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A71" w:rsidRDefault="00BB1044">
      <w:pPr>
        <w:pStyle w:val="Spistreci1"/>
        <w:tabs>
          <w:tab w:val="right" w:leader="dot" w:pos="13994"/>
        </w:tabs>
        <w:rPr>
          <w:rFonts w:eastAsiaTheme="minorEastAsia"/>
          <w:b w:val="0"/>
          <w:bCs w:val="0"/>
          <w:caps w:val="0"/>
          <w:noProof/>
          <w:sz w:val="22"/>
          <w:szCs w:val="22"/>
          <w:lang w:eastAsia="pl-PL"/>
        </w:rPr>
      </w:pPr>
      <w:r>
        <w:rPr>
          <w:rFonts w:ascii="Myriad Pro" w:hAnsi="Myriad Pro"/>
          <w:b w:val="0"/>
        </w:rPr>
        <w:fldChar w:fldCharType="begin"/>
      </w:r>
      <w:r w:rsidR="00853EBA">
        <w:rPr>
          <w:rFonts w:ascii="Myriad Pro" w:hAnsi="Myriad Pro"/>
          <w:b w:val="0"/>
        </w:rPr>
        <w:instrText xml:space="preserve"> TOC \h \z \t "Tytuł;1;Podtytuł;2" </w:instrText>
      </w:r>
      <w:r>
        <w:rPr>
          <w:rFonts w:ascii="Myriad Pro" w:hAnsi="Myriad Pro"/>
          <w:b w:val="0"/>
        </w:rPr>
        <w:fldChar w:fldCharType="separate"/>
      </w:r>
      <w:hyperlink w:anchor="_Toc59089700" w:history="1">
        <w:r w:rsidR="00602A71" w:rsidRPr="002F1143">
          <w:rPr>
            <w:rStyle w:val="Hipercze"/>
            <w:noProof/>
          </w:rPr>
          <w:t>VI RYNEK PRACY</w:t>
        </w:r>
        <w:r w:rsidR="00602A71">
          <w:rPr>
            <w:noProof/>
            <w:webHidden/>
          </w:rPr>
          <w:tab/>
        </w:r>
        <w:r w:rsidR="00602A71">
          <w:rPr>
            <w:noProof/>
            <w:webHidden/>
          </w:rPr>
          <w:fldChar w:fldCharType="begin"/>
        </w:r>
        <w:r w:rsidR="00602A71">
          <w:rPr>
            <w:noProof/>
            <w:webHidden/>
          </w:rPr>
          <w:instrText xml:space="preserve"> PAGEREF _Toc59089700 \h </w:instrText>
        </w:r>
        <w:r w:rsidR="00602A71">
          <w:rPr>
            <w:noProof/>
            <w:webHidden/>
          </w:rPr>
        </w:r>
        <w:r w:rsidR="00602A71">
          <w:rPr>
            <w:noProof/>
            <w:webHidden/>
          </w:rPr>
          <w:fldChar w:fldCharType="separate"/>
        </w:r>
        <w:r w:rsidR="00602A71">
          <w:rPr>
            <w:noProof/>
            <w:webHidden/>
          </w:rPr>
          <w:t>3</w:t>
        </w:r>
        <w:r w:rsidR="00602A71">
          <w:rPr>
            <w:noProof/>
            <w:webHidden/>
          </w:rPr>
          <w:fldChar w:fldCharType="end"/>
        </w:r>
      </w:hyperlink>
    </w:p>
    <w:p w:rsidR="00602A71" w:rsidRDefault="00602A71">
      <w:pPr>
        <w:pStyle w:val="Spistreci2"/>
        <w:rPr>
          <w:rFonts w:eastAsiaTheme="minorEastAsia"/>
          <w:smallCaps w:val="0"/>
          <w:noProof/>
          <w:sz w:val="22"/>
          <w:szCs w:val="22"/>
          <w:lang w:eastAsia="pl-PL"/>
        </w:rPr>
      </w:pPr>
      <w:hyperlink w:anchor="_Toc59089701" w:history="1">
        <w:r w:rsidRPr="002F1143">
          <w:rPr>
            <w:rStyle w:val="Hipercze"/>
            <w:noProof/>
          </w:rPr>
          <w:t>6.1 Usługi rozwojowe skierowane do przedsiębiorców i pracowników przedsiębiorstw na podstawie systemu popytowego</w:t>
        </w:r>
        <w:r>
          <w:rPr>
            <w:noProof/>
            <w:webHidden/>
          </w:rPr>
          <w:tab/>
        </w:r>
        <w:r>
          <w:rPr>
            <w:noProof/>
            <w:webHidden/>
          </w:rPr>
          <w:fldChar w:fldCharType="begin"/>
        </w:r>
        <w:r>
          <w:rPr>
            <w:noProof/>
            <w:webHidden/>
          </w:rPr>
          <w:instrText xml:space="preserve"> PAGEREF _Toc59089701 \h </w:instrText>
        </w:r>
        <w:r>
          <w:rPr>
            <w:noProof/>
            <w:webHidden/>
          </w:rPr>
        </w:r>
        <w:r>
          <w:rPr>
            <w:noProof/>
            <w:webHidden/>
          </w:rPr>
          <w:fldChar w:fldCharType="separate"/>
        </w:r>
        <w:r>
          <w:rPr>
            <w:noProof/>
            <w:webHidden/>
          </w:rPr>
          <w:t>4</w:t>
        </w:r>
        <w:r>
          <w:rPr>
            <w:noProof/>
            <w:webHidden/>
          </w:rPr>
          <w:fldChar w:fldCharType="end"/>
        </w:r>
      </w:hyperlink>
    </w:p>
    <w:p w:rsidR="00602A71" w:rsidRDefault="00602A71">
      <w:pPr>
        <w:pStyle w:val="Spistreci2"/>
        <w:rPr>
          <w:rFonts w:eastAsiaTheme="minorEastAsia"/>
          <w:smallCaps w:val="0"/>
          <w:noProof/>
          <w:sz w:val="22"/>
          <w:szCs w:val="22"/>
          <w:lang w:eastAsia="pl-PL"/>
        </w:rPr>
      </w:pPr>
      <w:hyperlink w:anchor="_Toc59089702" w:history="1">
        <w:r w:rsidRPr="002F1143">
          <w:rPr>
            <w:rStyle w:val="Hipercze"/>
            <w:noProof/>
          </w:rPr>
          <w:t>6.2 Wsparcie adresowane do przedsiębiorstw odczuwających negatywne skutki zmian gospodarczych oraz ich pracowników, mające na celu wspomaganie procesów adaptacyjnych</w:t>
        </w:r>
        <w:r>
          <w:rPr>
            <w:noProof/>
            <w:webHidden/>
          </w:rPr>
          <w:tab/>
        </w:r>
        <w:r>
          <w:rPr>
            <w:noProof/>
            <w:webHidden/>
          </w:rPr>
          <w:fldChar w:fldCharType="begin"/>
        </w:r>
        <w:r>
          <w:rPr>
            <w:noProof/>
            <w:webHidden/>
          </w:rPr>
          <w:instrText xml:space="preserve"> PAGEREF _Toc59089702 \h </w:instrText>
        </w:r>
        <w:r>
          <w:rPr>
            <w:noProof/>
            <w:webHidden/>
          </w:rPr>
        </w:r>
        <w:r>
          <w:rPr>
            <w:noProof/>
            <w:webHidden/>
          </w:rPr>
          <w:fldChar w:fldCharType="separate"/>
        </w:r>
        <w:r>
          <w:rPr>
            <w:noProof/>
            <w:webHidden/>
          </w:rPr>
          <w:t>16</w:t>
        </w:r>
        <w:r>
          <w:rPr>
            <w:noProof/>
            <w:webHidden/>
          </w:rPr>
          <w:fldChar w:fldCharType="end"/>
        </w:r>
      </w:hyperlink>
    </w:p>
    <w:p w:rsidR="00602A71" w:rsidRDefault="00602A71">
      <w:pPr>
        <w:pStyle w:val="Spistreci2"/>
        <w:rPr>
          <w:rFonts w:eastAsiaTheme="minorEastAsia"/>
          <w:smallCaps w:val="0"/>
          <w:noProof/>
          <w:sz w:val="22"/>
          <w:szCs w:val="22"/>
          <w:lang w:eastAsia="pl-PL"/>
        </w:rPr>
      </w:pPr>
      <w:hyperlink w:anchor="_Toc59089703" w:history="1">
        <w:r w:rsidRPr="002F1143">
          <w:rPr>
            <w:rStyle w:val="Hipercze"/>
            <w:noProof/>
          </w:rPr>
          <w:t>6.3 Wsparcie dla osób zwolnionych, przewidzianych do zwolnienia lub zagrożonych zwolnieniem z pracy z przyczyn dotyczących zakładu pracy, realizowane w formie tworzenia i wdrażania programów typu outplacement</w:t>
        </w:r>
        <w:r>
          <w:rPr>
            <w:noProof/>
            <w:webHidden/>
          </w:rPr>
          <w:tab/>
        </w:r>
        <w:r>
          <w:rPr>
            <w:noProof/>
            <w:webHidden/>
          </w:rPr>
          <w:fldChar w:fldCharType="begin"/>
        </w:r>
        <w:r>
          <w:rPr>
            <w:noProof/>
            <w:webHidden/>
          </w:rPr>
          <w:instrText xml:space="preserve"> PAGEREF _Toc59089703 \h </w:instrText>
        </w:r>
        <w:r>
          <w:rPr>
            <w:noProof/>
            <w:webHidden/>
          </w:rPr>
        </w:r>
        <w:r>
          <w:rPr>
            <w:noProof/>
            <w:webHidden/>
          </w:rPr>
          <w:fldChar w:fldCharType="separate"/>
        </w:r>
        <w:r>
          <w:rPr>
            <w:noProof/>
            <w:webHidden/>
          </w:rPr>
          <w:t>23</w:t>
        </w:r>
        <w:r>
          <w:rPr>
            <w:noProof/>
            <w:webHidden/>
          </w:rPr>
          <w:fldChar w:fldCharType="end"/>
        </w:r>
      </w:hyperlink>
    </w:p>
    <w:p w:rsidR="00602A71" w:rsidRDefault="00602A71">
      <w:pPr>
        <w:pStyle w:val="Spistreci2"/>
        <w:rPr>
          <w:rFonts w:eastAsiaTheme="minorEastAsia"/>
          <w:smallCaps w:val="0"/>
          <w:noProof/>
          <w:sz w:val="22"/>
          <w:szCs w:val="22"/>
          <w:lang w:eastAsia="pl-PL"/>
        </w:rPr>
      </w:pPr>
      <w:hyperlink w:anchor="_Toc59089704" w:history="1">
        <w:r w:rsidRPr="002F1143">
          <w:rPr>
            <w:rStyle w:val="Hipercze"/>
            <w:noProof/>
          </w:rPr>
          <w:t xml:space="preserve">6.4 </w:t>
        </w:r>
        <w:r w:rsidRPr="002F1143">
          <w:rPr>
            <w:rStyle w:val="Hipercze"/>
            <w:rFonts w:eastAsia="Times New Roman"/>
            <w:noProof/>
          </w:rPr>
          <w:t>Wsparcie przedsiębiorczości, samozatrudnienia oraz tworzenia nowych miejsc pracy, poprzez środki finansowe na rozpoczęcie działalności gospodarczej oraz wsparcie szkoleniowe</w:t>
        </w:r>
        <w:r>
          <w:rPr>
            <w:noProof/>
            <w:webHidden/>
          </w:rPr>
          <w:tab/>
        </w:r>
        <w:r>
          <w:rPr>
            <w:noProof/>
            <w:webHidden/>
          </w:rPr>
          <w:fldChar w:fldCharType="begin"/>
        </w:r>
        <w:r>
          <w:rPr>
            <w:noProof/>
            <w:webHidden/>
          </w:rPr>
          <w:instrText xml:space="preserve"> PAGEREF _Toc59089704 \h </w:instrText>
        </w:r>
        <w:r>
          <w:rPr>
            <w:noProof/>
            <w:webHidden/>
          </w:rPr>
        </w:r>
        <w:r>
          <w:rPr>
            <w:noProof/>
            <w:webHidden/>
          </w:rPr>
          <w:fldChar w:fldCharType="separate"/>
        </w:r>
        <w:r>
          <w:rPr>
            <w:noProof/>
            <w:webHidden/>
          </w:rPr>
          <w:t>30</w:t>
        </w:r>
        <w:r>
          <w:rPr>
            <w:noProof/>
            <w:webHidden/>
          </w:rPr>
          <w:fldChar w:fldCharType="end"/>
        </w:r>
      </w:hyperlink>
    </w:p>
    <w:p w:rsidR="00602A71" w:rsidRDefault="00602A71">
      <w:pPr>
        <w:pStyle w:val="Spistreci2"/>
        <w:rPr>
          <w:rFonts w:eastAsiaTheme="minorEastAsia"/>
          <w:smallCaps w:val="0"/>
          <w:noProof/>
          <w:sz w:val="22"/>
          <w:szCs w:val="22"/>
          <w:lang w:eastAsia="pl-PL"/>
        </w:rPr>
      </w:pPr>
      <w:hyperlink w:anchor="_Toc59089705" w:history="1">
        <w:r w:rsidRPr="002F1143">
          <w:rPr>
            <w:rStyle w:val="Hipercze"/>
            <w:noProof/>
          </w:rPr>
          <w:t>6.5 Kompleksowe wsparcie głównie dla osób bezrobotnych, biernych zawodowo zwłaszcza znajdujących się w szczególnie trudnej sytuacji na rynku pracy obejmujące pomoc w aktywnym poszukiwaniu pracy oraz działania na rzecz podnoszenia kwalifikacji zawodowych</w:t>
        </w:r>
        <w:r w:rsidRPr="002F1143">
          <w:rPr>
            <w:rStyle w:val="Hipercze"/>
            <w:rFonts w:eastAsia="MyriadPro-Regular" w:cs="Arial"/>
            <w:noProof/>
          </w:rPr>
          <w:t>.</w:t>
        </w:r>
        <w:r>
          <w:rPr>
            <w:noProof/>
            <w:webHidden/>
          </w:rPr>
          <w:tab/>
        </w:r>
        <w:r>
          <w:rPr>
            <w:noProof/>
            <w:webHidden/>
          </w:rPr>
          <w:fldChar w:fldCharType="begin"/>
        </w:r>
        <w:r>
          <w:rPr>
            <w:noProof/>
            <w:webHidden/>
          </w:rPr>
          <w:instrText xml:space="preserve"> PAGEREF _Toc59089705 \h </w:instrText>
        </w:r>
        <w:r>
          <w:rPr>
            <w:noProof/>
            <w:webHidden/>
          </w:rPr>
        </w:r>
        <w:r>
          <w:rPr>
            <w:noProof/>
            <w:webHidden/>
          </w:rPr>
          <w:fldChar w:fldCharType="separate"/>
        </w:r>
        <w:r>
          <w:rPr>
            <w:noProof/>
            <w:webHidden/>
          </w:rPr>
          <w:t>48</w:t>
        </w:r>
        <w:r>
          <w:rPr>
            <w:noProof/>
            <w:webHidden/>
          </w:rPr>
          <w:fldChar w:fldCharType="end"/>
        </w:r>
      </w:hyperlink>
    </w:p>
    <w:p w:rsidR="00602A71" w:rsidRDefault="00602A71">
      <w:pPr>
        <w:pStyle w:val="Spistreci2"/>
        <w:rPr>
          <w:rFonts w:eastAsiaTheme="minorEastAsia"/>
          <w:smallCaps w:val="0"/>
          <w:noProof/>
          <w:sz w:val="22"/>
          <w:szCs w:val="22"/>
          <w:lang w:eastAsia="pl-PL"/>
        </w:rPr>
      </w:pPr>
      <w:hyperlink w:anchor="_Toc59089706" w:history="1">
        <w:r w:rsidRPr="002F1143">
          <w:rPr>
            <w:rStyle w:val="Hipercze"/>
            <w:noProof/>
          </w:rPr>
          <w:t xml:space="preserve">6.6 </w:t>
        </w:r>
        <w:r w:rsidRPr="002F1143">
          <w:rPr>
            <w:rStyle w:val="Hipercze"/>
            <w:rFonts w:eastAsia="MyriadPro-Regular"/>
            <w:noProof/>
          </w:rPr>
          <w:t>Programy zapewnienia i zwiększenia dostępu do opieki nad dziećmi w wieku do lat 3</w:t>
        </w:r>
        <w:r>
          <w:rPr>
            <w:noProof/>
            <w:webHidden/>
          </w:rPr>
          <w:tab/>
        </w:r>
        <w:r>
          <w:rPr>
            <w:noProof/>
            <w:webHidden/>
          </w:rPr>
          <w:fldChar w:fldCharType="begin"/>
        </w:r>
        <w:r>
          <w:rPr>
            <w:noProof/>
            <w:webHidden/>
          </w:rPr>
          <w:instrText xml:space="preserve"> PAGEREF _Toc59089706 \h </w:instrText>
        </w:r>
        <w:r>
          <w:rPr>
            <w:noProof/>
            <w:webHidden/>
          </w:rPr>
        </w:r>
        <w:r>
          <w:rPr>
            <w:noProof/>
            <w:webHidden/>
          </w:rPr>
          <w:fldChar w:fldCharType="separate"/>
        </w:r>
        <w:r>
          <w:rPr>
            <w:noProof/>
            <w:webHidden/>
          </w:rPr>
          <w:t>75</w:t>
        </w:r>
        <w:r>
          <w:rPr>
            <w:noProof/>
            <w:webHidden/>
          </w:rPr>
          <w:fldChar w:fldCharType="end"/>
        </w:r>
      </w:hyperlink>
    </w:p>
    <w:p w:rsidR="00602A71" w:rsidRDefault="00602A71">
      <w:pPr>
        <w:pStyle w:val="Spistreci2"/>
        <w:rPr>
          <w:rFonts w:eastAsiaTheme="minorEastAsia"/>
          <w:smallCaps w:val="0"/>
          <w:noProof/>
          <w:sz w:val="22"/>
          <w:szCs w:val="22"/>
          <w:lang w:eastAsia="pl-PL"/>
        </w:rPr>
      </w:pPr>
      <w:hyperlink w:anchor="_Toc59089707" w:history="1">
        <w:r w:rsidRPr="002F1143">
          <w:rPr>
            <w:rStyle w:val="Hipercze"/>
            <w:noProof/>
          </w:rPr>
          <w:t>6.7 Programy zapewnienia i zwiększenia dostępu do opieki nad dziećmi w wieku do lat 3 w ramach Kontraktów Samorządowych</w:t>
        </w:r>
        <w:r>
          <w:rPr>
            <w:noProof/>
            <w:webHidden/>
          </w:rPr>
          <w:tab/>
        </w:r>
        <w:r>
          <w:rPr>
            <w:noProof/>
            <w:webHidden/>
          </w:rPr>
          <w:fldChar w:fldCharType="begin"/>
        </w:r>
        <w:r>
          <w:rPr>
            <w:noProof/>
            <w:webHidden/>
          </w:rPr>
          <w:instrText xml:space="preserve"> PAGEREF _Toc59089707 \h </w:instrText>
        </w:r>
        <w:r>
          <w:rPr>
            <w:noProof/>
            <w:webHidden/>
          </w:rPr>
        </w:r>
        <w:r>
          <w:rPr>
            <w:noProof/>
            <w:webHidden/>
          </w:rPr>
          <w:fldChar w:fldCharType="separate"/>
        </w:r>
        <w:r>
          <w:rPr>
            <w:noProof/>
            <w:webHidden/>
          </w:rPr>
          <w:t>93</w:t>
        </w:r>
        <w:r>
          <w:rPr>
            <w:noProof/>
            <w:webHidden/>
          </w:rPr>
          <w:fldChar w:fldCharType="end"/>
        </w:r>
      </w:hyperlink>
    </w:p>
    <w:p w:rsidR="00602A71" w:rsidRDefault="00602A71">
      <w:pPr>
        <w:pStyle w:val="Spistreci2"/>
        <w:rPr>
          <w:rFonts w:eastAsiaTheme="minorEastAsia"/>
          <w:smallCaps w:val="0"/>
          <w:noProof/>
          <w:sz w:val="22"/>
          <w:szCs w:val="22"/>
          <w:lang w:eastAsia="pl-PL"/>
        </w:rPr>
      </w:pPr>
      <w:hyperlink w:anchor="_Toc59089708" w:history="1">
        <w:r w:rsidRPr="002F1143">
          <w:rPr>
            <w:rStyle w:val="Hipercze"/>
            <w:noProof/>
          </w:rPr>
          <w:t xml:space="preserve">6.8 </w:t>
        </w:r>
        <w:r w:rsidRPr="002F1143">
          <w:rPr>
            <w:rStyle w:val="Hipercze"/>
            <w:rFonts w:eastAsia="MyriadPro-Regular"/>
            <w:noProof/>
          </w:rPr>
          <w:t>Wdrożenie kompleksowych programów zdrowotnych oraz przedsięwzięć zapobiegających istotnym problemom zdrowotnym regionu oraz dotyczących chorób negatywnie wpływających na rynek pracy, ułatwiających powroty do pracy, umożliwiających wydłużenie aktywności zawodowej oraz zwiększenie zgłaszalności na badania profilaktyczne</w:t>
        </w:r>
        <w:r>
          <w:rPr>
            <w:noProof/>
            <w:webHidden/>
          </w:rPr>
          <w:tab/>
        </w:r>
        <w:r>
          <w:rPr>
            <w:noProof/>
            <w:webHidden/>
          </w:rPr>
          <w:fldChar w:fldCharType="begin"/>
        </w:r>
        <w:r>
          <w:rPr>
            <w:noProof/>
            <w:webHidden/>
          </w:rPr>
          <w:instrText xml:space="preserve"> PAGEREF _Toc59089708 \h </w:instrText>
        </w:r>
        <w:r>
          <w:rPr>
            <w:noProof/>
            <w:webHidden/>
          </w:rPr>
        </w:r>
        <w:r>
          <w:rPr>
            <w:noProof/>
            <w:webHidden/>
          </w:rPr>
          <w:fldChar w:fldCharType="separate"/>
        </w:r>
        <w:r>
          <w:rPr>
            <w:noProof/>
            <w:webHidden/>
          </w:rPr>
          <w:t>101</w:t>
        </w:r>
        <w:r>
          <w:rPr>
            <w:noProof/>
            <w:webHidden/>
          </w:rPr>
          <w:fldChar w:fldCharType="end"/>
        </w:r>
      </w:hyperlink>
    </w:p>
    <w:p w:rsidR="00602A71" w:rsidRDefault="00602A71">
      <w:pPr>
        <w:pStyle w:val="Spistreci1"/>
        <w:tabs>
          <w:tab w:val="right" w:leader="dot" w:pos="13994"/>
        </w:tabs>
        <w:rPr>
          <w:rFonts w:eastAsiaTheme="minorEastAsia"/>
          <w:b w:val="0"/>
          <w:bCs w:val="0"/>
          <w:caps w:val="0"/>
          <w:noProof/>
          <w:sz w:val="22"/>
          <w:szCs w:val="22"/>
          <w:lang w:eastAsia="pl-PL"/>
        </w:rPr>
      </w:pPr>
      <w:hyperlink w:anchor="_Toc59089709" w:history="1">
        <w:r w:rsidRPr="002F1143">
          <w:rPr>
            <w:rStyle w:val="Hipercze"/>
            <w:noProof/>
          </w:rPr>
          <w:t>VII WŁĄCZENIE SPOŁECZNE</w:t>
        </w:r>
        <w:r>
          <w:rPr>
            <w:noProof/>
            <w:webHidden/>
          </w:rPr>
          <w:tab/>
        </w:r>
        <w:r>
          <w:rPr>
            <w:noProof/>
            <w:webHidden/>
          </w:rPr>
          <w:fldChar w:fldCharType="begin"/>
        </w:r>
        <w:r>
          <w:rPr>
            <w:noProof/>
            <w:webHidden/>
          </w:rPr>
          <w:instrText xml:space="preserve"> PAGEREF _Toc59089709 \h </w:instrText>
        </w:r>
        <w:r>
          <w:rPr>
            <w:noProof/>
            <w:webHidden/>
          </w:rPr>
        </w:r>
        <w:r>
          <w:rPr>
            <w:noProof/>
            <w:webHidden/>
          </w:rPr>
          <w:fldChar w:fldCharType="separate"/>
        </w:r>
        <w:r>
          <w:rPr>
            <w:noProof/>
            <w:webHidden/>
          </w:rPr>
          <w:t>127</w:t>
        </w:r>
        <w:r>
          <w:rPr>
            <w:noProof/>
            <w:webHidden/>
          </w:rPr>
          <w:fldChar w:fldCharType="end"/>
        </w:r>
      </w:hyperlink>
    </w:p>
    <w:p w:rsidR="00602A71" w:rsidRDefault="00602A71">
      <w:pPr>
        <w:pStyle w:val="Spistreci2"/>
        <w:rPr>
          <w:rFonts w:eastAsiaTheme="minorEastAsia"/>
          <w:smallCaps w:val="0"/>
          <w:noProof/>
          <w:sz w:val="22"/>
          <w:szCs w:val="22"/>
          <w:lang w:eastAsia="pl-PL"/>
        </w:rPr>
      </w:pPr>
      <w:hyperlink w:anchor="_Toc59089710" w:history="1">
        <w:r w:rsidRPr="002F1143">
          <w:rPr>
            <w:rStyle w:val="Hipercze"/>
            <w:noProof/>
          </w:rPr>
          <w:t>7.1 Programy na rzecz integracji osób i rodzin zagrożonych ubóstwem i/lub wykluczeniem społecznym ukierunkowane na aktywizację społeczno-zawodową wykorzystującą instrumenty aktywizacji edukacyjnej, społecznej, zawodowej</w:t>
        </w:r>
        <w:r>
          <w:rPr>
            <w:noProof/>
            <w:webHidden/>
          </w:rPr>
          <w:tab/>
        </w:r>
        <w:r>
          <w:rPr>
            <w:noProof/>
            <w:webHidden/>
          </w:rPr>
          <w:fldChar w:fldCharType="begin"/>
        </w:r>
        <w:r>
          <w:rPr>
            <w:noProof/>
            <w:webHidden/>
          </w:rPr>
          <w:instrText xml:space="preserve"> PAGEREF _Toc59089710 \h </w:instrText>
        </w:r>
        <w:r>
          <w:rPr>
            <w:noProof/>
            <w:webHidden/>
          </w:rPr>
        </w:r>
        <w:r>
          <w:rPr>
            <w:noProof/>
            <w:webHidden/>
          </w:rPr>
          <w:fldChar w:fldCharType="separate"/>
        </w:r>
        <w:r>
          <w:rPr>
            <w:noProof/>
            <w:webHidden/>
          </w:rPr>
          <w:t>128</w:t>
        </w:r>
        <w:r>
          <w:rPr>
            <w:noProof/>
            <w:webHidden/>
          </w:rPr>
          <w:fldChar w:fldCharType="end"/>
        </w:r>
      </w:hyperlink>
    </w:p>
    <w:p w:rsidR="00602A71" w:rsidRDefault="00602A71">
      <w:pPr>
        <w:pStyle w:val="Spistreci2"/>
        <w:rPr>
          <w:rFonts w:eastAsiaTheme="minorEastAsia"/>
          <w:smallCaps w:val="0"/>
          <w:noProof/>
          <w:sz w:val="22"/>
          <w:szCs w:val="22"/>
          <w:lang w:eastAsia="pl-PL"/>
        </w:rPr>
      </w:pPr>
      <w:hyperlink w:anchor="_Toc59089711" w:history="1">
        <w:r w:rsidRPr="002F1143">
          <w:rPr>
            <w:rStyle w:val="Hipercze"/>
            <w:noProof/>
          </w:rPr>
          <w:t>7.2 Wsparcie dla tworzenia podmiotów integracji społecznej oraz podmiotów działających na rzecz aktywizacji społeczno-zawodowej</w:t>
        </w:r>
        <w:r>
          <w:rPr>
            <w:noProof/>
            <w:webHidden/>
          </w:rPr>
          <w:tab/>
        </w:r>
        <w:r>
          <w:rPr>
            <w:noProof/>
            <w:webHidden/>
          </w:rPr>
          <w:fldChar w:fldCharType="begin"/>
        </w:r>
        <w:r>
          <w:rPr>
            <w:noProof/>
            <w:webHidden/>
          </w:rPr>
          <w:instrText xml:space="preserve"> PAGEREF _Toc59089711 \h </w:instrText>
        </w:r>
        <w:r>
          <w:rPr>
            <w:noProof/>
            <w:webHidden/>
          </w:rPr>
        </w:r>
        <w:r>
          <w:rPr>
            <w:noProof/>
            <w:webHidden/>
          </w:rPr>
          <w:fldChar w:fldCharType="separate"/>
        </w:r>
        <w:r>
          <w:rPr>
            <w:noProof/>
            <w:webHidden/>
          </w:rPr>
          <w:t>164</w:t>
        </w:r>
        <w:r>
          <w:rPr>
            <w:noProof/>
            <w:webHidden/>
          </w:rPr>
          <w:fldChar w:fldCharType="end"/>
        </w:r>
      </w:hyperlink>
    </w:p>
    <w:p w:rsidR="00602A71" w:rsidRDefault="00602A71">
      <w:pPr>
        <w:pStyle w:val="Spistreci2"/>
        <w:rPr>
          <w:rFonts w:eastAsiaTheme="minorEastAsia"/>
          <w:smallCaps w:val="0"/>
          <w:noProof/>
          <w:sz w:val="22"/>
          <w:szCs w:val="22"/>
          <w:lang w:eastAsia="pl-PL"/>
        </w:rPr>
      </w:pPr>
      <w:hyperlink w:anchor="_Toc59089712" w:history="1">
        <w:r w:rsidRPr="002F1143">
          <w:rPr>
            <w:rStyle w:val="Hipercze"/>
            <w:noProof/>
          </w:rPr>
          <w:t>7.3 Wsparcie dla utworzenia i/lub funkcjonowania (w tym wzmocnienia potencjału) instytucji wspierających ekonomię społeczną zgodnie z Krajowym Programem Rozwoju Ekonomii Społecznej</w:t>
        </w:r>
        <w:r>
          <w:rPr>
            <w:noProof/>
            <w:webHidden/>
          </w:rPr>
          <w:tab/>
        </w:r>
        <w:r>
          <w:rPr>
            <w:noProof/>
            <w:webHidden/>
          </w:rPr>
          <w:fldChar w:fldCharType="begin"/>
        </w:r>
        <w:r>
          <w:rPr>
            <w:noProof/>
            <w:webHidden/>
          </w:rPr>
          <w:instrText xml:space="preserve"> PAGEREF _Toc59089712 \h </w:instrText>
        </w:r>
        <w:r>
          <w:rPr>
            <w:noProof/>
            <w:webHidden/>
          </w:rPr>
        </w:r>
        <w:r>
          <w:rPr>
            <w:noProof/>
            <w:webHidden/>
          </w:rPr>
          <w:fldChar w:fldCharType="separate"/>
        </w:r>
        <w:r>
          <w:rPr>
            <w:noProof/>
            <w:webHidden/>
          </w:rPr>
          <w:t>173</w:t>
        </w:r>
        <w:r>
          <w:rPr>
            <w:noProof/>
            <w:webHidden/>
          </w:rPr>
          <w:fldChar w:fldCharType="end"/>
        </w:r>
      </w:hyperlink>
    </w:p>
    <w:p w:rsidR="00602A71" w:rsidRDefault="00602A71">
      <w:pPr>
        <w:pStyle w:val="Spistreci2"/>
        <w:rPr>
          <w:rFonts w:eastAsiaTheme="minorEastAsia"/>
          <w:smallCaps w:val="0"/>
          <w:noProof/>
          <w:sz w:val="22"/>
          <w:szCs w:val="22"/>
          <w:lang w:eastAsia="pl-PL"/>
        </w:rPr>
      </w:pPr>
      <w:hyperlink w:anchor="_Toc59089713" w:history="1">
        <w:r w:rsidRPr="002F1143">
          <w:rPr>
            <w:rStyle w:val="Hipercze"/>
            <w:noProof/>
          </w:rPr>
          <w:t>7.5 Koordynacja rozwoju sektora ekonomii społecznej oraz wsparcie rozwoju sieci kooperacji i partnerstw ekonomii społecznej w województwie</w:t>
        </w:r>
        <w:r>
          <w:rPr>
            <w:noProof/>
            <w:webHidden/>
          </w:rPr>
          <w:tab/>
        </w:r>
        <w:r>
          <w:rPr>
            <w:noProof/>
            <w:webHidden/>
          </w:rPr>
          <w:fldChar w:fldCharType="begin"/>
        </w:r>
        <w:r>
          <w:rPr>
            <w:noProof/>
            <w:webHidden/>
          </w:rPr>
          <w:instrText xml:space="preserve"> PAGEREF _Toc59089713 \h </w:instrText>
        </w:r>
        <w:r>
          <w:rPr>
            <w:noProof/>
            <w:webHidden/>
          </w:rPr>
        </w:r>
        <w:r>
          <w:rPr>
            <w:noProof/>
            <w:webHidden/>
          </w:rPr>
          <w:fldChar w:fldCharType="separate"/>
        </w:r>
        <w:r>
          <w:rPr>
            <w:noProof/>
            <w:webHidden/>
          </w:rPr>
          <w:t>189</w:t>
        </w:r>
        <w:r>
          <w:rPr>
            <w:noProof/>
            <w:webHidden/>
          </w:rPr>
          <w:fldChar w:fldCharType="end"/>
        </w:r>
      </w:hyperlink>
    </w:p>
    <w:p w:rsidR="00602A71" w:rsidRDefault="00602A71">
      <w:pPr>
        <w:pStyle w:val="Spistreci2"/>
        <w:rPr>
          <w:rFonts w:eastAsiaTheme="minorEastAsia"/>
          <w:smallCaps w:val="0"/>
          <w:noProof/>
          <w:sz w:val="22"/>
          <w:szCs w:val="22"/>
          <w:lang w:eastAsia="pl-PL"/>
        </w:rPr>
      </w:pPr>
      <w:hyperlink w:anchor="_Toc59089714" w:history="1">
        <w:r w:rsidRPr="002F1143">
          <w:rPr>
            <w:rStyle w:val="Hipercze"/>
            <w:noProof/>
          </w:rPr>
          <w:t>7.6 Wsp</w:t>
        </w:r>
        <w:r w:rsidRPr="002F1143">
          <w:rPr>
            <w:rStyle w:val="Hipercze"/>
            <w:noProof/>
          </w:rPr>
          <w:t>a</w:t>
        </w:r>
        <w:r w:rsidRPr="002F1143">
          <w:rPr>
            <w:rStyle w:val="Hipercze"/>
            <w:noProof/>
          </w:rPr>
          <w:t>rcie rozwoju usług społecznych świadczonych w interesie ogólnym</w:t>
        </w:r>
        <w:r>
          <w:rPr>
            <w:noProof/>
            <w:webHidden/>
          </w:rPr>
          <w:tab/>
        </w:r>
        <w:r>
          <w:rPr>
            <w:noProof/>
            <w:webHidden/>
          </w:rPr>
          <w:fldChar w:fldCharType="begin"/>
        </w:r>
        <w:r>
          <w:rPr>
            <w:noProof/>
            <w:webHidden/>
          </w:rPr>
          <w:instrText xml:space="preserve"> PAGEREF _Toc59089714 \h </w:instrText>
        </w:r>
        <w:r>
          <w:rPr>
            <w:noProof/>
            <w:webHidden/>
          </w:rPr>
        </w:r>
        <w:r>
          <w:rPr>
            <w:noProof/>
            <w:webHidden/>
          </w:rPr>
          <w:fldChar w:fldCharType="separate"/>
        </w:r>
        <w:r>
          <w:rPr>
            <w:noProof/>
            <w:webHidden/>
          </w:rPr>
          <w:t>197</w:t>
        </w:r>
        <w:r>
          <w:rPr>
            <w:noProof/>
            <w:webHidden/>
          </w:rPr>
          <w:fldChar w:fldCharType="end"/>
        </w:r>
      </w:hyperlink>
    </w:p>
    <w:p w:rsidR="00602A71" w:rsidRDefault="00602A71">
      <w:pPr>
        <w:pStyle w:val="Spistreci2"/>
        <w:rPr>
          <w:rFonts w:eastAsiaTheme="minorEastAsia"/>
          <w:smallCaps w:val="0"/>
          <w:noProof/>
          <w:sz w:val="22"/>
          <w:szCs w:val="22"/>
          <w:lang w:eastAsia="pl-PL"/>
        </w:rPr>
      </w:pPr>
      <w:hyperlink w:anchor="_Toc59089715" w:history="1">
        <w:r w:rsidRPr="002F1143">
          <w:rPr>
            <w:rStyle w:val="Hipercze"/>
            <w:noProof/>
          </w:rPr>
          <w:t>7.7 Wdrożenie programów w</w:t>
        </w:r>
        <w:r w:rsidRPr="002F1143">
          <w:rPr>
            <w:rStyle w:val="Hipercze"/>
            <w:noProof/>
          </w:rPr>
          <w:t>c</w:t>
        </w:r>
        <w:r w:rsidRPr="002F1143">
          <w:rPr>
            <w:rStyle w:val="Hipercze"/>
            <w:noProof/>
          </w:rPr>
          <w:t xml:space="preserve">zesnego wykrywania wad rozwojowych i rehabilitacji dzieci z niepełnosprawnościami oraz zagrożonych niepełnosprawnością </w:t>
        </w:r>
        <w:r w:rsidRPr="002F1143">
          <w:rPr>
            <w:rStyle w:val="Hipercze"/>
            <w:rFonts w:cs="Arial"/>
            <w:bCs/>
            <w:noProof/>
          </w:rPr>
          <w:t>oraz przedsięwzięć związanych z walką i zapobieganiem  COVID-19</w:t>
        </w:r>
        <w:r>
          <w:rPr>
            <w:noProof/>
            <w:webHidden/>
          </w:rPr>
          <w:tab/>
        </w:r>
        <w:r>
          <w:rPr>
            <w:noProof/>
            <w:webHidden/>
          </w:rPr>
          <w:fldChar w:fldCharType="begin"/>
        </w:r>
        <w:r>
          <w:rPr>
            <w:noProof/>
            <w:webHidden/>
          </w:rPr>
          <w:instrText xml:space="preserve"> PAGEREF _Toc59089715 \h </w:instrText>
        </w:r>
        <w:r>
          <w:rPr>
            <w:noProof/>
            <w:webHidden/>
          </w:rPr>
        </w:r>
        <w:r>
          <w:rPr>
            <w:noProof/>
            <w:webHidden/>
          </w:rPr>
          <w:fldChar w:fldCharType="separate"/>
        </w:r>
        <w:r>
          <w:rPr>
            <w:noProof/>
            <w:webHidden/>
          </w:rPr>
          <w:t>233</w:t>
        </w:r>
        <w:r>
          <w:rPr>
            <w:noProof/>
            <w:webHidden/>
          </w:rPr>
          <w:fldChar w:fldCharType="end"/>
        </w:r>
      </w:hyperlink>
    </w:p>
    <w:p w:rsidR="00602A71" w:rsidRDefault="00602A71">
      <w:pPr>
        <w:pStyle w:val="Spistreci1"/>
        <w:tabs>
          <w:tab w:val="right" w:leader="dot" w:pos="13994"/>
        </w:tabs>
        <w:rPr>
          <w:rFonts w:eastAsiaTheme="minorEastAsia"/>
          <w:b w:val="0"/>
          <w:bCs w:val="0"/>
          <w:caps w:val="0"/>
          <w:noProof/>
          <w:sz w:val="22"/>
          <w:szCs w:val="22"/>
          <w:lang w:eastAsia="pl-PL"/>
        </w:rPr>
      </w:pPr>
      <w:hyperlink w:anchor="_Toc59089716" w:history="1">
        <w:r w:rsidRPr="002F1143">
          <w:rPr>
            <w:rStyle w:val="Hipercze"/>
            <w:noProof/>
          </w:rPr>
          <w:t>VIII EDUK</w:t>
        </w:r>
        <w:r w:rsidRPr="002F1143">
          <w:rPr>
            <w:rStyle w:val="Hipercze"/>
            <w:noProof/>
          </w:rPr>
          <w:t>A</w:t>
        </w:r>
        <w:r w:rsidRPr="002F1143">
          <w:rPr>
            <w:rStyle w:val="Hipercze"/>
            <w:noProof/>
          </w:rPr>
          <w:t>CJA</w:t>
        </w:r>
        <w:r>
          <w:rPr>
            <w:noProof/>
            <w:webHidden/>
          </w:rPr>
          <w:tab/>
        </w:r>
        <w:r>
          <w:rPr>
            <w:noProof/>
            <w:webHidden/>
          </w:rPr>
          <w:fldChar w:fldCharType="begin"/>
        </w:r>
        <w:r>
          <w:rPr>
            <w:noProof/>
            <w:webHidden/>
          </w:rPr>
          <w:instrText xml:space="preserve"> PAGEREF _Toc59089716 \h </w:instrText>
        </w:r>
        <w:r>
          <w:rPr>
            <w:noProof/>
            <w:webHidden/>
          </w:rPr>
        </w:r>
        <w:r>
          <w:rPr>
            <w:noProof/>
            <w:webHidden/>
          </w:rPr>
          <w:fldChar w:fldCharType="separate"/>
        </w:r>
        <w:r>
          <w:rPr>
            <w:noProof/>
            <w:webHidden/>
          </w:rPr>
          <w:t>268</w:t>
        </w:r>
        <w:r>
          <w:rPr>
            <w:noProof/>
            <w:webHidden/>
          </w:rPr>
          <w:fldChar w:fldCharType="end"/>
        </w:r>
      </w:hyperlink>
    </w:p>
    <w:p w:rsidR="00602A71" w:rsidRDefault="00602A71">
      <w:pPr>
        <w:pStyle w:val="Spistreci2"/>
        <w:rPr>
          <w:rFonts w:eastAsiaTheme="minorEastAsia"/>
          <w:smallCaps w:val="0"/>
          <w:noProof/>
          <w:sz w:val="22"/>
          <w:szCs w:val="22"/>
          <w:lang w:eastAsia="pl-PL"/>
        </w:rPr>
      </w:pPr>
      <w:hyperlink w:anchor="_Toc59089717" w:history="1">
        <w:r w:rsidRPr="002F1143">
          <w:rPr>
            <w:rStyle w:val="Hipercze"/>
            <w:noProof/>
          </w:rPr>
          <w:t>8.1 Upowszechnienie edukacji przedszkolnej</w:t>
        </w:r>
        <w:r>
          <w:rPr>
            <w:noProof/>
            <w:webHidden/>
          </w:rPr>
          <w:tab/>
        </w:r>
        <w:r>
          <w:rPr>
            <w:noProof/>
            <w:webHidden/>
          </w:rPr>
          <w:fldChar w:fldCharType="begin"/>
        </w:r>
        <w:r>
          <w:rPr>
            <w:noProof/>
            <w:webHidden/>
          </w:rPr>
          <w:instrText xml:space="preserve"> PAGEREF _Toc59089717 \h </w:instrText>
        </w:r>
        <w:r>
          <w:rPr>
            <w:noProof/>
            <w:webHidden/>
          </w:rPr>
        </w:r>
        <w:r>
          <w:rPr>
            <w:noProof/>
            <w:webHidden/>
          </w:rPr>
          <w:fldChar w:fldCharType="separate"/>
        </w:r>
        <w:r>
          <w:rPr>
            <w:noProof/>
            <w:webHidden/>
          </w:rPr>
          <w:t>269</w:t>
        </w:r>
        <w:r>
          <w:rPr>
            <w:noProof/>
            <w:webHidden/>
          </w:rPr>
          <w:fldChar w:fldCharType="end"/>
        </w:r>
      </w:hyperlink>
    </w:p>
    <w:p w:rsidR="00602A71" w:rsidRDefault="00602A71">
      <w:pPr>
        <w:pStyle w:val="Spistreci2"/>
        <w:rPr>
          <w:rFonts w:eastAsiaTheme="minorEastAsia"/>
          <w:smallCaps w:val="0"/>
          <w:noProof/>
          <w:sz w:val="22"/>
          <w:szCs w:val="22"/>
          <w:lang w:eastAsia="pl-PL"/>
        </w:rPr>
      </w:pPr>
      <w:hyperlink w:anchor="_Toc59089718" w:history="1">
        <w:r w:rsidRPr="002F1143">
          <w:rPr>
            <w:rStyle w:val="Hipercze"/>
            <w:rFonts w:eastAsia="Times New Roman"/>
            <w:noProof/>
            <w:lang w:eastAsia="pl-PL"/>
          </w:rPr>
          <w:t>8.2 Wsparcie szkół i placówek prowadzących kształcenie ogólne oraz uczniów uczestniczących w kształceniu podstawowym, gimnazjalnym i ponadgimnazjalnym</w:t>
        </w:r>
        <w:r>
          <w:rPr>
            <w:noProof/>
            <w:webHidden/>
          </w:rPr>
          <w:tab/>
        </w:r>
        <w:r>
          <w:rPr>
            <w:noProof/>
            <w:webHidden/>
          </w:rPr>
          <w:fldChar w:fldCharType="begin"/>
        </w:r>
        <w:r>
          <w:rPr>
            <w:noProof/>
            <w:webHidden/>
          </w:rPr>
          <w:instrText xml:space="preserve"> PAGEREF _Toc59089718 \h </w:instrText>
        </w:r>
        <w:r>
          <w:rPr>
            <w:noProof/>
            <w:webHidden/>
          </w:rPr>
        </w:r>
        <w:r>
          <w:rPr>
            <w:noProof/>
            <w:webHidden/>
          </w:rPr>
          <w:fldChar w:fldCharType="separate"/>
        </w:r>
        <w:r>
          <w:rPr>
            <w:noProof/>
            <w:webHidden/>
          </w:rPr>
          <w:t>280</w:t>
        </w:r>
        <w:r>
          <w:rPr>
            <w:noProof/>
            <w:webHidden/>
          </w:rPr>
          <w:fldChar w:fldCharType="end"/>
        </w:r>
      </w:hyperlink>
    </w:p>
    <w:p w:rsidR="00602A71" w:rsidRDefault="00602A71">
      <w:pPr>
        <w:pStyle w:val="Spistreci2"/>
        <w:rPr>
          <w:rFonts w:eastAsiaTheme="minorEastAsia"/>
          <w:smallCaps w:val="0"/>
          <w:noProof/>
          <w:sz w:val="22"/>
          <w:szCs w:val="22"/>
          <w:lang w:eastAsia="pl-PL"/>
        </w:rPr>
      </w:pPr>
      <w:hyperlink w:anchor="_Toc59089719" w:history="1">
        <w:r w:rsidRPr="002F1143">
          <w:rPr>
            <w:rStyle w:val="Hipercze"/>
            <w:rFonts w:eastAsia="MyriadPro-Regular"/>
            <w:noProof/>
          </w:rPr>
          <w:t>8.3 Wsparcie szkół i placówek prowadzących kształcenie ogólne oraz uczniów uczestniczących w kształceniu podstawowym, gimnazjalnym i ponadgimnazjalnym w ramach Strategii ZIT dla Szczecińskiego Obszaru Metropolitalnego</w:t>
        </w:r>
        <w:r>
          <w:rPr>
            <w:noProof/>
            <w:webHidden/>
          </w:rPr>
          <w:tab/>
        </w:r>
        <w:r>
          <w:rPr>
            <w:noProof/>
            <w:webHidden/>
          </w:rPr>
          <w:fldChar w:fldCharType="begin"/>
        </w:r>
        <w:r>
          <w:rPr>
            <w:noProof/>
            <w:webHidden/>
          </w:rPr>
          <w:instrText xml:space="preserve"> PAGEREF _Toc59089719 \h </w:instrText>
        </w:r>
        <w:r>
          <w:rPr>
            <w:noProof/>
            <w:webHidden/>
          </w:rPr>
        </w:r>
        <w:r>
          <w:rPr>
            <w:noProof/>
            <w:webHidden/>
          </w:rPr>
          <w:fldChar w:fldCharType="separate"/>
        </w:r>
        <w:r>
          <w:rPr>
            <w:noProof/>
            <w:webHidden/>
          </w:rPr>
          <w:t>295</w:t>
        </w:r>
        <w:r>
          <w:rPr>
            <w:noProof/>
            <w:webHidden/>
          </w:rPr>
          <w:fldChar w:fldCharType="end"/>
        </w:r>
      </w:hyperlink>
    </w:p>
    <w:p w:rsidR="00602A71" w:rsidRDefault="00602A71">
      <w:pPr>
        <w:pStyle w:val="Spistreci2"/>
        <w:rPr>
          <w:rFonts w:eastAsiaTheme="minorEastAsia"/>
          <w:smallCaps w:val="0"/>
          <w:noProof/>
          <w:sz w:val="22"/>
          <w:szCs w:val="22"/>
          <w:lang w:eastAsia="pl-PL"/>
        </w:rPr>
      </w:pPr>
      <w:hyperlink w:anchor="_Toc59089720" w:history="1">
        <w:r w:rsidRPr="002F1143">
          <w:rPr>
            <w:rStyle w:val="Hipercze"/>
            <w:rFonts w:eastAsia="Times New Roman"/>
            <w:noProof/>
          </w:rPr>
          <w:t xml:space="preserve">8.4 Upowszechnienie edukacji przedszkolnej oraz </w:t>
        </w:r>
        <w:r w:rsidRPr="002F1143">
          <w:rPr>
            <w:rStyle w:val="Hipercze"/>
            <w:rFonts w:cs="MyriadPro-Regular"/>
            <w:noProof/>
          </w:rPr>
          <w:t xml:space="preserve">wsparcie szkół i placówek prowadzących kształcenie ogólne oraz uczniów uczestniczących w kształceniu podstawowym, gimnazjalnym i ponadgimnazjalnym w ramach Strategii ZIT dla </w:t>
        </w:r>
        <w:r w:rsidRPr="002F1143">
          <w:rPr>
            <w:rStyle w:val="Hipercze"/>
            <w:rFonts w:cs="MyriadPro-Regular"/>
            <w:bCs/>
            <w:noProof/>
          </w:rPr>
          <w:t>Koszalińsko – Kołobrzesko – Białogardzkiego Obszaru Funkcjonalnego</w:t>
        </w:r>
        <w:r>
          <w:rPr>
            <w:noProof/>
            <w:webHidden/>
          </w:rPr>
          <w:tab/>
        </w:r>
        <w:r>
          <w:rPr>
            <w:noProof/>
            <w:webHidden/>
          </w:rPr>
          <w:fldChar w:fldCharType="begin"/>
        </w:r>
        <w:r>
          <w:rPr>
            <w:noProof/>
            <w:webHidden/>
          </w:rPr>
          <w:instrText xml:space="preserve"> PAGEREF _Toc59089720 \h </w:instrText>
        </w:r>
        <w:r>
          <w:rPr>
            <w:noProof/>
            <w:webHidden/>
          </w:rPr>
        </w:r>
        <w:r>
          <w:rPr>
            <w:noProof/>
            <w:webHidden/>
          </w:rPr>
          <w:fldChar w:fldCharType="separate"/>
        </w:r>
        <w:r>
          <w:rPr>
            <w:noProof/>
            <w:webHidden/>
          </w:rPr>
          <w:t>308</w:t>
        </w:r>
        <w:r>
          <w:rPr>
            <w:noProof/>
            <w:webHidden/>
          </w:rPr>
          <w:fldChar w:fldCharType="end"/>
        </w:r>
      </w:hyperlink>
    </w:p>
    <w:p w:rsidR="00602A71" w:rsidRDefault="00602A71">
      <w:pPr>
        <w:pStyle w:val="Spistreci2"/>
        <w:rPr>
          <w:rFonts w:eastAsiaTheme="minorEastAsia"/>
          <w:smallCaps w:val="0"/>
          <w:noProof/>
          <w:sz w:val="22"/>
          <w:szCs w:val="22"/>
          <w:lang w:eastAsia="pl-PL"/>
        </w:rPr>
      </w:pPr>
      <w:hyperlink w:anchor="_Toc59089721" w:history="1">
        <w:r w:rsidRPr="002F1143">
          <w:rPr>
            <w:rStyle w:val="Hipercze"/>
            <w:noProof/>
          </w:rPr>
          <w:t xml:space="preserve">8.5 </w:t>
        </w:r>
        <w:r w:rsidRPr="002F1143">
          <w:rPr>
            <w:rStyle w:val="Hipercze"/>
            <w:rFonts w:eastAsia="Times New Roman" w:cs="Arial"/>
            <w:noProof/>
          </w:rPr>
          <w:t>Upowszechnienie edukacji przedszkolnej oraz wsparcie szkół i placówek prowadzących kształcenie ogólne oraz uczniów uczestniczących w kształceniu podstawowym, gimnazjalnym i ponadgimnazjalnym w ramach Kontraktów Samorządowych</w:t>
        </w:r>
        <w:r>
          <w:rPr>
            <w:noProof/>
            <w:webHidden/>
          </w:rPr>
          <w:tab/>
        </w:r>
        <w:r>
          <w:rPr>
            <w:noProof/>
            <w:webHidden/>
          </w:rPr>
          <w:fldChar w:fldCharType="begin"/>
        </w:r>
        <w:r>
          <w:rPr>
            <w:noProof/>
            <w:webHidden/>
          </w:rPr>
          <w:instrText xml:space="preserve"> PAGEREF _Toc59089721 \h </w:instrText>
        </w:r>
        <w:r>
          <w:rPr>
            <w:noProof/>
            <w:webHidden/>
          </w:rPr>
        </w:r>
        <w:r>
          <w:rPr>
            <w:noProof/>
            <w:webHidden/>
          </w:rPr>
          <w:fldChar w:fldCharType="separate"/>
        </w:r>
        <w:r>
          <w:rPr>
            <w:noProof/>
            <w:webHidden/>
          </w:rPr>
          <w:t>321</w:t>
        </w:r>
        <w:r>
          <w:rPr>
            <w:noProof/>
            <w:webHidden/>
          </w:rPr>
          <w:fldChar w:fldCharType="end"/>
        </w:r>
      </w:hyperlink>
    </w:p>
    <w:p w:rsidR="00602A71" w:rsidRDefault="00602A71">
      <w:pPr>
        <w:pStyle w:val="Spistreci2"/>
        <w:rPr>
          <w:rFonts w:eastAsiaTheme="minorEastAsia"/>
          <w:smallCaps w:val="0"/>
          <w:noProof/>
          <w:sz w:val="22"/>
          <w:szCs w:val="22"/>
          <w:lang w:eastAsia="pl-PL"/>
        </w:rPr>
      </w:pPr>
      <w:hyperlink w:anchor="_Toc59089722" w:history="1">
        <w:r w:rsidRPr="002F1143">
          <w:rPr>
            <w:rStyle w:val="Hipercze"/>
            <w:noProof/>
          </w:rPr>
          <w:t>8.6 Wsparcie szkół i placówek prowadzących kształcenie zawodowe oraz uczniów uczestniczących w kształceniu zawodowym i osób dorosłych uczestniczących w pozaszkolnych formach kształcenia zawodowego</w:t>
        </w:r>
        <w:r>
          <w:rPr>
            <w:noProof/>
            <w:webHidden/>
          </w:rPr>
          <w:tab/>
        </w:r>
        <w:r>
          <w:rPr>
            <w:noProof/>
            <w:webHidden/>
          </w:rPr>
          <w:fldChar w:fldCharType="begin"/>
        </w:r>
        <w:r>
          <w:rPr>
            <w:noProof/>
            <w:webHidden/>
          </w:rPr>
          <w:instrText xml:space="preserve"> PAGEREF _Toc59089722 \h </w:instrText>
        </w:r>
        <w:r>
          <w:rPr>
            <w:noProof/>
            <w:webHidden/>
          </w:rPr>
        </w:r>
        <w:r>
          <w:rPr>
            <w:noProof/>
            <w:webHidden/>
          </w:rPr>
          <w:fldChar w:fldCharType="separate"/>
        </w:r>
        <w:r>
          <w:rPr>
            <w:noProof/>
            <w:webHidden/>
          </w:rPr>
          <w:t>332</w:t>
        </w:r>
        <w:r>
          <w:rPr>
            <w:noProof/>
            <w:webHidden/>
          </w:rPr>
          <w:fldChar w:fldCharType="end"/>
        </w:r>
      </w:hyperlink>
    </w:p>
    <w:p w:rsidR="00602A71" w:rsidRDefault="00602A71">
      <w:pPr>
        <w:pStyle w:val="Spistreci2"/>
        <w:rPr>
          <w:rFonts w:eastAsiaTheme="minorEastAsia"/>
          <w:smallCaps w:val="0"/>
          <w:noProof/>
          <w:sz w:val="22"/>
          <w:szCs w:val="22"/>
          <w:lang w:eastAsia="pl-PL"/>
        </w:rPr>
      </w:pPr>
      <w:hyperlink w:anchor="_Toc59089723" w:history="1">
        <w:r w:rsidRPr="002F1143">
          <w:rPr>
            <w:rStyle w:val="Hipercze"/>
            <w:rFonts w:eastAsia="Times New Roman" w:cs="Arial"/>
            <w:noProof/>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r>
          <w:rPr>
            <w:noProof/>
            <w:webHidden/>
          </w:rPr>
          <w:tab/>
        </w:r>
        <w:r>
          <w:rPr>
            <w:noProof/>
            <w:webHidden/>
          </w:rPr>
          <w:fldChar w:fldCharType="begin"/>
        </w:r>
        <w:r>
          <w:rPr>
            <w:noProof/>
            <w:webHidden/>
          </w:rPr>
          <w:instrText xml:space="preserve"> PAGEREF _Toc59089723 \h </w:instrText>
        </w:r>
        <w:r>
          <w:rPr>
            <w:noProof/>
            <w:webHidden/>
          </w:rPr>
        </w:r>
        <w:r>
          <w:rPr>
            <w:noProof/>
            <w:webHidden/>
          </w:rPr>
          <w:fldChar w:fldCharType="separate"/>
        </w:r>
        <w:r>
          <w:rPr>
            <w:noProof/>
            <w:webHidden/>
          </w:rPr>
          <w:t>348</w:t>
        </w:r>
        <w:r>
          <w:rPr>
            <w:noProof/>
            <w:webHidden/>
          </w:rPr>
          <w:fldChar w:fldCharType="end"/>
        </w:r>
      </w:hyperlink>
    </w:p>
    <w:p w:rsidR="00602A71" w:rsidRDefault="00602A71">
      <w:pPr>
        <w:pStyle w:val="Spistreci2"/>
        <w:rPr>
          <w:rFonts w:eastAsiaTheme="minorEastAsia"/>
          <w:smallCaps w:val="0"/>
          <w:noProof/>
          <w:sz w:val="22"/>
          <w:szCs w:val="22"/>
          <w:lang w:eastAsia="pl-PL"/>
        </w:rPr>
      </w:pPr>
      <w:hyperlink w:anchor="_Toc59089724" w:history="1">
        <w:r w:rsidRPr="002F1143">
          <w:rPr>
            <w:rStyle w:val="Hipercze"/>
            <w:rFonts w:eastAsia="Times New Roman" w:cs="Arial"/>
            <w:noProof/>
          </w:rPr>
          <w:t>8.8 Wsparcie szkół i placówek prowadzących kształcenie zawodowe oraz uczniów uczestniczących w kształceniu zawodowym i osób dorosłych uczestniczących w pozaszkolnych formach kształcenia zawodowego w ramach Strategii ZIT dla Koszalińsko – Kołobrzesko – Białogardzkiego Obszaru Funkcjonalnego</w:t>
        </w:r>
        <w:r>
          <w:rPr>
            <w:noProof/>
            <w:webHidden/>
          </w:rPr>
          <w:tab/>
        </w:r>
        <w:r>
          <w:rPr>
            <w:noProof/>
            <w:webHidden/>
          </w:rPr>
          <w:fldChar w:fldCharType="begin"/>
        </w:r>
        <w:r>
          <w:rPr>
            <w:noProof/>
            <w:webHidden/>
          </w:rPr>
          <w:instrText xml:space="preserve"> PAGEREF _Toc59089724 \h </w:instrText>
        </w:r>
        <w:r>
          <w:rPr>
            <w:noProof/>
            <w:webHidden/>
          </w:rPr>
        </w:r>
        <w:r>
          <w:rPr>
            <w:noProof/>
            <w:webHidden/>
          </w:rPr>
          <w:fldChar w:fldCharType="separate"/>
        </w:r>
        <w:r>
          <w:rPr>
            <w:noProof/>
            <w:webHidden/>
          </w:rPr>
          <w:t>365</w:t>
        </w:r>
        <w:r>
          <w:rPr>
            <w:noProof/>
            <w:webHidden/>
          </w:rPr>
          <w:fldChar w:fldCharType="end"/>
        </w:r>
      </w:hyperlink>
    </w:p>
    <w:p w:rsidR="00602A71" w:rsidRDefault="00602A71">
      <w:pPr>
        <w:pStyle w:val="Spistreci2"/>
        <w:rPr>
          <w:rFonts w:eastAsiaTheme="minorEastAsia"/>
          <w:smallCaps w:val="0"/>
          <w:noProof/>
          <w:sz w:val="22"/>
          <w:szCs w:val="22"/>
          <w:lang w:eastAsia="pl-PL"/>
        </w:rPr>
      </w:pPr>
      <w:hyperlink w:anchor="_Toc59089725" w:history="1">
        <w:r w:rsidRPr="002F1143">
          <w:rPr>
            <w:rStyle w:val="Hipercze"/>
            <w:rFonts w:eastAsia="Times New Roman" w:cs="Arial"/>
            <w:noProof/>
          </w:rPr>
          <w:t>8.9 Wsparcie szkół i placówek prowadzących kształcenie zawodowe oraz uczniów uczestniczących w kształceniu zawodowym i osób dorosłych uczestniczących w pozaszkolnych formach kształcenia zawodowego w ramach Kontraktów Samorządowych</w:t>
        </w:r>
        <w:r>
          <w:rPr>
            <w:noProof/>
            <w:webHidden/>
          </w:rPr>
          <w:tab/>
        </w:r>
        <w:r>
          <w:rPr>
            <w:noProof/>
            <w:webHidden/>
          </w:rPr>
          <w:fldChar w:fldCharType="begin"/>
        </w:r>
        <w:r>
          <w:rPr>
            <w:noProof/>
            <w:webHidden/>
          </w:rPr>
          <w:instrText xml:space="preserve"> PAGEREF _Toc59089725 \h </w:instrText>
        </w:r>
        <w:r>
          <w:rPr>
            <w:noProof/>
            <w:webHidden/>
          </w:rPr>
        </w:r>
        <w:r>
          <w:rPr>
            <w:noProof/>
            <w:webHidden/>
          </w:rPr>
          <w:fldChar w:fldCharType="separate"/>
        </w:r>
        <w:r>
          <w:rPr>
            <w:noProof/>
            <w:webHidden/>
          </w:rPr>
          <w:t>383</w:t>
        </w:r>
        <w:r>
          <w:rPr>
            <w:noProof/>
            <w:webHidden/>
          </w:rPr>
          <w:fldChar w:fldCharType="end"/>
        </w:r>
      </w:hyperlink>
    </w:p>
    <w:p w:rsidR="00602A71" w:rsidRDefault="00602A71">
      <w:pPr>
        <w:pStyle w:val="Spistreci2"/>
        <w:rPr>
          <w:rFonts w:eastAsiaTheme="minorEastAsia"/>
          <w:smallCaps w:val="0"/>
          <w:noProof/>
          <w:sz w:val="22"/>
          <w:szCs w:val="22"/>
          <w:lang w:eastAsia="pl-PL"/>
        </w:rPr>
      </w:pPr>
      <w:hyperlink w:anchor="_Toc59089726" w:history="1">
        <w:r w:rsidRPr="002F1143">
          <w:rPr>
            <w:rStyle w:val="Hipercze"/>
            <w:rFonts w:eastAsia="Times New Roman"/>
            <w:noProof/>
            <w:lang w:eastAsia="pl-PL"/>
          </w:rPr>
          <w:t>8.10 Wsparcie osób dorosłych, w szczególności osób o niskich kwalifikacjach i osób starszych w zakresie doskonalenia umiejętności wykorzystywania technologii informacyjno-komunikacyjnych i porozumiewania się w językach obcych</w:t>
        </w:r>
        <w:r>
          <w:rPr>
            <w:noProof/>
            <w:webHidden/>
          </w:rPr>
          <w:tab/>
        </w:r>
        <w:r>
          <w:rPr>
            <w:noProof/>
            <w:webHidden/>
          </w:rPr>
          <w:fldChar w:fldCharType="begin"/>
        </w:r>
        <w:r>
          <w:rPr>
            <w:noProof/>
            <w:webHidden/>
          </w:rPr>
          <w:instrText xml:space="preserve"> PAGEREF _Toc59089726 \h </w:instrText>
        </w:r>
        <w:r>
          <w:rPr>
            <w:noProof/>
            <w:webHidden/>
          </w:rPr>
        </w:r>
        <w:r>
          <w:rPr>
            <w:noProof/>
            <w:webHidden/>
          </w:rPr>
          <w:fldChar w:fldCharType="separate"/>
        </w:r>
        <w:r>
          <w:rPr>
            <w:noProof/>
            <w:webHidden/>
          </w:rPr>
          <w:t>394</w:t>
        </w:r>
        <w:r>
          <w:rPr>
            <w:noProof/>
            <w:webHidden/>
          </w:rPr>
          <w:fldChar w:fldCharType="end"/>
        </w:r>
      </w:hyperlink>
    </w:p>
    <w:p w:rsidR="00E5433C" w:rsidRPr="008C1875" w:rsidRDefault="00BB1044" w:rsidP="00E5433C">
      <w:pPr>
        <w:rPr>
          <w:b/>
        </w:rPr>
      </w:pPr>
      <w:r>
        <w:rPr>
          <w:rFonts w:ascii="Myriad Pro" w:hAnsi="Myriad Pro"/>
          <w:b/>
        </w:rPr>
        <w:fldChar w:fldCharType="end"/>
      </w:r>
    </w:p>
    <w:p w:rsidR="00BE19D7" w:rsidRDefault="00BE19D7" w:rsidP="00606993">
      <w:pPr>
        <w:pStyle w:val="Tytu"/>
        <w:rPr>
          <w:ins w:id="0" w:author="kholubczat" w:date="2020-09-17T14:25:00Z"/>
        </w:rPr>
      </w:pPr>
    </w:p>
    <w:p w:rsidR="00BE19D7" w:rsidRDefault="00BE19D7" w:rsidP="00606993">
      <w:pPr>
        <w:pStyle w:val="Tytu"/>
        <w:rPr>
          <w:ins w:id="1" w:author="kholubczat" w:date="2020-09-17T14:25:00Z"/>
        </w:rPr>
      </w:pPr>
    </w:p>
    <w:p w:rsidR="00BE19D7" w:rsidRDefault="00BE19D7" w:rsidP="00606993">
      <w:pPr>
        <w:pStyle w:val="Tytu"/>
        <w:rPr>
          <w:ins w:id="2" w:author="kholubczat" w:date="2020-09-17T14:25:00Z"/>
        </w:rPr>
      </w:pPr>
    </w:p>
    <w:p w:rsidR="00BE19D7" w:rsidRDefault="00BE19D7" w:rsidP="00767F8D">
      <w:pPr>
        <w:pStyle w:val="Tytu"/>
        <w:jc w:val="left"/>
        <w:rPr>
          <w:ins w:id="3" w:author="kholubczat" w:date="2020-09-17T14:25:00Z"/>
        </w:rPr>
      </w:pPr>
    </w:p>
    <w:p w:rsidR="00BE19D7" w:rsidRDefault="00BE19D7" w:rsidP="00606993">
      <w:pPr>
        <w:pStyle w:val="Tytu"/>
        <w:rPr>
          <w:ins w:id="4" w:author="kholubczat" w:date="2020-09-17T14:25:00Z"/>
        </w:rPr>
      </w:pPr>
    </w:p>
    <w:p w:rsidR="00BE19D7" w:rsidRDefault="00BE19D7" w:rsidP="00606993">
      <w:pPr>
        <w:pStyle w:val="Tytu"/>
        <w:rPr>
          <w:ins w:id="5" w:author="kholubczat" w:date="2020-09-17T14:25:00Z"/>
        </w:rPr>
      </w:pPr>
    </w:p>
    <w:p w:rsidR="00BE19D7" w:rsidRDefault="00BE19D7" w:rsidP="00606993">
      <w:pPr>
        <w:pStyle w:val="Tytu"/>
        <w:rPr>
          <w:ins w:id="6" w:author="kholubczat" w:date="2020-09-17T14:26:00Z"/>
        </w:rPr>
      </w:pPr>
    </w:p>
    <w:p w:rsidR="00BE19D7" w:rsidRDefault="00BE19D7" w:rsidP="00606993">
      <w:pPr>
        <w:pStyle w:val="Tytu"/>
        <w:rPr>
          <w:ins w:id="7" w:author="kholubczat" w:date="2020-09-17T14:26:00Z"/>
        </w:rPr>
      </w:pPr>
    </w:p>
    <w:p w:rsidR="00BE19D7" w:rsidRDefault="00BE19D7" w:rsidP="00606993">
      <w:pPr>
        <w:pStyle w:val="Tytu"/>
        <w:rPr>
          <w:ins w:id="8" w:author="kholubczat" w:date="2020-09-17T14:26:00Z"/>
        </w:rPr>
      </w:pPr>
    </w:p>
    <w:p w:rsidR="00BE19D7" w:rsidRDefault="00BE19D7" w:rsidP="00606993">
      <w:pPr>
        <w:pStyle w:val="Tytu"/>
        <w:rPr>
          <w:ins w:id="9" w:author="kholubczat" w:date="2020-09-17T14:26:00Z"/>
        </w:rPr>
      </w:pPr>
    </w:p>
    <w:p w:rsidR="00BE19D7" w:rsidRDefault="00BE19D7" w:rsidP="00606993">
      <w:pPr>
        <w:pStyle w:val="Tytu"/>
        <w:rPr>
          <w:ins w:id="10" w:author="kholubczat" w:date="2020-09-17T14:26:00Z"/>
        </w:rPr>
      </w:pPr>
    </w:p>
    <w:p w:rsidR="00BE19D7" w:rsidRDefault="00BE19D7" w:rsidP="00606993">
      <w:pPr>
        <w:pStyle w:val="Tytu"/>
        <w:rPr>
          <w:ins w:id="11" w:author="kholubczat" w:date="2020-09-17T14:26:00Z"/>
        </w:rPr>
      </w:pPr>
    </w:p>
    <w:p w:rsidR="00BE19D7" w:rsidRDefault="00BE19D7" w:rsidP="00606993">
      <w:pPr>
        <w:pStyle w:val="Tytu"/>
        <w:rPr>
          <w:ins w:id="12" w:author="kholubczat" w:date="2020-09-17T14:26:00Z"/>
        </w:rPr>
      </w:pPr>
    </w:p>
    <w:p w:rsidR="00BE19D7" w:rsidRDefault="00BE19D7" w:rsidP="00606993">
      <w:pPr>
        <w:pStyle w:val="Tytu"/>
        <w:rPr>
          <w:ins w:id="13" w:author="kholubczat" w:date="2020-09-17T14:26:00Z"/>
        </w:rPr>
      </w:pPr>
    </w:p>
    <w:p w:rsidR="00BE19D7" w:rsidRDefault="00BE19D7" w:rsidP="00606993">
      <w:pPr>
        <w:pStyle w:val="Tytu"/>
        <w:rPr>
          <w:ins w:id="14" w:author="kholubczat" w:date="2020-09-17T14:26:00Z"/>
        </w:rPr>
      </w:pPr>
    </w:p>
    <w:p w:rsidR="00BE19D7" w:rsidRDefault="00BE19D7" w:rsidP="00767F8D">
      <w:pPr>
        <w:pStyle w:val="Tytu"/>
        <w:ind w:left="5387"/>
        <w:rPr>
          <w:ins w:id="15" w:author="kholubczat" w:date="2020-09-17T14:26:00Z"/>
        </w:rPr>
      </w:pPr>
    </w:p>
    <w:p w:rsidR="00E5433C" w:rsidRPr="00E5433C" w:rsidRDefault="00E5433C" w:rsidP="00767F8D">
      <w:pPr>
        <w:pStyle w:val="Tytu"/>
        <w:tabs>
          <w:tab w:val="left" w:pos="5529"/>
        </w:tabs>
        <w:ind w:firstLine="5529"/>
        <w:jc w:val="left"/>
        <w:rPr>
          <w:b w:val="0"/>
        </w:rPr>
      </w:pPr>
      <w:bookmarkStart w:id="16" w:name="_Toc59089700"/>
      <w:r w:rsidRPr="00F376D9">
        <w:t>VI RYNEK PRACY</w:t>
      </w:r>
      <w:bookmarkEnd w:id="16"/>
    </w:p>
    <w:p w:rsidR="00E5433C" w:rsidRDefault="00E5433C" w:rsidP="00767F8D">
      <w:pPr>
        <w:tabs>
          <w:tab w:val="left" w:pos="5387"/>
          <w:tab w:val="left" w:pos="5670"/>
        </w:tabs>
        <w:jc w:val="center"/>
        <w:rPr>
          <w:rFonts w:ascii="Myriad Pro" w:hAnsi="Myriad Pro"/>
          <w:b/>
        </w:rPr>
      </w:pPr>
      <w:r w:rsidRPr="00E5433C">
        <w:rPr>
          <w:rFonts w:ascii="Myriad Pro" w:hAnsi="Myriad Pro"/>
          <w:b/>
          <w:noProof/>
          <w:lang w:eastAsia="pl-PL"/>
        </w:rPr>
        <w:drawing>
          <wp:inline distT="0" distB="0" distL="0" distR="0">
            <wp:extent cx="1898015" cy="1884045"/>
            <wp:effectExtent l="19050" t="0" r="698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srcRect/>
                    <a:stretch>
                      <a:fillRect/>
                    </a:stretch>
                  </pic:blipFill>
                  <pic:spPr bwMode="auto">
                    <a:xfrm>
                      <a:off x="0" y="0"/>
                      <a:ext cx="1898015" cy="1884045"/>
                    </a:xfrm>
                    <a:prstGeom prst="rect">
                      <a:avLst/>
                    </a:prstGeom>
                    <a:noFill/>
                    <a:ln w="9525">
                      <a:noFill/>
                      <a:miter lim="800000"/>
                      <a:headEnd/>
                      <a:tailEnd/>
                    </a:ln>
                  </pic:spPr>
                </pic:pic>
              </a:graphicData>
            </a:graphic>
          </wp:inline>
        </w:drawing>
      </w:r>
    </w:p>
    <w:p w:rsidR="00E5433C" w:rsidRDefault="00E5433C" w:rsidP="00E5433C">
      <w:pPr>
        <w:jc w:val="both"/>
        <w:rPr>
          <w:rFonts w:ascii="Myriad Pro" w:hAnsi="Myriad Pro"/>
          <w:b/>
        </w:rPr>
      </w:pPr>
    </w:p>
    <w:p w:rsidR="00E5433C" w:rsidRDefault="00E5433C" w:rsidP="00E5433C">
      <w:pPr>
        <w:jc w:val="both"/>
        <w:rPr>
          <w:rFonts w:ascii="Myriad Pro" w:hAnsi="Myriad Pro"/>
          <w:b/>
        </w:rPr>
      </w:pPr>
    </w:p>
    <w:p w:rsidR="00C63472" w:rsidRDefault="00C63472">
      <w:pPr>
        <w:rPr>
          <w:rFonts w:ascii="Myriad Pro" w:hAnsi="Myriad Pro"/>
          <w:b/>
        </w:rPr>
      </w:pPr>
      <w:r>
        <w:rPr>
          <w:rFonts w:ascii="Myriad Pro" w:hAnsi="Myriad Pro"/>
          <w:b/>
        </w:rPr>
        <w:br w:type="page"/>
      </w:r>
    </w:p>
    <w:p w:rsidR="00F0780A" w:rsidRPr="004177A3" w:rsidRDefault="00C15B96" w:rsidP="004177A3">
      <w:pPr>
        <w:pStyle w:val="Podtytu"/>
      </w:pPr>
      <w:bookmarkStart w:id="17" w:name="_Toc437598432"/>
      <w:bookmarkStart w:id="18" w:name="_Toc500928649"/>
      <w:bookmarkStart w:id="19" w:name="_Toc59089701"/>
      <w:r w:rsidRPr="004177A3">
        <w:lastRenderedPageBreak/>
        <w:t>6.1 Usługi rozwojowe skierowane do przedsiębiorców i pracowników przedsiębiorstw na podstawie systemu popytowego</w:t>
      </w:r>
      <w:bookmarkEnd w:id="17"/>
      <w:bookmarkEnd w:id="18"/>
      <w:bookmarkEnd w:id="19"/>
    </w:p>
    <w:p w:rsidR="005712DB" w:rsidRPr="005712DB" w:rsidRDefault="008F0307" w:rsidP="005712DB">
      <w:pPr>
        <w:jc w:val="center"/>
        <w:rPr>
          <w:rFonts w:ascii="Myriad Pro" w:hAnsi="Myriad Pro"/>
          <w:b/>
          <w:sz w:val="20"/>
        </w:rPr>
      </w:pPr>
      <w:r w:rsidRPr="005712DB">
        <w:rPr>
          <w:rFonts w:ascii="Myriad Pro" w:hAnsi="Myriad Pro"/>
          <w:b/>
          <w:sz w:val="20"/>
        </w:rPr>
        <w:t>Kryter</w:t>
      </w:r>
      <w:r w:rsidR="003E1748">
        <w:rPr>
          <w:rFonts w:ascii="Myriad Pro" w:hAnsi="Myriad Pro"/>
          <w:b/>
          <w:sz w:val="20"/>
        </w:rPr>
        <w:t>ia ogólne przyjęte Uchwałą Nr 23</w:t>
      </w:r>
      <w:r w:rsidRPr="005712DB">
        <w:rPr>
          <w:rFonts w:ascii="Myriad Pro" w:hAnsi="Myriad Pro"/>
          <w:b/>
          <w:sz w:val="20"/>
        </w:rPr>
        <w:t>/19 Komitetu Monitoruj</w:t>
      </w:r>
      <w:r w:rsidR="006B370F">
        <w:rPr>
          <w:rFonts w:ascii="Myriad Pro" w:hAnsi="Myriad Pro"/>
          <w:b/>
          <w:sz w:val="20"/>
        </w:rPr>
        <w:t>ącego RPO WZ 2014-2020 z dnia</w:t>
      </w:r>
      <w:r w:rsidR="004E3D83">
        <w:rPr>
          <w:rFonts w:ascii="Myriad Pro" w:hAnsi="Myriad Pro"/>
          <w:b/>
          <w:sz w:val="20"/>
        </w:rPr>
        <w:t xml:space="preserve"> </w:t>
      </w:r>
      <w:r w:rsidR="002F541B">
        <w:rPr>
          <w:rFonts w:ascii="Myriad Pro" w:hAnsi="Myriad Pro"/>
          <w:b/>
          <w:sz w:val="20"/>
        </w:rPr>
        <w:t>4 kwietnia</w:t>
      </w:r>
      <w:r w:rsidR="00616BC9">
        <w:rPr>
          <w:rFonts w:ascii="Myriad Pro" w:hAnsi="Myriad Pro"/>
          <w:b/>
          <w:sz w:val="20"/>
        </w:rPr>
        <w:t xml:space="preserve"> 2019 r. </w:t>
      </w:r>
      <w:r w:rsidR="00CC2451" w:rsidRPr="000A2984">
        <w:rPr>
          <w:rFonts w:ascii="Myriad Pro" w:hAnsi="Myriad Pro"/>
          <w:b/>
          <w:sz w:val="20"/>
        </w:rPr>
        <w:t>(tryb konkursowy)</w:t>
      </w:r>
      <w:r w:rsidR="00B2387E">
        <w:rPr>
          <w:rFonts w:ascii="Myriad Pro" w:hAnsi="Myriad Pro"/>
          <w:b/>
          <w:sz w:val="20"/>
        </w:rPr>
        <w:t xml:space="preserve"> - aktualizacja</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5712DB" w:rsidRPr="00230204" w:rsidTr="005712DB">
        <w:trPr>
          <w:jc w:val="center"/>
        </w:trPr>
        <w:tc>
          <w:tcPr>
            <w:tcW w:w="1900" w:type="dxa"/>
            <w:shd w:val="clear" w:color="auto" w:fill="B6DDE8"/>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Oś priorytetowa</w:t>
            </w:r>
          </w:p>
        </w:tc>
        <w:tc>
          <w:tcPr>
            <w:tcW w:w="12275" w:type="dxa"/>
            <w:shd w:val="clear" w:color="auto" w:fill="B6DDE8"/>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VI  Rynek Pracy</w:t>
            </w:r>
          </w:p>
        </w:tc>
      </w:tr>
      <w:tr w:rsidR="005712DB" w:rsidRPr="00230204" w:rsidTr="005712DB">
        <w:trPr>
          <w:jc w:val="center"/>
        </w:trPr>
        <w:tc>
          <w:tcPr>
            <w:tcW w:w="1900" w:type="dxa"/>
            <w:shd w:val="clear" w:color="auto" w:fill="B6DDE8"/>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Priorytet Inwestycyjny</w:t>
            </w:r>
          </w:p>
        </w:tc>
        <w:tc>
          <w:tcPr>
            <w:tcW w:w="12275" w:type="dxa"/>
            <w:shd w:val="clear" w:color="auto" w:fill="B6DDE8"/>
          </w:tcPr>
          <w:p w:rsidR="005712DB" w:rsidRPr="00230204" w:rsidRDefault="005712DB" w:rsidP="005712DB">
            <w:pPr>
              <w:spacing w:before="40" w:after="40" w:line="240" w:lineRule="auto"/>
              <w:rPr>
                <w:rFonts w:ascii="Myriad Pro" w:hAnsi="Myriad Pro"/>
                <w:iCs/>
                <w:sz w:val="20"/>
              </w:rPr>
            </w:pPr>
            <w:r w:rsidRPr="00230204">
              <w:rPr>
                <w:rFonts w:ascii="Myriad Pro" w:hAnsi="Myriad Pro"/>
                <w:iCs/>
                <w:sz w:val="20"/>
              </w:rPr>
              <w:t>8v.  Przystosowanie pracowników, przedsiębiorstw i przedsiębiorców do zmian.</w:t>
            </w:r>
          </w:p>
        </w:tc>
      </w:tr>
      <w:tr w:rsidR="005712DB" w:rsidRPr="00230204" w:rsidTr="005712DB">
        <w:trPr>
          <w:jc w:val="center"/>
        </w:trPr>
        <w:tc>
          <w:tcPr>
            <w:tcW w:w="1900" w:type="dxa"/>
            <w:shd w:val="clear" w:color="auto" w:fill="B6DDE8"/>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Działanie</w:t>
            </w:r>
          </w:p>
        </w:tc>
        <w:tc>
          <w:tcPr>
            <w:tcW w:w="12275" w:type="dxa"/>
            <w:shd w:val="clear" w:color="auto" w:fill="B6DDE8"/>
          </w:tcPr>
          <w:p w:rsidR="005712DB" w:rsidRPr="00230204" w:rsidRDefault="005712DB" w:rsidP="005712DB">
            <w:pPr>
              <w:spacing w:before="40" w:after="40" w:line="240" w:lineRule="auto"/>
              <w:ind w:left="346" w:hanging="346"/>
              <w:rPr>
                <w:rFonts w:ascii="Myriad Pro" w:hAnsi="Myriad Pro"/>
                <w:sz w:val="20"/>
              </w:rPr>
            </w:pPr>
            <w:r w:rsidRPr="00230204">
              <w:rPr>
                <w:rFonts w:ascii="Myriad Pro" w:hAnsi="Myriad Pro"/>
                <w:sz w:val="20"/>
              </w:rPr>
              <w:t xml:space="preserve">6.1. </w:t>
            </w:r>
            <w:r w:rsidRPr="00230204">
              <w:rPr>
                <w:rFonts w:ascii="Myriad Pro" w:hAnsi="Myriad Pro"/>
                <w:bCs/>
                <w:sz w:val="20"/>
              </w:rPr>
              <w:t>Usługi rozwojowe skierowane do przedsiębiorców i pracowników przedsiębiorstw na podstawie systemu popytowego.</w:t>
            </w:r>
          </w:p>
        </w:tc>
      </w:tr>
      <w:tr w:rsidR="005712DB" w:rsidRPr="00230204" w:rsidTr="005712DB">
        <w:trPr>
          <w:jc w:val="center"/>
        </w:trPr>
        <w:tc>
          <w:tcPr>
            <w:tcW w:w="1900" w:type="dxa"/>
            <w:shd w:val="clear" w:color="auto" w:fill="B6DDE8"/>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Typ projektu</w:t>
            </w:r>
          </w:p>
        </w:tc>
        <w:tc>
          <w:tcPr>
            <w:tcW w:w="12275" w:type="dxa"/>
            <w:shd w:val="clear" w:color="auto" w:fill="B6DDE8"/>
          </w:tcPr>
          <w:p w:rsidR="005712DB" w:rsidRPr="00230204" w:rsidRDefault="005712DB" w:rsidP="00912095">
            <w:pPr>
              <w:pStyle w:val="Akapitzlist"/>
              <w:numPr>
                <w:ilvl w:val="0"/>
                <w:numId w:val="275"/>
              </w:numPr>
              <w:spacing w:before="40" w:after="40" w:line="240" w:lineRule="auto"/>
              <w:ind w:left="346"/>
            </w:pPr>
            <w:r w:rsidRPr="00230204">
              <w:t>Wsparci</w:t>
            </w:r>
            <w:r>
              <w:t xml:space="preserve">e skierowane do przedsiębiorców </w:t>
            </w:r>
            <w:r w:rsidRPr="00230204">
              <w:t>z sektora mikro, małych i średnich przedsiębiorstw oraz ich pracowników w ramach Podmiotowego Systemu Finansowania usług rozwojowych:</w:t>
            </w:r>
          </w:p>
          <w:p w:rsidR="005712DB" w:rsidRPr="00230204" w:rsidRDefault="005712DB" w:rsidP="00912095">
            <w:pPr>
              <w:pStyle w:val="Akapitzlist"/>
              <w:numPr>
                <w:ilvl w:val="0"/>
                <w:numId w:val="276"/>
              </w:numPr>
              <w:spacing w:before="40" w:after="40" w:line="240" w:lineRule="auto"/>
            </w:pPr>
            <w:r w:rsidRPr="00230204">
              <w:t xml:space="preserve"> usługi szkoleniowe,</w:t>
            </w:r>
          </w:p>
          <w:p w:rsidR="005712DB" w:rsidRPr="00230204" w:rsidRDefault="005712DB" w:rsidP="00912095">
            <w:pPr>
              <w:pStyle w:val="Akapitzlist"/>
              <w:numPr>
                <w:ilvl w:val="0"/>
                <w:numId w:val="276"/>
              </w:numPr>
              <w:spacing w:before="40" w:after="40" w:line="240" w:lineRule="auto"/>
            </w:pPr>
            <w:r w:rsidRPr="00230204">
              <w:t>usługi rozwojowe o charakterze zawodowym, w tym m.in.: kwalifikacyjny kurs zawodowy, kurs umiejętności zawodowych oraz inne, które umożliwiają uzyskiwanie i uzupełnianie wiedzy, umiejętności i kwalifikacji zawodowych,</w:t>
            </w:r>
          </w:p>
          <w:p w:rsidR="005712DB" w:rsidRPr="00230204" w:rsidRDefault="005712DB" w:rsidP="00912095">
            <w:pPr>
              <w:pStyle w:val="Akapitzlist"/>
              <w:numPr>
                <w:ilvl w:val="0"/>
                <w:numId w:val="276"/>
              </w:numPr>
              <w:spacing w:before="40" w:after="40" w:line="240" w:lineRule="auto"/>
            </w:pPr>
            <w:r w:rsidRPr="00230204">
              <w:t>inne usługi rozwojowe:</w:t>
            </w:r>
          </w:p>
          <w:p w:rsidR="005712DB" w:rsidRPr="00230204" w:rsidRDefault="005712DB" w:rsidP="00912095">
            <w:pPr>
              <w:pStyle w:val="Akapitzlist"/>
              <w:numPr>
                <w:ilvl w:val="0"/>
                <w:numId w:val="277"/>
              </w:numPr>
              <w:spacing w:before="40" w:after="40" w:line="240" w:lineRule="auto"/>
            </w:pPr>
            <w:r w:rsidRPr="00230204">
              <w:t xml:space="preserve">usługi doradcze, w tym doradztwo, </w:t>
            </w:r>
            <w:proofErr w:type="spellStart"/>
            <w:r w:rsidRPr="00230204">
              <w:t>superwizja</w:t>
            </w:r>
            <w:proofErr w:type="spellEnd"/>
            <w:r w:rsidRPr="00230204">
              <w:t>, facylitacja,</w:t>
            </w:r>
          </w:p>
          <w:p w:rsidR="005712DB" w:rsidRPr="00230204" w:rsidRDefault="005712DB" w:rsidP="00912095">
            <w:pPr>
              <w:pStyle w:val="Akapitzlist"/>
              <w:numPr>
                <w:ilvl w:val="0"/>
                <w:numId w:val="277"/>
              </w:numPr>
              <w:spacing w:before="40" w:after="40" w:line="240" w:lineRule="auto"/>
            </w:pPr>
            <w:r w:rsidRPr="00230204">
              <w:t>coaching,</w:t>
            </w:r>
          </w:p>
          <w:p w:rsidR="005712DB" w:rsidRPr="00230204" w:rsidRDefault="005712DB" w:rsidP="00912095">
            <w:pPr>
              <w:pStyle w:val="Akapitzlist"/>
              <w:numPr>
                <w:ilvl w:val="0"/>
                <w:numId w:val="277"/>
              </w:numPr>
              <w:spacing w:before="40" w:after="40" w:line="240" w:lineRule="auto"/>
            </w:pPr>
            <w:r w:rsidRPr="00230204">
              <w:t>mentoring,</w:t>
            </w:r>
          </w:p>
          <w:p w:rsidR="005712DB" w:rsidRPr="00230204" w:rsidRDefault="005712DB" w:rsidP="00912095">
            <w:pPr>
              <w:pStyle w:val="Akapitzlist"/>
              <w:numPr>
                <w:ilvl w:val="0"/>
                <w:numId w:val="277"/>
              </w:numPr>
              <w:spacing w:before="40" w:after="40" w:line="240" w:lineRule="auto"/>
            </w:pPr>
            <w:r w:rsidRPr="00230204">
              <w:t>studia podyplomowe,</w:t>
            </w:r>
          </w:p>
          <w:p w:rsidR="005712DB" w:rsidRPr="00230204" w:rsidRDefault="005712DB" w:rsidP="00912095">
            <w:pPr>
              <w:pStyle w:val="Akapitzlist"/>
              <w:numPr>
                <w:ilvl w:val="0"/>
                <w:numId w:val="277"/>
              </w:numPr>
              <w:spacing w:before="40" w:after="40" w:line="240" w:lineRule="auto"/>
            </w:pPr>
            <w:r w:rsidRPr="00230204">
              <w:t>projekt zmiany,</w:t>
            </w:r>
          </w:p>
          <w:p w:rsidR="005712DB" w:rsidRPr="00230204" w:rsidRDefault="005712DB" w:rsidP="00912095">
            <w:pPr>
              <w:pStyle w:val="Akapitzlist"/>
              <w:numPr>
                <w:ilvl w:val="0"/>
                <w:numId w:val="277"/>
              </w:numPr>
              <w:spacing w:before="40" w:after="40" w:line="240" w:lineRule="auto"/>
            </w:pPr>
            <w:r w:rsidRPr="00230204">
              <w:t>egzamin,</w:t>
            </w:r>
          </w:p>
          <w:p w:rsidR="005712DB" w:rsidRPr="00230204" w:rsidRDefault="005712DB" w:rsidP="00912095">
            <w:pPr>
              <w:pStyle w:val="Akapitzlist"/>
              <w:numPr>
                <w:ilvl w:val="0"/>
                <w:numId w:val="276"/>
              </w:numPr>
              <w:spacing w:before="40" w:after="40" w:line="240" w:lineRule="auto"/>
            </w:pPr>
            <w:r w:rsidRPr="00230204">
              <w:t>usługi e-learningowe.</w:t>
            </w:r>
          </w:p>
        </w:tc>
      </w:tr>
    </w:tbl>
    <w:p w:rsidR="005712DB" w:rsidRPr="00230204" w:rsidRDefault="005712DB" w:rsidP="005712DB">
      <w:pPr>
        <w:spacing w:before="120" w:after="120" w:line="240" w:lineRule="auto"/>
        <w:rPr>
          <w:rFonts w:ascii="Myriad Pro" w:hAnsi="Myriad Pro"/>
          <w:sz w:val="20"/>
        </w:rPr>
      </w:pP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2827"/>
        <w:gridCol w:w="6073"/>
        <w:gridCol w:w="4740"/>
      </w:tblGrid>
      <w:tr w:rsidR="005712DB" w:rsidRPr="00230204" w:rsidTr="005712DB">
        <w:tc>
          <w:tcPr>
            <w:tcW w:w="14175" w:type="dxa"/>
            <w:gridSpan w:val="4"/>
          </w:tcPr>
          <w:p w:rsidR="005712DB" w:rsidRPr="00230204" w:rsidRDefault="005712DB" w:rsidP="005712DB">
            <w:pPr>
              <w:spacing w:before="40" w:after="40" w:line="240" w:lineRule="auto"/>
              <w:jc w:val="center"/>
              <w:rPr>
                <w:rFonts w:ascii="Myriad Pro" w:hAnsi="Myriad Pro"/>
                <w:b/>
                <w:sz w:val="20"/>
              </w:rPr>
            </w:pPr>
            <w:r w:rsidRPr="00230204">
              <w:rPr>
                <w:rFonts w:ascii="Myriad Pro" w:hAnsi="Myriad Pro"/>
                <w:b/>
                <w:sz w:val="20"/>
              </w:rPr>
              <w:t>Kryteria dopuszczalności</w:t>
            </w:r>
          </w:p>
        </w:tc>
      </w:tr>
      <w:tr w:rsidR="005712DB" w:rsidRPr="00230204" w:rsidTr="005712DB">
        <w:tc>
          <w:tcPr>
            <w:tcW w:w="535"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L.p.</w:t>
            </w:r>
          </w:p>
        </w:tc>
        <w:tc>
          <w:tcPr>
            <w:tcW w:w="2827"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Nazwa kryterium</w:t>
            </w:r>
          </w:p>
        </w:tc>
        <w:tc>
          <w:tcPr>
            <w:tcW w:w="6073"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Definicja kryterium</w:t>
            </w:r>
          </w:p>
        </w:tc>
        <w:tc>
          <w:tcPr>
            <w:tcW w:w="4740"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Opis znaczenia kryterium</w:t>
            </w:r>
          </w:p>
        </w:tc>
      </w:tr>
      <w:tr w:rsidR="005712DB" w:rsidRPr="00230204" w:rsidTr="005712DB">
        <w:tc>
          <w:tcPr>
            <w:tcW w:w="535"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1</w:t>
            </w:r>
          </w:p>
        </w:tc>
        <w:tc>
          <w:tcPr>
            <w:tcW w:w="2827"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2</w:t>
            </w:r>
          </w:p>
        </w:tc>
        <w:tc>
          <w:tcPr>
            <w:tcW w:w="6073"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3</w:t>
            </w:r>
          </w:p>
        </w:tc>
        <w:tc>
          <w:tcPr>
            <w:tcW w:w="4740"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4</w:t>
            </w:r>
          </w:p>
        </w:tc>
      </w:tr>
      <w:tr w:rsidR="005712DB" w:rsidRPr="00230204" w:rsidTr="005712DB">
        <w:tc>
          <w:tcPr>
            <w:tcW w:w="535" w:type="dxa"/>
          </w:tcPr>
          <w:p w:rsidR="005712DB" w:rsidRPr="00230204" w:rsidRDefault="005712DB" w:rsidP="00912095">
            <w:pPr>
              <w:pStyle w:val="Akapitzlist"/>
              <w:numPr>
                <w:ilvl w:val="0"/>
                <w:numId w:val="39"/>
              </w:numPr>
              <w:spacing w:before="40" w:after="40" w:line="240" w:lineRule="auto"/>
              <w:ind w:left="0" w:firstLine="0"/>
            </w:pPr>
          </w:p>
        </w:tc>
        <w:tc>
          <w:tcPr>
            <w:tcW w:w="2827"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Zgodność z celem szczegółowym i rezultatami Działania</w:t>
            </w:r>
          </w:p>
        </w:tc>
        <w:tc>
          <w:tcPr>
            <w:tcW w:w="6073"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 xml:space="preserve">Projekt jest zgodny z właściwym celem szczegółowym </w:t>
            </w:r>
            <w:r w:rsidRPr="00230204">
              <w:rPr>
                <w:rFonts w:ascii="Myriad Pro" w:hAnsi="Myriad Pro"/>
                <w:i/>
                <w:sz w:val="20"/>
              </w:rPr>
              <w:t xml:space="preserve">RPO WZ 2014 – 2020 </w:t>
            </w:r>
            <w:r w:rsidRPr="00230204">
              <w:rPr>
                <w:rFonts w:ascii="Myriad Pro" w:hAnsi="Myriad Pro"/>
                <w:sz w:val="20"/>
              </w:rPr>
              <w:t xml:space="preserve">oraz </w:t>
            </w:r>
            <w:r w:rsidRPr="00230204">
              <w:rPr>
                <w:rFonts w:ascii="Myriad Pro" w:hAnsi="Myriad Pro" w:cs="Arial"/>
                <w:sz w:val="20"/>
              </w:rPr>
              <w:t>koresponduje ze wskaźnikami dla danego Działania/typu projektu.</w:t>
            </w:r>
          </w:p>
        </w:tc>
        <w:tc>
          <w:tcPr>
            <w:tcW w:w="4740"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Spełnienie kryterium jest konieczne do przyznania dofinansowania.</w:t>
            </w:r>
          </w:p>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Projekty niespełniające kryterium są odrzucane.</w:t>
            </w:r>
          </w:p>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Ocena spełniania kryterium polega na przypisaniu wartości logicznych „tak”, „nie”.</w:t>
            </w:r>
          </w:p>
        </w:tc>
      </w:tr>
      <w:tr w:rsidR="005712DB" w:rsidRPr="00230204" w:rsidTr="005712DB">
        <w:tc>
          <w:tcPr>
            <w:tcW w:w="535" w:type="dxa"/>
          </w:tcPr>
          <w:p w:rsidR="005712DB" w:rsidRPr="00230204" w:rsidRDefault="005712DB" w:rsidP="00912095">
            <w:pPr>
              <w:pStyle w:val="Akapitzlist"/>
              <w:numPr>
                <w:ilvl w:val="0"/>
                <w:numId w:val="39"/>
              </w:numPr>
              <w:spacing w:before="40" w:after="40" w:line="240" w:lineRule="auto"/>
              <w:ind w:left="0" w:firstLine="0"/>
            </w:pPr>
          </w:p>
        </w:tc>
        <w:tc>
          <w:tcPr>
            <w:tcW w:w="2827"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Zgodność z typem projektu</w:t>
            </w:r>
          </w:p>
        </w:tc>
        <w:tc>
          <w:tcPr>
            <w:tcW w:w="6073"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cs="Arial"/>
                <w:sz w:val="20"/>
              </w:rPr>
              <w:t xml:space="preserve">Projekt jest zgodny z typem projektu oraz grupą docelową </w:t>
            </w:r>
            <w:r w:rsidRPr="00230204">
              <w:rPr>
                <w:rFonts w:ascii="Myriad Pro" w:hAnsi="Myriad Pro" w:cs="Arial"/>
                <w:sz w:val="20"/>
              </w:rPr>
              <w:lastRenderedPageBreak/>
              <w:t xml:space="preserve">wskazaną w  </w:t>
            </w:r>
            <w:r w:rsidRPr="00230204">
              <w:rPr>
                <w:rFonts w:ascii="Myriad Pro" w:hAnsi="Myriad Pro" w:cs="Arial"/>
                <w:i/>
                <w:sz w:val="20"/>
              </w:rPr>
              <w:t xml:space="preserve">SOOP RPO WZ 2014-2020 </w:t>
            </w:r>
            <w:r w:rsidRPr="00230204">
              <w:rPr>
                <w:rFonts w:ascii="Myriad Pro" w:hAnsi="Myriad Pro" w:cs="Arial"/>
                <w:sz w:val="20"/>
              </w:rPr>
              <w:t xml:space="preserve">oraz </w:t>
            </w:r>
            <w:r w:rsidRPr="00230204">
              <w:rPr>
                <w:rFonts w:ascii="Myriad Pro" w:hAnsi="Myriad Pro" w:cs="Arial"/>
                <w:i/>
                <w:sz w:val="20"/>
              </w:rPr>
              <w:t>Regulaminie konkursu.</w:t>
            </w:r>
          </w:p>
        </w:tc>
        <w:tc>
          <w:tcPr>
            <w:tcW w:w="4740" w:type="dxa"/>
          </w:tcPr>
          <w:p w:rsidR="005712DB" w:rsidRPr="00230204" w:rsidRDefault="005712DB" w:rsidP="005712DB">
            <w:pPr>
              <w:spacing w:before="40" w:after="40"/>
              <w:jc w:val="both"/>
              <w:rPr>
                <w:rFonts w:ascii="Myriad Pro" w:hAnsi="Myriad Pro" w:cs="Arial"/>
                <w:sz w:val="20"/>
              </w:rPr>
            </w:pPr>
            <w:r w:rsidRPr="00230204">
              <w:rPr>
                <w:rFonts w:ascii="Myriad Pro" w:hAnsi="Myriad Pro" w:cs="Arial"/>
                <w:sz w:val="20"/>
              </w:rPr>
              <w:lastRenderedPageBreak/>
              <w:t xml:space="preserve">Spełnienie kryterium jest konieczne do przyznania </w:t>
            </w:r>
            <w:r w:rsidRPr="00230204">
              <w:rPr>
                <w:rFonts w:ascii="Myriad Pro" w:hAnsi="Myriad Pro" w:cs="Arial"/>
                <w:sz w:val="20"/>
              </w:rPr>
              <w:lastRenderedPageBreak/>
              <w:t>dofinansowania.</w:t>
            </w:r>
          </w:p>
          <w:p w:rsidR="005712DB" w:rsidRPr="00230204" w:rsidRDefault="005712DB" w:rsidP="005712DB">
            <w:pPr>
              <w:spacing w:before="40" w:after="40"/>
              <w:jc w:val="both"/>
              <w:rPr>
                <w:rFonts w:ascii="Myriad Pro" w:hAnsi="Myriad Pro" w:cs="Arial"/>
                <w:sz w:val="20"/>
              </w:rPr>
            </w:pPr>
            <w:r w:rsidRPr="00230204">
              <w:rPr>
                <w:rFonts w:ascii="Myriad Pro" w:hAnsi="Myriad Pro" w:cs="Arial"/>
                <w:sz w:val="20"/>
              </w:rPr>
              <w:t>Projekty niespełniające kryterium są odrzucane.</w:t>
            </w:r>
          </w:p>
          <w:p w:rsidR="005712DB" w:rsidRPr="00230204" w:rsidRDefault="005712DB" w:rsidP="005712DB">
            <w:pPr>
              <w:spacing w:before="40" w:after="40"/>
              <w:jc w:val="both"/>
              <w:rPr>
                <w:rFonts w:ascii="Myriad Pro" w:hAnsi="Myriad Pro" w:cs="Arial"/>
                <w:sz w:val="20"/>
              </w:rPr>
            </w:pPr>
            <w:r w:rsidRPr="00230204">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230204">
              <w:rPr>
                <w:rFonts w:ascii="Myriad Pro" w:hAnsi="Myriad Pro" w:cs="Arial"/>
                <w:i/>
                <w:sz w:val="20"/>
              </w:rPr>
              <w:t>RPO WZ 2014-2020</w:t>
            </w:r>
            <w:r w:rsidRPr="00230204">
              <w:rPr>
                <w:rFonts w:ascii="Myriad Pro" w:hAnsi="Myriad Pro" w:cs="Arial"/>
                <w:sz w:val="20"/>
              </w:rPr>
              <w:t xml:space="preserve">, </w:t>
            </w:r>
            <w:r w:rsidRPr="00230204">
              <w:rPr>
                <w:rFonts w:ascii="Myriad Pro" w:hAnsi="Myriad Pro" w:cs="Arial"/>
                <w:i/>
                <w:sz w:val="20"/>
              </w:rPr>
              <w:t>SOOP RPO WZ 2014-2020</w:t>
            </w:r>
            <w:r w:rsidRPr="00230204">
              <w:rPr>
                <w:rFonts w:ascii="Myriad Pro" w:hAnsi="Myriad Pro" w:cs="Arial"/>
                <w:sz w:val="20"/>
              </w:rPr>
              <w:t xml:space="preserve">, przepisów prawa -  mających wpływ na założenia dotyczące grupy docelowej i/lub typu projektu. </w:t>
            </w:r>
          </w:p>
          <w:p w:rsidR="005712DB" w:rsidRPr="00230204" w:rsidRDefault="005712DB" w:rsidP="005712DB">
            <w:pPr>
              <w:spacing w:before="40" w:after="40" w:line="240" w:lineRule="auto"/>
              <w:rPr>
                <w:rFonts w:ascii="Myriad Pro" w:hAnsi="Myriad Pro"/>
                <w:sz w:val="20"/>
              </w:rPr>
            </w:pPr>
            <w:r w:rsidRPr="00230204">
              <w:rPr>
                <w:rFonts w:ascii="Myriad Pro" w:hAnsi="Myriad Pro" w:cs="Arial"/>
                <w:sz w:val="20"/>
              </w:rPr>
              <w:t>Ocena spełniania kryterium polega na przypisaniu wartości logicznych „tak”, „nie”.</w:t>
            </w:r>
          </w:p>
        </w:tc>
      </w:tr>
      <w:tr w:rsidR="005712DB" w:rsidRPr="00230204" w:rsidTr="005712DB">
        <w:tc>
          <w:tcPr>
            <w:tcW w:w="535" w:type="dxa"/>
          </w:tcPr>
          <w:p w:rsidR="005712DB" w:rsidRPr="00230204" w:rsidRDefault="005712DB" w:rsidP="00912095">
            <w:pPr>
              <w:pStyle w:val="Akapitzlist"/>
              <w:numPr>
                <w:ilvl w:val="0"/>
                <w:numId w:val="39"/>
              </w:numPr>
              <w:spacing w:before="40" w:after="40" w:line="240" w:lineRule="auto"/>
              <w:ind w:left="0" w:firstLine="0"/>
            </w:pPr>
          </w:p>
        </w:tc>
        <w:tc>
          <w:tcPr>
            <w:tcW w:w="2827" w:type="dxa"/>
          </w:tcPr>
          <w:p w:rsidR="005712DB" w:rsidRPr="00230204" w:rsidRDefault="005712DB" w:rsidP="005712DB">
            <w:pPr>
              <w:spacing w:before="40" w:after="40" w:line="240" w:lineRule="auto"/>
              <w:rPr>
                <w:rFonts w:ascii="Myriad Pro" w:hAnsi="Myriad Pro"/>
                <w:color w:val="0070C0"/>
                <w:sz w:val="20"/>
              </w:rPr>
            </w:pPr>
            <w:r w:rsidRPr="00230204">
              <w:rPr>
                <w:rFonts w:ascii="Myriad Pro" w:hAnsi="Myriad Pro"/>
                <w:sz w:val="20"/>
              </w:rPr>
              <w:t>Zgodność z zasadami horyzontalnymi</w:t>
            </w:r>
          </w:p>
        </w:tc>
        <w:tc>
          <w:tcPr>
            <w:tcW w:w="6073"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 xml:space="preserve">Projekt jest zgodny z: </w:t>
            </w:r>
          </w:p>
          <w:p w:rsidR="005712DB" w:rsidRPr="00230204" w:rsidRDefault="005712DB" w:rsidP="00912095">
            <w:pPr>
              <w:numPr>
                <w:ilvl w:val="0"/>
                <w:numId w:val="273"/>
              </w:numPr>
              <w:spacing w:before="40" w:after="40" w:line="240" w:lineRule="auto"/>
              <w:ind w:left="494" w:hanging="425"/>
              <w:rPr>
                <w:rFonts w:ascii="Myriad Pro" w:hAnsi="Myriad Pro"/>
                <w:sz w:val="20"/>
              </w:rPr>
            </w:pPr>
            <w:r w:rsidRPr="00230204">
              <w:rPr>
                <w:rFonts w:ascii="Myriad Pro" w:hAnsi="Myriad Pro"/>
                <w:sz w:val="20"/>
              </w:rPr>
              <w:t>zasadą równości szans kobiet i mężczyzn, w oparciu o standard minimum,</w:t>
            </w:r>
          </w:p>
          <w:p w:rsidR="005712DB" w:rsidRPr="00230204" w:rsidRDefault="005712DB" w:rsidP="00912095">
            <w:pPr>
              <w:numPr>
                <w:ilvl w:val="0"/>
                <w:numId w:val="273"/>
              </w:numPr>
              <w:spacing w:before="40" w:after="40" w:line="240" w:lineRule="auto"/>
              <w:ind w:left="494" w:hanging="425"/>
              <w:rPr>
                <w:rFonts w:ascii="Myriad Pro" w:hAnsi="Myriad Pro"/>
                <w:sz w:val="20"/>
              </w:rPr>
            </w:pPr>
            <w:r w:rsidRPr="00230204">
              <w:rPr>
                <w:rFonts w:ascii="Myriad Pro" w:hAnsi="Myriad Pro"/>
                <w:sz w:val="20"/>
              </w:rPr>
              <w:t>właściwymi politykami i zasadami wspólnotowymi w tym z:</w:t>
            </w:r>
          </w:p>
          <w:p w:rsidR="005712DB" w:rsidRPr="00230204" w:rsidRDefault="005712DB" w:rsidP="00912095">
            <w:pPr>
              <w:pStyle w:val="Akapitzlist"/>
              <w:numPr>
                <w:ilvl w:val="0"/>
                <w:numId w:val="278"/>
              </w:numPr>
              <w:autoSpaceDE w:val="0"/>
              <w:autoSpaceDN w:val="0"/>
              <w:adjustRightInd w:val="0"/>
              <w:spacing w:after="0" w:line="240" w:lineRule="auto"/>
              <w:ind w:left="778" w:hanging="284"/>
              <w:jc w:val="both"/>
              <w:rPr>
                <w:rFonts w:eastAsia="MyriadPro-Regular" w:cs="Arial"/>
              </w:rPr>
            </w:pPr>
            <w:r w:rsidRPr="00230204">
              <w:rPr>
                <w:rFonts w:eastAsia="MyriadPro-Regular" w:cs="Arial"/>
              </w:rPr>
              <w:t>zrównoważonego rozwoju,</w:t>
            </w:r>
          </w:p>
          <w:p w:rsidR="005712DB" w:rsidRPr="00230204" w:rsidRDefault="005712DB" w:rsidP="00912095">
            <w:pPr>
              <w:pStyle w:val="Akapitzlist"/>
              <w:numPr>
                <w:ilvl w:val="0"/>
                <w:numId w:val="278"/>
              </w:numPr>
              <w:autoSpaceDE w:val="0"/>
              <w:autoSpaceDN w:val="0"/>
              <w:adjustRightInd w:val="0"/>
              <w:spacing w:after="0" w:line="240" w:lineRule="auto"/>
              <w:ind w:left="778" w:hanging="284"/>
              <w:jc w:val="both"/>
              <w:rPr>
                <w:rFonts w:eastAsia="MyriadPro-Regular" w:cs="Arial"/>
              </w:rPr>
            </w:pPr>
            <w:r w:rsidRPr="00230204">
              <w:rPr>
                <w:rFonts w:eastAsia="MyriadPro-Regular" w:cs="Arial"/>
              </w:rPr>
              <w:t>promowania i realizacji zasady równości szans i niedyskryminacji, w tym. m. in. koniecznością stosowania zasady uniwersalnego projektowania.</w:t>
            </w:r>
          </w:p>
          <w:p w:rsidR="005712DB" w:rsidRPr="00230204" w:rsidRDefault="005712DB" w:rsidP="005712DB">
            <w:pPr>
              <w:spacing w:before="40" w:after="40" w:line="240" w:lineRule="auto"/>
              <w:jc w:val="both"/>
              <w:rPr>
                <w:rFonts w:ascii="Myriad Pro" w:hAnsi="Myriad Pro"/>
                <w:sz w:val="20"/>
              </w:rPr>
            </w:pPr>
            <w:r w:rsidRPr="00230204">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r>
              <w:rPr>
                <w:rFonts w:ascii="Myriad Pro" w:eastAsia="MyriadPro-Regular" w:hAnsi="Myriad Pro" w:cs="Arial"/>
                <w:sz w:val="20"/>
              </w:rPr>
              <w:t>.</w:t>
            </w:r>
          </w:p>
        </w:tc>
        <w:tc>
          <w:tcPr>
            <w:tcW w:w="4740"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Spełnienie kryterium jest konieczne do przyznania dofinansowania.</w:t>
            </w:r>
          </w:p>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Projekty niespełniające kryterium są odrzucane.</w:t>
            </w:r>
          </w:p>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Ocena spełniania kryterium polega na przypisaniu wartości logicznych „tak”, „nie”.</w:t>
            </w:r>
          </w:p>
        </w:tc>
      </w:tr>
      <w:tr w:rsidR="005712DB" w:rsidRPr="00230204" w:rsidTr="005712DB">
        <w:tc>
          <w:tcPr>
            <w:tcW w:w="535" w:type="dxa"/>
          </w:tcPr>
          <w:p w:rsidR="005712DB" w:rsidRPr="00230204" w:rsidRDefault="005712DB" w:rsidP="00912095">
            <w:pPr>
              <w:pStyle w:val="Akapitzlist"/>
              <w:numPr>
                <w:ilvl w:val="0"/>
                <w:numId w:val="39"/>
              </w:numPr>
              <w:spacing w:before="40" w:after="40" w:line="240" w:lineRule="auto"/>
              <w:ind w:left="0" w:firstLine="0"/>
            </w:pPr>
          </w:p>
        </w:tc>
        <w:tc>
          <w:tcPr>
            <w:tcW w:w="2827"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Kwalifikowalność Beneficjenta/Partnera</w:t>
            </w:r>
          </w:p>
        </w:tc>
        <w:tc>
          <w:tcPr>
            <w:tcW w:w="6073"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Beneficjent oraz Partner/</w:t>
            </w:r>
            <w:proofErr w:type="spellStart"/>
            <w:r w:rsidRPr="00230204">
              <w:rPr>
                <w:rFonts w:ascii="Myriad Pro" w:hAnsi="Myriad Pro"/>
                <w:sz w:val="20"/>
              </w:rPr>
              <w:t>rzy</w:t>
            </w:r>
            <w:proofErr w:type="spellEnd"/>
            <w:r w:rsidRPr="00230204">
              <w:rPr>
                <w:rFonts w:ascii="Myriad Pro" w:hAnsi="Myriad Pro"/>
                <w:sz w:val="20"/>
              </w:rPr>
              <w:t xml:space="preserve"> (o ile dotyczy) nie podlega/ją wykluczeniu z możliwości ubiegania się o dofinansowanie, w tym wykluczeniu, o którym mowa w art.207 ust.</w:t>
            </w:r>
            <w:r w:rsidR="00915120">
              <w:rPr>
                <w:rFonts w:ascii="Myriad Pro" w:hAnsi="Myriad Pro"/>
                <w:sz w:val="20"/>
              </w:rPr>
              <w:t xml:space="preserve"> </w:t>
            </w:r>
            <w:r w:rsidRPr="00230204">
              <w:rPr>
                <w:rFonts w:ascii="Myriad Pro" w:hAnsi="Myriad Pro"/>
                <w:sz w:val="20"/>
              </w:rPr>
              <w:t>4 ustawy z dnia 27 sierpnia 2009 r. o finansach publicznych.</w:t>
            </w:r>
          </w:p>
          <w:p w:rsidR="005712DB" w:rsidRPr="005A7C02" w:rsidRDefault="005712DB" w:rsidP="005A7C02">
            <w:pPr>
              <w:autoSpaceDE w:val="0"/>
              <w:autoSpaceDN w:val="0"/>
              <w:adjustRightInd w:val="0"/>
              <w:jc w:val="both"/>
              <w:rPr>
                <w:rFonts w:ascii="Myriad Pro" w:eastAsia="MyriadPro-Regular" w:hAnsi="Myriad Pro" w:cs="Arial"/>
                <w:sz w:val="20"/>
              </w:rPr>
            </w:pPr>
            <w:r w:rsidRPr="00230204">
              <w:rPr>
                <w:rFonts w:ascii="Myriad Pro" w:eastAsia="MyriadPro-Regular" w:hAnsi="Myriad Pro" w:cs="Arial"/>
                <w:sz w:val="20"/>
              </w:rPr>
              <w:t xml:space="preserve">Beneficjent, zgodnie z </w:t>
            </w:r>
            <w:r w:rsidRPr="00230204">
              <w:rPr>
                <w:rFonts w:ascii="Myriad Pro" w:eastAsia="MyriadPro-Regular" w:hAnsi="Myriad Pro" w:cs="Arial"/>
                <w:i/>
                <w:sz w:val="20"/>
              </w:rPr>
              <w:t>SOOP RPO WZ 2014-2020</w:t>
            </w:r>
            <w:r w:rsidRPr="00230204">
              <w:rPr>
                <w:rFonts w:ascii="Myriad Pro" w:eastAsia="MyriadPro-Regular" w:hAnsi="Myriad Pro" w:cs="Arial"/>
                <w:sz w:val="20"/>
              </w:rPr>
              <w:t>, jest podmiotem uprawnionym do ubiegania się o dofinansowanie w ramach Działania typu projekt</w:t>
            </w:r>
            <w:r>
              <w:rPr>
                <w:rFonts w:ascii="Myriad Pro" w:eastAsia="MyriadPro-Regular" w:hAnsi="Myriad Pro" w:cs="Arial"/>
                <w:sz w:val="20"/>
              </w:rPr>
              <w:t>u</w:t>
            </w:r>
            <w:r w:rsidRPr="00230204">
              <w:rPr>
                <w:rFonts w:ascii="Myriad Pro" w:eastAsia="MyriadPro-Regular" w:hAnsi="Myriad Pro" w:cs="Arial"/>
                <w:sz w:val="20"/>
              </w:rPr>
              <w:t>, w k</w:t>
            </w:r>
            <w:r w:rsidR="005A7C02">
              <w:rPr>
                <w:rFonts w:ascii="Myriad Pro" w:eastAsia="MyriadPro-Regular" w:hAnsi="Myriad Pro" w:cs="Arial"/>
                <w:sz w:val="20"/>
              </w:rPr>
              <w:t>tórym ogłoszony został konkurs.</w:t>
            </w:r>
          </w:p>
        </w:tc>
        <w:tc>
          <w:tcPr>
            <w:tcW w:w="4740"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Spełnienie kryterium jest konieczne do przyznania dofinansowania.</w:t>
            </w:r>
          </w:p>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Projekty niespełniające kryterium są odrzucane.</w:t>
            </w:r>
          </w:p>
          <w:p w:rsidR="005712DB" w:rsidRPr="00230204" w:rsidRDefault="005712DB" w:rsidP="005712DB">
            <w:pPr>
              <w:autoSpaceDE w:val="0"/>
              <w:autoSpaceDN w:val="0"/>
              <w:adjustRightInd w:val="0"/>
              <w:jc w:val="both"/>
              <w:rPr>
                <w:rFonts w:ascii="Myriad Pro" w:eastAsia="Malgun Gothic" w:hAnsi="Myriad Pro" w:cs="Arial"/>
                <w:sz w:val="20"/>
              </w:rPr>
            </w:pPr>
            <w:r w:rsidRPr="00230204">
              <w:rPr>
                <w:rFonts w:ascii="Myriad Pro" w:hAnsi="Myriad Pro" w:cs="Arial"/>
                <w:sz w:val="20"/>
              </w:rPr>
              <w:t>Kryterium będzie weryfikowane na etapie KOP, na dzień podpisania umowy oraz w przypadku zmiany Partnera (jeśli dotyczy)</w:t>
            </w:r>
            <w:r w:rsidR="00915120">
              <w:rPr>
                <w:rFonts w:ascii="Myriad Pro" w:hAnsi="Myriad Pro" w:cs="Arial"/>
                <w:sz w:val="20"/>
              </w:rPr>
              <w:t>.</w:t>
            </w:r>
            <w:r w:rsidRPr="00230204">
              <w:rPr>
                <w:rFonts w:ascii="Myriad Pro" w:hAnsi="Myriad Pro" w:cs="Arial"/>
                <w:sz w:val="20"/>
              </w:rPr>
              <w:t xml:space="preserve"> </w:t>
            </w:r>
          </w:p>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 xml:space="preserve">Ocena spełniania kryterium polega na przypisaniu </w:t>
            </w:r>
            <w:r w:rsidRPr="00230204">
              <w:rPr>
                <w:rFonts w:ascii="Myriad Pro" w:hAnsi="Myriad Pro"/>
                <w:sz w:val="20"/>
              </w:rPr>
              <w:lastRenderedPageBreak/>
              <w:t>wartości logicznych „tak”, „nie”.</w:t>
            </w:r>
          </w:p>
        </w:tc>
      </w:tr>
    </w:tbl>
    <w:p w:rsidR="005712DB" w:rsidRPr="00230204" w:rsidRDefault="005712DB" w:rsidP="005712DB">
      <w:pPr>
        <w:spacing w:before="120" w:after="120" w:line="240" w:lineRule="auto"/>
        <w:rPr>
          <w:rFonts w:ascii="Myriad Pro" w:hAnsi="Myriad Pro"/>
          <w:sz w:val="20"/>
        </w:rPr>
      </w:pP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2824"/>
        <w:gridCol w:w="6105"/>
        <w:gridCol w:w="4711"/>
      </w:tblGrid>
      <w:tr w:rsidR="005712DB" w:rsidRPr="00230204" w:rsidTr="005712DB">
        <w:tc>
          <w:tcPr>
            <w:tcW w:w="14175" w:type="dxa"/>
            <w:gridSpan w:val="4"/>
          </w:tcPr>
          <w:p w:rsidR="005712DB" w:rsidRPr="00230204" w:rsidRDefault="005712DB" w:rsidP="005712DB">
            <w:pPr>
              <w:spacing w:before="40" w:after="40" w:line="240" w:lineRule="auto"/>
              <w:jc w:val="center"/>
              <w:rPr>
                <w:rFonts w:ascii="Myriad Pro" w:hAnsi="Myriad Pro"/>
                <w:b/>
                <w:sz w:val="20"/>
              </w:rPr>
            </w:pPr>
            <w:r w:rsidRPr="00230204">
              <w:rPr>
                <w:rFonts w:ascii="Myriad Pro" w:hAnsi="Myriad Pro"/>
                <w:b/>
                <w:sz w:val="20"/>
              </w:rPr>
              <w:t>Kryteria wykonalności</w:t>
            </w:r>
          </w:p>
        </w:tc>
      </w:tr>
      <w:tr w:rsidR="005712DB" w:rsidRPr="00230204" w:rsidTr="005712DB">
        <w:tc>
          <w:tcPr>
            <w:tcW w:w="535"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L.p.</w:t>
            </w:r>
          </w:p>
        </w:tc>
        <w:tc>
          <w:tcPr>
            <w:tcW w:w="2824"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Nazwa kryterium</w:t>
            </w:r>
          </w:p>
        </w:tc>
        <w:tc>
          <w:tcPr>
            <w:tcW w:w="6105"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Definicja kryterium</w:t>
            </w:r>
          </w:p>
        </w:tc>
        <w:tc>
          <w:tcPr>
            <w:tcW w:w="4711"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Opis znaczenia kryterium</w:t>
            </w:r>
          </w:p>
        </w:tc>
      </w:tr>
      <w:tr w:rsidR="005712DB" w:rsidRPr="00230204" w:rsidTr="005712DB">
        <w:tc>
          <w:tcPr>
            <w:tcW w:w="535"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1</w:t>
            </w:r>
          </w:p>
        </w:tc>
        <w:tc>
          <w:tcPr>
            <w:tcW w:w="2824"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2</w:t>
            </w:r>
          </w:p>
        </w:tc>
        <w:tc>
          <w:tcPr>
            <w:tcW w:w="6105"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3</w:t>
            </w:r>
          </w:p>
        </w:tc>
        <w:tc>
          <w:tcPr>
            <w:tcW w:w="4711"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4</w:t>
            </w:r>
          </w:p>
        </w:tc>
      </w:tr>
      <w:tr w:rsidR="005712DB" w:rsidRPr="00230204" w:rsidTr="005712DB">
        <w:tc>
          <w:tcPr>
            <w:tcW w:w="535" w:type="dxa"/>
          </w:tcPr>
          <w:p w:rsidR="005712DB" w:rsidRPr="00230204" w:rsidRDefault="005712DB" w:rsidP="00912095">
            <w:pPr>
              <w:pStyle w:val="Akapitzlist"/>
              <w:numPr>
                <w:ilvl w:val="0"/>
                <w:numId w:val="274"/>
              </w:numPr>
              <w:spacing w:before="40" w:after="40" w:line="240" w:lineRule="auto"/>
              <w:ind w:left="0" w:firstLine="0"/>
              <w:contextualSpacing w:val="0"/>
            </w:pPr>
          </w:p>
        </w:tc>
        <w:tc>
          <w:tcPr>
            <w:tcW w:w="2824"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bCs/>
                <w:iCs/>
                <w:sz w:val="20"/>
              </w:rPr>
              <w:t xml:space="preserve">Zgodność prawna </w:t>
            </w:r>
          </w:p>
        </w:tc>
        <w:tc>
          <w:tcPr>
            <w:tcW w:w="6105" w:type="dxa"/>
          </w:tcPr>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hAnsi="Myriad Pro"/>
                <w:sz w:val="20"/>
              </w:rPr>
              <w:t xml:space="preserve">Projekt jest zgodny z prawodawstwem wspólnotowym i krajowym, w tym przepisami </w:t>
            </w:r>
            <w:r w:rsidRPr="00230204">
              <w:rPr>
                <w:rFonts w:ascii="Myriad Pro" w:hAnsi="Myriad Pro" w:cs="Arial"/>
                <w:sz w:val="20"/>
              </w:rPr>
              <w:t>ustawy z dnia 29 stycznia 2004 r.</w:t>
            </w:r>
            <w:r w:rsidRPr="00230204">
              <w:rPr>
                <w:rFonts w:ascii="Myriad Pro" w:hAnsi="Myriad Pro" w:cs="Arial"/>
                <w:i/>
                <w:sz w:val="20"/>
              </w:rPr>
              <w:t xml:space="preserve"> Prawo zamówień publicznych</w:t>
            </w:r>
            <w:r w:rsidRPr="00230204">
              <w:rPr>
                <w:rFonts w:ascii="Myriad Pro" w:hAnsi="Myriad Pro" w:cs="Arial"/>
                <w:sz w:val="20"/>
              </w:rPr>
              <w:t>.</w:t>
            </w:r>
            <w:r w:rsidRPr="00230204">
              <w:rPr>
                <w:rFonts w:ascii="Myriad Pro" w:eastAsia="MyriadPro-Regular" w:hAnsi="Myriad Pro" w:cs="Arial"/>
                <w:sz w:val="20"/>
              </w:rPr>
              <w:t xml:space="preserve"> </w:t>
            </w:r>
          </w:p>
          <w:p w:rsidR="005712DB" w:rsidRPr="00230204" w:rsidRDefault="005712DB" w:rsidP="005712DB">
            <w:pPr>
              <w:autoSpaceDE w:val="0"/>
              <w:autoSpaceDN w:val="0"/>
              <w:adjustRightInd w:val="0"/>
              <w:jc w:val="both"/>
              <w:rPr>
                <w:rFonts w:ascii="Myriad Pro" w:hAnsi="Myriad Pro"/>
                <w:sz w:val="20"/>
              </w:rPr>
            </w:pPr>
            <w:r w:rsidRPr="00230204">
              <w:rPr>
                <w:rFonts w:ascii="Myriad Pro" w:eastAsia="MyriadPro-Regular" w:hAnsi="Myriad Pro" w:cs="Arial"/>
                <w:sz w:val="20"/>
              </w:rPr>
              <w:t xml:space="preserve">Projekt spełnia wymogi utworzenia partnerstwa zgodnie z art. 33 ust. 2-4a ustawy z dnia 11 lipca 2014 r. o zasadach realizacji programów </w:t>
            </w:r>
            <w:r w:rsidRPr="00230204">
              <w:rPr>
                <w:rFonts w:ascii="Myriad Pro" w:eastAsia="MyriadPro-Regular" w:hAnsi="Myriad Pro" w:cs="Arial"/>
                <w:sz w:val="20"/>
              </w:rPr>
              <w:br/>
              <w:t>w zakresie polityki spójności finansowanych w perspektywie finansowej 2014-2020 (jeśli dotyczy).</w:t>
            </w:r>
            <w:r>
              <w:rPr>
                <w:rFonts w:ascii="Myriad Pro" w:eastAsia="MyriadPro-Regular" w:hAnsi="Myriad Pro" w:cs="Arial"/>
                <w:sz w:val="20"/>
              </w:rPr>
              <w:t xml:space="preserve"> </w:t>
            </w:r>
          </w:p>
        </w:tc>
        <w:tc>
          <w:tcPr>
            <w:tcW w:w="4711"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Spełnienie kryterium jest konieczne do przyznania dofinansowania.</w:t>
            </w:r>
          </w:p>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Projekty niespełniające kryterium są odrzucane.</w:t>
            </w:r>
          </w:p>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Ocena spełniania kryterium polega na przypisaniu wartości logicznych „tak”, „nie”.</w:t>
            </w:r>
          </w:p>
        </w:tc>
      </w:tr>
      <w:tr w:rsidR="005712DB" w:rsidRPr="00230204" w:rsidTr="005712DB">
        <w:tc>
          <w:tcPr>
            <w:tcW w:w="535" w:type="dxa"/>
          </w:tcPr>
          <w:p w:rsidR="005712DB" w:rsidRPr="00230204" w:rsidRDefault="005712DB" w:rsidP="00912095">
            <w:pPr>
              <w:pStyle w:val="Akapitzlist"/>
              <w:numPr>
                <w:ilvl w:val="0"/>
                <w:numId w:val="274"/>
              </w:numPr>
              <w:spacing w:before="40" w:after="40" w:line="240" w:lineRule="auto"/>
              <w:ind w:left="0" w:firstLine="0"/>
              <w:contextualSpacing w:val="0"/>
            </w:pPr>
          </w:p>
        </w:tc>
        <w:tc>
          <w:tcPr>
            <w:tcW w:w="2824" w:type="dxa"/>
          </w:tcPr>
          <w:p w:rsidR="005712DB" w:rsidRPr="00230204" w:rsidRDefault="005712DB" w:rsidP="005712DB">
            <w:pPr>
              <w:autoSpaceDE w:val="0"/>
              <w:autoSpaceDN w:val="0"/>
              <w:adjustRightInd w:val="0"/>
              <w:spacing w:after="0"/>
              <w:rPr>
                <w:rFonts w:ascii="Myriad Pro" w:eastAsia="Malgun Gothic" w:hAnsi="Myriad Pro" w:cs="Arial"/>
                <w:sz w:val="20"/>
              </w:rPr>
            </w:pPr>
            <w:r w:rsidRPr="00230204">
              <w:rPr>
                <w:rFonts w:ascii="Myriad Pro" w:eastAsia="Malgun Gothic" w:hAnsi="Myriad Pro" w:cs="Arial"/>
                <w:sz w:val="20"/>
              </w:rPr>
              <w:t>Zgodność</w:t>
            </w:r>
          </w:p>
          <w:p w:rsidR="005712DB" w:rsidRPr="00230204" w:rsidRDefault="005712DB" w:rsidP="005712DB">
            <w:pPr>
              <w:autoSpaceDE w:val="0"/>
              <w:autoSpaceDN w:val="0"/>
              <w:adjustRightInd w:val="0"/>
              <w:spacing w:after="0"/>
              <w:rPr>
                <w:rFonts w:ascii="Myriad Pro" w:eastAsia="Malgun Gothic" w:hAnsi="Myriad Pro" w:cs="Arial"/>
                <w:sz w:val="20"/>
              </w:rPr>
            </w:pPr>
            <w:r w:rsidRPr="00230204">
              <w:rPr>
                <w:rFonts w:ascii="Myriad Pro" w:eastAsia="Malgun Gothic" w:hAnsi="Myriad Pro" w:cs="Arial"/>
                <w:sz w:val="20"/>
              </w:rPr>
              <w:t>z wymogami pomocy</w:t>
            </w:r>
          </w:p>
          <w:p w:rsidR="005712DB" w:rsidRPr="00230204" w:rsidRDefault="005712DB" w:rsidP="005712DB">
            <w:pPr>
              <w:spacing w:before="40" w:after="40" w:line="240" w:lineRule="auto"/>
              <w:rPr>
                <w:rFonts w:ascii="Myriad Pro" w:hAnsi="Myriad Pro"/>
                <w:sz w:val="20"/>
              </w:rPr>
            </w:pPr>
            <w:r w:rsidRPr="00230204">
              <w:rPr>
                <w:rFonts w:ascii="Myriad Pro" w:eastAsia="Malgun Gothic" w:hAnsi="Myriad Pro" w:cs="Arial"/>
                <w:sz w:val="20"/>
              </w:rPr>
              <w:t>publicznej</w:t>
            </w:r>
          </w:p>
        </w:tc>
        <w:tc>
          <w:tcPr>
            <w:tcW w:w="6105" w:type="dxa"/>
          </w:tcPr>
          <w:p w:rsidR="005712DB" w:rsidRPr="00230204" w:rsidRDefault="005712DB" w:rsidP="005712DB">
            <w:pPr>
              <w:spacing w:before="40" w:after="40" w:line="240" w:lineRule="auto"/>
              <w:rPr>
                <w:rFonts w:ascii="Myriad Pro" w:hAnsi="Myriad Pro"/>
                <w:sz w:val="20"/>
              </w:rPr>
            </w:pPr>
            <w:r w:rsidRPr="00230204">
              <w:rPr>
                <w:rFonts w:ascii="Myriad Pro" w:eastAsia="Malgun Gothic" w:hAnsi="Myriad Pro" w:cs="Arial"/>
                <w:sz w:val="20"/>
              </w:rPr>
              <w:t xml:space="preserve">Projekt jest zgodny regułami pomocy publicznej i/lub pomocy </w:t>
            </w:r>
            <w:r w:rsidRPr="00230204">
              <w:rPr>
                <w:rFonts w:ascii="Myriad Pro" w:eastAsia="Malgun Gothic" w:hAnsi="Myriad Pro" w:cs="Arial"/>
                <w:i/>
                <w:sz w:val="20"/>
              </w:rPr>
              <w:t xml:space="preserve">de </w:t>
            </w:r>
            <w:proofErr w:type="spellStart"/>
            <w:r w:rsidRPr="00230204">
              <w:rPr>
                <w:rFonts w:ascii="Myriad Pro" w:eastAsia="Malgun Gothic" w:hAnsi="Myriad Pro" w:cs="Arial"/>
                <w:i/>
                <w:sz w:val="20"/>
              </w:rPr>
              <w:t>minimis</w:t>
            </w:r>
            <w:proofErr w:type="spellEnd"/>
            <w:r w:rsidRPr="00230204">
              <w:rPr>
                <w:rFonts w:ascii="Myriad Pro" w:eastAsia="Malgun Gothic" w:hAnsi="Myriad Pro" w:cs="Arial"/>
                <w:sz w:val="20"/>
              </w:rPr>
              <w:t>.</w:t>
            </w:r>
          </w:p>
        </w:tc>
        <w:tc>
          <w:tcPr>
            <w:tcW w:w="4711" w:type="dxa"/>
          </w:tcPr>
          <w:p w:rsidR="005712DB" w:rsidRPr="00230204" w:rsidRDefault="005712DB" w:rsidP="005712DB">
            <w:pPr>
              <w:spacing w:before="40" w:after="40"/>
              <w:rPr>
                <w:rFonts w:ascii="Myriad Pro" w:hAnsi="Myriad Pro" w:cs="Arial"/>
                <w:sz w:val="20"/>
              </w:rPr>
            </w:pPr>
            <w:r w:rsidRPr="00230204">
              <w:rPr>
                <w:rFonts w:ascii="Myriad Pro" w:hAnsi="Myriad Pro" w:cs="Arial"/>
                <w:sz w:val="20"/>
              </w:rPr>
              <w:t>Jeżeli dotyczy: spełnienie kryterium jest konieczne do przyznania dofinansowania.</w:t>
            </w:r>
          </w:p>
          <w:p w:rsidR="005712DB" w:rsidRPr="00230204" w:rsidRDefault="005712DB" w:rsidP="005712DB">
            <w:pPr>
              <w:autoSpaceDE w:val="0"/>
              <w:autoSpaceDN w:val="0"/>
              <w:adjustRightInd w:val="0"/>
              <w:spacing w:after="0"/>
              <w:jc w:val="both"/>
              <w:rPr>
                <w:rFonts w:ascii="Myriad Pro" w:hAnsi="Myriad Pro" w:cs="Arial"/>
                <w:sz w:val="20"/>
              </w:rPr>
            </w:pPr>
            <w:r w:rsidRPr="00230204">
              <w:rPr>
                <w:rFonts w:ascii="Myriad Pro" w:hAnsi="Myriad Pro" w:cs="Arial"/>
                <w:sz w:val="20"/>
              </w:rPr>
              <w:t>Projekty niespełniające kryterium są odrzucane.</w:t>
            </w:r>
          </w:p>
          <w:p w:rsidR="005712DB" w:rsidRPr="00230204" w:rsidRDefault="005712DB" w:rsidP="005712DB">
            <w:pPr>
              <w:spacing w:before="40" w:after="40" w:line="240" w:lineRule="auto"/>
              <w:rPr>
                <w:rFonts w:ascii="Myriad Pro" w:hAnsi="Myriad Pro"/>
                <w:sz w:val="20"/>
              </w:rPr>
            </w:pPr>
            <w:r w:rsidRPr="00230204">
              <w:rPr>
                <w:rFonts w:ascii="Myriad Pro" w:hAnsi="Myriad Pro" w:cs="Arial"/>
                <w:sz w:val="20"/>
              </w:rPr>
              <w:t>Ocena spełniania kryterium polega na przypisaniu wartości logicznych „tak”, „nie”, „nie dotyczy”.</w:t>
            </w:r>
          </w:p>
        </w:tc>
      </w:tr>
      <w:tr w:rsidR="005712DB" w:rsidRPr="00230204" w:rsidTr="005712DB">
        <w:tc>
          <w:tcPr>
            <w:tcW w:w="535" w:type="dxa"/>
          </w:tcPr>
          <w:p w:rsidR="005712DB" w:rsidRPr="00230204" w:rsidRDefault="005712DB" w:rsidP="00912095">
            <w:pPr>
              <w:pStyle w:val="Akapitzlist"/>
              <w:numPr>
                <w:ilvl w:val="0"/>
                <w:numId w:val="274"/>
              </w:numPr>
              <w:spacing w:before="40" w:after="40" w:line="240" w:lineRule="auto"/>
              <w:ind w:left="0" w:firstLine="0"/>
              <w:contextualSpacing w:val="0"/>
            </w:pPr>
          </w:p>
        </w:tc>
        <w:tc>
          <w:tcPr>
            <w:tcW w:w="2824" w:type="dxa"/>
            <w:shd w:val="clear" w:color="auto" w:fill="auto"/>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Zdolność finansowa</w:t>
            </w:r>
          </w:p>
        </w:tc>
        <w:tc>
          <w:tcPr>
            <w:tcW w:w="6105"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Kondycja finansowa wnioskodawcy gwarantuje osiągnięcie deklarowanych produktów lub rezultatów, zgodnie z deklarowanym planem finansowym i w terminie określonym we wniosku o dofinansowanie.</w:t>
            </w:r>
          </w:p>
          <w:p w:rsidR="005712DB" w:rsidRPr="00230204" w:rsidRDefault="005712DB" w:rsidP="005712DB">
            <w:pPr>
              <w:spacing w:before="40" w:after="40" w:line="240" w:lineRule="auto"/>
              <w:rPr>
                <w:rFonts w:ascii="Myriad Pro" w:hAnsi="Myriad Pro"/>
                <w:sz w:val="20"/>
              </w:rPr>
            </w:pPr>
          </w:p>
        </w:tc>
        <w:tc>
          <w:tcPr>
            <w:tcW w:w="4711" w:type="dxa"/>
          </w:tcPr>
          <w:p w:rsidR="005712DB" w:rsidRPr="00C46C95" w:rsidRDefault="005712DB" w:rsidP="005712DB">
            <w:pPr>
              <w:spacing w:before="40" w:after="40" w:line="240" w:lineRule="auto"/>
              <w:rPr>
                <w:rFonts w:ascii="Myriad Pro" w:hAnsi="Myriad Pro"/>
                <w:sz w:val="20"/>
              </w:rPr>
            </w:pPr>
            <w:r w:rsidRPr="00C46C95">
              <w:rPr>
                <w:rFonts w:ascii="Myriad Pro" w:hAnsi="Myriad Pro"/>
                <w:sz w:val="20"/>
              </w:rPr>
              <w:t>Spełnienie kryterium jest konieczne do przyznania dofinansowania.</w:t>
            </w:r>
          </w:p>
          <w:p w:rsidR="005712DB" w:rsidRDefault="005712DB" w:rsidP="005712DB">
            <w:pPr>
              <w:pStyle w:val="Default"/>
              <w:rPr>
                <w:rFonts w:ascii="Myriad Pro" w:hAnsi="Myriad Pro"/>
                <w:sz w:val="20"/>
                <w:szCs w:val="20"/>
              </w:rPr>
            </w:pPr>
            <w:r w:rsidRPr="00C46C95">
              <w:rPr>
                <w:rFonts w:ascii="Myriad Pro" w:hAnsi="Myriad Pro"/>
                <w:sz w:val="20"/>
                <w:szCs w:val="20"/>
              </w:rPr>
              <w:t xml:space="preserve">Projektodawca zobowiązany jest do złożenia wraz z wnioskiem o dofinansowanie projektu następujących załączników wymienionych w Instrukcji wypełniania wniosku o dofinansowanie projektu w ramach RPO WZ 2014-2020 dla projektów w ramach EFS: </w:t>
            </w:r>
          </w:p>
          <w:p w:rsidR="005712DB" w:rsidRPr="00C46C95" w:rsidRDefault="005712DB" w:rsidP="005712DB">
            <w:pPr>
              <w:pStyle w:val="Default"/>
              <w:rPr>
                <w:rFonts w:ascii="Myriad Pro" w:hAnsi="Myriad Pro"/>
                <w:sz w:val="20"/>
                <w:szCs w:val="20"/>
              </w:rPr>
            </w:pPr>
          </w:p>
          <w:p w:rsidR="005712DB" w:rsidRPr="00C46C95" w:rsidRDefault="005712DB" w:rsidP="005712DB">
            <w:pPr>
              <w:pStyle w:val="Default"/>
              <w:rPr>
                <w:rFonts w:ascii="Myriad Pro" w:hAnsi="Myriad Pro"/>
                <w:sz w:val="20"/>
                <w:szCs w:val="20"/>
              </w:rPr>
            </w:pPr>
            <w:r w:rsidRPr="00C46C95">
              <w:rPr>
                <w:rFonts w:ascii="Myriad Pro" w:hAnsi="Myriad Pro"/>
                <w:sz w:val="20"/>
                <w:szCs w:val="20"/>
              </w:rPr>
              <w:t xml:space="preserve">a) wnioskodawcy zobowiązani do sporządzania sprawozdań finansowych zgodnie z przepisami Ustawy o rachunkowości przedkładają następujące dokumenty: </w:t>
            </w:r>
          </w:p>
          <w:p w:rsidR="005712DB" w:rsidRPr="00C46C95" w:rsidRDefault="005712DB" w:rsidP="00912095">
            <w:pPr>
              <w:pStyle w:val="Default"/>
              <w:numPr>
                <w:ilvl w:val="0"/>
                <w:numId w:val="279"/>
              </w:numPr>
              <w:rPr>
                <w:rFonts w:ascii="Myriad Pro" w:hAnsi="Myriad Pro"/>
                <w:sz w:val="20"/>
                <w:szCs w:val="20"/>
              </w:rPr>
            </w:pPr>
            <w:r w:rsidRPr="00C46C95">
              <w:rPr>
                <w:rFonts w:ascii="Myriad Pro" w:hAnsi="Myriad Pro"/>
                <w:sz w:val="20"/>
                <w:szCs w:val="20"/>
              </w:rPr>
              <w:t xml:space="preserve">sprawozdanie finansowe – bilans, </w:t>
            </w:r>
            <w:r w:rsidRPr="00C46C95">
              <w:rPr>
                <w:rFonts w:ascii="Myriad Pro" w:hAnsi="Myriad Pro"/>
                <w:sz w:val="20"/>
                <w:szCs w:val="20"/>
              </w:rPr>
              <w:lastRenderedPageBreak/>
              <w:t xml:space="preserve">informacja dodatkowa, rachunek zysków i strat, rachunek przepływów pieniężnych za trzy ostatnie zamknięte lata obrotowe, </w:t>
            </w:r>
          </w:p>
          <w:p w:rsidR="005712DB" w:rsidRPr="00C46C95" w:rsidRDefault="005712DB" w:rsidP="00912095">
            <w:pPr>
              <w:pStyle w:val="Default"/>
              <w:numPr>
                <w:ilvl w:val="0"/>
                <w:numId w:val="279"/>
              </w:numPr>
              <w:rPr>
                <w:rFonts w:ascii="Myriad Pro" w:hAnsi="Myriad Pro"/>
                <w:sz w:val="20"/>
                <w:szCs w:val="20"/>
              </w:rPr>
            </w:pPr>
            <w:r w:rsidRPr="00C46C95">
              <w:rPr>
                <w:rFonts w:ascii="Myriad Pro" w:hAnsi="Myriad Pro"/>
                <w:sz w:val="20"/>
                <w:szCs w:val="20"/>
              </w:rPr>
              <w:t xml:space="preserve">opinię biegłego rewidenta (jeśli dotyczy) za trzy ostatnie zamknięte lata obrotowe, </w:t>
            </w:r>
          </w:p>
          <w:p w:rsidR="005712DB" w:rsidRPr="00C46C95" w:rsidRDefault="005712DB" w:rsidP="00912095">
            <w:pPr>
              <w:pStyle w:val="Default"/>
              <w:numPr>
                <w:ilvl w:val="0"/>
                <w:numId w:val="280"/>
              </w:numPr>
              <w:rPr>
                <w:rFonts w:ascii="Myriad Pro" w:hAnsi="Myriad Pro"/>
                <w:sz w:val="20"/>
                <w:szCs w:val="20"/>
              </w:rPr>
            </w:pPr>
            <w:r w:rsidRPr="00C46C95">
              <w:rPr>
                <w:rFonts w:ascii="Myriad Pro" w:hAnsi="Myriad Pro"/>
                <w:sz w:val="20"/>
                <w:szCs w:val="20"/>
              </w:rPr>
              <w:t>zaświadczenie o niezaleganiu z uiszczaniem podatków oraz opłacaniem składek na ubezpieczenie społeczne, zdrowotne i fundusz pracy, wydanych nie wcześniej niż 3 miesiące przed datą złożenia wniosku</w:t>
            </w:r>
          </w:p>
          <w:p w:rsidR="005712DB" w:rsidRPr="00C46C95" w:rsidRDefault="005712DB" w:rsidP="005712DB">
            <w:pPr>
              <w:pStyle w:val="Default"/>
              <w:rPr>
                <w:rFonts w:ascii="Myriad Pro" w:hAnsi="Myriad Pro"/>
                <w:sz w:val="20"/>
                <w:szCs w:val="20"/>
              </w:rPr>
            </w:pPr>
          </w:p>
          <w:p w:rsidR="005712DB" w:rsidRDefault="005712DB" w:rsidP="005712DB">
            <w:pPr>
              <w:pStyle w:val="Default"/>
              <w:rPr>
                <w:rFonts w:ascii="Myriad Pro" w:hAnsi="Myriad Pro"/>
                <w:sz w:val="20"/>
                <w:szCs w:val="20"/>
              </w:rPr>
            </w:pPr>
            <w:r w:rsidRPr="00C46C95">
              <w:rPr>
                <w:rFonts w:ascii="Myriad Pro" w:hAnsi="Myriad Pro"/>
                <w:sz w:val="20"/>
                <w:szCs w:val="20"/>
              </w:rPr>
              <w:t xml:space="preserve">b) wnioskodawcy, którzy nie są zobowiązani do sporządzania sprawozdań finansowych zgodnie z przepisami Ustawy o rachunkowości przedkładają: </w:t>
            </w:r>
          </w:p>
          <w:p w:rsidR="005712DB" w:rsidRPr="00C46C95" w:rsidRDefault="005712DB" w:rsidP="005712DB">
            <w:pPr>
              <w:pStyle w:val="Default"/>
              <w:rPr>
                <w:rFonts w:ascii="Myriad Pro" w:hAnsi="Myriad Pro"/>
                <w:sz w:val="20"/>
                <w:szCs w:val="20"/>
              </w:rPr>
            </w:pPr>
          </w:p>
          <w:p w:rsidR="005712DB" w:rsidRPr="00C46C95" w:rsidRDefault="005712DB" w:rsidP="00912095">
            <w:pPr>
              <w:pStyle w:val="Default"/>
              <w:numPr>
                <w:ilvl w:val="0"/>
                <w:numId w:val="281"/>
              </w:numPr>
              <w:rPr>
                <w:rFonts w:ascii="Myriad Pro" w:hAnsi="Myriad Pro"/>
                <w:sz w:val="20"/>
                <w:szCs w:val="20"/>
              </w:rPr>
            </w:pPr>
            <w:r w:rsidRPr="00C46C95">
              <w:rPr>
                <w:rFonts w:ascii="Myriad Pro" w:hAnsi="Myriad Pro"/>
                <w:sz w:val="20"/>
                <w:szCs w:val="20"/>
              </w:rPr>
              <w:t>roczne zeznanie podat</w:t>
            </w:r>
            <w:r>
              <w:rPr>
                <w:rFonts w:ascii="Myriad Pro" w:hAnsi="Myriad Pro"/>
                <w:sz w:val="20"/>
                <w:szCs w:val="20"/>
              </w:rPr>
              <w:t>kowe wraz z załącznikami za 2018, 2017</w:t>
            </w:r>
            <w:r w:rsidRPr="00C46C95">
              <w:rPr>
                <w:rFonts w:ascii="Myriad Pro" w:hAnsi="Myriad Pro"/>
                <w:sz w:val="20"/>
                <w:szCs w:val="20"/>
              </w:rPr>
              <w:t xml:space="preserve"> or</w:t>
            </w:r>
            <w:r>
              <w:rPr>
                <w:rFonts w:ascii="Myriad Pro" w:hAnsi="Myriad Pro"/>
                <w:sz w:val="20"/>
                <w:szCs w:val="20"/>
              </w:rPr>
              <w:t>az 2016</w:t>
            </w:r>
            <w:r w:rsidRPr="00C46C95">
              <w:rPr>
                <w:rFonts w:ascii="Myriad Pro" w:hAnsi="Myriad Pro"/>
                <w:sz w:val="20"/>
                <w:szCs w:val="20"/>
              </w:rPr>
              <w:t xml:space="preserve"> rok oraz potwierdzenie ich wpływu do właściwego urzędu skarbowego. W przypadku wnioskodawców, którzy złożyli roczne zeznanie podatkowe za pomocą systemu e-Deklaracje dopuszcza się możliwość złożenia potwierdzenia w formie UPO (Urzędowego Potwierdzenia Odbioru). Nie stanowi natomiast potwierdzenia wpływu do właściwego urzędu skarbowego informacja o wysłaniu korespondencji na podstawie książki nadawczej, </w:t>
            </w:r>
          </w:p>
          <w:p w:rsidR="005712DB" w:rsidRPr="00C46C95" w:rsidRDefault="005712DB" w:rsidP="00912095">
            <w:pPr>
              <w:pStyle w:val="Default"/>
              <w:numPr>
                <w:ilvl w:val="0"/>
                <w:numId w:val="281"/>
              </w:numPr>
              <w:rPr>
                <w:rFonts w:ascii="Myriad Pro" w:hAnsi="Myriad Pro"/>
                <w:sz w:val="20"/>
                <w:szCs w:val="20"/>
              </w:rPr>
            </w:pPr>
            <w:r w:rsidRPr="00C46C95">
              <w:rPr>
                <w:rFonts w:ascii="Myriad Pro" w:hAnsi="Myriad Pro"/>
                <w:sz w:val="20"/>
                <w:szCs w:val="20"/>
              </w:rPr>
              <w:t xml:space="preserve">zaświadczenie o niezaleganiu z uiszczaniem podatków oraz opłacaniem składek na ubezpieczenie społeczne, zdrowotne i fundusz pracy wydane nie wcześniej niż 3 miesiące przed datą złożenia wniosku. </w:t>
            </w:r>
          </w:p>
          <w:p w:rsidR="005712DB" w:rsidRPr="00C46C95" w:rsidRDefault="005712DB" w:rsidP="005712DB">
            <w:pPr>
              <w:rPr>
                <w:rFonts w:ascii="Myriad Pro" w:hAnsi="Myriad Pro"/>
                <w:color w:val="1F497D"/>
                <w:sz w:val="20"/>
              </w:rPr>
            </w:pPr>
            <w:r w:rsidRPr="00C46C95">
              <w:rPr>
                <w:rFonts w:ascii="Myriad Pro" w:hAnsi="Myriad Pro"/>
                <w:sz w:val="20"/>
              </w:rPr>
              <w:t xml:space="preserve">Kryterium zostanie zweryfikowane na podstawie treści wniosku o dofinansowanie projektu oraz </w:t>
            </w:r>
            <w:r w:rsidRPr="00C46C95">
              <w:rPr>
                <w:rFonts w:ascii="Myriad Pro" w:hAnsi="Myriad Pro"/>
                <w:sz w:val="20"/>
              </w:rPr>
              <w:lastRenderedPageBreak/>
              <w:t>załączników obligatoryjnie składanych wraz z wnioskiem o dofinansowanie.</w:t>
            </w:r>
            <w:r w:rsidRPr="00C46C95">
              <w:rPr>
                <w:rFonts w:ascii="Myriad Pro" w:hAnsi="Myriad Pro"/>
                <w:color w:val="1F497D"/>
                <w:sz w:val="20"/>
              </w:rPr>
              <w:t xml:space="preserve"> </w:t>
            </w:r>
            <w:r w:rsidRPr="00C46C95">
              <w:rPr>
                <w:rFonts w:ascii="Myriad Pro" w:hAnsi="Myriad Pro"/>
                <w:sz w:val="20"/>
              </w:rPr>
              <w:t>Ocena kryterium zostanie dokonana przez członków KOP na podstawie:</w:t>
            </w:r>
          </w:p>
          <w:p w:rsidR="005712DB" w:rsidRPr="00C46C95" w:rsidRDefault="005712DB" w:rsidP="00912095">
            <w:pPr>
              <w:pStyle w:val="Akapitzlist"/>
              <w:numPr>
                <w:ilvl w:val="0"/>
                <w:numId w:val="282"/>
              </w:numPr>
              <w:ind w:left="346" w:hanging="284"/>
              <w:rPr>
                <w:color w:val="1F497D"/>
              </w:rPr>
            </w:pPr>
            <w:r w:rsidRPr="00C46C95">
              <w:t>Sumy bilansowej lub rocznego obrotu rozumianego jako przychód wnioskodawcy (za poprzedni zamknięty rok obrotowy, zgodnie z ustawą z</w:t>
            </w:r>
            <w:r w:rsidRPr="00C46C95">
              <w:rPr>
                <w:color w:val="1F497D"/>
              </w:rPr>
              <w:t xml:space="preserve"> </w:t>
            </w:r>
            <w:r w:rsidRPr="00C46C95">
              <w:t>dnia 29 września 1994 r. o</w:t>
            </w:r>
            <w:r w:rsidRPr="00C46C95">
              <w:rPr>
                <w:color w:val="1F497D"/>
              </w:rPr>
              <w:t xml:space="preserve"> </w:t>
            </w:r>
            <w:r w:rsidRPr="00C46C95">
              <w:t xml:space="preserve">rachunkowości (Dz. U. z 2013 r. poz. 330, z </w:t>
            </w:r>
            <w:proofErr w:type="spellStart"/>
            <w:r w:rsidRPr="00C46C95">
              <w:t>późn</w:t>
            </w:r>
            <w:proofErr w:type="spellEnd"/>
            <w:r w:rsidRPr="00C46C95">
              <w:t xml:space="preserve">. zm.) lub za ostatni zamknięty i zatwierdzony rok kalendarzowy, jeżeli nie został zamknięty ostatni rok obrotowy), która musi być równa, lub wyższa od </w:t>
            </w:r>
            <w:r w:rsidRPr="00A33302">
              <w:t>łącznych rocznych</w:t>
            </w:r>
            <w:r w:rsidRPr="00C46C95">
              <w:t xml:space="preserve"> wydatków w ocenianym projekcie w roku kalendarzowym, w którym wydatki są najwyższe.</w:t>
            </w:r>
          </w:p>
          <w:p w:rsidR="005712DB" w:rsidRPr="00C46C95" w:rsidRDefault="005712DB" w:rsidP="00912095">
            <w:pPr>
              <w:pStyle w:val="Akapitzlist"/>
              <w:numPr>
                <w:ilvl w:val="0"/>
                <w:numId w:val="282"/>
              </w:numPr>
              <w:ind w:left="346" w:hanging="284"/>
            </w:pPr>
            <w:r w:rsidRPr="00C46C95">
              <w:t xml:space="preserve">Zaświadczeń o niezaleganiu z uiszczaniem podatków oraz opłacaniem składek na </w:t>
            </w:r>
            <w:r w:rsidRPr="00C46C95">
              <w:rPr>
                <w:color w:val="1F497D"/>
              </w:rPr>
              <w:t>u</w:t>
            </w:r>
            <w:r w:rsidRPr="00C46C95">
              <w:t>bezpieczenie społeczne, zdrowotne i fundusz pracy, wydanych nie wcześniej niż 3 miesiące przed datą złożenia wniosku.</w:t>
            </w:r>
          </w:p>
          <w:p w:rsidR="005712DB" w:rsidRPr="00C46C95" w:rsidRDefault="005712DB" w:rsidP="005712DB">
            <w:pPr>
              <w:spacing w:before="40" w:after="40" w:line="240" w:lineRule="auto"/>
              <w:rPr>
                <w:rFonts w:ascii="Myriad Pro" w:hAnsi="Myriad Pro"/>
                <w:sz w:val="20"/>
              </w:rPr>
            </w:pPr>
            <w:r w:rsidRPr="00C46C95">
              <w:rPr>
                <w:rFonts w:ascii="Myriad Pro" w:hAnsi="Myriad Pro"/>
                <w:sz w:val="20"/>
              </w:rPr>
              <w:t xml:space="preserve">IP dopuszcza możliwość uzupełnienia </w:t>
            </w:r>
            <w:r>
              <w:rPr>
                <w:rFonts w:ascii="Myriad Pro" w:hAnsi="Myriad Pro"/>
                <w:sz w:val="20"/>
              </w:rPr>
              <w:t xml:space="preserve"> brakującej </w:t>
            </w:r>
            <w:r w:rsidRPr="00C46C95">
              <w:rPr>
                <w:rFonts w:ascii="Myriad Pro" w:hAnsi="Myriad Pro"/>
                <w:sz w:val="20"/>
              </w:rPr>
              <w:t>dokumentacji w zakresie wymienionych załączników na etapie oceny przedmiotowego kryterium.</w:t>
            </w:r>
            <w:r>
              <w:rPr>
                <w:rFonts w:ascii="Myriad Pro" w:hAnsi="Myriad Pro"/>
                <w:sz w:val="20"/>
              </w:rPr>
              <w:t xml:space="preserve"> Pozytywna ocena kryterium wymaga spełnienia wszystkich powyższych przesłanek.</w:t>
            </w:r>
          </w:p>
          <w:p w:rsidR="005712DB" w:rsidRDefault="005712DB" w:rsidP="005712DB">
            <w:pPr>
              <w:spacing w:before="40" w:after="40" w:line="240" w:lineRule="auto"/>
              <w:rPr>
                <w:rFonts w:ascii="Myriad Pro" w:hAnsi="Myriad Pro"/>
                <w:sz w:val="20"/>
              </w:rPr>
            </w:pPr>
            <w:r w:rsidRPr="00C46C95">
              <w:rPr>
                <w:rFonts w:ascii="Myriad Pro" w:hAnsi="Myriad Pro"/>
                <w:sz w:val="20"/>
              </w:rPr>
              <w:t>Projekty niespełniające kryterium są odrzucane.</w:t>
            </w:r>
          </w:p>
          <w:p w:rsidR="005712DB" w:rsidRPr="00C46C95" w:rsidRDefault="005712DB" w:rsidP="005712DB">
            <w:pPr>
              <w:spacing w:before="40" w:after="40" w:line="240" w:lineRule="auto"/>
              <w:rPr>
                <w:rFonts w:ascii="Myriad Pro" w:hAnsi="Myriad Pro"/>
                <w:sz w:val="20"/>
              </w:rPr>
            </w:pPr>
            <w:r w:rsidRPr="00230204">
              <w:rPr>
                <w:rFonts w:ascii="Myriad Pro" w:hAnsi="Myriad Pro" w:cs="Arial"/>
                <w:sz w:val="20"/>
              </w:rPr>
              <w:t>Kryterium bę</w:t>
            </w:r>
            <w:r w:rsidR="00915120">
              <w:rPr>
                <w:rFonts w:ascii="Myriad Pro" w:hAnsi="Myriad Pro" w:cs="Arial"/>
                <w:sz w:val="20"/>
              </w:rPr>
              <w:t>dzie weryfikowane na etapie KOP.</w:t>
            </w:r>
          </w:p>
          <w:p w:rsidR="005712DB" w:rsidRPr="00230204" w:rsidRDefault="005712DB" w:rsidP="005712DB">
            <w:pPr>
              <w:spacing w:before="40" w:after="40" w:line="240" w:lineRule="auto"/>
              <w:jc w:val="both"/>
              <w:rPr>
                <w:rFonts w:ascii="Myriad Pro" w:hAnsi="Myriad Pro"/>
                <w:sz w:val="20"/>
              </w:rPr>
            </w:pPr>
            <w:r w:rsidRPr="00C46C95">
              <w:rPr>
                <w:rFonts w:ascii="Myriad Pro" w:hAnsi="Myriad Pro"/>
                <w:sz w:val="20"/>
              </w:rPr>
              <w:t>Ocena spełniania kryterium polega na przypisaniu warto</w:t>
            </w:r>
            <w:r>
              <w:rPr>
                <w:rFonts w:ascii="Myriad Pro" w:hAnsi="Myriad Pro"/>
                <w:sz w:val="20"/>
              </w:rPr>
              <w:t>ści logicznych „tak”, „nie”.</w:t>
            </w:r>
          </w:p>
        </w:tc>
      </w:tr>
    </w:tbl>
    <w:p w:rsidR="007836EC" w:rsidRDefault="007836EC" w:rsidP="005712DB">
      <w:pPr>
        <w:rPr>
          <w:rFonts w:ascii="Myriad Pro" w:hAnsi="Myriad Pro"/>
          <w:sz w:val="20"/>
        </w:rPr>
      </w:pPr>
    </w:p>
    <w:p w:rsidR="00767F8D" w:rsidRPr="00230204" w:rsidRDefault="00767F8D" w:rsidP="005712DB">
      <w:pPr>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5712DB" w:rsidRPr="00230204" w:rsidTr="005712DB">
        <w:tc>
          <w:tcPr>
            <w:tcW w:w="14220" w:type="dxa"/>
            <w:gridSpan w:val="4"/>
          </w:tcPr>
          <w:p w:rsidR="005712DB" w:rsidRPr="00230204" w:rsidRDefault="005712DB" w:rsidP="005712DB">
            <w:pPr>
              <w:spacing w:before="40" w:after="40" w:line="240" w:lineRule="auto"/>
              <w:contextualSpacing/>
              <w:jc w:val="center"/>
              <w:rPr>
                <w:rFonts w:ascii="Myriad Pro" w:hAnsi="Myriad Pro"/>
                <w:b/>
                <w:sz w:val="20"/>
              </w:rPr>
            </w:pPr>
            <w:r w:rsidRPr="00230204">
              <w:rPr>
                <w:rFonts w:ascii="Myriad Pro" w:hAnsi="Myriad Pro"/>
                <w:b/>
                <w:sz w:val="20"/>
              </w:rPr>
              <w:lastRenderedPageBreak/>
              <w:t>Kryteria jakości</w:t>
            </w:r>
          </w:p>
        </w:tc>
      </w:tr>
      <w:tr w:rsidR="005712DB" w:rsidRPr="00230204" w:rsidTr="005712DB">
        <w:trPr>
          <w:trHeight w:val="387"/>
        </w:trPr>
        <w:tc>
          <w:tcPr>
            <w:tcW w:w="536" w:type="dxa"/>
          </w:tcPr>
          <w:p w:rsidR="005712DB" w:rsidRPr="00230204" w:rsidRDefault="005712DB" w:rsidP="005712DB">
            <w:pPr>
              <w:spacing w:before="40" w:after="40" w:line="240" w:lineRule="auto"/>
              <w:contextualSpacing/>
              <w:jc w:val="center"/>
              <w:rPr>
                <w:rFonts w:ascii="Myriad Pro" w:hAnsi="Myriad Pro"/>
                <w:sz w:val="20"/>
              </w:rPr>
            </w:pPr>
            <w:r w:rsidRPr="00230204">
              <w:rPr>
                <w:rFonts w:ascii="Myriad Pro" w:hAnsi="Myriad Pro"/>
                <w:sz w:val="20"/>
              </w:rPr>
              <w:t>L.p.</w:t>
            </w:r>
          </w:p>
        </w:tc>
        <w:tc>
          <w:tcPr>
            <w:tcW w:w="2833" w:type="dxa"/>
          </w:tcPr>
          <w:p w:rsidR="005712DB" w:rsidRPr="00230204" w:rsidRDefault="005712DB" w:rsidP="005712DB">
            <w:pPr>
              <w:spacing w:before="40" w:after="40" w:line="240" w:lineRule="auto"/>
              <w:contextualSpacing/>
              <w:jc w:val="center"/>
              <w:rPr>
                <w:rFonts w:ascii="Myriad Pro" w:hAnsi="Myriad Pro"/>
                <w:sz w:val="20"/>
              </w:rPr>
            </w:pPr>
            <w:r w:rsidRPr="00230204">
              <w:rPr>
                <w:rFonts w:ascii="Myriad Pro" w:hAnsi="Myriad Pro"/>
                <w:sz w:val="20"/>
              </w:rPr>
              <w:t>Nazwa kryterium</w:t>
            </w:r>
          </w:p>
        </w:tc>
        <w:tc>
          <w:tcPr>
            <w:tcW w:w="6095" w:type="dxa"/>
          </w:tcPr>
          <w:p w:rsidR="005712DB" w:rsidRPr="00230204" w:rsidRDefault="005712DB" w:rsidP="005712DB">
            <w:pPr>
              <w:spacing w:before="40" w:after="40" w:line="240" w:lineRule="auto"/>
              <w:contextualSpacing/>
              <w:jc w:val="center"/>
              <w:rPr>
                <w:rFonts w:ascii="Myriad Pro" w:hAnsi="Myriad Pro"/>
                <w:sz w:val="20"/>
              </w:rPr>
            </w:pPr>
            <w:r w:rsidRPr="00230204">
              <w:rPr>
                <w:rFonts w:ascii="Myriad Pro" w:hAnsi="Myriad Pro"/>
                <w:sz w:val="20"/>
              </w:rPr>
              <w:t>Definicja kryterium</w:t>
            </w:r>
          </w:p>
        </w:tc>
        <w:tc>
          <w:tcPr>
            <w:tcW w:w="4756" w:type="dxa"/>
          </w:tcPr>
          <w:p w:rsidR="005712DB" w:rsidRPr="00230204" w:rsidRDefault="005712DB" w:rsidP="005712DB">
            <w:pPr>
              <w:spacing w:before="40" w:after="40" w:line="240" w:lineRule="auto"/>
              <w:contextualSpacing/>
              <w:jc w:val="center"/>
              <w:rPr>
                <w:rFonts w:ascii="Myriad Pro" w:hAnsi="Myriad Pro"/>
                <w:sz w:val="20"/>
              </w:rPr>
            </w:pPr>
            <w:r w:rsidRPr="00230204">
              <w:rPr>
                <w:rFonts w:ascii="Myriad Pro" w:hAnsi="Myriad Pro"/>
                <w:sz w:val="20"/>
              </w:rPr>
              <w:t>Opis znaczenia kryterium</w:t>
            </w:r>
          </w:p>
        </w:tc>
      </w:tr>
      <w:tr w:rsidR="005712DB" w:rsidRPr="00230204" w:rsidTr="005712DB">
        <w:tc>
          <w:tcPr>
            <w:tcW w:w="536" w:type="dxa"/>
          </w:tcPr>
          <w:p w:rsidR="005712DB" w:rsidRPr="00230204" w:rsidRDefault="005712DB" w:rsidP="005712DB">
            <w:pPr>
              <w:spacing w:before="40" w:after="40" w:line="240" w:lineRule="auto"/>
              <w:contextualSpacing/>
              <w:jc w:val="center"/>
              <w:rPr>
                <w:rFonts w:ascii="Myriad Pro" w:hAnsi="Myriad Pro"/>
                <w:sz w:val="20"/>
              </w:rPr>
            </w:pPr>
            <w:r w:rsidRPr="00230204">
              <w:rPr>
                <w:rFonts w:ascii="Myriad Pro" w:hAnsi="Myriad Pro"/>
                <w:sz w:val="20"/>
              </w:rPr>
              <w:t>1</w:t>
            </w:r>
          </w:p>
        </w:tc>
        <w:tc>
          <w:tcPr>
            <w:tcW w:w="2833" w:type="dxa"/>
          </w:tcPr>
          <w:p w:rsidR="005712DB" w:rsidRPr="00230204" w:rsidRDefault="005712DB" w:rsidP="005712DB">
            <w:pPr>
              <w:spacing w:before="40" w:after="40" w:line="240" w:lineRule="auto"/>
              <w:contextualSpacing/>
              <w:jc w:val="center"/>
              <w:rPr>
                <w:rFonts w:ascii="Myriad Pro" w:hAnsi="Myriad Pro"/>
                <w:sz w:val="20"/>
              </w:rPr>
            </w:pPr>
            <w:r w:rsidRPr="00230204">
              <w:rPr>
                <w:rFonts w:ascii="Myriad Pro" w:hAnsi="Myriad Pro"/>
                <w:sz w:val="20"/>
              </w:rPr>
              <w:t>2</w:t>
            </w:r>
          </w:p>
        </w:tc>
        <w:tc>
          <w:tcPr>
            <w:tcW w:w="6095" w:type="dxa"/>
          </w:tcPr>
          <w:p w:rsidR="005712DB" w:rsidRPr="00230204" w:rsidRDefault="005712DB" w:rsidP="005712DB">
            <w:pPr>
              <w:spacing w:before="40" w:after="40" w:line="240" w:lineRule="auto"/>
              <w:contextualSpacing/>
              <w:jc w:val="center"/>
              <w:rPr>
                <w:rFonts w:ascii="Myriad Pro" w:hAnsi="Myriad Pro"/>
                <w:sz w:val="20"/>
              </w:rPr>
            </w:pPr>
            <w:r w:rsidRPr="00230204">
              <w:rPr>
                <w:rFonts w:ascii="Myriad Pro" w:hAnsi="Myriad Pro"/>
                <w:sz w:val="20"/>
              </w:rPr>
              <w:t>3</w:t>
            </w:r>
          </w:p>
        </w:tc>
        <w:tc>
          <w:tcPr>
            <w:tcW w:w="4756" w:type="dxa"/>
          </w:tcPr>
          <w:p w:rsidR="005712DB" w:rsidRPr="00230204" w:rsidRDefault="005712DB" w:rsidP="005712DB">
            <w:pPr>
              <w:spacing w:before="40" w:after="40" w:line="240" w:lineRule="auto"/>
              <w:contextualSpacing/>
              <w:jc w:val="center"/>
              <w:rPr>
                <w:rFonts w:ascii="Myriad Pro" w:hAnsi="Myriad Pro"/>
                <w:sz w:val="20"/>
              </w:rPr>
            </w:pPr>
            <w:r w:rsidRPr="00230204">
              <w:rPr>
                <w:rFonts w:ascii="Myriad Pro" w:hAnsi="Myriad Pro"/>
                <w:sz w:val="20"/>
              </w:rPr>
              <w:t>4</w:t>
            </w:r>
          </w:p>
        </w:tc>
      </w:tr>
      <w:tr w:rsidR="005712DB" w:rsidRPr="00230204" w:rsidTr="005712DB">
        <w:trPr>
          <w:trHeight w:val="411"/>
        </w:trPr>
        <w:tc>
          <w:tcPr>
            <w:tcW w:w="536" w:type="dxa"/>
          </w:tcPr>
          <w:p w:rsidR="005712DB" w:rsidRPr="00230204" w:rsidRDefault="005712DB" w:rsidP="00912095">
            <w:pPr>
              <w:pStyle w:val="Akapitzlist"/>
              <w:numPr>
                <w:ilvl w:val="0"/>
                <w:numId w:val="35"/>
              </w:numPr>
              <w:spacing w:before="40" w:after="40" w:line="240" w:lineRule="auto"/>
              <w:ind w:left="0" w:firstLine="0"/>
            </w:pPr>
          </w:p>
        </w:tc>
        <w:tc>
          <w:tcPr>
            <w:tcW w:w="2833" w:type="dxa"/>
            <w:shd w:val="clear" w:color="auto" w:fill="auto"/>
          </w:tcPr>
          <w:p w:rsidR="005712DB" w:rsidRPr="00230204" w:rsidRDefault="005712DB" w:rsidP="005712DB">
            <w:pPr>
              <w:spacing w:before="40" w:after="40" w:line="240" w:lineRule="auto"/>
              <w:contextualSpacing/>
              <w:rPr>
                <w:rFonts w:ascii="Myriad Pro" w:hAnsi="Myriad Pro"/>
                <w:sz w:val="20"/>
              </w:rPr>
            </w:pPr>
            <w:r w:rsidRPr="00230204">
              <w:rPr>
                <w:rFonts w:ascii="Myriad Pro" w:hAnsi="Myriad Pro"/>
                <w:sz w:val="20"/>
              </w:rPr>
              <w:t>Odpowiedniość/Adekwatność/Trafność</w:t>
            </w:r>
          </w:p>
        </w:tc>
        <w:tc>
          <w:tcPr>
            <w:tcW w:w="6095" w:type="dxa"/>
            <w:shd w:val="clear" w:color="auto" w:fill="auto"/>
          </w:tcPr>
          <w:p w:rsidR="005712DB"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 xml:space="preserve">Stopień, w jakim grupa docelowa, oferowane formy wsparcia, harmonogram realizacji zadań i budżetu oraz dobrane wskaźniki są spójne z analizą sytuacji problemowej zawartą we wniosku </w:t>
            </w:r>
            <w:r w:rsidRPr="00230204">
              <w:rPr>
                <w:rFonts w:ascii="Myriad Pro" w:eastAsia="MyriadPro-Regular" w:hAnsi="Myriad Pro" w:cs="Arial"/>
                <w:sz w:val="20"/>
              </w:rPr>
              <w:br/>
              <w:t>o dofinansowanie.</w:t>
            </w:r>
          </w:p>
          <w:p w:rsidR="005712DB" w:rsidRPr="007D15D3" w:rsidRDefault="005712DB" w:rsidP="005712DB">
            <w:pPr>
              <w:autoSpaceDE w:val="0"/>
              <w:autoSpaceDN w:val="0"/>
              <w:adjustRightInd w:val="0"/>
              <w:spacing w:after="0"/>
              <w:jc w:val="both"/>
              <w:rPr>
                <w:rFonts w:ascii="Myriad Pro" w:eastAsia="MyriadPro-Regular" w:hAnsi="Myriad Pro" w:cs="Arial"/>
                <w:sz w:val="20"/>
              </w:rPr>
            </w:pPr>
            <w:r w:rsidRPr="00031A66">
              <w:rPr>
                <w:rFonts w:ascii="Myriad Pro" w:eastAsia="MyriadPro-Regular" w:hAnsi="Myriad Pro" w:cs="Arial"/>
                <w:sz w:val="20"/>
              </w:rPr>
              <w:t>Stopień, w jakim projekt zaspokaja potrzeby i niweluje bariery grupy docelowej, a także przyczynia się do osiągnięcia celów RPO WZ 2014-2020.</w:t>
            </w:r>
          </w:p>
          <w:p w:rsidR="005712DB" w:rsidRPr="007D15D3" w:rsidRDefault="005712DB" w:rsidP="005712DB">
            <w:pPr>
              <w:autoSpaceDE w:val="0"/>
              <w:autoSpaceDN w:val="0"/>
              <w:adjustRightInd w:val="0"/>
              <w:spacing w:after="0"/>
              <w:jc w:val="both"/>
              <w:rPr>
                <w:rFonts w:ascii="Myriad Pro" w:eastAsia="MyriadPro-Regular" w:hAnsi="Myriad Pro" w:cs="Arial"/>
                <w:sz w:val="20"/>
              </w:rPr>
            </w:pPr>
            <w:r w:rsidRPr="00031A66">
              <w:rPr>
                <w:rFonts w:ascii="Myriad Pro" w:eastAsia="MyriadPro-Regular" w:hAnsi="Myriad Pro" w:cs="Arial"/>
                <w:sz w:val="20"/>
              </w:rPr>
              <w:t>Projekt jest spójny i kompletny w zakresie ocenianego kryterium.</w:t>
            </w:r>
          </w:p>
          <w:p w:rsidR="005712DB" w:rsidRPr="00230204" w:rsidRDefault="005712DB" w:rsidP="005712DB">
            <w:pPr>
              <w:spacing w:before="40" w:after="40" w:line="240" w:lineRule="auto"/>
              <w:contextualSpacing/>
              <w:rPr>
                <w:rFonts w:ascii="Myriad Pro" w:hAnsi="Myriad Pro"/>
                <w:sz w:val="20"/>
              </w:rPr>
            </w:pPr>
          </w:p>
        </w:tc>
        <w:tc>
          <w:tcPr>
            <w:tcW w:w="4756" w:type="dxa"/>
            <w:shd w:val="clear" w:color="auto" w:fill="auto"/>
          </w:tcPr>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 xml:space="preserve">Ocena spełniania kryterium dokonywana jest </w:t>
            </w:r>
            <w:r w:rsidRPr="00230204">
              <w:rPr>
                <w:rFonts w:ascii="Myriad Pro" w:eastAsia="MyriadPro-Regular" w:hAnsi="Myriad Pro" w:cs="Arial"/>
                <w:sz w:val="20"/>
              </w:rPr>
              <w:br/>
              <w:t>w ramach skali punktowej.</w:t>
            </w:r>
          </w:p>
          <w:p w:rsidR="005712DB" w:rsidRPr="00230204" w:rsidRDefault="005712DB" w:rsidP="005712DB">
            <w:pPr>
              <w:spacing w:before="40" w:after="0"/>
              <w:jc w:val="both"/>
              <w:rPr>
                <w:rFonts w:ascii="Myriad Pro" w:eastAsia="MyriadPro-Regular" w:hAnsi="Myriad Pro" w:cs="Arial"/>
                <w:sz w:val="20"/>
              </w:rPr>
            </w:pPr>
            <w:r w:rsidRPr="00230204">
              <w:rPr>
                <w:rFonts w:ascii="Myriad Pro" w:eastAsia="MyriadPro-Regular" w:hAnsi="Myriad Pro" w:cs="Arial"/>
                <w:sz w:val="20"/>
              </w:rPr>
              <w:t>Skala punktów: 0-40.</w:t>
            </w:r>
          </w:p>
          <w:p w:rsidR="005712DB" w:rsidRPr="00230204" w:rsidRDefault="005712DB" w:rsidP="005712DB">
            <w:pPr>
              <w:spacing w:before="40" w:after="40" w:line="240" w:lineRule="auto"/>
              <w:contextualSpacing/>
              <w:rPr>
                <w:rFonts w:ascii="Myriad Pro" w:hAnsi="Myriad Pro"/>
                <w:sz w:val="20"/>
              </w:rPr>
            </w:pPr>
            <w:r w:rsidRPr="00230204">
              <w:rPr>
                <w:rFonts w:ascii="Myriad Pro" w:eastAsia="MyriadPro-Regular" w:hAnsi="Myriad Pro" w:cs="Arial"/>
                <w:sz w:val="20"/>
              </w:rPr>
              <w:t>Kryterium zostanie spełnione, jeżeli podczas jego oceny zostaną przyznane minimum 24 punkty.</w:t>
            </w:r>
            <w:r>
              <w:rPr>
                <w:rFonts w:ascii="Myriad Pro" w:eastAsia="MyriadPro-Regular" w:hAnsi="Myriad Pro" w:cs="Arial"/>
                <w:sz w:val="20"/>
              </w:rPr>
              <w:t xml:space="preserve"> </w:t>
            </w:r>
          </w:p>
        </w:tc>
      </w:tr>
      <w:tr w:rsidR="005712DB" w:rsidRPr="00230204" w:rsidTr="005712DB">
        <w:trPr>
          <w:trHeight w:val="105"/>
        </w:trPr>
        <w:tc>
          <w:tcPr>
            <w:tcW w:w="536" w:type="dxa"/>
          </w:tcPr>
          <w:p w:rsidR="005712DB" w:rsidRPr="00230204" w:rsidRDefault="005712DB" w:rsidP="00912095">
            <w:pPr>
              <w:pStyle w:val="Akapitzlist"/>
              <w:numPr>
                <w:ilvl w:val="0"/>
                <w:numId w:val="35"/>
              </w:numPr>
              <w:spacing w:before="40" w:after="40" w:line="240" w:lineRule="auto"/>
              <w:ind w:left="0" w:firstLine="0"/>
            </w:pPr>
          </w:p>
        </w:tc>
        <w:tc>
          <w:tcPr>
            <w:tcW w:w="2833" w:type="dxa"/>
            <w:shd w:val="clear" w:color="auto" w:fill="auto"/>
          </w:tcPr>
          <w:p w:rsidR="005712DB" w:rsidRPr="00230204" w:rsidRDefault="005712DB" w:rsidP="005712DB">
            <w:pPr>
              <w:spacing w:before="40" w:after="40" w:line="240" w:lineRule="auto"/>
              <w:contextualSpacing/>
              <w:rPr>
                <w:rFonts w:ascii="Myriad Pro" w:hAnsi="Myriad Pro"/>
                <w:sz w:val="20"/>
              </w:rPr>
            </w:pPr>
            <w:r w:rsidRPr="00230204">
              <w:rPr>
                <w:rFonts w:ascii="Myriad Pro" w:eastAsia="MyriadPro-Regular" w:hAnsi="Myriad Pro" w:cs="Arial"/>
                <w:sz w:val="20"/>
              </w:rPr>
              <w:t>Skuteczność/Efektywność</w:t>
            </w:r>
          </w:p>
        </w:tc>
        <w:tc>
          <w:tcPr>
            <w:tcW w:w="6095" w:type="dxa"/>
            <w:shd w:val="clear" w:color="auto" w:fill="auto"/>
          </w:tcPr>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Stopnień, w jakim projekt przyczyni się do rozwiązania/złagodzenia sytuacji problemowej wskazanej we wniosku o dofinansowanie.</w:t>
            </w:r>
          </w:p>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Stopień/poziom osiągnięcia zakładanych wskaźników w odniesieniu do zaplanowanych kosztów.</w:t>
            </w:r>
          </w:p>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Ocena relacji nakład/rezultat.</w:t>
            </w:r>
          </w:p>
          <w:p w:rsidR="005712DB" w:rsidRPr="00230204" w:rsidRDefault="005712DB" w:rsidP="005712DB">
            <w:pPr>
              <w:spacing w:before="40" w:after="40" w:line="240" w:lineRule="auto"/>
              <w:contextualSpacing/>
              <w:rPr>
                <w:rFonts w:ascii="Myriad Pro" w:hAnsi="Myriad Pro"/>
                <w:sz w:val="20"/>
              </w:rPr>
            </w:pPr>
            <w:r w:rsidRPr="00230204">
              <w:rPr>
                <w:rFonts w:ascii="Myriad Pro" w:eastAsia="MyriadPro-Regular" w:hAnsi="Myriad Pro" w:cs="Arial"/>
                <w:sz w:val="20"/>
              </w:rPr>
              <w:t>Projekt jest spójny i kompletny w zakresie ocenianego kryterium.</w:t>
            </w:r>
          </w:p>
        </w:tc>
        <w:tc>
          <w:tcPr>
            <w:tcW w:w="4756" w:type="dxa"/>
            <w:shd w:val="clear" w:color="auto" w:fill="auto"/>
          </w:tcPr>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 xml:space="preserve">Ocena spełniania kryterium dokonywana jest </w:t>
            </w:r>
            <w:r w:rsidRPr="00230204">
              <w:rPr>
                <w:rFonts w:ascii="Myriad Pro" w:eastAsia="MyriadPro-Regular" w:hAnsi="Myriad Pro" w:cs="Arial"/>
                <w:sz w:val="20"/>
              </w:rPr>
              <w:br/>
              <w:t>w ramach skali punktowej.</w:t>
            </w:r>
          </w:p>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Skala punktów: 0-30.</w:t>
            </w:r>
          </w:p>
          <w:p w:rsidR="005712DB" w:rsidRPr="00230204" w:rsidRDefault="005712DB" w:rsidP="005712DB">
            <w:pPr>
              <w:spacing w:before="40" w:after="0"/>
              <w:jc w:val="both"/>
              <w:rPr>
                <w:rFonts w:ascii="Myriad Pro" w:eastAsia="MyriadPro-Regular" w:hAnsi="Myriad Pro" w:cs="Arial"/>
                <w:sz w:val="20"/>
              </w:rPr>
            </w:pPr>
            <w:r w:rsidRPr="00230204">
              <w:rPr>
                <w:rFonts w:ascii="Myriad Pro" w:eastAsia="MyriadPro-Regular" w:hAnsi="Myriad Pro" w:cs="Arial"/>
                <w:sz w:val="20"/>
              </w:rPr>
              <w:t>Kryterium zostanie spełnione, jeżeli podczas jego oceny zostanie przyznane minimum 18 punktów.</w:t>
            </w:r>
          </w:p>
          <w:p w:rsidR="005712DB" w:rsidRPr="00230204" w:rsidRDefault="005712DB" w:rsidP="005712DB">
            <w:pPr>
              <w:spacing w:before="40" w:after="40" w:line="240" w:lineRule="auto"/>
              <w:contextualSpacing/>
              <w:rPr>
                <w:rFonts w:ascii="Myriad Pro" w:hAnsi="Myriad Pro"/>
                <w:sz w:val="20"/>
              </w:rPr>
            </w:pPr>
          </w:p>
        </w:tc>
      </w:tr>
      <w:tr w:rsidR="005712DB" w:rsidRPr="00230204" w:rsidTr="005712DB">
        <w:trPr>
          <w:trHeight w:val="83"/>
        </w:trPr>
        <w:tc>
          <w:tcPr>
            <w:tcW w:w="536" w:type="dxa"/>
          </w:tcPr>
          <w:p w:rsidR="005712DB" w:rsidRPr="00230204" w:rsidRDefault="005712DB" w:rsidP="00912095">
            <w:pPr>
              <w:pStyle w:val="Akapitzlist"/>
              <w:numPr>
                <w:ilvl w:val="0"/>
                <w:numId w:val="35"/>
              </w:numPr>
              <w:spacing w:before="40" w:after="40" w:line="240" w:lineRule="auto"/>
              <w:ind w:left="0" w:firstLine="0"/>
            </w:pPr>
          </w:p>
        </w:tc>
        <w:tc>
          <w:tcPr>
            <w:tcW w:w="2833" w:type="dxa"/>
            <w:shd w:val="clear" w:color="auto" w:fill="auto"/>
          </w:tcPr>
          <w:p w:rsidR="005712DB" w:rsidRPr="00230204" w:rsidRDefault="005712DB" w:rsidP="005712DB">
            <w:pPr>
              <w:spacing w:before="40" w:after="40" w:line="240" w:lineRule="auto"/>
              <w:contextualSpacing/>
              <w:rPr>
                <w:rFonts w:ascii="Myriad Pro" w:hAnsi="Myriad Pro"/>
                <w:sz w:val="20"/>
              </w:rPr>
            </w:pPr>
            <w:r w:rsidRPr="00230204">
              <w:rPr>
                <w:rFonts w:ascii="Myriad Pro" w:hAnsi="Myriad Pro" w:cs="Arial"/>
                <w:sz w:val="20"/>
              </w:rPr>
              <w:t>Trwałość</w:t>
            </w:r>
          </w:p>
        </w:tc>
        <w:tc>
          <w:tcPr>
            <w:tcW w:w="6095" w:type="dxa"/>
            <w:shd w:val="clear" w:color="auto" w:fill="auto"/>
          </w:tcPr>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Ocena w jakim stopniu zaproponowane w projekcie instrumenty wsparcia oraz zaplanowane rezultaty przyczynią się do trwałej zmiany sytuacji grup docelowych.</w:t>
            </w:r>
          </w:p>
          <w:p w:rsidR="005712DB" w:rsidRPr="00230204" w:rsidRDefault="005712DB" w:rsidP="005712DB">
            <w:pPr>
              <w:spacing w:before="40" w:after="40" w:line="240" w:lineRule="auto"/>
              <w:contextualSpacing/>
              <w:rPr>
                <w:rFonts w:ascii="Myriad Pro" w:hAnsi="Myriad Pro"/>
                <w:sz w:val="20"/>
              </w:rPr>
            </w:pPr>
            <w:r w:rsidRPr="00230204">
              <w:rPr>
                <w:rFonts w:ascii="Myriad Pro" w:eastAsia="MyriadPro-Regular" w:hAnsi="Myriad Pro" w:cs="Arial"/>
                <w:sz w:val="20"/>
              </w:rPr>
              <w:t>Projekt jest spójny i kompletny w zakresie ocenianego kryterium.</w:t>
            </w:r>
          </w:p>
        </w:tc>
        <w:tc>
          <w:tcPr>
            <w:tcW w:w="4756" w:type="dxa"/>
            <w:shd w:val="clear" w:color="auto" w:fill="auto"/>
          </w:tcPr>
          <w:p w:rsidR="005712DB" w:rsidRPr="00230204" w:rsidRDefault="005712DB" w:rsidP="005712DB">
            <w:pPr>
              <w:spacing w:before="40" w:after="0" w:line="240" w:lineRule="auto"/>
              <w:contextualSpacing/>
              <w:rPr>
                <w:rFonts w:ascii="Myriad Pro" w:hAnsi="Myriad Pro" w:cs="Arial"/>
                <w:sz w:val="20"/>
              </w:rPr>
            </w:pPr>
            <w:r w:rsidRPr="00230204">
              <w:rPr>
                <w:rFonts w:ascii="Myriad Pro" w:hAnsi="Myriad Pro" w:cs="Arial"/>
                <w:sz w:val="20"/>
              </w:rPr>
              <w:t xml:space="preserve">Ocena spełniania kryterium dokonywana jest </w:t>
            </w:r>
            <w:r w:rsidRPr="00230204">
              <w:rPr>
                <w:rFonts w:ascii="Myriad Pro" w:hAnsi="Myriad Pro" w:cs="Arial"/>
                <w:sz w:val="20"/>
              </w:rPr>
              <w:br/>
              <w:t>w ramach skali punktowej.</w:t>
            </w:r>
          </w:p>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Skala punktów 0-10</w:t>
            </w:r>
            <w:r w:rsidR="00915120">
              <w:rPr>
                <w:rFonts w:ascii="Myriad Pro" w:eastAsia="MyriadPro-Regular" w:hAnsi="Myriad Pro" w:cs="Arial"/>
                <w:sz w:val="20"/>
              </w:rPr>
              <w:t>.</w:t>
            </w:r>
            <w:r w:rsidRPr="00230204">
              <w:rPr>
                <w:rFonts w:ascii="Myriad Pro" w:eastAsia="MyriadPro-Regular" w:hAnsi="Myriad Pro" w:cs="Arial"/>
                <w:sz w:val="20"/>
              </w:rPr>
              <w:t xml:space="preserve"> </w:t>
            </w:r>
          </w:p>
          <w:p w:rsidR="005712DB" w:rsidRPr="00230204" w:rsidRDefault="005712DB" w:rsidP="005712DB">
            <w:pPr>
              <w:spacing w:before="40" w:after="0"/>
              <w:jc w:val="both"/>
              <w:rPr>
                <w:rFonts w:ascii="Myriad Pro" w:eastAsia="MyriadPro-Regular" w:hAnsi="Myriad Pro" w:cs="Arial"/>
                <w:sz w:val="20"/>
              </w:rPr>
            </w:pPr>
            <w:r w:rsidRPr="00230204">
              <w:rPr>
                <w:rFonts w:ascii="Myriad Pro" w:eastAsia="MyriadPro-Regular" w:hAnsi="Myriad Pro" w:cs="Arial"/>
                <w:sz w:val="20"/>
              </w:rPr>
              <w:t>Kryterium zostanie spełnione, jeżeli podczas jego oceny zostanie przyznane minimum 6 punktów.</w:t>
            </w:r>
          </w:p>
          <w:p w:rsidR="005712DB" w:rsidRPr="00230204" w:rsidRDefault="005712DB" w:rsidP="005712DB">
            <w:pPr>
              <w:spacing w:before="40" w:after="40" w:line="240" w:lineRule="auto"/>
              <w:contextualSpacing/>
              <w:rPr>
                <w:rFonts w:ascii="Myriad Pro" w:hAnsi="Myriad Pro"/>
                <w:sz w:val="20"/>
              </w:rPr>
            </w:pPr>
          </w:p>
        </w:tc>
      </w:tr>
      <w:tr w:rsidR="005712DB" w:rsidRPr="00230204" w:rsidTr="005712DB">
        <w:trPr>
          <w:trHeight w:val="83"/>
        </w:trPr>
        <w:tc>
          <w:tcPr>
            <w:tcW w:w="536" w:type="dxa"/>
          </w:tcPr>
          <w:p w:rsidR="005712DB" w:rsidRPr="00230204" w:rsidRDefault="005712DB" w:rsidP="00912095">
            <w:pPr>
              <w:pStyle w:val="Akapitzlist"/>
              <w:numPr>
                <w:ilvl w:val="0"/>
                <w:numId w:val="35"/>
              </w:numPr>
              <w:spacing w:before="40" w:after="40" w:line="240" w:lineRule="auto"/>
              <w:ind w:left="0" w:firstLine="0"/>
            </w:pPr>
          </w:p>
        </w:tc>
        <w:tc>
          <w:tcPr>
            <w:tcW w:w="2833" w:type="dxa"/>
            <w:shd w:val="clear" w:color="auto" w:fill="auto"/>
          </w:tcPr>
          <w:p w:rsidR="005712DB" w:rsidRDefault="005712DB" w:rsidP="005712DB">
            <w:pPr>
              <w:rPr>
                <w:rFonts w:ascii="Myriad Pro" w:hAnsi="Myriad Pro"/>
                <w:sz w:val="20"/>
              </w:rPr>
            </w:pPr>
            <w:r w:rsidRPr="00230204">
              <w:rPr>
                <w:rFonts w:ascii="Myriad Pro" w:eastAsia="MyriadPro-Regular" w:hAnsi="Myriad Pro" w:cs="Arial"/>
                <w:sz w:val="20"/>
              </w:rPr>
              <w:t>Doświadczenie wnioskodawcy i partnera (jeśli dotyczy)</w:t>
            </w:r>
          </w:p>
        </w:tc>
        <w:tc>
          <w:tcPr>
            <w:tcW w:w="6095" w:type="dxa"/>
            <w:shd w:val="clear" w:color="auto" w:fill="auto"/>
          </w:tcPr>
          <w:p w:rsidR="005712DB" w:rsidRDefault="005712DB" w:rsidP="005712DB">
            <w:pPr>
              <w:autoSpaceDE w:val="0"/>
              <w:autoSpaceDN w:val="0"/>
              <w:adjustRightInd w:val="0"/>
              <w:rPr>
                <w:rFonts w:ascii="Myriad Pro" w:eastAsia="MyriadPro-Regular" w:hAnsi="Myriad Pro" w:cs="Arial"/>
                <w:sz w:val="20"/>
              </w:rPr>
            </w:pPr>
            <w:r w:rsidRPr="00230204">
              <w:rPr>
                <w:rFonts w:ascii="Myriad Pro" w:eastAsia="MyriadPro-Regular" w:hAnsi="Myriad Pro" w:cs="Arial"/>
                <w:sz w:val="20"/>
              </w:rPr>
              <w:t>Doświadczenie w realizacji podobnych przedsięwzięć realizowanych:</w:t>
            </w:r>
          </w:p>
          <w:p w:rsidR="005712DB" w:rsidRDefault="005712DB" w:rsidP="00912095">
            <w:pPr>
              <w:pStyle w:val="Akapitzlist"/>
              <w:numPr>
                <w:ilvl w:val="0"/>
                <w:numId w:val="42"/>
              </w:numPr>
              <w:autoSpaceDE w:val="0"/>
              <w:autoSpaceDN w:val="0"/>
              <w:adjustRightInd w:val="0"/>
              <w:spacing w:after="0" w:line="240" w:lineRule="auto"/>
              <w:ind w:left="175" w:hanging="141"/>
              <w:rPr>
                <w:rFonts w:cs="Arial"/>
              </w:rPr>
            </w:pPr>
            <w:r w:rsidRPr="00230204">
              <w:rPr>
                <w:rFonts w:cs="Arial"/>
              </w:rPr>
              <w:t xml:space="preserve">w obszarze wsparcia projektu: maksymalnie </w:t>
            </w:r>
            <w:r w:rsidRPr="00230204">
              <w:rPr>
                <w:rFonts w:cs="Arial"/>
                <w:b/>
              </w:rPr>
              <w:t>4 pkt</w:t>
            </w:r>
            <w:r w:rsidRPr="00230204">
              <w:rPr>
                <w:rFonts w:cs="Arial"/>
              </w:rPr>
              <w:t xml:space="preserve">; </w:t>
            </w:r>
          </w:p>
          <w:p w:rsidR="00915120" w:rsidRDefault="005712DB" w:rsidP="00912095">
            <w:pPr>
              <w:pStyle w:val="Default"/>
              <w:numPr>
                <w:ilvl w:val="0"/>
                <w:numId w:val="41"/>
              </w:numPr>
              <w:ind w:left="175" w:hanging="141"/>
              <w:rPr>
                <w:rFonts w:ascii="Myriad Pro" w:hAnsi="Myriad Pro"/>
                <w:sz w:val="20"/>
                <w:szCs w:val="20"/>
              </w:rPr>
            </w:pPr>
            <w:r w:rsidRPr="00230204">
              <w:rPr>
                <w:rFonts w:ascii="Myriad Pro" w:hAnsi="Myriad Pro"/>
                <w:sz w:val="20"/>
                <w:szCs w:val="20"/>
              </w:rPr>
              <w:t xml:space="preserve">na rzecz grupy docelowej, do której skierowany będzie projekt: maksymalnie </w:t>
            </w:r>
            <w:r w:rsidRPr="00230204">
              <w:rPr>
                <w:rFonts w:ascii="Myriad Pro" w:hAnsi="Myriad Pro"/>
                <w:b/>
                <w:sz w:val="20"/>
                <w:szCs w:val="20"/>
              </w:rPr>
              <w:t>4 pkt</w:t>
            </w:r>
            <w:r w:rsidRPr="00230204">
              <w:rPr>
                <w:rFonts w:ascii="Myriad Pro" w:hAnsi="Myriad Pro"/>
                <w:sz w:val="20"/>
                <w:szCs w:val="20"/>
              </w:rPr>
              <w:t>;</w:t>
            </w:r>
          </w:p>
          <w:p w:rsidR="005712DB" w:rsidRPr="00915120" w:rsidRDefault="005712DB" w:rsidP="00912095">
            <w:pPr>
              <w:pStyle w:val="Default"/>
              <w:numPr>
                <w:ilvl w:val="0"/>
                <w:numId w:val="41"/>
              </w:numPr>
              <w:ind w:left="175" w:hanging="141"/>
              <w:rPr>
                <w:rFonts w:ascii="Myriad Pro" w:hAnsi="Myriad Pro"/>
                <w:sz w:val="20"/>
                <w:szCs w:val="20"/>
              </w:rPr>
            </w:pPr>
            <w:r w:rsidRPr="00915120">
              <w:rPr>
                <w:rFonts w:ascii="Myriad Pro" w:hAnsi="Myriad Pro"/>
                <w:sz w:val="20"/>
                <w:szCs w:val="20"/>
              </w:rPr>
              <w:t xml:space="preserve">na określonym terytorium, którego będzie dotyczyć realizacja projektu: maksymalnie </w:t>
            </w:r>
            <w:r w:rsidRPr="00915120">
              <w:rPr>
                <w:rFonts w:ascii="Myriad Pro" w:hAnsi="Myriad Pro"/>
                <w:b/>
                <w:sz w:val="20"/>
                <w:szCs w:val="20"/>
              </w:rPr>
              <w:t xml:space="preserve">2 pkt. </w:t>
            </w:r>
          </w:p>
        </w:tc>
        <w:tc>
          <w:tcPr>
            <w:tcW w:w="4756" w:type="dxa"/>
            <w:shd w:val="clear" w:color="auto" w:fill="auto"/>
          </w:tcPr>
          <w:p w:rsidR="005712DB" w:rsidRDefault="005712DB" w:rsidP="005712DB">
            <w:pPr>
              <w:autoSpaceDE w:val="0"/>
              <w:autoSpaceDN w:val="0"/>
              <w:adjustRightInd w:val="0"/>
              <w:spacing w:after="0"/>
              <w:rPr>
                <w:rFonts w:ascii="Myriad Pro" w:eastAsia="MyriadPro-Regular" w:hAnsi="Myriad Pro" w:cs="Arial"/>
                <w:sz w:val="20"/>
              </w:rPr>
            </w:pPr>
            <w:r w:rsidRPr="00230204">
              <w:rPr>
                <w:rFonts w:ascii="Myriad Pro" w:eastAsia="MyriadPro-Regular" w:hAnsi="Myriad Pro" w:cs="Arial"/>
                <w:sz w:val="20"/>
              </w:rPr>
              <w:t xml:space="preserve">Ocena spełniania kryterium dokonywana jest </w:t>
            </w:r>
            <w:r w:rsidRPr="00230204">
              <w:rPr>
                <w:rFonts w:ascii="Myriad Pro" w:eastAsia="MyriadPro-Regular" w:hAnsi="Myriad Pro" w:cs="Arial"/>
                <w:sz w:val="20"/>
              </w:rPr>
              <w:br/>
              <w:t>w ramach skali punktowej.</w:t>
            </w:r>
          </w:p>
          <w:p w:rsidR="005712DB" w:rsidRDefault="005712DB" w:rsidP="005712DB">
            <w:pPr>
              <w:autoSpaceDE w:val="0"/>
              <w:autoSpaceDN w:val="0"/>
              <w:adjustRightInd w:val="0"/>
              <w:spacing w:after="0"/>
              <w:rPr>
                <w:rFonts w:ascii="Myriad Pro" w:eastAsia="MyriadPro-Regular" w:hAnsi="Myriad Pro" w:cs="Arial"/>
                <w:sz w:val="20"/>
              </w:rPr>
            </w:pPr>
            <w:r w:rsidRPr="00230204">
              <w:rPr>
                <w:rFonts w:ascii="Myriad Pro" w:eastAsia="MyriadPro-Regular" w:hAnsi="Myriad Pro" w:cs="Arial"/>
                <w:sz w:val="20"/>
              </w:rPr>
              <w:t>Skala punktów: 0- 10.</w:t>
            </w:r>
          </w:p>
          <w:p w:rsidR="005712DB" w:rsidRPr="00230204" w:rsidRDefault="005712DB" w:rsidP="005712DB">
            <w:pPr>
              <w:spacing w:before="40" w:after="0" w:line="240" w:lineRule="auto"/>
              <w:contextualSpacing/>
              <w:rPr>
                <w:rFonts w:ascii="Myriad Pro" w:eastAsia="MyriadPro-Regular" w:hAnsi="Myriad Pro" w:cs="Arial"/>
                <w:sz w:val="20"/>
              </w:rPr>
            </w:pPr>
            <w:r w:rsidRPr="00230204">
              <w:rPr>
                <w:rFonts w:ascii="Myriad Pro" w:eastAsia="MyriadPro-Regular" w:hAnsi="Myriad Pro" w:cs="Arial"/>
                <w:sz w:val="20"/>
              </w:rPr>
              <w:t>Kryterium zostanie spełnione, jeżeli podczas jego oceny zostanie przyznane minimum 6 punktów.</w:t>
            </w:r>
          </w:p>
          <w:p w:rsidR="005712DB" w:rsidRPr="00230204" w:rsidRDefault="005712DB" w:rsidP="005712DB">
            <w:pPr>
              <w:spacing w:before="40" w:after="0" w:line="240" w:lineRule="auto"/>
              <w:contextualSpacing/>
              <w:rPr>
                <w:rFonts w:ascii="Myriad Pro" w:hAnsi="Myriad Pro" w:cs="Arial"/>
                <w:sz w:val="20"/>
              </w:rPr>
            </w:pPr>
          </w:p>
          <w:p w:rsidR="005712DB" w:rsidRPr="00230204" w:rsidRDefault="005712DB" w:rsidP="005712DB">
            <w:pPr>
              <w:spacing w:before="40" w:after="40" w:line="240" w:lineRule="auto"/>
              <w:contextualSpacing/>
              <w:rPr>
                <w:rFonts w:ascii="Myriad Pro" w:hAnsi="Myriad Pro"/>
                <w:sz w:val="20"/>
              </w:rPr>
            </w:pPr>
          </w:p>
        </w:tc>
      </w:tr>
      <w:tr w:rsidR="005712DB" w:rsidRPr="00230204" w:rsidTr="005712DB">
        <w:trPr>
          <w:trHeight w:val="971"/>
        </w:trPr>
        <w:tc>
          <w:tcPr>
            <w:tcW w:w="536" w:type="dxa"/>
          </w:tcPr>
          <w:p w:rsidR="005712DB" w:rsidRPr="00230204" w:rsidRDefault="005712DB" w:rsidP="00912095">
            <w:pPr>
              <w:pStyle w:val="Akapitzlist"/>
              <w:numPr>
                <w:ilvl w:val="0"/>
                <w:numId w:val="35"/>
              </w:numPr>
              <w:spacing w:before="40" w:after="40" w:line="240" w:lineRule="auto"/>
              <w:ind w:left="0" w:firstLine="0"/>
            </w:pPr>
          </w:p>
        </w:tc>
        <w:tc>
          <w:tcPr>
            <w:tcW w:w="2833" w:type="dxa"/>
            <w:shd w:val="clear" w:color="auto" w:fill="auto"/>
          </w:tcPr>
          <w:p w:rsidR="005712DB" w:rsidRPr="00230204" w:rsidRDefault="005712DB" w:rsidP="005712DB">
            <w:pPr>
              <w:spacing w:before="40" w:after="40" w:line="240" w:lineRule="auto"/>
              <w:contextualSpacing/>
              <w:rPr>
                <w:rFonts w:ascii="Myriad Pro" w:hAnsi="Myriad Pro"/>
                <w:sz w:val="20"/>
              </w:rPr>
            </w:pPr>
            <w:r w:rsidRPr="00230204">
              <w:rPr>
                <w:rFonts w:ascii="Myriad Pro" w:eastAsia="MyriadPro-Regular" w:hAnsi="Myriad Pro" w:cs="Arial"/>
                <w:sz w:val="20"/>
              </w:rPr>
              <w:t>Zaplecze realizacji projektu</w:t>
            </w:r>
          </w:p>
        </w:tc>
        <w:tc>
          <w:tcPr>
            <w:tcW w:w="6095" w:type="dxa"/>
            <w:shd w:val="clear" w:color="auto" w:fill="auto"/>
          </w:tcPr>
          <w:p w:rsidR="005712DB" w:rsidRPr="00230204" w:rsidRDefault="005712DB" w:rsidP="005712DB">
            <w:pPr>
              <w:autoSpaceDE w:val="0"/>
              <w:autoSpaceDN w:val="0"/>
              <w:adjustRightInd w:val="0"/>
              <w:jc w:val="both"/>
              <w:rPr>
                <w:rFonts w:ascii="Myriad Pro" w:eastAsia="MyriadPro-Regular" w:hAnsi="Myriad Pro" w:cs="Arial"/>
                <w:b/>
                <w:sz w:val="20"/>
              </w:rPr>
            </w:pPr>
            <w:r w:rsidRPr="00230204">
              <w:rPr>
                <w:rFonts w:ascii="Myriad Pro" w:eastAsia="MyriadPro-Regular" w:hAnsi="Myriad Pro" w:cs="Arial"/>
                <w:b/>
                <w:sz w:val="20"/>
              </w:rPr>
              <w:t>W przypadku samodzielnej realizacji projektu:</w:t>
            </w:r>
          </w:p>
          <w:p w:rsidR="005712DB" w:rsidRPr="00230204" w:rsidRDefault="005712DB" w:rsidP="005712DB">
            <w:pPr>
              <w:autoSpaceDE w:val="0"/>
              <w:autoSpaceDN w:val="0"/>
              <w:adjustRightInd w:val="0"/>
              <w:jc w:val="both"/>
              <w:rPr>
                <w:rFonts w:ascii="Myriad Pro" w:eastAsia="MyriadPro-Regular" w:hAnsi="Myriad Pro" w:cs="Arial"/>
                <w:sz w:val="20"/>
              </w:rPr>
            </w:pPr>
            <w:r w:rsidRPr="00230204">
              <w:rPr>
                <w:rFonts w:ascii="Myriad Pro" w:eastAsia="MyriadPro-Regular" w:hAnsi="Myriad Pro" w:cs="Arial"/>
                <w:sz w:val="20"/>
              </w:rPr>
              <w:t xml:space="preserve">Ocena potencjału organizacyjnego wnioskodawcy: maksymalnie </w:t>
            </w:r>
            <w:r w:rsidRPr="00230204">
              <w:rPr>
                <w:rFonts w:ascii="Myriad Pro" w:eastAsia="MyriadPro-Regular" w:hAnsi="Myriad Pro" w:cs="Arial"/>
                <w:b/>
                <w:sz w:val="20"/>
              </w:rPr>
              <w:t>10 pkt</w:t>
            </w:r>
            <w:r w:rsidRPr="00230204">
              <w:rPr>
                <w:rFonts w:ascii="Myriad Pro" w:eastAsia="MyriadPro-Regular" w:hAnsi="Myriad Pro" w:cs="Arial"/>
                <w:sz w:val="20"/>
              </w:rPr>
              <w:t>, w tym:</w:t>
            </w:r>
          </w:p>
          <w:p w:rsidR="005712DB" w:rsidRPr="00230204" w:rsidRDefault="005712DB"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230204">
              <w:rPr>
                <w:rFonts w:eastAsia="MyriadPro-Regular" w:cs="Arial"/>
              </w:rPr>
              <w:t xml:space="preserve">opis sposobu zarządzania projektem oraz realizacja wsparcia w oparciu o własne zasoby: maksymalnie </w:t>
            </w:r>
            <w:r w:rsidRPr="00230204">
              <w:rPr>
                <w:rFonts w:eastAsia="MyriadPro-Regular" w:cs="Arial"/>
                <w:b/>
              </w:rPr>
              <w:t>4 pkt;</w:t>
            </w:r>
          </w:p>
          <w:p w:rsidR="005712DB" w:rsidRPr="00230204" w:rsidRDefault="005712DB"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230204">
              <w:rPr>
                <w:rFonts w:eastAsia="MyriadPro-Regular" w:cs="Arial"/>
              </w:rPr>
              <w:t xml:space="preserve">potencjał kadrowy zaangażowany do obsługi projektu jak </w:t>
            </w:r>
            <w:r w:rsidRPr="00230204">
              <w:rPr>
                <w:rFonts w:eastAsia="MyriadPro-Regular" w:cs="Arial"/>
              </w:rPr>
              <w:br/>
              <w:t xml:space="preserve">i realizacji przedsięwzięć merytorycznych: maksymalnie </w:t>
            </w:r>
            <w:r w:rsidRPr="00230204">
              <w:rPr>
                <w:rFonts w:eastAsia="MyriadPro-Regular" w:cs="Arial"/>
                <w:b/>
              </w:rPr>
              <w:t>4 pkt;</w:t>
            </w:r>
          </w:p>
          <w:p w:rsidR="005712DB" w:rsidRPr="00230204" w:rsidRDefault="005712DB"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230204">
              <w:rPr>
                <w:rFonts w:eastAsia="MyriadPro-Regular" w:cs="Arial"/>
              </w:rPr>
              <w:t xml:space="preserve">potencjał techniczny zaangażowany w realizację projektu: maksymalnie </w:t>
            </w:r>
            <w:r w:rsidRPr="00230204">
              <w:rPr>
                <w:rFonts w:eastAsia="MyriadPro-Regular" w:cs="Arial"/>
                <w:b/>
              </w:rPr>
              <w:t>2 pkt.</w:t>
            </w:r>
          </w:p>
          <w:p w:rsidR="005712DB" w:rsidRPr="00230204" w:rsidRDefault="005712DB" w:rsidP="005712DB">
            <w:pPr>
              <w:autoSpaceDE w:val="0"/>
              <w:autoSpaceDN w:val="0"/>
              <w:adjustRightInd w:val="0"/>
              <w:jc w:val="both"/>
              <w:rPr>
                <w:rFonts w:ascii="Myriad Pro" w:eastAsia="MyriadPro-Regular" w:hAnsi="Myriad Pro" w:cs="Arial"/>
                <w:b/>
                <w:sz w:val="20"/>
              </w:rPr>
            </w:pPr>
            <w:r w:rsidRPr="00230204">
              <w:rPr>
                <w:rFonts w:ascii="Myriad Pro" w:eastAsia="MyriadPro-Regular" w:hAnsi="Myriad Pro" w:cs="Arial"/>
                <w:b/>
                <w:sz w:val="20"/>
              </w:rPr>
              <w:t>W przypadku realizacji projektu w partnerstwie:</w:t>
            </w:r>
          </w:p>
          <w:p w:rsidR="005712DB" w:rsidRPr="00230204" w:rsidRDefault="005712DB" w:rsidP="005712DB">
            <w:pPr>
              <w:autoSpaceDE w:val="0"/>
              <w:autoSpaceDN w:val="0"/>
              <w:adjustRightInd w:val="0"/>
              <w:jc w:val="both"/>
              <w:rPr>
                <w:rFonts w:ascii="Myriad Pro" w:eastAsia="MyriadPro-Regular" w:hAnsi="Myriad Pro" w:cs="Arial"/>
                <w:sz w:val="20"/>
              </w:rPr>
            </w:pPr>
            <w:r w:rsidRPr="00230204">
              <w:rPr>
                <w:rFonts w:ascii="Myriad Pro" w:eastAsia="MyriadPro-Regular" w:hAnsi="Myriad Pro" w:cs="Arial"/>
                <w:sz w:val="20"/>
              </w:rPr>
              <w:t xml:space="preserve">Ocena potencjału organizacyjnego wnioskodawcy i partnera/ów: maksymalnie </w:t>
            </w:r>
            <w:r w:rsidRPr="00230204">
              <w:rPr>
                <w:rFonts w:ascii="Myriad Pro" w:eastAsia="MyriadPro-Regular" w:hAnsi="Myriad Pro" w:cs="Arial"/>
                <w:b/>
                <w:sz w:val="20"/>
              </w:rPr>
              <w:t>5 pkt</w:t>
            </w:r>
            <w:r w:rsidRPr="00230204">
              <w:rPr>
                <w:rFonts w:ascii="Myriad Pro" w:eastAsia="MyriadPro-Regular" w:hAnsi="Myriad Pro" w:cs="Arial"/>
                <w:sz w:val="20"/>
              </w:rPr>
              <w:t>, w tym:</w:t>
            </w:r>
          </w:p>
          <w:p w:rsidR="005712DB" w:rsidRPr="00230204" w:rsidRDefault="005712DB"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230204">
              <w:rPr>
                <w:rFonts w:eastAsia="MyriadPro-Regular" w:cs="Arial"/>
              </w:rPr>
              <w:t xml:space="preserve">opis sposobu zarządzania projektem oraz realizacja wsparcia w oparciu o własne zasoby: maksymalnie </w:t>
            </w:r>
            <w:r w:rsidRPr="00230204">
              <w:rPr>
                <w:rFonts w:eastAsia="MyriadPro-Regular" w:cs="Arial"/>
                <w:b/>
              </w:rPr>
              <w:t>2 pkt</w:t>
            </w:r>
            <w:r w:rsidR="00915120">
              <w:rPr>
                <w:rFonts w:eastAsia="MyriadPro-Regular" w:cs="Arial"/>
                <w:b/>
              </w:rPr>
              <w:t>;</w:t>
            </w:r>
          </w:p>
          <w:p w:rsidR="005712DB" w:rsidRPr="00230204" w:rsidRDefault="005712DB"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230204">
              <w:rPr>
                <w:rFonts w:eastAsia="MyriadPro-Regular" w:cs="Arial"/>
              </w:rPr>
              <w:t xml:space="preserve">potencjał kadrowy zaangażowany do obsługi projektu jak </w:t>
            </w:r>
            <w:r w:rsidRPr="00230204">
              <w:rPr>
                <w:rFonts w:eastAsia="MyriadPro-Regular" w:cs="Arial"/>
              </w:rPr>
              <w:br/>
              <w:t xml:space="preserve">i realizacji przedsięwzięć merytorycznych: maksymalnie </w:t>
            </w:r>
            <w:r w:rsidRPr="00230204">
              <w:rPr>
                <w:rFonts w:eastAsia="MyriadPro-Regular" w:cs="Arial"/>
                <w:b/>
              </w:rPr>
              <w:t>2 pkt;</w:t>
            </w:r>
          </w:p>
          <w:p w:rsidR="005712DB" w:rsidRPr="00230204" w:rsidRDefault="005712DB"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230204">
              <w:rPr>
                <w:rFonts w:eastAsia="MyriadPro-Regular" w:cs="Arial"/>
              </w:rPr>
              <w:t xml:space="preserve">potencjał techniczny zaangażowany w realizację projektu: maksymalnie </w:t>
            </w:r>
            <w:r w:rsidRPr="00230204">
              <w:rPr>
                <w:rFonts w:eastAsia="MyriadPro-Regular" w:cs="Arial"/>
                <w:b/>
              </w:rPr>
              <w:t>1 pkt.</w:t>
            </w:r>
          </w:p>
          <w:p w:rsidR="005712DB" w:rsidRPr="00230204" w:rsidRDefault="005712DB" w:rsidP="005712DB">
            <w:pPr>
              <w:spacing w:before="40" w:after="40" w:line="240" w:lineRule="auto"/>
              <w:contextualSpacing/>
              <w:rPr>
                <w:rFonts w:ascii="Myriad Pro" w:hAnsi="Myriad Pro"/>
                <w:sz w:val="20"/>
              </w:rPr>
            </w:pPr>
            <w:r w:rsidRPr="00230204">
              <w:rPr>
                <w:rFonts w:ascii="Myriad Pro" w:eastAsia="MyriadPro-Regular" w:hAnsi="Myriad Pro" w:cs="Arial"/>
                <w:sz w:val="20"/>
              </w:rPr>
              <w:t xml:space="preserve">Ocena zasadności partnerstwa zawiązanego w celu wspólnej realizacji projektu, w tym sposób podziału realizacji zadań: maksymalnie </w:t>
            </w:r>
            <w:r w:rsidRPr="00230204">
              <w:rPr>
                <w:rFonts w:ascii="Myriad Pro" w:eastAsia="MyriadPro-Regular" w:hAnsi="Myriad Pro" w:cs="Arial"/>
                <w:b/>
                <w:sz w:val="20"/>
              </w:rPr>
              <w:t>5  pkt.</w:t>
            </w:r>
          </w:p>
        </w:tc>
        <w:tc>
          <w:tcPr>
            <w:tcW w:w="4756" w:type="dxa"/>
            <w:shd w:val="clear" w:color="auto" w:fill="auto"/>
          </w:tcPr>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 xml:space="preserve">Ocena spełniania kryterium dokonywana jest </w:t>
            </w:r>
            <w:r w:rsidRPr="00230204">
              <w:rPr>
                <w:rFonts w:ascii="Myriad Pro" w:eastAsia="MyriadPro-Regular" w:hAnsi="Myriad Pro" w:cs="Arial"/>
                <w:sz w:val="20"/>
              </w:rPr>
              <w:br/>
              <w:t>w ramach skali punktowej.</w:t>
            </w:r>
          </w:p>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Skala punktów: 0- 10</w:t>
            </w:r>
            <w:r w:rsidR="00915120">
              <w:rPr>
                <w:rFonts w:ascii="Myriad Pro" w:eastAsia="MyriadPro-Regular" w:hAnsi="Myriad Pro" w:cs="Arial"/>
                <w:sz w:val="20"/>
              </w:rPr>
              <w:t>.</w:t>
            </w:r>
          </w:p>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Kryterium zostanie spełnione, jeżeli podczas jego oceny zostanie przyznane minimum 6 punktów.</w:t>
            </w:r>
          </w:p>
          <w:p w:rsidR="005712DB" w:rsidRPr="00230204" w:rsidRDefault="005712DB" w:rsidP="005712DB">
            <w:pPr>
              <w:autoSpaceDE w:val="0"/>
              <w:autoSpaceDN w:val="0"/>
              <w:adjustRightInd w:val="0"/>
              <w:spacing w:after="0"/>
              <w:jc w:val="both"/>
              <w:rPr>
                <w:rFonts w:ascii="Myriad Pro" w:hAnsi="Myriad Pro" w:cs="Arial"/>
                <w:sz w:val="20"/>
              </w:rPr>
            </w:pPr>
          </w:p>
          <w:p w:rsidR="005712DB" w:rsidRPr="00230204" w:rsidRDefault="005712DB" w:rsidP="005712DB">
            <w:pPr>
              <w:spacing w:before="40" w:after="40" w:line="240" w:lineRule="auto"/>
              <w:contextualSpacing/>
              <w:rPr>
                <w:rFonts w:ascii="Myriad Pro" w:hAnsi="Myriad Pro"/>
                <w:sz w:val="20"/>
              </w:rPr>
            </w:pPr>
          </w:p>
        </w:tc>
      </w:tr>
    </w:tbl>
    <w:p w:rsidR="005712DB" w:rsidRPr="00230204" w:rsidRDefault="005712DB" w:rsidP="005712DB">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4"/>
        <w:gridCol w:w="2825"/>
        <w:gridCol w:w="6217"/>
        <w:gridCol w:w="4599"/>
      </w:tblGrid>
      <w:tr w:rsidR="005712DB" w:rsidRPr="00230204" w:rsidTr="005712DB">
        <w:trPr>
          <w:jc w:val="center"/>
        </w:trPr>
        <w:tc>
          <w:tcPr>
            <w:tcW w:w="14175" w:type="dxa"/>
            <w:gridSpan w:val="4"/>
          </w:tcPr>
          <w:p w:rsidR="005712DB" w:rsidRPr="00230204" w:rsidRDefault="005712DB" w:rsidP="005712DB">
            <w:pPr>
              <w:spacing w:before="40" w:after="40"/>
              <w:jc w:val="center"/>
              <w:rPr>
                <w:rFonts w:ascii="Myriad Pro" w:hAnsi="Myriad Pro"/>
                <w:b/>
                <w:sz w:val="20"/>
              </w:rPr>
            </w:pPr>
            <w:r w:rsidRPr="00230204">
              <w:rPr>
                <w:rFonts w:ascii="Myriad Pro" w:hAnsi="Myriad Pro"/>
                <w:b/>
                <w:sz w:val="20"/>
              </w:rPr>
              <w:t>Kryteria administracyjności</w:t>
            </w:r>
          </w:p>
        </w:tc>
      </w:tr>
      <w:tr w:rsidR="005712DB" w:rsidRPr="00230204" w:rsidTr="005712DB">
        <w:trPr>
          <w:jc w:val="center"/>
        </w:trPr>
        <w:tc>
          <w:tcPr>
            <w:tcW w:w="534" w:type="dxa"/>
          </w:tcPr>
          <w:p w:rsidR="005712DB" w:rsidRPr="00230204" w:rsidRDefault="005712DB" w:rsidP="005712DB">
            <w:pPr>
              <w:spacing w:before="40" w:after="40"/>
              <w:jc w:val="center"/>
              <w:rPr>
                <w:rFonts w:ascii="Myriad Pro" w:hAnsi="Myriad Pro"/>
                <w:sz w:val="20"/>
              </w:rPr>
            </w:pPr>
            <w:r w:rsidRPr="00230204">
              <w:rPr>
                <w:rFonts w:ascii="Myriad Pro" w:hAnsi="Myriad Pro"/>
                <w:sz w:val="20"/>
              </w:rPr>
              <w:t>L.p.</w:t>
            </w:r>
          </w:p>
        </w:tc>
        <w:tc>
          <w:tcPr>
            <w:tcW w:w="2825" w:type="dxa"/>
          </w:tcPr>
          <w:p w:rsidR="005712DB" w:rsidRPr="00230204" w:rsidRDefault="005712DB" w:rsidP="005712DB">
            <w:pPr>
              <w:spacing w:before="40" w:after="40"/>
              <w:jc w:val="center"/>
              <w:rPr>
                <w:rFonts w:ascii="Myriad Pro" w:hAnsi="Myriad Pro"/>
                <w:sz w:val="20"/>
              </w:rPr>
            </w:pPr>
            <w:r w:rsidRPr="00230204">
              <w:rPr>
                <w:rFonts w:ascii="Myriad Pro" w:hAnsi="Myriad Pro"/>
                <w:sz w:val="20"/>
              </w:rPr>
              <w:t>Nazwa kryterium</w:t>
            </w:r>
          </w:p>
        </w:tc>
        <w:tc>
          <w:tcPr>
            <w:tcW w:w="6217" w:type="dxa"/>
          </w:tcPr>
          <w:p w:rsidR="005712DB" w:rsidRPr="00230204" w:rsidRDefault="005712DB" w:rsidP="005712DB">
            <w:pPr>
              <w:spacing w:before="40" w:after="40"/>
              <w:jc w:val="center"/>
              <w:rPr>
                <w:rFonts w:ascii="Myriad Pro" w:hAnsi="Myriad Pro"/>
                <w:sz w:val="20"/>
              </w:rPr>
            </w:pPr>
            <w:r w:rsidRPr="00230204">
              <w:rPr>
                <w:rFonts w:ascii="Myriad Pro" w:hAnsi="Myriad Pro"/>
                <w:sz w:val="20"/>
              </w:rPr>
              <w:t>Definicja kryterium</w:t>
            </w:r>
          </w:p>
        </w:tc>
        <w:tc>
          <w:tcPr>
            <w:tcW w:w="4599" w:type="dxa"/>
          </w:tcPr>
          <w:p w:rsidR="005712DB" w:rsidRPr="00230204" w:rsidRDefault="005712DB" w:rsidP="005712DB">
            <w:pPr>
              <w:spacing w:before="40" w:after="40"/>
              <w:jc w:val="center"/>
              <w:rPr>
                <w:rFonts w:ascii="Myriad Pro" w:hAnsi="Myriad Pro"/>
                <w:sz w:val="20"/>
              </w:rPr>
            </w:pPr>
            <w:r w:rsidRPr="00230204">
              <w:rPr>
                <w:rFonts w:ascii="Myriad Pro" w:hAnsi="Myriad Pro"/>
                <w:sz w:val="20"/>
              </w:rPr>
              <w:t>Opis znaczenia kryterium</w:t>
            </w:r>
          </w:p>
        </w:tc>
      </w:tr>
      <w:tr w:rsidR="005712DB" w:rsidRPr="00230204" w:rsidTr="005712DB">
        <w:trPr>
          <w:jc w:val="center"/>
        </w:trPr>
        <w:tc>
          <w:tcPr>
            <w:tcW w:w="534" w:type="dxa"/>
          </w:tcPr>
          <w:p w:rsidR="005712DB" w:rsidRPr="00230204" w:rsidRDefault="005712DB" w:rsidP="005712DB">
            <w:pPr>
              <w:spacing w:before="40" w:after="40"/>
              <w:jc w:val="center"/>
              <w:rPr>
                <w:rFonts w:ascii="Myriad Pro" w:hAnsi="Myriad Pro"/>
                <w:sz w:val="20"/>
              </w:rPr>
            </w:pPr>
            <w:r w:rsidRPr="00230204">
              <w:rPr>
                <w:rFonts w:ascii="Myriad Pro" w:hAnsi="Myriad Pro"/>
                <w:sz w:val="20"/>
              </w:rPr>
              <w:t>1</w:t>
            </w:r>
          </w:p>
        </w:tc>
        <w:tc>
          <w:tcPr>
            <w:tcW w:w="2825" w:type="dxa"/>
          </w:tcPr>
          <w:p w:rsidR="005712DB" w:rsidRPr="00230204" w:rsidRDefault="005712DB" w:rsidP="005712DB">
            <w:pPr>
              <w:spacing w:before="40" w:after="40"/>
              <w:jc w:val="center"/>
              <w:rPr>
                <w:rFonts w:ascii="Myriad Pro" w:hAnsi="Myriad Pro"/>
                <w:sz w:val="20"/>
              </w:rPr>
            </w:pPr>
            <w:r w:rsidRPr="00230204">
              <w:rPr>
                <w:rFonts w:ascii="Myriad Pro" w:hAnsi="Myriad Pro"/>
                <w:sz w:val="20"/>
              </w:rPr>
              <w:t>2</w:t>
            </w:r>
          </w:p>
        </w:tc>
        <w:tc>
          <w:tcPr>
            <w:tcW w:w="6217" w:type="dxa"/>
          </w:tcPr>
          <w:p w:rsidR="005712DB" w:rsidRPr="00230204" w:rsidRDefault="005712DB" w:rsidP="005712DB">
            <w:pPr>
              <w:spacing w:before="40" w:after="40"/>
              <w:jc w:val="center"/>
              <w:rPr>
                <w:rFonts w:ascii="Myriad Pro" w:hAnsi="Myriad Pro"/>
                <w:sz w:val="20"/>
              </w:rPr>
            </w:pPr>
            <w:r w:rsidRPr="00230204">
              <w:rPr>
                <w:rFonts w:ascii="Myriad Pro" w:hAnsi="Myriad Pro"/>
                <w:sz w:val="20"/>
              </w:rPr>
              <w:t>3</w:t>
            </w:r>
          </w:p>
        </w:tc>
        <w:tc>
          <w:tcPr>
            <w:tcW w:w="4599" w:type="dxa"/>
          </w:tcPr>
          <w:p w:rsidR="005712DB" w:rsidRPr="00230204" w:rsidRDefault="005712DB" w:rsidP="005712DB">
            <w:pPr>
              <w:spacing w:before="40" w:after="40"/>
              <w:jc w:val="center"/>
              <w:rPr>
                <w:rFonts w:ascii="Myriad Pro" w:hAnsi="Myriad Pro"/>
                <w:sz w:val="20"/>
              </w:rPr>
            </w:pPr>
            <w:r w:rsidRPr="00230204">
              <w:rPr>
                <w:rFonts w:ascii="Myriad Pro" w:hAnsi="Myriad Pro"/>
                <w:sz w:val="20"/>
              </w:rPr>
              <w:t>4</w:t>
            </w:r>
          </w:p>
        </w:tc>
      </w:tr>
      <w:tr w:rsidR="005712DB" w:rsidRPr="00230204" w:rsidTr="005712DB">
        <w:trPr>
          <w:jc w:val="center"/>
        </w:trPr>
        <w:tc>
          <w:tcPr>
            <w:tcW w:w="534" w:type="dxa"/>
          </w:tcPr>
          <w:p w:rsidR="005712DB" w:rsidRPr="00230204" w:rsidRDefault="005712DB" w:rsidP="00912095">
            <w:pPr>
              <w:pStyle w:val="Akapitzlist"/>
              <w:numPr>
                <w:ilvl w:val="0"/>
                <w:numId w:val="37"/>
              </w:numPr>
              <w:spacing w:before="40" w:after="40"/>
              <w:ind w:left="0" w:firstLine="0"/>
              <w:contextualSpacing w:val="0"/>
            </w:pPr>
          </w:p>
        </w:tc>
        <w:tc>
          <w:tcPr>
            <w:tcW w:w="2825" w:type="dxa"/>
          </w:tcPr>
          <w:p w:rsidR="005712DB" w:rsidRPr="00230204" w:rsidRDefault="005712DB" w:rsidP="005712DB">
            <w:pPr>
              <w:spacing w:before="40" w:after="40"/>
              <w:rPr>
                <w:rFonts w:ascii="Myriad Pro" w:hAnsi="Myriad Pro"/>
                <w:sz w:val="20"/>
              </w:rPr>
            </w:pPr>
            <w:r w:rsidRPr="00230204">
              <w:rPr>
                <w:rFonts w:ascii="Myriad Pro" w:hAnsi="Myriad Pro" w:cs="Arial"/>
                <w:sz w:val="20"/>
              </w:rPr>
              <w:t>Spójność i kompletność zapisów</w:t>
            </w:r>
          </w:p>
        </w:tc>
        <w:tc>
          <w:tcPr>
            <w:tcW w:w="6217" w:type="dxa"/>
          </w:tcPr>
          <w:p w:rsidR="005712DB" w:rsidRPr="00230204" w:rsidRDefault="005712DB" w:rsidP="005712DB">
            <w:pPr>
              <w:spacing w:before="40" w:after="40"/>
              <w:rPr>
                <w:rFonts w:ascii="Myriad Pro" w:hAnsi="Myriad Pro"/>
                <w:sz w:val="20"/>
              </w:rPr>
            </w:pPr>
            <w:r w:rsidRPr="00230204">
              <w:rPr>
                <w:rFonts w:ascii="Myriad Pro" w:eastAsia="MyriadPro-Regular" w:hAnsi="Myriad Pro" w:cs="Arial"/>
                <w:sz w:val="20"/>
              </w:rPr>
              <w:t>Wniosek jest spójny i kompletny w odniesieniu do dokonanej oceny.</w:t>
            </w:r>
          </w:p>
        </w:tc>
        <w:tc>
          <w:tcPr>
            <w:tcW w:w="4599" w:type="dxa"/>
          </w:tcPr>
          <w:p w:rsidR="005712DB" w:rsidRPr="00230204" w:rsidRDefault="005712DB" w:rsidP="005712DB">
            <w:pPr>
              <w:spacing w:before="40" w:after="40"/>
              <w:rPr>
                <w:rFonts w:ascii="Myriad Pro" w:hAnsi="Myriad Pro"/>
                <w:sz w:val="20"/>
              </w:rPr>
            </w:pPr>
            <w:r w:rsidRPr="00230204">
              <w:rPr>
                <w:rFonts w:ascii="Myriad Pro" w:hAnsi="Myriad Pro"/>
                <w:sz w:val="20"/>
              </w:rPr>
              <w:t>Spełnienie kryterium jest konieczne do przyznania dofinansowania.</w:t>
            </w:r>
          </w:p>
          <w:p w:rsidR="005712DB" w:rsidRPr="00230204" w:rsidRDefault="005712DB" w:rsidP="005712DB">
            <w:pPr>
              <w:spacing w:before="40" w:after="40"/>
              <w:rPr>
                <w:rFonts w:ascii="Myriad Pro" w:hAnsi="Myriad Pro"/>
                <w:sz w:val="20"/>
              </w:rPr>
            </w:pPr>
            <w:r w:rsidRPr="00230204">
              <w:rPr>
                <w:rFonts w:ascii="Myriad Pro" w:hAnsi="Myriad Pro"/>
                <w:sz w:val="20"/>
              </w:rPr>
              <w:t>Projekty niespełniające kryterium kierowane są do poprawy lub uzupełnienia.</w:t>
            </w:r>
          </w:p>
          <w:p w:rsidR="005712DB" w:rsidRPr="00230204" w:rsidRDefault="005712DB" w:rsidP="005712DB">
            <w:pPr>
              <w:spacing w:before="40" w:after="40"/>
              <w:rPr>
                <w:rFonts w:ascii="Myriad Pro" w:hAnsi="Myriad Pro"/>
                <w:sz w:val="20"/>
              </w:rPr>
            </w:pPr>
            <w:r w:rsidRPr="00230204">
              <w:rPr>
                <w:rFonts w:ascii="Myriad Pro" w:hAnsi="Myriad Pro"/>
                <w:sz w:val="20"/>
              </w:rPr>
              <w:lastRenderedPageBreak/>
              <w:t>Ocena spełniania kryterium polega na przypisaniu wartości logicznych „tak”, „nie”.</w:t>
            </w:r>
          </w:p>
        </w:tc>
      </w:tr>
      <w:tr w:rsidR="005712DB" w:rsidRPr="00230204" w:rsidTr="005712DB">
        <w:trPr>
          <w:jc w:val="center"/>
        </w:trPr>
        <w:tc>
          <w:tcPr>
            <w:tcW w:w="534" w:type="dxa"/>
          </w:tcPr>
          <w:p w:rsidR="005712DB" w:rsidRPr="00230204" w:rsidRDefault="005712DB" w:rsidP="00912095">
            <w:pPr>
              <w:pStyle w:val="Akapitzlist"/>
              <w:numPr>
                <w:ilvl w:val="0"/>
                <w:numId w:val="37"/>
              </w:numPr>
              <w:spacing w:before="40" w:after="40"/>
              <w:ind w:left="0" w:firstLine="0"/>
              <w:contextualSpacing w:val="0"/>
            </w:pPr>
          </w:p>
        </w:tc>
        <w:tc>
          <w:tcPr>
            <w:tcW w:w="2825" w:type="dxa"/>
          </w:tcPr>
          <w:p w:rsidR="005712DB" w:rsidRPr="00230204" w:rsidRDefault="005712DB" w:rsidP="005712DB">
            <w:pPr>
              <w:spacing w:before="40" w:after="40"/>
              <w:rPr>
                <w:rFonts w:ascii="Myriad Pro" w:hAnsi="Myriad Pro"/>
                <w:sz w:val="20"/>
              </w:rPr>
            </w:pPr>
            <w:r w:rsidRPr="00230204">
              <w:rPr>
                <w:rFonts w:ascii="Myriad Pro" w:hAnsi="Myriad Pro"/>
                <w:sz w:val="20"/>
              </w:rPr>
              <w:t>Zgodność z kwalifikowalnością wydatków.</w:t>
            </w:r>
          </w:p>
        </w:tc>
        <w:tc>
          <w:tcPr>
            <w:tcW w:w="6217" w:type="dxa"/>
          </w:tcPr>
          <w:p w:rsidR="005712DB" w:rsidRPr="00230204" w:rsidRDefault="005712DB" w:rsidP="005712DB">
            <w:pPr>
              <w:autoSpaceDE w:val="0"/>
              <w:autoSpaceDN w:val="0"/>
              <w:adjustRightInd w:val="0"/>
              <w:jc w:val="both"/>
              <w:rPr>
                <w:rFonts w:ascii="Myriad Pro" w:eastAsia="MyriadPro-Regular" w:hAnsi="Myriad Pro" w:cs="Arial"/>
                <w:i/>
                <w:sz w:val="20"/>
              </w:rPr>
            </w:pPr>
            <w:r w:rsidRPr="00230204">
              <w:rPr>
                <w:rFonts w:ascii="Myriad Pro" w:eastAsia="MyriadPro-Regular" w:hAnsi="Myriad Pro" w:cs="Arial"/>
                <w:sz w:val="20"/>
              </w:rPr>
              <w:t xml:space="preserve"> Wydatki w projekcie są zgodne z </w:t>
            </w:r>
            <w:r w:rsidRPr="00230204">
              <w:rPr>
                <w:rFonts w:ascii="Myriad Pro" w:eastAsia="MyriadPro-Regular" w:hAnsi="Myriad Pro" w:cs="Arial"/>
                <w:i/>
                <w:sz w:val="20"/>
              </w:rPr>
              <w:t xml:space="preserve">Wytycznymi </w:t>
            </w:r>
            <w:r w:rsidRPr="00230204">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sidRPr="00230204">
              <w:rPr>
                <w:rFonts w:ascii="Myriad Pro" w:eastAsia="MyriadPro-Regular" w:hAnsi="Myriad Pro" w:cs="Arial"/>
                <w:sz w:val="20"/>
              </w:rPr>
              <w:t xml:space="preserve"> oraz </w:t>
            </w:r>
            <w:r w:rsidRPr="00230204">
              <w:rPr>
                <w:rFonts w:ascii="Myriad Pro" w:eastAsia="MyriadPro-Regular" w:hAnsi="Myriad Pro" w:cs="Arial"/>
                <w:sz w:val="20"/>
              </w:rPr>
              <w:br/>
              <w:t>z</w:t>
            </w:r>
            <w:r w:rsidRPr="00230204">
              <w:rPr>
                <w:rFonts w:ascii="Myriad Pro" w:eastAsia="MyriadPro-Regular" w:hAnsi="Myriad Pro" w:cs="Arial"/>
                <w:i/>
                <w:sz w:val="20"/>
              </w:rPr>
              <w:t xml:space="preserve"> Wytycznymi w zakresie realizacji przedsięwzięć </w:t>
            </w:r>
            <w:r w:rsidRPr="00230204">
              <w:rPr>
                <w:rFonts w:ascii="Myriad Pro" w:eastAsia="MyriadPro-Regular" w:hAnsi="Myriad Pro" w:cs="Arial"/>
                <w:i/>
                <w:sz w:val="20"/>
              </w:rPr>
              <w:br/>
              <w:t xml:space="preserve">z udziałem środków Europejskiego Funduszu Społecznego </w:t>
            </w:r>
            <w:r w:rsidRPr="00230204">
              <w:rPr>
                <w:rFonts w:ascii="Myriad Pro" w:eastAsia="Times New Roman" w:hAnsi="Myriad Pro" w:cs="Arial"/>
                <w:i/>
                <w:sz w:val="20"/>
              </w:rPr>
              <w:t>w obszarze przystosowania przedsiębiorców i pracowników do zmian na lata 2014-2020</w:t>
            </w:r>
            <w:r w:rsidRPr="00230204">
              <w:rPr>
                <w:rFonts w:ascii="Myriad Pro" w:eastAsia="MyriadPro-Regular" w:hAnsi="Myriad Pro" w:cs="Arial"/>
                <w:i/>
                <w:sz w:val="20"/>
              </w:rPr>
              <w:t>.</w:t>
            </w:r>
          </w:p>
          <w:p w:rsidR="005712DB" w:rsidRPr="00230204" w:rsidRDefault="005712DB" w:rsidP="005712DB">
            <w:pPr>
              <w:spacing w:before="40" w:after="40"/>
              <w:rPr>
                <w:rFonts w:ascii="Myriad Pro" w:eastAsia="Times New Roman" w:hAnsi="Myriad Pro"/>
                <w:sz w:val="20"/>
                <w:lang w:eastAsia="pl-PL"/>
              </w:rPr>
            </w:pPr>
            <w:r w:rsidRPr="00230204">
              <w:rPr>
                <w:rFonts w:ascii="Myriad Pro" w:eastAsia="Times New Roman" w:hAnsi="Myriad Pro"/>
                <w:sz w:val="20"/>
                <w:lang w:eastAsia="pl-PL"/>
              </w:rPr>
              <w:t xml:space="preserve">Planowane wydatki są uzasadnione, niezbędne, racjonalne i adekwatne do zakresu merytorycznego projektu w tym opisu grupy docelowej i planowanego wsparcia. </w:t>
            </w:r>
          </w:p>
          <w:p w:rsidR="005712DB" w:rsidRPr="00230204" w:rsidRDefault="005712DB" w:rsidP="005712DB">
            <w:pPr>
              <w:autoSpaceDE w:val="0"/>
              <w:autoSpaceDN w:val="0"/>
              <w:adjustRightInd w:val="0"/>
              <w:jc w:val="both"/>
              <w:rPr>
                <w:rFonts w:ascii="Myriad Pro" w:eastAsia="MyriadPro-Regular" w:hAnsi="Myriad Pro" w:cs="Arial"/>
                <w:sz w:val="20"/>
              </w:rPr>
            </w:pPr>
            <w:r w:rsidRPr="00230204">
              <w:rPr>
                <w:rFonts w:ascii="Myriad Pro" w:eastAsia="MyriadPro-Regular" w:hAnsi="Myriad Pro" w:cs="Arial"/>
                <w:sz w:val="20"/>
              </w:rPr>
              <w:t>Wydatki założone w projekcie są zgodne z</w:t>
            </w:r>
            <w:r w:rsidRPr="00230204">
              <w:rPr>
                <w:rFonts w:ascii="Myriad Pro" w:eastAsia="MyriadPro-Regular" w:hAnsi="Myriad Pro" w:cs="MyriadPro-Regular"/>
                <w:sz w:val="20"/>
              </w:rPr>
              <w:t xml:space="preserve"> </w:t>
            </w:r>
            <w:r w:rsidRPr="00230204">
              <w:rPr>
                <w:rFonts w:ascii="Myriad Pro" w:eastAsia="MyriadPro-Regular" w:hAnsi="Myriad Pro" w:cs="Arial"/>
                <w:sz w:val="20"/>
              </w:rPr>
              <w:t>katalogiem wydatków,</w:t>
            </w:r>
            <w:r w:rsidRPr="00230204">
              <w:rPr>
                <w:rFonts w:ascii="Myriad Pro" w:eastAsia="MyriadPro-Regular" w:hAnsi="Myriad Pro" w:cs="MyriadPro-Regular"/>
                <w:sz w:val="20"/>
              </w:rPr>
              <w:t xml:space="preserve"> </w:t>
            </w:r>
            <w:r w:rsidRPr="00230204">
              <w:rPr>
                <w:rFonts w:ascii="Myriad Pro" w:eastAsia="MyriadPro-Regular" w:hAnsi="Myriad Pro" w:cs="Arial"/>
                <w:sz w:val="20"/>
              </w:rPr>
              <w:t>limitami (w tym stawką ryczałtową dla kosztów pośrednich) oraz zasadami kwalifikowalności określonymi w Regulaminie konkursu (jeśli dotyczy).</w:t>
            </w:r>
          </w:p>
          <w:p w:rsidR="005712DB" w:rsidRPr="00230204" w:rsidRDefault="005712DB" w:rsidP="005712DB">
            <w:pPr>
              <w:spacing w:before="40" w:after="40"/>
              <w:rPr>
                <w:rFonts w:ascii="Myriad Pro" w:hAnsi="Myriad Pro"/>
                <w:sz w:val="20"/>
              </w:rPr>
            </w:pPr>
            <w:r w:rsidRPr="00230204">
              <w:rPr>
                <w:rFonts w:ascii="Myriad Pro" w:hAnsi="Myriad Pro"/>
                <w:sz w:val="20"/>
              </w:rPr>
              <w:t xml:space="preserve">Poziom wydatków w ramach </w:t>
            </w:r>
            <w:r w:rsidRPr="00230204">
              <w:rPr>
                <w:rFonts w:ascii="Myriad Pro" w:hAnsi="Myriad Pro"/>
                <w:i/>
                <w:sz w:val="20"/>
              </w:rPr>
              <w:t>cross-</w:t>
            </w:r>
            <w:proofErr w:type="spellStart"/>
            <w:r w:rsidRPr="00230204">
              <w:rPr>
                <w:rFonts w:ascii="Myriad Pro" w:hAnsi="Myriad Pro"/>
                <w:i/>
                <w:sz w:val="20"/>
              </w:rPr>
              <w:t>financingu</w:t>
            </w:r>
            <w:proofErr w:type="spellEnd"/>
            <w:r w:rsidRPr="00230204">
              <w:rPr>
                <w:rFonts w:ascii="Myriad Pro" w:hAnsi="Myriad Pro"/>
                <w:sz w:val="20"/>
              </w:rPr>
              <w:t xml:space="preserve"> oraz środków trwałych jest zgodny z poziomem tych wydatków wskazanym w </w:t>
            </w:r>
            <w:r w:rsidRPr="00230204">
              <w:rPr>
                <w:rFonts w:ascii="Myriad Pro" w:hAnsi="Myriad Pro"/>
                <w:i/>
                <w:sz w:val="20"/>
              </w:rPr>
              <w:t>Regulaminie konkursu</w:t>
            </w:r>
            <w:r w:rsidRPr="00230204">
              <w:rPr>
                <w:rFonts w:ascii="Myriad Pro" w:hAnsi="Myriad Pro"/>
                <w:sz w:val="20"/>
              </w:rPr>
              <w:t>.</w:t>
            </w:r>
          </w:p>
        </w:tc>
        <w:tc>
          <w:tcPr>
            <w:tcW w:w="4599" w:type="dxa"/>
          </w:tcPr>
          <w:p w:rsidR="005712DB" w:rsidRPr="00230204" w:rsidRDefault="005712DB" w:rsidP="005712DB">
            <w:pPr>
              <w:spacing w:before="40" w:after="40"/>
              <w:rPr>
                <w:rFonts w:ascii="Myriad Pro" w:hAnsi="Myriad Pro"/>
                <w:sz w:val="20"/>
              </w:rPr>
            </w:pPr>
            <w:r w:rsidRPr="00230204">
              <w:rPr>
                <w:rFonts w:ascii="Myriad Pro" w:hAnsi="Myriad Pro"/>
                <w:sz w:val="20"/>
              </w:rPr>
              <w:t>Spełnienie kryterium jest konieczne do przyznania dofinansowania.</w:t>
            </w:r>
          </w:p>
          <w:p w:rsidR="005712DB" w:rsidRPr="00230204" w:rsidRDefault="005712DB" w:rsidP="005712DB">
            <w:pPr>
              <w:spacing w:before="40" w:after="40"/>
              <w:rPr>
                <w:rFonts w:ascii="Myriad Pro" w:hAnsi="Myriad Pro"/>
                <w:sz w:val="20"/>
              </w:rPr>
            </w:pPr>
            <w:r w:rsidRPr="00230204">
              <w:rPr>
                <w:rFonts w:ascii="Myriad Pro" w:hAnsi="Myriad Pro"/>
                <w:sz w:val="20"/>
              </w:rPr>
              <w:t>Projekty niespełniające kryterium kierowane są do poprawy lub uzupełnienia.</w:t>
            </w:r>
          </w:p>
          <w:p w:rsidR="005712DB" w:rsidRPr="00230204" w:rsidRDefault="005712DB" w:rsidP="005712DB">
            <w:pPr>
              <w:spacing w:before="40" w:after="40"/>
              <w:jc w:val="both"/>
              <w:rPr>
                <w:rFonts w:ascii="Myriad Pro" w:hAnsi="Myriad Pro" w:cs="Arial"/>
                <w:sz w:val="20"/>
              </w:rPr>
            </w:pPr>
            <w:r w:rsidRPr="00230204">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230204">
              <w:rPr>
                <w:rFonts w:ascii="Myriad Pro" w:hAnsi="Myriad Pro" w:cs="Arial"/>
                <w:i/>
                <w:sz w:val="20"/>
              </w:rPr>
              <w:t>SOOP RPO WZ 2014-2020</w:t>
            </w:r>
            <w:r w:rsidRPr="00230204">
              <w:rPr>
                <w:rFonts w:ascii="Myriad Pro" w:hAnsi="Myriad Pro" w:cs="Arial"/>
                <w:sz w:val="20"/>
              </w:rPr>
              <w:t xml:space="preserve">, </w:t>
            </w:r>
            <w:r w:rsidRPr="00230204">
              <w:rPr>
                <w:rFonts w:ascii="Myriad Pro" w:eastAsia="MyriadPro-Regular" w:hAnsi="Myriad Pro" w:cs="Arial"/>
                <w:i/>
                <w:sz w:val="20"/>
              </w:rPr>
              <w:t xml:space="preserve">Wytycznych w zakresie kwalifikowalności wydatków w ramach Europejskiego Funduszu Rozwoju Regionalnego, Europejskiego Funduszu Społecznego oraz Funduszu Spójności na lata 2014-2020  oraz </w:t>
            </w:r>
            <w:r w:rsidRPr="00230204">
              <w:rPr>
                <w:rFonts w:ascii="Myriad Pro" w:eastAsia="MyriadPro-Regular" w:hAnsi="Myriad Pro" w:cs="Arial"/>
                <w:sz w:val="20"/>
              </w:rPr>
              <w:t xml:space="preserve"> </w:t>
            </w:r>
            <w:r w:rsidRPr="00230204">
              <w:rPr>
                <w:rFonts w:ascii="Myriad Pro" w:hAnsi="Myriad Pro" w:cs="Arial"/>
                <w:sz w:val="20"/>
              </w:rPr>
              <w:t xml:space="preserve"> właściwych </w:t>
            </w:r>
            <w:r w:rsidRPr="00230204">
              <w:rPr>
                <w:rFonts w:ascii="Myriad Pro" w:eastAsia="MyriadPro-Regular" w:hAnsi="Myriad Pro" w:cs="Arial"/>
                <w:i/>
                <w:sz w:val="20"/>
              </w:rPr>
              <w:t xml:space="preserve">Wytycznych obszarowych, </w:t>
            </w:r>
            <w:r w:rsidRPr="00230204">
              <w:rPr>
                <w:rFonts w:ascii="Myriad Pro" w:hAnsi="Myriad Pro" w:cs="Arial"/>
                <w:sz w:val="20"/>
              </w:rPr>
              <w:t>mających wpływ na założenia dotyczące kwalifikowalności wydatków.</w:t>
            </w:r>
          </w:p>
          <w:p w:rsidR="005712DB" w:rsidRPr="00230204" w:rsidRDefault="005712DB" w:rsidP="005712DB">
            <w:pPr>
              <w:spacing w:before="40" w:after="40"/>
              <w:rPr>
                <w:rFonts w:ascii="Myriad Pro" w:hAnsi="Myriad Pro"/>
                <w:sz w:val="20"/>
              </w:rPr>
            </w:pPr>
            <w:r w:rsidRPr="00230204">
              <w:rPr>
                <w:rFonts w:ascii="Myriad Pro" w:hAnsi="Myriad Pro"/>
                <w:sz w:val="20"/>
              </w:rPr>
              <w:t>Ocena spełniania kryterium polega na przypisaniu wartości logicznych „tak”, „nie”.</w:t>
            </w:r>
          </w:p>
        </w:tc>
      </w:tr>
      <w:tr w:rsidR="005712DB" w:rsidRPr="00230204" w:rsidTr="005712DB">
        <w:trPr>
          <w:jc w:val="center"/>
        </w:trPr>
        <w:tc>
          <w:tcPr>
            <w:tcW w:w="534" w:type="dxa"/>
          </w:tcPr>
          <w:p w:rsidR="005712DB" w:rsidRPr="00230204" w:rsidRDefault="005712DB" w:rsidP="00912095">
            <w:pPr>
              <w:pStyle w:val="Akapitzlist"/>
              <w:numPr>
                <w:ilvl w:val="0"/>
                <w:numId w:val="37"/>
              </w:numPr>
              <w:spacing w:before="40" w:after="40"/>
              <w:ind w:left="0" w:firstLine="0"/>
              <w:contextualSpacing w:val="0"/>
            </w:pPr>
          </w:p>
        </w:tc>
        <w:tc>
          <w:tcPr>
            <w:tcW w:w="2825" w:type="dxa"/>
          </w:tcPr>
          <w:p w:rsidR="005712DB" w:rsidRPr="00230204" w:rsidRDefault="005712DB" w:rsidP="005712DB">
            <w:pPr>
              <w:spacing w:before="40" w:after="40"/>
              <w:rPr>
                <w:rFonts w:ascii="Myriad Pro" w:hAnsi="Myriad Pro"/>
                <w:sz w:val="20"/>
                <w:highlight w:val="yellow"/>
              </w:rPr>
            </w:pPr>
            <w:r w:rsidRPr="00230204">
              <w:rPr>
                <w:rFonts w:ascii="Myriad Pro" w:hAnsi="Myriad Pro"/>
                <w:sz w:val="20"/>
              </w:rPr>
              <w:t>Intensywność wsparcia.</w:t>
            </w:r>
          </w:p>
        </w:tc>
        <w:tc>
          <w:tcPr>
            <w:tcW w:w="6217" w:type="dxa"/>
          </w:tcPr>
          <w:p w:rsidR="005712DB" w:rsidRPr="00230204" w:rsidRDefault="005712DB" w:rsidP="005712DB">
            <w:pPr>
              <w:spacing w:before="40" w:after="40"/>
              <w:rPr>
                <w:rFonts w:ascii="Myriad Pro" w:hAnsi="Myriad Pro"/>
                <w:sz w:val="20"/>
              </w:rPr>
            </w:pPr>
            <w:r w:rsidRPr="00230204">
              <w:rPr>
                <w:rFonts w:ascii="Myriad Pro" w:hAnsi="Myriad Pro"/>
                <w:sz w:val="20"/>
              </w:rPr>
              <w:t xml:space="preserve">Wnioskowana kwota i poziom wsparcia są zgodne z zapisami </w:t>
            </w:r>
            <w:r w:rsidRPr="00230204">
              <w:rPr>
                <w:rFonts w:ascii="Myriad Pro" w:hAnsi="Myriad Pro"/>
                <w:i/>
                <w:sz w:val="20"/>
              </w:rPr>
              <w:t>Regulaminu Konkursu</w:t>
            </w:r>
            <w:r w:rsidRPr="00230204">
              <w:rPr>
                <w:rFonts w:ascii="Myriad Pro" w:hAnsi="Myriad Pro"/>
                <w:sz w:val="20"/>
              </w:rPr>
              <w:t>.</w:t>
            </w:r>
          </w:p>
        </w:tc>
        <w:tc>
          <w:tcPr>
            <w:tcW w:w="4599" w:type="dxa"/>
          </w:tcPr>
          <w:p w:rsidR="005712DB" w:rsidRPr="00230204" w:rsidRDefault="005712DB" w:rsidP="005712DB">
            <w:pPr>
              <w:spacing w:before="40" w:after="40"/>
              <w:rPr>
                <w:rFonts w:ascii="Myriad Pro" w:hAnsi="Myriad Pro"/>
                <w:sz w:val="20"/>
              </w:rPr>
            </w:pPr>
            <w:r w:rsidRPr="00230204">
              <w:rPr>
                <w:rFonts w:ascii="Myriad Pro" w:hAnsi="Myriad Pro"/>
                <w:sz w:val="20"/>
              </w:rPr>
              <w:t>Spełnienie kryterium jest konieczne do przyznania dofinansowania.</w:t>
            </w:r>
          </w:p>
          <w:p w:rsidR="005712DB" w:rsidRPr="00230204" w:rsidRDefault="005712DB" w:rsidP="005712DB">
            <w:pPr>
              <w:spacing w:before="40" w:after="40"/>
              <w:rPr>
                <w:rFonts w:ascii="Myriad Pro" w:hAnsi="Myriad Pro"/>
                <w:sz w:val="20"/>
              </w:rPr>
            </w:pPr>
            <w:r w:rsidRPr="00230204">
              <w:rPr>
                <w:rFonts w:ascii="Myriad Pro" w:hAnsi="Myriad Pro"/>
                <w:sz w:val="20"/>
              </w:rPr>
              <w:t>Projekty niespełniające kryterium kierowane są do poprawy lub uzupełnienia.</w:t>
            </w:r>
          </w:p>
          <w:p w:rsidR="005712DB" w:rsidRPr="00230204" w:rsidRDefault="005712DB" w:rsidP="005712DB">
            <w:pPr>
              <w:spacing w:before="40" w:after="40"/>
              <w:rPr>
                <w:rFonts w:ascii="Myriad Pro" w:hAnsi="Myriad Pro"/>
                <w:sz w:val="20"/>
              </w:rPr>
            </w:pPr>
            <w:r w:rsidRPr="00230204">
              <w:rPr>
                <w:rFonts w:ascii="Myriad Pro" w:hAnsi="Myriad Pro"/>
                <w:sz w:val="20"/>
              </w:rPr>
              <w:t>Ocena spełniania kryterium polega na przypisaniu wartości logicznych „tak”, „nie”.</w:t>
            </w:r>
          </w:p>
        </w:tc>
      </w:tr>
    </w:tbl>
    <w:p w:rsidR="00085CBC" w:rsidRPr="005A7C02" w:rsidRDefault="00085CBC" w:rsidP="005A7C02"/>
    <w:p w:rsidR="00085CBC" w:rsidRPr="005A7C02" w:rsidRDefault="00085CBC" w:rsidP="005A7C02"/>
    <w:p w:rsidR="00085CBC" w:rsidRDefault="00085CBC" w:rsidP="000A2984">
      <w:pPr>
        <w:jc w:val="center"/>
        <w:rPr>
          <w:rFonts w:ascii="Myriad Pro" w:hAnsi="Myriad Pro"/>
          <w:b/>
          <w:sz w:val="20"/>
        </w:rPr>
        <w:sectPr w:rsidR="00085CBC" w:rsidSect="00666E30">
          <w:footerReference w:type="default" r:id="rId10"/>
          <w:pgSz w:w="16838" w:h="11906" w:orient="landscape"/>
          <w:pgMar w:top="1417" w:right="1417" w:bottom="1417" w:left="1417" w:header="708" w:footer="708" w:gutter="0"/>
          <w:cols w:space="708"/>
          <w:docGrid w:linePitch="360"/>
        </w:sectPr>
      </w:pPr>
    </w:p>
    <w:p w:rsidR="005712DB" w:rsidRPr="000A2984" w:rsidRDefault="0089210C" w:rsidP="005A7C02">
      <w:pPr>
        <w:jc w:val="center"/>
        <w:rPr>
          <w:rFonts w:ascii="Myriad Pro" w:hAnsi="Myriad Pro"/>
          <w:b/>
          <w:sz w:val="20"/>
        </w:rPr>
      </w:pPr>
      <w:r w:rsidRPr="000A2984">
        <w:rPr>
          <w:rFonts w:ascii="Myriad Pro" w:hAnsi="Myriad Pro"/>
          <w:b/>
          <w:sz w:val="20"/>
        </w:rPr>
        <w:lastRenderedPageBreak/>
        <w:t xml:space="preserve">Kryteria szczegółowe przyjęte Uchwałą Nr </w:t>
      </w:r>
      <w:r w:rsidR="005A7C02">
        <w:rPr>
          <w:rFonts w:ascii="Myriad Pro" w:hAnsi="Myriad Pro"/>
          <w:b/>
          <w:sz w:val="20"/>
        </w:rPr>
        <w:t xml:space="preserve"> </w:t>
      </w:r>
      <w:r w:rsidR="00085CBC">
        <w:rPr>
          <w:rFonts w:ascii="Myriad Pro" w:hAnsi="Myriad Pro"/>
          <w:b/>
          <w:sz w:val="20"/>
        </w:rPr>
        <w:t>19/20</w:t>
      </w:r>
      <w:r w:rsidRPr="000A2984">
        <w:rPr>
          <w:rFonts w:ascii="Myriad Pro" w:hAnsi="Myriad Pro"/>
          <w:b/>
          <w:sz w:val="20"/>
        </w:rPr>
        <w:t xml:space="preserve"> Komitetu Monitorującego RPO WZ 2014-2020 z dnia 14 </w:t>
      </w:r>
      <w:r w:rsidR="00085CBC">
        <w:rPr>
          <w:rFonts w:ascii="Myriad Pro" w:hAnsi="Myriad Pro"/>
          <w:b/>
          <w:sz w:val="20"/>
        </w:rPr>
        <w:t xml:space="preserve"> maja 2020</w:t>
      </w:r>
      <w:r w:rsidRPr="000A2984">
        <w:rPr>
          <w:rFonts w:ascii="Myriad Pro" w:hAnsi="Myriad Pro"/>
          <w:b/>
          <w:sz w:val="20"/>
        </w:rPr>
        <w:t xml:space="preserve"> r. (tryb konkursowy)</w:t>
      </w:r>
      <w:r w:rsidR="00085CBC">
        <w:rPr>
          <w:rFonts w:ascii="Myriad Pro" w:hAnsi="Myriad Pro"/>
          <w:b/>
          <w:sz w:val="20"/>
        </w:rPr>
        <w:t>- aktualizacja</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900"/>
        <w:gridCol w:w="12275"/>
      </w:tblGrid>
      <w:tr w:rsidR="005712DB" w:rsidRPr="00D34B91" w:rsidTr="005712DB">
        <w:trPr>
          <w:jc w:val="center"/>
        </w:trPr>
        <w:tc>
          <w:tcPr>
            <w:tcW w:w="1900" w:type="dxa"/>
            <w:shd w:val="clear" w:color="auto" w:fill="B6DDE8" w:themeFill="accent5" w:themeFillTint="66"/>
          </w:tcPr>
          <w:p w:rsidR="005712DB" w:rsidRPr="00D34B91" w:rsidRDefault="005712DB" w:rsidP="005712DB">
            <w:pPr>
              <w:spacing w:before="40" w:after="40"/>
              <w:rPr>
                <w:rFonts w:ascii="Myriad Pro" w:hAnsi="Myriad Pro"/>
                <w:sz w:val="20"/>
              </w:rPr>
            </w:pPr>
            <w:r w:rsidRPr="00D34B91">
              <w:rPr>
                <w:rFonts w:ascii="Myriad Pro" w:hAnsi="Myriad Pro"/>
                <w:sz w:val="20"/>
              </w:rPr>
              <w:t>Oś priorytetowa</w:t>
            </w:r>
          </w:p>
        </w:tc>
        <w:tc>
          <w:tcPr>
            <w:tcW w:w="12275" w:type="dxa"/>
            <w:shd w:val="clear" w:color="auto" w:fill="B6DDE8" w:themeFill="accent5" w:themeFillTint="66"/>
          </w:tcPr>
          <w:p w:rsidR="005712DB" w:rsidRPr="00D34B91" w:rsidRDefault="005712DB" w:rsidP="005712DB">
            <w:pPr>
              <w:spacing w:before="40" w:after="40"/>
              <w:rPr>
                <w:rFonts w:ascii="Myriad Pro" w:hAnsi="Myriad Pro"/>
                <w:sz w:val="20"/>
              </w:rPr>
            </w:pPr>
            <w:r w:rsidRPr="00D34B91">
              <w:rPr>
                <w:rFonts w:ascii="Myriad Pro" w:hAnsi="Myriad Pro"/>
                <w:sz w:val="20"/>
              </w:rPr>
              <w:t>VI Rynek Pracy</w:t>
            </w:r>
          </w:p>
        </w:tc>
      </w:tr>
      <w:tr w:rsidR="005712DB" w:rsidRPr="00D34B91" w:rsidTr="005712DB">
        <w:trPr>
          <w:jc w:val="center"/>
        </w:trPr>
        <w:tc>
          <w:tcPr>
            <w:tcW w:w="1900" w:type="dxa"/>
            <w:shd w:val="clear" w:color="auto" w:fill="B6DDE8" w:themeFill="accent5" w:themeFillTint="66"/>
          </w:tcPr>
          <w:p w:rsidR="005712DB" w:rsidRPr="00D34B91" w:rsidRDefault="005712DB" w:rsidP="005712DB">
            <w:pPr>
              <w:spacing w:before="40" w:after="40"/>
              <w:rPr>
                <w:rFonts w:ascii="Myriad Pro" w:hAnsi="Myriad Pro"/>
                <w:sz w:val="20"/>
              </w:rPr>
            </w:pPr>
            <w:r w:rsidRPr="00D34B91">
              <w:rPr>
                <w:rFonts w:ascii="Myriad Pro" w:hAnsi="Myriad Pro"/>
                <w:sz w:val="20"/>
              </w:rPr>
              <w:t>Priorytet Inwestycyjny</w:t>
            </w:r>
          </w:p>
        </w:tc>
        <w:tc>
          <w:tcPr>
            <w:tcW w:w="12275" w:type="dxa"/>
            <w:shd w:val="clear" w:color="auto" w:fill="B6DDE8" w:themeFill="accent5" w:themeFillTint="66"/>
          </w:tcPr>
          <w:p w:rsidR="005712DB" w:rsidRPr="00D34B91" w:rsidRDefault="005712DB" w:rsidP="005712DB">
            <w:pPr>
              <w:spacing w:before="40" w:after="40"/>
              <w:rPr>
                <w:rFonts w:ascii="Myriad Pro" w:hAnsi="Myriad Pro"/>
                <w:sz w:val="20"/>
              </w:rPr>
            </w:pPr>
            <w:r w:rsidRPr="00BD6A9B">
              <w:rPr>
                <w:rFonts w:ascii="Myriad Pro" w:eastAsia="Calibri" w:hAnsi="Myriad Pro" w:cs="Times New Roman"/>
                <w:iCs/>
                <w:sz w:val="20"/>
              </w:rPr>
              <w:t>8v</w:t>
            </w:r>
            <w:r>
              <w:rPr>
                <w:rFonts w:ascii="Myriad Pro" w:eastAsia="Calibri" w:hAnsi="Myriad Pro" w:cs="Times New Roman"/>
                <w:iCs/>
                <w:sz w:val="20"/>
              </w:rPr>
              <w:t>.</w:t>
            </w:r>
            <w:r w:rsidRPr="00BD6A9B">
              <w:rPr>
                <w:rFonts w:ascii="Myriad Pro" w:eastAsia="Calibri" w:hAnsi="Myriad Pro" w:cs="Times New Roman"/>
                <w:iCs/>
                <w:sz w:val="20"/>
              </w:rPr>
              <w:t xml:space="preserve"> Przystosowanie pracowników, przedsiębiorstw i przedsiębiorców do zmian.</w:t>
            </w:r>
          </w:p>
        </w:tc>
      </w:tr>
      <w:tr w:rsidR="005712DB" w:rsidRPr="00D34B91" w:rsidTr="005712DB">
        <w:trPr>
          <w:jc w:val="center"/>
        </w:trPr>
        <w:tc>
          <w:tcPr>
            <w:tcW w:w="1900" w:type="dxa"/>
            <w:shd w:val="clear" w:color="auto" w:fill="B6DDE8" w:themeFill="accent5" w:themeFillTint="66"/>
          </w:tcPr>
          <w:p w:rsidR="005712DB" w:rsidRPr="00D34B91" w:rsidRDefault="005712DB" w:rsidP="005712DB">
            <w:pPr>
              <w:spacing w:before="40" w:after="40"/>
              <w:rPr>
                <w:rFonts w:ascii="Myriad Pro" w:hAnsi="Myriad Pro"/>
                <w:sz w:val="20"/>
              </w:rPr>
            </w:pPr>
            <w:r w:rsidRPr="00D34B91">
              <w:rPr>
                <w:rFonts w:ascii="Myriad Pro" w:hAnsi="Myriad Pro"/>
                <w:sz w:val="20"/>
              </w:rPr>
              <w:t>Działanie</w:t>
            </w:r>
          </w:p>
        </w:tc>
        <w:tc>
          <w:tcPr>
            <w:tcW w:w="12275" w:type="dxa"/>
            <w:shd w:val="clear" w:color="auto" w:fill="B6DDE8" w:themeFill="accent5" w:themeFillTint="66"/>
          </w:tcPr>
          <w:p w:rsidR="005712DB" w:rsidRPr="00D34B91" w:rsidRDefault="005712DB" w:rsidP="005712DB">
            <w:pPr>
              <w:spacing w:before="40" w:after="40"/>
              <w:rPr>
                <w:rFonts w:ascii="Myriad Pro" w:hAnsi="Myriad Pro"/>
                <w:sz w:val="20"/>
              </w:rPr>
            </w:pPr>
            <w:r w:rsidRPr="00851E60">
              <w:rPr>
                <w:rFonts w:ascii="Myriad Pro" w:eastAsia="Calibri" w:hAnsi="Myriad Pro" w:cs="Times New Roman"/>
                <w:sz w:val="20"/>
              </w:rPr>
              <w:t>6.1</w:t>
            </w:r>
            <w:r>
              <w:rPr>
                <w:rFonts w:ascii="Myriad Pro" w:eastAsia="Calibri" w:hAnsi="Myriad Pro" w:cs="Times New Roman"/>
                <w:sz w:val="20"/>
              </w:rPr>
              <w:t xml:space="preserve"> </w:t>
            </w:r>
            <w:r w:rsidRPr="00851E60">
              <w:rPr>
                <w:rFonts w:ascii="Myriad Pro" w:eastAsia="Calibri" w:hAnsi="Myriad Pro" w:cs="Times New Roman"/>
                <w:sz w:val="20"/>
              </w:rPr>
              <w:t>Usługi rozwojowe skierowane do przedsiębiorców i pracowników przedsiębiorstw na podstawie systemu popytowego</w:t>
            </w:r>
          </w:p>
        </w:tc>
      </w:tr>
      <w:tr w:rsidR="00085CBC" w:rsidRPr="00D34B91" w:rsidTr="005712DB">
        <w:trPr>
          <w:jc w:val="center"/>
        </w:trPr>
        <w:tc>
          <w:tcPr>
            <w:tcW w:w="1900" w:type="dxa"/>
            <w:shd w:val="clear" w:color="auto" w:fill="B6DDE8" w:themeFill="accent5" w:themeFillTint="66"/>
          </w:tcPr>
          <w:p w:rsidR="00085CBC" w:rsidRPr="00D34B91" w:rsidRDefault="00085CBC" w:rsidP="005712DB">
            <w:pPr>
              <w:spacing w:before="40" w:after="40"/>
              <w:rPr>
                <w:rFonts w:ascii="Myriad Pro" w:hAnsi="Myriad Pro"/>
                <w:sz w:val="20"/>
              </w:rPr>
            </w:pPr>
          </w:p>
        </w:tc>
        <w:tc>
          <w:tcPr>
            <w:tcW w:w="12275" w:type="dxa"/>
            <w:shd w:val="clear" w:color="auto" w:fill="B6DDE8" w:themeFill="accent5" w:themeFillTint="66"/>
          </w:tcPr>
          <w:p w:rsidR="00085CBC" w:rsidRPr="00D34B91" w:rsidRDefault="00085CBC" w:rsidP="005712DB">
            <w:pPr>
              <w:pStyle w:val="Normalny1"/>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right="113"/>
              <w:jc w:val="both"/>
              <w:rPr>
                <w:rFonts w:ascii="Myriad Pro" w:hAnsi="Myriad Pro"/>
                <w:sz w:val="20"/>
              </w:rPr>
            </w:pPr>
          </w:p>
        </w:tc>
      </w:tr>
    </w:tbl>
    <w:p w:rsidR="005712DB" w:rsidRPr="007F692A" w:rsidRDefault="005712DB" w:rsidP="005712DB">
      <w:pPr>
        <w:spacing w:before="120" w:after="120" w:line="240" w:lineRule="auto"/>
        <w:rPr>
          <w:sz w:val="20"/>
        </w:rPr>
      </w:pPr>
    </w:p>
    <w:tbl>
      <w:tblPr>
        <w:tblStyle w:val="Tabela-Siatka"/>
        <w:tblW w:w="14175" w:type="dxa"/>
        <w:jc w:val="center"/>
        <w:tblLayout w:type="fixed"/>
        <w:tblLook w:val="04A0" w:firstRow="1" w:lastRow="0" w:firstColumn="1" w:lastColumn="0" w:noHBand="0" w:noVBand="1"/>
      </w:tblPr>
      <w:tblGrid>
        <w:gridCol w:w="539"/>
        <w:gridCol w:w="2524"/>
        <w:gridCol w:w="5954"/>
        <w:gridCol w:w="5158"/>
      </w:tblGrid>
      <w:tr w:rsidR="005712DB" w:rsidRPr="001F385E" w:rsidTr="005712DB">
        <w:trPr>
          <w:jc w:val="center"/>
        </w:trPr>
        <w:tc>
          <w:tcPr>
            <w:tcW w:w="14175" w:type="dxa"/>
            <w:gridSpan w:val="4"/>
            <w:shd w:val="pct10" w:color="auto" w:fill="auto"/>
          </w:tcPr>
          <w:p w:rsidR="005712DB" w:rsidRPr="001F385E" w:rsidRDefault="005712DB" w:rsidP="005712DB">
            <w:pPr>
              <w:spacing w:before="40" w:after="40"/>
              <w:jc w:val="center"/>
              <w:rPr>
                <w:rFonts w:ascii="Myriad Pro" w:hAnsi="Myriad Pro"/>
                <w:b/>
                <w:sz w:val="20"/>
              </w:rPr>
            </w:pPr>
            <w:r w:rsidRPr="001F385E">
              <w:rPr>
                <w:rFonts w:ascii="Myriad Pro" w:hAnsi="Myriad Pro"/>
                <w:b/>
                <w:sz w:val="20"/>
              </w:rPr>
              <w:t>Kryteria dopuszczalności</w:t>
            </w:r>
          </w:p>
        </w:tc>
      </w:tr>
      <w:tr w:rsidR="005712DB" w:rsidRPr="001F385E" w:rsidTr="005712DB">
        <w:trPr>
          <w:jc w:val="center"/>
        </w:trPr>
        <w:tc>
          <w:tcPr>
            <w:tcW w:w="539" w:type="dxa"/>
          </w:tcPr>
          <w:p w:rsidR="005712DB" w:rsidRPr="001F385E" w:rsidRDefault="005712DB" w:rsidP="005712DB">
            <w:pPr>
              <w:spacing w:before="40" w:after="40"/>
              <w:jc w:val="center"/>
              <w:rPr>
                <w:rFonts w:ascii="Myriad Pro" w:hAnsi="Myriad Pro"/>
                <w:sz w:val="20"/>
              </w:rPr>
            </w:pPr>
            <w:r w:rsidRPr="001F385E">
              <w:rPr>
                <w:rFonts w:ascii="Myriad Pro" w:hAnsi="Myriad Pro"/>
                <w:sz w:val="20"/>
              </w:rPr>
              <w:t>L.p.</w:t>
            </w:r>
          </w:p>
        </w:tc>
        <w:tc>
          <w:tcPr>
            <w:tcW w:w="2524" w:type="dxa"/>
          </w:tcPr>
          <w:p w:rsidR="005712DB" w:rsidRPr="001F385E" w:rsidRDefault="005712DB" w:rsidP="005712DB">
            <w:pPr>
              <w:spacing w:before="40" w:after="40"/>
              <w:jc w:val="center"/>
              <w:rPr>
                <w:rFonts w:ascii="Myriad Pro" w:hAnsi="Myriad Pro"/>
                <w:sz w:val="20"/>
              </w:rPr>
            </w:pPr>
            <w:r w:rsidRPr="001F385E">
              <w:rPr>
                <w:rFonts w:ascii="Myriad Pro" w:hAnsi="Myriad Pro"/>
                <w:sz w:val="20"/>
              </w:rPr>
              <w:t>Nazwa kryterium</w:t>
            </w:r>
          </w:p>
        </w:tc>
        <w:tc>
          <w:tcPr>
            <w:tcW w:w="5954" w:type="dxa"/>
          </w:tcPr>
          <w:p w:rsidR="005712DB" w:rsidRPr="001F385E" w:rsidRDefault="005712DB" w:rsidP="005712DB">
            <w:pPr>
              <w:spacing w:before="40" w:after="40"/>
              <w:jc w:val="center"/>
              <w:rPr>
                <w:rFonts w:ascii="Myriad Pro" w:hAnsi="Myriad Pro"/>
                <w:sz w:val="20"/>
              </w:rPr>
            </w:pPr>
            <w:r w:rsidRPr="001F385E">
              <w:rPr>
                <w:rFonts w:ascii="Myriad Pro" w:hAnsi="Myriad Pro"/>
                <w:sz w:val="20"/>
              </w:rPr>
              <w:t>Definicja kryterium</w:t>
            </w:r>
          </w:p>
        </w:tc>
        <w:tc>
          <w:tcPr>
            <w:tcW w:w="5158" w:type="dxa"/>
          </w:tcPr>
          <w:p w:rsidR="005712DB" w:rsidRPr="001F385E" w:rsidRDefault="005712DB" w:rsidP="005712DB">
            <w:pPr>
              <w:spacing w:before="40" w:after="40"/>
              <w:jc w:val="center"/>
              <w:rPr>
                <w:rFonts w:ascii="Myriad Pro" w:hAnsi="Myriad Pro"/>
                <w:sz w:val="20"/>
              </w:rPr>
            </w:pPr>
            <w:r w:rsidRPr="001F385E">
              <w:rPr>
                <w:rFonts w:ascii="Myriad Pro" w:hAnsi="Myriad Pro"/>
                <w:sz w:val="20"/>
              </w:rPr>
              <w:t>Opis znaczenia kryterium</w:t>
            </w:r>
          </w:p>
        </w:tc>
      </w:tr>
      <w:tr w:rsidR="005712DB" w:rsidRPr="001F385E" w:rsidTr="005712DB">
        <w:trPr>
          <w:jc w:val="center"/>
        </w:trPr>
        <w:tc>
          <w:tcPr>
            <w:tcW w:w="539" w:type="dxa"/>
          </w:tcPr>
          <w:p w:rsidR="005712DB" w:rsidRPr="001F385E" w:rsidRDefault="005712DB" w:rsidP="005712DB">
            <w:pPr>
              <w:spacing w:before="40" w:after="40"/>
              <w:jc w:val="center"/>
              <w:rPr>
                <w:rFonts w:ascii="Myriad Pro" w:hAnsi="Myriad Pro"/>
                <w:sz w:val="20"/>
              </w:rPr>
            </w:pPr>
            <w:r w:rsidRPr="001F385E">
              <w:rPr>
                <w:rFonts w:ascii="Myriad Pro" w:hAnsi="Myriad Pro"/>
                <w:sz w:val="20"/>
              </w:rPr>
              <w:t>1</w:t>
            </w:r>
          </w:p>
        </w:tc>
        <w:tc>
          <w:tcPr>
            <w:tcW w:w="2524" w:type="dxa"/>
          </w:tcPr>
          <w:p w:rsidR="005712DB" w:rsidRPr="001F385E" w:rsidRDefault="005712DB" w:rsidP="005712DB">
            <w:pPr>
              <w:spacing w:before="40" w:after="40"/>
              <w:jc w:val="center"/>
              <w:rPr>
                <w:rFonts w:ascii="Myriad Pro" w:hAnsi="Myriad Pro"/>
                <w:sz w:val="20"/>
              </w:rPr>
            </w:pPr>
            <w:r w:rsidRPr="001F385E">
              <w:rPr>
                <w:rFonts w:ascii="Myriad Pro" w:hAnsi="Myriad Pro"/>
                <w:sz w:val="20"/>
              </w:rPr>
              <w:t>2</w:t>
            </w:r>
          </w:p>
        </w:tc>
        <w:tc>
          <w:tcPr>
            <w:tcW w:w="5954" w:type="dxa"/>
          </w:tcPr>
          <w:p w:rsidR="005712DB" w:rsidRPr="001F385E" w:rsidRDefault="005712DB" w:rsidP="005712DB">
            <w:pPr>
              <w:spacing w:before="40" w:after="40"/>
              <w:jc w:val="center"/>
              <w:rPr>
                <w:rFonts w:ascii="Myriad Pro" w:hAnsi="Myriad Pro"/>
                <w:sz w:val="20"/>
              </w:rPr>
            </w:pPr>
            <w:r w:rsidRPr="001F385E">
              <w:rPr>
                <w:rFonts w:ascii="Myriad Pro" w:hAnsi="Myriad Pro"/>
                <w:sz w:val="20"/>
              </w:rPr>
              <w:t>3</w:t>
            </w:r>
          </w:p>
        </w:tc>
        <w:tc>
          <w:tcPr>
            <w:tcW w:w="5158" w:type="dxa"/>
          </w:tcPr>
          <w:p w:rsidR="005712DB" w:rsidRPr="001F385E" w:rsidRDefault="005712DB" w:rsidP="005712DB">
            <w:pPr>
              <w:spacing w:before="40" w:after="40"/>
              <w:jc w:val="center"/>
              <w:rPr>
                <w:rFonts w:ascii="Myriad Pro" w:hAnsi="Myriad Pro"/>
                <w:sz w:val="20"/>
              </w:rPr>
            </w:pPr>
            <w:r w:rsidRPr="001F385E">
              <w:rPr>
                <w:rFonts w:ascii="Myriad Pro" w:hAnsi="Myriad Pro"/>
                <w:sz w:val="20"/>
              </w:rPr>
              <w:t>4</w:t>
            </w:r>
          </w:p>
        </w:tc>
      </w:tr>
      <w:tr w:rsidR="005712DB" w:rsidRPr="001F385E" w:rsidTr="005712DB">
        <w:trPr>
          <w:jc w:val="center"/>
        </w:trPr>
        <w:tc>
          <w:tcPr>
            <w:tcW w:w="539" w:type="dxa"/>
          </w:tcPr>
          <w:p w:rsidR="005712DB" w:rsidRPr="001F385E" w:rsidRDefault="005712DB" w:rsidP="001B0A9F">
            <w:pPr>
              <w:pStyle w:val="Akapitzlist"/>
              <w:numPr>
                <w:ilvl w:val="0"/>
                <w:numId w:val="286"/>
              </w:numPr>
              <w:spacing w:before="40" w:after="40"/>
              <w:ind w:left="0" w:firstLine="0"/>
              <w:contextualSpacing w:val="0"/>
            </w:pPr>
          </w:p>
        </w:tc>
        <w:tc>
          <w:tcPr>
            <w:tcW w:w="2524" w:type="dxa"/>
          </w:tcPr>
          <w:p w:rsidR="005712DB" w:rsidRPr="001F385E" w:rsidRDefault="005712DB" w:rsidP="005712DB">
            <w:pPr>
              <w:spacing w:before="40" w:after="40"/>
              <w:rPr>
                <w:rFonts w:ascii="Myriad Pro" w:hAnsi="Myriad Pro"/>
                <w:sz w:val="20"/>
              </w:rPr>
            </w:pPr>
            <w:r w:rsidRPr="001F385E">
              <w:rPr>
                <w:rFonts w:ascii="Myriad Pro" w:hAnsi="Myriad Pro"/>
                <w:sz w:val="20"/>
              </w:rPr>
              <w:t>Wymogi organizacyjne</w:t>
            </w:r>
          </w:p>
        </w:tc>
        <w:tc>
          <w:tcPr>
            <w:tcW w:w="5954" w:type="dxa"/>
          </w:tcPr>
          <w:p w:rsidR="005712DB" w:rsidRPr="001F385E" w:rsidRDefault="005712DB" w:rsidP="001B0A9F">
            <w:pPr>
              <w:pStyle w:val="Akapitzlist"/>
              <w:numPr>
                <w:ilvl w:val="0"/>
                <w:numId w:val="284"/>
              </w:numPr>
              <w:spacing w:before="40" w:after="40"/>
              <w:ind w:left="317" w:hanging="283"/>
              <w:jc w:val="both"/>
              <w:rPr>
                <w:rFonts w:cs="Arial"/>
              </w:rPr>
            </w:pPr>
            <w:r w:rsidRPr="001F385E">
              <w:rPr>
                <w:rFonts w:cs="Arial"/>
                <w:bCs/>
              </w:rPr>
              <w:t>Podmiot składa nie więcej niż 1 wniosek o dofinansowanie projektu – niezależnie czy działa jako Beneficjent czy jako Partner projektu. W przypadku zidentyfikowania projektów gdzie ten sam podmiot występuje więcej niż 1 raz jako Wnioskodawca i/lub jako Partner - wszystkie projekty tego podmiotu zostają odrzucone.</w:t>
            </w:r>
          </w:p>
          <w:p w:rsidR="005712DB" w:rsidRPr="001F385E" w:rsidRDefault="005712DB" w:rsidP="000A2984">
            <w:pPr>
              <w:pStyle w:val="Akapitzlist"/>
              <w:numPr>
                <w:ilvl w:val="0"/>
                <w:numId w:val="0"/>
              </w:numPr>
              <w:spacing w:before="40" w:after="40"/>
              <w:ind w:left="317"/>
              <w:jc w:val="both"/>
              <w:rPr>
                <w:rFonts w:cs="Arial"/>
              </w:rPr>
            </w:pPr>
          </w:p>
          <w:p w:rsidR="005712DB" w:rsidRPr="001F385E" w:rsidRDefault="005712DB" w:rsidP="001B0A9F">
            <w:pPr>
              <w:pStyle w:val="Akapitzlist"/>
              <w:numPr>
                <w:ilvl w:val="0"/>
                <w:numId w:val="284"/>
              </w:numPr>
              <w:spacing w:before="40" w:after="40"/>
              <w:ind w:left="317" w:hanging="283"/>
              <w:jc w:val="both"/>
              <w:rPr>
                <w:rFonts w:cs="Arial"/>
              </w:rPr>
            </w:pPr>
            <w:r w:rsidRPr="001F385E">
              <w:rPr>
                <w:rFonts w:cs="Arial"/>
              </w:rPr>
              <w:t xml:space="preserve">Projektodawca od minimum 1 roku przed dniem złożenia wniosku posiada siedzibę  lub oddział lub główne miejsce wykonywania działalności lub dodatkowe miejsce wykonywania działalności na terenie województwa zachodniopomorskiego.  </w:t>
            </w:r>
          </w:p>
        </w:tc>
        <w:tc>
          <w:tcPr>
            <w:tcW w:w="5158" w:type="dxa"/>
          </w:tcPr>
          <w:p w:rsidR="005712DB" w:rsidRPr="009D4B73" w:rsidRDefault="005712DB" w:rsidP="005712DB">
            <w:pPr>
              <w:spacing w:before="40" w:after="40"/>
              <w:rPr>
                <w:rFonts w:ascii="Myriad Pro" w:hAnsi="Myriad Pro"/>
                <w:sz w:val="20"/>
              </w:rPr>
            </w:pPr>
            <w:r w:rsidRPr="009D4B73">
              <w:rPr>
                <w:rFonts w:ascii="Myriad Pro" w:hAnsi="Myriad Pro"/>
                <w:sz w:val="20"/>
              </w:rPr>
              <w:t>Spełnienie kryterium jest konieczne do przyznania dofinansowania.</w:t>
            </w:r>
          </w:p>
          <w:p w:rsidR="005712DB" w:rsidRPr="009D4B73" w:rsidRDefault="005712DB" w:rsidP="005712DB">
            <w:pPr>
              <w:spacing w:before="40" w:after="40"/>
              <w:rPr>
                <w:rFonts w:ascii="Myriad Pro" w:hAnsi="Myriad Pro"/>
                <w:sz w:val="20"/>
              </w:rPr>
            </w:pPr>
            <w:r w:rsidRPr="009D4B73">
              <w:rPr>
                <w:rFonts w:ascii="Myriad Pro" w:hAnsi="Myriad Pro"/>
                <w:sz w:val="20"/>
              </w:rPr>
              <w:t>Projekt</w:t>
            </w:r>
            <w:r>
              <w:rPr>
                <w:rFonts w:ascii="Myriad Pro" w:hAnsi="Myriad Pro"/>
                <w:sz w:val="20"/>
              </w:rPr>
              <w:t>y</w:t>
            </w:r>
            <w:r w:rsidRPr="009D4B73">
              <w:rPr>
                <w:rFonts w:ascii="Myriad Pro" w:hAnsi="Myriad Pro"/>
                <w:sz w:val="20"/>
              </w:rPr>
              <w:t xml:space="preserve"> niespełniające kryterium są odrzucane.</w:t>
            </w:r>
          </w:p>
          <w:p w:rsidR="005712DB" w:rsidRPr="001F385E" w:rsidRDefault="005712DB" w:rsidP="005712DB">
            <w:pPr>
              <w:spacing w:before="40" w:after="40"/>
              <w:rPr>
                <w:rFonts w:ascii="Myriad Pro" w:hAnsi="Myriad Pro"/>
                <w:sz w:val="20"/>
              </w:rPr>
            </w:pPr>
            <w:r w:rsidRPr="009D4B73">
              <w:rPr>
                <w:rFonts w:ascii="Myriad Pro" w:hAnsi="Myriad Pro"/>
                <w:sz w:val="20"/>
              </w:rPr>
              <w:t>Ocena spełniania kryterium polega na przypisaniu wartości logicznych „tak”, „nie”.</w:t>
            </w:r>
          </w:p>
        </w:tc>
      </w:tr>
      <w:tr w:rsidR="005712DB" w:rsidRPr="001F385E" w:rsidTr="005712DB">
        <w:trPr>
          <w:jc w:val="center"/>
        </w:trPr>
        <w:tc>
          <w:tcPr>
            <w:tcW w:w="539" w:type="dxa"/>
          </w:tcPr>
          <w:p w:rsidR="005712DB" w:rsidRPr="001F385E" w:rsidRDefault="005712DB" w:rsidP="001B0A9F">
            <w:pPr>
              <w:pStyle w:val="Akapitzlist"/>
              <w:numPr>
                <w:ilvl w:val="0"/>
                <w:numId w:val="286"/>
              </w:numPr>
              <w:spacing w:before="240"/>
              <w:ind w:left="0" w:firstLine="0"/>
              <w:contextualSpacing w:val="0"/>
            </w:pPr>
          </w:p>
        </w:tc>
        <w:tc>
          <w:tcPr>
            <w:tcW w:w="2524" w:type="dxa"/>
          </w:tcPr>
          <w:p w:rsidR="005712DB" w:rsidRPr="001F385E" w:rsidRDefault="005712DB" w:rsidP="005712DB">
            <w:pPr>
              <w:spacing w:before="240"/>
              <w:rPr>
                <w:rFonts w:ascii="Myriad Pro" w:hAnsi="Myriad Pro"/>
                <w:sz w:val="20"/>
              </w:rPr>
            </w:pPr>
            <w:r w:rsidRPr="001F385E">
              <w:rPr>
                <w:rFonts w:ascii="Myriad Pro" w:hAnsi="Myriad Pro"/>
                <w:sz w:val="20"/>
              </w:rPr>
              <w:t>Zgodność wsparcia</w:t>
            </w:r>
          </w:p>
        </w:tc>
        <w:tc>
          <w:tcPr>
            <w:tcW w:w="5954" w:type="dxa"/>
          </w:tcPr>
          <w:p w:rsidR="005712DB" w:rsidRPr="001F385E" w:rsidRDefault="005712DB" w:rsidP="00912095">
            <w:pPr>
              <w:pStyle w:val="Akapitzlist"/>
              <w:numPr>
                <w:ilvl w:val="0"/>
                <w:numId w:val="283"/>
              </w:numPr>
              <w:spacing w:before="240"/>
              <w:ind w:left="317"/>
              <w:jc w:val="both"/>
              <w:rPr>
                <w:bCs/>
              </w:rPr>
            </w:pPr>
            <w:r w:rsidRPr="001F385E">
              <w:rPr>
                <w:rFonts w:cs="Arial"/>
                <w:bCs/>
              </w:rPr>
              <w:t>Uczestnikami projektu są mikro, małe i średnie przedsiębiorstwa z terenu województwa zachodniopomorskiego (posiadające siedzibę, filię lub jednostkę organizacyjną na terenie woj. zachodniopomorskiego) oraz ich pracownicy.</w:t>
            </w:r>
          </w:p>
          <w:p w:rsidR="005712DB" w:rsidRPr="001F385E" w:rsidRDefault="005712DB" w:rsidP="000A2984">
            <w:pPr>
              <w:pStyle w:val="Akapitzlist"/>
              <w:numPr>
                <w:ilvl w:val="0"/>
                <w:numId w:val="0"/>
              </w:numPr>
              <w:spacing w:before="240"/>
              <w:ind w:left="317"/>
              <w:jc w:val="both"/>
              <w:rPr>
                <w:bCs/>
              </w:rPr>
            </w:pPr>
          </w:p>
          <w:p w:rsidR="005712DB" w:rsidRPr="001F385E" w:rsidRDefault="005712DB" w:rsidP="00912095">
            <w:pPr>
              <w:pStyle w:val="Akapitzlist"/>
              <w:numPr>
                <w:ilvl w:val="0"/>
                <w:numId w:val="283"/>
              </w:numPr>
              <w:spacing w:before="240"/>
              <w:ind w:left="317"/>
              <w:jc w:val="both"/>
              <w:rPr>
                <w:bCs/>
              </w:rPr>
            </w:pPr>
            <w:r w:rsidRPr="001F385E">
              <w:rPr>
                <w:rFonts w:cs="Arial"/>
              </w:rPr>
              <w:t xml:space="preserve">Projektodawca </w:t>
            </w:r>
            <w:r w:rsidRPr="001F385E" w:rsidDel="00094346">
              <w:rPr>
                <w:rFonts w:cs="Arial"/>
              </w:rPr>
              <w:t>wniesie wkład własn</w:t>
            </w:r>
            <w:r w:rsidRPr="001F385E">
              <w:rPr>
                <w:rFonts w:cs="Arial"/>
              </w:rPr>
              <w:t xml:space="preserve">y w wysokości nie mniejszej niż 15% wartości projektu, zgodnie z zapisami </w:t>
            </w:r>
            <w:r w:rsidRPr="001F385E">
              <w:rPr>
                <w:rFonts w:cs="Arial"/>
              </w:rPr>
              <w:lastRenderedPageBreak/>
              <w:t>zawartymi w Szczegółowym Opisie Osi Priorytetowych Regionalnego Programu Operacyjnego Województwa Zachodniopomorskiego 2014-2020</w:t>
            </w:r>
            <w:r>
              <w:rPr>
                <w:rFonts w:cs="Arial"/>
              </w:rPr>
              <w:t>.</w:t>
            </w:r>
          </w:p>
          <w:p w:rsidR="005712DB" w:rsidRPr="001F385E" w:rsidRDefault="005712DB" w:rsidP="00EC6072">
            <w:pPr>
              <w:pStyle w:val="Akapitzlist"/>
              <w:numPr>
                <w:ilvl w:val="0"/>
                <w:numId w:val="0"/>
              </w:numPr>
              <w:spacing w:before="240"/>
              <w:ind w:left="317"/>
              <w:jc w:val="both"/>
              <w:rPr>
                <w:bCs/>
              </w:rPr>
            </w:pPr>
          </w:p>
          <w:p w:rsidR="005712DB" w:rsidRPr="001F385E" w:rsidRDefault="005712DB" w:rsidP="00912095">
            <w:pPr>
              <w:pStyle w:val="Akapitzlist"/>
              <w:numPr>
                <w:ilvl w:val="0"/>
                <w:numId w:val="283"/>
              </w:numPr>
              <w:spacing w:before="240"/>
              <w:ind w:left="317"/>
              <w:jc w:val="both"/>
              <w:rPr>
                <w:bCs/>
              </w:rPr>
            </w:pPr>
            <w:r w:rsidRPr="001F385E">
              <w:rPr>
                <w:rFonts w:cs="Arial"/>
                <w:bCs/>
              </w:rPr>
              <w:t xml:space="preserve">Okres realizacji projektu trwa nie dłużej niż do 30.06.2023 r. </w:t>
            </w:r>
            <w:r w:rsidRPr="001F385E">
              <w:rPr>
                <w:rFonts w:cs="Arial"/>
              </w:rPr>
              <w:t>W szczególnie uzasadnionych przypadkach na etapie realizacji projektu, za zgodą Instytucji Pośredniczącej RPO WZ, dopuszcza się możliwość odstąpienia od kryterium.</w:t>
            </w:r>
          </w:p>
          <w:p w:rsidR="005712DB" w:rsidRPr="001F385E" w:rsidRDefault="005712DB" w:rsidP="00EC6072">
            <w:pPr>
              <w:pStyle w:val="Akapitzlist"/>
              <w:numPr>
                <w:ilvl w:val="0"/>
                <w:numId w:val="0"/>
              </w:numPr>
              <w:spacing w:before="240"/>
              <w:ind w:left="317"/>
              <w:jc w:val="both"/>
              <w:rPr>
                <w:bCs/>
              </w:rPr>
            </w:pPr>
          </w:p>
          <w:p w:rsidR="005712DB" w:rsidRPr="001F385E" w:rsidRDefault="005712DB" w:rsidP="00EC6072">
            <w:pPr>
              <w:pStyle w:val="Akapitzlist"/>
              <w:numPr>
                <w:ilvl w:val="0"/>
                <w:numId w:val="0"/>
              </w:numPr>
              <w:spacing w:before="240"/>
              <w:ind w:left="317"/>
              <w:jc w:val="both"/>
              <w:rPr>
                <w:bCs/>
              </w:rPr>
            </w:pPr>
          </w:p>
          <w:p w:rsidR="005712DB" w:rsidRPr="001F385E" w:rsidRDefault="005712DB" w:rsidP="00912095">
            <w:pPr>
              <w:pStyle w:val="Akapitzlist"/>
              <w:numPr>
                <w:ilvl w:val="0"/>
                <w:numId w:val="283"/>
              </w:numPr>
              <w:spacing w:before="240"/>
              <w:ind w:left="317"/>
              <w:jc w:val="both"/>
              <w:rPr>
                <w:bCs/>
              </w:rPr>
            </w:pPr>
            <w:r w:rsidRPr="001F385E">
              <w:rPr>
                <w:rFonts w:cs="Arial"/>
                <w:bCs/>
              </w:rPr>
              <w:t>Maksymalna wartość dofinansowania projektu wynosi 28 934 630 zł.</w:t>
            </w:r>
          </w:p>
          <w:p w:rsidR="005712DB" w:rsidRPr="001F385E" w:rsidRDefault="005712DB" w:rsidP="00EC6072">
            <w:pPr>
              <w:pStyle w:val="Akapitzlist"/>
              <w:numPr>
                <w:ilvl w:val="0"/>
                <w:numId w:val="0"/>
              </w:numPr>
              <w:spacing w:before="240"/>
              <w:ind w:left="317"/>
              <w:jc w:val="both"/>
              <w:rPr>
                <w:bCs/>
              </w:rPr>
            </w:pPr>
          </w:p>
          <w:p w:rsidR="005712DB" w:rsidRPr="001F385E" w:rsidRDefault="005712DB" w:rsidP="00912095">
            <w:pPr>
              <w:pStyle w:val="Akapitzlist"/>
              <w:numPr>
                <w:ilvl w:val="0"/>
                <w:numId w:val="283"/>
              </w:numPr>
              <w:spacing w:before="240"/>
              <w:ind w:left="317"/>
              <w:jc w:val="both"/>
              <w:rPr>
                <w:bCs/>
              </w:rPr>
            </w:pPr>
            <w:r w:rsidRPr="001F385E">
              <w:rPr>
                <w:rFonts w:cs="Arial"/>
                <w:bCs/>
              </w:rPr>
              <w:t>Beneficjent obejmuje wsparciem w ramach projektu minimum 4200 osób, w tym do końca 2020 roku minimum 500 osób. W szczególnie uzasadnionych przypadkach na etapie realizacji projektu, za zgodą Instytucji Pośredniczącej RPO WZ dopuszcza się możliwość odstąpienia od kryterium w zakresie wartości wskaźnika pośredniego do osiągnięcia we wskazanym okresie.</w:t>
            </w:r>
          </w:p>
          <w:p w:rsidR="005712DB" w:rsidRPr="001F385E" w:rsidRDefault="005712DB" w:rsidP="00EC6072">
            <w:pPr>
              <w:pStyle w:val="Akapitzlist"/>
              <w:numPr>
                <w:ilvl w:val="0"/>
                <w:numId w:val="0"/>
              </w:numPr>
              <w:spacing w:before="240"/>
              <w:ind w:left="317"/>
              <w:jc w:val="both"/>
              <w:rPr>
                <w:bCs/>
              </w:rPr>
            </w:pPr>
          </w:p>
          <w:p w:rsidR="005712DB" w:rsidRPr="001F385E" w:rsidRDefault="005712DB" w:rsidP="00912095">
            <w:pPr>
              <w:pStyle w:val="Akapitzlist"/>
              <w:numPr>
                <w:ilvl w:val="0"/>
                <w:numId w:val="283"/>
              </w:numPr>
              <w:spacing w:before="240"/>
              <w:ind w:left="317"/>
              <w:jc w:val="both"/>
              <w:rPr>
                <w:bCs/>
              </w:rPr>
            </w:pPr>
            <w:r w:rsidRPr="001F385E">
              <w:rPr>
                <w:rFonts w:cs="Arial"/>
                <w:bCs/>
              </w:rPr>
              <w:t>Projekt przewiduje, że wybór usług rozwojowych przez przedsiębiorcę następuje wyłącznie przy wykorzystaniu funkcjonalności Bazy Usług Rozwojowych (BUR). Beneficjent gwarantuje przedsiębiorcy możliwość dokonania samodzielnego wyboru usług rozwojowych w ramach oferty dostępnej w BUR w największym stopniu odpowiadającej na aktualne potrzeby przedsiębiorstwa.</w:t>
            </w:r>
          </w:p>
          <w:p w:rsidR="005712DB" w:rsidRPr="001F385E" w:rsidRDefault="005712DB" w:rsidP="00EC6072">
            <w:pPr>
              <w:pStyle w:val="Akapitzlist"/>
              <w:numPr>
                <w:ilvl w:val="0"/>
                <w:numId w:val="0"/>
              </w:numPr>
              <w:spacing w:before="240"/>
              <w:ind w:left="317"/>
              <w:jc w:val="both"/>
              <w:rPr>
                <w:bCs/>
              </w:rPr>
            </w:pPr>
          </w:p>
          <w:p w:rsidR="005712DB" w:rsidRPr="001F385E" w:rsidRDefault="005712DB" w:rsidP="00912095">
            <w:pPr>
              <w:pStyle w:val="Akapitzlist"/>
              <w:numPr>
                <w:ilvl w:val="0"/>
                <w:numId w:val="283"/>
              </w:numPr>
              <w:spacing w:before="240"/>
              <w:ind w:left="317"/>
              <w:jc w:val="both"/>
              <w:rPr>
                <w:bCs/>
              </w:rPr>
            </w:pPr>
            <w:r w:rsidRPr="001F385E">
              <w:rPr>
                <w:rFonts w:cs="Arial"/>
                <w:bCs/>
              </w:rPr>
              <w:t xml:space="preserve">Projekt zakłada dystrybucję środków w ramach PSF zgodnie z wymogami określonymi w </w:t>
            </w:r>
            <w:r w:rsidRPr="001F385E">
              <w:rPr>
                <w:rFonts w:cs="Arial"/>
              </w:rPr>
              <w:t>Opisie wdrażania Podmiotowego Systemu Finansowania w Województwie Zachodniopomorskim w ramach Regionalnego Programu Operacyjnego Województwa Zachodniopomorskiego na lata 2014 – 2020</w:t>
            </w:r>
            <w:r w:rsidRPr="001F385E">
              <w:rPr>
                <w:rFonts w:cs="Arial"/>
                <w:bCs/>
              </w:rPr>
              <w:t>.</w:t>
            </w:r>
          </w:p>
          <w:p w:rsidR="005712DB" w:rsidRPr="001F385E" w:rsidRDefault="005712DB" w:rsidP="00EC6072">
            <w:pPr>
              <w:pStyle w:val="Akapitzlist"/>
              <w:numPr>
                <w:ilvl w:val="0"/>
                <w:numId w:val="0"/>
              </w:numPr>
              <w:spacing w:before="240"/>
              <w:ind w:left="317"/>
              <w:jc w:val="both"/>
              <w:rPr>
                <w:bCs/>
              </w:rPr>
            </w:pPr>
          </w:p>
          <w:p w:rsidR="005712DB" w:rsidRPr="001F385E" w:rsidRDefault="005712DB" w:rsidP="00912095">
            <w:pPr>
              <w:pStyle w:val="Akapitzlist"/>
              <w:numPr>
                <w:ilvl w:val="0"/>
                <w:numId w:val="283"/>
              </w:numPr>
              <w:spacing w:before="240"/>
              <w:ind w:left="317"/>
              <w:jc w:val="both"/>
              <w:rPr>
                <w:bCs/>
              </w:rPr>
            </w:pPr>
            <w:r w:rsidRPr="001F385E">
              <w:rPr>
                <w:rFonts w:cs="Arial"/>
                <w:bCs/>
              </w:rPr>
              <w:t xml:space="preserve">Beneficjent zapewnia, że poziom dofinansowania kosztów pojedynczej usługi rozwojowej będzie wynosił maksymalnie 50% kosztów usługi rozwojowej, przy czym maksymalna </w:t>
            </w:r>
            <w:r w:rsidRPr="001F385E">
              <w:rPr>
                <w:rFonts w:cs="Arial"/>
                <w:bCs/>
              </w:rPr>
              <w:lastRenderedPageBreak/>
              <w:t>kwota dofinansowania pojedynczej usługi rozwojowej nie może przekroczyć  limitu określonego w </w:t>
            </w:r>
            <w:r w:rsidRPr="001F385E" w:rsidDel="00675D99">
              <w:rPr>
                <w:rFonts w:cs="Arial"/>
                <w:bCs/>
              </w:rPr>
              <w:t xml:space="preserve"> </w:t>
            </w:r>
            <w:r w:rsidRPr="001F385E">
              <w:rPr>
                <w:rFonts w:cs="Arial"/>
              </w:rPr>
              <w:t>Opisie wdrażania Podmiotowego Systemu Finansowania w Województwie Zachodniopomorskim w ramach Regionalnego Programu Operacyjnego Województwa Zachodniopomorskiego na lata 2014 – 2020</w:t>
            </w:r>
            <w:r w:rsidR="003723E1">
              <w:rPr>
                <w:rFonts w:cs="Arial"/>
              </w:rPr>
              <w:t>.</w:t>
            </w:r>
          </w:p>
          <w:p w:rsidR="005712DB" w:rsidRPr="001F385E" w:rsidRDefault="005712DB" w:rsidP="00EC6072">
            <w:pPr>
              <w:pStyle w:val="Akapitzlist"/>
              <w:numPr>
                <w:ilvl w:val="0"/>
                <w:numId w:val="0"/>
              </w:numPr>
              <w:ind w:left="417"/>
              <w:jc w:val="both"/>
              <w:rPr>
                <w:rFonts w:cs="Arial"/>
                <w:bCs/>
              </w:rPr>
            </w:pPr>
          </w:p>
          <w:p w:rsidR="005712DB" w:rsidRPr="001F385E" w:rsidRDefault="005712DB" w:rsidP="005712DB">
            <w:pPr>
              <w:ind w:left="317"/>
              <w:contextualSpacing/>
              <w:jc w:val="both"/>
              <w:rPr>
                <w:rFonts w:ascii="Myriad Pro" w:hAnsi="Myriad Pro" w:cs="Arial"/>
                <w:bCs/>
                <w:sz w:val="20"/>
              </w:rPr>
            </w:pPr>
            <w:r w:rsidRPr="001F385E">
              <w:rPr>
                <w:rFonts w:ascii="Myriad Pro" w:hAnsi="Myriad Pro" w:cs="Arial"/>
                <w:bCs/>
                <w:sz w:val="20"/>
              </w:rPr>
              <w:t>Natomiast dofinansowanie kosztów  pojedynczej usługi rozwojowej w odniesieniu do:</w:t>
            </w:r>
          </w:p>
          <w:p w:rsidR="005712DB" w:rsidRPr="001F385E" w:rsidRDefault="005712DB" w:rsidP="005712DB">
            <w:pPr>
              <w:ind w:left="686" w:hanging="283"/>
              <w:contextualSpacing/>
              <w:rPr>
                <w:rFonts w:ascii="Myriad Pro" w:hAnsi="Myriad Pro" w:cs="Arial"/>
                <w:bCs/>
                <w:sz w:val="20"/>
              </w:rPr>
            </w:pPr>
          </w:p>
          <w:p w:rsidR="005712DB" w:rsidRPr="001F385E" w:rsidRDefault="005712DB" w:rsidP="00912095">
            <w:pPr>
              <w:pStyle w:val="Akapitzlist"/>
              <w:numPr>
                <w:ilvl w:val="1"/>
                <w:numId w:val="283"/>
              </w:numPr>
              <w:ind w:left="686" w:hanging="283"/>
              <w:rPr>
                <w:rFonts w:cs="Arial"/>
                <w:bCs/>
              </w:rPr>
            </w:pPr>
            <w:r w:rsidRPr="001F385E">
              <w:rPr>
                <w:rFonts w:cs="Arial"/>
                <w:bCs/>
              </w:rPr>
              <w:t>usług rozwojowych prowadzących do zdobycia kwalifikacji, o których mowa w art.2 pkt 8 ustawy z dnia 22 grudnia 2015 r. o Zintegrowanym Systemie Kwalifikacji lub walidacji, o której mowa w art.2 pkt 22 tej ustawy,</w:t>
            </w:r>
          </w:p>
          <w:p w:rsidR="005712DB" w:rsidRPr="001F385E" w:rsidRDefault="005712DB" w:rsidP="00912095">
            <w:pPr>
              <w:pStyle w:val="Akapitzlist"/>
              <w:numPr>
                <w:ilvl w:val="1"/>
                <w:numId w:val="283"/>
              </w:numPr>
              <w:ind w:left="686" w:hanging="283"/>
              <w:rPr>
                <w:rFonts w:cs="Arial"/>
                <w:bCs/>
              </w:rPr>
            </w:pPr>
            <w:r w:rsidRPr="001F385E">
              <w:rPr>
                <w:rFonts w:cs="Arial"/>
                <w:bCs/>
              </w:rPr>
              <w:t>przedsiębiorstw prowadzących działalność w obszarze inteligentnych specjalizacji województwa zachodniopomorskiego,</w:t>
            </w:r>
          </w:p>
          <w:p w:rsidR="005712DB" w:rsidRPr="001F385E" w:rsidRDefault="005712DB" w:rsidP="00912095">
            <w:pPr>
              <w:pStyle w:val="Akapitzlist"/>
              <w:numPr>
                <w:ilvl w:val="1"/>
                <w:numId w:val="283"/>
              </w:numPr>
              <w:ind w:left="686" w:hanging="283"/>
              <w:rPr>
                <w:rFonts w:cs="Arial"/>
                <w:bCs/>
              </w:rPr>
            </w:pPr>
            <w:r w:rsidRPr="001F385E">
              <w:rPr>
                <w:rFonts w:cs="Arial"/>
                <w:bCs/>
              </w:rPr>
              <w:t xml:space="preserve">przedsiębiorstw działających w obszarze Specjalnej Strefy Włączenia zlokalizowanej na terenie województwa zachodniopomorskiego, </w:t>
            </w:r>
          </w:p>
          <w:p w:rsidR="005712DB" w:rsidRPr="001F385E" w:rsidRDefault="005712DB" w:rsidP="00912095">
            <w:pPr>
              <w:pStyle w:val="Akapitzlist"/>
              <w:numPr>
                <w:ilvl w:val="1"/>
                <w:numId w:val="283"/>
              </w:numPr>
              <w:spacing w:after="200" w:line="276" w:lineRule="auto"/>
              <w:ind w:left="686" w:hanging="283"/>
              <w:rPr>
                <w:rFonts w:cs="Arial"/>
                <w:bCs/>
              </w:rPr>
            </w:pPr>
            <w:r w:rsidRPr="001F385E">
              <w:rPr>
                <w:rFonts w:cs="Arial"/>
                <w:bCs/>
              </w:rPr>
              <w:t xml:space="preserve">pracowników w wieku powyżej 50 roku życia, pracowników o niskich kwalifikacjach oraz przedsiębiorstw wysokiego wzrostu, </w:t>
            </w:r>
          </w:p>
          <w:p w:rsidR="005712DB" w:rsidRPr="001F385E" w:rsidRDefault="005712DB" w:rsidP="00912095">
            <w:pPr>
              <w:pStyle w:val="Akapitzlist"/>
              <w:numPr>
                <w:ilvl w:val="1"/>
                <w:numId w:val="283"/>
              </w:numPr>
              <w:spacing w:after="200" w:line="276" w:lineRule="auto"/>
              <w:ind w:left="686" w:hanging="283"/>
              <w:rPr>
                <w:rFonts w:cs="Arial"/>
              </w:rPr>
            </w:pPr>
            <w:r w:rsidRPr="001F385E">
              <w:rPr>
                <w:rFonts w:cs="Arial"/>
                <w:bCs/>
              </w:rPr>
              <w:t xml:space="preserve">przedsiębiorców, którzy uzyskali wsparcie w postaci analizy potrzeb rozwojowych w ramach działania 2.2 PO WER, </w:t>
            </w:r>
          </w:p>
          <w:p w:rsidR="005712DB" w:rsidRPr="001F385E" w:rsidRDefault="005712DB" w:rsidP="00912095">
            <w:pPr>
              <w:pStyle w:val="Akapitzlist"/>
              <w:numPr>
                <w:ilvl w:val="1"/>
                <w:numId w:val="283"/>
              </w:numPr>
              <w:spacing w:after="200" w:line="276" w:lineRule="auto"/>
              <w:ind w:left="686" w:hanging="283"/>
              <w:rPr>
                <w:rFonts w:cs="Arial"/>
                <w:color w:val="000000"/>
              </w:rPr>
            </w:pPr>
            <w:r w:rsidRPr="001F385E">
              <w:rPr>
                <w:rFonts w:cs="Arial"/>
                <w:color w:val="000000"/>
              </w:rPr>
              <w:t>przedsiębiorców prowadzących działalność gospodarczą na terenie miast średnich oraz miast średnich tracących funkcje społeczno-gospodarcze,</w:t>
            </w:r>
          </w:p>
          <w:p w:rsidR="005712DB" w:rsidRPr="001F385E" w:rsidRDefault="005712DB" w:rsidP="00EC6072">
            <w:pPr>
              <w:pStyle w:val="Akapitzlist"/>
              <w:numPr>
                <w:ilvl w:val="0"/>
                <w:numId w:val="0"/>
              </w:numPr>
              <w:spacing w:after="200" w:line="276" w:lineRule="auto"/>
              <w:ind w:left="686"/>
              <w:rPr>
                <w:rFonts w:cs="Arial"/>
                <w:color w:val="000000"/>
              </w:rPr>
            </w:pPr>
          </w:p>
          <w:p w:rsidR="005712DB" w:rsidRPr="001F385E" w:rsidRDefault="005712DB" w:rsidP="00EC6072">
            <w:pPr>
              <w:pStyle w:val="Akapitzlist"/>
              <w:numPr>
                <w:ilvl w:val="0"/>
                <w:numId w:val="0"/>
              </w:numPr>
              <w:ind w:left="417"/>
              <w:jc w:val="both"/>
              <w:rPr>
                <w:rFonts w:cs="Arial"/>
                <w:bCs/>
              </w:rPr>
            </w:pPr>
            <w:r w:rsidRPr="001F385E">
              <w:rPr>
                <w:rFonts w:cs="Arial"/>
                <w:color w:val="000000"/>
              </w:rPr>
              <w:t xml:space="preserve">może wynosić maksymalnie 80% </w:t>
            </w:r>
            <w:r w:rsidRPr="001F385E">
              <w:rPr>
                <w:rFonts w:cs="Arial"/>
                <w:bCs/>
              </w:rPr>
              <w:t>kosztów usługi rozwojowej</w:t>
            </w:r>
            <w:r w:rsidRPr="001F385E">
              <w:rPr>
                <w:rFonts w:cs="Arial"/>
                <w:color w:val="000000"/>
              </w:rPr>
              <w:t xml:space="preserve"> </w:t>
            </w:r>
            <w:r w:rsidRPr="001F385E">
              <w:rPr>
                <w:rFonts w:cs="Arial"/>
                <w:bCs/>
              </w:rPr>
              <w:t>przy czym maksymalna kwota dofinansowania pojedynczej usługi rozwojowej nie może przekroczyć  limitu określonego w </w:t>
            </w:r>
            <w:r w:rsidRPr="001F385E" w:rsidDel="00675D99">
              <w:rPr>
                <w:rStyle w:val="Odwoaniedokomentarza"/>
              </w:rPr>
              <w:t xml:space="preserve"> </w:t>
            </w:r>
            <w:r w:rsidRPr="001F385E">
              <w:rPr>
                <w:rFonts w:cs="Arial"/>
              </w:rPr>
              <w:t xml:space="preserve">Opisie wdrażania Podmiotowego Systemu Finansowania w Województwie Zachodniopomorskim w ramach Regionalnego Programu Operacyjnego </w:t>
            </w:r>
            <w:r w:rsidRPr="001F385E">
              <w:rPr>
                <w:rFonts w:cs="Arial"/>
              </w:rPr>
              <w:lastRenderedPageBreak/>
              <w:t>Województwa Zachodniopomorskiego na lata 2014 – 2020</w:t>
            </w:r>
            <w:r>
              <w:rPr>
                <w:rFonts w:cs="Arial"/>
              </w:rPr>
              <w:t>.</w:t>
            </w:r>
          </w:p>
          <w:p w:rsidR="005712DB" w:rsidRPr="001F385E" w:rsidRDefault="005712DB" w:rsidP="00EC6072">
            <w:pPr>
              <w:pStyle w:val="Akapitzlist"/>
              <w:numPr>
                <w:ilvl w:val="0"/>
                <w:numId w:val="0"/>
              </w:numPr>
              <w:spacing w:before="240"/>
              <w:ind w:left="317"/>
              <w:rPr>
                <w:bCs/>
              </w:rPr>
            </w:pPr>
          </w:p>
          <w:p w:rsidR="005712DB" w:rsidRPr="001F385E" w:rsidRDefault="005712DB" w:rsidP="00912095">
            <w:pPr>
              <w:pStyle w:val="Akapitzlist"/>
              <w:numPr>
                <w:ilvl w:val="0"/>
                <w:numId w:val="283"/>
              </w:numPr>
              <w:spacing w:before="240"/>
              <w:ind w:left="317"/>
              <w:jc w:val="both"/>
              <w:rPr>
                <w:bCs/>
              </w:rPr>
            </w:pPr>
            <w:r w:rsidRPr="001F385E">
              <w:rPr>
                <w:rFonts w:cs="Arial"/>
                <w:bCs/>
              </w:rPr>
              <w:t>Beneficjent zapewnia elektroniczny obieg dokumentów w relacji Beneficjent –  uczestnik projektu.</w:t>
            </w:r>
          </w:p>
          <w:p w:rsidR="005712DB" w:rsidRPr="001F385E" w:rsidRDefault="005712DB" w:rsidP="00EC6072">
            <w:pPr>
              <w:pStyle w:val="Akapitzlist"/>
              <w:numPr>
                <w:ilvl w:val="0"/>
                <w:numId w:val="0"/>
              </w:numPr>
              <w:spacing w:before="240"/>
              <w:ind w:left="317"/>
              <w:jc w:val="both"/>
              <w:rPr>
                <w:bCs/>
              </w:rPr>
            </w:pPr>
          </w:p>
          <w:p w:rsidR="005712DB" w:rsidRPr="001F385E" w:rsidRDefault="005712DB" w:rsidP="00912095">
            <w:pPr>
              <w:pStyle w:val="Akapitzlist"/>
              <w:numPr>
                <w:ilvl w:val="0"/>
                <w:numId w:val="283"/>
              </w:numPr>
              <w:spacing w:before="240"/>
              <w:ind w:left="317"/>
              <w:jc w:val="both"/>
              <w:rPr>
                <w:bCs/>
              </w:rPr>
            </w:pPr>
            <w:r w:rsidRPr="001F385E">
              <w:rPr>
                <w:rFonts w:cs="Arial"/>
                <w:bCs/>
              </w:rPr>
              <w:t>Projekt przewiduje wdrożenie PSF w oparciu o system refundacji kosztów usługi rozwojowej.</w:t>
            </w:r>
          </w:p>
          <w:p w:rsidR="005712DB" w:rsidRPr="001F385E" w:rsidRDefault="005712DB" w:rsidP="00EC6072">
            <w:pPr>
              <w:pStyle w:val="Akapitzlist"/>
              <w:numPr>
                <w:ilvl w:val="0"/>
                <w:numId w:val="0"/>
              </w:numPr>
              <w:ind w:left="714"/>
              <w:rPr>
                <w:rFonts w:cs="Arial"/>
                <w:bCs/>
              </w:rPr>
            </w:pPr>
          </w:p>
          <w:p w:rsidR="005712DB" w:rsidRPr="001F385E" w:rsidRDefault="005712DB" w:rsidP="00912095">
            <w:pPr>
              <w:pStyle w:val="Akapitzlist"/>
              <w:numPr>
                <w:ilvl w:val="0"/>
                <w:numId w:val="283"/>
              </w:numPr>
              <w:spacing w:before="240"/>
              <w:ind w:left="317"/>
              <w:jc w:val="both"/>
              <w:rPr>
                <w:bCs/>
              </w:rPr>
            </w:pPr>
            <w:r w:rsidRPr="001F385E">
              <w:rPr>
                <w:rFonts w:cs="Arial"/>
                <w:bCs/>
              </w:rPr>
              <w:t>Beneficjent zapewnia, że okres realizacji umowy wsparcia usługi rozwojowej nie przekracza 12 m-</w:t>
            </w:r>
            <w:proofErr w:type="spellStart"/>
            <w:r w:rsidRPr="001F385E">
              <w:rPr>
                <w:rFonts w:cs="Arial"/>
                <w:bCs/>
              </w:rPr>
              <w:t>cy</w:t>
            </w:r>
            <w:proofErr w:type="spellEnd"/>
            <w:r w:rsidRPr="001F385E">
              <w:rPr>
                <w:rFonts w:cs="Arial"/>
                <w:bCs/>
              </w:rPr>
              <w:t xml:space="preserve"> </w:t>
            </w:r>
            <w:r w:rsidRPr="001F385E">
              <w:rPr>
                <w:rFonts w:cs="Arial"/>
              </w:rPr>
              <w:t>z wyłączeniem wsparcia w postaci studiów podyplomowych, dla których okres realizacji umowy wsparcia usługi rozwojowej nie przekracza 24 m-</w:t>
            </w:r>
            <w:proofErr w:type="spellStart"/>
            <w:r w:rsidRPr="001F385E">
              <w:rPr>
                <w:rFonts w:cs="Arial"/>
              </w:rPr>
              <w:t>cy</w:t>
            </w:r>
            <w:proofErr w:type="spellEnd"/>
            <w:r>
              <w:rPr>
                <w:rFonts w:cs="Arial"/>
              </w:rPr>
              <w:t>.</w:t>
            </w:r>
          </w:p>
        </w:tc>
        <w:tc>
          <w:tcPr>
            <w:tcW w:w="5158" w:type="dxa"/>
          </w:tcPr>
          <w:p w:rsidR="005712DB" w:rsidRPr="009D4B73" w:rsidRDefault="005712DB" w:rsidP="005712DB">
            <w:pPr>
              <w:spacing w:before="240"/>
              <w:rPr>
                <w:rFonts w:ascii="Myriad Pro" w:hAnsi="Myriad Pro"/>
                <w:sz w:val="20"/>
              </w:rPr>
            </w:pPr>
            <w:r w:rsidRPr="009D4B73">
              <w:rPr>
                <w:rFonts w:ascii="Myriad Pro" w:hAnsi="Myriad Pro"/>
                <w:sz w:val="20"/>
              </w:rPr>
              <w:lastRenderedPageBreak/>
              <w:t>Spełnienie kryterium jest konieczne do przyznania dofinansowania.</w:t>
            </w:r>
          </w:p>
          <w:p w:rsidR="005712DB" w:rsidRPr="009D4B73" w:rsidRDefault="005712DB" w:rsidP="005712DB">
            <w:pPr>
              <w:rPr>
                <w:rFonts w:ascii="Myriad Pro" w:hAnsi="Myriad Pro"/>
                <w:sz w:val="20"/>
              </w:rPr>
            </w:pPr>
            <w:r w:rsidRPr="009D4B73">
              <w:rPr>
                <w:rFonts w:ascii="Myriad Pro" w:hAnsi="Myriad Pro"/>
                <w:sz w:val="20"/>
              </w:rPr>
              <w:t>Projekt</w:t>
            </w:r>
            <w:r>
              <w:rPr>
                <w:rFonts w:ascii="Myriad Pro" w:hAnsi="Myriad Pro"/>
                <w:sz w:val="20"/>
              </w:rPr>
              <w:t>y</w:t>
            </w:r>
            <w:r w:rsidRPr="009D4B73">
              <w:rPr>
                <w:rFonts w:ascii="Myriad Pro" w:hAnsi="Myriad Pro"/>
                <w:sz w:val="20"/>
              </w:rPr>
              <w:t xml:space="preserve"> niespełniające kryterium są odrzucane.</w:t>
            </w:r>
          </w:p>
          <w:p w:rsidR="005712DB" w:rsidRDefault="005712DB" w:rsidP="005712DB">
            <w:pPr>
              <w:rPr>
                <w:rFonts w:ascii="Myriad Pro" w:hAnsi="Myriad Pro"/>
                <w:sz w:val="20"/>
              </w:rPr>
            </w:pPr>
            <w:r w:rsidRPr="009D4B73">
              <w:rPr>
                <w:rFonts w:ascii="Myriad Pro" w:hAnsi="Myriad Pro"/>
                <w:sz w:val="20"/>
              </w:rPr>
              <w:t>Ocena spełniania kryterium polega na przypisaniu wartości logicznych „tak”, „nie”.</w:t>
            </w:r>
          </w:p>
          <w:p w:rsidR="005712DB" w:rsidRPr="001F385E" w:rsidRDefault="005712DB" w:rsidP="00085CBC">
            <w:pPr>
              <w:rPr>
                <w:rFonts w:ascii="Myriad Pro" w:hAnsi="Myriad Pro"/>
                <w:sz w:val="20"/>
              </w:rPr>
            </w:pPr>
            <w:r w:rsidRPr="00DC6934">
              <w:rPr>
                <w:rFonts w:ascii="Myriad Pro" w:hAnsi="Myriad Pro" w:cs="Arial"/>
                <w:sz w:val="20"/>
              </w:rPr>
              <w:t xml:space="preserve">Za zgodą IP, na etapie realizacji projektu, dopuszcza się możliwość  odstępstwa w zakresie spełnienia kryterium nr 1 oraz kryterium nr </w:t>
            </w:r>
            <w:r w:rsidR="00085CBC">
              <w:rPr>
                <w:rFonts w:ascii="Myriad Pro" w:hAnsi="Myriad Pro" w:cs="Arial"/>
                <w:sz w:val="20"/>
              </w:rPr>
              <w:t xml:space="preserve"> 7</w:t>
            </w:r>
            <w:r w:rsidRPr="00DC6934">
              <w:rPr>
                <w:rFonts w:ascii="Myriad Pro" w:hAnsi="Myriad Pro" w:cs="Arial"/>
                <w:sz w:val="20"/>
              </w:rPr>
              <w:t xml:space="preserve">  z uwagi na zmiany </w:t>
            </w:r>
            <w:r w:rsidRPr="00DC6934">
              <w:rPr>
                <w:rFonts w:ascii="Myriad Pro" w:hAnsi="Myriad Pro" w:cs="Arial"/>
                <w:sz w:val="20"/>
              </w:rPr>
              <w:lastRenderedPageBreak/>
              <w:t xml:space="preserve">m.in. </w:t>
            </w:r>
            <w:r w:rsidRPr="00DC6934">
              <w:rPr>
                <w:rFonts w:ascii="Myriad Pro" w:hAnsi="Myriad Pro" w:cs="Arial"/>
                <w:i/>
                <w:sz w:val="20"/>
              </w:rPr>
              <w:t>RPO WZ 2014-2020</w:t>
            </w:r>
            <w:r w:rsidRPr="00DC6934">
              <w:rPr>
                <w:rFonts w:ascii="Myriad Pro" w:hAnsi="Myriad Pro" w:cs="Arial"/>
                <w:sz w:val="20"/>
              </w:rPr>
              <w:t xml:space="preserve">, przepisów prawa, </w:t>
            </w:r>
            <w:r w:rsidRPr="00DC6934">
              <w:rPr>
                <w:rFonts w:ascii="Myriad Pro" w:hAnsi="Myriad Pro" w:cs="Arial"/>
                <w:i/>
                <w:sz w:val="20"/>
              </w:rPr>
              <w:t>SOOP RPO WZ 2014-2020</w:t>
            </w:r>
            <w:r w:rsidRPr="00DC6934">
              <w:rPr>
                <w:rFonts w:ascii="Myriad Pro" w:hAnsi="Myriad Pro" w:cs="Arial"/>
                <w:sz w:val="20"/>
              </w:rPr>
              <w:t xml:space="preserve">, </w:t>
            </w:r>
            <w:r w:rsidRPr="00DC6934">
              <w:rPr>
                <w:rFonts w:ascii="Myriad Pro" w:eastAsia="MyriadPro-Regular" w:hAnsi="Myriad Pro" w:cs="Arial"/>
                <w:sz w:val="20"/>
              </w:rPr>
              <w:t>właściwych</w:t>
            </w:r>
            <w:r w:rsidRPr="00DC6934">
              <w:rPr>
                <w:rFonts w:ascii="Myriad Pro" w:eastAsia="MyriadPro-Regular" w:hAnsi="Myriad Pro" w:cs="Arial"/>
                <w:i/>
                <w:sz w:val="20"/>
              </w:rPr>
              <w:t xml:space="preserve"> Wytycznych obszarowych, </w:t>
            </w:r>
            <w:r w:rsidRPr="00DC6934">
              <w:rPr>
                <w:rFonts w:ascii="Myriad Pro" w:hAnsi="Myriad Pro" w:cs="Arial"/>
                <w:sz w:val="20"/>
              </w:rPr>
              <w:t xml:space="preserve">mających wpływ na założenia dotyczące grupy docelowej oraz uwarunkowań realizacji wsparcia wskazanych w </w:t>
            </w:r>
            <w:r w:rsidRPr="00DC6934">
              <w:rPr>
                <w:rFonts w:ascii="Myriad Pro" w:hAnsi="Myriad Pro" w:cs="Arial"/>
                <w:i/>
                <w:sz w:val="20"/>
              </w:rPr>
              <w:t>Opisie wdrażania Podmiotowego Systemu Finansowania w Województwie Zachodniopomorskim w ramach Regionalnego Programu Operacyjnego Województwa Zachodniopomorskiego na lata 2014 – 2020</w:t>
            </w:r>
            <w:r w:rsidRPr="00DC6934">
              <w:rPr>
                <w:rFonts w:ascii="Myriad Pro" w:hAnsi="Myriad Pro" w:cs="Arial"/>
                <w:sz w:val="20"/>
              </w:rPr>
              <w:t xml:space="preserve"> .</w:t>
            </w:r>
          </w:p>
        </w:tc>
      </w:tr>
    </w:tbl>
    <w:p w:rsidR="00B9374D" w:rsidRPr="001F385E" w:rsidRDefault="00B9374D" w:rsidP="005712DB">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8930"/>
        <w:gridCol w:w="4733"/>
      </w:tblGrid>
      <w:tr w:rsidR="005712DB" w:rsidRPr="001F385E" w:rsidTr="005712DB">
        <w:trPr>
          <w:jc w:val="center"/>
        </w:trPr>
        <w:tc>
          <w:tcPr>
            <w:tcW w:w="14175" w:type="dxa"/>
            <w:gridSpan w:val="3"/>
            <w:shd w:val="clear" w:color="auto" w:fill="D9D9D9"/>
          </w:tcPr>
          <w:p w:rsidR="005712DB" w:rsidRPr="001F385E" w:rsidRDefault="005712DB" w:rsidP="005712DB">
            <w:pPr>
              <w:spacing w:before="40" w:after="40" w:line="240" w:lineRule="auto"/>
              <w:jc w:val="center"/>
              <w:rPr>
                <w:rFonts w:ascii="Myriad Pro" w:hAnsi="Myriad Pro"/>
                <w:sz w:val="20"/>
              </w:rPr>
            </w:pPr>
            <w:r w:rsidRPr="001F385E">
              <w:rPr>
                <w:rFonts w:ascii="Myriad Pro" w:hAnsi="Myriad Pro"/>
                <w:b/>
                <w:sz w:val="20"/>
              </w:rPr>
              <w:t>Kryteria premiujące</w:t>
            </w:r>
          </w:p>
        </w:tc>
      </w:tr>
      <w:tr w:rsidR="005712DB" w:rsidRPr="001F385E" w:rsidTr="005712DB">
        <w:trPr>
          <w:jc w:val="center"/>
        </w:trPr>
        <w:tc>
          <w:tcPr>
            <w:tcW w:w="512" w:type="dxa"/>
          </w:tcPr>
          <w:p w:rsidR="005712DB" w:rsidRPr="00622331" w:rsidRDefault="005712DB" w:rsidP="005712DB">
            <w:pPr>
              <w:pStyle w:val="Akapitzlist"/>
              <w:spacing w:before="40" w:after="40" w:line="240" w:lineRule="auto"/>
              <w:ind w:left="0"/>
              <w:contextualSpacing w:val="0"/>
              <w:jc w:val="center"/>
            </w:pPr>
            <w:r w:rsidRPr="00622331">
              <w:t>L.p.</w:t>
            </w:r>
          </w:p>
        </w:tc>
        <w:tc>
          <w:tcPr>
            <w:tcW w:w="8930" w:type="dxa"/>
          </w:tcPr>
          <w:p w:rsidR="005712DB" w:rsidRPr="00622331" w:rsidRDefault="005712DB" w:rsidP="005712DB">
            <w:pPr>
              <w:spacing w:before="40" w:after="40" w:line="240" w:lineRule="auto"/>
              <w:jc w:val="center"/>
              <w:rPr>
                <w:rFonts w:ascii="Myriad Pro" w:hAnsi="Myriad Pro"/>
                <w:sz w:val="20"/>
              </w:rPr>
            </w:pPr>
            <w:r w:rsidRPr="00622331">
              <w:rPr>
                <w:rFonts w:ascii="Myriad Pro" w:hAnsi="Myriad Pro"/>
                <w:sz w:val="20"/>
              </w:rPr>
              <w:t>Definicja kryterium</w:t>
            </w:r>
          </w:p>
        </w:tc>
        <w:tc>
          <w:tcPr>
            <w:tcW w:w="4733" w:type="dxa"/>
          </w:tcPr>
          <w:p w:rsidR="005712DB" w:rsidRPr="00622331" w:rsidRDefault="005712DB" w:rsidP="005712DB">
            <w:pPr>
              <w:spacing w:before="40" w:after="40" w:line="240" w:lineRule="auto"/>
              <w:jc w:val="center"/>
              <w:rPr>
                <w:rFonts w:ascii="Myriad Pro" w:hAnsi="Myriad Pro"/>
                <w:sz w:val="20"/>
              </w:rPr>
            </w:pPr>
            <w:r w:rsidRPr="00622331">
              <w:rPr>
                <w:rFonts w:ascii="Myriad Pro" w:hAnsi="Myriad Pro"/>
                <w:sz w:val="20"/>
              </w:rPr>
              <w:t>Opis znaczenia kryterium</w:t>
            </w:r>
          </w:p>
        </w:tc>
      </w:tr>
      <w:tr w:rsidR="005712DB" w:rsidRPr="001F385E" w:rsidTr="005712DB">
        <w:trPr>
          <w:jc w:val="center"/>
        </w:trPr>
        <w:tc>
          <w:tcPr>
            <w:tcW w:w="512" w:type="dxa"/>
            <w:tcBorders>
              <w:bottom w:val="single" w:sz="4" w:space="0" w:color="auto"/>
            </w:tcBorders>
          </w:tcPr>
          <w:p w:rsidR="005712DB" w:rsidRPr="00622331" w:rsidRDefault="005712DB" w:rsidP="005712DB">
            <w:pPr>
              <w:pStyle w:val="Akapitzlist"/>
              <w:spacing w:before="40" w:after="40" w:line="240" w:lineRule="auto"/>
              <w:ind w:left="0"/>
              <w:contextualSpacing w:val="0"/>
              <w:jc w:val="center"/>
            </w:pPr>
            <w:r w:rsidRPr="00622331">
              <w:t>1</w:t>
            </w:r>
          </w:p>
        </w:tc>
        <w:tc>
          <w:tcPr>
            <w:tcW w:w="8930" w:type="dxa"/>
            <w:tcBorders>
              <w:bottom w:val="single" w:sz="4" w:space="0" w:color="auto"/>
            </w:tcBorders>
          </w:tcPr>
          <w:p w:rsidR="005712DB" w:rsidRPr="00622331" w:rsidRDefault="005712DB" w:rsidP="005712DB">
            <w:pPr>
              <w:spacing w:before="40" w:after="40" w:line="240" w:lineRule="auto"/>
              <w:jc w:val="center"/>
              <w:rPr>
                <w:rFonts w:ascii="Myriad Pro" w:hAnsi="Myriad Pro"/>
                <w:sz w:val="20"/>
              </w:rPr>
            </w:pPr>
            <w:r w:rsidRPr="00622331">
              <w:rPr>
                <w:rFonts w:ascii="Myriad Pro" w:hAnsi="Myriad Pro"/>
                <w:sz w:val="20"/>
              </w:rPr>
              <w:t>2</w:t>
            </w:r>
          </w:p>
        </w:tc>
        <w:tc>
          <w:tcPr>
            <w:tcW w:w="4733" w:type="dxa"/>
            <w:tcBorders>
              <w:bottom w:val="single" w:sz="4" w:space="0" w:color="auto"/>
            </w:tcBorders>
          </w:tcPr>
          <w:p w:rsidR="005712DB" w:rsidRPr="00622331" w:rsidRDefault="005712DB" w:rsidP="005712DB">
            <w:pPr>
              <w:spacing w:before="40" w:after="40" w:line="240" w:lineRule="auto"/>
              <w:jc w:val="center"/>
              <w:rPr>
                <w:rFonts w:ascii="Myriad Pro" w:hAnsi="Myriad Pro"/>
                <w:sz w:val="20"/>
              </w:rPr>
            </w:pPr>
            <w:r w:rsidRPr="00622331">
              <w:rPr>
                <w:rFonts w:ascii="Myriad Pro" w:hAnsi="Myriad Pro"/>
                <w:sz w:val="20"/>
              </w:rPr>
              <w:t>3</w:t>
            </w:r>
          </w:p>
        </w:tc>
      </w:tr>
      <w:tr w:rsidR="005712DB" w:rsidRPr="001F385E" w:rsidTr="005712DB">
        <w:trPr>
          <w:jc w:val="center"/>
        </w:trPr>
        <w:tc>
          <w:tcPr>
            <w:tcW w:w="512" w:type="dxa"/>
            <w:tcBorders>
              <w:bottom w:val="single" w:sz="4" w:space="0" w:color="auto"/>
            </w:tcBorders>
          </w:tcPr>
          <w:p w:rsidR="005712DB" w:rsidRPr="00622331" w:rsidRDefault="005712DB" w:rsidP="001B0A9F">
            <w:pPr>
              <w:pStyle w:val="Akapitzlist"/>
              <w:numPr>
                <w:ilvl w:val="0"/>
                <w:numId w:val="285"/>
              </w:numPr>
              <w:spacing w:before="40" w:after="40" w:line="240" w:lineRule="auto"/>
              <w:ind w:left="0" w:firstLine="0"/>
              <w:contextualSpacing w:val="0"/>
            </w:pPr>
          </w:p>
        </w:tc>
        <w:tc>
          <w:tcPr>
            <w:tcW w:w="8930" w:type="dxa"/>
            <w:tcBorders>
              <w:bottom w:val="single" w:sz="4" w:space="0" w:color="auto"/>
            </w:tcBorders>
          </w:tcPr>
          <w:p w:rsidR="005712DB" w:rsidRPr="00622331" w:rsidRDefault="005712DB" w:rsidP="005712DB">
            <w:pPr>
              <w:spacing w:before="40" w:after="40" w:line="240" w:lineRule="auto"/>
              <w:jc w:val="both"/>
              <w:rPr>
                <w:rFonts w:ascii="Myriad Pro" w:hAnsi="Myriad Pro" w:cs="Arial"/>
                <w:sz w:val="20"/>
              </w:rPr>
            </w:pPr>
            <w:r w:rsidRPr="00622331">
              <w:rPr>
                <w:rFonts w:ascii="Myriad Pro" w:hAnsi="Myriad Pro" w:cs="Arial"/>
                <w:sz w:val="20"/>
              </w:rPr>
              <w:t>Projektodawca/Partner dysponuje doświadczeniem w realizacji przedsięwzięć w charakterze Operatora wdrażającego Podmiotowy System Finansowania z wykorzystaniem Bazy Usług Rozwojowych przez okres minimum 2 lat przed złożeniem wniosku o dofinansowanie.</w:t>
            </w:r>
          </w:p>
        </w:tc>
        <w:tc>
          <w:tcPr>
            <w:tcW w:w="4733" w:type="dxa"/>
            <w:tcBorders>
              <w:bottom w:val="single" w:sz="4" w:space="0" w:color="auto"/>
            </w:tcBorders>
          </w:tcPr>
          <w:p w:rsidR="005712DB" w:rsidRPr="00622331" w:rsidRDefault="005712DB" w:rsidP="005712DB">
            <w:pPr>
              <w:spacing w:before="40" w:after="40" w:line="240" w:lineRule="auto"/>
              <w:jc w:val="both"/>
              <w:rPr>
                <w:rFonts w:ascii="Myriad Pro" w:hAnsi="Myriad Pro" w:cs="Arial"/>
                <w:sz w:val="20"/>
              </w:rPr>
            </w:pPr>
            <w:r w:rsidRPr="00622331">
              <w:rPr>
                <w:rFonts w:ascii="Myriad Pro" w:hAnsi="Myriad Pro" w:cs="Arial"/>
                <w:sz w:val="20"/>
              </w:rPr>
              <w:t>Liczba punktów: 30</w:t>
            </w:r>
          </w:p>
        </w:tc>
      </w:tr>
      <w:tr w:rsidR="005712DB" w:rsidRPr="001F385E" w:rsidTr="005712DB">
        <w:trPr>
          <w:jc w:val="center"/>
        </w:trPr>
        <w:tc>
          <w:tcPr>
            <w:tcW w:w="512" w:type="dxa"/>
            <w:tcBorders>
              <w:bottom w:val="single" w:sz="4" w:space="0" w:color="auto"/>
            </w:tcBorders>
          </w:tcPr>
          <w:p w:rsidR="005712DB" w:rsidRPr="00622331" w:rsidRDefault="005712DB" w:rsidP="001B0A9F">
            <w:pPr>
              <w:pStyle w:val="Akapitzlist"/>
              <w:numPr>
                <w:ilvl w:val="0"/>
                <w:numId w:val="285"/>
              </w:numPr>
              <w:spacing w:before="40" w:after="40" w:line="240" w:lineRule="auto"/>
              <w:ind w:left="0" w:firstLine="0"/>
              <w:contextualSpacing w:val="0"/>
            </w:pPr>
          </w:p>
        </w:tc>
        <w:tc>
          <w:tcPr>
            <w:tcW w:w="8930" w:type="dxa"/>
            <w:tcBorders>
              <w:bottom w:val="single" w:sz="4" w:space="0" w:color="auto"/>
            </w:tcBorders>
          </w:tcPr>
          <w:p w:rsidR="005712DB" w:rsidRPr="00622331" w:rsidDel="002E02B7" w:rsidRDefault="005712DB" w:rsidP="005712DB">
            <w:pPr>
              <w:spacing w:before="40" w:after="40" w:line="240" w:lineRule="auto"/>
              <w:jc w:val="both"/>
              <w:rPr>
                <w:rFonts w:ascii="Myriad Pro" w:hAnsi="Myriad Pro" w:cs="Arial"/>
                <w:sz w:val="20"/>
              </w:rPr>
            </w:pPr>
            <w:r w:rsidRPr="00622331">
              <w:rPr>
                <w:rFonts w:ascii="Myriad Pro" w:hAnsi="Myriad Pro" w:cs="Arial"/>
                <w:sz w:val="20"/>
              </w:rPr>
              <w:t>Co najmniej 25% grupy docelowej projektu stanowią osoby w wieku 50 lat i więcej.</w:t>
            </w:r>
          </w:p>
        </w:tc>
        <w:tc>
          <w:tcPr>
            <w:tcW w:w="4733" w:type="dxa"/>
            <w:tcBorders>
              <w:bottom w:val="single" w:sz="4" w:space="0" w:color="auto"/>
            </w:tcBorders>
          </w:tcPr>
          <w:p w:rsidR="005712DB" w:rsidRPr="00622331" w:rsidRDefault="005712DB" w:rsidP="005712DB">
            <w:pPr>
              <w:spacing w:before="40" w:after="40" w:line="240" w:lineRule="auto"/>
              <w:jc w:val="both"/>
              <w:rPr>
                <w:rFonts w:ascii="Myriad Pro" w:hAnsi="Myriad Pro" w:cs="Arial"/>
                <w:sz w:val="20"/>
              </w:rPr>
            </w:pPr>
            <w:r w:rsidRPr="00622331">
              <w:rPr>
                <w:rFonts w:ascii="Myriad Pro" w:hAnsi="Myriad Pro" w:cs="Arial"/>
                <w:sz w:val="20"/>
              </w:rPr>
              <w:t>Liczba punktów: 10</w:t>
            </w:r>
          </w:p>
        </w:tc>
      </w:tr>
    </w:tbl>
    <w:p w:rsidR="007836EC" w:rsidRDefault="007836EC" w:rsidP="004177A3">
      <w:pPr>
        <w:rPr>
          <w:rFonts w:ascii="Myriad Pro" w:hAnsi="Myriad Pro"/>
          <w:b/>
          <w:sz w:val="20"/>
        </w:rPr>
      </w:pPr>
      <w:r>
        <w:rPr>
          <w:rFonts w:ascii="Myriad Pro" w:hAnsi="Myriad Pro"/>
          <w:b/>
          <w:sz w:val="20"/>
        </w:rPr>
        <w:br w:type="page"/>
      </w:r>
    </w:p>
    <w:p w:rsidR="00E5433C" w:rsidRPr="007836EC" w:rsidRDefault="00E5433C" w:rsidP="00855B0D">
      <w:pPr>
        <w:pStyle w:val="Podtytu"/>
      </w:pPr>
      <w:bookmarkStart w:id="20" w:name="_Toc59089702"/>
      <w:r w:rsidRPr="007836EC">
        <w:lastRenderedPageBreak/>
        <w:t>6.2 Wsparcie adresowane do przedsiębiorstw odczuwających negatywne skutki zmian gospodarczych oraz ich pracowników, mające na celu wspomaganie procesów adaptacyjnych</w:t>
      </w:r>
      <w:bookmarkEnd w:id="20"/>
    </w:p>
    <w:p w:rsidR="00E5433C" w:rsidRPr="008F0307" w:rsidRDefault="00E5433C" w:rsidP="00E5433C">
      <w:pPr>
        <w:jc w:val="center"/>
        <w:rPr>
          <w:rFonts w:ascii="Myriad Pro" w:hAnsi="Myriad Pro"/>
          <w:b/>
          <w:sz w:val="20"/>
        </w:rPr>
      </w:pPr>
      <w:r w:rsidRPr="008F0307">
        <w:rPr>
          <w:rFonts w:ascii="Myriad Pro" w:hAnsi="Myriad Pro"/>
          <w:b/>
          <w:sz w:val="20"/>
        </w:rPr>
        <w:t>Kryteria ogólne przyjęte Uchwałą Nr 71/17 Komitetu Monitorującego RPO WZ 2014-2020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E5433C" w:rsidRPr="008F0307"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Pr="008F0307" w:rsidRDefault="00E5433C">
            <w:pPr>
              <w:spacing w:before="40" w:after="40" w:line="240" w:lineRule="auto"/>
              <w:rPr>
                <w:rFonts w:ascii="Myriad Pro" w:hAnsi="Myriad Pro" w:cs="Arial"/>
                <w:sz w:val="20"/>
              </w:rPr>
            </w:pPr>
            <w:r w:rsidRPr="008F0307">
              <w:rPr>
                <w:rFonts w:ascii="Myriad Pro" w:hAnsi="Myriad Pro" w:cs="Arial"/>
                <w:sz w:val="20"/>
              </w:rPr>
              <w:t>Oś priorytetowa</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Pr="008F0307" w:rsidRDefault="00E5433C">
            <w:pPr>
              <w:spacing w:before="40" w:after="40" w:line="240" w:lineRule="auto"/>
              <w:rPr>
                <w:rFonts w:ascii="Myriad Pro" w:hAnsi="Myriad Pro" w:cs="Arial"/>
                <w:sz w:val="20"/>
              </w:rPr>
            </w:pPr>
            <w:r w:rsidRPr="008F0307">
              <w:rPr>
                <w:rFonts w:ascii="Myriad Pro" w:hAnsi="Myriad Pro" w:cs="Arial"/>
                <w:sz w:val="20"/>
              </w:rPr>
              <w:t>VI Rynek Pracy</w:t>
            </w:r>
          </w:p>
        </w:tc>
      </w:tr>
      <w:tr w:rsidR="00E5433C" w:rsidRPr="008F0307"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Pr="008F0307" w:rsidRDefault="00E5433C">
            <w:pPr>
              <w:spacing w:before="40" w:after="40" w:line="240" w:lineRule="auto"/>
              <w:rPr>
                <w:rFonts w:ascii="Myriad Pro" w:hAnsi="Myriad Pro" w:cs="Arial"/>
                <w:sz w:val="20"/>
              </w:rPr>
            </w:pPr>
            <w:r w:rsidRPr="008F0307">
              <w:rPr>
                <w:rFonts w:ascii="Myriad Pro" w:hAnsi="Myriad Pro" w:cs="Arial"/>
                <w:sz w:val="20"/>
              </w:rPr>
              <w:t>Priorytet Inwestycyjny</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Pr="008F0307" w:rsidRDefault="00E5433C">
            <w:pPr>
              <w:spacing w:before="40" w:after="40" w:line="240" w:lineRule="auto"/>
              <w:rPr>
                <w:rFonts w:ascii="Myriad Pro" w:hAnsi="Myriad Pro" w:cs="Arial"/>
                <w:iCs/>
                <w:sz w:val="20"/>
              </w:rPr>
            </w:pPr>
            <w:r w:rsidRPr="008F0307">
              <w:rPr>
                <w:rFonts w:ascii="Myriad Pro" w:hAnsi="Myriad Pro" w:cs="Arial"/>
                <w:iCs/>
                <w:sz w:val="20"/>
              </w:rPr>
              <w:t>8v Przystosowanie pracowników, przedsiębiorstw i przedsiębiorców do zmian</w:t>
            </w:r>
          </w:p>
        </w:tc>
      </w:tr>
      <w:tr w:rsidR="00E5433C" w:rsidRPr="008F0307"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Pr="008F0307" w:rsidRDefault="00E5433C">
            <w:pPr>
              <w:spacing w:before="40" w:after="40" w:line="240" w:lineRule="auto"/>
              <w:rPr>
                <w:rFonts w:ascii="Myriad Pro" w:hAnsi="Myriad Pro" w:cs="Arial"/>
                <w:sz w:val="20"/>
              </w:rPr>
            </w:pPr>
            <w:r w:rsidRPr="008F0307">
              <w:rPr>
                <w:rFonts w:ascii="Myriad Pro" w:hAnsi="Myriad Pro" w:cs="Arial"/>
                <w:sz w:val="20"/>
              </w:rPr>
              <w:t>Działanie</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Pr="008F0307" w:rsidRDefault="00E5433C">
            <w:pPr>
              <w:spacing w:before="40" w:after="40" w:line="240" w:lineRule="auto"/>
              <w:ind w:left="346" w:hanging="346"/>
              <w:rPr>
                <w:rFonts w:ascii="Myriad Pro" w:hAnsi="Myriad Pro" w:cs="Arial"/>
                <w:sz w:val="20"/>
              </w:rPr>
            </w:pPr>
            <w:r w:rsidRPr="008F0307">
              <w:rPr>
                <w:rFonts w:ascii="Myriad Pro" w:hAnsi="Myriad Pro" w:cs="Arial"/>
                <w:sz w:val="20"/>
              </w:rPr>
              <w:t xml:space="preserve">6.2 </w:t>
            </w:r>
            <w:r w:rsidRPr="008F0307">
              <w:rPr>
                <w:rFonts w:ascii="Myriad Pro" w:hAnsi="Myriad Pro" w:cs="Arial"/>
                <w:bCs/>
                <w:sz w:val="20"/>
              </w:rPr>
              <w:t>Wsparcie adresowane do przedsiębiorstw odczuwających negatywne skutki zmian gospodarczych oraz ich pracowników, mające na celu wspomaganie procesów adaptacyjnych</w:t>
            </w:r>
          </w:p>
        </w:tc>
      </w:tr>
      <w:tr w:rsidR="00E5433C" w:rsidRPr="008F0307"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Pr="008F0307" w:rsidRDefault="00E5433C">
            <w:pPr>
              <w:spacing w:before="40" w:after="40" w:line="240" w:lineRule="auto"/>
              <w:rPr>
                <w:rFonts w:ascii="Myriad Pro" w:hAnsi="Myriad Pro" w:cs="Arial"/>
                <w:sz w:val="20"/>
              </w:rPr>
            </w:pPr>
            <w:r w:rsidRPr="008F0307">
              <w:rPr>
                <w:rFonts w:ascii="Myriad Pro" w:hAnsi="Myriad Pro" w:cs="Arial"/>
                <w:sz w:val="20"/>
              </w:rPr>
              <w:t>Typ projektu</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Pr="008F0307" w:rsidRDefault="00E5433C" w:rsidP="002712B6">
            <w:pPr>
              <w:pStyle w:val="Akapitzlist"/>
              <w:numPr>
                <w:ilvl w:val="0"/>
                <w:numId w:val="3"/>
              </w:numPr>
              <w:spacing w:before="40" w:after="40" w:line="240" w:lineRule="auto"/>
              <w:ind w:left="346"/>
              <w:rPr>
                <w:rFonts w:cs="Arial"/>
              </w:rPr>
            </w:pPr>
            <w:r w:rsidRPr="008F0307">
              <w:rPr>
                <w:rFonts w:cs="Arial"/>
              </w:rPr>
              <w:t>Programy o charakterze doradczo-szkoleniowym dla mikro, małych i średnich przedsiębiorstw wspomagające proces zmiany, w tym m.in. przekształcenie profilu działalności przedsiębiorstwa, optymalizację procesów zarządzania oraz budowanie strategii rozwoju przedsiębiorstwa.</w:t>
            </w:r>
          </w:p>
        </w:tc>
      </w:tr>
    </w:tbl>
    <w:p w:rsidR="00E5433C" w:rsidRPr="008F0307" w:rsidRDefault="00E5433C" w:rsidP="00E5433C">
      <w:pPr>
        <w:rPr>
          <w:rFonts w:ascii="Myriad Pro" w:hAnsi="Myriad Pro"/>
          <w:sz w:val="20"/>
        </w:rPr>
      </w:pPr>
    </w:p>
    <w:tbl>
      <w:tblPr>
        <w:tblW w:w="14175" w:type="dxa"/>
        <w:jc w:val="center"/>
        <w:tblLayout w:type="fixed"/>
        <w:tblLook w:val="04A0" w:firstRow="1" w:lastRow="0" w:firstColumn="1" w:lastColumn="0" w:noHBand="0" w:noVBand="1"/>
      </w:tblPr>
      <w:tblGrid>
        <w:gridCol w:w="539"/>
        <w:gridCol w:w="2524"/>
        <w:gridCol w:w="5101"/>
        <w:gridCol w:w="6011"/>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pct10" w:color="auto" w:fill="auto"/>
            <w:vAlign w:val="center"/>
            <w:hideMark/>
          </w:tcPr>
          <w:p w:rsidR="00E5433C" w:rsidRDefault="00E5433C">
            <w:pPr>
              <w:spacing w:before="40" w:after="40"/>
              <w:jc w:val="center"/>
              <w:rPr>
                <w:rFonts w:ascii="Myriad Pro" w:hAnsi="Myriad Pro" w:cs="Arial"/>
                <w:b/>
                <w:sz w:val="20"/>
              </w:rPr>
            </w:pPr>
            <w:r>
              <w:rPr>
                <w:rFonts w:ascii="Myriad Pro" w:hAnsi="Myriad Pro" w:cs="Arial"/>
                <w:b/>
                <w:sz w:val="20"/>
              </w:rPr>
              <w:t>Kryteria dopuszczalności</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right="-81"/>
              <w:jc w:val="center"/>
              <w:rPr>
                <w:rFonts w:ascii="Myriad Pro" w:hAnsi="Myriad Pro" w:cs="Arial"/>
                <w:sz w:val="20"/>
              </w:rPr>
            </w:pPr>
            <w:r>
              <w:rPr>
                <w:rFonts w:ascii="Myriad Pro" w:hAnsi="Myriad Pro" w:cs="Arial"/>
                <w:sz w:val="20"/>
              </w:rPr>
              <w:t>L.p.</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510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510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celem szczegółowym i rezultatami Działania</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Projekt jest zgodny z właściwym celem szczegółowym RPO WZ 2014-2020 oraz koresponduje ze wskaźnikami dla danego Działania/typu projektu.</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572C25">
            <w:pPr>
              <w:spacing w:before="40" w:after="40"/>
              <w:jc w:val="both"/>
              <w:rPr>
                <w:rFonts w:ascii="Myriad Pro" w:hAnsi="Myriad Pro" w:cs="Arial"/>
                <w:sz w:val="20"/>
              </w:rPr>
            </w:pPr>
            <w:r>
              <w:rPr>
                <w:rFonts w:ascii="Myriad Pro" w:hAnsi="Myriad Pro" w:cs="Arial"/>
                <w:sz w:val="20"/>
              </w:rPr>
              <w:t xml:space="preserve">Projekty niespełniające kryterium są odrzucane. </w:t>
            </w:r>
          </w:p>
          <w:p w:rsidR="00E5433C" w:rsidRDefault="00E5433C" w:rsidP="00572C25">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2.</w:t>
            </w:r>
          </w:p>
        </w:tc>
        <w:tc>
          <w:tcPr>
            <w:tcW w:w="2524" w:type="dxa"/>
            <w:tcBorders>
              <w:top w:val="single" w:sz="4" w:space="0" w:color="auto"/>
              <w:left w:val="single" w:sz="4" w:space="0" w:color="auto"/>
              <w:bottom w:val="single" w:sz="4" w:space="0" w:color="auto"/>
              <w:right w:val="single" w:sz="4" w:space="0" w:color="auto"/>
            </w:tcBorders>
          </w:tcPr>
          <w:p w:rsidR="00E5433C" w:rsidRDefault="00E5433C">
            <w:pPr>
              <w:spacing w:before="40" w:after="40"/>
              <w:rPr>
                <w:rFonts w:ascii="Myriad Pro" w:hAnsi="Myriad Pro" w:cs="Arial"/>
                <w:sz w:val="20"/>
              </w:rPr>
            </w:pPr>
            <w:r>
              <w:rPr>
                <w:rFonts w:ascii="Myriad Pro" w:hAnsi="Myriad Pro" w:cs="Arial"/>
                <w:sz w:val="20"/>
              </w:rPr>
              <w:t>Zgodność z</w:t>
            </w:r>
            <w:r>
              <w:rPr>
                <w:rFonts w:ascii="Myriad Pro" w:hAnsi="Myriad Pro" w:cs="Arial"/>
                <w:i/>
                <w:sz w:val="20"/>
              </w:rPr>
              <w:t xml:space="preserve"> </w:t>
            </w:r>
            <w:r>
              <w:rPr>
                <w:rFonts w:ascii="Myriad Pro" w:hAnsi="Myriad Pro" w:cs="Arial"/>
                <w:sz w:val="20"/>
              </w:rPr>
              <w:t>typem projektu</w:t>
            </w:r>
          </w:p>
          <w:p w:rsidR="00E5433C" w:rsidRDefault="00E5433C">
            <w:pPr>
              <w:spacing w:before="40" w:after="40"/>
              <w:rPr>
                <w:rFonts w:ascii="Myriad Pro" w:hAnsi="Myriad Pro" w:cs="Arial"/>
                <w:sz w:val="20"/>
              </w:rPr>
            </w:pP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 xml:space="preserve">Projekt jest zgodny z typem projektu oraz grupą docelową wskazaną w  </w:t>
            </w:r>
            <w:r>
              <w:rPr>
                <w:rFonts w:ascii="Myriad Pro" w:hAnsi="Myriad Pro" w:cs="Arial"/>
                <w:i/>
                <w:sz w:val="20"/>
              </w:rPr>
              <w:t xml:space="preserve">SOOP RPO WZ 2014-2020 </w:t>
            </w:r>
            <w:r>
              <w:rPr>
                <w:rFonts w:ascii="Myriad Pro" w:hAnsi="Myriad Pro" w:cs="Arial"/>
                <w:sz w:val="20"/>
              </w:rPr>
              <w:t xml:space="preserve">oraz </w:t>
            </w:r>
            <w:r>
              <w:rPr>
                <w:rFonts w:ascii="Myriad Pro" w:hAnsi="Myriad Pro" w:cs="Arial"/>
                <w:i/>
                <w:sz w:val="20"/>
              </w:rPr>
              <w:t>Regulaminie konkursu.</w:t>
            </w:r>
            <w:r>
              <w:rPr>
                <w:rFonts w:ascii="Myriad Pro" w:hAnsi="Myriad Pro" w:cs="Arial"/>
                <w:sz w:val="20"/>
              </w:rPr>
              <w:t xml:space="preserve"> </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572C25">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spacing w:before="40" w:after="40"/>
              <w:jc w:val="both"/>
              <w:rPr>
                <w:rFonts w:ascii="Myriad Pro" w:hAnsi="Myriad Pro" w:cs="Arial"/>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Pr>
                <w:rFonts w:ascii="Myriad Pro" w:hAnsi="Myriad Pro" w:cs="Arial"/>
                <w:i/>
                <w:sz w:val="20"/>
              </w:rPr>
              <w:t>RPO WZ 2014-2020</w:t>
            </w:r>
            <w:r>
              <w:rPr>
                <w:rFonts w:ascii="Myriad Pro" w:hAnsi="Myriad Pro" w:cs="Arial"/>
                <w:sz w:val="20"/>
              </w:rPr>
              <w:t xml:space="preserve">, </w:t>
            </w:r>
            <w:r>
              <w:rPr>
                <w:rFonts w:ascii="Myriad Pro" w:hAnsi="Myriad Pro" w:cs="Arial"/>
                <w:i/>
                <w:sz w:val="20"/>
              </w:rPr>
              <w:t>SOOP RPO WZ 2014-2020</w:t>
            </w:r>
            <w:r>
              <w:rPr>
                <w:rFonts w:ascii="Myriad Pro" w:hAnsi="Myriad Pro" w:cs="Arial"/>
                <w:sz w:val="20"/>
              </w:rPr>
              <w:t xml:space="preserve">, przepisów prawa mających wpływ na założenia dotyczące grupy docelowej i/lub typu projektu. </w:t>
            </w:r>
          </w:p>
          <w:p w:rsidR="00E5433C" w:rsidRDefault="00E5433C" w:rsidP="00572C25">
            <w:pPr>
              <w:spacing w:before="40" w:after="40"/>
              <w:jc w:val="both"/>
              <w:rPr>
                <w:rFonts w:ascii="Myriad Pro" w:hAnsi="Myriad Pro" w:cs="Arial"/>
                <w:sz w:val="20"/>
              </w:rPr>
            </w:pPr>
            <w:r>
              <w:rPr>
                <w:rFonts w:ascii="Myriad Pro" w:hAnsi="Myriad Pro" w:cs="Arial"/>
                <w:sz w:val="20"/>
              </w:rPr>
              <w:lastRenderedPageBreak/>
              <w:t>Ocena spełniania kryterium polega na przypisaniu wartości logicznych „tak”, „nie”.</w:t>
            </w:r>
          </w:p>
        </w:tc>
      </w:tr>
      <w:tr w:rsidR="00E5433C" w:rsidTr="00730C86">
        <w:trPr>
          <w:trHeight w:val="2267"/>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3.</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Kwalifikowalność Beneficjenta/Partnera</w:t>
            </w:r>
          </w:p>
        </w:tc>
        <w:tc>
          <w:tcPr>
            <w:tcW w:w="5101"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jc w:val="both"/>
              <w:rPr>
                <w:rFonts w:ascii="Myriad Pro" w:eastAsia="Malgun Gothic" w:hAnsi="Myriad Pro" w:cs="Arial"/>
                <w:sz w:val="20"/>
              </w:rPr>
            </w:pPr>
            <w:r>
              <w:rPr>
                <w:rFonts w:ascii="Myriad Pro" w:eastAsia="Malgun Gothic" w:hAnsi="Myriad Pro" w:cs="Arial"/>
                <w:sz w:val="20"/>
              </w:rPr>
              <w:t>Beneficjent oraz Partner/</w:t>
            </w:r>
            <w:proofErr w:type="spellStart"/>
            <w:r>
              <w:rPr>
                <w:rFonts w:ascii="Myriad Pro" w:eastAsia="Malgun Gothic" w:hAnsi="Myriad Pro" w:cs="Arial"/>
                <w:sz w:val="20"/>
              </w:rPr>
              <w:t>rzy</w:t>
            </w:r>
            <w:proofErr w:type="spellEnd"/>
            <w:r>
              <w:rPr>
                <w:rFonts w:ascii="Myriad Pro" w:eastAsia="Malgun Gothic" w:hAnsi="Myriad Pro" w:cs="Arial"/>
                <w:sz w:val="20"/>
              </w:rPr>
              <w:t xml:space="preserve"> (o ile dotyczy) nie podlega/ją wykluczeniu z możliwości ubiegania się o dofinansowanie, w tym wykluczeniu, o którym mowa w art. 207 ust. 4 ustawy z dnia 27 sierpnia 2009 r., o finansach publicznych.</w:t>
            </w:r>
          </w:p>
          <w:p w:rsidR="00E5433C" w:rsidRP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Beneficjent, zgodnie z </w:t>
            </w:r>
            <w:r>
              <w:rPr>
                <w:rFonts w:ascii="Myriad Pro" w:eastAsia="MyriadPro-Regular" w:hAnsi="Myriad Pro" w:cs="Arial"/>
                <w:i/>
                <w:sz w:val="20"/>
              </w:rPr>
              <w:t>SOOP RPO WZ 2014-2020</w:t>
            </w:r>
            <w:r>
              <w:rPr>
                <w:rFonts w:ascii="Myriad Pro" w:eastAsia="MyriadPro-Regular" w:hAnsi="Myriad Pro" w:cs="Arial"/>
                <w:sz w:val="20"/>
              </w:rPr>
              <w:t>, jest podmiotem uprawnionym do ubiegania się o dofinansowanie w ramach</w:t>
            </w:r>
            <w:r w:rsidR="00730C86">
              <w:rPr>
                <w:rFonts w:ascii="Myriad Pro" w:eastAsia="MyriadPro-Regular" w:hAnsi="Myriad Pro" w:cs="Arial"/>
                <w:sz w:val="20"/>
              </w:rPr>
              <w:t xml:space="preserve"> Działania typu/ów projektu/ów, </w:t>
            </w:r>
            <w:r>
              <w:rPr>
                <w:rFonts w:ascii="Myriad Pro" w:eastAsia="MyriadPro-Regular" w:hAnsi="Myriad Pro" w:cs="Arial"/>
                <w:sz w:val="20"/>
              </w:rPr>
              <w:t>w którym ogłoszony został konkurs.</w:t>
            </w:r>
          </w:p>
        </w:tc>
        <w:tc>
          <w:tcPr>
            <w:tcW w:w="6011"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jc w:val="both"/>
              <w:rPr>
                <w:rFonts w:ascii="Myriad Pro" w:eastAsia="Malgun Gothic" w:hAnsi="Myriad Pro" w:cs="Arial"/>
                <w:sz w:val="20"/>
              </w:rPr>
            </w:pPr>
            <w:r>
              <w:rPr>
                <w:rFonts w:ascii="Myriad Pro" w:eastAsia="Malgun Gothic" w:hAnsi="Myriad Pro" w:cs="Arial"/>
                <w:sz w:val="20"/>
              </w:rPr>
              <w:t>Spełnienie kryterium jest konieczne do przyznania dofinansowania.</w:t>
            </w:r>
          </w:p>
          <w:p w:rsidR="00E5433C" w:rsidRDefault="00E5433C">
            <w:pPr>
              <w:autoSpaceDE w:val="0"/>
              <w:autoSpaceDN w:val="0"/>
              <w:adjustRightInd w:val="0"/>
              <w:jc w:val="both"/>
              <w:rPr>
                <w:rFonts w:ascii="Myriad Pro" w:eastAsia="Malgun Gothic" w:hAnsi="Myriad Pro" w:cs="Arial"/>
                <w:sz w:val="20"/>
              </w:rPr>
            </w:pPr>
            <w:r>
              <w:rPr>
                <w:rFonts w:ascii="Myriad Pro" w:eastAsia="Malgun Gothic" w:hAnsi="Myriad Pro" w:cs="Arial"/>
                <w:sz w:val="20"/>
              </w:rPr>
              <w:t>Projekty niespełniające kryterium są odrzucane.</w:t>
            </w:r>
          </w:p>
          <w:p w:rsidR="00E5433C" w:rsidRDefault="00E5433C">
            <w:pPr>
              <w:autoSpaceDE w:val="0"/>
              <w:autoSpaceDN w:val="0"/>
              <w:adjustRightInd w:val="0"/>
              <w:jc w:val="both"/>
              <w:rPr>
                <w:rFonts w:ascii="Myriad Pro" w:eastAsia="Malgun Gothic" w:hAnsi="Myriad Pro" w:cs="Arial"/>
                <w:sz w:val="20"/>
              </w:rPr>
            </w:pPr>
            <w:r>
              <w:rPr>
                <w:rFonts w:ascii="Myriad Pro" w:hAnsi="Myriad Pro" w:cs="Arial"/>
                <w:sz w:val="20"/>
              </w:rPr>
              <w:t xml:space="preserve">Kryterium będzie weryfikowane na etapie KOP, na dzień podpisania umowy oraz w przypadku zmiany Partnera (jeśli dotyczy) </w:t>
            </w:r>
          </w:p>
          <w:p w:rsidR="00E5433C" w:rsidRDefault="00E5433C">
            <w:pPr>
              <w:spacing w:before="40"/>
              <w:ind w:left="36"/>
              <w:contextualSpacing/>
              <w:rPr>
                <w:rFonts w:ascii="Myriad Pro" w:eastAsia="Malgun Gothic" w:hAnsi="Myriad Pro" w:cs="Arial"/>
                <w:sz w:val="20"/>
              </w:rPr>
            </w:pPr>
            <w:r>
              <w:rPr>
                <w:rFonts w:ascii="Myriad Pro" w:eastAsia="Malgun Gothic"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4.</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zasadami horyzontalnymi</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Projekt jest zgodny z:</w:t>
            </w:r>
          </w:p>
          <w:p w:rsidR="00E5433C" w:rsidRDefault="00E5433C" w:rsidP="002712B6">
            <w:pPr>
              <w:pStyle w:val="Akapitzlist"/>
              <w:numPr>
                <w:ilvl w:val="0"/>
                <w:numId w:val="4"/>
              </w:numPr>
              <w:spacing w:before="40" w:after="40"/>
              <w:ind w:left="315" w:hanging="284"/>
              <w:rPr>
                <w:rFonts w:cs="Arial"/>
              </w:rPr>
            </w:pPr>
            <w:r>
              <w:rPr>
                <w:rFonts w:cs="Arial"/>
              </w:rPr>
              <w:t>zasadą rów</w:t>
            </w:r>
            <w:r w:rsidR="00572C25">
              <w:rPr>
                <w:rFonts w:cs="Arial"/>
              </w:rPr>
              <w:t xml:space="preserve">ności szans kobiet i mężczyzn, </w:t>
            </w:r>
            <w:r>
              <w:rPr>
                <w:rFonts w:cs="Arial"/>
              </w:rPr>
              <w:t xml:space="preserve">w oparciu o </w:t>
            </w:r>
            <w:r>
              <w:rPr>
                <w:rFonts w:cs="Arial"/>
                <w:i/>
              </w:rPr>
              <w:t>standard minimum</w:t>
            </w:r>
            <w:r>
              <w:rPr>
                <w:rFonts w:cs="Arial"/>
              </w:rPr>
              <w:t>,</w:t>
            </w:r>
          </w:p>
          <w:p w:rsidR="00E5433C" w:rsidRDefault="00E5433C" w:rsidP="002712B6">
            <w:pPr>
              <w:pStyle w:val="Akapitzlist"/>
              <w:numPr>
                <w:ilvl w:val="0"/>
                <w:numId w:val="4"/>
              </w:numPr>
              <w:spacing w:before="40" w:after="40"/>
              <w:ind w:left="315" w:hanging="284"/>
              <w:rPr>
                <w:rFonts w:cs="Arial"/>
              </w:rPr>
            </w:pPr>
            <w:r>
              <w:rPr>
                <w:rFonts w:cs="Arial"/>
              </w:rPr>
              <w:t xml:space="preserve">właściwymi politykami i zasadami wspólnotowymi: </w:t>
            </w:r>
          </w:p>
          <w:p w:rsidR="00E5433C" w:rsidRDefault="00E5433C" w:rsidP="002712B6">
            <w:pPr>
              <w:pStyle w:val="Akapitzlist"/>
              <w:numPr>
                <w:ilvl w:val="0"/>
                <w:numId w:val="5"/>
              </w:numPr>
              <w:autoSpaceDE w:val="0"/>
              <w:autoSpaceDN w:val="0"/>
              <w:adjustRightInd w:val="0"/>
              <w:jc w:val="both"/>
              <w:rPr>
                <w:rFonts w:eastAsia="MyriadPro-Regular" w:cs="Arial"/>
              </w:rPr>
            </w:pPr>
            <w:r>
              <w:rPr>
                <w:rFonts w:eastAsia="MyriadPro-Regular" w:cs="Arial"/>
              </w:rPr>
              <w:t>zrównoważonego rozwoju,</w:t>
            </w:r>
          </w:p>
          <w:p w:rsidR="00E5433C" w:rsidRDefault="00E5433C" w:rsidP="00730C86">
            <w:pPr>
              <w:pStyle w:val="Akapitzlist"/>
              <w:numPr>
                <w:ilvl w:val="0"/>
                <w:numId w:val="5"/>
              </w:numPr>
              <w:autoSpaceDE w:val="0"/>
              <w:autoSpaceDN w:val="0"/>
              <w:adjustRightInd w:val="0"/>
              <w:jc w:val="both"/>
              <w:rPr>
                <w:rFonts w:eastAsia="MyriadPro-Regular" w:cs="Arial"/>
              </w:rPr>
            </w:pPr>
            <w:r>
              <w:rPr>
                <w:rFonts w:eastAsia="MyriadPro-Regular" w:cs="Arial"/>
              </w:rPr>
              <w:t>promowania i realizacji zasady równości szans i niedyskryminacji, w tym. m. in. koniecznością stosowania zasady uniwersalnego projektowania.</w:t>
            </w:r>
          </w:p>
          <w:p w:rsidR="00E5433C" w:rsidRDefault="00E5433C" w:rsidP="00730C86">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331538" w:rsidRDefault="00331538" w:rsidP="00E5433C">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2131"/>
        <w:gridCol w:w="6804"/>
        <w:gridCol w:w="4733"/>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5433C" w:rsidRDefault="00E5433C">
            <w:pPr>
              <w:spacing w:before="40" w:after="40" w:line="240" w:lineRule="auto"/>
              <w:jc w:val="center"/>
              <w:rPr>
                <w:rFonts w:ascii="Myriad Pro" w:hAnsi="Myriad Pro" w:cs="Arial"/>
                <w:sz w:val="20"/>
              </w:rPr>
            </w:pPr>
            <w:r>
              <w:rPr>
                <w:rFonts w:ascii="Myriad Pro" w:hAnsi="Myriad Pro" w:cs="Arial"/>
                <w:b/>
                <w:sz w:val="20"/>
              </w:rPr>
              <w:lastRenderedPageBreak/>
              <w:t>Kryteria wykonalności</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left="-22" w:right="-113"/>
              <w:jc w:val="center"/>
              <w:rPr>
                <w:rFonts w:ascii="Myriad Pro" w:hAnsi="Myriad Pro" w:cs="Arial"/>
                <w:sz w:val="20"/>
              </w:rPr>
            </w:pPr>
            <w:r>
              <w:rPr>
                <w:rFonts w:ascii="Myriad Pro" w:hAnsi="Myriad Pro" w:cs="Arial"/>
                <w:sz w:val="20"/>
              </w:rPr>
              <w:t>L.p.</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Nazwa kryterium</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Definicja kryterium</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1</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2</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3</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4</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tcPr>
          <w:p w:rsidR="00E5433C" w:rsidRDefault="00E5433C" w:rsidP="002712B6">
            <w:pPr>
              <w:pStyle w:val="Akapitzlist"/>
              <w:numPr>
                <w:ilvl w:val="0"/>
                <w:numId w:val="6"/>
              </w:numPr>
              <w:spacing w:before="40" w:after="40" w:line="240" w:lineRule="auto"/>
              <w:ind w:left="0" w:firstLine="0"/>
              <w:rPr>
                <w:rFonts w:cs="Arial"/>
              </w:rPr>
            </w:pP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Zgodność prawna</w:t>
            </w:r>
          </w:p>
        </w:tc>
        <w:tc>
          <w:tcPr>
            <w:tcW w:w="6804"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spacing w:after="0"/>
              <w:jc w:val="both"/>
              <w:rPr>
                <w:rFonts w:ascii="Myriad Pro" w:eastAsia="MyriadPro-Regular" w:hAnsi="Myriad Pro" w:cs="Arial"/>
                <w:sz w:val="20"/>
              </w:rPr>
            </w:pPr>
            <w:r>
              <w:rPr>
                <w:rFonts w:ascii="Myriad Pro" w:hAnsi="Myriad Pro" w:cs="Arial"/>
                <w:sz w:val="20"/>
              </w:rPr>
              <w:t>Projekt jest zgodny z prawodawstwem wspólnotowym i krajowym, w tym przepisami ustawy z dnia 29 stycznia 2004 r.</w:t>
            </w:r>
            <w:r>
              <w:rPr>
                <w:rFonts w:ascii="Myriad Pro" w:hAnsi="Myriad Pro" w:cs="Arial"/>
                <w:i/>
                <w:sz w:val="20"/>
              </w:rPr>
              <w:t xml:space="preserve"> Prawo zamówień publicznych</w:t>
            </w:r>
            <w:r>
              <w:rPr>
                <w:rFonts w:ascii="Myriad Pro" w:hAnsi="Myriad Pro" w:cs="Arial"/>
                <w:sz w:val="20"/>
              </w:rPr>
              <w:t>.</w:t>
            </w:r>
            <w:r>
              <w:rPr>
                <w:rFonts w:ascii="Myriad Pro" w:eastAsia="MyriadPro-Regular" w:hAnsi="Myriad Pro" w:cs="Arial"/>
                <w:sz w:val="20"/>
              </w:rPr>
              <w:t xml:space="preserve"> </w:t>
            </w:r>
          </w:p>
          <w:p w:rsidR="00E5433C" w:rsidRP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left="34"/>
              <w:contextualSpacing/>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contextualSpacing/>
              <w:rPr>
                <w:rFonts w:ascii="Myriad Pro" w:hAnsi="Myriad Pro" w:cs="Arial"/>
                <w:sz w:val="20"/>
              </w:rPr>
            </w:pPr>
            <w:r>
              <w:rPr>
                <w:rFonts w:ascii="Myriad Pro" w:hAnsi="Myriad Pro" w:cs="Arial"/>
                <w:sz w:val="20"/>
              </w:rPr>
              <w:t>Projekty niespełniające kryterium są odrzucane.</w:t>
            </w:r>
          </w:p>
          <w:p w:rsidR="00E5433C" w:rsidRDefault="00E5433C">
            <w:pPr>
              <w:spacing w:before="40" w:after="40"/>
              <w:ind w:left="34"/>
              <w:contextualSpacing/>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tcPr>
          <w:p w:rsidR="00E5433C" w:rsidRDefault="00E5433C" w:rsidP="002712B6">
            <w:pPr>
              <w:pStyle w:val="Akapitzlist"/>
              <w:numPr>
                <w:ilvl w:val="0"/>
                <w:numId w:val="6"/>
              </w:numPr>
              <w:spacing w:after="0" w:line="240" w:lineRule="auto"/>
              <w:ind w:left="0" w:firstLine="0"/>
              <w:rPr>
                <w:rFonts w:cs="Arial"/>
              </w:rPr>
            </w:pP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Zgodność</w:t>
            </w:r>
          </w:p>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 wymogami pomocy</w:t>
            </w:r>
          </w:p>
          <w:p w:rsidR="00E5433C" w:rsidRDefault="00E5433C">
            <w:pPr>
              <w:spacing w:after="0" w:line="240" w:lineRule="auto"/>
              <w:rPr>
                <w:rFonts w:ascii="Myriad Pro" w:eastAsia="Malgun Gothic" w:hAnsi="Myriad Pro" w:cs="Arial"/>
                <w:sz w:val="20"/>
              </w:rPr>
            </w:pPr>
            <w:r>
              <w:rPr>
                <w:rFonts w:ascii="Myriad Pro" w:eastAsia="Malgun Gothic" w:hAnsi="Myriad Pro" w:cs="Arial"/>
                <w:sz w:val="20"/>
              </w:rPr>
              <w:t>publicznej</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eastAsia="Malgun Gothic" w:hAnsi="Myriad Pro" w:cs="Arial"/>
                <w:sz w:val="20"/>
              </w:rPr>
            </w:pPr>
            <w:r>
              <w:rPr>
                <w:rFonts w:ascii="Myriad Pro" w:eastAsia="Malgun Gothic" w:hAnsi="Myriad Pro" w:cs="Arial"/>
                <w:sz w:val="20"/>
              </w:rPr>
              <w:t xml:space="preserve">Projekt jest zgodny regułami pomocy publicznej i/lub pomocy </w:t>
            </w:r>
            <w:r>
              <w:rPr>
                <w:rFonts w:ascii="Myriad Pro" w:eastAsia="Malgun Gothic" w:hAnsi="Myriad Pro" w:cs="Arial"/>
                <w:i/>
                <w:sz w:val="20"/>
              </w:rPr>
              <w:t xml:space="preserve">de </w:t>
            </w:r>
            <w:proofErr w:type="spellStart"/>
            <w:r>
              <w:rPr>
                <w:rFonts w:ascii="Myriad Pro" w:eastAsia="Malgun Gothic" w:hAnsi="Myriad Pro" w:cs="Arial"/>
                <w:i/>
                <w:sz w:val="20"/>
              </w:rPr>
              <w:t>minimis</w:t>
            </w:r>
            <w:proofErr w:type="spellEnd"/>
            <w:r>
              <w:rPr>
                <w:rFonts w:ascii="Myriad Pro" w:eastAsia="Malgun Gothic" w:hAnsi="Myriad Pro" w:cs="Arial"/>
                <w:sz w:val="20"/>
              </w:rPr>
              <w:t>.</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Jeżeli dotyczy: spełnienie kryterium jest konieczne do przyznania dofinansowania.</w:t>
            </w:r>
          </w:p>
          <w:p w:rsidR="00E5433C" w:rsidRDefault="00E5433C">
            <w:pPr>
              <w:autoSpaceDE w:val="0"/>
              <w:autoSpaceDN w:val="0"/>
              <w:adjustRightInd w:val="0"/>
              <w:spacing w:after="0"/>
              <w:jc w:val="both"/>
              <w:rPr>
                <w:rFonts w:ascii="Myriad Pro" w:hAnsi="Myriad Pro" w:cs="Arial"/>
                <w:sz w:val="20"/>
              </w:rPr>
            </w:pPr>
            <w:r>
              <w:rPr>
                <w:rFonts w:ascii="Myriad Pro" w:hAnsi="Myriad Pro" w:cs="Arial"/>
                <w:sz w:val="20"/>
              </w:rPr>
              <w:t>Projekty niespełniające kryterium są odrzucane.</w:t>
            </w:r>
          </w:p>
          <w:p w:rsidR="00E5433C" w:rsidRDefault="00E5433C">
            <w:pPr>
              <w:autoSpaceDE w:val="0"/>
              <w:autoSpaceDN w:val="0"/>
              <w:adjustRightInd w:val="0"/>
              <w:jc w:val="both"/>
              <w:rPr>
                <w:rFonts w:ascii="Myriad Pro" w:hAnsi="Myriad Pro" w:cs="Arial"/>
                <w:sz w:val="20"/>
              </w:rPr>
            </w:pPr>
            <w:r>
              <w:rPr>
                <w:rFonts w:ascii="Myriad Pro" w:hAnsi="Myriad Pro" w:cs="Arial"/>
                <w:sz w:val="20"/>
              </w:rPr>
              <w:t>Ocena spełniania kryterium polega na przypisaniu wartości logicznych „tak”, „nie”, „nie dotyczy”.</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tcPr>
          <w:p w:rsidR="00E5433C" w:rsidRDefault="00E5433C" w:rsidP="002712B6">
            <w:pPr>
              <w:pStyle w:val="Akapitzlist"/>
              <w:numPr>
                <w:ilvl w:val="0"/>
                <w:numId w:val="6"/>
              </w:numPr>
              <w:spacing w:after="0" w:line="240" w:lineRule="auto"/>
              <w:ind w:left="0" w:firstLine="0"/>
              <w:rPr>
                <w:rFonts w:cs="Arial"/>
              </w:rPr>
            </w:pP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Zdolność finansowa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Beneficjent oraz Partner/</w:t>
            </w:r>
            <w:proofErr w:type="spellStart"/>
            <w:r>
              <w:rPr>
                <w:rFonts w:ascii="Myriad Pro" w:eastAsia="MyriadPro-Regular" w:hAnsi="Myriad Pro" w:cs="Arial"/>
                <w:sz w:val="20"/>
              </w:rPr>
              <w:t>rzy</w:t>
            </w:r>
            <w:proofErr w:type="spellEnd"/>
            <w:r>
              <w:rPr>
                <w:rFonts w:ascii="Myriad Pro" w:eastAsia="MyriadPro-Regular" w:hAnsi="Myriad Pro" w:cs="Arial"/>
                <w:sz w:val="20"/>
              </w:rPr>
              <w:t xml:space="preserve"> krajowi (o ile dotyczy), ponoszący wydatki</w:t>
            </w:r>
            <w:r w:rsidR="009536D6">
              <w:rPr>
                <w:rFonts w:ascii="Myriad Pro" w:eastAsia="MyriadPro-Regular" w:hAnsi="Myriad Pro" w:cs="Arial"/>
                <w:sz w:val="20"/>
              </w:rPr>
              <w:t xml:space="preserve"> </w:t>
            </w:r>
            <w:r>
              <w:rPr>
                <w:rFonts w:ascii="Myriad Pro" w:eastAsia="MyriadPro-Regular" w:hAnsi="Myriad Pro" w:cs="Arial"/>
                <w:sz w:val="20"/>
              </w:rPr>
              <w:t xml:space="preserve">w danym projekcie z EFS, posiadają </w:t>
            </w:r>
            <w:r>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Pr>
                <w:rFonts w:ascii="Myriad Pro" w:eastAsia="MyriadPro-Regular" w:hAnsi="Myriad Pro" w:cs="Arial"/>
                <w:sz w:val="20"/>
              </w:rPr>
              <w:t>równy lub wyższy od łącznych rocznych wydatków w danym projekcie z roku, w którym wydatki są najwyższe.</w:t>
            </w:r>
          </w:p>
          <w:p w:rsidR="00E5433C" w:rsidRDefault="00E5433C">
            <w:pPr>
              <w:spacing w:before="40" w:after="0"/>
              <w:jc w:val="both"/>
              <w:rPr>
                <w:rFonts w:ascii="Myriad Pro" w:hAnsi="Myriad Pro" w:cs="Arial"/>
                <w:sz w:val="20"/>
              </w:rPr>
            </w:pPr>
            <w:r>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 xml:space="preserve">Spełnienie kryterium jest konieczne do przyznania dofinansowania. </w:t>
            </w:r>
          </w:p>
          <w:p w:rsidR="00E5433C" w:rsidRDefault="00E5433C">
            <w:pPr>
              <w:autoSpaceDE w:val="0"/>
              <w:autoSpaceDN w:val="0"/>
              <w:adjustRightInd w:val="0"/>
              <w:spacing w:after="0"/>
              <w:jc w:val="both"/>
              <w:rPr>
                <w:rFonts w:ascii="Myriad Pro" w:hAnsi="Myriad Pro" w:cs="Arial"/>
                <w:sz w:val="20"/>
              </w:rPr>
            </w:pPr>
            <w:r>
              <w:rPr>
                <w:rFonts w:ascii="Myriad Pro" w:hAnsi="Myriad Pro" w:cs="Arial"/>
                <w:sz w:val="20"/>
              </w:rPr>
              <w:t>Kryterium weryfikowane będzie na etapie  KOP Projekty niespełniające kryterium są odrzucane.</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bl>
    <w:p w:rsidR="00331538" w:rsidRDefault="00331538" w:rsidP="00E5433C">
      <w:pPr>
        <w:rPr>
          <w:rFonts w:ascii="Myriad Pro" w:hAnsi="Myriad Pro"/>
          <w:sz w:val="20"/>
        </w:rPr>
      </w:pPr>
    </w:p>
    <w:p w:rsidR="005A7C02" w:rsidRDefault="005A7C02" w:rsidP="00E5433C">
      <w:pPr>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E5433C" w:rsidTr="00E5433C">
        <w:trPr>
          <w:trHeight w:val="324"/>
        </w:trPr>
        <w:tc>
          <w:tcPr>
            <w:tcW w:w="14220"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E5433C" w:rsidRDefault="00E5433C">
            <w:pPr>
              <w:spacing w:before="40" w:after="40" w:line="240" w:lineRule="auto"/>
              <w:contextualSpacing/>
              <w:jc w:val="center"/>
              <w:rPr>
                <w:rFonts w:ascii="Myriad Pro" w:hAnsi="Myriad Pro" w:cs="Arial"/>
                <w:b/>
                <w:sz w:val="20"/>
              </w:rPr>
            </w:pPr>
            <w:r>
              <w:rPr>
                <w:rFonts w:ascii="Myriad Pro" w:hAnsi="Myriad Pro" w:cs="Arial"/>
                <w:b/>
                <w:sz w:val="20"/>
              </w:rPr>
              <w:t>Kryteria jakości</w:t>
            </w:r>
          </w:p>
        </w:tc>
      </w:tr>
      <w:tr w:rsidR="00E5433C" w:rsidTr="00E5433C">
        <w:trPr>
          <w:trHeight w:val="387"/>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right="-106"/>
              <w:contextualSpacing/>
              <w:jc w:val="center"/>
              <w:rPr>
                <w:rFonts w:ascii="Myriad Pro" w:hAnsi="Myriad Pro" w:cs="Arial"/>
                <w:sz w:val="20"/>
              </w:rPr>
            </w:pPr>
            <w:r>
              <w:rPr>
                <w:rFonts w:ascii="Myriad Pro" w:hAnsi="Myriad Pro" w:cs="Arial"/>
                <w:sz w:val="20"/>
              </w:rPr>
              <w:t>L.p.</w:t>
            </w:r>
          </w:p>
        </w:tc>
        <w:tc>
          <w:tcPr>
            <w:tcW w:w="28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Nazwa kryterium</w:t>
            </w:r>
          </w:p>
        </w:tc>
        <w:tc>
          <w:tcPr>
            <w:tcW w:w="6095"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Definicja kryterium</w:t>
            </w:r>
          </w:p>
        </w:tc>
        <w:tc>
          <w:tcPr>
            <w:tcW w:w="4756"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Opis znaczenia kryterium</w:t>
            </w:r>
          </w:p>
        </w:tc>
      </w:tr>
      <w:tr w:rsidR="00E5433C" w:rsidTr="00E5433C">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1</w:t>
            </w:r>
          </w:p>
        </w:tc>
        <w:tc>
          <w:tcPr>
            <w:tcW w:w="28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2</w:t>
            </w:r>
          </w:p>
        </w:tc>
        <w:tc>
          <w:tcPr>
            <w:tcW w:w="6095"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3</w:t>
            </w:r>
          </w:p>
        </w:tc>
        <w:tc>
          <w:tcPr>
            <w:tcW w:w="4756"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4</w:t>
            </w:r>
          </w:p>
        </w:tc>
      </w:tr>
      <w:tr w:rsidR="00E5433C" w:rsidTr="00E5433C">
        <w:trPr>
          <w:trHeight w:val="41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1.</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contextualSpacing/>
              <w:rPr>
                <w:rFonts w:ascii="Myriad Pro" w:hAnsi="Myriad Pro" w:cs="Arial"/>
                <w:sz w:val="20"/>
              </w:rPr>
            </w:pPr>
            <w:r>
              <w:rPr>
                <w:rFonts w:ascii="Myriad Pro" w:hAnsi="Myriad Pro" w:cs="Arial"/>
                <w:sz w:val="20"/>
              </w:rPr>
              <w:t>Odpowiedniość/Adekwatność/ Trafność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 w jakim grupa docelowa, oferowane formy wsparcia, harmonogram realizacji zadań i budżetu oraz dobrane wskaźniki są spójne z analizą sytuacji problemowej zawartą we wniosku o dofinansowanie.</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 w jakim projekt zaspokaja potrzeby i niweluje bariery grupy docelowej, a także przyczynia się do osiągnięcia celów RPO WZ 2014-2020.</w:t>
            </w:r>
          </w:p>
          <w:p w:rsidR="00E5433C" w:rsidRDefault="00E5433C">
            <w:pPr>
              <w:spacing w:before="40" w:line="240" w:lineRule="auto"/>
              <w:contextualSpacing/>
              <w:jc w:val="both"/>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spełni</w:t>
            </w:r>
            <w:r w:rsidR="00572C25">
              <w:rPr>
                <w:rFonts w:ascii="Myriad Pro" w:eastAsia="MyriadPro-Regular" w:hAnsi="Myriad Pro" w:cs="Arial"/>
                <w:sz w:val="20"/>
              </w:rPr>
              <w:t xml:space="preserve">ania kryterium dokonywana jest </w:t>
            </w:r>
            <w:r>
              <w:rPr>
                <w:rFonts w:ascii="Myriad Pro" w:eastAsia="MyriadPro-Regular" w:hAnsi="Myriad Pro" w:cs="Arial"/>
                <w:sz w:val="20"/>
              </w:rPr>
              <w:t>w ramach skali punktowej.</w:t>
            </w:r>
          </w:p>
          <w:p w:rsidR="00E5433C" w:rsidRDefault="00E5433C">
            <w:pPr>
              <w:spacing w:before="40" w:after="0"/>
              <w:jc w:val="both"/>
              <w:rPr>
                <w:rFonts w:ascii="Myriad Pro" w:eastAsia="MyriadPro-Regular" w:hAnsi="Myriad Pro" w:cs="Arial"/>
                <w:sz w:val="20"/>
              </w:rPr>
            </w:pPr>
            <w:r>
              <w:rPr>
                <w:rFonts w:ascii="Myriad Pro" w:eastAsia="MyriadPro-Regular" w:hAnsi="Myriad Pro" w:cs="Arial"/>
                <w:sz w:val="20"/>
              </w:rPr>
              <w:t>Skala punktów: 0-40.</w:t>
            </w:r>
          </w:p>
          <w:p w:rsidR="00E5433C" w:rsidRPr="00572C25" w:rsidRDefault="00E5433C" w:rsidP="00572C25">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w:t>
            </w:r>
            <w:r w:rsidR="00572C25">
              <w:rPr>
                <w:rFonts w:ascii="Myriad Pro" w:eastAsia="MyriadPro-Regular" w:hAnsi="Myriad Pro" w:cs="Arial"/>
                <w:sz w:val="20"/>
              </w:rPr>
              <w:t>ą przyznane minimum 24 punkty.</w:t>
            </w:r>
          </w:p>
        </w:tc>
      </w:tr>
      <w:tr w:rsidR="00E5433C" w:rsidTr="00E5433C">
        <w:trPr>
          <w:trHeight w:val="83"/>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2.</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rPr>
                <w:rFonts w:ascii="Myriad Pro" w:eastAsia="MyriadPro-Regular" w:hAnsi="Myriad Pro" w:cs="Arial"/>
                <w:sz w:val="20"/>
              </w:rPr>
            </w:pPr>
            <w:r>
              <w:rPr>
                <w:rFonts w:ascii="Myriad Pro" w:eastAsia="MyriadPro-Regular" w:hAnsi="Myriad Pro" w:cs="Arial"/>
                <w:sz w:val="20"/>
              </w:rPr>
              <w:t>Skuteczność/Efektywność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Stopnień, w jakim projekt przyczyni się do rozwiązania/złagodzenia sytuacji problemowej wskazanej we wniosku o dofinansowanie.</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Stopień/poziom osiągnięcia zakładanych wskaźników w odniesieniu do zaplanowanych kosztów.</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relacji nakład/rezultat.</w:t>
            </w:r>
          </w:p>
          <w:p w:rsidR="00E5433C" w:rsidRDefault="00E5433C">
            <w:pPr>
              <w:spacing w:before="40" w:after="0" w:line="240" w:lineRule="auto"/>
              <w:contextualSpacing/>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0-30.</w:t>
            </w:r>
          </w:p>
          <w:p w:rsidR="00E5433C" w:rsidRPr="00E5433C" w:rsidRDefault="00E5433C">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18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3.</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hAnsi="Myriad Pro" w:cs="Arial"/>
                <w:sz w:val="20"/>
              </w:rPr>
              <w:t>Trwałość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w jakim stopniu zaproponowane w projekcie instrumenty wsparcia oraz zaplanowane rezultaty przyczynią się do trwałej zmiany sytuacji grup docelowych.</w:t>
            </w:r>
          </w:p>
          <w:p w:rsidR="00E5433C" w:rsidRDefault="00E5433C">
            <w:pPr>
              <w:spacing w:before="40" w:after="0" w:line="240" w:lineRule="auto"/>
              <w:contextualSpacing/>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pPr>
              <w:spacing w:before="40" w:after="0" w:line="240" w:lineRule="auto"/>
              <w:contextualSpacing/>
              <w:rPr>
                <w:rFonts w:ascii="Myriad Pro" w:hAnsi="Myriad Pro" w:cs="Arial"/>
                <w:sz w:val="20"/>
              </w:rPr>
            </w:pPr>
            <w:r>
              <w:rPr>
                <w:rFonts w:ascii="Myriad Pro" w:hAnsi="Myriad Pro" w:cs="Arial"/>
                <w:sz w:val="20"/>
              </w:rPr>
              <w:t xml:space="preserve">Ocena spełniania kryterium dokonywana jest </w:t>
            </w:r>
            <w:r>
              <w:rPr>
                <w:rFonts w:ascii="Myriad Pro"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Skala punktów 0-10 </w:t>
            </w:r>
          </w:p>
          <w:p w:rsidR="00E5433C" w:rsidRPr="00E5433C" w:rsidRDefault="00E5433C" w:rsidP="00E5433C">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4.</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eastAsia="MyriadPro-Regular" w:hAnsi="Myriad Pro" w:cs="Arial"/>
                <w:sz w:val="20"/>
              </w:rPr>
              <w:t>Doświadczenie wnioskodawcy i partnera (jeśli dotyczy)</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Doświadczenie w realizacji podobnych przedsięwzięć realizowanych:</w:t>
            </w:r>
          </w:p>
          <w:p w:rsidR="00E5433C" w:rsidRDefault="00E5433C" w:rsidP="002712B6">
            <w:pPr>
              <w:pStyle w:val="Akapitzlist"/>
              <w:numPr>
                <w:ilvl w:val="0"/>
                <w:numId w:val="7"/>
              </w:numPr>
              <w:autoSpaceDE w:val="0"/>
              <w:autoSpaceDN w:val="0"/>
              <w:adjustRightInd w:val="0"/>
              <w:spacing w:after="0" w:line="240" w:lineRule="auto"/>
              <w:ind w:left="175" w:hanging="141"/>
              <w:jc w:val="both"/>
              <w:rPr>
                <w:rFonts w:cs="Arial"/>
              </w:rPr>
            </w:pPr>
            <w:r>
              <w:rPr>
                <w:rFonts w:cs="Arial"/>
              </w:rPr>
              <w:t xml:space="preserve">w obszarze wsparcia projektu: maksymalnie </w:t>
            </w:r>
            <w:r>
              <w:rPr>
                <w:rFonts w:cs="Arial"/>
                <w:b/>
              </w:rPr>
              <w:t>4 pkt</w:t>
            </w:r>
            <w:r>
              <w:rPr>
                <w:rFonts w:cs="Arial"/>
              </w:rPr>
              <w:t xml:space="preserve">; </w:t>
            </w:r>
          </w:p>
          <w:p w:rsidR="00E5433C" w:rsidRDefault="00E5433C" w:rsidP="002712B6">
            <w:pPr>
              <w:pStyle w:val="Default"/>
              <w:numPr>
                <w:ilvl w:val="0"/>
                <w:numId w:val="8"/>
              </w:numPr>
              <w:spacing w:line="276" w:lineRule="auto"/>
              <w:ind w:left="175" w:hanging="141"/>
              <w:jc w:val="both"/>
              <w:rPr>
                <w:rFonts w:ascii="Myriad Pro" w:hAnsi="Myriad Pro"/>
                <w:sz w:val="20"/>
                <w:szCs w:val="20"/>
              </w:rPr>
            </w:pPr>
            <w:r>
              <w:rPr>
                <w:rFonts w:ascii="Myriad Pro" w:hAnsi="Myriad Pro"/>
                <w:sz w:val="20"/>
                <w:szCs w:val="20"/>
              </w:rPr>
              <w:t xml:space="preserve">na rzecz grupy docelowej, do której skierowany będzie projekt: maksymalnie </w:t>
            </w:r>
            <w:r>
              <w:rPr>
                <w:rFonts w:ascii="Myriad Pro" w:hAnsi="Myriad Pro"/>
                <w:b/>
                <w:sz w:val="20"/>
                <w:szCs w:val="20"/>
              </w:rPr>
              <w:t>4 pkt</w:t>
            </w:r>
            <w:r>
              <w:rPr>
                <w:rFonts w:ascii="Myriad Pro" w:hAnsi="Myriad Pro"/>
                <w:sz w:val="20"/>
                <w:szCs w:val="20"/>
              </w:rPr>
              <w:t>;</w:t>
            </w:r>
          </w:p>
          <w:p w:rsidR="00E5433C" w:rsidRDefault="00E5433C" w:rsidP="002712B6">
            <w:pPr>
              <w:pStyle w:val="Default"/>
              <w:numPr>
                <w:ilvl w:val="0"/>
                <w:numId w:val="8"/>
              </w:numPr>
              <w:spacing w:line="276" w:lineRule="auto"/>
              <w:ind w:left="175" w:hanging="141"/>
              <w:jc w:val="both"/>
              <w:rPr>
                <w:rFonts w:ascii="Myriad Pro" w:hAnsi="Myriad Pro"/>
                <w:b/>
                <w:sz w:val="20"/>
                <w:szCs w:val="20"/>
              </w:rPr>
            </w:pPr>
            <w:r>
              <w:rPr>
                <w:rFonts w:ascii="Myriad Pro" w:hAnsi="Myriad Pro"/>
                <w:sz w:val="20"/>
                <w:szCs w:val="20"/>
              </w:rPr>
              <w:t xml:space="preserve">na określonym terytorium, którego będzie dotyczyć realizacja projektu: maksymalnie </w:t>
            </w:r>
            <w:r>
              <w:rPr>
                <w:rFonts w:ascii="Myriad Pro" w:hAnsi="Myriad Pro"/>
                <w:b/>
                <w:sz w:val="20"/>
                <w:szCs w:val="20"/>
              </w:rPr>
              <w:t xml:space="preserve">2 pkt. </w:t>
            </w:r>
          </w:p>
        </w:tc>
        <w:tc>
          <w:tcPr>
            <w:tcW w:w="4756"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Pr="00572C25" w:rsidRDefault="00E5433C">
            <w:pPr>
              <w:spacing w:before="40" w:after="0" w:line="240" w:lineRule="auto"/>
              <w:contextualSpacing/>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lastRenderedPageBreak/>
              <w:t>5.</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rPr>
                <w:rFonts w:ascii="Myriad Pro" w:eastAsia="MyriadPro-Regular" w:hAnsi="Myriad Pro" w:cs="Arial"/>
                <w:sz w:val="20"/>
              </w:rPr>
            </w:pPr>
            <w:r>
              <w:rPr>
                <w:rFonts w:ascii="Myriad Pro" w:eastAsia="MyriadPro-Regular" w:hAnsi="Myriad Pro" w:cs="Arial"/>
                <w:sz w:val="20"/>
              </w:rPr>
              <w:t>Zaplecze realizacji projektu</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t>W przypadku samodzielnej realizacji projektu:</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maksymalnie </w:t>
            </w:r>
            <w:r>
              <w:rPr>
                <w:rFonts w:ascii="Myriad Pro" w:eastAsia="MyriadPro-Regular" w:hAnsi="Myriad Pro" w:cs="Arial"/>
                <w:b/>
                <w:sz w:val="20"/>
              </w:rPr>
              <w:t>10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maksymalnie </w:t>
            </w:r>
            <w:r>
              <w:rPr>
                <w:rFonts w:eastAsia="MyriadPro-Regular" w:cs="Arial"/>
                <w:b/>
              </w:rPr>
              <w:t>2 pkt.</w:t>
            </w:r>
          </w:p>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t>W przypadku realizacji projektu w partnerstwie:</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i partnera/ów: maksymalnie </w:t>
            </w:r>
            <w:r>
              <w:rPr>
                <w:rFonts w:ascii="Myriad Pro" w:eastAsia="MyriadPro-Regular" w:hAnsi="Myriad Pro" w:cs="Arial"/>
                <w:b/>
                <w:sz w:val="20"/>
              </w:rPr>
              <w:t>5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maksymalnie </w:t>
            </w:r>
            <w:r>
              <w:rPr>
                <w:rFonts w:eastAsia="MyriadPro-Regular" w:cs="Arial"/>
                <w:b/>
              </w:rPr>
              <w:t>1 pkt.</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zasadności partnerstwa zawiązanego w celu wspólnej realizacji projektu, w tym sposób podziału realizacji zadań: maksymalnie </w:t>
            </w:r>
            <w:r>
              <w:rPr>
                <w:rFonts w:ascii="Myriad Pro" w:eastAsia="MyriadPro-Regular" w:hAnsi="Myriad Pro" w:cs="Arial"/>
                <w:b/>
                <w:sz w:val="20"/>
              </w:rPr>
              <w:t>5 pkt.</w:t>
            </w:r>
          </w:p>
        </w:tc>
        <w:tc>
          <w:tcPr>
            <w:tcW w:w="4756"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spełniania kryterium dokonywana jest 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6 punktów.</w:t>
            </w:r>
          </w:p>
        </w:tc>
      </w:tr>
    </w:tbl>
    <w:p w:rsidR="00E5433C" w:rsidRDefault="00E5433C" w:rsidP="00E5433C">
      <w:pPr>
        <w:rPr>
          <w:rFonts w:ascii="Myriad Pro" w:hAnsi="Myriad Pro"/>
          <w:sz w:val="20"/>
        </w:rPr>
      </w:pPr>
    </w:p>
    <w:tbl>
      <w:tblPr>
        <w:tblW w:w="14175" w:type="dxa"/>
        <w:jc w:val="center"/>
        <w:tblLayout w:type="fixed"/>
        <w:tblLook w:val="04A0" w:firstRow="1" w:lastRow="0" w:firstColumn="1" w:lastColumn="0" w:noHBand="0" w:noVBand="1"/>
      </w:tblPr>
      <w:tblGrid>
        <w:gridCol w:w="536"/>
        <w:gridCol w:w="2824"/>
        <w:gridCol w:w="4803"/>
        <w:gridCol w:w="6012"/>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5433C" w:rsidRDefault="00E5433C">
            <w:pPr>
              <w:spacing w:before="40" w:after="40"/>
              <w:jc w:val="center"/>
              <w:rPr>
                <w:rFonts w:ascii="Myriad Pro" w:hAnsi="Myriad Pro" w:cs="Arial"/>
                <w:b/>
                <w:sz w:val="20"/>
              </w:rPr>
            </w:pPr>
            <w:r>
              <w:rPr>
                <w:rFonts w:ascii="Myriad Pro" w:hAnsi="Myriad Pro" w:cs="Arial"/>
                <w:b/>
                <w:sz w:val="20"/>
              </w:rPr>
              <w:t>Kryteria administracyjności</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left="-22"/>
              <w:rPr>
                <w:rFonts w:ascii="Myriad Pro" w:hAnsi="Myriad Pro" w:cs="Arial"/>
                <w:sz w:val="20"/>
              </w:rPr>
            </w:pPr>
            <w:r>
              <w:rPr>
                <w:rFonts w:ascii="Myriad Pro" w:hAnsi="Myriad Pro" w:cs="Arial"/>
                <w:sz w:val="20"/>
              </w:rPr>
              <w:t>L.p.</w:t>
            </w:r>
          </w:p>
        </w:tc>
        <w:tc>
          <w:tcPr>
            <w:tcW w:w="28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480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2"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480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2"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Intensywność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 xml:space="preserve">Wnioskowana kwota i poziom wsparcia są zgodne z zapisami </w:t>
            </w:r>
            <w:r>
              <w:rPr>
                <w:rFonts w:ascii="Myriad Pro" w:hAnsi="Myriad Pro" w:cs="Arial"/>
                <w:i/>
                <w:sz w:val="20"/>
              </w:rPr>
              <w:t>Regulaminu konkursu</w:t>
            </w:r>
            <w:r>
              <w:rPr>
                <w:rFonts w:ascii="Myriad Pro" w:hAnsi="Myriad Pro" w:cs="Arial"/>
                <w:sz w:val="20"/>
              </w:rPr>
              <w:t>.</w:t>
            </w:r>
          </w:p>
        </w:tc>
        <w:tc>
          <w:tcPr>
            <w:tcW w:w="6012" w:type="dxa"/>
            <w:tcBorders>
              <w:top w:val="single" w:sz="4" w:space="0" w:color="auto"/>
              <w:left w:val="single" w:sz="4" w:space="0" w:color="auto"/>
              <w:bottom w:val="single" w:sz="4" w:space="0" w:color="auto"/>
              <w:right w:val="single" w:sz="4" w:space="0" w:color="auto"/>
            </w:tcBorders>
          </w:tcPr>
          <w:p w:rsidR="00E5433C" w:rsidRDefault="00E5433C">
            <w:pPr>
              <w:spacing w:before="40" w:after="40"/>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 xml:space="preserve">Projekty niespełniające kryterium kierowane są do poprawy lub </w:t>
            </w:r>
            <w:r>
              <w:rPr>
                <w:rFonts w:ascii="Myriad Pro" w:hAnsi="Myriad Pro" w:cs="Arial"/>
                <w:sz w:val="20"/>
              </w:rPr>
              <w:lastRenderedPageBreak/>
              <w:t>uzupełnienia.</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2.</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kwalifikowalnością wydatków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i/>
                <w:sz w:val="20"/>
              </w:rPr>
            </w:pPr>
            <w:r>
              <w:rPr>
                <w:rFonts w:ascii="Myriad Pro" w:eastAsia="MyriadPro-Regular" w:hAnsi="Myriad Pro" w:cs="Arial"/>
                <w:sz w:val="20"/>
              </w:rPr>
              <w:t xml:space="preserve">Wydatki w projekcie są zgodne z </w:t>
            </w:r>
            <w:r w:rsidR="00572C25">
              <w:rPr>
                <w:rFonts w:ascii="Myriad Pro" w:eastAsia="MyriadPro-Regular" w:hAnsi="Myriad Pro" w:cs="Arial"/>
                <w:i/>
                <w:sz w:val="20"/>
              </w:rPr>
              <w:t xml:space="preserve">Wytycznymi </w:t>
            </w:r>
            <w:r>
              <w:rPr>
                <w:rFonts w:ascii="Myriad Pro" w:eastAsia="MyriadPro-Regular" w:hAnsi="Myriad Pro" w:cs="Arial"/>
                <w:i/>
                <w:sz w:val="20"/>
              </w:rPr>
              <w:t>w zakresie kwalifikowalności wydatków w ramach Europejskiego Funduszu Rozwoju Regionalnego, Europejskiego Funduszu Społecznego oraz Funduszu Spójności na lata 2014-2020</w:t>
            </w:r>
            <w:r>
              <w:rPr>
                <w:rFonts w:ascii="Myriad Pro" w:eastAsia="MyriadPro-Regular" w:hAnsi="Myriad Pro" w:cs="Arial"/>
                <w:sz w:val="20"/>
              </w:rPr>
              <w:t xml:space="preserve"> oraz z</w:t>
            </w:r>
            <w:r>
              <w:rPr>
                <w:rFonts w:ascii="Myriad Pro" w:eastAsia="MyriadPro-Regular" w:hAnsi="Myriad Pro" w:cs="Arial"/>
                <w:i/>
                <w:sz w:val="20"/>
              </w:rPr>
              <w:t xml:space="preserve"> Wytycznymi w zakresie realizacji przedsięwzięć z udziałem środków Europejskiego Funduszu Społecznego </w:t>
            </w:r>
            <w:r>
              <w:rPr>
                <w:rFonts w:ascii="Myriad Pro" w:eastAsia="Times New Roman" w:hAnsi="Myriad Pro" w:cs="Arial"/>
                <w:i/>
                <w:sz w:val="20"/>
              </w:rPr>
              <w:t>w obszarze przystosowania przedsiębiorców i pracowników do zmian na lata 2014-2020</w:t>
            </w:r>
            <w:r>
              <w:rPr>
                <w:rFonts w:ascii="Myriad Pro" w:eastAsia="MyriadPro-Regular" w:hAnsi="Myriad Pro" w:cs="Arial"/>
                <w:i/>
                <w:sz w:val="20"/>
              </w:rPr>
              <w:t>.</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Planowane wydatki są uzasadnione, niezbędne, racjonalne i adekwatne do zakresu merytorycznego</w:t>
            </w:r>
            <w:r>
              <w:rPr>
                <w:rFonts w:ascii="Myriad Pro" w:eastAsia="MyriadPro-Regular" w:hAnsi="Myriad Pro" w:cs="MyriadPro-Regular"/>
                <w:sz w:val="20"/>
              </w:rPr>
              <w:t xml:space="preserve"> </w:t>
            </w:r>
            <w:r>
              <w:rPr>
                <w:rFonts w:ascii="Myriad Pro" w:eastAsia="MyriadPro-Regular" w:hAnsi="Myriad Pro" w:cs="Arial"/>
                <w:sz w:val="20"/>
              </w:rPr>
              <w:t>projek</w:t>
            </w:r>
            <w:r w:rsidR="002712B6">
              <w:rPr>
                <w:rFonts w:ascii="Myriad Pro" w:eastAsia="MyriadPro-Regular" w:hAnsi="Myriad Pro" w:cs="Arial"/>
                <w:sz w:val="20"/>
              </w:rPr>
              <w:t xml:space="preserve">tu w tym opisu grupy docelowej </w:t>
            </w:r>
            <w:r>
              <w:rPr>
                <w:rFonts w:ascii="Myriad Pro" w:eastAsia="MyriadPro-Regular" w:hAnsi="Myriad Pro" w:cs="Arial"/>
                <w:sz w:val="20"/>
              </w:rPr>
              <w:t>i planowanego wsparcia.</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Wydatki założone w projekcie są zgodne z</w:t>
            </w:r>
            <w:r>
              <w:rPr>
                <w:rFonts w:ascii="Myriad Pro" w:eastAsia="MyriadPro-Regular" w:hAnsi="Myriad Pro" w:cs="MyriadPro-Regular"/>
                <w:sz w:val="20"/>
              </w:rPr>
              <w:t xml:space="preserve"> </w:t>
            </w:r>
            <w:r>
              <w:rPr>
                <w:rFonts w:ascii="Myriad Pro" w:eastAsia="MyriadPro-Regular" w:hAnsi="Myriad Pro" w:cs="Arial"/>
                <w:sz w:val="20"/>
              </w:rPr>
              <w:t>katalogiem wydatków,</w:t>
            </w:r>
            <w:r>
              <w:rPr>
                <w:rFonts w:ascii="Myriad Pro" w:eastAsia="MyriadPro-Regular" w:hAnsi="Myriad Pro" w:cs="MyriadPro-Regular"/>
                <w:sz w:val="20"/>
              </w:rPr>
              <w:t xml:space="preserve"> </w:t>
            </w:r>
            <w:r>
              <w:rPr>
                <w:rFonts w:ascii="Myriad Pro" w:eastAsia="MyriadPro-Regular" w:hAnsi="Myriad Pro" w:cs="Arial"/>
                <w:sz w:val="20"/>
              </w:rPr>
              <w:t>limitami (w tym stawką ryczałtową dla kosztów pośrednich) oraz zasadami kwalifikowalności określonymi w Regulaminie konkursu (jeśli dotyczy).</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Poziom wydatków w ramach cross </w:t>
            </w:r>
            <w:proofErr w:type="spellStart"/>
            <w:r>
              <w:rPr>
                <w:rFonts w:ascii="Myriad Pro" w:eastAsia="MyriadPro-Regular" w:hAnsi="Myriad Pro" w:cs="Arial"/>
                <w:sz w:val="20"/>
              </w:rPr>
              <w:t>financingu</w:t>
            </w:r>
            <w:proofErr w:type="spellEnd"/>
            <w:r>
              <w:rPr>
                <w:rFonts w:ascii="Myriad Pro" w:eastAsia="MyriadPro-Regular" w:hAnsi="Myriad Pro" w:cs="Arial"/>
                <w:sz w:val="20"/>
              </w:rPr>
              <w:t xml:space="preserve"> oraz środków trwałych jest zgodny z poziomem tych wydatków wskazanym w Regulaminie konkursu.</w:t>
            </w:r>
          </w:p>
        </w:tc>
        <w:tc>
          <w:tcPr>
            <w:tcW w:w="6012" w:type="dxa"/>
            <w:tcBorders>
              <w:top w:val="single" w:sz="4" w:space="0" w:color="auto"/>
              <w:left w:val="single" w:sz="4" w:space="0" w:color="auto"/>
              <w:bottom w:val="single" w:sz="4" w:space="0" w:color="auto"/>
              <w:right w:val="single" w:sz="4" w:space="0" w:color="auto"/>
            </w:tcBorders>
          </w:tcPr>
          <w:p w:rsidR="00E5433C" w:rsidRDefault="00E5433C">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jc w:val="both"/>
              <w:rPr>
                <w:rFonts w:ascii="Myriad Pro" w:hAnsi="Myriad Pro" w:cs="Arial"/>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i/>
                <w:sz w:val="20"/>
              </w:rPr>
              <w:t xml:space="preserve">Wytycznych  w zakresie kwalifikowalności wydatków w ramach Europejskiego Funduszu Rozwoju Regionalnego, Europejskiego Funduszu Społecznego oraz Funduszu Spójności na lata 2014-2020  oraz </w:t>
            </w:r>
            <w:r>
              <w:rPr>
                <w:rFonts w:ascii="Myriad Pro" w:eastAsia="MyriadPro-Regular" w:hAnsi="Myriad Pro" w:cs="Arial"/>
                <w:sz w:val="20"/>
              </w:rPr>
              <w:t xml:space="preserve"> </w:t>
            </w:r>
            <w:r>
              <w:rPr>
                <w:rFonts w:ascii="Myriad Pro" w:hAnsi="Myriad Pro" w:cs="Arial"/>
                <w:sz w:val="20"/>
              </w:rPr>
              <w:t xml:space="preserve"> właściwych </w:t>
            </w:r>
            <w:r>
              <w:rPr>
                <w:rFonts w:ascii="Myriad Pro" w:eastAsia="MyriadPro-Regular" w:hAnsi="Myriad Pro" w:cs="Arial"/>
                <w:i/>
                <w:sz w:val="20"/>
              </w:rPr>
              <w:t xml:space="preserve">Wytycznych obszarowych, </w:t>
            </w:r>
            <w:r>
              <w:rPr>
                <w:rFonts w:ascii="Myriad Pro" w:hAnsi="Myriad Pro" w:cs="Arial"/>
                <w:sz w:val="20"/>
              </w:rPr>
              <w:t>mających wpływ na założenia dotyczące kwalifikowalności wydatków.</w:t>
            </w:r>
          </w:p>
          <w:p w:rsidR="00E5433C" w:rsidRDefault="00E5433C">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3.</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eastAsia="MyriadPro-Regular" w:hAnsi="Myriad Pro" w:cs="Arial"/>
                <w:sz w:val="20"/>
              </w:rPr>
              <w:t>Zgodność z warunkami realizacji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eastAsia="MyriadPro-Regular" w:hAnsi="Myriad Pro" w:cs="Arial"/>
                <w:sz w:val="20"/>
              </w:rPr>
              <w:t>Wniose</w:t>
            </w:r>
            <w:r w:rsidR="00572C25">
              <w:rPr>
                <w:rFonts w:ascii="Myriad Pro" w:eastAsia="MyriadPro-Regular" w:hAnsi="Myriad Pro" w:cs="Arial"/>
                <w:sz w:val="20"/>
              </w:rPr>
              <w:t xml:space="preserve">k został sporządzony zgodnie z </w:t>
            </w:r>
            <w:r>
              <w:rPr>
                <w:rFonts w:ascii="Myriad Pro" w:eastAsia="MyriadPro-Regular" w:hAnsi="Myriad Pro" w:cs="Arial"/>
                <w:sz w:val="20"/>
              </w:rPr>
              <w:t xml:space="preserve">uwarunkowaniami realizacji wsparcia określonymi we właściwych wytycznych obszarowych oraz z zasadami realizacji wsparcia wskazanymi przez IOK w części 5.3 </w:t>
            </w:r>
            <w:r>
              <w:rPr>
                <w:rFonts w:ascii="Myriad Pro" w:eastAsia="MyriadPro-Regular" w:hAnsi="Myriad Pro" w:cs="Arial"/>
                <w:i/>
                <w:sz w:val="20"/>
              </w:rPr>
              <w:t xml:space="preserve">Regulaminu konkursu </w:t>
            </w:r>
            <w:r>
              <w:rPr>
                <w:rFonts w:ascii="Myriad Pro" w:eastAsia="MyriadPro-Regular" w:hAnsi="Myriad Pro" w:cs="Arial"/>
                <w:sz w:val="20"/>
              </w:rPr>
              <w:t xml:space="preserve">(np. zasady </w:t>
            </w:r>
            <w:r>
              <w:rPr>
                <w:rFonts w:ascii="Myriad Pro" w:eastAsia="MyriadPro-Regular" w:hAnsi="Myriad Pro" w:cs="Arial"/>
                <w:sz w:val="20"/>
              </w:rPr>
              <w:lastRenderedPageBreak/>
              <w:t>realizacji danej formy wsparcia).</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lastRenderedPageBreak/>
              <w:t>Spełnienie kryterium jest konieczne do przyznania dofinansowania.</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Projekty niespełniające kryterium kierowane są do poprawy lub uzupełnienia.</w:t>
            </w:r>
          </w:p>
          <w:p w:rsidR="00E5433C" w:rsidRDefault="00E5433C">
            <w:pPr>
              <w:autoSpaceDE w:val="0"/>
              <w:autoSpaceDN w:val="0"/>
              <w:adjustRightInd w:val="0"/>
              <w:jc w:val="both"/>
              <w:rPr>
                <w:rFonts w:ascii="Myriad Pro" w:eastAsia="MyriadPro-Regular" w:hAnsi="Myriad Pro" w:cs="Arial"/>
                <w:i/>
                <w:sz w:val="20"/>
              </w:rPr>
            </w:pPr>
            <w:r>
              <w:rPr>
                <w:rFonts w:ascii="Myriad Pro" w:hAnsi="Myriad Pro" w:cs="Arial"/>
                <w:sz w:val="20"/>
              </w:rPr>
              <w:lastRenderedPageBreak/>
              <w:t xml:space="preserve">Za zgodą IP, na etapie realizacji projektu, dopuszcza się możliwość  odstępstwa od  zapisów Regulaminu konkursu w zakresie spełnienia przedmiotowego kryterium z uwagi na zmiany m.in. </w:t>
            </w:r>
            <w:r>
              <w:rPr>
                <w:rFonts w:ascii="Myriad Pro" w:hAnsi="Myriad Pro" w:cs="Arial"/>
                <w:i/>
                <w:sz w:val="20"/>
              </w:rPr>
              <w:t>RPO WZ 2014-2020</w:t>
            </w:r>
            <w:r>
              <w:rPr>
                <w:rFonts w:ascii="Myriad Pro" w:hAnsi="Myriad Pro" w:cs="Arial"/>
                <w:sz w:val="20"/>
              </w:rPr>
              <w:t xml:space="preserve">, przepisów prawa,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sz w:val="20"/>
              </w:rPr>
              <w:t>właściwych</w:t>
            </w:r>
            <w:r>
              <w:rPr>
                <w:rFonts w:ascii="Myriad Pro" w:eastAsia="MyriadPro-Regular" w:hAnsi="Myriad Pro" w:cs="Arial"/>
                <w:i/>
                <w:sz w:val="20"/>
              </w:rPr>
              <w:t xml:space="preserve"> Wytycznych obszarowych, </w:t>
            </w:r>
            <w:r>
              <w:rPr>
                <w:rFonts w:ascii="Myriad Pro" w:hAnsi="Myriad Pro" w:cs="Arial"/>
                <w:sz w:val="20"/>
              </w:rPr>
              <w:t xml:space="preserve">mających wpływ na założenia dotyczące uwarunkowań realizacji wsparcia.   </w:t>
            </w:r>
          </w:p>
          <w:p w:rsidR="00E5433C" w:rsidRDefault="00E5433C">
            <w:pPr>
              <w:spacing w:before="40"/>
              <w:jc w:val="both"/>
              <w:rPr>
                <w:rFonts w:ascii="Myriad Pro" w:hAnsi="Myriad Pro" w:cs="Arial"/>
                <w:sz w:val="20"/>
              </w:rPr>
            </w:pPr>
            <w:r>
              <w:rPr>
                <w:rFonts w:ascii="Myriad Pro" w:eastAsia="MyriadPro-Regular"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tcPr>
          <w:p w:rsidR="00E5433C" w:rsidRDefault="00E5433C" w:rsidP="00730C86">
            <w:pPr>
              <w:pStyle w:val="Akapitzlist"/>
              <w:numPr>
                <w:ilvl w:val="0"/>
                <w:numId w:val="6"/>
              </w:numPr>
              <w:spacing w:before="40" w:after="40"/>
              <w:rPr>
                <w:rFonts w:cs="Arial"/>
              </w:rPr>
            </w:pP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Spójność i kompletność zapisów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hAnsi="Myriad Pro" w:cs="Arial"/>
                <w:sz w:val="20"/>
              </w:rPr>
            </w:pPr>
            <w:r>
              <w:rPr>
                <w:rFonts w:ascii="Myriad Pro" w:eastAsia="MyriadPro-Regular" w:hAnsi="Myriad Pro" w:cs="Arial"/>
                <w:sz w:val="20"/>
              </w:rPr>
              <w:t xml:space="preserve">Wniosek jest spójny i kompletny w odniesieniu do dokonanej oceny. </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 xml:space="preserve">Projekty niespełniające kryterium kierowane są do poprawy lub uzupełnienia. </w:t>
            </w:r>
          </w:p>
          <w:p w:rsidR="00E5433C" w:rsidRDefault="00E5433C">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572C25" w:rsidRDefault="00572C25" w:rsidP="00E5433C">
      <w:pPr>
        <w:jc w:val="both"/>
        <w:rPr>
          <w:rFonts w:ascii="Myriad Pro" w:hAnsi="Myriad Pro"/>
          <w:b/>
        </w:rPr>
      </w:pPr>
    </w:p>
    <w:p w:rsidR="0048194B" w:rsidRDefault="0048194B" w:rsidP="00E5433C">
      <w:pPr>
        <w:jc w:val="both"/>
        <w:rPr>
          <w:rFonts w:ascii="Myriad Pro" w:hAnsi="Myriad Pro"/>
          <w:b/>
        </w:rPr>
      </w:pPr>
    </w:p>
    <w:p w:rsidR="0048194B" w:rsidRDefault="0048194B" w:rsidP="00E5433C">
      <w:pPr>
        <w:jc w:val="both"/>
        <w:rPr>
          <w:rFonts w:ascii="Myriad Pro" w:hAnsi="Myriad Pro"/>
          <w:b/>
        </w:rPr>
      </w:pPr>
    </w:p>
    <w:p w:rsidR="0048194B" w:rsidRDefault="0048194B" w:rsidP="00E5433C">
      <w:pPr>
        <w:jc w:val="both"/>
        <w:rPr>
          <w:rFonts w:ascii="Myriad Pro" w:hAnsi="Myriad Pro"/>
          <w:b/>
        </w:rPr>
      </w:pPr>
    </w:p>
    <w:p w:rsidR="0048194B" w:rsidRDefault="0048194B" w:rsidP="00E5433C">
      <w:pPr>
        <w:jc w:val="both"/>
        <w:rPr>
          <w:rFonts w:ascii="Myriad Pro" w:hAnsi="Myriad Pro"/>
          <w:b/>
        </w:rPr>
      </w:pPr>
    </w:p>
    <w:p w:rsidR="0048194B" w:rsidRDefault="0048194B" w:rsidP="00E5433C">
      <w:pPr>
        <w:jc w:val="both"/>
        <w:rPr>
          <w:rFonts w:ascii="Myriad Pro" w:hAnsi="Myriad Pro"/>
          <w:b/>
        </w:rPr>
      </w:pPr>
    </w:p>
    <w:p w:rsidR="0048194B" w:rsidRDefault="0048194B" w:rsidP="00E5433C">
      <w:pPr>
        <w:jc w:val="both"/>
        <w:rPr>
          <w:rFonts w:ascii="Myriad Pro" w:hAnsi="Myriad Pro"/>
          <w:b/>
        </w:rPr>
      </w:pPr>
    </w:p>
    <w:p w:rsidR="0048194B" w:rsidRDefault="0048194B" w:rsidP="00E5433C">
      <w:pPr>
        <w:jc w:val="both"/>
        <w:rPr>
          <w:rFonts w:ascii="Myriad Pro" w:hAnsi="Myriad Pro"/>
          <w:b/>
        </w:rPr>
      </w:pPr>
    </w:p>
    <w:p w:rsidR="007836EC" w:rsidRDefault="007836EC" w:rsidP="00E5433C">
      <w:pPr>
        <w:jc w:val="both"/>
        <w:rPr>
          <w:rFonts w:ascii="Myriad Pro" w:hAnsi="Myriad Pro"/>
          <w:b/>
        </w:rPr>
      </w:pPr>
      <w:r>
        <w:rPr>
          <w:rFonts w:ascii="Myriad Pro" w:hAnsi="Myriad Pro"/>
          <w:b/>
        </w:rPr>
        <w:br w:type="page"/>
      </w:r>
    </w:p>
    <w:p w:rsidR="00E5433C" w:rsidRPr="00855B0D" w:rsidRDefault="00E5433C" w:rsidP="00855B0D">
      <w:pPr>
        <w:pStyle w:val="Podtytu"/>
      </w:pPr>
      <w:bookmarkStart w:id="21" w:name="_Toc59089703"/>
      <w:r w:rsidRPr="00855B0D">
        <w:lastRenderedPageBreak/>
        <w:t xml:space="preserve">6.3 Wsparcie dla osób zwolnionych, przewidzianych do zwolnienia lub zagrożonych zwolnieniem z pracy z przyczyn dotyczących zakładu pracy, realizowane w formie tworzenia i wdrażania programów typu </w:t>
      </w:r>
      <w:proofErr w:type="spellStart"/>
      <w:r w:rsidRPr="00855B0D">
        <w:t>outplacement</w:t>
      </w:r>
      <w:bookmarkEnd w:id="21"/>
      <w:proofErr w:type="spellEnd"/>
    </w:p>
    <w:p w:rsidR="00E5433C" w:rsidRDefault="00E5433C" w:rsidP="00E5433C">
      <w:pPr>
        <w:jc w:val="center"/>
        <w:rPr>
          <w:rFonts w:ascii="Myriad Pro" w:hAnsi="Myriad Pro"/>
          <w:b/>
          <w:sz w:val="20"/>
        </w:rPr>
      </w:pPr>
      <w:r>
        <w:rPr>
          <w:rFonts w:ascii="Myriad Pro" w:hAnsi="Myriad Pro"/>
          <w:b/>
          <w:sz w:val="20"/>
        </w:rPr>
        <w:t>Kry</w:t>
      </w:r>
      <w:r w:rsidR="00572C25">
        <w:rPr>
          <w:rFonts w:ascii="Myriad Pro" w:hAnsi="Myriad Pro"/>
          <w:b/>
          <w:sz w:val="20"/>
        </w:rPr>
        <w:t>teria ogólne</w:t>
      </w:r>
      <w:r w:rsidR="002712B6">
        <w:rPr>
          <w:rFonts w:ascii="Myriad Pro" w:hAnsi="Myriad Pro"/>
          <w:b/>
          <w:sz w:val="20"/>
        </w:rPr>
        <w:t xml:space="preserve"> przyjęte Uchwałą N</w:t>
      </w:r>
      <w:r>
        <w:rPr>
          <w:rFonts w:ascii="Myriad Pro" w:hAnsi="Myriad Pro"/>
          <w:b/>
          <w:sz w:val="20"/>
        </w:rPr>
        <w:t>r 72/17 Komite</w:t>
      </w:r>
      <w:r w:rsidR="002712B6">
        <w:rPr>
          <w:rFonts w:ascii="Myriad Pro" w:hAnsi="Myriad Pro"/>
          <w:b/>
          <w:sz w:val="20"/>
        </w:rPr>
        <w:t>tu Monitorującego RPO WZ 2014-2</w:t>
      </w:r>
      <w:r>
        <w:rPr>
          <w:rFonts w:ascii="Myriad Pro" w:hAnsi="Myriad Pro"/>
          <w:b/>
          <w:sz w:val="20"/>
        </w:rPr>
        <w:t>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Oś priorytetowa</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VI Rynek Pracy</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Priorytet Inwestycyjny</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iCs/>
                <w:sz w:val="20"/>
              </w:rPr>
            </w:pPr>
            <w:r>
              <w:rPr>
                <w:rFonts w:ascii="Myriad Pro" w:hAnsi="Myriad Pro" w:cs="Arial"/>
                <w:iCs/>
                <w:sz w:val="20"/>
              </w:rPr>
              <w:t>8v Przystosowanie pracowników, przedsiębiorstw i przedsiębiorców do zmian</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Działanie</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pStyle w:val="Nagwek1"/>
              <w:ind w:left="346" w:hanging="346"/>
              <w:jc w:val="both"/>
              <w:rPr>
                <w:rFonts w:eastAsia="Calibri" w:cs="Arial"/>
                <w:b/>
                <w:bCs w:val="0"/>
                <w:szCs w:val="20"/>
              </w:rPr>
            </w:pPr>
            <w:r>
              <w:rPr>
                <w:rFonts w:eastAsia="Calibri" w:cs="Arial"/>
                <w:bCs w:val="0"/>
                <w:szCs w:val="20"/>
              </w:rPr>
              <w:t xml:space="preserve">6.3 Wsparcie dla osób zwolnionych, przewidzianych do zwolnienia lub zagrożonych zwolnieniem z pracy z przyczyn dotyczących zakładu pracy, realizowane w formie tworzenia i wdrażania programów typu </w:t>
            </w:r>
            <w:proofErr w:type="spellStart"/>
            <w:r>
              <w:rPr>
                <w:rFonts w:eastAsia="Calibri" w:cs="Arial"/>
                <w:bCs w:val="0"/>
                <w:szCs w:val="20"/>
              </w:rPr>
              <w:t>outplacement</w:t>
            </w:r>
            <w:proofErr w:type="spellEnd"/>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Typ projektu</w:t>
            </w:r>
          </w:p>
        </w:tc>
        <w:tc>
          <w:tcPr>
            <w:tcW w:w="12315" w:type="dxa"/>
            <w:tcBorders>
              <w:top w:val="single" w:sz="4" w:space="0" w:color="auto"/>
              <w:left w:val="single" w:sz="4" w:space="0" w:color="auto"/>
              <w:bottom w:val="single" w:sz="4" w:space="0" w:color="auto"/>
              <w:right w:val="single" w:sz="4" w:space="0" w:color="auto"/>
            </w:tcBorders>
            <w:shd w:val="clear" w:color="auto" w:fill="B6DDE8"/>
          </w:tcPr>
          <w:p w:rsidR="00E5433C" w:rsidRDefault="00E5433C" w:rsidP="000D2CCC">
            <w:pPr>
              <w:pStyle w:val="Akapitzlist"/>
              <w:numPr>
                <w:ilvl w:val="0"/>
                <w:numId w:val="10"/>
              </w:numPr>
              <w:spacing w:before="40" w:after="40" w:line="240" w:lineRule="auto"/>
              <w:ind w:left="346"/>
              <w:rPr>
                <w:rFonts w:cs="Arial"/>
              </w:rPr>
            </w:pPr>
            <w:r>
              <w:rPr>
                <w:rFonts w:cs="Arial"/>
              </w:rPr>
              <w:t xml:space="preserve">Wsparcie typu </w:t>
            </w:r>
            <w:proofErr w:type="spellStart"/>
            <w:r>
              <w:rPr>
                <w:rFonts w:cs="Arial"/>
              </w:rPr>
              <w:t>outplacement</w:t>
            </w:r>
            <w:proofErr w:type="spellEnd"/>
            <w:r>
              <w:rPr>
                <w:rStyle w:val="Odwoanieprzypisudolnego"/>
                <w:rFonts w:cs="Arial"/>
              </w:rPr>
              <w:t xml:space="preserve"> </w:t>
            </w:r>
            <w:r>
              <w:rPr>
                <w:rFonts w:cs="Arial"/>
              </w:rPr>
              <w:t xml:space="preserve"> dla pracowników zagrożonych zwolnieniem, pracowników przewidzianych do zwolnienia lub osób zwolnionych z przyczyn dotyczących zakładu pracy, które obejmuje kompleksowy zestaw działań dostosowanych do indywidualnych potrzeb uczestników projektu, w tym m.in.:</w:t>
            </w:r>
          </w:p>
          <w:p w:rsidR="00E5433C" w:rsidRDefault="00E5433C" w:rsidP="000D2CCC">
            <w:pPr>
              <w:pStyle w:val="Akapitzlist"/>
              <w:numPr>
                <w:ilvl w:val="0"/>
                <w:numId w:val="11"/>
              </w:numPr>
              <w:spacing w:before="40" w:after="40" w:line="240" w:lineRule="auto"/>
              <w:rPr>
                <w:rFonts w:cs="Arial"/>
              </w:rPr>
            </w:pPr>
            <w:r>
              <w:rPr>
                <w:rFonts w:cs="Arial"/>
              </w:rPr>
              <w:t>poradnictwo psychologiczne,</w:t>
            </w:r>
          </w:p>
          <w:p w:rsidR="00E5433C" w:rsidRDefault="00E5433C" w:rsidP="000D2CCC">
            <w:pPr>
              <w:pStyle w:val="Akapitzlist"/>
              <w:numPr>
                <w:ilvl w:val="0"/>
                <w:numId w:val="11"/>
              </w:numPr>
              <w:spacing w:before="40" w:after="40" w:line="240" w:lineRule="auto"/>
              <w:rPr>
                <w:rFonts w:cs="Arial"/>
              </w:rPr>
            </w:pPr>
            <w:r>
              <w:rPr>
                <w:rFonts w:cs="Arial"/>
              </w:rPr>
              <w:t>pośrednictwo pracy,</w:t>
            </w:r>
          </w:p>
          <w:p w:rsidR="00E5433C" w:rsidRDefault="00E5433C" w:rsidP="000D2CCC">
            <w:pPr>
              <w:pStyle w:val="Akapitzlist"/>
              <w:numPr>
                <w:ilvl w:val="0"/>
                <w:numId w:val="11"/>
              </w:numPr>
              <w:spacing w:before="40" w:after="40" w:line="240" w:lineRule="auto"/>
              <w:rPr>
                <w:rFonts w:cs="Arial"/>
              </w:rPr>
            </w:pPr>
            <w:r>
              <w:rPr>
                <w:rFonts w:cs="Arial"/>
              </w:rPr>
              <w:t>szkolenia, kursy, studia podyplomowe,</w:t>
            </w:r>
          </w:p>
          <w:p w:rsidR="00E5433C" w:rsidRDefault="00E5433C" w:rsidP="000D2CCC">
            <w:pPr>
              <w:pStyle w:val="Akapitzlist"/>
              <w:numPr>
                <w:ilvl w:val="0"/>
                <w:numId w:val="11"/>
              </w:numPr>
              <w:spacing w:before="40" w:after="40" w:line="240" w:lineRule="auto"/>
              <w:rPr>
                <w:rFonts w:cs="Arial"/>
              </w:rPr>
            </w:pPr>
            <w:r>
              <w:rPr>
                <w:rFonts w:cs="Arial"/>
              </w:rPr>
              <w:t>staże, praktyki zawodowe,</w:t>
            </w:r>
          </w:p>
          <w:p w:rsidR="00E5433C" w:rsidRDefault="00E5433C" w:rsidP="000D2CCC">
            <w:pPr>
              <w:pStyle w:val="Akapitzlist"/>
              <w:numPr>
                <w:ilvl w:val="0"/>
                <w:numId w:val="11"/>
              </w:numPr>
              <w:spacing w:before="40" w:after="40" w:line="240" w:lineRule="auto"/>
              <w:rPr>
                <w:rFonts w:cs="Arial"/>
              </w:rPr>
            </w:pPr>
            <w:r>
              <w:rPr>
                <w:rFonts w:cs="Arial"/>
              </w:rPr>
              <w:t>subsydiowanie zatrudnienia,</w:t>
            </w:r>
          </w:p>
          <w:p w:rsidR="00E5433C" w:rsidRDefault="00E5433C" w:rsidP="000D2CCC">
            <w:pPr>
              <w:pStyle w:val="Akapitzlist"/>
              <w:numPr>
                <w:ilvl w:val="0"/>
                <w:numId w:val="11"/>
              </w:numPr>
              <w:spacing w:before="40" w:after="40" w:line="240" w:lineRule="auto"/>
              <w:rPr>
                <w:rFonts w:cs="Arial"/>
              </w:rPr>
            </w:pPr>
            <w:r>
              <w:rPr>
                <w:rFonts w:cs="Arial"/>
              </w:rPr>
              <w:t xml:space="preserve">dodatek relokacyjny, </w:t>
            </w:r>
          </w:p>
          <w:p w:rsidR="00E5433C" w:rsidRPr="002712B6" w:rsidRDefault="00E5433C" w:rsidP="000D2CCC">
            <w:pPr>
              <w:pStyle w:val="Akapitzlist"/>
              <w:numPr>
                <w:ilvl w:val="0"/>
                <w:numId w:val="11"/>
              </w:numPr>
              <w:spacing w:before="40" w:after="40" w:line="240" w:lineRule="auto"/>
              <w:rPr>
                <w:rFonts w:cs="Arial"/>
              </w:rPr>
            </w:pPr>
            <w:r>
              <w:rPr>
                <w:rFonts w:cs="Arial"/>
              </w:rPr>
              <w:t xml:space="preserve">doradztwo zawodowe połączone z przygotowaniem </w:t>
            </w:r>
            <w:r w:rsidR="002712B6">
              <w:rPr>
                <w:rFonts w:cs="Arial"/>
              </w:rPr>
              <w:t>Indywidualnego Planu Działania.</w:t>
            </w:r>
          </w:p>
          <w:p w:rsidR="00E5433C" w:rsidRDefault="00E5433C" w:rsidP="00E5433C">
            <w:pPr>
              <w:pStyle w:val="Akapitzlist"/>
              <w:numPr>
                <w:ilvl w:val="0"/>
                <w:numId w:val="2"/>
              </w:numPr>
              <w:spacing w:before="40" w:after="40" w:line="240" w:lineRule="auto"/>
              <w:ind w:left="0" w:hanging="357"/>
              <w:rPr>
                <w:rFonts w:cs="Arial"/>
              </w:rPr>
            </w:pPr>
            <w:r>
              <w:rPr>
                <w:rFonts w:cs="Arial"/>
              </w:rPr>
              <w:t xml:space="preserve">Wsparcie realizowane zgodnie z </w:t>
            </w:r>
            <w:r>
              <w:rPr>
                <w:rFonts w:cs="Arial"/>
                <w:i/>
              </w:rPr>
              <w:t>Wytycznymi w zakresie realizacji przedsięwzięć z udziałem środków Europejskiego Funduszu Społecznego w obszarze przystosowania przedsiębiorstw i pracowników do zmian na lata 2014-2020</w:t>
            </w:r>
            <w:r>
              <w:rPr>
                <w:rFonts w:cs="Arial"/>
              </w:rPr>
              <w:t>.</w:t>
            </w:r>
          </w:p>
        </w:tc>
      </w:tr>
    </w:tbl>
    <w:p w:rsidR="00E5433C" w:rsidRDefault="00E5433C" w:rsidP="00E5433C">
      <w:pPr>
        <w:rPr>
          <w:rFonts w:ascii="Myriad Pro" w:hAnsi="Myriad Pro"/>
          <w:sz w:val="20"/>
        </w:rPr>
      </w:pPr>
    </w:p>
    <w:tbl>
      <w:tblPr>
        <w:tblW w:w="14175" w:type="dxa"/>
        <w:jc w:val="center"/>
        <w:tblLayout w:type="fixed"/>
        <w:tblLook w:val="04A0" w:firstRow="1" w:lastRow="0" w:firstColumn="1" w:lastColumn="0" w:noHBand="0" w:noVBand="1"/>
      </w:tblPr>
      <w:tblGrid>
        <w:gridCol w:w="539"/>
        <w:gridCol w:w="2524"/>
        <w:gridCol w:w="5101"/>
        <w:gridCol w:w="6011"/>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pct10" w:color="auto" w:fill="auto"/>
            <w:hideMark/>
          </w:tcPr>
          <w:p w:rsidR="00E5433C" w:rsidRDefault="00E5433C">
            <w:pPr>
              <w:spacing w:before="40" w:after="40"/>
              <w:jc w:val="center"/>
              <w:rPr>
                <w:rFonts w:ascii="Myriad Pro" w:hAnsi="Myriad Pro" w:cs="Arial"/>
                <w:b/>
                <w:sz w:val="20"/>
              </w:rPr>
            </w:pPr>
            <w:r>
              <w:rPr>
                <w:rFonts w:ascii="Myriad Pro" w:hAnsi="Myriad Pro" w:cs="Arial"/>
                <w:b/>
                <w:sz w:val="20"/>
              </w:rPr>
              <w:t>Kryteria dopuszczalności</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left="-22"/>
              <w:jc w:val="center"/>
              <w:rPr>
                <w:rFonts w:ascii="Myriad Pro" w:hAnsi="Myriad Pro" w:cs="Arial"/>
                <w:sz w:val="20"/>
              </w:rPr>
            </w:pPr>
            <w:r>
              <w:rPr>
                <w:rFonts w:ascii="Myriad Pro" w:hAnsi="Myriad Pro" w:cs="Arial"/>
                <w:sz w:val="20"/>
              </w:rPr>
              <w:t>L.p.</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pStyle w:val="Akapitzlist"/>
              <w:numPr>
                <w:ilvl w:val="0"/>
                <w:numId w:val="0"/>
              </w:numPr>
              <w:spacing w:before="40" w:after="40"/>
              <w:rPr>
                <w:rFonts w:cs="Arial"/>
              </w:rPr>
            </w:pPr>
            <w:r>
              <w:rPr>
                <w:rFonts w:cs="Arial"/>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celem szczegółowym i rezultatami Działania</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A44BEF">
            <w:pPr>
              <w:spacing w:before="40" w:after="40"/>
              <w:jc w:val="both"/>
              <w:rPr>
                <w:rFonts w:ascii="Myriad Pro" w:hAnsi="Myriad Pro" w:cs="Arial"/>
                <w:sz w:val="20"/>
              </w:rPr>
            </w:pPr>
            <w:r>
              <w:rPr>
                <w:rFonts w:ascii="Myriad Pro" w:hAnsi="Myriad Pro" w:cs="Arial"/>
                <w:sz w:val="20"/>
              </w:rPr>
              <w:t>Projekt jest zgodny z właściwym celem szczegółowym RPO WZ 2014-2020 oraz koresponduje ze wskaźnikami dla danego Działania/typu projektu.</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A44BEF">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A44BEF">
            <w:pPr>
              <w:spacing w:before="40" w:after="40"/>
              <w:jc w:val="both"/>
              <w:rPr>
                <w:rFonts w:ascii="Myriad Pro" w:hAnsi="Myriad Pro" w:cs="Arial"/>
                <w:sz w:val="20"/>
              </w:rPr>
            </w:pPr>
            <w:r>
              <w:rPr>
                <w:rFonts w:ascii="Myriad Pro" w:hAnsi="Myriad Pro" w:cs="Arial"/>
                <w:sz w:val="20"/>
              </w:rPr>
              <w:t xml:space="preserve">Projekty niespełniające kryterium są odrzucane. </w:t>
            </w:r>
          </w:p>
          <w:p w:rsidR="00E5433C" w:rsidRDefault="00E5433C" w:rsidP="00A44BEF">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2.</w:t>
            </w:r>
          </w:p>
        </w:tc>
        <w:tc>
          <w:tcPr>
            <w:tcW w:w="2524" w:type="dxa"/>
            <w:tcBorders>
              <w:top w:val="single" w:sz="4" w:space="0" w:color="auto"/>
              <w:left w:val="single" w:sz="4" w:space="0" w:color="auto"/>
              <w:bottom w:val="single" w:sz="4" w:space="0" w:color="auto"/>
              <w:right w:val="single" w:sz="4" w:space="0" w:color="auto"/>
            </w:tcBorders>
          </w:tcPr>
          <w:p w:rsidR="00E5433C" w:rsidRDefault="00E5433C">
            <w:pPr>
              <w:spacing w:before="40" w:after="40"/>
              <w:rPr>
                <w:rFonts w:ascii="Myriad Pro" w:hAnsi="Myriad Pro" w:cs="Arial"/>
                <w:sz w:val="20"/>
              </w:rPr>
            </w:pPr>
            <w:r>
              <w:rPr>
                <w:rFonts w:ascii="Myriad Pro" w:hAnsi="Myriad Pro" w:cs="Arial"/>
                <w:sz w:val="20"/>
              </w:rPr>
              <w:t>Zgodność z</w:t>
            </w:r>
            <w:r>
              <w:rPr>
                <w:rFonts w:ascii="Myriad Pro" w:hAnsi="Myriad Pro" w:cs="Arial"/>
                <w:i/>
                <w:sz w:val="20"/>
              </w:rPr>
              <w:t xml:space="preserve"> </w:t>
            </w:r>
            <w:r>
              <w:rPr>
                <w:rFonts w:ascii="Myriad Pro" w:hAnsi="Myriad Pro" w:cs="Arial"/>
                <w:sz w:val="20"/>
              </w:rPr>
              <w:t xml:space="preserve">typem </w:t>
            </w:r>
            <w:r>
              <w:rPr>
                <w:rFonts w:ascii="Myriad Pro" w:hAnsi="Myriad Pro" w:cs="Arial"/>
                <w:sz w:val="20"/>
              </w:rPr>
              <w:lastRenderedPageBreak/>
              <w:t>projektu</w:t>
            </w:r>
          </w:p>
          <w:p w:rsidR="00E5433C" w:rsidRDefault="00E5433C">
            <w:pPr>
              <w:spacing w:before="40" w:after="40"/>
              <w:rPr>
                <w:rFonts w:ascii="Myriad Pro" w:hAnsi="Myriad Pro" w:cs="Arial"/>
                <w:sz w:val="20"/>
              </w:rPr>
            </w:pP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A44BEF">
            <w:pPr>
              <w:spacing w:before="40" w:after="40"/>
              <w:jc w:val="both"/>
              <w:rPr>
                <w:rFonts w:ascii="Myriad Pro" w:hAnsi="Myriad Pro" w:cs="Arial"/>
                <w:sz w:val="20"/>
              </w:rPr>
            </w:pPr>
            <w:r>
              <w:rPr>
                <w:rFonts w:ascii="Myriad Pro" w:hAnsi="Myriad Pro" w:cs="Arial"/>
                <w:sz w:val="20"/>
              </w:rPr>
              <w:lastRenderedPageBreak/>
              <w:t xml:space="preserve">Projekt jest zgodny z typem projektu oraz grupą </w:t>
            </w:r>
            <w:r>
              <w:rPr>
                <w:rFonts w:ascii="Myriad Pro" w:hAnsi="Myriad Pro" w:cs="Arial"/>
                <w:sz w:val="20"/>
              </w:rPr>
              <w:lastRenderedPageBreak/>
              <w:t xml:space="preserve">docelową wskazaną w  </w:t>
            </w:r>
            <w:r>
              <w:rPr>
                <w:rFonts w:ascii="Myriad Pro" w:hAnsi="Myriad Pro" w:cs="Arial"/>
                <w:i/>
                <w:sz w:val="20"/>
              </w:rPr>
              <w:t xml:space="preserve">SOOP RPO WZ 2014-2020 </w:t>
            </w:r>
            <w:r>
              <w:rPr>
                <w:rFonts w:ascii="Myriad Pro" w:hAnsi="Myriad Pro" w:cs="Arial"/>
                <w:sz w:val="20"/>
              </w:rPr>
              <w:t xml:space="preserve">oraz </w:t>
            </w:r>
            <w:r>
              <w:rPr>
                <w:rFonts w:ascii="Myriad Pro" w:hAnsi="Myriad Pro" w:cs="Arial"/>
                <w:i/>
                <w:sz w:val="20"/>
              </w:rPr>
              <w:t>Regulaminie konkursu.</w:t>
            </w:r>
          </w:p>
        </w:tc>
        <w:tc>
          <w:tcPr>
            <w:tcW w:w="6011" w:type="dxa"/>
            <w:tcBorders>
              <w:top w:val="single" w:sz="4" w:space="0" w:color="auto"/>
              <w:left w:val="single" w:sz="4" w:space="0" w:color="auto"/>
              <w:bottom w:val="single" w:sz="4" w:space="0" w:color="auto"/>
              <w:right w:val="single" w:sz="4" w:space="0" w:color="auto"/>
            </w:tcBorders>
          </w:tcPr>
          <w:p w:rsidR="00E5433C" w:rsidRDefault="00E5433C" w:rsidP="00A44BEF">
            <w:pPr>
              <w:spacing w:before="40" w:after="40"/>
              <w:jc w:val="both"/>
              <w:rPr>
                <w:rFonts w:ascii="Myriad Pro" w:hAnsi="Myriad Pro" w:cs="Arial"/>
                <w:sz w:val="20"/>
              </w:rPr>
            </w:pPr>
            <w:r>
              <w:rPr>
                <w:rFonts w:ascii="Myriad Pro" w:hAnsi="Myriad Pro" w:cs="Arial"/>
                <w:sz w:val="20"/>
              </w:rPr>
              <w:lastRenderedPageBreak/>
              <w:t xml:space="preserve">Spełnienie kryterium jest konieczne do przyznania </w:t>
            </w:r>
            <w:r>
              <w:rPr>
                <w:rFonts w:ascii="Myriad Pro" w:hAnsi="Myriad Pro" w:cs="Arial"/>
                <w:sz w:val="20"/>
              </w:rPr>
              <w:lastRenderedPageBreak/>
              <w:t>dofinansowania.</w:t>
            </w:r>
          </w:p>
          <w:p w:rsidR="00E5433C" w:rsidRDefault="00E5433C" w:rsidP="00A44BEF">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rsidP="00A44BEF">
            <w:pPr>
              <w:spacing w:before="40" w:after="40"/>
              <w:jc w:val="both"/>
              <w:rPr>
                <w:rFonts w:ascii="Myriad Pro" w:hAnsi="Myriad Pro" w:cs="Arial"/>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Pr>
                <w:rFonts w:ascii="Myriad Pro" w:hAnsi="Myriad Pro" w:cs="Arial"/>
                <w:i/>
                <w:sz w:val="20"/>
              </w:rPr>
              <w:t>RPO WZ 2014-2020</w:t>
            </w:r>
            <w:r>
              <w:rPr>
                <w:rFonts w:ascii="Myriad Pro" w:hAnsi="Myriad Pro" w:cs="Arial"/>
                <w:sz w:val="20"/>
              </w:rPr>
              <w:t xml:space="preserve">, </w:t>
            </w:r>
            <w:r>
              <w:rPr>
                <w:rFonts w:ascii="Myriad Pro" w:hAnsi="Myriad Pro" w:cs="Arial"/>
                <w:i/>
                <w:sz w:val="20"/>
              </w:rPr>
              <w:t>SOOP RPO WZ 2014-2020</w:t>
            </w:r>
            <w:r w:rsidR="002712B6">
              <w:rPr>
                <w:rFonts w:ascii="Myriad Pro" w:hAnsi="Myriad Pro" w:cs="Arial"/>
                <w:sz w:val="20"/>
              </w:rPr>
              <w:t>, przepisów prawa</w:t>
            </w:r>
            <w:r>
              <w:rPr>
                <w:rFonts w:ascii="Myriad Pro" w:hAnsi="Myriad Pro" w:cs="Arial"/>
                <w:sz w:val="20"/>
              </w:rPr>
              <w:t xml:space="preserve"> mających wpływ na założenia dotyczące grupy</w:t>
            </w:r>
            <w:r w:rsidR="00A44BEF">
              <w:rPr>
                <w:rFonts w:ascii="Myriad Pro" w:hAnsi="Myriad Pro" w:cs="Arial"/>
                <w:sz w:val="20"/>
              </w:rPr>
              <w:t xml:space="preserve"> docelowej i/lub typu projektu</w:t>
            </w:r>
            <w:r>
              <w:rPr>
                <w:rFonts w:ascii="Myriad Pro" w:hAnsi="Myriad Pro" w:cs="Arial"/>
                <w:sz w:val="20"/>
              </w:rPr>
              <w:t xml:space="preserve">. </w:t>
            </w:r>
          </w:p>
          <w:p w:rsidR="00E5433C" w:rsidRDefault="00E5433C" w:rsidP="00A44BEF">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3.</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Kwalifikowalność Beneficjenta/Partnera</w:t>
            </w:r>
          </w:p>
        </w:tc>
        <w:tc>
          <w:tcPr>
            <w:tcW w:w="5101" w:type="dxa"/>
            <w:tcBorders>
              <w:top w:val="single" w:sz="4" w:space="0" w:color="auto"/>
              <w:left w:val="single" w:sz="4" w:space="0" w:color="auto"/>
              <w:bottom w:val="single" w:sz="4" w:space="0" w:color="auto"/>
              <w:right w:val="single" w:sz="4" w:space="0" w:color="auto"/>
            </w:tcBorders>
          </w:tcPr>
          <w:p w:rsidR="00E5433C" w:rsidRDefault="00E5433C" w:rsidP="00572C25">
            <w:pPr>
              <w:autoSpaceDE w:val="0"/>
              <w:autoSpaceDN w:val="0"/>
              <w:adjustRightInd w:val="0"/>
              <w:jc w:val="both"/>
              <w:rPr>
                <w:rFonts w:ascii="Myriad Pro" w:eastAsia="Malgun Gothic" w:hAnsi="Myriad Pro" w:cs="Arial"/>
                <w:sz w:val="20"/>
              </w:rPr>
            </w:pPr>
            <w:r>
              <w:rPr>
                <w:rFonts w:ascii="Myriad Pro" w:eastAsia="Malgun Gothic" w:hAnsi="Myriad Pro" w:cs="Arial"/>
                <w:sz w:val="20"/>
              </w:rPr>
              <w:t>Beneficjent oraz Partner/</w:t>
            </w:r>
            <w:proofErr w:type="spellStart"/>
            <w:r>
              <w:rPr>
                <w:rFonts w:ascii="Myriad Pro" w:eastAsia="Malgun Gothic" w:hAnsi="Myriad Pro" w:cs="Arial"/>
                <w:sz w:val="20"/>
              </w:rPr>
              <w:t>rzy</w:t>
            </w:r>
            <w:proofErr w:type="spellEnd"/>
            <w:r>
              <w:rPr>
                <w:rFonts w:ascii="Myriad Pro" w:eastAsia="Malgun Gothic" w:hAnsi="Myriad Pro" w:cs="Arial"/>
                <w:sz w:val="20"/>
              </w:rPr>
              <w:t xml:space="preserve"> (o ile dotyczy) nie podlega/ją wyklucze</w:t>
            </w:r>
            <w:r w:rsidR="002712B6">
              <w:rPr>
                <w:rFonts w:ascii="Myriad Pro" w:eastAsia="Malgun Gothic" w:hAnsi="Myriad Pro" w:cs="Arial"/>
                <w:sz w:val="20"/>
              </w:rPr>
              <w:t xml:space="preserve">niu z możliwości ubiegania się </w:t>
            </w:r>
            <w:r w:rsidR="00572C25">
              <w:rPr>
                <w:rFonts w:ascii="Myriad Pro" w:eastAsia="Malgun Gothic" w:hAnsi="Myriad Pro" w:cs="Arial"/>
                <w:sz w:val="20"/>
              </w:rPr>
              <w:t xml:space="preserve">o dofinansowanie, </w:t>
            </w:r>
            <w:r>
              <w:rPr>
                <w:rFonts w:ascii="Myriad Pro" w:eastAsia="Malgun Gothic" w:hAnsi="Myriad Pro" w:cs="Arial"/>
                <w:sz w:val="20"/>
              </w:rPr>
              <w:t>w tym wykluczeniu, o którym mowa w art. 207 ust. 4 usta</w:t>
            </w:r>
            <w:r w:rsidR="002712B6">
              <w:rPr>
                <w:rFonts w:ascii="Myriad Pro" w:eastAsia="Malgun Gothic" w:hAnsi="Myriad Pro" w:cs="Arial"/>
                <w:sz w:val="20"/>
              </w:rPr>
              <w:t xml:space="preserve">wy z dnia 27 sierpnia 2009 r., </w:t>
            </w:r>
            <w:r>
              <w:rPr>
                <w:rFonts w:ascii="Myriad Pro" w:eastAsia="Malgun Gothic" w:hAnsi="Myriad Pro" w:cs="Arial"/>
                <w:sz w:val="20"/>
              </w:rPr>
              <w:t>o finansach publicznych.</w:t>
            </w:r>
          </w:p>
          <w:p w:rsidR="00E5433C" w:rsidRPr="002712B6" w:rsidRDefault="00E5433C" w:rsidP="00572C25">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Beneficjent, zgodnie z </w:t>
            </w:r>
            <w:r>
              <w:rPr>
                <w:rFonts w:ascii="Myriad Pro" w:eastAsia="MyriadPro-Regular" w:hAnsi="Myriad Pro" w:cs="Arial"/>
                <w:i/>
                <w:sz w:val="20"/>
              </w:rPr>
              <w:t>SOOP RPO WZ 2014-2020</w:t>
            </w:r>
            <w:r>
              <w:rPr>
                <w:rFonts w:ascii="Myriad Pro" w:eastAsia="MyriadPro-Regular" w:hAnsi="Myriad Pro" w:cs="Arial"/>
                <w:sz w:val="20"/>
              </w:rPr>
              <w:t>, jest podmiote</w:t>
            </w:r>
            <w:r w:rsidR="002712B6">
              <w:rPr>
                <w:rFonts w:ascii="Myriad Pro" w:eastAsia="MyriadPro-Regular" w:hAnsi="Myriad Pro" w:cs="Arial"/>
                <w:sz w:val="20"/>
              </w:rPr>
              <w:t xml:space="preserve">m uprawnionym do ubiegania się </w:t>
            </w:r>
            <w:r>
              <w:rPr>
                <w:rFonts w:ascii="Myriad Pro" w:eastAsia="MyriadPro-Regular" w:hAnsi="Myriad Pro" w:cs="Arial"/>
                <w:sz w:val="20"/>
              </w:rPr>
              <w:t>o dofinansowanie w ramach Działania typu/ów projektu/ów, w którym ogłoszony został konkurs.</w:t>
            </w:r>
          </w:p>
        </w:tc>
        <w:tc>
          <w:tcPr>
            <w:tcW w:w="6011" w:type="dxa"/>
            <w:tcBorders>
              <w:top w:val="single" w:sz="4" w:space="0" w:color="auto"/>
              <w:left w:val="single" w:sz="4" w:space="0" w:color="auto"/>
              <w:bottom w:val="single" w:sz="4" w:space="0" w:color="auto"/>
              <w:right w:val="single" w:sz="4" w:space="0" w:color="auto"/>
            </w:tcBorders>
          </w:tcPr>
          <w:p w:rsidR="00E5433C" w:rsidRDefault="00E5433C" w:rsidP="00572C25">
            <w:pPr>
              <w:autoSpaceDE w:val="0"/>
              <w:autoSpaceDN w:val="0"/>
              <w:adjustRightInd w:val="0"/>
              <w:jc w:val="both"/>
              <w:rPr>
                <w:rFonts w:ascii="Myriad Pro" w:eastAsia="Malgun Gothic" w:hAnsi="Myriad Pro" w:cs="Arial"/>
                <w:sz w:val="20"/>
              </w:rPr>
            </w:pPr>
            <w:r>
              <w:rPr>
                <w:rFonts w:ascii="Myriad Pro" w:eastAsia="Malgun Gothic" w:hAnsi="Myriad Pro" w:cs="Arial"/>
                <w:sz w:val="20"/>
              </w:rPr>
              <w:t>Spełnienie kryterium jest konieczne do przyznania dofinansowania.</w:t>
            </w:r>
          </w:p>
          <w:p w:rsidR="00E5433C" w:rsidRDefault="00E5433C" w:rsidP="00572C25">
            <w:pPr>
              <w:autoSpaceDE w:val="0"/>
              <w:autoSpaceDN w:val="0"/>
              <w:adjustRightInd w:val="0"/>
              <w:jc w:val="both"/>
              <w:rPr>
                <w:rFonts w:ascii="Myriad Pro" w:eastAsia="Malgun Gothic" w:hAnsi="Myriad Pro" w:cs="Arial"/>
                <w:sz w:val="20"/>
              </w:rPr>
            </w:pPr>
            <w:r>
              <w:rPr>
                <w:rFonts w:ascii="Myriad Pro" w:eastAsia="Malgun Gothic" w:hAnsi="Myriad Pro" w:cs="Arial"/>
                <w:sz w:val="20"/>
              </w:rPr>
              <w:t>Projekty niespełniające kryterium są odrzucane.</w:t>
            </w:r>
          </w:p>
          <w:p w:rsidR="00E5433C" w:rsidRDefault="00E5433C" w:rsidP="00572C25">
            <w:pPr>
              <w:autoSpaceDE w:val="0"/>
              <w:autoSpaceDN w:val="0"/>
              <w:adjustRightInd w:val="0"/>
              <w:jc w:val="both"/>
              <w:rPr>
                <w:rFonts w:ascii="Myriad Pro" w:eastAsia="Malgun Gothic" w:hAnsi="Myriad Pro" w:cs="Arial"/>
                <w:sz w:val="20"/>
              </w:rPr>
            </w:pPr>
            <w:r>
              <w:rPr>
                <w:rFonts w:ascii="Myriad Pro" w:hAnsi="Myriad Pro" w:cs="Arial"/>
                <w:sz w:val="20"/>
              </w:rPr>
              <w:t xml:space="preserve">Kryterium będzie weryfikowane na etapie KOP, na dzień podpisania umowy oraz w przypadku zmiany Partnera (jeśli dotyczy) </w:t>
            </w:r>
          </w:p>
          <w:p w:rsidR="00E5433C" w:rsidRDefault="00E5433C" w:rsidP="00572C25">
            <w:pPr>
              <w:spacing w:before="40"/>
              <w:ind w:left="36"/>
              <w:contextualSpacing/>
              <w:jc w:val="both"/>
              <w:rPr>
                <w:rFonts w:ascii="Myriad Pro" w:eastAsia="Malgun Gothic" w:hAnsi="Myriad Pro" w:cs="Arial"/>
                <w:sz w:val="20"/>
              </w:rPr>
            </w:pPr>
            <w:r>
              <w:rPr>
                <w:rFonts w:ascii="Myriad Pro" w:eastAsia="Malgun Gothic"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4.</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zasadami horyzontalnymi</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Projekt jest zgodny z:</w:t>
            </w:r>
          </w:p>
          <w:p w:rsidR="00E5433C" w:rsidRDefault="00E5433C" w:rsidP="000D2CCC">
            <w:pPr>
              <w:pStyle w:val="Akapitzlist"/>
              <w:numPr>
                <w:ilvl w:val="0"/>
                <w:numId w:val="12"/>
              </w:numPr>
              <w:spacing w:before="40" w:after="40"/>
              <w:ind w:left="315" w:hanging="284"/>
              <w:jc w:val="both"/>
              <w:rPr>
                <w:rFonts w:cs="Arial"/>
              </w:rPr>
            </w:pPr>
            <w:r>
              <w:rPr>
                <w:rFonts w:cs="Arial"/>
              </w:rPr>
              <w:t>zasadą rów</w:t>
            </w:r>
            <w:r w:rsidR="002712B6">
              <w:rPr>
                <w:rFonts w:cs="Arial"/>
              </w:rPr>
              <w:t xml:space="preserve">ności szans kobiet i mężczyzn, </w:t>
            </w:r>
            <w:r>
              <w:rPr>
                <w:rFonts w:cs="Arial"/>
              </w:rPr>
              <w:t xml:space="preserve">w oparciu o </w:t>
            </w:r>
            <w:r>
              <w:rPr>
                <w:rFonts w:cs="Arial"/>
                <w:i/>
              </w:rPr>
              <w:t>standard minimum</w:t>
            </w:r>
            <w:r>
              <w:rPr>
                <w:rFonts w:cs="Arial"/>
              </w:rPr>
              <w:t>,</w:t>
            </w:r>
          </w:p>
          <w:p w:rsidR="00E5433C" w:rsidRDefault="00E5433C" w:rsidP="000D2CCC">
            <w:pPr>
              <w:pStyle w:val="Akapitzlist"/>
              <w:numPr>
                <w:ilvl w:val="0"/>
                <w:numId w:val="12"/>
              </w:numPr>
              <w:spacing w:before="40"/>
              <w:ind w:left="315" w:hanging="284"/>
              <w:jc w:val="both"/>
              <w:rPr>
                <w:rFonts w:cs="Arial"/>
              </w:rPr>
            </w:pPr>
            <w:r>
              <w:rPr>
                <w:rFonts w:cs="Arial"/>
              </w:rPr>
              <w:t xml:space="preserve">właściwymi politykami i zasadami wspólnotowymi: </w:t>
            </w:r>
          </w:p>
          <w:p w:rsidR="00E5433C" w:rsidRDefault="00E5433C" w:rsidP="00572C25">
            <w:pPr>
              <w:pStyle w:val="Akapitzlist"/>
              <w:numPr>
                <w:ilvl w:val="0"/>
                <w:numId w:val="5"/>
              </w:numPr>
              <w:autoSpaceDE w:val="0"/>
              <w:autoSpaceDN w:val="0"/>
              <w:adjustRightInd w:val="0"/>
              <w:jc w:val="both"/>
              <w:rPr>
                <w:rFonts w:eastAsia="MyriadPro-Regular" w:cs="Arial"/>
              </w:rPr>
            </w:pPr>
            <w:r>
              <w:rPr>
                <w:rFonts w:eastAsia="MyriadPro-Regular" w:cs="Arial"/>
              </w:rPr>
              <w:t>zrównoważonego rozwoju,</w:t>
            </w:r>
          </w:p>
          <w:p w:rsidR="00E5433C" w:rsidRDefault="00E5433C" w:rsidP="00572C25">
            <w:pPr>
              <w:pStyle w:val="Akapitzlist"/>
              <w:numPr>
                <w:ilvl w:val="0"/>
                <w:numId w:val="5"/>
              </w:numPr>
              <w:autoSpaceDE w:val="0"/>
              <w:autoSpaceDN w:val="0"/>
              <w:adjustRightInd w:val="0"/>
              <w:jc w:val="both"/>
              <w:rPr>
                <w:rFonts w:eastAsia="MyriadPro-Regular" w:cs="Arial"/>
              </w:rPr>
            </w:pPr>
            <w:r>
              <w:rPr>
                <w:rFonts w:eastAsia="MyriadPro-Regular" w:cs="Arial"/>
              </w:rPr>
              <w:t>promowania i realizacji zasady równości szans i niedyskryminacji, w tym. m. in. koniecznością stosowania zasady uniwersalnego projektowania.</w:t>
            </w:r>
          </w:p>
          <w:p w:rsidR="00E5433C" w:rsidRDefault="00E5433C" w:rsidP="00572C25">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Uniwersalne projektowanie to projektowanie produktów, środowiska, programów i usług w taki </w:t>
            </w:r>
            <w:r>
              <w:rPr>
                <w:rFonts w:ascii="Myriad Pro" w:eastAsia="MyriadPro-Regular" w:hAnsi="Myriad Pro" w:cs="Arial"/>
                <w:sz w:val="20"/>
              </w:rPr>
              <w:lastRenderedPageBreak/>
              <w:t>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lastRenderedPageBreak/>
              <w:t>Spełnienie kryterium jest konieczne do przyznania dofinansowania.</w:t>
            </w:r>
          </w:p>
          <w:p w:rsidR="00E5433C" w:rsidRDefault="00E5433C" w:rsidP="00572C25">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2131"/>
        <w:gridCol w:w="6804"/>
        <w:gridCol w:w="4733"/>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b/>
                <w:sz w:val="20"/>
              </w:rPr>
              <w:t>Kryteria wykonalności</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left="-22" w:right="-113"/>
              <w:jc w:val="center"/>
              <w:rPr>
                <w:rFonts w:ascii="Myriad Pro" w:hAnsi="Myriad Pro" w:cs="Arial"/>
                <w:sz w:val="20"/>
              </w:rPr>
            </w:pPr>
            <w:r>
              <w:rPr>
                <w:rFonts w:ascii="Myriad Pro" w:hAnsi="Myriad Pro" w:cs="Arial"/>
                <w:sz w:val="20"/>
              </w:rPr>
              <w:t>L.p.</w:t>
            </w:r>
          </w:p>
        </w:tc>
        <w:tc>
          <w:tcPr>
            <w:tcW w:w="213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Nazwa kryterium</w:t>
            </w:r>
          </w:p>
        </w:tc>
        <w:tc>
          <w:tcPr>
            <w:tcW w:w="680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Definicja kryterium</w:t>
            </w:r>
          </w:p>
        </w:tc>
        <w:tc>
          <w:tcPr>
            <w:tcW w:w="47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1</w:t>
            </w:r>
          </w:p>
        </w:tc>
        <w:tc>
          <w:tcPr>
            <w:tcW w:w="213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2</w:t>
            </w:r>
          </w:p>
        </w:tc>
        <w:tc>
          <w:tcPr>
            <w:tcW w:w="680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3</w:t>
            </w:r>
          </w:p>
        </w:tc>
        <w:tc>
          <w:tcPr>
            <w:tcW w:w="47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4</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1.</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Zgodność prawna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hAnsi="Myriad Pro" w:cs="Arial"/>
                <w:sz w:val="20"/>
              </w:rPr>
              <w:t xml:space="preserve">Projekt jest zgodny z prawodawstwem </w:t>
            </w:r>
            <w:r w:rsidR="002712B6">
              <w:rPr>
                <w:rFonts w:ascii="Myriad Pro" w:hAnsi="Myriad Pro" w:cs="Arial"/>
                <w:sz w:val="20"/>
              </w:rPr>
              <w:t xml:space="preserve">wspólnotowym i krajowym, </w:t>
            </w:r>
            <w:r>
              <w:rPr>
                <w:rFonts w:ascii="Myriad Pro" w:hAnsi="Myriad Pro" w:cs="Arial"/>
                <w:sz w:val="20"/>
              </w:rPr>
              <w:t>w tym przepisami ustawy</w:t>
            </w:r>
            <w:r>
              <w:rPr>
                <w:rFonts w:ascii="Myriad Pro" w:hAnsi="Myriad Pro" w:cs="Arial"/>
                <w:i/>
                <w:sz w:val="20"/>
              </w:rPr>
              <w:t xml:space="preserve"> </w:t>
            </w:r>
            <w:r>
              <w:rPr>
                <w:rFonts w:ascii="Myriad Pro" w:hAnsi="Myriad Pro" w:cs="Arial"/>
                <w:sz w:val="20"/>
              </w:rPr>
              <w:t xml:space="preserve">z dnia 29 stycznia 2004 r. </w:t>
            </w:r>
            <w:r>
              <w:rPr>
                <w:rFonts w:ascii="Myriad Pro" w:hAnsi="Myriad Pro" w:cs="Arial"/>
                <w:i/>
                <w:sz w:val="20"/>
              </w:rPr>
              <w:t>Prawo zamówień publicznych</w:t>
            </w:r>
            <w:r>
              <w:rPr>
                <w:rFonts w:ascii="Myriad Pro" w:hAnsi="Myriad Pro" w:cs="Arial"/>
                <w:sz w:val="20"/>
              </w:rPr>
              <w:t>.</w:t>
            </w:r>
            <w:r>
              <w:rPr>
                <w:rFonts w:ascii="Myriad Pro" w:eastAsia="MyriadPro-Regular" w:hAnsi="Myriad Pro" w:cs="Arial"/>
                <w:sz w:val="20"/>
              </w:rPr>
              <w:t xml:space="preserve"> </w:t>
            </w:r>
          </w:p>
          <w:p w:rsidR="00E5433C" w:rsidRDefault="00E5433C" w:rsidP="00572C25">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ind w:left="34"/>
              <w:contextualSpacing/>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572C25">
            <w:pPr>
              <w:spacing w:before="40" w:after="40"/>
              <w:ind w:left="34"/>
              <w:contextualSpacing/>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spacing w:before="40" w:after="40"/>
              <w:ind w:left="34"/>
              <w:contextualSpacing/>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2.</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Zgodność</w:t>
            </w:r>
          </w:p>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 wymogami pomocy</w:t>
            </w:r>
          </w:p>
          <w:p w:rsidR="00E5433C" w:rsidRDefault="00E5433C">
            <w:pPr>
              <w:spacing w:after="0" w:line="240" w:lineRule="auto"/>
              <w:rPr>
                <w:rFonts w:ascii="Myriad Pro" w:eastAsia="Malgun Gothic" w:hAnsi="Myriad Pro" w:cs="Arial"/>
                <w:sz w:val="20"/>
              </w:rPr>
            </w:pPr>
            <w:r>
              <w:rPr>
                <w:rFonts w:ascii="Myriad Pro" w:eastAsia="Malgun Gothic" w:hAnsi="Myriad Pro" w:cs="Arial"/>
                <w:sz w:val="20"/>
              </w:rPr>
              <w:t>publicznej</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after="0" w:line="240" w:lineRule="auto"/>
              <w:jc w:val="both"/>
              <w:rPr>
                <w:rFonts w:ascii="Myriad Pro" w:eastAsia="Malgun Gothic" w:hAnsi="Myriad Pro" w:cs="Arial"/>
                <w:sz w:val="20"/>
              </w:rPr>
            </w:pPr>
            <w:r>
              <w:rPr>
                <w:rFonts w:ascii="Myriad Pro" w:eastAsia="Malgun Gothic" w:hAnsi="Myriad Pro" w:cs="Arial"/>
                <w:sz w:val="20"/>
              </w:rPr>
              <w:t xml:space="preserve">Projekt jest zgodny regułami pomocy publicznej i/lub pomocy </w:t>
            </w:r>
            <w:r>
              <w:rPr>
                <w:rFonts w:ascii="Myriad Pro" w:eastAsia="Malgun Gothic" w:hAnsi="Myriad Pro" w:cs="Arial"/>
                <w:i/>
                <w:sz w:val="20"/>
              </w:rPr>
              <w:t xml:space="preserve">de </w:t>
            </w:r>
            <w:proofErr w:type="spellStart"/>
            <w:r>
              <w:rPr>
                <w:rFonts w:ascii="Myriad Pro" w:eastAsia="Malgun Gothic" w:hAnsi="Myriad Pro" w:cs="Arial"/>
                <w:i/>
                <w:sz w:val="20"/>
              </w:rPr>
              <w:t>minimis</w:t>
            </w:r>
            <w:proofErr w:type="spellEnd"/>
            <w:r>
              <w:rPr>
                <w:rFonts w:ascii="Myriad Pro" w:eastAsia="Malgun Gothic" w:hAnsi="Myriad Pro" w:cs="Arial"/>
                <w:sz w:val="20"/>
              </w:rPr>
              <w:t>.</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Jeżeli dotyczy: spełnienie kryterium jest konieczne do przyznania dofinansowania.</w:t>
            </w:r>
          </w:p>
          <w:p w:rsidR="00E5433C" w:rsidRDefault="00E5433C" w:rsidP="00572C25">
            <w:pPr>
              <w:autoSpaceDE w:val="0"/>
              <w:autoSpaceDN w:val="0"/>
              <w:adjustRightInd w:val="0"/>
              <w:spacing w:after="0"/>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autoSpaceDE w:val="0"/>
              <w:autoSpaceDN w:val="0"/>
              <w:adjustRightInd w:val="0"/>
              <w:jc w:val="both"/>
              <w:rPr>
                <w:rFonts w:ascii="Myriad Pro" w:hAnsi="Myriad Pro" w:cs="Arial"/>
                <w:sz w:val="20"/>
              </w:rPr>
            </w:pPr>
            <w:r>
              <w:rPr>
                <w:rFonts w:ascii="Myriad Pro" w:hAnsi="Myriad Pro" w:cs="Arial"/>
                <w:sz w:val="20"/>
              </w:rPr>
              <w:t>Ocena spełniania kryterium polega na przypisaniu wartości logicznych „tak”, „nie”, „nie dotyczy”.</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3.</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Zdolność finansowa</w:t>
            </w:r>
          </w:p>
        </w:tc>
        <w:tc>
          <w:tcPr>
            <w:tcW w:w="6804" w:type="dxa"/>
            <w:tcBorders>
              <w:top w:val="single" w:sz="4" w:space="0" w:color="auto"/>
              <w:left w:val="single" w:sz="4" w:space="0" w:color="auto"/>
              <w:bottom w:val="single" w:sz="4" w:space="0" w:color="auto"/>
              <w:right w:val="single" w:sz="4" w:space="0" w:color="auto"/>
            </w:tcBorders>
          </w:tcPr>
          <w:p w:rsidR="00E5433C" w:rsidRDefault="00E5433C" w:rsidP="00572C25">
            <w:pPr>
              <w:spacing w:before="40" w:after="40"/>
              <w:jc w:val="both"/>
              <w:rPr>
                <w:rFonts w:ascii="Myriad Pro" w:hAnsi="Myriad Pro" w:cs="Arial"/>
                <w:sz w:val="20"/>
              </w:rPr>
            </w:pPr>
            <w:r>
              <w:rPr>
                <w:rFonts w:ascii="Myriad Pro" w:hAnsi="Myriad Pro" w:cs="Arial"/>
                <w:sz w:val="20"/>
              </w:rPr>
              <w:t>Kondycja finansowa Beneficjenta na dzień złożenia wniosku o dofinansowanie gwarantuje osiągnięcie deklarowanych produktów lub rezultatów, zgodnie z deklarowanym planem finansowym i w</w:t>
            </w:r>
            <w:r w:rsidR="002712B6">
              <w:rPr>
                <w:rFonts w:ascii="Myriad Pro" w:hAnsi="Myriad Pro" w:cs="Arial"/>
                <w:sz w:val="20"/>
              </w:rPr>
              <w:t xml:space="preserve"> terminie określonym we wniosku </w:t>
            </w:r>
            <w:r>
              <w:rPr>
                <w:rFonts w:ascii="Myriad Pro" w:hAnsi="Myriad Pro" w:cs="Arial"/>
                <w:sz w:val="20"/>
              </w:rPr>
              <w:t>o dofinansowanie.</w:t>
            </w:r>
          </w:p>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Beneficjent oraz Partner/</w:t>
            </w:r>
            <w:proofErr w:type="spellStart"/>
            <w:r>
              <w:rPr>
                <w:rFonts w:ascii="Myriad Pro" w:eastAsia="MyriadPro-Regular" w:hAnsi="Myriad Pro" w:cs="Arial"/>
                <w:sz w:val="20"/>
              </w:rPr>
              <w:t>rzy</w:t>
            </w:r>
            <w:proofErr w:type="spellEnd"/>
            <w:r>
              <w:rPr>
                <w:rFonts w:ascii="Myriad Pro" w:eastAsia="MyriadPro-Regular" w:hAnsi="Myriad Pro" w:cs="Arial"/>
                <w:sz w:val="20"/>
              </w:rPr>
              <w:t xml:space="preserve"> krajowi (o ile dotyczy), ponoszący wydatki</w:t>
            </w:r>
            <w:r w:rsidR="00572C25">
              <w:rPr>
                <w:rFonts w:ascii="Myriad Pro" w:eastAsia="MyriadPro-Regular" w:hAnsi="Myriad Pro" w:cs="Arial"/>
                <w:sz w:val="20"/>
              </w:rPr>
              <w:t xml:space="preserve"> </w:t>
            </w:r>
            <w:r>
              <w:rPr>
                <w:rFonts w:ascii="Myriad Pro" w:eastAsia="MyriadPro-Regular" w:hAnsi="Myriad Pro" w:cs="Arial"/>
                <w:sz w:val="20"/>
              </w:rPr>
              <w:t xml:space="preserve">w danym projekcie z EFS, posiadają </w:t>
            </w:r>
            <w:r>
              <w:rPr>
                <w:rFonts w:ascii="Myriad Pro" w:hAnsi="Myriad Pro" w:cs="Arial"/>
                <w:sz w:val="20"/>
              </w:rPr>
              <w:t xml:space="preserve">łączny obrót za ostatni zatwierdzony rok obrotowy zgodnie z ustawą z dnia 29 września 1994 r. o </w:t>
            </w:r>
            <w:r>
              <w:rPr>
                <w:rFonts w:ascii="Myriad Pro" w:hAnsi="Myriad Pro" w:cs="Arial"/>
                <w:sz w:val="20"/>
              </w:rPr>
              <w:lastRenderedPageBreak/>
              <w:t xml:space="preserve">rachunkowości (jeśli dotyczy) lub za ostatni zamknięty i zatwierdzony rok kalendarzowy </w:t>
            </w:r>
            <w:r>
              <w:rPr>
                <w:rFonts w:ascii="Myriad Pro" w:eastAsia="MyriadPro-Regular" w:hAnsi="Myriad Pro" w:cs="Arial"/>
                <w:sz w:val="20"/>
              </w:rPr>
              <w:t>równy lub wyższy od łącznych rocznych wydatków w danym projekcie z roku, w którym wydatki są najwyższe.</w:t>
            </w:r>
          </w:p>
          <w:p w:rsidR="00E5433C" w:rsidRDefault="00E5433C" w:rsidP="00572C25">
            <w:pPr>
              <w:spacing w:before="40" w:after="0"/>
              <w:jc w:val="both"/>
              <w:rPr>
                <w:rFonts w:ascii="Myriad Pro" w:hAnsi="Myriad Pro" w:cs="Arial"/>
                <w:sz w:val="20"/>
              </w:rPr>
            </w:pPr>
            <w:r>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Borders>
              <w:top w:val="single" w:sz="4" w:space="0" w:color="auto"/>
              <w:left w:val="single" w:sz="4" w:space="0" w:color="auto"/>
              <w:bottom w:val="single" w:sz="4" w:space="0" w:color="auto"/>
              <w:right w:val="single" w:sz="4" w:space="0" w:color="auto"/>
            </w:tcBorders>
          </w:tcPr>
          <w:p w:rsidR="00E5433C" w:rsidRDefault="00E5433C" w:rsidP="00572C25">
            <w:pPr>
              <w:spacing w:before="40" w:after="40" w:line="240" w:lineRule="auto"/>
              <w:jc w:val="both"/>
              <w:rPr>
                <w:rFonts w:ascii="Myriad Pro" w:hAnsi="Myriad Pro" w:cs="Arial"/>
                <w:sz w:val="20"/>
              </w:rPr>
            </w:pPr>
            <w:r>
              <w:rPr>
                <w:rFonts w:ascii="Myriad Pro" w:hAnsi="Myriad Pro" w:cs="Arial"/>
                <w:sz w:val="20"/>
              </w:rPr>
              <w:lastRenderedPageBreak/>
              <w:t>Spełnienie kryterium jest konieczne do przyznania dofinansowania.</w:t>
            </w:r>
          </w:p>
          <w:p w:rsidR="00E5433C" w:rsidRDefault="00E5433C" w:rsidP="009536D6">
            <w:pPr>
              <w:spacing w:before="40" w:after="40"/>
              <w:jc w:val="both"/>
              <w:rPr>
                <w:rFonts w:ascii="Myriad Pro" w:hAnsi="Myriad Pro" w:cs="Arial"/>
                <w:sz w:val="20"/>
              </w:rPr>
            </w:pPr>
            <w:r>
              <w:rPr>
                <w:rFonts w:ascii="Myriad Pro" w:hAnsi="Myriad Pro" w:cs="Arial"/>
                <w:sz w:val="20"/>
              </w:rPr>
              <w:t>Kryterium weryfikowane będzie na etapie  KOP.</w:t>
            </w:r>
          </w:p>
          <w:p w:rsidR="00E5433C" w:rsidRDefault="00E5433C" w:rsidP="00572C25">
            <w:pPr>
              <w:spacing w:before="40" w:after="40" w:line="240" w:lineRule="auto"/>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spacing w:before="40" w:after="40" w:line="240" w:lineRule="auto"/>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E5433C" w:rsidTr="00E5433C">
        <w:trPr>
          <w:trHeight w:val="359"/>
        </w:trPr>
        <w:tc>
          <w:tcPr>
            <w:tcW w:w="14220"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E5433C" w:rsidRDefault="00E5433C">
            <w:pPr>
              <w:spacing w:before="40" w:after="40" w:line="240" w:lineRule="auto"/>
              <w:contextualSpacing/>
              <w:jc w:val="center"/>
              <w:rPr>
                <w:rFonts w:ascii="Myriad Pro" w:hAnsi="Myriad Pro" w:cs="Arial"/>
                <w:b/>
                <w:sz w:val="20"/>
              </w:rPr>
            </w:pPr>
            <w:r>
              <w:rPr>
                <w:rFonts w:ascii="Myriad Pro" w:hAnsi="Myriad Pro" w:cs="Arial"/>
                <w:b/>
                <w:sz w:val="20"/>
              </w:rPr>
              <w:t>Kryteria jakości</w:t>
            </w:r>
          </w:p>
        </w:tc>
      </w:tr>
      <w:tr w:rsidR="00E5433C" w:rsidTr="00E5433C">
        <w:trPr>
          <w:trHeight w:val="387"/>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right="-106"/>
              <w:contextualSpacing/>
              <w:jc w:val="center"/>
              <w:rPr>
                <w:rFonts w:ascii="Myriad Pro" w:hAnsi="Myriad Pro" w:cs="Arial"/>
                <w:sz w:val="20"/>
              </w:rPr>
            </w:pPr>
            <w:r>
              <w:rPr>
                <w:rFonts w:ascii="Myriad Pro" w:hAnsi="Myriad Pro" w:cs="Arial"/>
                <w:sz w:val="20"/>
              </w:rPr>
              <w:t>L.p.</w:t>
            </w:r>
          </w:p>
        </w:tc>
        <w:tc>
          <w:tcPr>
            <w:tcW w:w="28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Nazwa kryterium</w:t>
            </w:r>
          </w:p>
        </w:tc>
        <w:tc>
          <w:tcPr>
            <w:tcW w:w="6095"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Definicja kryterium</w:t>
            </w:r>
          </w:p>
        </w:tc>
        <w:tc>
          <w:tcPr>
            <w:tcW w:w="4756"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Opis znaczenia kryterium</w:t>
            </w:r>
          </w:p>
        </w:tc>
      </w:tr>
      <w:tr w:rsidR="00E5433C" w:rsidTr="00E5433C">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1</w:t>
            </w:r>
          </w:p>
        </w:tc>
        <w:tc>
          <w:tcPr>
            <w:tcW w:w="28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2</w:t>
            </w:r>
          </w:p>
        </w:tc>
        <w:tc>
          <w:tcPr>
            <w:tcW w:w="6095"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3</w:t>
            </w:r>
          </w:p>
        </w:tc>
        <w:tc>
          <w:tcPr>
            <w:tcW w:w="4756"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4</w:t>
            </w:r>
          </w:p>
        </w:tc>
      </w:tr>
      <w:tr w:rsidR="00E5433C" w:rsidTr="00E5433C">
        <w:trPr>
          <w:trHeight w:val="41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pStyle w:val="Akapitzlist"/>
              <w:numPr>
                <w:ilvl w:val="0"/>
                <w:numId w:val="0"/>
              </w:numPr>
              <w:spacing w:before="40" w:after="0" w:line="240" w:lineRule="auto"/>
              <w:rPr>
                <w:rFonts w:cs="Arial"/>
              </w:rPr>
            </w:pPr>
            <w:r>
              <w:rPr>
                <w:rFonts w:cs="Arial"/>
              </w:rPr>
              <w:t>1.</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contextualSpacing/>
              <w:rPr>
                <w:rFonts w:ascii="Myriad Pro" w:hAnsi="Myriad Pro" w:cs="Arial"/>
                <w:sz w:val="20"/>
              </w:rPr>
            </w:pPr>
            <w:r>
              <w:rPr>
                <w:rFonts w:ascii="Myriad Pro" w:hAnsi="Myriad Pro" w:cs="Arial"/>
                <w:sz w:val="20"/>
              </w:rPr>
              <w:t>Odpowiedniość/Adekwatność/Trafność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Stopień, w jakim grupa docelowa, oferowane formy wsparcia, harmonogram realizacji zadań i budżetu oraz dobrane wskaźniki są spójne z analizą sytuacji </w:t>
            </w:r>
            <w:r w:rsidR="00572C25">
              <w:rPr>
                <w:rFonts w:ascii="Myriad Pro" w:eastAsia="MyriadPro-Regular" w:hAnsi="Myriad Pro" w:cs="Arial"/>
                <w:sz w:val="20"/>
              </w:rPr>
              <w:t xml:space="preserve">problemowej zawartą we wniosku </w:t>
            </w:r>
            <w:r>
              <w:rPr>
                <w:rFonts w:ascii="Myriad Pro" w:eastAsia="MyriadPro-Regular" w:hAnsi="Myriad Pro" w:cs="Arial"/>
                <w:sz w:val="20"/>
              </w:rPr>
              <w:t>o dofinansowanie.</w:t>
            </w:r>
          </w:p>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 w jakim projekt zaspokaja potrzeby i niweluje bariery grupy docelowej, a także przyczynia się do osiągnięcia celów RPO WZ 2014-2020.</w:t>
            </w:r>
          </w:p>
          <w:p w:rsidR="00E5433C" w:rsidRDefault="00E5433C" w:rsidP="009536D6">
            <w:pPr>
              <w:spacing w:before="40" w:line="240" w:lineRule="auto"/>
              <w:contextualSpacing/>
              <w:jc w:val="both"/>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spełni</w:t>
            </w:r>
            <w:r w:rsidR="00572C25">
              <w:rPr>
                <w:rFonts w:ascii="Myriad Pro" w:eastAsia="MyriadPro-Regular" w:hAnsi="Myriad Pro" w:cs="Arial"/>
                <w:sz w:val="20"/>
              </w:rPr>
              <w:t xml:space="preserve">ania kryterium dokonywana jest </w:t>
            </w:r>
            <w:r>
              <w:rPr>
                <w:rFonts w:ascii="Myriad Pro" w:eastAsia="MyriadPro-Regular" w:hAnsi="Myriad Pro" w:cs="Arial"/>
                <w:sz w:val="20"/>
              </w:rPr>
              <w:t>w ramach skali punktowej.</w:t>
            </w:r>
          </w:p>
          <w:p w:rsidR="00E5433C" w:rsidRDefault="00E5433C" w:rsidP="009536D6">
            <w:pPr>
              <w:spacing w:before="40" w:after="0"/>
              <w:jc w:val="both"/>
              <w:rPr>
                <w:rFonts w:ascii="Myriad Pro" w:eastAsia="MyriadPro-Regular" w:hAnsi="Myriad Pro" w:cs="Arial"/>
                <w:sz w:val="20"/>
              </w:rPr>
            </w:pPr>
            <w:r>
              <w:rPr>
                <w:rFonts w:ascii="Myriad Pro" w:eastAsia="MyriadPro-Regular" w:hAnsi="Myriad Pro" w:cs="Arial"/>
                <w:sz w:val="20"/>
              </w:rPr>
              <w:t>Skala punktów: 0-40.</w:t>
            </w:r>
          </w:p>
          <w:p w:rsidR="00E5433C" w:rsidRPr="002712B6" w:rsidRDefault="00E5433C" w:rsidP="009536D6">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w:t>
            </w:r>
            <w:r w:rsidR="002712B6">
              <w:rPr>
                <w:rFonts w:ascii="Myriad Pro" w:eastAsia="MyriadPro-Regular" w:hAnsi="Myriad Pro" w:cs="Arial"/>
                <w:sz w:val="20"/>
              </w:rPr>
              <w:t>ną przyznane minimum 24 punkty.</w:t>
            </w:r>
          </w:p>
        </w:tc>
      </w:tr>
      <w:tr w:rsidR="00E5433C" w:rsidTr="00E5433C">
        <w:trPr>
          <w:trHeight w:val="83"/>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2.</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rPr>
                <w:rFonts w:ascii="Myriad Pro" w:eastAsia="MyriadPro-Regular" w:hAnsi="Myriad Pro" w:cs="Arial"/>
                <w:sz w:val="20"/>
              </w:rPr>
            </w:pPr>
            <w:r>
              <w:rPr>
                <w:rFonts w:ascii="Myriad Pro" w:eastAsia="MyriadPro-Regular" w:hAnsi="Myriad Pro" w:cs="Arial"/>
                <w:sz w:val="20"/>
              </w:rPr>
              <w:t>Skuteczność/Efektywność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Stopnień, w jakim projekt przyczyni się do rozwiązania/złagodzenia sytuacji problemowej wskazanej we wniosku o dofinansowanie.</w:t>
            </w:r>
          </w:p>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Stopień/poziom osią</w:t>
            </w:r>
            <w:r w:rsidR="002712B6">
              <w:rPr>
                <w:rFonts w:ascii="Myriad Pro" w:eastAsia="MyriadPro-Regular" w:hAnsi="Myriad Pro" w:cs="Arial"/>
                <w:sz w:val="20"/>
              </w:rPr>
              <w:t xml:space="preserve">gnięcia zakładanych wskaźników </w:t>
            </w:r>
            <w:r>
              <w:rPr>
                <w:rFonts w:ascii="Myriad Pro" w:eastAsia="MyriadPro-Regular" w:hAnsi="Myriad Pro" w:cs="Arial"/>
                <w:sz w:val="20"/>
              </w:rPr>
              <w:t>w odniesieniu do zaplanowanych kosztów.</w:t>
            </w:r>
          </w:p>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relacji nakład/rezultat.</w:t>
            </w:r>
          </w:p>
          <w:p w:rsidR="00E5433C" w:rsidRDefault="00E5433C" w:rsidP="009536D6">
            <w:pPr>
              <w:spacing w:before="40" w:after="0" w:line="240" w:lineRule="auto"/>
              <w:contextualSpacing/>
              <w:jc w:val="both"/>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0-30.</w:t>
            </w:r>
          </w:p>
          <w:p w:rsidR="00E5433C" w:rsidRPr="00572C25" w:rsidRDefault="00E5433C" w:rsidP="009536D6">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18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3.</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hAnsi="Myriad Pro" w:cs="Arial"/>
                <w:sz w:val="20"/>
              </w:rPr>
              <w:t>Trwałość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w jakim stopniu zaproponowane w projekcie instrumenty wsparcia oraz zaplanowane rezultaty przyczynią się do trwałej zmiany sytuacji grup docelowych.</w:t>
            </w:r>
          </w:p>
          <w:p w:rsidR="00E5433C" w:rsidRDefault="00E5433C" w:rsidP="009536D6">
            <w:pPr>
              <w:spacing w:before="40" w:after="0" w:line="240" w:lineRule="auto"/>
              <w:contextualSpacing/>
              <w:jc w:val="both"/>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rsidP="009536D6">
            <w:pPr>
              <w:spacing w:before="40" w:after="0" w:line="240" w:lineRule="auto"/>
              <w:contextualSpacing/>
              <w:jc w:val="both"/>
              <w:rPr>
                <w:rFonts w:ascii="Myriad Pro" w:hAnsi="Myriad Pro" w:cs="Arial"/>
                <w:sz w:val="20"/>
              </w:rPr>
            </w:pPr>
            <w:r>
              <w:rPr>
                <w:rFonts w:ascii="Myriad Pro" w:hAnsi="Myriad Pro" w:cs="Arial"/>
                <w:sz w:val="20"/>
              </w:rPr>
              <w:t>Ocena spełni</w:t>
            </w:r>
            <w:r w:rsidR="009536D6">
              <w:rPr>
                <w:rFonts w:ascii="Myriad Pro" w:hAnsi="Myriad Pro" w:cs="Arial"/>
                <w:sz w:val="20"/>
              </w:rPr>
              <w:t xml:space="preserve">ania kryterium dokonywana jest </w:t>
            </w:r>
            <w:r>
              <w:rPr>
                <w:rFonts w:ascii="Myriad Pro" w:hAnsi="Myriad Pro" w:cs="Arial"/>
                <w:sz w:val="20"/>
              </w:rPr>
              <w:t>w ramach skali punktowej.</w:t>
            </w:r>
          </w:p>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Skala punktów 0-10 </w:t>
            </w:r>
          </w:p>
          <w:p w:rsidR="00E5433C" w:rsidRPr="00572C25" w:rsidRDefault="00E5433C" w:rsidP="009536D6">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w:t>
            </w:r>
            <w:r w:rsidR="00572C25">
              <w:rPr>
                <w:rFonts w:ascii="Myriad Pro" w:eastAsia="MyriadPro-Regular" w:hAnsi="Myriad Pro" w:cs="Arial"/>
                <w:sz w:val="20"/>
              </w:rPr>
              <w:t>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lastRenderedPageBreak/>
              <w:t>4.</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eastAsia="MyriadPro-Regular" w:hAnsi="Myriad Pro" w:cs="Arial"/>
                <w:sz w:val="20"/>
              </w:rPr>
              <w:t>Doświadczenie wnioskodawcy i partnera (jeśli dotyczy)</w:t>
            </w:r>
          </w:p>
        </w:tc>
        <w:tc>
          <w:tcPr>
            <w:tcW w:w="6095" w:type="dxa"/>
            <w:tcBorders>
              <w:top w:val="single" w:sz="4" w:space="0" w:color="auto"/>
              <w:left w:val="single" w:sz="4" w:space="0" w:color="auto"/>
              <w:bottom w:val="single" w:sz="4" w:space="0" w:color="auto"/>
              <w:right w:val="single" w:sz="4" w:space="0" w:color="auto"/>
            </w:tcBorders>
          </w:tcPr>
          <w:p w:rsidR="00E5433C" w:rsidRDefault="00E5433C" w:rsidP="009536D6">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Doświadczenie w realizacji podobnych przedsięwzięć realizowanych:</w:t>
            </w:r>
          </w:p>
          <w:p w:rsidR="00E5433C" w:rsidRDefault="00E5433C" w:rsidP="009536D6">
            <w:pPr>
              <w:pStyle w:val="Akapitzlist"/>
              <w:numPr>
                <w:ilvl w:val="0"/>
                <w:numId w:val="7"/>
              </w:numPr>
              <w:autoSpaceDE w:val="0"/>
              <w:autoSpaceDN w:val="0"/>
              <w:adjustRightInd w:val="0"/>
              <w:spacing w:after="0" w:line="240" w:lineRule="auto"/>
              <w:ind w:left="175" w:hanging="141"/>
              <w:jc w:val="both"/>
              <w:rPr>
                <w:rFonts w:cs="Arial"/>
              </w:rPr>
            </w:pPr>
            <w:r>
              <w:rPr>
                <w:rFonts w:cs="Arial"/>
              </w:rPr>
              <w:t xml:space="preserve">w obszarze wsparcia projektu: maksymalnie </w:t>
            </w:r>
            <w:r>
              <w:rPr>
                <w:rFonts w:cs="Arial"/>
                <w:b/>
              </w:rPr>
              <w:t>4 pkt</w:t>
            </w:r>
            <w:r>
              <w:rPr>
                <w:rFonts w:cs="Arial"/>
              </w:rPr>
              <w:t xml:space="preserve">; </w:t>
            </w:r>
          </w:p>
          <w:p w:rsidR="00E5433C" w:rsidRDefault="00E5433C" w:rsidP="009536D6">
            <w:pPr>
              <w:pStyle w:val="Default"/>
              <w:numPr>
                <w:ilvl w:val="0"/>
                <w:numId w:val="8"/>
              </w:numPr>
              <w:spacing w:line="276" w:lineRule="auto"/>
              <w:ind w:left="175" w:hanging="141"/>
              <w:jc w:val="both"/>
              <w:rPr>
                <w:rFonts w:ascii="Myriad Pro" w:hAnsi="Myriad Pro"/>
                <w:sz w:val="20"/>
                <w:szCs w:val="20"/>
              </w:rPr>
            </w:pPr>
            <w:r>
              <w:rPr>
                <w:rFonts w:ascii="Myriad Pro" w:hAnsi="Myriad Pro"/>
                <w:sz w:val="20"/>
                <w:szCs w:val="20"/>
              </w:rPr>
              <w:t xml:space="preserve">na rzecz grupy docelowej, do której skierowany będzie projekt: maksymalnie </w:t>
            </w:r>
            <w:r>
              <w:rPr>
                <w:rFonts w:ascii="Myriad Pro" w:hAnsi="Myriad Pro"/>
                <w:b/>
                <w:sz w:val="20"/>
                <w:szCs w:val="20"/>
              </w:rPr>
              <w:t>4 pkt</w:t>
            </w:r>
            <w:r>
              <w:rPr>
                <w:rFonts w:ascii="Myriad Pro" w:hAnsi="Myriad Pro"/>
                <w:sz w:val="20"/>
                <w:szCs w:val="20"/>
              </w:rPr>
              <w:t>;</w:t>
            </w:r>
          </w:p>
          <w:p w:rsidR="00E5433C" w:rsidRPr="004B3E3D" w:rsidRDefault="00E5433C" w:rsidP="009536D6">
            <w:pPr>
              <w:pStyle w:val="Default"/>
              <w:numPr>
                <w:ilvl w:val="0"/>
                <w:numId w:val="8"/>
              </w:numPr>
              <w:spacing w:line="276" w:lineRule="auto"/>
              <w:ind w:left="175" w:hanging="141"/>
              <w:jc w:val="both"/>
              <w:rPr>
                <w:rFonts w:ascii="Myriad Pro" w:hAnsi="Myriad Pro"/>
                <w:b/>
                <w:sz w:val="20"/>
                <w:szCs w:val="20"/>
              </w:rPr>
            </w:pPr>
            <w:r>
              <w:rPr>
                <w:rFonts w:ascii="Myriad Pro" w:hAnsi="Myriad Pro"/>
                <w:sz w:val="20"/>
                <w:szCs w:val="20"/>
              </w:rPr>
              <w:t xml:space="preserve">na określonym terytorium, którego będzie dotyczyć realizacja projektu: maksymalnie </w:t>
            </w:r>
            <w:r w:rsidR="004B3E3D">
              <w:rPr>
                <w:rFonts w:ascii="Myriad Pro" w:hAnsi="Myriad Pro"/>
                <w:b/>
                <w:sz w:val="20"/>
                <w:szCs w:val="20"/>
              </w:rPr>
              <w:t xml:space="preserve">2 pkt. </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spełni</w:t>
            </w:r>
            <w:r w:rsidR="00572C25">
              <w:rPr>
                <w:rFonts w:ascii="Myriad Pro" w:eastAsia="MyriadPro-Regular" w:hAnsi="Myriad Pro" w:cs="Arial"/>
                <w:sz w:val="20"/>
              </w:rPr>
              <w:t xml:space="preserve">ania kryterium dokonywana jest </w:t>
            </w:r>
            <w:r>
              <w:rPr>
                <w:rFonts w:ascii="Myriad Pro" w:eastAsia="MyriadPro-Regular" w:hAnsi="Myriad Pro" w:cs="Arial"/>
                <w:sz w:val="20"/>
              </w:rPr>
              <w:t>w ramach skali punktowej.</w:t>
            </w:r>
          </w:p>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Default="00E5433C" w:rsidP="009536D6">
            <w:pPr>
              <w:spacing w:before="40" w:after="0" w:line="240" w:lineRule="auto"/>
              <w:contextualSpacing/>
              <w:jc w:val="both"/>
              <w:rPr>
                <w:rFonts w:ascii="Myriad Pro" w:hAnsi="Myriad Pro" w:cs="Arial"/>
                <w:sz w:val="20"/>
              </w:rPr>
            </w:pPr>
            <w:r>
              <w:rPr>
                <w:rFonts w:ascii="Myriad Pro" w:eastAsia="MyriadPro-Regular" w:hAnsi="Myriad Pro" w:cs="Arial"/>
                <w:sz w:val="20"/>
              </w:rPr>
              <w:t>Kryterium zostanie spełnione, jeżeli podczas jego oceny zostanie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5.</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rPr>
                <w:rFonts w:ascii="Myriad Pro" w:eastAsia="MyriadPro-Regular" w:hAnsi="Myriad Pro" w:cs="Arial"/>
                <w:sz w:val="20"/>
              </w:rPr>
            </w:pPr>
            <w:r>
              <w:rPr>
                <w:rFonts w:ascii="Myriad Pro" w:eastAsia="MyriadPro-Regular" w:hAnsi="Myriad Pro" w:cs="Arial"/>
                <w:sz w:val="20"/>
              </w:rPr>
              <w:t>Zaplecze realizacji projektu</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t>W przypadku samodzielnej realizacji projektu:</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maksymalnie </w:t>
            </w:r>
            <w:r>
              <w:rPr>
                <w:rFonts w:ascii="Myriad Pro" w:eastAsia="MyriadPro-Regular" w:hAnsi="Myriad Pro" w:cs="Arial"/>
                <w:b/>
                <w:sz w:val="20"/>
              </w:rPr>
              <w:t>10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maksymalnie </w:t>
            </w:r>
            <w:r>
              <w:rPr>
                <w:rFonts w:eastAsia="MyriadPro-Regular" w:cs="Arial"/>
                <w:b/>
              </w:rPr>
              <w:t>2 pkt.</w:t>
            </w:r>
          </w:p>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t>W przypadku realizacji projektu w partnerstwie:</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i partnera/ów: maksymalnie </w:t>
            </w:r>
            <w:r>
              <w:rPr>
                <w:rFonts w:ascii="Myriad Pro" w:eastAsia="MyriadPro-Regular" w:hAnsi="Myriad Pro" w:cs="Arial"/>
                <w:b/>
                <w:sz w:val="20"/>
              </w:rPr>
              <w:t>5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maksymalnie </w:t>
            </w:r>
            <w:r>
              <w:rPr>
                <w:rFonts w:eastAsia="MyriadPro-Regular" w:cs="Arial"/>
                <w:b/>
              </w:rPr>
              <w:t>1 pkt.</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zasadności partnerstwa zawiązanego w celu wspólnej realizacji projektu, w tym sposób podziału realizacji zadań: maksymalnie </w:t>
            </w:r>
            <w:r w:rsidR="002712B6">
              <w:rPr>
                <w:rFonts w:ascii="Myriad Pro" w:eastAsia="MyriadPro-Regular" w:hAnsi="Myriad Pro" w:cs="Arial"/>
                <w:b/>
                <w:sz w:val="20"/>
              </w:rPr>
              <w:t>5</w:t>
            </w:r>
            <w:r>
              <w:rPr>
                <w:rFonts w:ascii="Myriad Pro" w:eastAsia="MyriadPro-Regular" w:hAnsi="Myriad Pro" w:cs="Arial"/>
                <w:b/>
                <w:sz w:val="20"/>
              </w:rPr>
              <w:t xml:space="preserve"> pkt.</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6 punktów.</w:t>
            </w:r>
          </w:p>
        </w:tc>
      </w:tr>
    </w:tbl>
    <w:p w:rsidR="00E5433C" w:rsidRDefault="00E5433C" w:rsidP="00E5433C">
      <w:pPr>
        <w:rPr>
          <w:rFonts w:ascii="Myriad Pro" w:hAnsi="Myriad Pro"/>
          <w:sz w:val="20"/>
        </w:rPr>
      </w:pPr>
    </w:p>
    <w:tbl>
      <w:tblPr>
        <w:tblW w:w="14175" w:type="dxa"/>
        <w:jc w:val="center"/>
        <w:tblLayout w:type="fixed"/>
        <w:tblLook w:val="04A0" w:firstRow="1" w:lastRow="0" w:firstColumn="1" w:lastColumn="0" w:noHBand="0" w:noVBand="1"/>
      </w:tblPr>
      <w:tblGrid>
        <w:gridCol w:w="536"/>
        <w:gridCol w:w="2824"/>
        <w:gridCol w:w="4803"/>
        <w:gridCol w:w="6012"/>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5433C" w:rsidRDefault="00E5433C">
            <w:pPr>
              <w:spacing w:before="40" w:after="40"/>
              <w:jc w:val="center"/>
              <w:rPr>
                <w:rFonts w:ascii="Myriad Pro" w:hAnsi="Myriad Pro" w:cs="Arial"/>
                <w:b/>
                <w:sz w:val="20"/>
              </w:rPr>
            </w:pPr>
            <w:r>
              <w:rPr>
                <w:rFonts w:ascii="Myriad Pro" w:hAnsi="Myriad Pro" w:cs="Arial"/>
                <w:b/>
                <w:sz w:val="20"/>
              </w:rPr>
              <w:lastRenderedPageBreak/>
              <w:t>Kryteria administracyjności</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left="-59" w:firstLine="37"/>
              <w:rPr>
                <w:rFonts w:ascii="Myriad Pro" w:hAnsi="Myriad Pro" w:cs="Arial"/>
                <w:sz w:val="20"/>
              </w:rPr>
            </w:pPr>
            <w:r>
              <w:rPr>
                <w:rFonts w:ascii="Myriad Pro" w:hAnsi="Myriad Pro" w:cs="Arial"/>
                <w:sz w:val="20"/>
              </w:rPr>
              <w:t>L.p.</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Nazwa kryterium</w:t>
            </w:r>
          </w:p>
        </w:tc>
        <w:tc>
          <w:tcPr>
            <w:tcW w:w="480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2"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480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2"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Intensywność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Wnioskowana kw</w:t>
            </w:r>
            <w:r w:rsidR="00572C25">
              <w:rPr>
                <w:rFonts w:ascii="Myriad Pro" w:hAnsi="Myriad Pro" w:cs="Arial"/>
                <w:sz w:val="20"/>
              </w:rPr>
              <w:t xml:space="preserve">ota i poziom wsparcia są zgodne </w:t>
            </w:r>
            <w:r>
              <w:rPr>
                <w:rFonts w:ascii="Myriad Pro" w:hAnsi="Myriad Pro" w:cs="Arial"/>
                <w:sz w:val="20"/>
              </w:rPr>
              <w:t xml:space="preserve">z zapisami </w:t>
            </w:r>
            <w:r>
              <w:rPr>
                <w:rFonts w:ascii="Myriad Pro" w:hAnsi="Myriad Pro" w:cs="Arial"/>
                <w:i/>
                <w:sz w:val="20"/>
              </w:rPr>
              <w:t>Regulaminu konkursu</w:t>
            </w:r>
            <w:r>
              <w:rPr>
                <w:rFonts w:ascii="Myriad Pro" w:hAnsi="Myriad Pro" w:cs="Arial"/>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572C25">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572C25">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2.</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kwalifikowalnością wydatków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jc w:val="both"/>
              <w:rPr>
                <w:rFonts w:ascii="Myriad Pro" w:eastAsia="Times New Roman" w:hAnsi="Myriad Pro" w:cs="Arial"/>
                <w:i/>
                <w:sz w:val="20"/>
              </w:rPr>
            </w:pPr>
            <w:r>
              <w:rPr>
                <w:rFonts w:ascii="Myriad Pro" w:eastAsia="MyriadPro-Regular" w:hAnsi="Myriad Pro" w:cs="Arial"/>
                <w:sz w:val="20"/>
              </w:rPr>
              <w:t xml:space="preserve">Wydatki w projekcie są zgodne z </w:t>
            </w:r>
            <w:r w:rsidR="002712B6">
              <w:rPr>
                <w:rFonts w:ascii="Myriad Pro" w:eastAsia="MyriadPro-Regular" w:hAnsi="Myriad Pro" w:cs="Arial"/>
                <w:i/>
                <w:sz w:val="20"/>
              </w:rPr>
              <w:t xml:space="preserve">Wytycznymi </w:t>
            </w:r>
            <w:r>
              <w:rPr>
                <w:rFonts w:ascii="Myriad Pro" w:eastAsia="MyriadPro-Regular" w:hAnsi="Myriad Pro" w:cs="Arial"/>
                <w:i/>
                <w:sz w:val="20"/>
              </w:rPr>
              <w:t>w zakresie kwalifikowalności wydatków w ramach Europejskiego Funduszu Rozwoju Regionalnego, Europejskiego Funduszu Społecznego oraz Funduszu Spójności na lata 2014-2020</w:t>
            </w:r>
            <w:r w:rsidR="002712B6">
              <w:rPr>
                <w:rFonts w:ascii="Myriad Pro" w:eastAsia="MyriadPro-Regular" w:hAnsi="Myriad Pro" w:cs="Arial"/>
                <w:sz w:val="20"/>
              </w:rPr>
              <w:t xml:space="preserve"> oraz </w:t>
            </w:r>
            <w:r>
              <w:rPr>
                <w:rFonts w:ascii="Myriad Pro" w:eastAsia="MyriadPro-Regular" w:hAnsi="Myriad Pro" w:cs="Arial"/>
                <w:sz w:val="20"/>
              </w:rPr>
              <w:t>z</w:t>
            </w:r>
            <w:r>
              <w:rPr>
                <w:rFonts w:ascii="Myriad Pro" w:eastAsia="MyriadPro-Regular" w:hAnsi="Myriad Pro" w:cs="Arial"/>
                <w:i/>
                <w:sz w:val="20"/>
              </w:rPr>
              <w:t xml:space="preserve"> Wytycznymi w zak</w:t>
            </w:r>
            <w:r w:rsidR="002712B6">
              <w:rPr>
                <w:rFonts w:ascii="Myriad Pro" w:eastAsia="MyriadPro-Regular" w:hAnsi="Myriad Pro" w:cs="Arial"/>
                <w:i/>
                <w:sz w:val="20"/>
              </w:rPr>
              <w:t xml:space="preserve">resie realizacji przedsięwzięć </w:t>
            </w:r>
            <w:r>
              <w:rPr>
                <w:rFonts w:ascii="Myriad Pro" w:eastAsia="MyriadPro-Regular" w:hAnsi="Myriad Pro" w:cs="Arial"/>
                <w:i/>
                <w:sz w:val="20"/>
              </w:rPr>
              <w:t xml:space="preserve">z udziałem środków Europejskiego Funduszu Społecznego </w:t>
            </w:r>
            <w:r>
              <w:rPr>
                <w:rFonts w:ascii="Myriad Pro" w:eastAsia="Times New Roman" w:hAnsi="Myriad Pro" w:cs="Arial"/>
                <w:i/>
                <w:sz w:val="20"/>
              </w:rPr>
              <w:t>w obszarze przystosowania przedsiębiorstw i pracowników do zmian na lata 2014-2020</w:t>
            </w:r>
            <w:r>
              <w:rPr>
                <w:rFonts w:ascii="Myriad Pro" w:eastAsia="MyriadPro-Regular" w:hAnsi="Myriad Pro" w:cs="Arial"/>
                <w:i/>
                <w:sz w:val="20"/>
              </w:rPr>
              <w:t>.</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Planowane wydatki są uzasadnione, niezbędne, racjonalne i adekwatne do zakresu merytorycznego</w:t>
            </w:r>
            <w:r>
              <w:rPr>
                <w:rFonts w:ascii="Myriad Pro" w:eastAsia="MyriadPro-Regular" w:hAnsi="Myriad Pro" w:cs="MyriadPro-Regular"/>
                <w:sz w:val="20"/>
              </w:rPr>
              <w:t xml:space="preserve"> </w:t>
            </w:r>
            <w:r>
              <w:rPr>
                <w:rFonts w:ascii="Myriad Pro" w:eastAsia="MyriadPro-Regular" w:hAnsi="Myriad Pro" w:cs="Arial"/>
                <w:sz w:val="20"/>
              </w:rPr>
              <w:t>projek</w:t>
            </w:r>
            <w:r w:rsidR="002712B6">
              <w:rPr>
                <w:rFonts w:ascii="Myriad Pro" w:eastAsia="MyriadPro-Regular" w:hAnsi="Myriad Pro" w:cs="Arial"/>
                <w:sz w:val="20"/>
              </w:rPr>
              <w:t xml:space="preserve">tu w tym opisu grupy docelowej </w:t>
            </w:r>
            <w:r>
              <w:rPr>
                <w:rFonts w:ascii="Myriad Pro" w:eastAsia="MyriadPro-Regular" w:hAnsi="Myriad Pro" w:cs="Arial"/>
                <w:sz w:val="20"/>
              </w:rPr>
              <w:t>i planowanego wsparcia.</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Wydatki założone w projekcie są zgodne </w:t>
            </w:r>
            <w:r>
              <w:rPr>
                <w:rFonts w:ascii="Myriad Pro" w:eastAsia="MyriadPro-Regular" w:hAnsi="Myriad Pro" w:cs="Arial"/>
                <w:sz w:val="20"/>
              </w:rPr>
              <w:br/>
              <w:t>z</w:t>
            </w:r>
            <w:r>
              <w:rPr>
                <w:rFonts w:ascii="Myriad Pro" w:eastAsia="MyriadPro-Regular" w:hAnsi="Myriad Pro" w:cs="MyriadPro-Regular"/>
                <w:sz w:val="20"/>
              </w:rPr>
              <w:t xml:space="preserve"> </w:t>
            </w:r>
            <w:r>
              <w:rPr>
                <w:rFonts w:ascii="Myriad Pro" w:eastAsia="MyriadPro-Regular" w:hAnsi="Myriad Pro" w:cs="Arial"/>
                <w:sz w:val="20"/>
              </w:rPr>
              <w:t>katalogiem wydatków,</w:t>
            </w:r>
            <w:r>
              <w:rPr>
                <w:rFonts w:ascii="Myriad Pro" w:eastAsia="MyriadPro-Regular" w:hAnsi="Myriad Pro" w:cs="MyriadPro-Regular"/>
                <w:sz w:val="20"/>
              </w:rPr>
              <w:t xml:space="preserve"> </w:t>
            </w:r>
            <w:r>
              <w:rPr>
                <w:rFonts w:ascii="Myriad Pro" w:eastAsia="MyriadPro-Regular" w:hAnsi="Myriad Pro" w:cs="Arial"/>
                <w:sz w:val="20"/>
              </w:rPr>
              <w:t>limitami (w tym stawką ryczałtową dla kosztów pośrednich) oraz zasadami kwalifikowalnośc</w:t>
            </w:r>
            <w:r w:rsidR="002712B6">
              <w:rPr>
                <w:rFonts w:ascii="Myriad Pro" w:eastAsia="MyriadPro-Regular" w:hAnsi="Myriad Pro" w:cs="Arial"/>
                <w:sz w:val="20"/>
              </w:rPr>
              <w:t xml:space="preserve">i określonymi w Regulaminie </w:t>
            </w:r>
            <w:r>
              <w:rPr>
                <w:rFonts w:ascii="Myriad Pro" w:eastAsia="MyriadPro-Regular" w:hAnsi="Myriad Pro" w:cs="Arial"/>
                <w:sz w:val="20"/>
              </w:rPr>
              <w:t>konkursu (jeśli dotyczy).</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Poziom wydatków w ramach cross </w:t>
            </w:r>
            <w:proofErr w:type="spellStart"/>
            <w:r>
              <w:rPr>
                <w:rFonts w:ascii="Myriad Pro" w:eastAsia="MyriadPro-Regular" w:hAnsi="Myriad Pro" w:cs="Arial"/>
                <w:sz w:val="20"/>
              </w:rPr>
              <w:t>financingu</w:t>
            </w:r>
            <w:proofErr w:type="spellEnd"/>
            <w:r>
              <w:rPr>
                <w:rFonts w:ascii="Myriad Pro" w:eastAsia="MyriadPro-Regular" w:hAnsi="Myriad Pro" w:cs="Arial"/>
                <w:sz w:val="20"/>
              </w:rPr>
              <w:t xml:space="preserve"> oraz środków trwałych jest zgodny z poziomem tych </w:t>
            </w:r>
            <w:r>
              <w:rPr>
                <w:rFonts w:ascii="Myriad Pro" w:eastAsia="MyriadPro-Regular" w:hAnsi="Myriad Pro" w:cs="Arial"/>
                <w:sz w:val="20"/>
              </w:rPr>
              <w:lastRenderedPageBreak/>
              <w:t>wydatków wskazanym w Regulaminie konkursu.</w:t>
            </w:r>
          </w:p>
        </w:tc>
        <w:tc>
          <w:tcPr>
            <w:tcW w:w="6012" w:type="dxa"/>
            <w:tcBorders>
              <w:top w:val="single" w:sz="4" w:space="0" w:color="auto"/>
              <w:left w:val="single" w:sz="4" w:space="0" w:color="auto"/>
              <w:bottom w:val="single" w:sz="4" w:space="0" w:color="auto"/>
              <w:right w:val="single" w:sz="4" w:space="0" w:color="auto"/>
            </w:tcBorders>
          </w:tcPr>
          <w:p w:rsidR="00E5433C" w:rsidRDefault="00E5433C">
            <w:pPr>
              <w:spacing w:before="40" w:after="40"/>
              <w:jc w:val="both"/>
              <w:rPr>
                <w:rFonts w:ascii="Myriad Pro" w:hAnsi="Myriad Pro" w:cs="Arial"/>
                <w:sz w:val="20"/>
              </w:rPr>
            </w:pPr>
            <w:r>
              <w:rPr>
                <w:rFonts w:ascii="Myriad Pro" w:hAnsi="Myriad Pro" w:cs="Arial"/>
                <w:sz w:val="20"/>
              </w:rPr>
              <w:lastRenderedPageBreak/>
              <w:t>Spełnienie kryterium jest konieczne do przyznania dofinansowania.</w:t>
            </w:r>
          </w:p>
          <w:p w:rsidR="00E5433C" w:rsidRDefault="00E5433C">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autoSpaceDE w:val="0"/>
              <w:autoSpaceDN w:val="0"/>
              <w:adjustRightInd w:val="0"/>
              <w:jc w:val="both"/>
              <w:rPr>
                <w:rFonts w:ascii="Myriad Pro" w:eastAsia="MyriadPro-Regular" w:hAnsi="Myriad Pro" w:cs="Arial"/>
                <w:i/>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Pr>
                <w:rFonts w:ascii="Myriad Pro" w:hAnsi="Myriad Pro" w:cs="Arial"/>
                <w:i/>
                <w:sz w:val="20"/>
              </w:rPr>
              <w:t>SOOP RPO WZ 2014-2020</w:t>
            </w:r>
            <w:r>
              <w:rPr>
                <w:rFonts w:ascii="Myriad Pro" w:hAnsi="Myriad Pro" w:cs="Arial"/>
                <w:sz w:val="20"/>
              </w:rPr>
              <w:t xml:space="preserve">, </w:t>
            </w:r>
            <w:r w:rsidR="002712B6">
              <w:rPr>
                <w:rFonts w:ascii="Myriad Pro" w:eastAsia="MyriadPro-Regular" w:hAnsi="Myriad Pro" w:cs="Arial"/>
                <w:i/>
                <w:sz w:val="20"/>
              </w:rPr>
              <w:t xml:space="preserve">Wytycznych </w:t>
            </w:r>
            <w:r>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Pr>
                <w:rFonts w:ascii="Myriad Pro" w:eastAsia="MyriadPro-Regular" w:hAnsi="Myriad Pro" w:cs="Arial"/>
                <w:sz w:val="20"/>
              </w:rPr>
              <w:t xml:space="preserve"> </w:t>
            </w:r>
            <w:r>
              <w:rPr>
                <w:rFonts w:ascii="Myriad Pro" w:hAnsi="Myriad Pro" w:cs="Arial"/>
                <w:sz w:val="20"/>
              </w:rPr>
              <w:t xml:space="preserve"> właściwych </w:t>
            </w:r>
            <w:r>
              <w:rPr>
                <w:rFonts w:ascii="Myriad Pro" w:eastAsia="MyriadPro-Regular" w:hAnsi="Myriad Pro" w:cs="Arial"/>
                <w:i/>
                <w:sz w:val="20"/>
              </w:rPr>
              <w:t xml:space="preserve">Wytycznych obszarowych, </w:t>
            </w:r>
            <w:r>
              <w:rPr>
                <w:rFonts w:ascii="Myriad Pro" w:hAnsi="Myriad Pro" w:cs="Arial"/>
                <w:sz w:val="20"/>
              </w:rPr>
              <w:t xml:space="preserve">mających wpływ na założenia dotyczące kwalifikowalności wydatków.   </w:t>
            </w:r>
          </w:p>
          <w:p w:rsidR="00E5433C" w:rsidRDefault="00E5433C">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3.</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eastAsia="MyriadPro-Regular" w:hAnsi="Myriad Pro" w:cs="Arial"/>
                <w:sz w:val="20"/>
              </w:rPr>
              <w:t>Zgodność z warunkami realizacji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2712B6">
            <w:pPr>
              <w:spacing w:before="40" w:after="40"/>
              <w:jc w:val="both"/>
              <w:rPr>
                <w:rFonts w:ascii="Myriad Pro" w:hAnsi="Myriad Pro" w:cs="Arial"/>
                <w:sz w:val="20"/>
              </w:rPr>
            </w:pPr>
            <w:r>
              <w:rPr>
                <w:rFonts w:ascii="Myriad Pro" w:eastAsia="MyriadPro-Regular" w:hAnsi="Myriad Pro" w:cs="Arial"/>
                <w:sz w:val="20"/>
              </w:rPr>
              <w:t>Wnio</w:t>
            </w:r>
            <w:r w:rsidR="002712B6">
              <w:rPr>
                <w:rFonts w:ascii="Myriad Pro" w:eastAsia="MyriadPro-Regular" w:hAnsi="Myriad Pro" w:cs="Arial"/>
                <w:sz w:val="20"/>
              </w:rPr>
              <w:t xml:space="preserve">sek został sporządzony zgodnie z </w:t>
            </w:r>
            <w:r>
              <w:rPr>
                <w:rFonts w:ascii="Myriad Pro" w:eastAsia="MyriadPro-Regular" w:hAnsi="Myriad Pro" w:cs="Arial"/>
                <w:sz w:val="20"/>
              </w:rPr>
              <w:t xml:space="preserve">uwarunkowaniami realizacji wsparcia określonymi we właściwych wytycznych obszarowych oraz z zasadami realizacji wsparcia wskazanymi przez IOK w części 5.3 </w:t>
            </w:r>
            <w:r>
              <w:rPr>
                <w:rFonts w:ascii="Myriad Pro" w:eastAsia="MyriadPro-Regular" w:hAnsi="Myriad Pro" w:cs="Arial"/>
                <w:i/>
                <w:sz w:val="20"/>
              </w:rPr>
              <w:t xml:space="preserve">Regulaminu konkursu </w:t>
            </w:r>
            <w:r>
              <w:rPr>
                <w:rFonts w:ascii="Myriad Pro" w:eastAsia="MyriadPro-Regular" w:hAnsi="Myriad Pro" w:cs="Arial"/>
                <w:sz w:val="20"/>
              </w:rPr>
              <w:t>(np. zasady realizacji danej formy wsparcia).</w:t>
            </w:r>
          </w:p>
        </w:tc>
        <w:tc>
          <w:tcPr>
            <w:tcW w:w="6012"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Spełnienie kryterium jest konieczne do przyznania dofinansowania.</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Projekty niespełniające kryterium kierowane są do poprawy lub uzupełnienia.</w:t>
            </w:r>
          </w:p>
          <w:p w:rsidR="00E5433C" w:rsidRPr="002712B6" w:rsidRDefault="00E5433C">
            <w:pPr>
              <w:autoSpaceDE w:val="0"/>
              <w:autoSpaceDN w:val="0"/>
              <w:adjustRightInd w:val="0"/>
              <w:jc w:val="both"/>
              <w:rPr>
                <w:rFonts w:ascii="Myriad Pro" w:eastAsia="MyriadPro-Regular" w:hAnsi="Myriad Pro" w:cs="Arial"/>
                <w:i/>
                <w:sz w:val="20"/>
              </w:rPr>
            </w:pPr>
            <w:r>
              <w:rPr>
                <w:rFonts w:ascii="Myriad Pro" w:hAnsi="Myriad Pro" w:cs="Arial"/>
                <w:sz w:val="20"/>
              </w:rPr>
              <w:t>Za zgodą IP, na etapie realizacji pro</w:t>
            </w:r>
            <w:r w:rsidR="002712B6">
              <w:rPr>
                <w:rFonts w:ascii="Myriad Pro" w:hAnsi="Myriad Pro" w:cs="Arial"/>
                <w:sz w:val="20"/>
              </w:rPr>
              <w:t xml:space="preserve">jektu, dopuszcza się możliwość </w:t>
            </w:r>
            <w:r>
              <w:rPr>
                <w:rFonts w:ascii="Myriad Pro" w:hAnsi="Myriad Pro" w:cs="Arial"/>
                <w:sz w:val="20"/>
              </w:rPr>
              <w:t xml:space="preserve">odstępstwa od  zapisów Regulaminu konkursu w zakresie spełnienia przedmiotowego kryterium z uwagi na zmiany m.in. </w:t>
            </w:r>
            <w:r>
              <w:rPr>
                <w:rFonts w:ascii="Myriad Pro" w:hAnsi="Myriad Pro" w:cs="Arial"/>
                <w:i/>
                <w:sz w:val="20"/>
              </w:rPr>
              <w:t>RPO WZ 2014-2020</w:t>
            </w:r>
            <w:r>
              <w:rPr>
                <w:rFonts w:ascii="Myriad Pro" w:hAnsi="Myriad Pro" w:cs="Arial"/>
                <w:sz w:val="20"/>
              </w:rPr>
              <w:t xml:space="preserve">, przepisów prawa,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sz w:val="20"/>
              </w:rPr>
              <w:t>właściwych</w:t>
            </w:r>
            <w:r>
              <w:rPr>
                <w:rFonts w:ascii="Myriad Pro" w:eastAsia="MyriadPro-Regular" w:hAnsi="Myriad Pro" w:cs="Arial"/>
                <w:i/>
                <w:sz w:val="20"/>
              </w:rPr>
              <w:t xml:space="preserve"> Wytycznych obszarowych, </w:t>
            </w:r>
            <w:r>
              <w:rPr>
                <w:rFonts w:ascii="Myriad Pro" w:hAnsi="Myriad Pro" w:cs="Arial"/>
                <w:sz w:val="20"/>
              </w:rPr>
              <w:t>mających wpływ na założenia dotyczące uwar</w:t>
            </w:r>
            <w:r w:rsidR="002712B6">
              <w:rPr>
                <w:rFonts w:ascii="Myriad Pro" w:hAnsi="Myriad Pro" w:cs="Arial"/>
                <w:sz w:val="20"/>
              </w:rPr>
              <w:t>unkowań realizacji wsparcia.</w:t>
            </w:r>
          </w:p>
          <w:p w:rsidR="00E5433C" w:rsidRDefault="00E5433C">
            <w:pPr>
              <w:spacing w:before="40"/>
              <w:jc w:val="both"/>
              <w:rPr>
                <w:rFonts w:ascii="Myriad Pro" w:hAnsi="Myriad Pro" w:cs="Arial"/>
                <w:sz w:val="20"/>
              </w:rPr>
            </w:pPr>
            <w:r>
              <w:rPr>
                <w:rFonts w:ascii="Myriad Pro" w:eastAsia="MyriadPro-Regular"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4.</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Spójność i kompletność zapisów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hAnsi="Myriad Pro" w:cs="Arial"/>
                <w:sz w:val="20"/>
              </w:rPr>
            </w:pPr>
            <w:r>
              <w:rPr>
                <w:rFonts w:ascii="Myriad Pro" w:eastAsia="MyriadPro-Regular" w:hAnsi="Myriad Pro" w:cs="Arial"/>
                <w:sz w:val="20"/>
              </w:rPr>
              <w:t xml:space="preserve">Wniosek jest spójny i kompletny w odniesieniu do dokonanej oceny. </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rPr>
          <w:rFonts w:ascii="Myriad Pro" w:hAnsi="Myriad Pro"/>
          <w:sz w:val="20"/>
        </w:rPr>
      </w:pPr>
    </w:p>
    <w:p w:rsidR="00E5433C" w:rsidRDefault="00E5433C" w:rsidP="00E5433C">
      <w:pPr>
        <w:rPr>
          <w:rFonts w:ascii="Myriad Pro" w:hAnsi="Myriad Pro"/>
          <w:sz w:val="20"/>
        </w:rPr>
      </w:pPr>
    </w:p>
    <w:p w:rsidR="00E5433C" w:rsidRDefault="00E5433C" w:rsidP="00E5433C">
      <w:pPr>
        <w:rPr>
          <w:rFonts w:ascii="Myriad Pro" w:hAnsi="Myriad Pro"/>
          <w:sz w:val="20"/>
        </w:rPr>
      </w:pPr>
    </w:p>
    <w:p w:rsidR="00E5433C" w:rsidRDefault="00E5433C" w:rsidP="00E5433C">
      <w:pPr>
        <w:rPr>
          <w:rFonts w:ascii="Myriad Pro" w:hAnsi="Myriad Pro"/>
          <w:sz w:val="20"/>
        </w:rPr>
      </w:pPr>
    </w:p>
    <w:p w:rsidR="00EF7519" w:rsidRDefault="00EF7519" w:rsidP="00E5433C">
      <w:pPr>
        <w:jc w:val="both"/>
        <w:rPr>
          <w:rFonts w:ascii="Myriad Pro" w:hAnsi="Myriad Pro"/>
          <w:b/>
        </w:rPr>
      </w:pPr>
    </w:p>
    <w:p w:rsidR="00361736" w:rsidRDefault="00361736" w:rsidP="00E5433C">
      <w:pPr>
        <w:jc w:val="both"/>
        <w:rPr>
          <w:rFonts w:ascii="Myriad Pro" w:hAnsi="Myriad Pro"/>
          <w:b/>
        </w:rPr>
      </w:pPr>
      <w:r>
        <w:rPr>
          <w:rFonts w:ascii="Myriad Pro" w:hAnsi="Myriad Pro"/>
          <w:b/>
        </w:rPr>
        <w:br w:type="page"/>
      </w:r>
    </w:p>
    <w:p w:rsidR="00E5433C" w:rsidRPr="00572C25" w:rsidRDefault="00E5433C" w:rsidP="00606993">
      <w:pPr>
        <w:pStyle w:val="Podtytu"/>
        <w:rPr>
          <w:sz w:val="20"/>
        </w:rPr>
      </w:pPr>
      <w:bookmarkStart w:id="22" w:name="_Toc59089704"/>
      <w:r w:rsidRPr="00572C25">
        <w:lastRenderedPageBreak/>
        <w:t xml:space="preserve">6.4 </w:t>
      </w:r>
      <w:r w:rsidRPr="00572C25">
        <w:rPr>
          <w:rFonts w:eastAsia="Times New Roman"/>
        </w:rPr>
        <w:t>Wsparcie przedsiębiorczości, samozatrudnienia oraz tworzenia nowych miejsc pracy, poprzez środki finansowe na rozpoczęcie działalności gosp</w:t>
      </w:r>
      <w:r w:rsidR="00E42E9C">
        <w:rPr>
          <w:rFonts w:eastAsia="Times New Roman"/>
        </w:rPr>
        <w:t xml:space="preserve">odarczej oraz wsparcie </w:t>
      </w:r>
      <w:r w:rsidRPr="00572C25">
        <w:rPr>
          <w:rFonts w:eastAsia="Times New Roman"/>
        </w:rPr>
        <w:t>szkoleniowe</w:t>
      </w:r>
      <w:bookmarkEnd w:id="22"/>
    </w:p>
    <w:p w:rsidR="00E5433C" w:rsidRDefault="002712B6" w:rsidP="00E5433C">
      <w:pPr>
        <w:jc w:val="center"/>
        <w:rPr>
          <w:rFonts w:ascii="Myriad Pro" w:hAnsi="Myriad Pro"/>
          <w:b/>
          <w:sz w:val="20"/>
        </w:rPr>
      </w:pPr>
      <w:r>
        <w:rPr>
          <w:rFonts w:ascii="Myriad Pro" w:hAnsi="Myriad Pro"/>
          <w:b/>
          <w:sz w:val="20"/>
        </w:rPr>
        <w:t>Kryteria ogólne przyjęte Uchwałą N</w:t>
      </w:r>
      <w:r w:rsidR="00E5433C">
        <w:rPr>
          <w:rFonts w:ascii="Myriad Pro" w:hAnsi="Myriad Pro"/>
          <w:b/>
          <w:sz w:val="20"/>
        </w:rPr>
        <w:t>r 73/17 Komite</w:t>
      </w:r>
      <w:r>
        <w:rPr>
          <w:rFonts w:ascii="Myriad Pro" w:hAnsi="Myriad Pro"/>
          <w:b/>
          <w:sz w:val="20"/>
        </w:rPr>
        <w:t>tu Monitorującego RPO WZ 2014-</w:t>
      </w:r>
      <w:r w:rsidR="00E5433C">
        <w:rPr>
          <w:rFonts w:ascii="Myriad Pro" w:hAnsi="Myriad Pro"/>
          <w:b/>
          <w:sz w:val="20"/>
        </w:rPr>
        <w:t>2020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Oś priorytetowa</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VI Rynek pracy</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Priorytet Inwestycyjny</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iCs/>
                <w:sz w:val="20"/>
              </w:rPr>
            </w:pPr>
            <w:r>
              <w:rPr>
                <w:rFonts w:ascii="Myriad Pro" w:eastAsia="MyriadPro-Regular" w:hAnsi="Myriad Pro" w:cs="Arial"/>
                <w:sz w:val="20"/>
              </w:rPr>
              <w:t>8iii Praca na własny rachunek, przedsiębiorczość i tworzenie przedsiębiorstw w tym innowacyjnych mikro, małych i średnich przedsiębiorstw</w:t>
            </w:r>
          </w:p>
        </w:tc>
      </w:tr>
      <w:tr w:rsidR="00E5433C" w:rsidTr="00E5433C">
        <w:trPr>
          <w:trHeight w:val="645"/>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Działanie</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pStyle w:val="Nagwek1"/>
              <w:spacing w:before="120" w:after="240"/>
              <w:jc w:val="both"/>
              <w:rPr>
                <w:rFonts w:eastAsia="Calibri" w:cs="Arial"/>
                <w:b/>
                <w:bCs w:val="0"/>
                <w:szCs w:val="20"/>
              </w:rPr>
            </w:pPr>
            <w:r>
              <w:rPr>
                <w:rFonts w:eastAsia="Calibri" w:cs="Arial"/>
                <w:bCs w:val="0"/>
                <w:szCs w:val="20"/>
              </w:rPr>
              <w:t xml:space="preserve">6.4 </w:t>
            </w:r>
            <w:r>
              <w:rPr>
                <w:rFonts w:eastAsia="Times New Roman" w:cs="Arial"/>
                <w:szCs w:val="20"/>
              </w:rPr>
              <w:t>Wsparcie przedsiębiorczości, samozatrudnienia oraz tworzenia nowych miejsc pracy, poprzez środki finansowe na rozpoczęcie działalności gospodarczej oraz wsparcie doradczo-szkoleniowe</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Typ projektu</w:t>
            </w:r>
          </w:p>
        </w:tc>
        <w:tc>
          <w:tcPr>
            <w:tcW w:w="12315" w:type="dxa"/>
            <w:tcBorders>
              <w:top w:val="single" w:sz="4" w:space="0" w:color="auto"/>
              <w:left w:val="single" w:sz="4" w:space="0" w:color="auto"/>
              <w:bottom w:val="single" w:sz="4" w:space="0" w:color="auto"/>
              <w:right w:val="single" w:sz="4" w:space="0" w:color="auto"/>
            </w:tcBorders>
            <w:shd w:val="clear" w:color="auto" w:fill="B6DDE8"/>
          </w:tcPr>
          <w:p w:rsidR="00E5433C" w:rsidRDefault="00E5433C" w:rsidP="001B0A9F">
            <w:pPr>
              <w:pStyle w:val="Akapitzlist"/>
              <w:numPr>
                <w:ilvl w:val="0"/>
                <w:numId w:val="415"/>
              </w:numPr>
              <w:spacing w:after="0" w:line="240" w:lineRule="auto"/>
              <w:ind w:left="346" w:hanging="346"/>
              <w:rPr>
                <w:rFonts w:eastAsia="Times New Roman" w:cs="Arial"/>
              </w:rPr>
            </w:pPr>
            <w:r>
              <w:rPr>
                <w:rFonts w:eastAsia="Times New Roman" w:cs="Arial"/>
              </w:rPr>
              <w:t xml:space="preserve">Wsparcie osób zamierzających rozpocząć prowadzenie działalności gospodarczej w jej zakładaniu i prowadzeniu poprzez udzielenie pomocy bezzwrotnej (dotacji) na utworzenie działalności gospodarczej oraz doradztwo i szkolenia umożliwiające uzyskanie wiedzy i umiejętności niezbędnych do podjęcia i prowadzenia działalności gospodarczej, a także wsparcie pomostowe przez okres od 6 / do 12 miesięcy od dnia rozpoczęcia działalności gospodarczej obejmujące: </w:t>
            </w:r>
          </w:p>
          <w:p w:rsidR="00E5433C" w:rsidRDefault="00E5433C" w:rsidP="00912095">
            <w:pPr>
              <w:pStyle w:val="Akapitzlist"/>
              <w:numPr>
                <w:ilvl w:val="0"/>
                <w:numId w:val="13"/>
              </w:numPr>
              <w:spacing w:after="0" w:line="240" w:lineRule="auto"/>
              <w:ind w:left="772" w:hanging="426"/>
              <w:rPr>
                <w:rFonts w:eastAsia="Times New Roman" w:cs="Arial"/>
              </w:rPr>
            </w:pPr>
            <w:r>
              <w:rPr>
                <w:rFonts w:eastAsia="Times New Roman" w:cs="Arial"/>
              </w:rPr>
              <w:t xml:space="preserve">finansowe wsparcie pomostowe wypłacane miesięcznie w kwocie do wysokości minimalnego wynagrodzenia obowiązującego na dzień zawarcia umowy o udzielenie wsparcia pomostowego i/lub </w:t>
            </w:r>
          </w:p>
          <w:p w:rsidR="00E5433C" w:rsidRDefault="00E5433C" w:rsidP="00912095">
            <w:pPr>
              <w:pStyle w:val="Akapitzlist"/>
              <w:numPr>
                <w:ilvl w:val="0"/>
                <w:numId w:val="13"/>
              </w:numPr>
              <w:spacing w:after="0" w:line="240" w:lineRule="auto"/>
              <w:ind w:left="772" w:hanging="426"/>
              <w:rPr>
                <w:rFonts w:eastAsia="Times New Roman" w:cs="Arial"/>
              </w:rPr>
            </w:pPr>
            <w:r>
              <w:rPr>
                <w:rFonts w:eastAsia="Times New Roman" w:cs="Arial"/>
              </w:rPr>
              <w:t>indywidulne usługi doradcze o charakterze specjalistycznym udzielane w okresie pierwszych 12 miesięcy prowadzenia działalności gospodarczej (pomoc w  efektywnym wykorzystaniu wsparcia finansowego wspomagająca rozwój działalności gospodarczej).</w:t>
            </w:r>
          </w:p>
          <w:p w:rsidR="00E5433C" w:rsidRDefault="00E5433C" w:rsidP="001B0A9F">
            <w:pPr>
              <w:pStyle w:val="Akapitzlist"/>
              <w:numPr>
                <w:ilvl w:val="0"/>
                <w:numId w:val="416"/>
              </w:numPr>
              <w:spacing w:after="0" w:line="240" w:lineRule="auto"/>
              <w:ind w:left="346"/>
              <w:rPr>
                <w:rFonts w:eastAsia="Times New Roman" w:cs="Arial"/>
              </w:rPr>
            </w:pPr>
            <w:r>
              <w:rPr>
                <w:rFonts w:eastAsia="Times New Roman" w:cs="Arial"/>
              </w:rPr>
              <w:t xml:space="preserve">Wsparcie osób zamierzających rozpocząć prowadzenie działalności gospodarczej w jej zakładaniu i prowadzeniu, które ubiegają się o wsparcie lub je otrzymały w ramach 1 typu projektu, poprzez: </w:t>
            </w:r>
          </w:p>
          <w:p w:rsidR="00E5433C" w:rsidRDefault="00E5433C" w:rsidP="00912095">
            <w:pPr>
              <w:pStyle w:val="Akapitzlist"/>
              <w:numPr>
                <w:ilvl w:val="0"/>
                <w:numId w:val="14"/>
              </w:numPr>
              <w:spacing w:after="0" w:line="240" w:lineRule="auto"/>
              <w:rPr>
                <w:rFonts w:eastAsia="Times New Roman" w:cs="Arial"/>
              </w:rPr>
            </w:pPr>
            <w:r>
              <w:rPr>
                <w:rFonts w:eastAsia="Times New Roman" w:cs="Arial"/>
              </w:rPr>
              <w:t>usługi szkoleniowo-doradcze o charakterze specjalistycznym udzielane na etapie poprzedzającym rozpoczęcie działalności gospodarczej, przygotowujące do samodzielnego prowadzenia działalności gospodarczej,</w:t>
            </w:r>
          </w:p>
          <w:p w:rsidR="00E5433C" w:rsidRPr="00572C25" w:rsidRDefault="00E5433C" w:rsidP="00912095">
            <w:pPr>
              <w:pStyle w:val="Akapitzlist"/>
              <w:numPr>
                <w:ilvl w:val="0"/>
                <w:numId w:val="14"/>
              </w:numPr>
              <w:spacing w:after="0" w:line="240" w:lineRule="auto"/>
              <w:rPr>
                <w:rFonts w:eastAsia="Times New Roman" w:cs="Arial"/>
              </w:rPr>
            </w:pPr>
            <w:r>
              <w:rPr>
                <w:rFonts w:eastAsia="Times New Roman" w:cs="Arial"/>
              </w:rPr>
              <w:t>indywidualne usługi doradcze o charakterze specjalistycznym, udzielane w okresie pierwszych 12 miesięcy prowadzenia działalności gospodarczej, stanowiące pomoc w efektywnym wykorzystaniu wsparcia finansowego wspo</w:t>
            </w:r>
            <w:r w:rsidR="00572C25">
              <w:rPr>
                <w:rFonts w:eastAsia="Times New Roman" w:cs="Arial"/>
              </w:rPr>
              <w:t>magającego rozwój działalności.</w:t>
            </w:r>
          </w:p>
        </w:tc>
      </w:tr>
    </w:tbl>
    <w:p w:rsidR="00E5433C" w:rsidRDefault="00E5433C" w:rsidP="00E5433C">
      <w:pPr>
        <w:rPr>
          <w:rFonts w:ascii="Myriad Pro" w:hAnsi="Myriad Pro"/>
          <w:sz w:val="20"/>
        </w:rPr>
      </w:pPr>
    </w:p>
    <w:tbl>
      <w:tblPr>
        <w:tblW w:w="14175" w:type="dxa"/>
        <w:jc w:val="center"/>
        <w:tblLayout w:type="fixed"/>
        <w:tblLook w:val="04A0" w:firstRow="1" w:lastRow="0" w:firstColumn="1" w:lastColumn="0" w:noHBand="0" w:noVBand="1"/>
      </w:tblPr>
      <w:tblGrid>
        <w:gridCol w:w="539"/>
        <w:gridCol w:w="2524"/>
        <w:gridCol w:w="5101"/>
        <w:gridCol w:w="6011"/>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pct10" w:color="auto" w:fill="auto"/>
            <w:hideMark/>
          </w:tcPr>
          <w:p w:rsidR="00E5433C" w:rsidRDefault="00E5433C">
            <w:pPr>
              <w:spacing w:before="40" w:after="40"/>
              <w:jc w:val="center"/>
              <w:rPr>
                <w:rFonts w:ascii="Myriad Pro" w:hAnsi="Myriad Pro" w:cs="Arial"/>
                <w:b/>
                <w:sz w:val="20"/>
              </w:rPr>
            </w:pPr>
            <w:r>
              <w:rPr>
                <w:rFonts w:ascii="Myriad Pro" w:hAnsi="Myriad Pro" w:cs="Arial"/>
                <w:b/>
                <w:sz w:val="20"/>
              </w:rPr>
              <w:t>Kryteria dopuszczalności</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L.p.</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 xml:space="preserve">Zgodność z celem </w:t>
            </w:r>
            <w:r>
              <w:rPr>
                <w:rFonts w:ascii="Myriad Pro" w:hAnsi="Myriad Pro" w:cs="Arial"/>
                <w:sz w:val="20"/>
              </w:rPr>
              <w:lastRenderedPageBreak/>
              <w:t>szczegółowym i rezultatami Działania</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lastRenderedPageBreak/>
              <w:t xml:space="preserve">Projekt jest zgodny z właściwym celem szczegółowym </w:t>
            </w:r>
            <w:r>
              <w:rPr>
                <w:rFonts w:ascii="Myriad Pro" w:hAnsi="Myriad Pro" w:cs="Arial"/>
                <w:sz w:val="20"/>
              </w:rPr>
              <w:lastRenderedPageBreak/>
              <w:t>RPO WZ 2014-2020 oraz koresponduje ze wskaźnikami dla danego Działania/typu projektu.</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lastRenderedPageBreak/>
              <w:t xml:space="preserve">Spełnienie kryterium jest konieczne do przyznania </w:t>
            </w:r>
            <w:r>
              <w:rPr>
                <w:rFonts w:ascii="Myriad Pro" w:hAnsi="Myriad Pro" w:cs="Arial"/>
                <w:sz w:val="20"/>
              </w:rPr>
              <w:lastRenderedPageBreak/>
              <w:t>dofinansowania.</w:t>
            </w:r>
          </w:p>
          <w:p w:rsidR="00E5433C" w:rsidRDefault="00E5433C" w:rsidP="00572C25">
            <w:pPr>
              <w:spacing w:before="40" w:after="40"/>
              <w:jc w:val="both"/>
              <w:rPr>
                <w:rFonts w:ascii="Myriad Pro" w:hAnsi="Myriad Pro" w:cs="Arial"/>
                <w:sz w:val="20"/>
              </w:rPr>
            </w:pPr>
            <w:r>
              <w:rPr>
                <w:rFonts w:ascii="Myriad Pro" w:hAnsi="Myriad Pro" w:cs="Arial"/>
                <w:sz w:val="20"/>
              </w:rPr>
              <w:t xml:space="preserve">Projekty niespełniające kryterium są odrzucane. </w:t>
            </w:r>
          </w:p>
          <w:p w:rsidR="00E5433C" w:rsidRDefault="00E5433C" w:rsidP="00572C25">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2.</w:t>
            </w:r>
          </w:p>
        </w:tc>
        <w:tc>
          <w:tcPr>
            <w:tcW w:w="2524" w:type="dxa"/>
            <w:tcBorders>
              <w:top w:val="single" w:sz="4" w:space="0" w:color="auto"/>
              <w:left w:val="single" w:sz="4" w:space="0" w:color="auto"/>
              <w:bottom w:val="single" w:sz="4" w:space="0" w:color="auto"/>
              <w:right w:val="single" w:sz="4" w:space="0" w:color="auto"/>
            </w:tcBorders>
          </w:tcPr>
          <w:p w:rsidR="00E5433C" w:rsidRDefault="00E5433C">
            <w:pPr>
              <w:spacing w:before="40" w:after="40"/>
              <w:rPr>
                <w:rFonts w:ascii="Myriad Pro" w:hAnsi="Myriad Pro" w:cs="Arial"/>
                <w:sz w:val="20"/>
              </w:rPr>
            </w:pPr>
            <w:r>
              <w:rPr>
                <w:rFonts w:ascii="Myriad Pro" w:hAnsi="Myriad Pro" w:cs="Arial"/>
                <w:sz w:val="20"/>
              </w:rPr>
              <w:t>Zgodność z</w:t>
            </w:r>
            <w:r>
              <w:rPr>
                <w:rFonts w:ascii="Myriad Pro" w:hAnsi="Myriad Pro" w:cs="Arial"/>
                <w:i/>
                <w:sz w:val="20"/>
              </w:rPr>
              <w:t xml:space="preserve"> </w:t>
            </w:r>
            <w:r>
              <w:rPr>
                <w:rFonts w:ascii="Myriad Pro" w:hAnsi="Myriad Pro" w:cs="Arial"/>
                <w:sz w:val="20"/>
              </w:rPr>
              <w:t>typem projektu</w:t>
            </w:r>
          </w:p>
          <w:p w:rsidR="00E5433C" w:rsidRDefault="00E5433C">
            <w:pPr>
              <w:spacing w:before="40" w:after="40"/>
              <w:rPr>
                <w:rFonts w:ascii="Myriad Pro" w:hAnsi="Myriad Pro" w:cs="Arial"/>
                <w:sz w:val="20"/>
              </w:rPr>
            </w:pPr>
          </w:p>
          <w:p w:rsidR="00E5433C" w:rsidRDefault="00E5433C">
            <w:pPr>
              <w:spacing w:before="40" w:after="40"/>
              <w:rPr>
                <w:rFonts w:ascii="Myriad Pro" w:hAnsi="Myriad Pro" w:cs="Arial"/>
                <w:sz w:val="20"/>
              </w:rPr>
            </w:pP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 xml:space="preserve">Projekt jest zgodny z typem projektu oraz grupą docelową wskazaną w  </w:t>
            </w:r>
            <w:r>
              <w:rPr>
                <w:rFonts w:ascii="Myriad Pro" w:hAnsi="Myriad Pro" w:cs="Arial"/>
                <w:i/>
                <w:sz w:val="20"/>
              </w:rPr>
              <w:t xml:space="preserve">SOOP RPO WZ 2014-2020 </w:t>
            </w:r>
            <w:r>
              <w:rPr>
                <w:rFonts w:ascii="Myriad Pro" w:hAnsi="Myriad Pro" w:cs="Arial"/>
                <w:sz w:val="20"/>
              </w:rPr>
              <w:t xml:space="preserve">oraz </w:t>
            </w:r>
            <w:r>
              <w:rPr>
                <w:rFonts w:ascii="Myriad Pro" w:hAnsi="Myriad Pro" w:cs="Arial"/>
                <w:i/>
                <w:sz w:val="20"/>
              </w:rPr>
              <w:t>Regulaminie konkursu.</w:t>
            </w:r>
            <w:r>
              <w:rPr>
                <w:rFonts w:ascii="Myriad Pro" w:hAnsi="Myriad Pro" w:cs="Arial"/>
                <w:sz w:val="20"/>
              </w:rPr>
              <w:t xml:space="preserve"> </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572C25">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spacing w:before="40" w:after="40"/>
              <w:jc w:val="both"/>
              <w:rPr>
                <w:rFonts w:ascii="Myriad Pro" w:hAnsi="Myriad Pro" w:cs="Arial"/>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Pr>
                <w:rFonts w:ascii="Myriad Pro" w:hAnsi="Myriad Pro" w:cs="Arial"/>
                <w:i/>
                <w:sz w:val="20"/>
              </w:rPr>
              <w:t>RPO WZ 2014-2020</w:t>
            </w:r>
            <w:r>
              <w:rPr>
                <w:rFonts w:ascii="Myriad Pro" w:hAnsi="Myriad Pro" w:cs="Arial"/>
                <w:sz w:val="20"/>
              </w:rPr>
              <w:t xml:space="preserve">, </w:t>
            </w:r>
            <w:r>
              <w:rPr>
                <w:rFonts w:ascii="Myriad Pro" w:hAnsi="Myriad Pro" w:cs="Arial"/>
                <w:i/>
                <w:sz w:val="20"/>
              </w:rPr>
              <w:t>SOOP RPO WZ 2014-2020</w:t>
            </w:r>
            <w:r w:rsidR="00572C25">
              <w:rPr>
                <w:rFonts w:ascii="Myriad Pro" w:hAnsi="Myriad Pro" w:cs="Arial"/>
                <w:sz w:val="20"/>
              </w:rPr>
              <w:t xml:space="preserve">, przepisów prawa </w:t>
            </w:r>
            <w:r>
              <w:rPr>
                <w:rFonts w:ascii="Myriad Pro" w:hAnsi="Myriad Pro" w:cs="Arial"/>
                <w:sz w:val="20"/>
              </w:rPr>
              <w:t xml:space="preserve">mających wpływ na założenia dotyczące grupy docelowej i/lub typu projektu. </w:t>
            </w:r>
          </w:p>
          <w:p w:rsidR="00E5433C" w:rsidRDefault="00E5433C" w:rsidP="00572C25">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3.</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Kwalifikowalność Beneficjenta/Partnera</w:t>
            </w:r>
          </w:p>
        </w:tc>
        <w:tc>
          <w:tcPr>
            <w:tcW w:w="5101" w:type="dxa"/>
            <w:tcBorders>
              <w:top w:val="single" w:sz="4" w:space="0" w:color="auto"/>
              <w:left w:val="single" w:sz="4" w:space="0" w:color="auto"/>
              <w:bottom w:val="single" w:sz="4" w:space="0" w:color="auto"/>
              <w:right w:val="single" w:sz="4" w:space="0" w:color="auto"/>
            </w:tcBorders>
          </w:tcPr>
          <w:p w:rsidR="00E5433C" w:rsidRDefault="00E5433C" w:rsidP="00572C25">
            <w:pPr>
              <w:autoSpaceDE w:val="0"/>
              <w:autoSpaceDN w:val="0"/>
              <w:adjustRightInd w:val="0"/>
              <w:jc w:val="both"/>
              <w:rPr>
                <w:rFonts w:ascii="Myriad Pro" w:eastAsia="Malgun Gothic" w:hAnsi="Myriad Pro" w:cs="Arial"/>
                <w:sz w:val="20"/>
              </w:rPr>
            </w:pPr>
            <w:r>
              <w:rPr>
                <w:rFonts w:ascii="Myriad Pro" w:eastAsia="Malgun Gothic" w:hAnsi="Myriad Pro" w:cs="Arial"/>
                <w:sz w:val="20"/>
              </w:rPr>
              <w:t>Beneficjent oraz Partner/</w:t>
            </w:r>
            <w:proofErr w:type="spellStart"/>
            <w:r>
              <w:rPr>
                <w:rFonts w:ascii="Myriad Pro" w:eastAsia="Malgun Gothic" w:hAnsi="Myriad Pro" w:cs="Arial"/>
                <w:sz w:val="20"/>
              </w:rPr>
              <w:t>rzy</w:t>
            </w:r>
            <w:proofErr w:type="spellEnd"/>
            <w:r>
              <w:rPr>
                <w:rFonts w:ascii="Myriad Pro" w:eastAsia="Malgun Gothic" w:hAnsi="Myriad Pro" w:cs="Arial"/>
                <w:sz w:val="20"/>
              </w:rPr>
              <w:t xml:space="preserve"> (o ile dotyczy) nie podlega/ją wykluczeniu z możliwości ubiegania się o dofinansowanie, w tym wykluczeniu, o którym mowa w art. 207 ust. 4 ustawy z dnia 27 sierpnia 2009 r., o finansach publicznych.</w:t>
            </w:r>
          </w:p>
          <w:p w:rsidR="00E5433C" w:rsidRPr="00572C25" w:rsidRDefault="00E5433C" w:rsidP="00572C25">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Beneficjent, zgodnie z </w:t>
            </w:r>
            <w:r>
              <w:rPr>
                <w:rFonts w:ascii="Myriad Pro" w:eastAsia="MyriadPro-Regular" w:hAnsi="Myriad Pro" w:cs="Arial"/>
                <w:i/>
                <w:sz w:val="20"/>
              </w:rPr>
              <w:t>SOOP RPO WZ 2014-2020</w:t>
            </w:r>
            <w:r>
              <w:rPr>
                <w:rFonts w:ascii="Myriad Pro" w:eastAsia="MyriadPro-Regular" w:hAnsi="Myriad Pro" w:cs="Arial"/>
                <w:sz w:val="20"/>
              </w:rPr>
              <w:t>, jest podmiote</w:t>
            </w:r>
            <w:r w:rsidR="00572C25">
              <w:rPr>
                <w:rFonts w:ascii="Myriad Pro" w:eastAsia="MyriadPro-Regular" w:hAnsi="Myriad Pro" w:cs="Arial"/>
                <w:sz w:val="20"/>
              </w:rPr>
              <w:t xml:space="preserve">m uprawnionym do ubiegania się </w:t>
            </w:r>
            <w:r>
              <w:rPr>
                <w:rFonts w:ascii="Myriad Pro" w:eastAsia="MyriadPro-Regular" w:hAnsi="Myriad Pro" w:cs="Arial"/>
                <w:sz w:val="20"/>
              </w:rPr>
              <w:t>o dofinansowanie w ramach</w:t>
            </w:r>
            <w:r w:rsidR="00572C25">
              <w:rPr>
                <w:rFonts w:ascii="Myriad Pro" w:eastAsia="MyriadPro-Regular" w:hAnsi="Myriad Pro" w:cs="Arial"/>
                <w:sz w:val="20"/>
              </w:rPr>
              <w:t xml:space="preserve"> Działania typu/ów projektu/ów, </w:t>
            </w:r>
            <w:r>
              <w:rPr>
                <w:rFonts w:ascii="Myriad Pro" w:eastAsia="MyriadPro-Regular" w:hAnsi="Myriad Pro" w:cs="Arial"/>
                <w:sz w:val="20"/>
              </w:rPr>
              <w:t>w k</w:t>
            </w:r>
            <w:r w:rsidR="00572C25">
              <w:rPr>
                <w:rFonts w:ascii="Myriad Pro" w:eastAsia="MyriadPro-Regular" w:hAnsi="Myriad Pro" w:cs="Arial"/>
                <w:sz w:val="20"/>
              </w:rPr>
              <w:t>tórym ogłoszony został konkurs.</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572C25">
            <w:pPr>
              <w:autoSpaceDE w:val="0"/>
              <w:autoSpaceDN w:val="0"/>
              <w:adjustRightInd w:val="0"/>
              <w:jc w:val="both"/>
              <w:rPr>
                <w:rFonts w:ascii="Myriad Pro" w:eastAsia="Malgun Gothic" w:hAnsi="Myriad Pro" w:cs="Arial"/>
                <w:sz w:val="20"/>
              </w:rPr>
            </w:pPr>
            <w:r>
              <w:rPr>
                <w:rFonts w:ascii="Myriad Pro" w:eastAsia="Malgun Gothic" w:hAnsi="Myriad Pro" w:cs="Arial"/>
                <w:sz w:val="20"/>
              </w:rPr>
              <w:t>Spełnienie kryterium jest konieczne do przyznania dofinansowania.</w:t>
            </w:r>
          </w:p>
          <w:p w:rsidR="00E5433C" w:rsidRDefault="00E5433C" w:rsidP="00572C25">
            <w:pPr>
              <w:autoSpaceDE w:val="0"/>
              <w:autoSpaceDN w:val="0"/>
              <w:adjustRightInd w:val="0"/>
              <w:jc w:val="both"/>
              <w:rPr>
                <w:rFonts w:ascii="Myriad Pro" w:eastAsia="Malgun Gothic" w:hAnsi="Myriad Pro" w:cs="Arial"/>
                <w:sz w:val="20"/>
              </w:rPr>
            </w:pPr>
            <w:r>
              <w:rPr>
                <w:rFonts w:ascii="Myriad Pro" w:eastAsia="Malgun Gothic" w:hAnsi="Myriad Pro" w:cs="Arial"/>
                <w:sz w:val="20"/>
              </w:rPr>
              <w:t>Projekty niespełniające kryterium są odrzucane.</w:t>
            </w:r>
          </w:p>
          <w:p w:rsidR="00E5433C" w:rsidRDefault="00E5433C" w:rsidP="00572C25">
            <w:pPr>
              <w:autoSpaceDE w:val="0"/>
              <w:autoSpaceDN w:val="0"/>
              <w:adjustRightInd w:val="0"/>
              <w:jc w:val="both"/>
              <w:rPr>
                <w:rFonts w:ascii="Myriad Pro" w:eastAsia="Malgun Gothic" w:hAnsi="Myriad Pro" w:cs="Arial"/>
                <w:sz w:val="20"/>
              </w:rPr>
            </w:pPr>
            <w:r>
              <w:rPr>
                <w:rFonts w:ascii="Myriad Pro" w:hAnsi="Myriad Pro" w:cs="Arial"/>
                <w:sz w:val="20"/>
              </w:rPr>
              <w:t xml:space="preserve">Kryterium będzie weryfikowane na etapie KOP, na dzień podpisania umowy oraz w przypadku zmiany Partnera (jeśli dotyczy). </w:t>
            </w:r>
          </w:p>
          <w:p w:rsidR="00E5433C" w:rsidRDefault="00E5433C" w:rsidP="00572C25">
            <w:pPr>
              <w:spacing w:before="40"/>
              <w:contextualSpacing/>
              <w:jc w:val="both"/>
              <w:rPr>
                <w:rFonts w:ascii="Myriad Pro" w:eastAsia="Malgun Gothic" w:hAnsi="Myriad Pro" w:cs="Arial"/>
                <w:sz w:val="20"/>
              </w:rPr>
            </w:pPr>
            <w:r>
              <w:rPr>
                <w:rFonts w:ascii="Myriad Pro" w:eastAsia="Malgun Gothic"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4.</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zasadami horyzontalnymi</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Projekt jest zgodny z:</w:t>
            </w:r>
          </w:p>
          <w:p w:rsidR="00E5433C" w:rsidRDefault="00E5433C" w:rsidP="00912095">
            <w:pPr>
              <w:pStyle w:val="Akapitzlist"/>
              <w:numPr>
                <w:ilvl w:val="0"/>
                <w:numId w:val="15"/>
              </w:numPr>
              <w:spacing w:before="40" w:after="40"/>
              <w:ind w:left="315" w:hanging="284"/>
              <w:jc w:val="both"/>
              <w:rPr>
                <w:rFonts w:cs="Arial"/>
              </w:rPr>
            </w:pPr>
            <w:r>
              <w:rPr>
                <w:rFonts w:cs="Arial"/>
              </w:rPr>
              <w:t>zasadą rów</w:t>
            </w:r>
            <w:r w:rsidR="00572C25">
              <w:rPr>
                <w:rFonts w:cs="Arial"/>
              </w:rPr>
              <w:t xml:space="preserve">ności szans kobiet i mężczyzn, </w:t>
            </w:r>
            <w:r>
              <w:rPr>
                <w:rFonts w:cs="Arial"/>
              </w:rPr>
              <w:t xml:space="preserve">w oparciu o </w:t>
            </w:r>
            <w:r>
              <w:rPr>
                <w:rFonts w:cs="Arial"/>
                <w:i/>
              </w:rPr>
              <w:t>standard minimum</w:t>
            </w:r>
            <w:r>
              <w:rPr>
                <w:rFonts w:cs="Arial"/>
              </w:rPr>
              <w:t>,</w:t>
            </w:r>
          </w:p>
          <w:p w:rsidR="00E5433C" w:rsidRDefault="00E5433C" w:rsidP="00912095">
            <w:pPr>
              <w:pStyle w:val="Akapitzlist"/>
              <w:numPr>
                <w:ilvl w:val="0"/>
                <w:numId w:val="15"/>
              </w:numPr>
              <w:spacing w:before="40" w:after="40"/>
              <w:ind w:left="315" w:hanging="284"/>
              <w:jc w:val="both"/>
              <w:rPr>
                <w:rFonts w:cs="Arial"/>
              </w:rPr>
            </w:pPr>
            <w:r>
              <w:rPr>
                <w:rFonts w:cs="Arial"/>
              </w:rPr>
              <w:t xml:space="preserve">właściwymi politykami i zasadami wspólnotowymi: </w:t>
            </w:r>
          </w:p>
          <w:p w:rsidR="00E5433C" w:rsidRDefault="00E5433C" w:rsidP="00572C25">
            <w:pPr>
              <w:pStyle w:val="Akapitzlist"/>
              <w:numPr>
                <w:ilvl w:val="0"/>
                <w:numId w:val="5"/>
              </w:numPr>
              <w:autoSpaceDE w:val="0"/>
              <w:autoSpaceDN w:val="0"/>
              <w:adjustRightInd w:val="0"/>
              <w:jc w:val="both"/>
              <w:rPr>
                <w:rFonts w:eastAsia="MyriadPro-Regular" w:cs="Arial"/>
              </w:rPr>
            </w:pPr>
            <w:r>
              <w:rPr>
                <w:rFonts w:eastAsia="MyriadPro-Regular" w:cs="Arial"/>
              </w:rPr>
              <w:t>zrównoważonego rozwoju,</w:t>
            </w:r>
          </w:p>
          <w:p w:rsidR="00E5433C" w:rsidRDefault="00E5433C" w:rsidP="00572C25">
            <w:pPr>
              <w:pStyle w:val="Akapitzlist"/>
              <w:numPr>
                <w:ilvl w:val="0"/>
                <w:numId w:val="5"/>
              </w:numPr>
              <w:autoSpaceDE w:val="0"/>
              <w:autoSpaceDN w:val="0"/>
              <w:adjustRightInd w:val="0"/>
              <w:jc w:val="both"/>
              <w:rPr>
                <w:rFonts w:eastAsia="MyriadPro-Regular" w:cs="Arial"/>
              </w:rPr>
            </w:pPr>
            <w:r>
              <w:rPr>
                <w:rFonts w:eastAsia="MyriadPro-Regular" w:cs="Arial"/>
              </w:rPr>
              <w:t xml:space="preserve">promowania i realizacji zasady równości szans </w:t>
            </w:r>
            <w:r>
              <w:rPr>
                <w:rFonts w:eastAsia="MyriadPro-Regular" w:cs="Arial"/>
              </w:rPr>
              <w:lastRenderedPageBreak/>
              <w:t>i niedyskryminacji, w tym. m. in. koniecznością stosowania zasady uniwersalnego projektowania.</w:t>
            </w:r>
          </w:p>
          <w:p w:rsidR="00E5433C" w:rsidRDefault="00E5433C" w:rsidP="00572C25">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lastRenderedPageBreak/>
              <w:t>Spełnienie kryterium jest konieczne do przyznania dofinansowania.</w:t>
            </w:r>
          </w:p>
          <w:p w:rsidR="00E5433C" w:rsidRDefault="00E5433C" w:rsidP="00572C25">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5433C" w:rsidRDefault="00E5433C">
            <w:pPr>
              <w:spacing w:before="40" w:after="40" w:line="240" w:lineRule="auto"/>
              <w:jc w:val="center"/>
              <w:rPr>
                <w:rFonts w:ascii="Myriad Pro" w:hAnsi="Myriad Pro" w:cs="Arial"/>
                <w:sz w:val="20"/>
              </w:rPr>
            </w:pPr>
            <w:r>
              <w:rPr>
                <w:rFonts w:ascii="Myriad Pro" w:hAnsi="Myriad Pro" w:cs="Arial"/>
                <w:b/>
                <w:sz w:val="20"/>
              </w:rPr>
              <w:t>Kryteria wykonalności</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left="-22"/>
              <w:rPr>
                <w:rFonts w:ascii="Myriad Pro" w:hAnsi="Myriad Pro" w:cs="Arial"/>
                <w:sz w:val="20"/>
              </w:rPr>
            </w:pPr>
            <w:r>
              <w:rPr>
                <w:rFonts w:ascii="Myriad Pro" w:hAnsi="Myriad Pro" w:cs="Arial"/>
                <w:sz w:val="20"/>
              </w:rPr>
              <w:t>L.p.</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Nazwa kryterium</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Definicja kryterium</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1</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2</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3</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4</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1.</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Zgodność prawna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hAnsi="Myriad Pro" w:cs="Arial"/>
                <w:sz w:val="20"/>
              </w:rPr>
              <w:t>Projekt jest zgodny z prawodaw</w:t>
            </w:r>
            <w:r w:rsidR="00572C25">
              <w:rPr>
                <w:rFonts w:ascii="Myriad Pro" w:hAnsi="Myriad Pro" w:cs="Arial"/>
                <w:sz w:val="20"/>
              </w:rPr>
              <w:t xml:space="preserve">stwem wspólnotowym i krajowym, </w:t>
            </w:r>
            <w:r>
              <w:rPr>
                <w:rFonts w:ascii="Myriad Pro" w:hAnsi="Myriad Pro" w:cs="Arial"/>
                <w:sz w:val="20"/>
              </w:rPr>
              <w:t>w tym przepisami ustawy</w:t>
            </w:r>
            <w:r>
              <w:rPr>
                <w:rFonts w:ascii="Myriad Pro" w:hAnsi="Myriad Pro" w:cs="Arial"/>
                <w:i/>
                <w:sz w:val="20"/>
              </w:rPr>
              <w:t xml:space="preserve"> </w:t>
            </w:r>
            <w:r>
              <w:rPr>
                <w:rFonts w:ascii="Myriad Pro" w:hAnsi="Myriad Pro" w:cs="Arial"/>
                <w:sz w:val="20"/>
              </w:rPr>
              <w:t xml:space="preserve">z dnia 29 stycznia 2004 r. </w:t>
            </w:r>
            <w:r w:rsidR="004B3E3D">
              <w:rPr>
                <w:rFonts w:ascii="Myriad Pro" w:hAnsi="Myriad Pro" w:cs="Arial"/>
                <w:i/>
                <w:sz w:val="20"/>
              </w:rPr>
              <w:t xml:space="preserve">Prawo zamówień </w:t>
            </w:r>
            <w:r>
              <w:rPr>
                <w:rFonts w:ascii="Myriad Pro" w:hAnsi="Myriad Pro" w:cs="Arial"/>
                <w:i/>
                <w:sz w:val="20"/>
              </w:rPr>
              <w:t>publicznych</w:t>
            </w:r>
            <w:r>
              <w:rPr>
                <w:rFonts w:ascii="Myriad Pro" w:hAnsi="Myriad Pro" w:cs="Arial"/>
                <w:sz w:val="20"/>
              </w:rPr>
              <w:t>.</w:t>
            </w:r>
            <w:r>
              <w:rPr>
                <w:rFonts w:ascii="Myriad Pro" w:eastAsia="MyriadPro-Regular" w:hAnsi="Myriad Pro" w:cs="Arial"/>
                <w:sz w:val="20"/>
              </w:rPr>
              <w:t xml:space="preserve"> </w:t>
            </w:r>
          </w:p>
          <w:p w:rsidR="00E5433C" w:rsidRDefault="00E5433C" w:rsidP="00572C25">
            <w:pPr>
              <w:autoSpaceDE w:val="0"/>
              <w:autoSpaceDN w:val="0"/>
              <w:adjustRightInd w:val="0"/>
              <w:jc w:val="both"/>
              <w:rPr>
                <w:rFonts w:ascii="Myriad Pro" w:hAnsi="Myriad Pro" w:cs="Arial"/>
                <w:sz w:val="20"/>
              </w:rPr>
            </w:pPr>
            <w:r>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ind w:left="34"/>
              <w:contextualSpacing/>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572C25">
            <w:pPr>
              <w:spacing w:before="40" w:after="40"/>
              <w:ind w:left="34"/>
              <w:contextualSpacing/>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spacing w:before="40" w:after="40"/>
              <w:ind w:left="34"/>
              <w:contextualSpacing/>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2.</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Zgodność</w:t>
            </w:r>
          </w:p>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 wymogami pomocy</w:t>
            </w:r>
          </w:p>
          <w:p w:rsidR="00E5433C" w:rsidRDefault="00E5433C">
            <w:pPr>
              <w:spacing w:after="0" w:line="240" w:lineRule="auto"/>
              <w:rPr>
                <w:rFonts w:ascii="Myriad Pro" w:eastAsia="Malgun Gothic" w:hAnsi="Myriad Pro" w:cs="Arial"/>
                <w:sz w:val="20"/>
              </w:rPr>
            </w:pPr>
            <w:r>
              <w:rPr>
                <w:rFonts w:ascii="Myriad Pro" w:eastAsia="Malgun Gothic" w:hAnsi="Myriad Pro" w:cs="Arial"/>
                <w:sz w:val="20"/>
              </w:rPr>
              <w:t>publicznej</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after="0" w:line="240" w:lineRule="auto"/>
              <w:jc w:val="both"/>
              <w:rPr>
                <w:rFonts w:ascii="Myriad Pro" w:eastAsia="Malgun Gothic" w:hAnsi="Myriad Pro" w:cs="Arial"/>
                <w:sz w:val="20"/>
              </w:rPr>
            </w:pPr>
            <w:r>
              <w:rPr>
                <w:rFonts w:ascii="Myriad Pro" w:eastAsia="Malgun Gothic" w:hAnsi="Myriad Pro" w:cs="Arial"/>
                <w:sz w:val="20"/>
              </w:rPr>
              <w:t xml:space="preserve">Projekt jest zgodny regułami pomocy publicznej i/lub pomocy </w:t>
            </w:r>
            <w:r>
              <w:rPr>
                <w:rFonts w:ascii="Myriad Pro" w:eastAsia="Malgun Gothic" w:hAnsi="Myriad Pro" w:cs="Arial"/>
                <w:i/>
                <w:sz w:val="20"/>
              </w:rPr>
              <w:t xml:space="preserve">de </w:t>
            </w:r>
            <w:proofErr w:type="spellStart"/>
            <w:r>
              <w:rPr>
                <w:rFonts w:ascii="Myriad Pro" w:eastAsia="Malgun Gothic" w:hAnsi="Myriad Pro" w:cs="Arial"/>
                <w:i/>
                <w:sz w:val="20"/>
              </w:rPr>
              <w:t>minimis</w:t>
            </w:r>
            <w:proofErr w:type="spellEnd"/>
            <w:r>
              <w:rPr>
                <w:rFonts w:ascii="Myriad Pro" w:eastAsia="Malgun Gothic" w:hAnsi="Myriad Pro" w:cs="Arial"/>
                <w:sz w:val="20"/>
              </w:rPr>
              <w:t>.</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Jeżeli dotyczy: spełnienie kryterium jest konieczne do przyznania dofinansowania.</w:t>
            </w:r>
          </w:p>
          <w:p w:rsidR="00E5433C" w:rsidRDefault="00E5433C" w:rsidP="00572C25">
            <w:pPr>
              <w:autoSpaceDE w:val="0"/>
              <w:autoSpaceDN w:val="0"/>
              <w:adjustRightInd w:val="0"/>
              <w:spacing w:after="0"/>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autoSpaceDE w:val="0"/>
              <w:autoSpaceDN w:val="0"/>
              <w:adjustRightInd w:val="0"/>
              <w:jc w:val="both"/>
              <w:rPr>
                <w:rFonts w:ascii="Myriad Pro" w:hAnsi="Myriad Pro" w:cs="Arial"/>
                <w:sz w:val="20"/>
              </w:rPr>
            </w:pPr>
            <w:r>
              <w:rPr>
                <w:rFonts w:ascii="Myriad Pro" w:hAnsi="Myriad Pro" w:cs="Arial"/>
                <w:sz w:val="20"/>
              </w:rPr>
              <w:t>Ocena spełniania kryterium polega na przypisaniu wartości logicznych „tak”, „nie”, „nie dotyczy”.</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3.</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Zdolność finansowa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 xml:space="preserve">Kondycja finansowa Beneficjenta na dzień złożenia wniosku o </w:t>
            </w:r>
            <w:r>
              <w:rPr>
                <w:rFonts w:ascii="Myriad Pro" w:hAnsi="Myriad Pro" w:cs="Arial"/>
                <w:sz w:val="20"/>
              </w:rPr>
              <w:lastRenderedPageBreak/>
              <w:t>dofinansowanie gwarantuje osiągnięcie deklarowanych produktów lub rezultatów, zgodnie z deklarowanym planem finansowym i w terminie określonym we wniosku o dofinansowanie.</w:t>
            </w:r>
          </w:p>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Beneficjent oraz Partner/</w:t>
            </w:r>
            <w:proofErr w:type="spellStart"/>
            <w:r>
              <w:rPr>
                <w:rFonts w:ascii="Myriad Pro" w:eastAsia="MyriadPro-Regular" w:hAnsi="Myriad Pro" w:cs="Arial"/>
                <w:sz w:val="20"/>
              </w:rPr>
              <w:t>rzy</w:t>
            </w:r>
            <w:proofErr w:type="spellEnd"/>
            <w:r>
              <w:rPr>
                <w:rFonts w:ascii="Myriad Pro" w:eastAsia="MyriadPro-Regular" w:hAnsi="Myriad Pro" w:cs="Arial"/>
                <w:sz w:val="20"/>
              </w:rPr>
              <w:t xml:space="preserve"> krajowi (o ile dotyczy), ponoszący wydatki</w:t>
            </w:r>
          </w:p>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w danym projekcie z EFS, posiadają </w:t>
            </w:r>
            <w:r>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Pr>
                <w:rFonts w:ascii="Myriad Pro" w:eastAsia="MyriadPro-Regular" w:hAnsi="Myriad Pro" w:cs="Arial"/>
                <w:sz w:val="20"/>
              </w:rPr>
              <w:t>równy lub wyższy od łącznych rocznych wydatków w danym projekcie z roku, w którym wydatki są najwyższe.</w:t>
            </w:r>
          </w:p>
          <w:p w:rsidR="00E5433C" w:rsidRDefault="00E5433C" w:rsidP="00572C25">
            <w:pPr>
              <w:spacing w:before="40" w:after="0"/>
              <w:jc w:val="both"/>
              <w:rPr>
                <w:rFonts w:ascii="Myriad Pro" w:hAnsi="Myriad Pro" w:cs="Arial"/>
                <w:sz w:val="20"/>
              </w:rPr>
            </w:pPr>
            <w:r>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lastRenderedPageBreak/>
              <w:t xml:space="preserve">Spełnienie kryterium jest konieczne do przyznania </w:t>
            </w:r>
            <w:r>
              <w:rPr>
                <w:rFonts w:ascii="Myriad Pro" w:hAnsi="Myriad Pro" w:cs="Arial"/>
                <w:sz w:val="20"/>
              </w:rPr>
              <w:lastRenderedPageBreak/>
              <w:t xml:space="preserve">dofinansowania. </w:t>
            </w:r>
          </w:p>
          <w:p w:rsidR="00E5433C" w:rsidRDefault="00E5433C" w:rsidP="00572C25">
            <w:pPr>
              <w:autoSpaceDE w:val="0"/>
              <w:autoSpaceDN w:val="0"/>
              <w:adjustRightInd w:val="0"/>
              <w:spacing w:after="0"/>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autoSpaceDE w:val="0"/>
              <w:autoSpaceDN w:val="0"/>
              <w:adjustRightInd w:val="0"/>
              <w:spacing w:after="0"/>
              <w:jc w:val="both"/>
              <w:rPr>
                <w:rFonts w:ascii="Myriad Pro" w:hAnsi="Myriad Pro" w:cs="Arial"/>
                <w:sz w:val="20"/>
              </w:rPr>
            </w:pPr>
            <w:r>
              <w:rPr>
                <w:rFonts w:ascii="Myriad Pro" w:hAnsi="Myriad Pro" w:cs="Arial"/>
                <w:sz w:val="20"/>
              </w:rPr>
              <w:t>Kryterium weryfikowane będzie na etapie KOP.</w:t>
            </w:r>
          </w:p>
          <w:p w:rsidR="00E5433C" w:rsidRDefault="00E5433C" w:rsidP="00572C25">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E5433C" w:rsidTr="00E5433C">
        <w:trPr>
          <w:trHeight w:val="406"/>
        </w:trPr>
        <w:tc>
          <w:tcPr>
            <w:tcW w:w="14220"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E5433C" w:rsidRDefault="00E5433C">
            <w:pPr>
              <w:spacing w:before="40" w:after="40" w:line="240" w:lineRule="auto"/>
              <w:contextualSpacing/>
              <w:jc w:val="center"/>
              <w:rPr>
                <w:rFonts w:ascii="Myriad Pro" w:hAnsi="Myriad Pro" w:cs="Arial"/>
                <w:b/>
                <w:sz w:val="20"/>
              </w:rPr>
            </w:pPr>
            <w:r>
              <w:rPr>
                <w:rFonts w:ascii="Myriad Pro" w:hAnsi="Myriad Pro" w:cs="Arial"/>
                <w:b/>
                <w:sz w:val="20"/>
              </w:rPr>
              <w:t>Kryteria jakości</w:t>
            </w:r>
          </w:p>
        </w:tc>
      </w:tr>
      <w:tr w:rsidR="00E5433C" w:rsidTr="00E5433C">
        <w:trPr>
          <w:trHeight w:val="387"/>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left="-15"/>
              <w:contextualSpacing/>
              <w:jc w:val="center"/>
              <w:rPr>
                <w:rFonts w:ascii="Myriad Pro" w:hAnsi="Myriad Pro" w:cs="Arial"/>
                <w:sz w:val="20"/>
              </w:rPr>
            </w:pPr>
            <w:r>
              <w:rPr>
                <w:rFonts w:ascii="Myriad Pro" w:hAnsi="Myriad Pro" w:cs="Arial"/>
                <w:sz w:val="20"/>
              </w:rPr>
              <w:t>L.p.</w:t>
            </w:r>
          </w:p>
        </w:tc>
        <w:tc>
          <w:tcPr>
            <w:tcW w:w="28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Nazwa kryterium</w:t>
            </w:r>
          </w:p>
        </w:tc>
        <w:tc>
          <w:tcPr>
            <w:tcW w:w="6095"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Definicja kryterium</w:t>
            </w:r>
          </w:p>
        </w:tc>
        <w:tc>
          <w:tcPr>
            <w:tcW w:w="4756"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Opis znaczenia kryterium</w:t>
            </w:r>
          </w:p>
        </w:tc>
      </w:tr>
      <w:tr w:rsidR="00E5433C" w:rsidTr="00E5433C">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1</w:t>
            </w:r>
          </w:p>
        </w:tc>
        <w:tc>
          <w:tcPr>
            <w:tcW w:w="28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2</w:t>
            </w:r>
          </w:p>
        </w:tc>
        <w:tc>
          <w:tcPr>
            <w:tcW w:w="6095"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3</w:t>
            </w:r>
          </w:p>
        </w:tc>
        <w:tc>
          <w:tcPr>
            <w:tcW w:w="4756"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4</w:t>
            </w:r>
          </w:p>
        </w:tc>
      </w:tr>
      <w:tr w:rsidR="00E5433C" w:rsidTr="00E5433C">
        <w:trPr>
          <w:trHeight w:val="41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1.</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contextualSpacing/>
              <w:rPr>
                <w:rFonts w:ascii="Myriad Pro" w:hAnsi="Myriad Pro" w:cs="Arial"/>
                <w:sz w:val="20"/>
              </w:rPr>
            </w:pPr>
            <w:r>
              <w:rPr>
                <w:rFonts w:ascii="Myriad Pro" w:hAnsi="Myriad Pro" w:cs="Arial"/>
                <w:sz w:val="20"/>
              </w:rPr>
              <w:t>Odpowiedniość/Adekwatność/Trafność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 w jakim grupa docelowa, oferowane formy wsparcia, harmonogram realizacji zadań i budżetu oraz dobrane wskaźniki są spójne z analizą sytuacji problemowej</w:t>
            </w:r>
            <w:r w:rsidR="004B3E3D">
              <w:rPr>
                <w:rFonts w:ascii="Myriad Pro" w:eastAsia="MyriadPro-Regular" w:hAnsi="Myriad Pro" w:cs="Arial"/>
                <w:sz w:val="20"/>
              </w:rPr>
              <w:t xml:space="preserve"> zawartą we wniosku </w:t>
            </w:r>
            <w:r>
              <w:rPr>
                <w:rFonts w:ascii="Myriad Pro" w:eastAsia="MyriadPro-Regular" w:hAnsi="Myriad Pro" w:cs="Arial"/>
                <w:sz w:val="20"/>
              </w:rPr>
              <w:t>o dofinansowanie.</w:t>
            </w:r>
          </w:p>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 w jakim projekt zaspokaja potrzeby i niweluje bariery grupy docelowej, a także przyczynia się do osiągnięcia celów RPO WZ 2014-2020.</w:t>
            </w:r>
          </w:p>
          <w:p w:rsidR="00E5433C" w:rsidRDefault="00E5433C" w:rsidP="00572C25">
            <w:pPr>
              <w:spacing w:before="40" w:line="240" w:lineRule="auto"/>
              <w:contextualSpacing/>
              <w:jc w:val="both"/>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spełni</w:t>
            </w:r>
            <w:r w:rsidR="004B3E3D">
              <w:rPr>
                <w:rFonts w:ascii="Myriad Pro" w:eastAsia="MyriadPro-Regular" w:hAnsi="Myriad Pro" w:cs="Arial"/>
                <w:sz w:val="20"/>
              </w:rPr>
              <w:t xml:space="preserve">ania kryterium dokonywana jest </w:t>
            </w:r>
            <w:r>
              <w:rPr>
                <w:rFonts w:ascii="Myriad Pro" w:eastAsia="MyriadPro-Regular" w:hAnsi="Myriad Pro" w:cs="Arial"/>
                <w:sz w:val="20"/>
              </w:rPr>
              <w:t>w ramach skali punktowej.</w:t>
            </w:r>
          </w:p>
          <w:p w:rsidR="00E5433C" w:rsidRDefault="00E5433C" w:rsidP="00572C25">
            <w:pPr>
              <w:spacing w:before="40" w:after="0"/>
              <w:jc w:val="both"/>
              <w:rPr>
                <w:rFonts w:ascii="Myriad Pro" w:eastAsia="MyriadPro-Regular" w:hAnsi="Myriad Pro" w:cs="Arial"/>
                <w:sz w:val="20"/>
              </w:rPr>
            </w:pPr>
            <w:r>
              <w:rPr>
                <w:rFonts w:ascii="Myriad Pro" w:eastAsia="MyriadPro-Regular" w:hAnsi="Myriad Pro" w:cs="Arial"/>
                <w:sz w:val="20"/>
              </w:rPr>
              <w:t>Skala punktów: 0-40.</w:t>
            </w:r>
          </w:p>
          <w:p w:rsidR="00E5433C" w:rsidRPr="004B3E3D" w:rsidRDefault="00E5433C" w:rsidP="00572C25">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w:t>
            </w:r>
            <w:r w:rsidR="004B3E3D">
              <w:rPr>
                <w:rFonts w:ascii="Myriad Pro" w:eastAsia="MyriadPro-Regular" w:hAnsi="Myriad Pro" w:cs="Arial"/>
                <w:sz w:val="20"/>
              </w:rPr>
              <w:t>ną przyznane minimum 24 punkty.</w:t>
            </w:r>
          </w:p>
        </w:tc>
      </w:tr>
      <w:tr w:rsidR="00E5433C" w:rsidTr="00E5433C">
        <w:trPr>
          <w:trHeight w:val="83"/>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2.</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rPr>
                <w:rFonts w:ascii="Myriad Pro" w:eastAsia="MyriadPro-Regular" w:hAnsi="Myriad Pro" w:cs="Arial"/>
                <w:sz w:val="20"/>
              </w:rPr>
            </w:pPr>
            <w:r>
              <w:rPr>
                <w:rFonts w:ascii="Myriad Pro" w:eastAsia="MyriadPro-Regular" w:hAnsi="Myriad Pro" w:cs="Arial"/>
                <w:sz w:val="20"/>
              </w:rPr>
              <w:t>Skuteczność/Efektywność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Stopnień, w jakim projekt przyczyni się do rozwiązania/złagodzenia sytuacji problemowej wskazanej we wniosku o dofinansowanie.</w:t>
            </w:r>
          </w:p>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Stopień/poziom osią</w:t>
            </w:r>
            <w:r w:rsidR="004B3E3D">
              <w:rPr>
                <w:rFonts w:ascii="Myriad Pro" w:eastAsia="MyriadPro-Regular" w:hAnsi="Myriad Pro" w:cs="Arial"/>
                <w:sz w:val="20"/>
              </w:rPr>
              <w:t xml:space="preserve">gnięcia zakładanych wskaźników </w:t>
            </w:r>
            <w:r>
              <w:rPr>
                <w:rFonts w:ascii="Myriad Pro" w:eastAsia="MyriadPro-Regular" w:hAnsi="Myriad Pro" w:cs="Arial"/>
                <w:sz w:val="20"/>
              </w:rPr>
              <w:t>w odniesieniu do zaplanowanych kosztów.</w:t>
            </w:r>
          </w:p>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relacji nakład/rezultat.</w:t>
            </w:r>
          </w:p>
          <w:p w:rsidR="00E5433C" w:rsidRDefault="00E5433C" w:rsidP="00572C25">
            <w:pPr>
              <w:spacing w:before="40" w:after="0" w:line="240" w:lineRule="auto"/>
              <w:contextualSpacing/>
              <w:jc w:val="both"/>
              <w:rPr>
                <w:rFonts w:ascii="Myriad Pro" w:hAnsi="Myriad Pro" w:cs="Arial"/>
                <w:sz w:val="20"/>
              </w:rPr>
            </w:pPr>
            <w:r>
              <w:rPr>
                <w:rFonts w:ascii="Myriad Pro" w:eastAsia="MyriadPro-Regular" w:hAnsi="Myriad Pro" w:cs="Arial"/>
                <w:sz w:val="20"/>
              </w:rPr>
              <w:lastRenderedPageBreak/>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lastRenderedPageBreak/>
              <w:t xml:space="preserve">Ocena spełniania kryterium dokonywana jest </w:t>
            </w:r>
            <w:r>
              <w:rPr>
                <w:rFonts w:ascii="Myriad Pro" w:eastAsia="MyriadPro-Regular" w:hAnsi="Myriad Pro" w:cs="Arial"/>
                <w:sz w:val="20"/>
              </w:rPr>
              <w:br/>
              <w:t>w ramach skali punktowej.</w:t>
            </w:r>
          </w:p>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0-30.</w:t>
            </w:r>
          </w:p>
          <w:p w:rsidR="00E5433C" w:rsidRPr="00572C25" w:rsidRDefault="00E5433C" w:rsidP="00572C25">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18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lastRenderedPageBreak/>
              <w:t>3.</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hAnsi="Myriad Pro" w:cs="Arial"/>
                <w:sz w:val="20"/>
              </w:rPr>
              <w:t>Trwałość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w jakim stopniu zaproponowane w projekcie instrumenty wsparcia oraz zaplanowane rezultaty przyczynią się do trwałej zmiany sytuacji grup docelowych.</w:t>
            </w:r>
          </w:p>
          <w:p w:rsidR="00E5433C" w:rsidRDefault="00E5433C" w:rsidP="00572C25">
            <w:pPr>
              <w:spacing w:before="40" w:after="0" w:line="240" w:lineRule="auto"/>
              <w:contextualSpacing/>
              <w:jc w:val="both"/>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rsidP="00572C25">
            <w:pPr>
              <w:spacing w:before="40" w:after="0" w:line="240" w:lineRule="auto"/>
              <w:contextualSpacing/>
              <w:jc w:val="both"/>
              <w:rPr>
                <w:rFonts w:ascii="Myriad Pro" w:hAnsi="Myriad Pro" w:cs="Arial"/>
                <w:sz w:val="20"/>
              </w:rPr>
            </w:pPr>
            <w:r>
              <w:rPr>
                <w:rFonts w:ascii="Myriad Pro" w:hAnsi="Myriad Pro" w:cs="Arial"/>
                <w:sz w:val="20"/>
              </w:rPr>
              <w:t xml:space="preserve">Ocena spełniania kryterium dokonywana jest </w:t>
            </w:r>
            <w:r>
              <w:rPr>
                <w:rFonts w:ascii="Myriad Pro" w:hAnsi="Myriad Pro" w:cs="Arial"/>
                <w:sz w:val="20"/>
              </w:rPr>
              <w:br/>
              <w:t>w ramach skali punktowej.</w:t>
            </w:r>
          </w:p>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Skala punktów 0-10 </w:t>
            </w:r>
          </w:p>
          <w:p w:rsidR="00E5433C" w:rsidRPr="004B3E3D" w:rsidRDefault="00E5433C" w:rsidP="00572C25">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w:t>
            </w:r>
            <w:r w:rsidR="004B3E3D">
              <w:rPr>
                <w:rFonts w:ascii="Myriad Pro" w:eastAsia="MyriadPro-Regular" w:hAnsi="Myriad Pro" w:cs="Arial"/>
                <w:sz w:val="20"/>
              </w:rPr>
              <w:t>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4.</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eastAsia="MyriadPro-Regular" w:hAnsi="Myriad Pro" w:cs="Arial"/>
                <w:sz w:val="20"/>
              </w:rPr>
              <w:t>Doświadczenie wnioskodawcy i partnera (jeśli dotyczy)</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rsidP="00572C25">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Doświadczenie w realizacji podobnych przedsięwzięć realizowanych:</w:t>
            </w:r>
          </w:p>
          <w:p w:rsidR="00E5433C" w:rsidRDefault="00E5433C" w:rsidP="00572C25">
            <w:pPr>
              <w:pStyle w:val="Akapitzlist"/>
              <w:numPr>
                <w:ilvl w:val="0"/>
                <w:numId w:val="7"/>
              </w:numPr>
              <w:autoSpaceDE w:val="0"/>
              <w:autoSpaceDN w:val="0"/>
              <w:adjustRightInd w:val="0"/>
              <w:spacing w:after="0" w:line="240" w:lineRule="auto"/>
              <w:ind w:left="175" w:hanging="141"/>
              <w:jc w:val="both"/>
              <w:rPr>
                <w:rFonts w:cs="Arial"/>
              </w:rPr>
            </w:pPr>
            <w:r>
              <w:rPr>
                <w:rFonts w:cs="Arial"/>
              </w:rPr>
              <w:t xml:space="preserve">w obszarze wsparcia projektu: maksymalnie </w:t>
            </w:r>
            <w:r>
              <w:rPr>
                <w:rFonts w:cs="Arial"/>
                <w:b/>
              </w:rPr>
              <w:t>4 pkt</w:t>
            </w:r>
            <w:r>
              <w:rPr>
                <w:rFonts w:cs="Arial"/>
              </w:rPr>
              <w:t xml:space="preserve">; </w:t>
            </w:r>
          </w:p>
          <w:p w:rsidR="00E5433C" w:rsidRDefault="00E5433C" w:rsidP="00572C25">
            <w:pPr>
              <w:pStyle w:val="Default"/>
              <w:numPr>
                <w:ilvl w:val="0"/>
                <w:numId w:val="8"/>
              </w:numPr>
              <w:spacing w:line="276" w:lineRule="auto"/>
              <w:ind w:left="175" w:hanging="141"/>
              <w:jc w:val="both"/>
              <w:rPr>
                <w:rFonts w:ascii="Myriad Pro" w:hAnsi="Myriad Pro"/>
                <w:sz w:val="20"/>
                <w:szCs w:val="20"/>
              </w:rPr>
            </w:pPr>
            <w:r>
              <w:rPr>
                <w:rFonts w:ascii="Myriad Pro" w:hAnsi="Myriad Pro"/>
                <w:sz w:val="20"/>
                <w:szCs w:val="20"/>
              </w:rPr>
              <w:t xml:space="preserve">na rzecz grupy docelowej, do której skierowany będzie projekt: maksymalnie </w:t>
            </w:r>
            <w:r>
              <w:rPr>
                <w:rFonts w:ascii="Myriad Pro" w:hAnsi="Myriad Pro"/>
                <w:b/>
                <w:sz w:val="20"/>
                <w:szCs w:val="20"/>
              </w:rPr>
              <w:t>4 pkt</w:t>
            </w:r>
            <w:r>
              <w:rPr>
                <w:rFonts w:ascii="Myriad Pro" w:hAnsi="Myriad Pro"/>
                <w:sz w:val="20"/>
                <w:szCs w:val="20"/>
              </w:rPr>
              <w:t>;</w:t>
            </w:r>
          </w:p>
          <w:p w:rsidR="00E5433C" w:rsidRDefault="00E5433C" w:rsidP="00572C25">
            <w:pPr>
              <w:pStyle w:val="Default"/>
              <w:numPr>
                <w:ilvl w:val="0"/>
                <w:numId w:val="8"/>
              </w:numPr>
              <w:spacing w:after="240" w:line="276" w:lineRule="auto"/>
              <w:ind w:left="175" w:hanging="141"/>
              <w:jc w:val="both"/>
              <w:rPr>
                <w:rFonts w:ascii="Myriad Pro" w:hAnsi="Myriad Pro"/>
                <w:b/>
                <w:sz w:val="20"/>
                <w:szCs w:val="20"/>
              </w:rPr>
            </w:pPr>
            <w:r>
              <w:rPr>
                <w:rFonts w:ascii="Myriad Pro" w:hAnsi="Myriad Pro"/>
                <w:sz w:val="20"/>
                <w:szCs w:val="20"/>
              </w:rPr>
              <w:t xml:space="preserve">na określonym terytorium, którego będzie dotyczyć realizacja projektu: maksymalnie </w:t>
            </w:r>
            <w:r>
              <w:rPr>
                <w:rFonts w:ascii="Myriad Pro" w:hAnsi="Myriad Pro"/>
                <w:b/>
                <w:sz w:val="20"/>
                <w:szCs w:val="20"/>
              </w:rPr>
              <w:t xml:space="preserve">2 pkt. </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Default="00E5433C" w:rsidP="00572C25">
            <w:pPr>
              <w:spacing w:before="40" w:after="0" w:line="240" w:lineRule="auto"/>
              <w:contextualSpacing/>
              <w:jc w:val="both"/>
              <w:rPr>
                <w:rFonts w:ascii="Myriad Pro" w:hAnsi="Myriad Pro" w:cs="Arial"/>
                <w:sz w:val="20"/>
              </w:rPr>
            </w:pPr>
            <w:r>
              <w:rPr>
                <w:rFonts w:ascii="Myriad Pro" w:eastAsia="MyriadPro-Regular" w:hAnsi="Myriad Pro" w:cs="Arial"/>
                <w:sz w:val="20"/>
              </w:rPr>
              <w:t>Kryterium zostanie spełnione, jeżeli podczas jego oceny zostanie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5.</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rPr>
                <w:rFonts w:ascii="Myriad Pro" w:eastAsia="MyriadPro-Regular" w:hAnsi="Myriad Pro" w:cs="Arial"/>
                <w:sz w:val="20"/>
              </w:rPr>
            </w:pPr>
            <w:r>
              <w:rPr>
                <w:rFonts w:ascii="Myriad Pro" w:eastAsia="MyriadPro-Regular" w:hAnsi="Myriad Pro" w:cs="Arial"/>
                <w:sz w:val="20"/>
              </w:rPr>
              <w:t>Zaplecze realizacji projektu</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t>W przypadku samodzielnej realizacji projektu:</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maksymalnie </w:t>
            </w:r>
            <w:r>
              <w:rPr>
                <w:rFonts w:ascii="Myriad Pro" w:eastAsia="MyriadPro-Regular" w:hAnsi="Myriad Pro" w:cs="Arial"/>
                <w:b/>
                <w:sz w:val="20"/>
              </w:rPr>
              <w:t>10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maksymalnie </w:t>
            </w:r>
            <w:r>
              <w:rPr>
                <w:rFonts w:eastAsia="MyriadPro-Regular" w:cs="Arial"/>
                <w:b/>
              </w:rPr>
              <w:t>2 pkt.</w:t>
            </w:r>
          </w:p>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t>W przypadku realizacji projektu w partnerstwie:</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i partnera/ów: maksymalnie </w:t>
            </w:r>
            <w:r>
              <w:rPr>
                <w:rFonts w:ascii="Myriad Pro" w:eastAsia="MyriadPro-Regular" w:hAnsi="Myriad Pro" w:cs="Arial"/>
                <w:b/>
                <w:sz w:val="20"/>
              </w:rPr>
              <w:t>5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w:t>
            </w:r>
            <w:r>
              <w:rPr>
                <w:rFonts w:eastAsia="MyriadPro-Regular" w:cs="Arial"/>
              </w:rPr>
              <w:lastRenderedPageBreak/>
              <w:t xml:space="preserve">maksymalnie </w:t>
            </w:r>
            <w:r>
              <w:rPr>
                <w:rFonts w:eastAsia="MyriadPro-Regular" w:cs="Arial"/>
                <w:b/>
              </w:rPr>
              <w:t>1 pkt.</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zasadności partnerstwa zawiązanego w celu wspólnej realizacji projektu, w tym sposób podziału realizacji zadań: maksymalnie </w:t>
            </w:r>
            <w:r w:rsidR="004B3E3D">
              <w:rPr>
                <w:rFonts w:ascii="Myriad Pro" w:eastAsia="MyriadPro-Regular" w:hAnsi="Myriad Pro" w:cs="Arial"/>
                <w:b/>
                <w:sz w:val="20"/>
              </w:rPr>
              <w:t xml:space="preserve">5 </w:t>
            </w:r>
            <w:r>
              <w:rPr>
                <w:rFonts w:ascii="Myriad Pro" w:eastAsia="MyriadPro-Regular" w:hAnsi="Myriad Pro" w:cs="Arial"/>
                <w:b/>
                <w:sz w:val="20"/>
              </w:rPr>
              <w:t xml:space="preserve">pkt. </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lastRenderedPageBreak/>
              <w:t xml:space="preserve">Ocena spełniania kryterium dokonywana jest </w:t>
            </w:r>
            <w:r>
              <w:rPr>
                <w:rFonts w:ascii="Myriad Pro" w:eastAsia="MyriadPro-Regular"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6 punktów.</w:t>
            </w:r>
          </w:p>
        </w:tc>
      </w:tr>
    </w:tbl>
    <w:p w:rsidR="00E5433C" w:rsidRDefault="00E5433C" w:rsidP="00E5433C">
      <w:pPr>
        <w:rPr>
          <w:rFonts w:ascii="Myriad Pro" w:hAnsi="Myriad Pro"/>
          <w:sz w:val="20"/>
        </w:rPr>
      </w:pPr>
    </w:p>
    <w:tbl>
      <w:tblPr>
        <w:tblW w:w="14175" w:type="dxa"/>
        <w:jc w:val="center"/>
        <w:tblLayout w:type="fixed"/>
        <w:tblLook w:val="04A0" w:firstRow="1" w:lastRow="0" w:firstColumn="1" w:lastColumn="0" w:noHBand="0" w:noVBand="1"/>
      </w:tblPr>
      <w:tblGrid>
        <w:gridCol w:w="536"/>
        <w:gridCol w:w="2824"/>
        <w:gridCol w:w="4803"/>
        <w:gridCol w:w="6012"/>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5433C" w:rsidRDefault="00E5433C">
            <w:pPr>
              <w:spacing w:before="40" w:after="40"/>
              <w:jc w:val="center"/>
              <w:rPr>
                <w:rFonts w:ascii="Myriad Pro" w:hAnsi="Myriad Pro" w:cs="Arial"/>
                <w:b/>
                <w:sz w:val="20"/>
              </w:rPr>
            </w:pPr>
            <w:r>
              <w:rPr>
                <w:rFonts w:ascii="Myriad Pro" w:hAnsi="Myriad Pro" w:cs="Arial"/>
                <w:b/>
                <w:sz w:val="20"/>
              </w:rPr>
              <w:t>Kryteria administracyjności</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left="-22"/>
              <w:rPr>
                <w:rFonts w:ascii="Myriad Pro" w:hAnsi="Myriad Pro" w:cs="Arial"/>
                <w:sz w:val="20"/>
              </w:rPr>
            </w:pPr>
            <w:r>
              <w:rPr>
                <w:rFonts w:ascii="Myriad Pro" w:hAnsi="Myriad Pro" w:cs="Arial"/>
                <w:sz w:val="20"/>
              </w:rPr>
              <w:t>L.p.</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Nazwa kryterium</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Definicja kryterium</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Opis znaczenia kryterium</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Intensywność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 xml:space="preserve">Wnioskowana kwota i poziom wsparcia są zgodne z zapisami </w:t>
            </w:r>
            <w:r>
              <w:rPr>
                <w:rFonts w:ascii="Myriad Pro" w:hAnsi="Myriad Pro" w:cs="Arial"/>
                <w:i/>
                <w:sz w:val="20"/>
              </w:rPr>
              <w:t>Regulaminu konkursu</w:t>
            </w:r>
            <w:r>
              <w:rPr>
                <w:rFonts w:ascii="Myriad Pro" w:hAnsi="Myriad Pro" w:cs="Arial"/>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572C25">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572C25">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2.</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kwalifikowalnością wydatków</w:t>
            </w:r>
          </w:p>
        </w:tc>
        <w:tc>
          <w:tcPr>
            <w:tcW w:w="4803" w:type="dxa"/>
            <w:tcBorders>
              <w:top w:val="single" w:sz="4" w:space="0" w:color="auto"/>
              <w:left w:val="single" w:sz="4" w:space="0" w:color="auto"/>
              <w:bottom w:val="single" w:sz="4" w:space="0" w:color="auto"/>
              <w:right w:val="single" w:sz="4" w:space="0" w:color="auto"/>
            </w:tcBorders>
          </w:tcPr>
          <w:p w:rsidR="00E5433C" w:rsidRDefault="00E5433C" w:rsidP="00572C25">
            <w:pPr>
              <w:autoSpaceDE w:val="0"/>
              <w:autoSpaceDN w:val="0"/>
              <w:adjustRightInd w:val="0"/>
              <w:jc w:val="both"/>
              <w:rPr>
                <w:rFonts w:ascii="Myriad Pro" w:eastAsia="MyriadPro-Regular" w:hAnsi="Myriad Pro" w:cs="Arial"/>
                <w:i/>
                <w:sz w:val="20"/>
              </w:rPr>
            </w:pPr>
            <w:r>
              <w:rPr>
                <w:rFonts w:ascii="Myriad Pro" w:eastAsia="MyriadPro-Regular" w:hAnsi="Myriad Pro" w:cs="Arial"/>
                <w:sz w:val="20"/>
              </w:rPr>
              <w:t xml:space="preserve">Wydatki w projekcie są zgodne z </w:t>
            </w:r>
            <w:r>
              <w:rPr>
                <w:rFonts w:ascii="Myriad Pro" w:eastAsia="MyriadPro-Regular" w:hAnsi="Myriad Pro" w:cs="Arial"/>
                <w:i/>
                <w:sz w:val="20"/>
              </w:rPr>
              <w:t>Wytycznymi w zakresie kwalifikowalności wydatków w ramach Europejskiego Funduszu Rozwoju Regionalnego, Europejskiego Funduszu Społecznego oraz Funduszu Spójności na lata 2014-2020</w:t>
            </w:r>
            <w:r>
              <w:rPr>
                <w:rFonts w:ascii="Myriad Pro" w:eastAsia="MyriadPro-Regular" w:hAnsi="Myriad Pro" w:cs="Arial"/>
                <w:sz w:val="20"/>
              </w:rPr>
              <w:t xml:space="preserve"> oraz z</w:t>
            </w:r>
            <w:r>
              <w:rPr>
                <w:rFonts w:ascii="Myriad Pro" w:eastAsia="MyriadPro-Regular" w:hAnsi="Myriad Pro" w:cs="Arial"/>
                <w:i/>
                <w:sz w:val="20"/>
              </w:rPr>
              <w:t xml:space="preserve"> Wytycznymi w zakresie realizacji przedsięwzięć z</w:t>
            </w:r>
            <w:r w:rsidR="003029DD">
              <w:rPr>
                <w:rFonts w:ascii="Myriad Pro" w:eastAsia="MyriadPro-Regular" w:hAnsi="Myriad Pro" w:cs="Arial"/>
                <w:i/>
                <w:sz w:val="20"/>
              </w:rPr>
              <w:t xml:space="preserve"> udziałem środków Europejskiego </w:t>
            </w:r>
            <w:r>
              <w:rPr>
                <w:rFonts w:ascii="Myriad Pro" w:eastAsia="MyriadPro-Regular" w:hAnsi="Myriad Pro" w:cs="Arial"/>
                <w:i/>
                <w:sz w:val="20"/>
              </w:rPr>
              <w:t xml:space="preserve">Funduszu Społecznego </w:t>
            </w:r>
            <w:r>
              <w:rPr>
                <w:rFonts w:ascii="Myriad Pro" w:eastAsia="Times New Roman" w:hAnsi="Myriad Pro" w:cs="Arial"/>
                <w:i/>
                <w:sz w:val="20"/>
              </w:rPr>
              <w:t>w obszarze rynku pracy na lata 2014-2020</w:t>
            </w:r>
            <w:r>
              <w:rPr>
                <w:rFonts w:ascii="Myriad Pro" w:eastAsia="MyriadPro-Regular" w:hAnsi="Myriad Pro" w:cs="Arial"/>
                <w:i/>
                <w:sz w:val="20"/>
              </w:rPr>
              <w:t>.</w:t>
            </w:r>
          </w:p>
          <w:p w:rsidR="00E5433C" w:rsidRDefault="00E5433C" w:rsidP="00572C25">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Planowane wydatki są uzasadnione, niezbędne, racjonalne i adekwatne do zakresu merytorycznego</w:t>
            </w:r>
            <w:r>
              <w:rPr>
                <w:rFonts w:ascii="Myriad Pro" w:eastAsia="MyriadPro-Regular" w:hAnsi="Myriad Pro" w:cs="MyriadPro-Regular"/>
                <w:sz w:val="20"/>
              </w:rPr>
              <w:t xml:space="preserve"> </w:t>
            </w:r>
            <w:r>
              <w:rPr>
                <w:rFonts w:ascii="Myriad Pro" w:eastAsia="MyriadPro-Regular" w:hAnsi="Myriad Pro" w:cs="Arial"/>
                <w:sz w:val="20"/>
              </w:rPr>
              <w:t>projek</w:t>
            </w:r>
            <w:r w:rsidR="004B3E3D">
              <w:rPr>
                <w:rFonts w:ascii="Myriad Pro" w:eastAsia="MyriadPro-Regular" w:hAnsi="Myriad Pro" w:cs="Arial"/>
                <w:sz w:val="20"/>
              </w:rPr>
              <w:t xml:space="preserve">tu w tym opisu grupy docelowej </w:t>
            </w:r>
            <w:r>
              <w:rPr>
                <w:rFonts w:ascii="Myriad Pro" w:eastAsia="MyriadPro-Regular" w:hAnsi="Myriad Pro" w:cs="Arial"/>
                <w:sz w:val="20"/>
              </w:rPr>
              <w:t>i planowanego wsparcia.</w:t>
            </w:r>
          </w:p>
          <w:p w:rsidR="00E5433C" w:rsidRDefault="00E5433C" w:rsidP="00572C25">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Wydatki </w:t>
            </w:r>
            <w:r w:rsidR="004B3E3D">
              <w:rPr>
                <w:rFonts w:ascii="Myriad Pro" w:eastAsia="MyriadPro-Regular" w:hAnsi="Myriad Pro" w:cs="Arial"/>
                <w:sz w:val="20"/>
              </w:rPr>
              <w:t xml:space="preserve">założone w projekcie są zgodne </w:t>
            </w:r>
            <w:r>
              <w:rPr>
                <w:rFonts w:ascii="Myriad Pro" w:eastAsia="MyriadPro-Regular" w:hAnsi="Myriad Pro" w:cs="Arial"/>
                <w:sz w:val="20"/>
              </w:rPr>
              <w:t>z</w:t>
            </w:r>
            <w:r>
              <w:rPr>
                <w:rFonts w:ascii="Myriad Pro" w:eastAsia="MyriadPro-Regular" w:hAnsi="Myriad Pro" w:cs="MyriadPro-Regular"/>
                <w:sz w:val="20"/>
              </w:rPr>
              <w:t xml:space="preserve"> </w:t>
            </w:r>
            <w:r>
              <w:rPr>
                <w:rFonts w:ascii="Myriad Pro" w:eastAsia="MyriadPro-Regular" w:hAnsi="Myriad Pro" w:cs="Arial"/>
                <w:sz w:val="20"/>
              </w:rPr>
              <w:lastRenderedPageBreak/>
              <w:t>katalogiem wydatków,</w:t>
            </w:r>
            <w:r>
              <w:rPr>
                <w:rFonts w:ascii="Myriad Pro" w:eastAsia="MyriadPro-Regular" w:hAnsi="Myriad Pro" w:cs="MyriadPro-Regular"/>
                <w:sz w:val="20"/>
              </w:rPr>
              <w:t xml:space="preserve"> </w:t>
            </w:r>
            <w:r>
              <w:rPr>
                <w:rFonts w:ascii="Myriad Pro" w:eastAsia="MyriadPro-Regular" w:hAnsi="Myriad Pro" w:cs="Arial"/>
                <w:sz w:val="20"/>
              </w:rPr>
              <w:t>limitami (w tym stawką ryczałtową dla kosztów pośrednich) oraz zasadami kwalifikowalności określonymi w Regulaminie konkursu (jeśli dotyczy).</w:t>
            </w:r>
          </w:p>
          <w:p w:rsidR="00E5433C" w:rsidRPr="003029DD" w:rsidRDefault="00E5433C" w:rsidP="003029DD">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Poziom wydatków w ramach cross </w:t>
            </w:r>
            <w:proofErr w:type="spellStart"/>
            <w:r>
              <w:rPr>
                <w:rFonts w:ascii="Myriad Pro" w:eastAsia="MyriadPro-Regular" w:hAnsi="Myriad Pro" w:cs="Arial"/>
                <w:sz w:val="20"/>
              </w:rPr>
              <w:t>financingu</w:t>
            </w:r>
            <w:proofErr w:type="spellEnd"/>
            <w:r>
              <w:rPr>
                <w:rFonts w:ascii="Myriad Pro" w:eastAsia="MyriadPro-Regular" w:hAnsi="Myriad Pro" w:cs="Arial"/>
                <w:sz w:val="20"/>
              </w:rPr>
              <w:t xml:space="preserve"> oraz środków trwałych jest zgodny z poziomem tych wydatków wskazanym w Regulaminie konkursu.</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lastRenderedPageBreak/>
              <w:t>Spełnienie kryterium jest konieczne do przyznania dofinansowania.</w:t>
            </w:r>
          </w:p>
          <w:p w:rsidR="00E5433C" w:rsidRDefault="00E5433C" w:rsidP="00572C25">
            <w:pPr>
              <w:spacing w:before="40" w:after="40"/>
              <w:jc w:val="both"/>
              <w:rPr>
                <w:rFonts w:ascii="Myriad Pro" w:hAnsi="Myriad Pro" w:cs="Arial"/>
                <w:sz w:val="20"/>
              </w:rPr>
            </w:pPr>
            <w:r>
              <w:rPr>
                <w:rFonts w:ascii="Myriad Pro" w:hAnsi="Myriad Pro" w:cs="Arial"/>
                <w:sz w:val="20"/>
              </w:rPr>
              <w:t xml:space="preserve">Projekty niespełniające kryterium kierowane są do poprawy lub uzupełnienia.Za zgodą IP, na etapie realizacji projektu, dopuszcza się możliwość  odstępstwa od  zapisów Regulaminu konkursu w zakresie spełnienia przedmiotowego kryterium z uwagi na zmiany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i/>
                <w:sz w:val="20"/>
              </w:rPr>
              <w:t xml:space="preserve">Wytycznych w zakresie kwalifikowalności wydatków w ramach Europejskiego Funduszu Rozwoju Regionalnego, Europejskiego Funduszu Społecznego oraz Funduszu Spójności na lata 2014-2020  oraz </w:t>
            </w:r>
            <w:r>
              <w:rPr>
                <w:rFonts w:ascii="Myriad Pro" w:eastAsia="MyriadPro-Regular" w:hAnsi="Myriad Pro" w:cs="Arial"/>
                <w:sz w:val="20"/>
              </w:rPr>
              <w:t xml:space="preserve"> </w:t>
            </w:r>
            <w:r>
              <w:rPr>
                <w:rFonts w:ascii="Myriad Pro" w:hAnsi="Myriad Pro" w:cs="Arial"/>
                <w:sz w:val="20"/>
              </w:rPr>
              <w:t xml:space="preserve"> właściwych </w:t>
            </w:r>
            <w:r>
              <w:rPr>
                <w:rFonts w:ascii="Myriad Pro" w:eastAsia="MyriadPro-Regular" w:hAnsi="Myriad Pro" w:cs="Arial"/>
                <w:i/>
                <w:sz w:val="20"/>
              </w:rPr>
              <w:t xml:space="preserve">Wytycznych obszarowych, </w:t>
            </w:r>
            <w:r>
              <w:rPr>
                <w:rFonts w:ascii="Myriad Pro" w:hAnsi="Myriad Pro" w:cs="Arial"/>
                <w:sz w:val="20"/>
              </w:rPr>
              <w:t>mających wpływ na założenia dotyczące kwalifikowalności wydatków.</w:t>
            </w:r>
          </w:p>
          <w:p w:rsidR="00E5433C" w:rsidRDefault="00E5433C" w:rsidP="00572C25">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3.</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eastAsia="MyriadPro-Regular" w:hAnsi="Myriad Pro" w:cs="Arial"/>
                <w:sz w:val="20"/>
              </w:rPr>
              <w:t>Zgodność z warunkami realizacji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eastAsia="MyriadPro-Regular" w:hAnsi="Myriad Pro" w:cs="Arial"/>
                <w:sz w:val="20"/>
              </w:rPr>
              <w:t>Wniosek został sporządzony zgodnie z uwarunkowaniami realizacji wsparcia określonymi we właściwych wytycznych obszarowych oraz z zasadami realizacji wsparcia w</w:t>
            </w:r>
            <w:r w:rsidR="004B3E3D">
              <w:rPr>
                <w:rFonts w:ascii="Myriad Pro" w:eastAsia="MyriadPro-Regular" w:hAnsi="Myriad Pro" w:cs="Arial"/>
                <w:sz w:val="20"/>
              </w:rPr>
              <w:t xml:space="preserve">skazanymi przez IOK </w:t>
            </w:r>
            <w:r>
              <w:rPr>
                <w:rFonts w:ascii="Myriad Pro" w:eastAsia="MyriadPro-Regular" w:hAnsi="Myriad Pro" w:cs="Arial"/>
                <w:sz w:val="20"/>
              </w:rPr>
              <w:t xml:space="preserve">w części 5.3 </w:t>
            </w:r>
            <w:r>
              <w:rPr>
                <w:rFonts w:ascii="Myriad Pro" w:eastAsia="MyriadPro-Regular" w:hAnsi="Myriad Pro" w:cs="Arial"/>
                <w:i/>
                <w:sz w:val="20"/>
              </w:rPr>
              <w:t xml:space="preserve">Regulaminu konkursu </w:t>
            </w:r>
            <w:r>
              <w:rPr>
                <w:rFonts w:ascii="Myriad Pro" w:eastAsia="MyriadPro-Regular" w:hAnsi="Myriad Pro" w:cs="Arial"/>
                <w:sz w:val="20"/>
              </w:rPr>
              <w:t>(np. zasady realizacji danej formy wsparcia)</w:t>
            </w:r>
            <w:r>
              <w:rPr>
                <w:rFonts w:ascii="Myriad Pro" w:eastAsia="MyriadPro-Regular" w:hAnsi="Myriad Pro" w:cs="Arial"/>
                <w:i/>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Spełnienie kryterium jest konieczne do przyznania dofinansowania.</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Projekty niespełniające kryterium kierowane są do poprawy lub uzupełnienia.</w:t>
            </w:r>
          </w:p>
          <w:p w:rsidR="00E5433C" w:rsidRDefault="00E5433C">
            <w:pPr>
              <w:autoSpaceDE w:val="0"/>
              <w:autoSpaceDN w:val="0"/>
              <w:adjustRightInd w:val="0"/>
              <w:jc w:val="both"/>
              <w:rPr>
                <w:rFonts w:ascii="Myriad Pro" w:eastAsia="MyriadPro-Regular" w:hAnsi="Myriad Pro" w:cs="Arial"/>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Pr>
                <w:rFonts w:ascii="Myriad Pro" w:hAnsi="Myriad Pro" w:cs="Arial"/>
                <w:i/>
                <w:sz w:val="20"/>
              </w:rPr>
              <w:t>RPO WZ 2014-2020</w:t>
            </w:r>
            <w:r>
              <w:rPr>
                <w:rFonts w:ascii="Myriad Pro" w:hAnsi="Myriad Pro" w:cs="Arial"/>
                <w:sz w:val="20"/>
              </w:rPr>
              <w:t xml:space="preserve">, przepisów prawa,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sz w:val="20"/>
              </w:rPr>
              <w:t>właściwych</w:t>
            </w:r>
            <w:r>
              <w:rPr>
                <w:rFonts w:ascii="Myriad Pro" w:eastAsia="MyriadPro-Regular" w:hAnsi="Myriad Pro" w:cs="Arial"/>
                <w:i/>
                <w:sz w:val="20"/>
              </w:rPr>
              <w:t xml:space="preserve"> Wytycznych obszarowych </w:t>
            </w:r>
            <w:r>
              <w:rPr>
                <w:rFonts w:ascii="Myriad Pro" w:hAnsi="Myriad Pro" w:cs="Arial"/>
                <w:sz w:val="20"/>
              </w:rPr>
              <w:t>mających wpływ na założenia dotyczące uwar</w:t>
            </w:r>
            <w:r w:rsidR="004B3E3D">
              <w:rPr>
                <w:rFonts w:ascii="Myriad Pro" w:hAnsi="Myriad Pro" w:cs="Arial"/>
                <w:sz w:val="20"/>
              </w:rPr>
              <w:t>unkowań realizacji wsparcia.</w:t>
            </w:r>
          </w:p>
          <w:p w:rsidR="00E5433C" w:rsidRDefault="00E5433C">
            <w:pPr>
              <w:spacing w:before="40"/>
              <w:rPr>
                <w:rFonts w:ascii="Myriad Pro" w:hAnsi="Myriad Pro" w:cs="Arial"/>
                <w:sz w:val="20"/>
              </w:rPr>
            </w:pPr>
            <w:r>
              <w:rPr>
                <w:rFonts w:ascii="Myriad Pro" w:eastAsia="MyriadPro-Regular"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4.</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 xml:space="preserve">Spójność i kompletność zapisów </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hAnsi="Myriad Pro" w:cs="Arial"/>
                <w:sz w:val="20"/>
              </w:rPr>
            </w:pPr>
            <w:r>
              <w:rPr>
                <w:rFonts w:ascii="Myriad Pro" w:eastAsia="MyriadPro-Regular" w:hAnsi="Myriad Pro" w:cs="Arial"/>
                <w:sz w:val="20"/>
              </w:rPr>
              <w:t xml:space="preserve">Wniosek jest spójny i kompletny w odniesieniu do dokonanej oceny. </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tabs>
          <w:tab w:val="left" w:pos="6147"/>
        </w:tabs>
        <w:rPr>
          <w:rFonts w:ascii="Myriad Pro" w:hAnsi="Myriad Pro"/>
          <w:sz w:val="20"/>
        </w:rPr>
      </w:pPr>
    </w:p>
    <w:p w:rsidR="00767F8D" w:rsidRDefault="00767F8D" w:rsidP="005A7C02">
      <w:pPr>
        <w:spacing w:after="0" w:line="271" w:lineRule="auto"/>
        <w:jc w:val="center"/>
        <w:rPr>
          <w:rFonts w:ascii="Myriad Pro" w:eastAsiaTheme="majorEastAsia" w:hAnsi="Myriad Pro" w:cs="Arial"/>
          <w:b/>
          <w:bCs/>
          <w:sz w:val="20"/>
        </w:rPr>
      </w:pPr>
    </w:p>
    <w:p w:rsidR="00767F8D" w:rsidRDefault="00767F8D" w:rsidP="005A7C02">
      <w:pPr>
        <w:spacing w:after="0" w:line="271" w:lineRule="auto"/>
        <w:jc w:val="center"/>
        <w:rPr>
          <w:rFonts w:ascii="Myriad Pro" w:eastAsiaTheme="majorEastAsia" w:hAnsi="Myriad Pro" w:cs="Arial"/>
          <w:b/>
          <w:bCs/>
          <w:sz w:val="20"/>
        </w:rPr>
      </w:pPr>
    </w:p>
    <w:p w:rsidR="002C6CC6" w:rsidRPr="00AF2B06" w:rsidRDefault="002C6CC6" w:rsidP="005A7C02">
      <w:pPr>
        <w:spacing w:after="0" w:line="271" w:lineRule="auto"/>
        <w:jc w:val="center"/>
        <w:rPr>
          <w:rFonts w:ascii="Myriad Pro" w:eastAsiaTheme="majorEastAsia" w:hAnsi="Myriad Pro" w:cs="Arial"/>
          <w:b/>
          <w:bCs/>
          <w:sz w:val="20"/>
        </w:rPr>
      </w:pPr>
      <w:r w:rsidRPr="00AF2B06">
        <w:rPr>
          <w:rFonts w:ascii="Myriad Pro" w:eastAsiaTheme="majorEastAsia" w:hAnsi="Myriad Pro" w:cs="Arial"/>
          <w:b/>
          <w:bCs/>
          <w:sz w:val="20"/>
        </w:rPr>
        <w:lastRenderedPageBreak/>
        <w:t xml:space="preserve">Kryteria ogólne przyjęte Uchwałą Nr 3/20 </w:t>
      </w:r>
      <w:r w:rsidRPr="00AF2B06">
        <w:rPr>
          <w:rFonts w:ascii="Myriad Pro" w:hAnsi="Myriad Pro"/>
          <w:b/>
          <w:sz w:val="20"/>
        </w:rPr>
        <w:t xml:space="preserve">Komitetu Monitorującego RPO WZ 2014-2020 z dnia </w:t>
      </w:r>
      <w:r>
        <w:rPr>
          <w:rFonts w:ascii="Myriad Pro" w:hAnsi="Myriad Pro"/>
          <w:b/>
          <w:sz w:val="20"/>
        </w:rPr>
        <w:t>26 lutego</w:t>
      </w:r>
      <w:r w:rsidRPr="00AF2B06">
        <w:rPr>
          <w:rFonts w:ascii="Myriad Pro" w:hAnsi="Myriad Pro"/>
          <w:b/>
          <w:sz w:val="20"/>
        </w:rPr>
        <w:t xml:space="preserve"> 20</w:t>
      </w:r>
      <w:r w:rsidR="00EF0C88">
        <w:rPr>
          <w:rFonts w:ascii="Myriad Pro" w:hAnsi="Myriad Pro"/>
          <w:b/>
          <w:sz w:val="20"/>
        </w:rPr>
        <w:t xml:space="preserve">20 </w:t>
      </w:r>
      <w:r w:rsidRPr="00AF2B06">
        <w:rPr>
          <w:rFonts w:ascii="Myriad Pro" w:hAnsi="Myriad Pro"/>
          <w:b/>
          <w:sz w:val="20"/>
        </w:rPr>
        <w:t>r. (tryb konkursowy)</w:t>
      </w:r>
      <w:r w:rsidR="00E42E9C">
        <w:rPr>
          <w:rFonts w:ascii="Myriad Pro" w:hAnsi="Myriad Pro"/>
          <w:b/>
          <w:sz w:val="20"/>
        </w:rPr>
        <w:t xml:space="preserve"> typ 2</w:t>
      </w:r>
    </w:p>
    <w:p w:rsidR="002C6CC6" w:rsidRDefault="002C6CC6" w:rsidP="002C6CC6">
      <w:pPr>
        <w:spacing w:after="0" w:line="271" w:lineRule="auto"/>
        <w:jc w:val="center"/>
        <w:rPr>
          <w:rFonts w:ascii="Arial" w:eastAsiaTheme="majorEastAsia" w:hAnsi="Arial" w:cs="Arial"/>
          <w:b/>
          <w:bCs/>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2C6CC6" w:rsidRPr="00706B38" w:rsidTr="002C6CC6">
        <w:trPr>
          <w:jc w:val="center"/>
        </w:trPr>
        <w:tc>
          <w:tcPr>
            <w:tcW w:w="1900" w:type="dxa"/>
            <w:shd w:val="clear" w:color="auto" w:fill="B6DDE8"/>
          </w:tcPr>
          <w:p w:rsidR="002C6CC6" w:rsidRPr="002C6CC6" w:rsidRDefault="002C6CC6" w:rsidP="002C6CC6">
            <w:pPr>
              <w:spacing w:after="0" w:line="271" w:lineRule="auto"/>
              <w:rPr>
                <w:rFonts w:ascii="Myriad Pro" w:hAnsi="Myriad Pro" w:cs="Arial"/>
              </w:rPr>
            </w:pPr>
            <w:r w:rsidRPr="002C6CC6">
              <w:rPr>
                <w:rFonts w:ascii="Myriad Pro" w:hAnsi="Myriad Pro" w:cs="Arial"/>
              </w:rPr>
              <w:t>Oś priorytetowa</w:t>
            </w:r>
          </w:p>
        </w:tc>
        <w:tc>
          <w:tcPr>
            <w:tcW w:w="12275" w:type="dxa"/>
            <w:shd w:val="clear" w:color="auto" w:fill="B6DDE8"/>
          </w:tcPr>
          <w:p w:rsidR="002C6CC6" w:rsidRPr="002C6CC6" w:rsidRDefault="002C6CC6" w:rsidP="002C6CC6">
            <w:pPr>
              <w:spacing w:after="0" w:line="271" w:lineRule="auto"/>
              <w:rPr>
                <w:rFonts w:ascii="Myriad Pro" w:hAnsi="Myriad Pro" w:cs="Arial"/>
              </w:rPr>
            </w:pPr>
            <w:r w:rsidRPr="002C6CC6">
              <w:rPr>
                <w:rFonts w:ascii="Myriad Pro" w:hAnsi="Myriad Pro" w:cs="Arial"/>
              </w:rPr>
              <w:t>VI  Rynek Pracy</w:t>
            </w:r>
          </w:p>
        </w:tc>
      </w:tr>
      <w:tr w:rsidR="002C6CC6" w:rsidRPr="00706B38" w:rsidTr="002C6CC6">
        <w:trPr>
          <w:jc w:val="center"/>
        </w:trPr>
        <w:tc>
          <w:tcPr>
            <w:tcW w:w="1900" w:type="dxa"/>
            <w:shd w:val="clear" w:color="auto" w:fill="B6DDE8"/>
          </w:tcPr>
          <w:p w:rsidR="002C6CC6" w:rsidRPr="002C6CC6" w:rsidRDefault="002C6CC6" w:rsidP="002C6CC6">
            <w:pPr>
              <w:spacing w:after="0" w:line="271" w:lineRule="auto"/>
              <w:rPr>
                <w:rFonts w:ascii="Myriad Pro" w:hAnsi="Myriad Pro" w:cs="Arial"/>
              </w:rPr>
            </w:pPr>
            <w:r w:rsidRPr="002C6CC6">
              <w:rPr>
                <w:rFonts w:ascii="Myriad Pro" w:hAnsi="Myriad Pro" w:cs="Arial"/>
              </w:rPr>
              <w:t>Priorytet Inwestycyjny</w:t>
            </w:r>
          </w:p>
        </w:tc>
        <w:tc>
          <w:tcPr>
            <w:tcW w:w="12275" w:type="dxa"/>
            <w:shd w:val="clear" w:color="auto" w:fill="B6DDE8"/>
          </w:tcPr>
          <w:p w:rsidR="002C6CC6" w:rsidRPr="002C6CC6" w:rsidRDefault="002C6CC6" w:rsidP="002C6CC6">
            <w:pPr>
              <w:spacing w:after="0" w:line="271" w:lineRule="auto"/>
              <w:rPr>
                <w:rFonts w:ascii="Myriad Pro" w:hAnsi="Myriad Pro" w:cs="Arial"/>
                <w:iCs/>
                <w:sz w:val="20"/>
              </w:rPr>
            </w:pPr>
            <w:r w:rsidRPr="002C6CC6">
              <w:rPr>
                <w:rFonts w:ascii="Myriad Pro" w:eastAsia="MyriadPro-Regular" w:hAnsi="Myriad Pro" w:cs="Arial"/>
                <w:sz w:val="20"/>
              </w:rPr>
              <w:t>8.iii Praca na własny rachunek, przedsiębiorczość i tworzenie przedsiębiorstw w tym innowacyjnych mikro-, małych i średnich przedsiębiorstw</w:t>
            </w:r>
          </w:p>
        </w:tc>
      </w:tr>
      <w:tr w:rsidR="002C6CC6" w:rsidRPr="00706B38" w:rsidTr="002C6CC6">
        <w:trPr>
          <w:jc w:val="center"/>
        </w:trPr>
        <w:tc>
          <w:tcPr>
            <w:tcW w:w="1900" w:type="dxa"/>
            <w:shd w:val="clear" w:color="auto" w:fill="B6DDE8"/>
          </w:tcPr>
          <w:p w:rsidR="002C6CC6" w:rsidRPr="002C6CC6" w:rsidRDefault="002C6CC6" w:rsidP="002C6CC6">
            <w:pPr>
              <w:spacing w:after="0" w:line="271" w:lineRule="auto"/>
              <w:rPr>
                <w:rFonts w:ascii="Myriad Pro" w:hAnsi="Myriad Pro" w:cs="Arial"/>
              </w:rPr>
            </w:pPr>
            <w:r w:rsidRPr="002C6CC6">
              <w:rPr>
                <w:rFonts w:ascii="Myriad Pro" w:hAnsi="Myriad Pro" w:cs="Arial"/>
              </w:rPr>
              <w:t>Działanie</w:t>
            </w:r>
          </w:p>
        </w:tc>
        <w:tc>
          <w:tcPr>
            <w:tcW w:w="12275" w:type="dxa"/>
            <w:shd w:val="clear" w:color="auto" w:fill="B6DDE8"/>
          </w:tcPr>
          <w:p w:rsidR="002C6CC6" w:rsidRPr="00EF0C88" w:rsidRDefault="002C6CC6" w:rsidP="00EF0C88">
            <w:pPr>
              <w:rPr>
                <w:rFonts w:ascii="Myriad Pro" w:eastAsia="Calibri" w:hAnsi="Myriad Pro"/>
                <w:b/>
                <w:bCs/>
                <w:sz w:val="20"/>
              </w:rPr>
            </w:pPr>
            <w:r w:rsidRPr="00EF0C88">
              <w:rPr>
                <w:rFonts w:ascii="Myriad Pro" w:eastAsia="Calibri" w:hAnsi="Myriad Pro"/>
                <w:sz w:val="20"/>
              </w:rPr>
              <w:t xml:space="preserve">6.4 </w:t>
            </w:r>
            <w:r w:rsidRPr="00EF0C88">
              <w:rPr>
                <w:rFonts w:ascii="Myriad Pro" w:hAnsi="Myriad Pro"/>
                <w:sz w:val="20"/>
              </w:rPr>
              <w:t>Wsparcie przedsiębiorczości, samozatrudnienia oraz tworzenia nowych miejsc pracy, poprzez środki finansowe na rozpoczęcie działalności gospodarczej oraz wsparcie szkoleniowe</w:t>
            </w:r>
          </w:p>
        </w:tc>
      </w:tr>
    </w:tbl>
    <w:p w:rsidR="002C6CC6" w:rsidRPr="002C6CC6" w:rsidRDefault="002C6CC6" w:rsidP="002C6CC6"/>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2C6CC6" w:rsidRPr="00186756" w:rsidTr="002C6CC6">
        <w:trPr>
          <w:jc w:val="center"/>
        </w:trPr>
        <w:tc>
          <w:tcPr>
            <w:tcW w:w="14175" w:type="dxa"/>
            <w:gridSpan w:val="4"/>
            <w:shd w:val="pct10" w:color="auto" w:fill="auto"/>
          </w:tcPr>
          <w:p w:rsidR="002C6CC6" w:rsidRPr="00186756" w:rsidRDefault="002C6CC6" w:rsidP="00B13BCC">
            <w:pPr>
              <w:spacing w:line="271" w:lineRule="auto"/>
              <w:jc w:val="center"/>
              <w:rPr>
                <w:rFonts w:ascii="Myriad Pro" w:hAnsi="Myriad Pro" w:cs="Arial"/>
                <w:b/>
                <w:sz w:val="20"/>
              </w:rPr>
            </w:pPr>
            <w:r w:rsidRPr="00186756">
              <w:rPr>
                <w:rFonts w:ascii="Myriad Pro" w:hAnsi="Myriad Pro" w:cs="Arial"/>
                <w:b/>
                <w:sz w:val="20"/>
              </w:rPr>
              <w:t>Kryteria dopuszczalności</w:t>
            </w:r>
          </w:p>
        </w:tc>
      </w:tr>
      <w:tr w:rsidR="002C6CC6" w:rsidRPr="00186756" w:rsidTr="002C6CC6">
        <w:trPr>
          <w:jc w:val="center"/>
        </w:trPr>
        <w:tc>
          <w:tcPr>
            <w:tcW w:w="539"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L.p.</w:t>
            </w:r>
          </w:p>
        </w:tc>
        <w:tc>
          <w:tcPr>
            <w:tcW w:w="2524"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Nazwa kryterium</w:t>
            </w:r>
          </w:p>
        </w:tc>
        <w:tc>
          <w:tcPr>
            <w:tcW w:w="5101"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Definicja kryterium</w:t>
            </w:r>
          </w:p>
        </w:tc>
        <w:tc>
          <w:tcPr>
            <w:tcW w:w="6011"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Opis znaczenia kryterium</w:t>
            </w:r>
          </w:p>
        </w:tc>
      </w:tr>
      <w:tr w:rsidR="002C6CC6" w:rsidRPr="00186756" w:rsidTr="002C6CC6">
        <w:trPr>
          <w:jc w:val="center"/>
        </w:trPr>
        <w:tc>
          <w:tcPr>
            <w:tcW w:w="539"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1</w:t>
            </w:r>
          </w:p>
        </w:tc>
        <w:tc>
          <w:tcPr>
            <w:tcW w:w="2524"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2</w:t>
            </w:r>
          </w:p>
        </w:tc>
        <w:tc>
          <w:tcPr>
            <w:tcW w:w="5101"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3</w:t>
            </w:r>
          </w:p>
        </w:tc>
        <w:tc>
          <w:tcPr>
            <w:tcW w:w="6011"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4</w:t>
            </w:r>
          </w:p>
        </w:tc>
      </w:tr>
      <w:tr w:rsidR="002C6CC6" w:rsidRPr="00186756" w:rsidTr="002C6CC6">
        <w:trPr>
          <w:jc w:val="center"/>
        </w:trPr>
        <w:tc>
          <w:tcPr>
            <w:tcW w:w="539" w:type="dxa"/>
          </w:tcPr>
          <w:p w:rsidR="002C6CC6" w:rsidRPr="00186756" w:rsidRDefault="002C6CC6" w:rsidP="001B0A9F">
            <w:pPr>
              <w:pStyle w:val="Akapitzlist"/>
              <w:numPr>
                <w:ilvl w:val="0"/>
                <w:numId w:val="441"/>
              </w:numPr>
              <w:spacing w:line="271" w:lineRule="auto"/>
              <w:contextualSpacing w:val="0"/>
              <w:rPr>
                <w:rFonts w:cs="Arial"/>
              </w:rPr>
            </w:pPr>
          </w:p>
        </w:tc>
        <w:tc>
          <w:tcPr>
            <w:tcW w:w="2524"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Zgodność z celem szczegółowym i rezultatami Działania</w:t>
            </w:r>
          </w:p>
        </w:tc>
        <w:tc>
          <w:tcPr>
            <w:tcW w:w="5101"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Projekt jest zgodny z właściwym celem szczegółowym RPO WZ 2014-2020 oraz koresponduje ze wskaźnikami dla danego Działania/typu projektu.</w:t>
            </w:r>
          </w:p>
        </w:tc>
        <w:tc>
          <w:tcPr>
            <w:tcW w:w="6011"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Spełnienie kryterium jest konieczne do przyznania dofinansowania.</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 xml:space="preserve">Projekty niespełniające kryterium są odrzucane. </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Ocena spełniania kryterium polega na przypisaniu wartości logicznych „tak”, „nie”.</w:t>
            </w:r>
          </w:p>
        </w:tc>
      </w:tr>
      <w:tr w:rsidR="002C6CC6" w:rsidRPr="00186756" w:rsidTr="002C6CC6">
        <w:trPr>
          <w:jc w:val="center"/>
        </w:trPr>
        <w:tc>
          <w:tcPr>
            <w:tcW w:w="539" w:type="dxa"/>
          </w:tcPr>
          <w:p w:rsidR="002C6CC6" w:rsidRPr="00186756" w:rsidRDefault="002C6CC6" w:rsidP="001B0A9F">
            <w:pPr>
              <w:pStyle w:val="Akapitzlist"/>
              <w:numPr>
                <w:ilvl w:val="0"/>
                <w:numId w:val="441"/>
              </w:numPr>
              <w:spacing w:line="271" w:lineRule="auto"/>
              <w:ind w:left="0" w:firstLine="0"/>
              <w:contextualSpacing w:val="0"/>
              <w:rPr>
                <w:rFonts w:cs="Arial"/>
              </w:rPr>
            </w:pPr>
          </w:p>
        </w:tc>
        <w:tc>
          <w:tcPr>
            <w:tcW w:w="2524"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Zgodność z</w:t>
            </w:r>
            <w:r w:rsidRPr="00186756">
              <w:rPr>
                <w:rFonts w:ascii="Myriad Pro" w:hAnsi="Myriad Pro" w:cs="Arial"/>
                <w:i/>
                <w:sz w:val="20"/>
              </w:rPr>
              <w:t xml:space="preserve"> </w:t>
            </w:r>
            <w:r w:rsidRPr="00186756">
              <w:rPr>
                <w:rFonts w:ascii="Myriad Pro" w:hAnsi="Myriad Pro" w:cs="Arial"/>
                <w:sz w:val="20"/>
              </w:rPr>
              <w:t>typem projektu</w:t>
            </w:r>
          </w:p>
          <w:p w:rsidR="002C6CC6" w:rsidRPr="00186756" w:rsidRDefault="002C6CC6" w:rsidP="002C6CC6">
            <w:pPr>
              <w:spacing w:line="271" w:lineRule="auto"/>
              <w:rPr>
                <w:rFonts w:ascii="Myriad Pro" w:hAnsi="Myriad Pro" w:cs="Arial"/>
                <w:sz w:val="20"/>
              </w:rPr>
            </w:pPr>
          </w:p>
          <w:p w:rsidR="002C6CC6" w:rsidRPr="00186756" w:rsidRDefault="002C6CC6" w:rsidP="002C6CC6">
            <w:pPr>
              <w:spacing w:line="271" w:lineRule="auto"/>
              <w:rPr>
                <w:rFonts w:ascii="Myriad Pro" w:hAnsi="Myriad Pro" w:cs="Arial"/>
                <w:sz w:val="20"/>
              </w:rPr>
            </w:pPr>
          </w:p>
        </w:tc>
        <w:tc>
          <w:tcPr>
            <w:tcW w:w="5101"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 xml:space="preserve">Projekt jest zgodny z typem projektu oraz grupą docelową wskazaną w  </w:t>
            </w:r>
            <w:r w:rsidRPr="00186756">
              <w:rPr>
                <w:rFonts w:ascii="Myriad Pro" w:hAnsi="Myriad Pro" w:cs="Arial"/>
                <w:i/>
                <w:sz w:val="20"/>
              </w:rPr>
              <w:t xml:space="preserve">SOOP RPO WZ 2014-2020 </w:t>
            </w:r>
            <w:r w:rsidRPr="00186756">
              <w:rPr>
                <w:rFonts w:ascii="Myriad Pro" w:hAnsi="Myriad Pro" w:cs="Arial"/>
                <w:sz w:val="20"/>
              </w:rPr>
              <w:t xml:space="preserve">oraz </w:t>
            </w:r>
            <w:r w:rsidRPr="00186756">
              <w:rPr>
                <w:rFonts w:ascii="Myriad Pro" w:hAnsi="Myriad Pro" w:cs="Arial"/>
                <w:i/>
                <w:sz w:val="20"/>
              </w:rPr>
              <w:t>Regulaminie konkursu.</w:t>
            </w:r>
            <w:r w:rsidRPr="00186756">
              <w:rPr>
                <w:rFonts w:ascii="Myriad Pro" w:hAnsi="Myriad Pro" w:cs="Arial"/>
                <w:sz w:val="20"/>
              </w:rPr>
              <w:t xml:space="preserve"> </w:t>
            </w:r>
          </w:p>
        </w:tc>
        <w:tc>
          <w:tcPr>
            <w:tcW w:w="6011"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Spełnienie kryterium jest konieczne do przyznania dofinansowania.</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Projekty niespełniające kryterium są odrzucane.</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186756">
              <w:rPr>
                <w:rFonts w:ascii="Myriad Pro" w:hAnsi="Myriad Pro" w:cs="Arial"/>
                <w:i/>
                <w:sz w:val="20"/>
              </w:rPr>
              <w:t>RPO WZ 2014-2020</w:t>
            </w:r>
            <w:r w:rsidRPr="00186756">
              <w:rPr>
                <w:rFonts w:ascii="Myriad Pro" w:hAnsi="Myriad Pro" w:cs="Arial"/>
                <w:sz w:val="20"/>
              </w:rPr>
              <w:t xml:space="preserve">, </w:t>
            </w:r>
            <w:r w:rsidRPr="00186756">
              <w:rPr>
                <w:rFonts w:ascii="Myriad Pro" w:hAnsi="Myriad Pro" w:cs="Arial"/>
                <w:i/>
                <w:sz w:val="20"/>
              </w:rPr>
              <w:t>SOOP RPO WZ 2014-2020</w:t>
            </w:r>
            <w:r w:rsidRPr="00186756">
              <w:rPr>
                <w:rFonts w:ascii="Myriad Pro" w:hAnsi="Myriad Pro" w:cs="Arial"/>
                <w:sz w:val="20"/>
              </w:rPr>
              <w:t xml:space="preserve">, przepisów prawa -  mających wpływ na założenia dotyczące grupy docelowej i/lub typu projektu. </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Ocena spełniania kryterium polega na przypisaniu wartości logicznych „tak”, „nie”.</w:t>
            </w:r>
          </w:p>
        </w:tc>
      </w:tr>
      <w:tr w:rsidR="002C6CC6" w:rsidRPr="00186756" w:rsidTr="002C6CC6">
        <w:trPr>
          <w:jc w:val="center"/>
        </w:trPr>
        <w:tc>
          <w:tcPr>
            <w:tcW w:w="539" w:type="dxa"/>
          </w:tcPr>
          <w:p w:rsidR="002C6CC6" w:rsidRPr="00186756" w:rsidRDefault="002C6CC6" w:rsidP="001B0A9F">
            <w:pPr>
              <w:pStyle w:val="Akapitzlist"/>
              <w:numPr>
                <w:ilvl w:val="0"/>
                <w:numId w:val="441"/>
              </w:numPr>
              <w:spacing w:line="271" w:lineRule="auto"/>
              <w:ind w:left="0" w:firstLine="0"/>
              <w:contextualSpacing w:val="0"/>
              <w:rPr>
                <w:rFonts w:cs="Arial"/>
              </w:rPr>
            </w:pPr>
          </w:p>
        </w:tc>
        <w:tc>
          <w:tcPr>
            <w:tcW w:w="2524"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Kwalifikowalność Beneficjenta/Partnera</w:t>
            </w:r>
          </w:p>
        </w:tc>
        <w:tc>
          <w:tcPr>
            <w:tcW w:w="5101" w:type="dxa"/>
          </w:tcPr>
          <w:p w:rsidR="002C6CC6" w:rsidRPr="00186756" w:rsidRDefault="002C6CC6" w:rsidP="002C6CC6">
            <w:pPr>
              <w:autoSpaceDE w:val="0"/>
              <w:autoSpaceDN w:val="0"/>
              <w:adjustRightInd w:val="0"/>
              <w:spacing w:line="271" w:lineRule="auto"/>
              <w:rPr>
                <w:rFonts w:ascii="Myriad Pro" w:eastAsia="Malgun Gothic" w:hAnsi="Myriad Pro" w:cs="Arial"/>
                <w:sz w:val="20"/>
              </w:rPr>
            </w:pPr>
            <w:r w:rsidRPr="00186756">
              <w:rPr>
                <w:rFonts w:ascii="Myriad Pro" w:eastAsia="Malgun Gothic" w:hAnsi="Myriad Pro" w:cs="Arial"/>
                <w:sz w:val="20"/>
              </w:rPr>
              <w:t>Beneficjent oraz Partner/</w:t>
            </w:r>
            <w:proofErr w:type="spellStart"/>
            <w:r w:rsidRPr="00186756">
              <w:rPr>
                <w:rFonts w:ascii="Myriad Pro" w:eastAsia="Malgun Gothic" w:hAnsi="Myriad Pro" w:cs="Arial"/>
                <w:sz w:val="20"/>
              </w:rPr>
              <w:t>rzy</w:t>
            </w:r>
            <w:proofErr w:type="spellEnd"/>
            <w:r w:rsidRPr="00186756">
              <w:rPr>
                <w:rFonts w:ascii="Myriad Pro" w:eastAsia="Malgun Gothic" w:hAnsi="Myriad Pro" w:cs="Arial"/>
                <w:sz w:val="20"/>
              </w:rPr>
              <w:t xml:space="preserve"> (o ile dotyczy) nie podlega/ją wykluczeniu z możliwości ubiegania się </w:t>
            </w:r>
            <w:r w:rsidRPr="00186756">
              <w:rPr>
                <w:rFonts w:ascii="Myriad Pro" w:eastAsia="Malgun Gothic" w:hAnsi="Myriad Pro" w:cs="Arial"/>
                <w:sz w:val="20"/>
              </w:rPr>
              <w:br/>
              <w:t xml:space="preserve">o dofinansowanie, w tym wykluczeniu, o którym mowa w art. 207 ust. 4 ustawy z dnia 27 sierpnia 2009 r., </w:t>
            </w:r>
            <w:r w:rsidRPr="00186756">
              <w:rPr>
                <w:rFonts w:ascii="Myriad Pro" w:eastAsia="Malgun Gothic" w:hAnsi="Myriad Pro" w:cs="Arial"/>
                <w:sz w:val="20"/>
              </w:rPr>
              <w:br/>
            </w:r>
            <w:r w:rsidRPr="00186756">
              <w:rPr>
                <w:rFonts w:ascii="Myriad Pro" w:eastAsia="Malgun Gothic" w:hAnsi="Myriad Pro" w:cs="Arial"/>
                <w:sz w:val="20"/>
              </w:rPr>
              <w:lastRenderedPageBreak/>
              <w:t>o finansach publicznych.</w:t>
            </w:r>
          </w:p>
          <w:p w:rsidR="002C6CC6" w:rsidRPr="00186756" w:rsidRDefault="002C6CC6" w:rsidP="002C6CC6">
            <w:pPr>
              <w:autoSpaceDE w:val="0"/>
              <w:autoSpaceDN w:val="0"/>
              <w:adjustRightInd w:val="0"/>
              <w:spacing w:line="271" w:lineRule="auto"/>
              <w:rPr>
                <w:rFonts w:ascii="Myriad Pro" w:eastAsia="MyriadPro-Regular" w:hAnsi="Myriad Pro" w:cs="Arial"/>
                <w:sz w:val="20"/>
              </w:rPr>
            </w:pPr>
            <w:r w:rsidRPr="00186756">
              <w:rPr>
                <w:rFonts w:ascii="Myriad Pro" w:eastAsia="MyriadPro-Regular" w:hAnsi="Myriad Pro" w:cs="Arial"/>
                <w:sz w:val="20"/>
              </w:rPr>
              <w:t xml:space="preserve">Beneficjent, zgodnie z </w:t>
            </w:r>
            <w:r w:rsidRPr="00186756">
              <w:rPr>
                <w:rFonts w:ascii="Myriad Pro" w:eastAsia="MyriadPro-Regular" w:hAnsi="Myriad Pro" w:cs="Arial"/>
                <w:i/>
                <w:sz w:val="20"/>
              </w:rPr>
              <w:t>SOOP RPO WZ 2014-2020</w:t>
            </w:r>
            <w:r w:rsidRPr="00186756">
              <w:rPr>
                <w:rFonts w:ascii="Myriad Pro" w:eastAsia="MyriadPro-Regular" w:hAnsi="Myriad Pro" w:cs="Arial"/>
                <w:sz w:val="20"/>
              </w:rPr>
              <w:t xml:space="preserve">, jest podmiotem uprawnionym do ubiegania się </w:t>
            </w:r>
            <w:r w:rsidRPr="00186756">
              <w:rPr>
                <w:rFonts w:ascii="Myriad Pro" w:eastAsia="MyriadPro-Regular" w:hAnsi="Myriad Pro" w:cs="Arial"/>
                <w:sz w:val="20"/>
              </w:rPr>
              <w:br/>
              <w:t>o dofinansowanie w ramach Działania typu projektu, w którym ogłoszony został konkurs.</w:t>
            </w:r>
          </w:p>
          <w:p w:rsidR="002C6CC6" w:rsidRPr="00186756" w:rsidRDefault="002C6CC6" w:rsidP="002C6CC6">
            <w:pPr>
              <w:autoSpaceDE w:val="0"/>
              <w:autoSpaceDN w:val="0"/>
              <w:adjustRightInd w:val="0"/>
              <w:spacing w:line="271" w:lineRule="auto"/>
              <w:rPr>
                <w:rFonts w:ascii="Myriad Pro" w:eastAsia="Malgun Gothic" w:hAnsi="Myriad Pro" w:cs="Arial"/>
                <w:sz w:val="20"/>
              </w:rPr>
            </w:pPr>
          </w:p>
        </w:tc>
        <w:tc>
          <w:tcPr>
            <w:tcW w:w="6011" w:type="dxa"/>
          </w:tcPr>
          <w:p w:rsidR="002C6CC6" w:rsidRPr="00186756" w:rsidRDefault="002C6CC6" w:rsidP="002C6CC6">
            <w:pPr>
              <w:autoSpaceDE w:val="0"/>
              <w:autoSpaceDN w:val="0"/>
              <w:adjustRightInd w:val="0"/>
              <w:spacing w:line="271" w:lineRule="auto"/>
              <w:rPr>
                <w:rFonts w:ascii="Myriad Pro" w:eastAsia="Malgun Gothic" w:hAnsi="Myriad Pro" w:cs="Arial"/>
                <w:sz w:val="20"/>
              </w:rPr>
            </w:pPr>
            <w:r w:rsidRPr="00186756">
              <w:rPr>
                <w:rFonts w:ascii="Myriad Pro" w:eastAsia="Malgun Gothic" w:hAnsi="Myriad Pro" w:cs="Arial"/>
                <w:sz w:val="20"/>
              </w:rPr>
              <w:lastRenderedPageBreak/>
              <w:t>Spełnienie kryterium jest konieczne do przyznania dofinansowania.</w:t>
            </w:r>
          </w:p>
          <w:p w:rsidR="002C6CC6" w:rsidRPr="00186756" w:rsidRDefault="002C6CC6" w:rsidP="002C6CC6">
            <w:pPr>
              <w:autoSpaceDE w:val="0"/>
              <w:autoSpaceDN w:val="0"/>
              <w:adjustRightInd w:val="0"/>
              <w:spacing w:line="271" w:lineRule="auto"/>
              <w:rPr>
                <w:rFonts w:ascii="Myriad Pro" w:eastAsia="Malgun Gothic" w:hAnsi="Myriad Pro" w:cs="Arial"/>
                <w:sz w:val="20"/>
              </w:rPr>
            </w:pPr>
            <w:r w:rsidRPr="00186756">
              <w:rPr>
                <w:rFonts w:ascii="Myriad Pro" w:eastAsia="Malgun Gothic" w:hAnsi="Myriad Pro" w:cs="Arial"/>
                <w:sz w:val="20"/>
              </w:rPr>
              <w:t>Projekty niespełniające kryterium są odrzucane.</w:t>
            </w:r>
          </w:p>
          <w:p w:rsidR="002C6CC6" w:rsidRPr="00186756" w:rsidRDefault="002C6CC6" w:rsidP="002C6CC6">
            <w:pPr>
              <w:autoSpaceDE w:val="0"/>
              <w:autoSpaceDN w:val="0"/>
              <w:adjustRightInd w:val="0"/>
              <w:spacing w:line="271" w:lineRule="auto"/>
              <w:rPr>
                <w:rFonts w:ascii="Myriad Pro" w:eastAsia="Malgun Gothic" w:hAnsi="Myriad Pro" w:cs="Arial"/>
                <w:sz w:val="20"/>
              </w:rPr>
            </w:pPr>
            <w:r w:rsidRPr="00186756">
              <w:rPr>
                <w:rFonts w:ascii="Myriad Pro" w:hAnsi="Myriad Pro" w:cs="Arial"/>
                <w:sz w:val="20"/>
              </w:rPr>
              <w:t xml:space="preserve">Kryterium będzie weryfikowane na etapie KOP, na dzień </w:t>
            </w:r>
            <w:r w:rsidRPr="00186756">
              <w:rPr>
                <w:rFonts w:ascii="Myriad Pro" w:hAnsi="Myriad Pro" w:cs="Arial"/>
                <w:sz w:val="20"/>
              </w:rPr>
              <w:lastRenderedPageBreak/>
              <w:t xml:space="preserve">podpisania umowy oraz w przypadku zmiany Partnera (jeśli dotyczy). </w:t>
            </w:r>
          </w:p>
          <w:p w:rsidR="002C6CC6" w:rsidRPr="00186756" w:rsidRDefault="002C6CC6" w:rsidP="002C6CC6">
            <w:pPr>
              <w:spacing w:line="271" w:lineRule="auto"/>
              <w:contextualSpacing/>
              <w:rPr>
                <w:rFonts w:ascii="Myriad Pro" w:eastAsia="Malgun Gothic" w:hAnsi="Myriad Pro" w:cs="Arial"/>
                <w:sz w:val="20"/>
              </w:rPr>
            </w:pPr>
            <w:r w:rsidRPr="00186756">
              <w:rPr>
                <w:rFonts w:ascii="Myriad Pro" w:eastAsia="Malgun Gothic" w:hAnsi="Myriad Pro" w:cs="Arial"/>
                <w:sz w:val="20"/>
              </w:rPr>
              <w:t>Ocena spełniania kryterium polega na przypisaniu wartości logicznych „tak”, „nie”.</w:t>
            </w:r>
          </w:p>
        </w:tc>
      </w:tr>
      <w:tr w:rsidR="002C6CC6" w:rsidRPr="00186756" w:rsidTr="002C6CC6">
        <w:trPr>
          <w:jc w:val="center"/>
        </w:trPr>
        <w:tc>
          <w:tcPr>
            <w:tcW w:w="539" w:type="dxa"/>
          </w:tcPr>
          <w:p w:rsidR="002C6CC6" w:rsidRPr="00186756" w:rsidRDefault="002C6CC6" w:rsidP="001B0A9F">
            <w:pPr>
              <w:pStyle w:val="Akapitzlist"/>
              <w:numPr>
                <w:ilvl w:val="0"/>
                <w:numId w:val="441"/>
              </w:numPr>
              <w:spacing w:line="271" w:lineRule="auto"/>
              <w:ind w:left="0" w:firstLine="0"/>
              <w:contextualSpacing w:val="0"/>
              <w:rPr>
                <w:rFonts w:cs="Arial"/>
              </w:rPr>
            </w:pPr>
          </w:p>
        </w:tc>
        <w:tc>
          <w:tcPr>
            <w:tcW w:w="2524"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Zgodność z zasadami horyzontalnymi.</w:t>
            </w:r>
          </w:p>
        </w:tc>
        <w:tc>
          <w:tcPr>
            <w:tcW w:w="5101"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Projekt jest zgodny z:</w:t>
            </w:r>
          </w:p>
          <w:p w:rsidR="002C6CC6" w:rsidRPr="00186756" w:rsidRDefault="002C6CC6" w:rsidP="001B0A9F">
            <w:pPr>
              <w:pStyle w:val="Akapitzlist"/>
              <w:numPr>
                <w:ilvl w:val="0"/>
                <w:numId w:val="444"/>
              </w:numPr>
              <w:spacing w:line="271" w:lineRule="auto"/>
              <w:ind w:left="315" w:hanging="284"/>
              <w:contextualSpacing w:val="0"/>
              <w:rPr>
                <w:rFonts w:cs="Arial"/>
              </w:rPr>
            </w:pPr>
            <w:r w:rsidRPr="00186756">
              <w:rPr>
                <w:rFonts w:cs="Arial"/>
              </w:rPr>
              <w:t xml:space="preserve">zasadą równości szans kobiet i mężczyzn, </w:t>
            </w:r>
            <w:r w:rsidRPr="00186756">
              <w:rPr>
                <w:rFonts w:cs="Arial"/>
              </w:rPr>
              <w:br/>
              <w:t xml:space="preserve">w oparciu o </w:t>
            </w:r>
            <w:r w:rsidRPr="00186756">
              <w:rPr>
                <w:rFonts w:cs="Arial"/>
                <w:i/>
              </w:rPr>
              <w:t>standard minimum</w:t>
            </w:r>
            <w:r w:rsidRPr="00186756">
              <w:rPr>
                <w:rFonts w:cs="Arial"/>
              </w:rPr>
              <w:t>,</w:t>
            </w:r>
          </w:p>
          <w:p w:rsidR="002C6CC6" w:rsidRPr="00186756" w:rsidRDefault="002C6CC6" w:rsidP="001B0A9F">
            <w:pPr>
              <w:pStyle w:val="Akapitzlist"/>
              <w:numPr>
                <w:ilvl w:val="0"/>
                <w:numId w:val="444"/>
              </w:numPr>
              <w:spacing w:line="271" w:lineRule="auto"/>
              <w:ind w:left="315" w:hanging="284"/>
              <w:contextualSpacing w:val="0"/>
              <w:rPr>
                <w:rFonts w:cs="Arial"/>
              </w:rPr>
            </w:pPr>
            <w:r w:rsidRPr="00186756">
              <w:rPr>
                <w:rFonts w:cs="Arial"/>
              </w:rPr>
              <w:t xml:space="preserve">właściwymi politykami i zasadami wspólnotowymi w tym z: </w:t>
            </w:r>
          </w:p>
          <w:p w:rsidR="002C6CC6" w:rsidRPr="00186756" w:rsidRDefault="002C6CC6" w:rsidP="002C6CC6">
            <w:pPr>
              <w:pStyle w:val="Akapitzlist"/>
              <w:numPr>
                <w:ilvl w:val="0"/>
                <w:numId w:val="40"/>
              </w:numPr>
              <w:autoSpaceDE w:val="0"/>
              <w:autoSpaceDN w:val="0"/>
              <w:adjustRightInd w:val="0"/>
              <w:spacing w:line="271" w:lineRule="auto"/>
              <w:rPr>
                <w:rFonts w:eastAsia="MyriadPro-Regular" w:cs="Arial"/>
              </w:rPr>
            </w:pPr>
            <w:r w:rsidRPr="00186756">
              <w:rPr>
                <w:rFonts w:eastAsia="MyriadPro-Regular" w:cs="Arial"/>
              </w:rPr>
              <w:t>zrównoważonego rozwoju,</w:t>
            </w:r>
          </w:p>
          <w:p w:rsidR="002C6CC6" w:rsidRPr="00186756" w:rsidRDefault="002C6CC6" w:rsidP="002C6CC6">
            <w:pPr>
              <w:pStyle w:val="Akapitzlist"/>
              <w:numPr>
                <w:ilvl w:val="0"/>
                <w:numId w:val="40"/>
              </w:numPr>
              <w:autoSpaceDE w:val="0"/>
              <w:autoSpaceDN w:val="0"/>
              <w:adjustRightInd w:val="0"/>
              <w:spacing w:line="271" w:lineRule="auto"/>
              <w:rPr>
                <w:rFonts w:eastAsia="MyriadPro-Regular" w:cs="Arial"/>
              </w:rPr>
            </w:pPr>
            <w:r w:rsidRPr="00186756">
              <w:rPr>
                <w:rFonts w:eastAsia="MyriadPro-Regular" w:cs="Arial"/>
              </w:rPr>
              <w:t>promowania i realizacji zasady równości szans i niedyskryminacji, w tym. m. in. koniecznością stosowania zasady uniwersalnego projektowania.</w:t>
            </w:r>
          </w:p>
          <w:p w:rsidR="002C6CC6" w:rsidRPr="00DC0482" w:rsidRDefault="002C6CC6" w:rsidP="00DC0482">
            <w:pPr>
              <w:autoSpaceDE w:val="0"/>
              <w:autoSpaceDN w:val="0"/>
              <w:adjustRightInd w:val="0"/>
              <w:spacing w:line="271" w:lineRule="auto"/>
              <w:rPr>
                <w:rFonts w:ascii="Myriad Pro" w:eastAsia="MyriadPro-Regular" w:hAnsi="Myriad Pro" w:cs="Arial"/>
                <w:sz w:val="20"/>
              </w:rPr>
            </w:pPr>
            <w:r w:rsidRPr="00186756">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Spełnienie kryterium jest konieczne do przyznania dofinansowania.</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Projekty niespełniające kryterium są odrzucane.</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Ocena spełniania kryterium polega na przypisaniu wartości logicznych „tak”, „nie”.</w:t>
            </w:r>
          </w:p>
        </w:tc>
      </w:tr>
    </w:tbl>
    <w:p w:rsidR="002C6CC6" w:rsidRPr="00186756" w:rsidRDefault="002C6CC6" w:rsidP="002C6CC6">
      <w:pPr>
        <w:spacing w:after="0" w:line="271" w:lineRule="auto"/>
        <w:rPr>
          <w:rFonts w:ascii="Myriad Pro" w:hAnsi="Myriad Pro" w:cs="Arial"/>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2C6CC6" w:rsidRPr="00186756" w:rsidTr="002C6CC6">
        <w:trPr>
          <w:jc w:val="center"/>
        </w:trPr>
        <w:tc>
          <w:tcPr>
            <w:tcW w:w="14175" w:type="dxa"/>
            <w:gridSpan w:val="4"/>
            <w:shd w:val="clear" w:color="auto" w:fill="D9D9D9" w:themeFill="background1" w:themeFillShade="D9"/>
          </w:tcPr>
          <w:p w:rsidR="002C6CC6" w:rsidRPr="00186756" w:rsidRDefault="002C6CC6" w:rsidP="00BD3E1E">
            <w:pPr>
              <w:spacing w:after="0" w:line="271" w:lineRule="auto"/>
              <w:jc w:val="center"/>
              <w:rPr>
                <w:rFonts w:ascii="Myriad Pro" w:hAnsi="Myriad Pro" w:cs="Arial"/>
                <w:sz w:val="20"/>
              </w:rPr>
            </w:pPr>
            <w:r w:rsidRPr="00186756">
              <w:rPr>
                <w:rFonts w:ascii="Myriad Pro" w:hAnsi="Myriad Pro" w:cs="Arial"/>
                <w:b/>
                <w:sz w:val="20"/>
              </w:rPr>
              <w:t>Kryteria wykonalności</w:t>
            </w:r>
          </w:p>
        </w:tc>
      </w:tr>
      <w:tr w:rsidR="002C6CC6" w:rsidRPr="00186756" w:rsidTr="002C6CC6">
        <w:trPr>
          <w:jc w:val="center"/>
        </w:trPr>
        <w:tc>
          <w:tcPr>
            <w:tcW w:w="512" w:type="dxa"/>
          </w:tcPr>
          <w:p w:rsidR="002C6CC6" w:rsidRPr="00186756" w:rsidRDefault="002C6CC6" w:rsidP="002C6CC6">
            <w:pPr>
              <w:spacing w:after="0" w:line="271" w:lineRule="auto"/>
              <w:ind w:left="-22"/>
              <w:jc w:val="center"/>
              <w:rPr>
                <w:rFonts w:ascii="Myriad Pro" w:hAnsi="Myriad Pro" w:cs="Arial"/>
                <w:sz w:val="20"/>
              </w:rPr>
            </w:pPr>
            <w:r w:rsidRPr="00186756">
              <w:rPr>
                <w:rFonts w:ascii="Myriad Pro" w:hAnsi="Myriad Pro" w:cs="Arial"/>
                <w:sz w:val="20"/>
              </w:rPr>
              <w:t>L.p.</w:t>
            </w:r>
          </w:p>
        </w:tc>
        <w:tc>
          <w:tcPr>
            <w:tcW w:w="2126" w:type="dxa"/>
          </w:tcPr>
          <w:p w:rsidR="002C6CC6" w:rsidRPr="00186756" w:rsidRDefault="002C6CC6" w:rsidP="002C6CC6">
            <w:pPr>
              <w:spacing w:after="0" w:line="271" w:lineRule="auto"/>
              <w:jc w:val="center"/>
              <w:rPr>
                <w:rFonts w:ascii="Myriad Pro" w:hAnsi="Myriad Pro" w:cs="Arial"/>
                <w:sz w:val="20"/>
              </w:rPr>
            </w:pPr>
            <w:r w:rsidRPr="00186756">
              <w:rPr>
                <w:rFonts w:ascii="Myriad Pro" w:hAnsi="Myriad Pro" w:cs="Arial"/>
                <w:sz w:val="20"/>
              </w:rPr>
              <w:t>Nazwa kryterium</w:t>
            </w:r>
          </w:p>
        </w:tc>
        <w:tc>
          <w:tcPr>
            <w:tcW w:w="6804" w:type="dxa"/>
          </w:tcPr>
          <w:p w:rsidR="002C6CC6" w:rsidRPr="00186756" w:rsidRDefault="002C6CC6" w:rsidP="002C6CC6">
            <w:pPr>
              <w:spacing w:after="0" w:line="271" w:lineRule="auto"/>
              <w:jc w:val="center"/>
              <w:rPr>
                <w:rFonts w:ascii="Myriad Pro" w:hAnsi="Myriad Pro" w:cs="Arial"/>
                <w:sz w:val="20"/>
              </w:rPr>
            </w:pPr>
            <w:r w:rsidRPr="00186756">
              <w:rPr>
                <w:rFonts w:ascii="Myriad Pro" w:hAnsi="Myriad Pro" w:cs="Arial"/>
                <w:sz w:val="20"/>
              </w:rPr>
              <w:t>Definicja kryterium</w:t>
            </w:r>
          </w:p>
        </w:tc>
        <w:tc>
          <w:tcPr>
            <w:tcW w:w="4733" w:type="dxa"/>
          </w:tcPr>
          <w:p w:rsidR="002C6CC6" w:rsidRPr="00186756" w:rsidRDefault="002C6CC6" w:rsidP="002C6CC6">
            <w:pPr>
              <w:spacing w:after="0" w:line="271" w:lineRule="auto"/>
              <w:jc w:val="center"/>
              <w:rPr>
                <w:rFonts w:ascii="Myriad Pro" w:hAnsi="Myriad Pro" w:cs="Arial"/>
                <w:sz w:val="20"/>
              </w:rPr>
            </w:pPr>
            <w:r w:rsidRPr="00186756">
              <w:rPr>
                <w:rFonts w:ascii="Myriad Pro" w:hAnsi="Myriad Pro" w:cs="Arial"/>
                <w:sz w:val="20"/>
              </w:rPr>
              <w:t>Opis znaczenia kryterium</w:t>
            </w:r>
          </w:p>
        </w:tc>
      </w:tr>
      <w:tr w:rsidR="002C6CC6" w:rsidRPr="00186756" w:rsidTr="002C6CC6">
        <w:trPr>
          <w:jc w:val="center"/>
        </w:trPr>
        <w:tc>
          <w:tcPr>
            <w:tcW w:w="512" w:type="dxa"/>
          </w:tcPr>
          <w:p w:rsidR="002C6CC6" w:rsidRPr="00186756" w:rsidRDefault="002C6CC6" w:rsidP="002C6CC6">
            <w:pPr>
              <w:spacing w:after="0" w:line="271" w:lineRule="auto"/>
              <w:jc w:val="center"/>
              <w:rPr>
                <w:rFonts w:ascii="Myriad Pro" w:hAnsi="Myriad Pro" w:cs="Arial"/>
                <w:sz w:val="20"/>
              </w:rPr>
            </w:pPr>
            <w:r w:rsidRPr="00186756">
              <w:rPr>
                <w:rFonts w:ascii="Myriad Pro" w:hAnsi="Myriad Pro" w:cs="Arial"/>
                <w:sz w:val="20"/>
              </w:rPr>
              <w:t>1</w:t>
            </w:r>
          </w:p>
        </w:tc>
        <w:tc>
          <w:tcPr>
            <w:tcW w:w="2126" w:type="dxa"/>
          </w:tcPr>
          <w:p w:rsidR="002C6CC6" w:rsidRPr="00186756" w:rsidRDefault="002C6CC6" w:rsidP="002C6CC6">
            <w:pPr>
              <w:spacing w:after="0" w:line="271" w:lineRule="auto"/>
              <w:jc w:val="center"/>
              <w:rPr>
                <w:rFonts w:ascii="Myriad Pro" w:hAnsi="Myriad Pro" w:cs="Arial"/>
                <w:sz w:val="20"/>
              </w:rPr>
            </w:pPr>
            <w:r w:rsidRPr="00186756">
              <w:rPr>
                <w:rFonts w:ascii="Myriad Pro" w:hAnsi="Myriad Pro" w:cs="Arial"/>
                <w:sz w:val="20"/>
              </w:rPr>
              <w:t>2</w:t>
            </w:r>
          </w:p>
        </w:tc>
        <w:tc>
          <w:tcPr>
            <w:tcW w:w="6804" w:type="dxa"/>
          </w:tcPr>
          <w:p w:rsidR="002C6CC6" w:rsidRPr="00186756" w:rsidRDefault="002C6CC6" w:rsidP="002C6CC6">
            <w:pPr>
              <w:spacing w:after="0" w:line="271" w:lineRule="auto"/>
              <w:jc w:val="center"/>
              <w:rPr>
                <w:rFonts w:ascii="Myriad Pro" w:hAnsi="Myriad Pro" w:cs="Arial"/>
                <w:sz w:val="20"/>
              </w:rPr>
            </w:pPr>
            <w:r w:rsidRPr="00186756">
              <w:rPr>
                <w:rFonts w:ascii="Myriad Pro" w:hAnsi="Myriad Pro" w:cs="Arial"/>
                <w:sz w:val="20"/>
              </w:rPr>
              <w:t>3</w:t>
            </w:r>
          </w:p>
        </w:tc>
        <w:tc>
          <w:tcPr>
            <w:tcW w:w="4733" w:type="dxa"/>
          </w:tcPr>
          <w:p w:rsidR="002C6CC6" w:rsidRPr="00186756" w:rsidRDefault="002C6CC6" w:rsidP="002C6CC6">
            <w:pPr>
              <w:spacing w:after="0" w:line="271" w:lineRule="auto"/>
              <w:jc w:val="center"/>
              <w:rPr>
                <w:rFonts w:ascii="Myriad Pro" w:hAnsi="Myriad Pro" w:cs="Arial"/>
                <w:sz w:val="20"/>
              </w:rPr>
            </w:pPr>
            <w:r w:rsidRPr="00186756">
              <w:rPr>
                <w:rFonts w:ascii="Myriad Pro" w:hAnsi="Myriad Pro" w:cs="Arial"/>
                <w:sz w:val="20"/>
              </w:rPr>
              <w:t>4</w:t>
            </w:r>
          </w:p>
        </w:tc>
      </w:tr>
      <w:tr w:rsidR="002C6CC6" w:rsidRPr="00186756" w:rsidTr="002C6CC6">
        <w:trPr>
          <w:jc w:val="center"/>
        </w:trPr>
        <w:tc>
          <w:tcPr>
            <w:tcW w:w="512" w:type="dxa"/>
          </w:tcPr>
          <w:p w:rsidR="002C6CC6" w:rsidRPr="00186756" w:rsidRDefault="002C6CC6" w:rsidP="001B0A9F">
            <w:pPr>
              <w:pStyle w:val="Akapitzlist"/>
              <w:numPr>
                <w:ilvl w:val="0"/>
                <w:numId w:val="445"/>
              </w:numPr>
              <w:spacing w:after="0" w:line="271" w:lineRule="auto"/>
              <w:ind w:left="0" w:firstLine="0"/>
              <w:contextualSpacing w:val="0"/>
              <w:rPr>
                <w:rFonts w:cs="Arial"/>
              </w:rPr>
            </w:pPr>
          </w:p>
        </w:tc>
        <w:tc>
          <w:tcPr>
            <w:tcW w:w="2126" w:type="dxa"/>
            <w:shd w:val="clear" w:color="auto" w:fill="auto"/>
          </w:tcPr>
          <w:p w:rsidR="002C6CC6" w:rsidRPr="00186756" w:rsidRDefault="002C6CC6" w:rsidP="002C6CC6">
            <w:pPr>
              <w:spacing w:after="0" w:line="271" w:lineRule="auto"/>
              <w:rPr>
                <w:rFonts w:ascii="Myriad Pro" w:hAnsi="Myriad Pro" w:cs="Arial"/>
                <w:sz w:val="20"/>
              </w:rPr>
            </w:pPr>
            <w:r w:rsidRPr="00186756">
              <w:rPr>
                <w:rFonts w:ascii="Myriad Pro" w:hAnsi="Myriad Pro" w:cs="Arial"/>
                <w:sz w:val="20"/>
              </w:rPr>
              <w:t>Zgodność prawna</w:t>
            </w:r>
          </w:p>
        </w:tc>
        <w:tc>
          <w:tcPr>
            <w:tcW w:w="6804" w:type="dxa"/>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hAnsi="Myriad Pro" w:cs="Arial"/>
                <w:sz w:val="20"/>
              </w:rPr>
              <w:t xml:space="preserve">Projekt jest zgodny z prawodawstwem wspólnotowym i krajowym, </w:t>
            </w:r>
            <w:r w:rsidRPr="00186756">
              <w:rPr>
                <w:rFonts w:ascii="Myriad Pro" w:hAnsi="Myriad Pro" w:cs="Arial"/>
                <w:sz w:val="20"/>
              </w:rPr>
              <w:br/>
              <w:t>w tym przepisami ustawy</w:t>
            </w:r>
            <w:r w:rsidRPr="00186756">
              <w:rPr>
                <w:rFonts w:ascii="Myriad Pro" w:hAnsi="Myriad Pro" w:cs="Arial"/>
                <w:i/>
                <w:sz w:val="20"/>
              </w:rPr>
              <w:t xml:space="preserve"> </w:t>
            </w:r>
            <w:r w:rsidRPr="00186756">
              <w:rPr>
                <w:rFonts w:ascii="Myriad Pro" w:hAnsi="Myriad Pro" w:cs="Arial"/>
                <w:sz w:val="20"/>
              </w:rPr>
              <w:t xml:space="preserve">z dnia 29 stycznia 2004 r. </w:t>
            </w:r>
            <w:r w:rsidRPr="00186756">
              <w:rPr>
                <w:rFonts w:ascii="Myriad Pro" w:hAnsi="Myriad Pro" w:cs="Arial"/>
                <w:i/>
                <w:sz w:val="20"/>
              </w:rPr>
              <w:t>Prawo zamówień publicznych</w:t>
            </w:r>
            <w:r w:rsidRPr="00186756">
              <w:rPr>
                <w:rFonts w:ascii="Myriad Pro" w:hAnsi="Myriad Pro" w:cs="Arial"/>
                <w:sz w:val="20"/>
              </w:rPr>
              <w:t>.</w:t>
            </w:r>
            <w:r w:rsidRPr="00186756">
              <w:rPr>
                <w:rFonts w:ascii="Myriad Pro" w:eastAsia="MyriadPro-Regular" w:hAnsi="Myriad Pro" w:cs="Arial"/>
                <w:sz w:val="20"/>
              </w:rPr>
              <w:t xml:space="preserve"> </w:t>
            </w:r>
          </w:p>
          <w:p w:rsidR="002C6CC6" w:rsidRPr="00186756" w:rsidRDefault="002C6CC6" w:rsidP="002C6CC6">
            <w:pPr>
              <w:autoSpaceDE w:val="0"/>
              <w:autoSpaceDN w:val="0"/>
              <w:adjustRightInd w:val="0"/>
              <w:spacing w:after="0" w:line="271" w:lineRule="auto"/>
              <w:rPr>
                <w:rFonts w:ascii="Myriad Pro" w:hAnsi="Myriad Pro" w:cs="Arial"/>
                <w:sz w:val="20"/>
              </w:rPr>
            </w:pPr>
            <w:r w:rsidRPr="00186756">
              <w:rPr>
                <w:rFonts w:ascii="Myriad Pro" w:eastAsia="MyriadPro-Regular" w:hAnsi="Myriad Pro" w:cs="Arial"/>
                <w:sz w:val="20"/>
              </w:rPr>
              <w:t xml:space="preserve">Projekt spełnia wymogi utworzenia partnerstwa zgodnie z art. 33 ust. 2-4a ustawy z dnia 11 lipca 2014 r. o zasadach realizacji programów w </w:t>
            </w:r>
            <w:r w:rsidRPr="00186756">
              <w:rPr>
                <w:rFonts w:ascii="Myriad Pro" w:eastAsia="MyriadPro-Regular" w:hAnsi="Myriad Pro" w:cs="Arial"/>
                <w:sz w:val="20"/>
              </w:rPr>
              <w:lastRenderedPageBreak/>
              <w:t>zakresie polityki spójności finansowanych w perspektywie finansowej 2014-2020 (jeśli dotyczy).</w:t>
            </w:r>
          </w:p>
        </w:tc>
        <w:tc>
          <w:tcPr>
            <w:tcW w:w="4733" w:type="dxa"/>
          </w:tcPr>
          <w:p w:rsidR="002C6CC6" w:rsidRPr="00186756" w:rsidRDefault="002C6CC6" w:rsidP="002C6CC6">
            <w:pPr>
              <w:spacing w:after="0" w:line="271" w:lineRule="auto"/>
              <w:ind w:left="34"/>
              <w:contextualSpacing/>
              <w:rPr>
                <w:rFonts w:ascii="Myriad Pro" w:hAnsi="Myriad Pro" w:cs="Arial"/>
                <w:sz w:val="20"/>
              </w:rPr>
            </w:pPr>
            <w:r w:rsidRPr="00186756">
              <w:rPr>
                <w:rFonts w:ascii="Myriad Pro" w:hAnsi="Myriad Pro" w:cs="Arial"/>
                <w:sz w:val="20"/>
              </w:rPr>
              <w:lastRenderedPageBreak/>
              <w:t>Spełnienie kryterium jest konieczne do przyznania dofinansowania.</w:t>
            </w:r>
          </w:p>
          <w:p w:rsidR="002C6CC6" w:rsidRPr="00186756" w:rsidRDefault="002C6CC6" w:rsidP="002C6CC6">
            <w:pPr>
              <w:spacing w:after="0" w:line="271" w:lineRule="auto"/>
              <w:ind w:left="34"/>
              <w:contextualSpacing/>
              <w:rPr>
                <w:rFonts w:ascii="Myriad Pro" w:hAnsi="Myriad Pro" w:cs="Arial"/>
                <w:sz w:val="20"/>
              </w:rPr>
            </w:pPr>
            <w:r w:rsidRPr="00186756">
              <w:rPr>
                <w:rFonts w:ascii="Myriad Pro" w:hAnsi="Myriad Pro" w:cs="Arial"/>
                <w:sz w:val="20"/>
              </w:rPr>
              <w:t>Projekty niespełniające kryterium są odrzucane.</w:t>
            </w:r>
          </w:p>
          <w:p w:rsidR="002C6CC6" w:rsidRPr="00186756" w:rsidRDefault="002C6CC6" w:rsidP="002C6CC6">
            <w:pPr>
              <w:spacing w:after="0" w:line="271" w:lineRule="auto"/>
              <w:ind w:left="34"/>
              <w:contextualSpacing/>
              <w:rPr>
                <w:rFonts w:ascii="Myriad Pro" w:hAnsi="Myriad Pro" w:cs="Arial"/>
                <w:sz w:val="20"/>
              </w:rPr>
            </w:pPr>
            <w:r w:rsidRPr="00186756">
              <w:rPr>
                <w:rFonts w:ascii="Myriad Pro" w:hAnsi="Myriad Pro" w:cs="Arial"/>
                <w:sz w:val="20"/>
              </w:rPr>
              <w:t>Ocena spełniania kryterium polega na przypisaniu wartości logicznych „tak”, „nie”.</w:t>
            </w:r>
          </w:p>
        </w:tc>
      </w:tr>
      <w:tr w:rsidR="002C6CC6" w:rsidRPr="00186756" w:rsidTr="002C6CC6">
        <w:trPr>
          <w:jc w:val="center"/>
        </w:trPr>
        <w:tc>
          <w:tcPr>
            <w:tcW w:w="512" w:type="dxa"/>
          </w:tcPr>
          <w:p w:rsidR="002C6CC6" w:rsidRPr="00186756" w:rsidRDefault="002C6CC6" w:rsidP="001B0A9F">
            <w:pPr>
              <w:pStyle w:val="Akapitzlist"/>
              <w:numPr>
                <w:ilvl w:val="0"/>
                <w:numId w:val="445"/>
              </w:numPr>
              <w:spacing w:after="0" w:line="271" w:lineRule="auto"/>
              <w:ind w:left="0" w:firstLine="0"/>
              <w:contextualSpacing w:val="0"/>
              <w:rPr>
                <w:rFonts w:cs="Arial"/>
              </w:rPr>
            </w:pPr>
          </w:p>
        </w:tc>
        <w:tc>
          <w:tcPr>
            <w:tcW w:w="2126" w:type="dxa"/>
            <w:shd w:val="clear" w:color="auto" w:fill="auto"/>
          </w:tcPr>
          <w:p w:rsidR="002C6CC6" w:rsidRPr="00186756" w:rsidRDefault="002C6CC6" w:rsidP="002C6CC6">
            <w:pPr>
              <w:autoSpaceDE w:val="0"/>
              <w:autoSpaceDN w:val="0"/>
              <w:adjustRightInd w:val="0"/>
              <w:spacing w:after="0" w:line="271" w:lineRule="auto"/>
              <w:rPr>
                <w:rFonts w:ascii="Myriad Pro" w:eastAsia="Malgun Gothic" w:hAnsi="Myriad Pro" w:cs="Arial"/>
                <w:sz w:val="20"/>
              </w:rPr>
            </w:pPr>
            <w:r w:rsidRPr="00186756">
              <w:rPr>
                <w:rFonts w:ascii="Myriad Pro" w:eastAsia="Malgun Gothic" w:hAnsi="Myriad Pro" w:cs="Arial"/>
                <w:sz w:val="20"/>
              </w:rPr>
              <w:t>Zgodność</w:t>
            </w:r>
          </w:p>
          <w:p w:rsidR="002C6CC6" w:rsidRPr="00186756" w:rsidRDefault="002C6CC6" w:rsidP="002C6CC6">
            <w:pPr>
              <w:autoSpaceDE w:val="0"/>
              <w:autoSpaceDN w:val="0"/>
              <w:adjustRightInd w:val="0"/>
              <w:spacing w:after="0" w:line="271" w:lineRule="auto"/>
              <w:rPr>
                <w:rFonts w:ascii="Myriad Pro" w:eastAsia="Malgun Gothic" w:hAnsi="Myriad Pro" w:cs="Arial"/>
                <w:sz w:val="20"/>
              </w:rPr>
            </w:pPr>
            <w:r w:rsidRPr="00186756">
              <w:rPr>
                <w:rFonts w:ascii="Myriad Pro" w:eastAsia="Malgun Gothic" w:hAnsi="Myriad Pro" w:cs="Arial"/>
                <w:sz w:val="20"/>
              </w:rPr>
              <w:t>z wymogami pomocy</w:t>
            </w:r>
          </w:p>
          <w:p w:rsidR="002C6CC6" w:rsidRPr="00186756" w:rsidRDefault="002C6CC6" w:rsidP="002C6CC6">
            <w:pPr>
              <w:spacing w:after="0" w:line="271" w:lineRule="auto"/>
              <w:rPr>
                <w:rFonts w:ascii="Myriad Pro" w:eastAsia="Malgun Gothic" w:hAnsi="Myriad Pro" w:cs="Arial"/>
                <w:sz w:val="20"/>
              </w:rPr>
            </w:pPr>
            <w:r w:rsidRPr="00186756">
              <w:rPr>
                <w:rFonts w:ascii="Myriad Pro" w:eastAsia="Malgun Gothic" w:hAnsi="Myriad Pro" w:cs="Arial"/>
                <w:sz w:val="20"/>
              </w:rPr>
              <w:t>publicznej</w:t>
            </w:r>
          </w:p>
        </w:tc>
        <w:tc>
          <w:tcPr>
            <w:tcW w:w="6804" w:type="dxa"/>
          </w:tcPr>
          <w:p w:rsidR="002C6CC6" w:rsidRPr="00186756" w:rsidRDefault="002C6CC6" w:rsidP="002C6CC6">
            <w:pPr>
              <w:spacing w:after="0" w:line="271" w:lineRule="auto"/>
              <w:rPr>
                <w:rFonts w:ascii="Myriad Pro" w:eastAsia="Malgun Gothic" w:hAnsi="Myriad Pro" w:cs="Arial"/>
                <w:sz w:val="20"/>
              </w:rPr>
            </w:pPr>
            <w:r w:rsidRPr="00186756">
              <w:rPr>
                <w:rFonts w:ascii="Myriad Pro" w:eastAsia="Malgun Gothic" w:hAnsi="Myriad Pro" w:cs="Arial"/>
                <w:sz w:val="20"/>
              </w:rPr>
              <w:t xml:space="preserve">Projekt jest zgodny regułami pomocy publicznej i/lub pomocy </w:t>
            </w:r>
            <w:r w:rsidRPr="00186756">
              <w:rPr>
                <w:rFonts w:ascii="Myriad Pro" w:eastAsia="Malgun Gothic" w:hAnsi="Myriad Pro" w:cs="Arial"/>
                <w:i/>
                <w:sz w:val="20"/>
              </w:rPr>
              <w:t xml:space="preserve">de </w:t>
            </w:r>
            <w:proofErr w:type="spellStart"/>
            <w:r w:rsidRPr="00186756">
              <w:rPr>
                <w:rFonts w:ascii="Myriad Pro" w:eastAsia="Malgun Gothic" w:hAnsi="Myriad Pro" w:cs="Arial"/>
                <w:i/>
                <w:sz w:val="20"/>
              </w:rPr>
              <w:t>minimis</w:t>
            </w:r>
            <w:proofErr w:type="spellEnd"/>
            <w:r w:rsidRPr="00186756">
              <w:rPr>
                <w:rFonts w:ascii="Myriad Pro" w:eastAsia="Malgun Gothic" w:hAnsi="Myriad Pro" w:cs="Arial"/>
                <w:sz w:val="20"/>
              </w:rPr>
              <w:t>.</w:t>
            </w:r>
          </w:p>
        </w:tc>
        <w:tc>
          <w:tcPr>
            <w:tcW w:w="4733" w:type="dxa"/>
          </w:tcPr>
          <w:p w:rsidR="002C6CC6" w:rsidRPr="00186756" w:rsidRDefault="002C6CC6" w:rsidP="002C6CC6">
            <w:pPr>
              <w:spacing w:after="0" w:line="271" w:lineRule="auto"/>
              <w:rPr>
                <w:rFonts w:ascii="Myriad Pro" w:hAnsi="Myriad Pro" w:cs="Arial"/>
                <w:sz w:val="20"/>
              </w:rPr>
            </w:pPr>
            <w:r w:rsidRPr="00186756">
              <w:rPr>
                <w:rFonts w:ascii="Myriad Pro" w:hAnsi="Myriad Pro" w:cs="Arial"/>
                <w:sz w:val="20"/>
              </w:rPr>
              <w:t>Jeżeli dotyczy: spełnienie kryterium jest konieczne do przyznania dofinansowania.</w:t>
            </w:r>
          </w:p>
          <w:p w:rsidR="002C6CC6" w:rsidRPr="00186756" w:rsidRDefault="002C6CC6" w:rsidP="002C6CC6">
            <w:pPr>
              <w:autoSpaceDE w:val="0"/>
              <w:autoSpaceDN w:val="0"/>
              <w:adjustRightInd w:val="0"/>
              <w:spacing w:after="0" w:line="271" w:lineRule="auto"/>
              <w:rPr>
                <w:rFonts w:ascii="Myriad Pro" w:hAnsi="Myriad Pro" w:cs="Arial"/>
                <w:sz w:val="20"/>
              </w:rPr>
            </w:pPr>
            <w:r w:rsidRPr="00186756">
              <w:rPr>
                <w:rFonts w:ascii="Myriad Pro" w:hAnsi="Myriad Pro" w:cs="Arial"/>
                <w:sz w:val="20"/>
              </w:rPr>
              <w:t>Projekty niespełniające kryterium są odrzucane.</w:t>
            </w:r>
          </w:p>
          <w:p w:rsidR="002C6CC6" w:rsidRPr="00186756" w:rsidRDefault="002C6CC6" w:rsidP="002C6CC6">
            <w:pPr>
              <w:autoSpaceDE w:val="0"/>
              <w:autoSpaceDN w:val="0"/>
              <w:adjustRightInd w:val="0"/>
              <w:spacing w:after="0" w:line="271" w:lineRule="auto"/>
              <w:rPr>
                <w:rFonts w:ascii="Myriad Pro" w:hAnsi="Myriad Pro" w:cs="Arial"/>
                <w:sz w:val="20"/>
              </w:rPr>
            </w:pPr>
            <w:r w:rsidRPr="00186756">
              <w:rPr>
                <w:rFonts w:ascii="Myriad Pro" w:hAnsi="Myriad Pro" w:cs="Arial"/>
                <w:sz w:val="20"/>
              </w:rPr>
              <w:t>Ocena spełniania kryterium polega na przypisaniu wartości logicznych „tak”, „nie”, „nie dotyczy”.</w:t>
            </w:r>
          </w:p>
        </w:tc>
      </w:tr>
      <w:tr w:rsidR="002C6CC6" w:rsidRPr="00186756" w:rsidTr="002C6CC6">
        <w:trPr>
          <w:jc w:val="center"/>
        </w:trPr>
        <w:tc>
          <w:tcPr>
            <w:tcW w:w="512" w:type="dxa"/>
          </w:tcPr>
          <w:p w:rsidR="002C6CC6" w:rsidRPr="00186756" w:rsidRDefault="002C6CC6" w:rsidP="001B0A9F">
            <w:pPr>
              <w:pStyle w:val="Akapitzlist"/>
              <w:numPr>
                <w:ilvl w:val="0"/>
                <w:numId w:val="445"/>
              </w:numPr>
              <w:spacing w:after="0" w:line="271" w:lineRule="auto"/>
              <w:ind w:left="0" w:firstLine="0"/>
              <w:contextualSpacing w:val="0"/>
              <w:rPr>
                <w:rFonts w:cs="Arial"/>
              </w:rPr>
            </w:pPr>
          </w:p>
        </w:tc>
        <w:tc>
          <w:tcPr>
            <w:tcW w:w="2126" w:type="dxa"/>
            <w:shd w:val="clear" w:color="auto" w:fill="auto"/>
          </w:tcPr>
          <w:p w:rsidR="002C6CC6" w:rsidRPr="00186756" w:rsidRDefault="002C6CC6" w:rsidP="002C6CC6">
            <w:pPr>
              <w:spacing w:after="0" w:line="271" w:lineRule="auto"/>
              <w:rPr>
                <w:rFonts w:ascii="Myriad Pro" w:hAnsi="Myriad Pro" w:cs="Arial"/>
                <w:sz w:val="20"/>
              </w:rPr>
            </w:pPr>
            <w:r w:rsidRPr="00186756">
              <w:rPr>
                <w:rFonts w:ascii="Myriad Pro" w:hAnsi="Myriad Pro" w:cs="Arial"/>
                <w:sz w:val="20"/>
              </w:rPr>
              <w:t>Zdolność finansowa</w:t>
            </w:r>
          </w:p>
        </w:tc>
        <w:tc>
          <w:tcPr>
            <w:tcW w:w="6804" w:type="dxa"/>
          </w:tcPr>
          <w:p w:rsidR="002C6CC6" w:rsidRPr="00186756" w:rsidRDefault="002C6CC6" w:rsidP="002C6CC6">
            <w:pPr>
              <w:spacing w:after="0" w:line="271" w:lineRule="auto"/>
              <w:rPr>
                <w:rFonts w:ascii="Myriad Pro" w:hAnsi="Myriad Pro" w:cs="Arial"/>
                <w:sz w:val="20"/>
              </w:rPr>
            </w:pPr>
            <w:r w:rsidRPr="00186756">
              <w:rPr>
                <w:rFonts w:ascii="Myriad Pro" w:hAnsi="Myriad Pro" w:cs="Arial"/>
                <w:sz w:val="20"/>
              </w:rPr>
              <w:t>Kondycja finansowa wnioskodawcy na dzień złożenia wniosku o dofinansowanie gwarantuje osiągnięcie deklarowanych produktów lub rezultatów, zgodnie z deklarowanym planem finansowym i w terminie określonym we wniosku o dofinansowanie.</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p>
          <w:p w:rsidR="002C6CC6" w:rsidRPr="00186756" w:rsidRDefault="002C6CC6" w:rsidP="002C6CC6">
            <w:pPr>
              <w:autoSpaceDE w:val="0"/>
              <w:autoSpaceDN w:val="0"/>
              <w:adjustRightInd w:val="0"/>
              <w:spacing w:after="0" w:line="271" w:lineRule="auto"/>
              <w:rPr>
                <w:rFonts w:ascii="Myriad Pro" w:hAnsi="Myriad Pro" w:cs="Arial"/>
                <w:sz w:val="20"/>
              </w:rPr>
            </w:pPr>
          </w:p>
          <w:p w:rsidR="002C6CC6" w:rsidRPr="00186756" w:rsidRDefault="002C6CC6" w:rsidP="002C6CC6">
            <w:pPr>
              <w:spacing w:after="0" w:line="271" w:lineRule="auto"/>
              <w:rPr>
                <w:rFonts w:ascii="Myriad Pro" w:hAnsi="Myriad Pro" w:cs="Arial"/>
                <w:sz w:val="20"/>
              </w:rPr>
            </w:pPr>
          </w:p>
        </w:tc>
        <w:tc>
          <w:tcPr>
            <w:tcW w:w="4733" w:type="dxa"/>
          </w:tcPr>
          <w:p w:rsidR="002C6CC6" w:rsidRPr="00186756" w:rsidRDefault="002C6CC6" w:rsidP="002C6CC6">
            <w:pPr>
              <w:spacing w:after="0" w:line="271" w:lineRule="auto"/>
              <w:rPr>
                <w:rFonts w:ascii="Myriad Pro" w:hAnsi="Myriad Pro" w:cs="Arial"/>
                <w:sz w:val="20"/>
              </w:rPr>
            </w:pPr>
            <w:r w:rsidRPr="00186756">
              <w:rPr>
                <w:rFonts w:ascii="Myriad Pro" w:hAnsi="Myriad Pro" w:cs="Arial"/>
                <w:sz w:val="20"/>
              </w:rPr>
              <w:t xml:space="preserve">Spełnienie kryterium jest konieczne do przyznania dofinansowania. </w:t>
            </w:r>
          </w:p>
          <w:p w:rsidR="002C6CC6" w:rsidRPr="00186756" w:rsidRDefault="002C6CC6" w:rsidP="002C6CC6">
            <w:pPr>
              <w:autoSpaceDE w:val="0"/>
              <w:autoSpaceDN w:val="0"/>
              <w:adjustRightInd w:val="0"/>
              <w:spacing w:after="0" w:line="271" w:lineRule="auto"/>
              <w:rPr>
                <w:rFonts w:ascii="Myriad Pro" w:eastAsia="Times New Roman" w:hAnsi="Myriad Pro" w:cs="Arial"/>
                <w:sz w:val="20"/>
              </w:rPr>
            </w:pPr>
            <w:r w:rsidRPr="00186756">
              <w:rPr>
                <w:rFonts w:ascii="Myriad Pro" w:eastAsia="Times New Roman" w:hAnsi="Myriad Pro" w:cs="Arial"/>
                <w:sz w:val="20"/>
              </w:rPr>
              <w:t xml:space="preserve">Projektodawca zobowiązany jest do złożenia wraz z wnioskiem o dofinansowanie projektu następujących załączników: </w:t>
            </w:r>
          </w:p>
          <w:p w:rsidR="002C6CC6" w:rsidRPr="00186756" w:rsidRDefault="002C6CC6" w:rsidP="002C6CC6">
            <w:pPr>
              <w:autoSpaceDE w:val="0"/>
              <w:autoSpaceDN w:val="0"/>
              <w:adjustRightInd w:val="0"/>
              <w:spacing w:after="0" w:line="271" w:lineRule="auto"/>
              <w:rPr>
                <w:rFonts w:ascii="Myriad Pro" w:eastAsia="Times New Roman" w:hAnsi="Myriad Pro" w:cs="Arial"/>
                <w:sz w:val="20"/>
              </w:rPr>
            </w:pPr>
          </w:p>
          <w:p w:rsidR="002C6CC6" w:rsidRPr="00186756" w:rsidRDefault="002C6CC6" w:rsidP="002C6CC6">
            <w:pPr>
              <w:autoSpaceDE w:val="0"/>
              <w:autoSpaceDN w:val="0"/>
              <w:adjustRightInd w:val="0"/>
              <w:spacing w:after="0" w:line="271" w:lineRule="auto"/>
              <w:rPr>
                <w:rFonts w:ascii="Myriad Pro" w:eastAsia="Times New Roman" w:hAnsi="Myriad Pro" w:cs="Arial"/>
                <w:sz w:val="20"/>
              </w:rPr>
            </w:pPr>
            <w:r w:rsidRPr="00186756">
              <w:rPr>
                <w:rFonts w:ascii="Myriad Pro" w:eastAsia="Times New Roman" w:hAnsi="Myriad Pro" w:cs="Arial"/>
                <w:sz w:val="20"/>
              </w:rPr>
              <w:t xml:space="preserve">a) wnioskodawcy zobowiązani do sporządzania sprawozdań finansowych zgodnie z przepisami Ustawy o rachunkowości przedkładają następujące dokumenty: </w:t>
            </w:r>
          </w:p>
          <w:p w:rsidR="002C6CC6" w:rsidRPr="00186756" w:rsidRDefault="002C6CC6" w:rsidP="002C6CC6">
            <w:pPr>
              <w:numPr>
                <w:ilvl w:val="0"/>
                <w:numId w:val="279"/>
              </w:numPr>
              <w:autoSpaceDE w:val="0"/>
              <w:autoSpaceDN w:val="0"/>
              <w:adjustRightInd w:val="0"/>
              <w:spacing w:after="0" w:line="271" w:lineRule="auto"/>
              <w:rPr>
                <w:rFonts w:ascii="Myriad Pro" w:eastAsia="Times New Roman" w:hAnsi="Myriad Pro" w:cs="Arial"/>
                <w:sz w:val="20"/>
              </w:rPr>
            </w:pPr>
            <w:r w:rsidRPr="00186756">
              <w:rPr>
                <w:rFonts w:ascii="Myriad Pro" w:eastAsia="Times New Roman" w:hAnsi="Myriad Pro" w:cs="Arial"/>
                <w:sz w:val="20"/>
              </w:rPr>
              <w:t xml:space="preserve">sprawozdanie finansowe – bilans, informacja dodatkowa, rachunek zysków i strat, rachunek przepływów pieniężnych za trzy ostatnie zamknięte lata obrotowe, </w:t>
            </w:r>
          </w:p>
          <w:p w:rsidR="002C6CC6" w:rsidRPr="00186756" w:rsidRDefault="002C6CC6" w:rsidP="002C6CC6">
            <w:pPr>
              <w:numPr>
                <w:ilvl w:val="0"/>
                <w:numId w:val="279"/>
              </w:numPr>
              <w:autoSpaceDE w:val="0"/>
              <w:autoSpaceDN w:val="0"/>
              <w:adjustRightInd w:val="0"/>
              <w:spacing w:after="0" w:line="271" w:lineRule="auto"/>
              <w:rPr>
                <w:rFonts w:ascii="Myriad Pro" w:eastAsia="Times New Roman" w:hAnsi="Myriad Pro" w:cs="Arial"/>
                <w:sz w:val="20"/>
              </w:rPr>
            </w:pPr>
            <w:r w:rsidRPr="00186756">
              <w:rPr>
                <w:rFonts w:ascii="Myriad Pro" w:eastAsia="Times New Roman" w:hAnsi="Myriad Pro" w:cs="Arial"/>
                <w:sz w:val="20"/>
              </w:rPr>
              <w:t xml:space="preserve">opinię biegłego rewidenta (jeśli dotyczy) za trzy ostatnie zamknięte lata obrotowe, </w:t>
            </w:r>
          </w:p>
          <w:p w:rsidR="002C6CC6" w:rsidRPr="00186756" w:rsidRDefault="002C6CC6" w:rsidP="002C6CC6">
            <w:pPr>
              <w:numPr>
                <w:ilvl w:val="0"/>
                <w:numId w:val="280"/>
              </w:numPr>
              <w:autoSpaceDE w:val="0"/>
              <w:autoSpaceDN w:val="0"/>
              <w:adjustRightInd w:val="0"/>
              <w:spacing w:after="0" w:line="271" w:lineRule="auto"/>
              <w:rPr>
                <w:rFonts w:ascii="Myriad Pro" w:eastAsia="Times New Roman" w:hAnsi="Myriad Pro" w:cs="Arial"/>
                <w:sz w:val="20"/>
              </w:rPr>
            </w:pPr>
            <w:r w:rsidRPr="00186756">
              <w:rPr>
                <w:rFonts w:ascii="Myriad Pro" w:eastAsia="Times New Roman" w:hAnsi="Myriad Pro" w:cs="Arial"/>
                <w:sz w:val="20"/>
              </w:rPr>
              <w:t>zaświadczenie o niezaleganiu z uiszczaniem podatków oraz opłacaniem składek na ubezpieczenie społeczne, zdrowotne i fundusz pracy, wydanych nie wcześniej niż 3 miesiące przed datą złożenia wniosku</w:t>
            </w:r>
          </w:p>
          <w:p w:rsidR="002C6CC6" w:rsidRPr="00186756" w:rsidRDefault="002C6CC6" w:rsidP="002C6CC6">
            <w:pPr>
              <w:autoSpaceDE w:val="0"/>
              <w:autoSpaceDN w:val="0"/>
              <w:adjustRightInd w:val="0"/>
              <w:spacing w:after="0" w:line="271" w:lineRule="auto"/>
              <w:rPr>
                <w:rFonts w:ascii="Myriad Pro" w:eastAsia="Times New Roman" w:hAnsi="Myriad Pro" w:cs="Arial"/>
                <w:sz w:val="20"/>
              </w:rPr>
            </w:pPr>
          </w:p>
          <w:p w:rsidR="002C6CC6" w:rsidRPr="00186756" w:rsidRDefault="002C6CC6" w:rsidP="002C6CC6">
            <w:pPr>
              <w:autoSpaceDE w:val="0"/>
              <w:autoSpaceDN w:val="0"/>
              <w:adjustRightInd w:val="0"/>
              <w:spacing w:after="0" w:line="271" w:lineRule="auto"/>
              <w:rPr>
                <w:rFonts w:ascii="Myriad Pro" w:eastAsia="Times New Roman" w:hAnsi="Myriad Pro" w:cs="Arial"/>
                <w:sz w:val="20"/>
              </w:rPr>
            </w:pPr>
            <w:r w:rsidRPr="00186756">
              <w:rPr>
                <w:rFonts w:ascii="Myriad Pro" w:eastAsia="Times New Roman" w:hAnsi="Myriad Pro" w:cs="Arial"/>
                <w:sz w:val="20"/>
              </w:rPr>
              <w:t xml:space="preserve">b) wnioskodawcy, którzy nie są zobowiązani do sporządzania sprawozdań finansowych zgodnie z przepisami Ustawy o rachunkowości przedkładają: </w:t>
            </w:r>
          </w:p>
          <w:p w:rsidR="002C6CC6" w:rsidRPr="00186756" w:rsidRDefault="002C6CC6" w:rsidP="002C6CC6">
            <w:pPr>
              <w:autoSpaceDE w:val="0"/>
              <w:autoSpaceDN w:val="0"/>
              <w:adjustRightInd w:val="0"/>
              <w:spacing w:after="0" w:line="271" w:lineRule="auto"/>
              <w:rPr>
                <w:rFonts w:ascii="Myriad Pro" w:eastAsia="Times New Roman" w:hAnsi="Myriad Pro" w:cs="Arial"/>
                <w:color w:val="000000"/>
                <w:sz w:val="20"/>
              </w:rPr>
            </w:pPr>
          </w:p>
          <w:p w:rsidR="002C6CC6" w:rsidRPr="00186756" w:rsidRDefault="002C6CC6" w:rsidP="002C6CC6">
            <w:pPr>
              <w:numPr>
                <w:ilvl w:val="0"/>
                <w:numId w:val="281"/>
              </w:numPr>
              <w:autoSpaceDE w:val="0"/>
              <w:autoSpaceDN w:val="0"/>
              <w:adjustRightInd w:val="0"/>
              <w:spacing w:after="0" w:line="271" w:lineRule="auto"/>
              <w:rPr>
                <w:rFonts w:ascii="Myriad Pro" w:eastAsia="Times New Roman" w:hAnsi="Myriad Pro" w:cs="Arial"/>
                <w:sz w:val="20"/>
              </w:rPr>
            </w:pPr>
            <w:r w:rsidRPr="00186756">
              <w:rPr>
                <w:rFonts w:ascii="Myriad Pro" w:eastAsia="Times New Roman" w:hAnsi="Myriad Pro" w:cs="Arial"/>
                <w:sz w:val="20"/>
              </w:rPr>
              <w:lastRenderedPageBreak/>
              <w:t>roczne zeznanie podatkowe wraz z załącznikami za 2019, 2018 i 2017 rok oraz potwierdzenie ich wpływu do właściwego urzędu skarbowego. W przypadku wnioskodawców, którzy złożyli roczne zeznanie podatkowe za pomocą systemu</w:t>
            </w:r>
            <w:r w:rsidR="007A4330">
              <w:rPr>
                <w:rFonts w:ascii="Myriad Pro" w:eastAsia="Times New Roman" w:hAnsi="Myriad Pro" w:cs="Arial"/>
                <w:sz w:val="20"/>
              </w:rPr>
              <w:t xml:space="preserve">     </w:t>
            </w:r>
            <w:r w:rsidRPr="00186756">
              <w:rPr>
                <w:rFonts w:ascii="Myriad Pro" w:eastAsia="Times New Roman" w:hAnsi="Myriad Pro" w:cs="Arial"/>
                <w:sz w:val="20"/>
              </w:rPr>
              <w:t xml:space="preserve"> e-Deklaracje dopuszcza się możliwość złożenia potwierdzenia w formie UPO (Urzędowego Potwierdzenia Odbioru). Nie stanowi natomiast potwierdzenia wpływu do właściwego urzędu skarbowego informacja o wysłaniu korespondencji na podstawie książki nadawczej, </w:t>
            </w:r>
          </w:p>
          <w:p w:rsidR="002C6CC6" w:rsidRPr="00186756" w:rsidRDefault="002C6CC6" w:rsidP="002C6CC6">
            <w:pPr>
              <w:numPr>
                <w:ilvl w:val="0"/>
                <w:numId w:val="281"/>
              </w:numPr>
              <w:autoSpaceDE w:val="0"/>
              <w:autoSpaceDN w:val="0"/>
              <w:adjustRightInd w:val="0"/>
              <w:spacing w:after="0" w:line="271" w:lineRule="auto"/>
              <w:rPr>
                <w:rFonts w:ascii="Myriad Pro" w:eastAsia="Times New Roman" w:hAnsi="Myriad Pro" w:cs="Arial"/>
                <w:sz w:val="20"/>
              </w:rPr>
            </w:pPr>
            <w:r w:rsidRPr="00186756">
              <w:rPr>
                <w:rFonts w:ascii="Myriad Pro" w:eastAsia="Times New Roman" w:hAnsi="Myriad Pro" w:cs="Arial"/>
                <w:sz w:val="20"/>
              </w:rPr>
              <w:t xml:space="preserve">zaświadczenie o niezaleganiu z uiszczaniem podatków oraz opłacaniem składek na ubezpieczenie społeczne, zdrowotne i fundusz pracy wydane nie wcześniej niż 3 miesiące przed datą złożenia wniosku. </w:t>
            </w:r>
          </w:p>
          <w:p w:rsidR="002C6CC6" w:rsidRPr="00186756" w:rsidRDefault="002C6CC6" w:rsidP="002C6CC6">
            <w:pPr>
              <w:spacing w:after="0" w:line="271" w:lineRule="auto"/>
              <w:rPr>
                <w:rFonts w:ascii="Myriad Pro" w:eastAsia="Calibri" w:hAnsi="Myriad Pro" w:cs="Arial"/>
                <w:sz w:val="20"/>
              </w:rPr>
            </w:pPr>
          </w:p>
          <w:p w:rsidR="002C6CC6" w:rsidRPr="00186756" w:rsidRDefault="002C6CC6" w:rsidP="002C6CC6">
            <w:pPr>
              <w:spacing w:after="0" w:line="271" w:lineRule="auto"/>
              <w:rPr>
                <w:rFonts w:ascii="Myriad Pro" w:eastAsia="Calibri" w:hAnsi="Myriad Pro" w:cs="Arial"/>
                <w:color w:val="1F497D"/>
                <w:sz w:val="20"/>
              </w:rPr>
            </w:pPr>
            <w:r w:rsidRPr="00186756">
              <w:rPr>
                <w:rFonts w:ascii="Myriad Pro" w:eastAsia="Calibri" w:hAnsi="Myriad Pro" w:cs="Arial"/>
                <w:sz w:val="20"/>
              </w:rPr>
              <w:t>Kryterium zostanie zweryfikowane na podstawie treści wniosku o dofinansowanie projektu oraz załączników obligatoryjnie składanych wraz z wnioskiem o dofinansowanie.</w:t>
            </w:r>
            <w:r w:rsidRPr="00186756">
              <w:rPr>
                <w:rFonts w:ascii="Myriad Pro" w:eastAsia="Calibri" w:hAnsi="Myriad Pro" w:cs="Arial"/>
                <w:color w:val="1F497D"/>
                <w:sz w:val="20"/>
              </w:rPr>
              <w:t xml:space="preserve"> </w:t>
            </w:r>
          </w:p>
          <w:p w:rsidR="002C6CC6" w:rsidRPr="00186756" w:rsidRDefault="002C6CC6" w:rsidP="002C6CC6">
            <w:pPr>
              <w:spacing w:after="0" w:line="271" w:lineRule="auto"/>
              <w:rPr>
                <w:rFonts w:ascii="Myriad Pro" w:eastAsia="Calibri" w:hAnsi="Myriad Pro" w:cs="Arial"/>
                <w:color w:val="1F497D"/>
                <w:sz w:val="20"/>
              </w:rPr>
            </w:pPr>
          </w:p>
          <w:p w:rsidR="002C6CC6" w:rsidRPr="00186756" w:rsidRDefault="002C6CC6" w:rsidP="002C6CC6">
            <w:pPr>
              <w:spacing w:after="0" w:line="271" w:lineRule="auto"/>
              <w:rPr>
                <w:rFonts w:ascii="Myriad Pro" w:eastAsia="Calibri" w:hAnsi="Myriad Pro" w:cs="Arial"/>
                <w:sz w:val="20"/>
              </w:rPr>
            </w:pPr>
            <w:r w:rsidRPr="00186756">
              <w:rPr>
                <w:rFonts w:ascii="Myriad Pro" w:eastAsia="Calibri" w:hAnsi="Myriad Pro" w:cs="Arial"/>
                <w:sz w:val="20"/>
              </w:rPr>
              <w:t>Ocena kryterium zostanie dokonana przez członków KOP na podstawie treści wniosku o dofinansowanie projektu oraz załączników:</w:t>
            </w:r>
          </w:p>
          <w:p w:rsidR="002C6CC6" w:rsidRPr="00186756" w:rsidRDefault="002C6CC6" w:rsidP="002C6CC6">
            <w:pPr>
              <w:spacing w:after="0" w:line="271" w:lineRule="auto"/>
              <w:rPr>
                <w:rFonts w:ascii="Myriad Pro" w:eastAsia="Calibri" w:hAnsi="Myriad Pro" w:cs="Arial"/>
                <w:color w:val="1F497D"/>
                <w:sz w:val="20"/>
              </w:rPr>
            </w:pPr>
          </w:p>
          <w:p w:rsidR="002C6CC6" w:rsidRPr="00186756" w:rsidRDefault="002C6CC6" w:rsidP="001B0A9F">
            <w:pPr>
              <w:numPr>
                <w:ilvl w:val="0"/>
                <w:numId w:val="446"/>
              </w:numPr>
              <w:spacing w:after="0" w:line="271" w:lineRule="auto"/>
              <w:ind w:left="346" w:hanging="284"/>
              <w:contextualSpacing/>
              <w:rPr>
                <w:rFonts w:ascii="Myriad Pro" w:eastAsia="Calibri" w:hAnsi="Myriad Pro" w:cs="Arial"/>
                <w:color w:val="1F497D"/>
                <w:sz w:val="20"/>
              </w:rPr>
            </w:pPr>
            <w:r w:rsidRPr="00186756">
              <w:rPr>
                <w:rFonts w:ascii="Myriad Pro" w:eastAsia="Calibri" w:hAnsi="Myriad Pro" w:cs="Arial"/>
                <w:sz w:val="20"/>
              </w:rPr>
              <w:t>Sumy bilansowej lub rocznego obrotu rozumianego jako przychód wnioskodawcy (za poprzedni zamknięty rok obrotowy, zgodnie z ustawą z</w:t>
            </w:r>
            <w:r w:rsidRPr="00186756">
              <w:rPr>
                <w:rFonts w:ascii="Myriad Pro" w:eastAsia="Calibri" w:hAnsi="Myriad Pro" w:cs="Arial"/>
                <w:color w:val="1F497D"/>
                <w:sz w:val="20"/>
              </w:rPr>
              <w:t xml:space="preserve"> </w:t>
            </w:r>
            <w:r w:rsidRPr="00186756">
              <w:rPr>
                <w:rFonts w:ascii="Myriad Pro" w:eastAsia="Calibri" w:hAnsi="Myriad Pro" w:cs="Arial"/>
                <w:sz w:val="20"/>
              </w:rPr>
              <w:t>dnia 29 września 1994 r. o</w:t>
            </w:r>
            <w:r w:rsidRPr="00186756">
              <w:rPr>
                <w:rFonts w:ascii="Myriad Pro" w:eastAsia="Calibri" w:hAnsi="Myriad Pro" w:cs="Arial"/>
                <w:color w:val="1F497D"/>
                <w:sz w:val="20"/>
              </w:rPr>
              <w:t xml:space="preserve"> </w:t>
            </w:r>
            <w:r w:rsidRPr="00186756">
              <w:rPr>
                <w:rFonts w:ascii="Myriad Pro" w:eastAsia="Calibri" w:hAnsi="Myriad Pro" w:cs="Arial"/>
                <w:sz w:val="20"/>
              </w:rPr>
              <w:lastRenderedPageBreak/>
              <w:t>rachunkowości (</w:t>
            </w:r>
            <w:proofErr w:type="spellStart"/>
            <w:r w:rsidRPr="00186756">
              <w:rPr>
                <w:rFonts w:ascii="Myriad Pro" w:eastAsia="Calibri" w:hAnsi="Myriad Pro" w:cs="Arial"/>
                <w:sz w:val="20"/>
              </w:rPr>
              <w:t>t.j</w:t>
            </w:r>
            <w:proofErr w:type="spellEnd"/>
            <w:r w:rsidRPr="00186756">
              <w:rPr>
                <w:rFonts w:ascii="Myriad Pro" w:eastAsia="Calibri" w:hAnsi="Myriad Pro" w:cs="Arial"/>
                <w:sz w:val="20"/>
              </w:rPr>
              <w:t xml:space="preserve">. Dz. U. z 2019 r. poz. 351, z </w:t>
            </w:r>
            <w:proofErr w:type="spellStart"/>
            <w:r w:rsidRPr="00186756">
              <w:rPr>
                <w:rFonts w:ascii="Myriad Pro" w:eastAsia="Calibri" w:hAnsi="Myriad Pro" w:cs="Arial"/>
                <w:sz w:val="20"/>
              </w:rPr>
              <w:t>późn</w:t>
            </w:r>
            <w:proofErr w:type="spellEnd"/>
            <w:r w:rsidRPr="00186756">
              <w:rPr>
                <w:rFonts w:ascii="Myriad Pro" w:eastAsia="Calibri" w:hAnsi="Myriad Pro" w:cs="Arial"/>
                <w:sz w:val="20"/>
              </w:rPr>
              <w:t>. zm.), lub za ostatni zamknięty rok kalendarzowy, jeżeli nie został zamknięty ostatni rok obrotowy), która musi być równa lub wyższa od łącznych rocznych wydatków w ocenianym projekcie w roku kalendarzowym, w którym wydatki są najwyższe.</w:t>
            </w:r>
          </w:p>
          <w:p w:rsidR="002C6CC6" w:rsidRPr="00186756" w:rsidRDefault="002C6CC6" w:rsidP="002C6CC6">
            <w:pPr>
              <w:spacing w:after="0" w:line="271" w:lineRule="auto"/>
              <w:ind w:left="346"/>
              <w:contextualSpacing/>
              <w:rPr>
                <w:rFonts w:ascii="Myriad Pro" w:eastAsia="Calibri" w:hAnsi="Myriad Pro" w:cs="Arial"/>
                <w:color w:val="1F497D"/>
                <w:sz w:val="20"/>
              </w:rPr>
            </w:pPr>
          </w:p>
          <w:p w:rsidR="002C6CC6" w:rsidRPr="006E37C9" w:rsidRDefault="002C6CC6" w:rsidP="001B0A9F">
            <w:pPr>
              <w:numPr>
                <w:ilvl w:val="0"/>
                <w:numId w:val="446"/>
              </w:numPr>
              <w:spacing w:after="0" w:line="271" w:lineRule="auto"/>
              <w:ind w:left="346" w:hanging="284"/>
              <w:contextualSpacing/>
              <w:rPr>
                <w:rFonts w:ascii="Myriad Pro" w:eastAsia="Calibri" w:hAnsi="Myriad Pro" w:cs="Arial"/>
                <w:sz w:val="20"/>
              </w:rPr>
            </w:pPr>
            <w:r w:rsidRPr="00186756">
              <w:rPr>
                <w:rFonts w:ascii="Myriad Pro" w:eastAsia="Calibri" w:hAnsi="Myriad Pro" w:cs="Arial"/>
                <w:sz w:val="20"/>
              </w:rPr>
              <w:t xml:space="preserve">Zaświadczeń o niezaleganiu z uiszczaniem podatków oraz opłacaniem składek na </w:t>
            </w:r>
            <w:r w:rsidRPr="00186756">
              <w:rPr>
                <w:rFonts w:ascii="Myriad Pro" w:eastAsia="Calibri" w:hAnsi="Myriad Pro" w:cs="Arial"/>
                <w:color w:val="1F497D"/>
                <w:sz w:val="20"/>
              </w:rPr>
              <w:t>u</w:t>
            </w:r>
            <w:r w:rsidRPr="00186756">
              <w:rPr>
                <w:rFonts w:ascii="Myriad Pro" w:eastAsia="Calibri" w:hAnsi="Myriad Pro" w:cs="Arial"/>
                <w:sz w:val="20"/>
              </w:rPr>
              <w:t>bezpieczenie społeczne, zdrowotne i fundusz pracy, wydanych nie wcześniej niż 3 miesiące przed datą złożenia wniosku.</w:t>
            </w:r>
          </w:p>
          <w:p w:rsidR="002C6CC6" w:rsidRPr="00186756" w:rsidRDefault="002C6CC6" w:rsidP="001B0A9F">
            <w:pPr>
              <w:numPr>
                <w:ilvl w:val="0"/>
                <w:numId w:val="446"/>
              </w:numPr>
              <w:spacing w:after="0" w:line="271" w:lineRule="auto"/>
              <w:ind w:left="346" w:hanging="284"/>
              <w:contextualSpacing/>
              <w:rPr>
                <w:rFonts w:ascii="Myriad Pro" w:eastAsia="Calibri" w:hAnsi="Myriad Pro" w:cs="Arial"/>
                <w:sz w:val="20"/>
              </w:rPr>
            </w:pPr>
            <w:r w:rsidRPr="00186756">
              <w:rPr>
                <w:rFonts w:ascii="Myriad Pro" w:eastAsia="Calibri" w:hAnsi="Myriad Pro" w:cs="Arial"/>
                <w:sz w:val="20"/>
              </w:rPr>
              <w:t xml:space="preserve">Opinii eksperta zewnętrznego (o specjalizacji finansowo-ekonomicznej). Opinia ta ma dać odpowiedź, czy kondycja finansowa wnioskodawcy gwarantuje osiągnięcie deklarowanych produktów lub rezultatów, zgodnie z deklarowanym planem finansowym i w terminie określonym we wniosku o dofinansowanie oraz w oparciu o złożone załączniki. </w:t>
            </w:r>
          </w:p>
          <w:p w:rsidR="002C6CC6" w:rsidRPr="00186756" w:rsidRDefault="002C6CC6" w:rsidP="002C6CC6">
            <w:pPr>
              <w:spacing w:after="0" w:line="271" w:lineRule="auto"/>
              <w:contextualSpacing/>
              <w:rPr>
                <w:rFonts w:ascii="Myriad Pro" w:eastAsia="Calibri" w:hAnsi="Myriad Pro" w:cs="Arial"/>
                <w:sz w:val="20"/>
              </w:rPr>
            </w:pPr>
          </w:p>
          <w:p w:rsidR="002C6CC6" w:rsidRPr="00186756" w:rsidRDefault="002C6CC6" w:rsidP="002C6CC6">
            <w:pPr>
              <w:spacing w:after="0" w:line="271" w:lineRule="auto"/>
              <w:rPr>
                <w:rFonts w:ascii="Myriad Pro" w:eastAsia="Calibri" w:hAnsi="Myriad Pro" w:cs="Arial"/>
                <w:sz w:val="20"/>
              </w:rPr>
            </w:pPr>
            <w:r w:rsidRPr="00186756">
              <w:rPr>
                <w:rFonts w:ascii="Myriad Pro" w:eastAsia="Calibri" w:hAnsi="Myriad Pro" w:cs="Arial"/>
                <w:sz w:val="20"/>
              </w:rPr>
              <w:t>Pozytywna ocena tego kryterium wymaga spełnienia wszystkich powyższych przesłanek.</w:t>
            </w:r>
          </w:p>
          <w:p w:rsidR="002C6CC6" w:rsidRPr="00186756" w:rsidRDefault="002C6CC6" w:rsidP="002C6CC6">
            <w:pPr>
              <w:spacing w:after="0" w:line="271" w:lineRule="auto"/>
              <w:rPr>
                <w:rFonts w:ascii="Myriad Pro" w:eastAsia="Calibri" w:hAnsi="Myriad Pro" w:cs="Arial"/>
                <w:sz w:val="20"/>
              </w:rPr>
            </w:pPr>
          </w:p>
          <w:p w:rsidR="002C6CC6" w:rsidRPr="00186756" w:rsidRDefault="002C6CC6" w:rsidP="002C6CC6">
            <w:pPr>
              <w:spacing w:after="0" w:line="271" w:lineRule="auto"/>
              <w:rPr>
                <w:rFonts w:ascii="Myriad Pro" w:eastAsia="Calibri" w:hAnsi="Myriad Pro" w:cs="Arial"/>
                <w:sz w:val="20"/>
              </w:rPr>
            </w:pPr>
            <w:r w:rsidRPr="00186756">
              <w:rPr>
                <w:rFonts w:ascii="Myriad Pro" w:eastAsia="Calibri" w:hAnsi="Myriad Pro" w:cs="Arial"/>
                <w:sz w:val="20"/>
              </w:rPr>
              <w:t>IP dopuszcza możliwość uzupełnienia  brakującej dokumentacji w zakresie wymienionych załączników na etapie oceny przedmiotowego kryterium. Pozytywna ocena kryterium wymaga spełnienia wszystkich powyższych przesłanek.</w:t>
            </w:r>
          </w:p>
          <w:p w:rsidR="002C6CC6" w:rsidRPr="00186756" w:rsidRDefault="002C6CC6" w:rsidP="002C6CC6">
            <w:pPr>
              <w:spacing w:after="0" w:line="271" w:lineRule="auto"/>
              <w:rPr>
                <w:rFonts w:ascii="Myriad Pro" w:eastAsia="Calibri" w:hAnsi="Myriad Pro" w:cs="Arial"/>
                <w:sz w:val="20"/>
              </w:rPr>
            </w:pPr>
          </w:p>
          <w:p w:rsidR="002C6CC6" w:rsidRPr="00186756" w:rsidRDefault="002C6CC6" w:rsidP="002C6CC6">
            <w:pPr>
              <w:spacing w:after="0" w:line="271" w:lineRule="auto"/>
              <w:rPr>
                <w:rFonts w:ascii="Myriad Pro" w:eastAsia="Calibri" w:hAnsi="Myriad Pro" w:cs="Arial"/>
                <w:sz w:val="20"/>
              </w:rPr>
            </w:pPr>
            <w:r w:rsidRPr="00186756">
              <w:rPr>
                <w:rFonts w:ascii="Myriad Pro" w:eastAsia="Calibri" w:hAnsi="Myriad Pro" w:cs="Arial"/>
                <w:sz w:val="20"/>
              </w:rPr>
              <w:t>Projekty niespełniające kryterium są odrzucane.</w:t>
            </w:r>
          </w:p>
          <w:p w:rsidR="002C6CC6" w:rsidRPr="00186756" w:rsidRDefault="002C6CC6" w:rsidP="002C6CC6">
            <w:pPr>
              <w:spacing w:after="0" w:line="271" w:lineRule="auto"/>
              <w:rPr>
                <w:rFonts w:ascii="Myriad Pro" w:eastAsia="Calibri" w:hAnsi="Myriad Pro" w:cs="Arial"/>
                <w:sz w:val="20"/>
              </w:rPr>
            </w:pPr>
          </w:p>
          <w:p w:rsidR="002C6CC6" w:rsidRPr="00186756" w:rsidRDefault="002C6CC6" w:rsidP="002C6CC6">
            <w:pPr>
              <w:spacing w:after="0" w:line="271" w:lineRule="auto"/>
              <w:rPr>
                <w:rFonts w:ascii="Myriad Pro" w:eastAsia="Calibri" w:hAnsi="Myriad Pro" w:cs="Arial"/>
                <w:sz w:val="20"/>
              </w:rPr>
            </w:pPr>
            <w:r w:rsidRPr="00186756">
              <w:rPr>
                <w:rFonts w:ascii="Myriad Pro" w:eastAsia="Calibri" w:hAnsi="Myriad Pro" w:cs="Arial"/>
                <w:sz w:val="20"/>
              </w:rPr>
              <w:lastRenderedPageBreak/>
              <w:t>Kryterium będzie weryfikowane na etapie KOP.</w:t>
            </w:r>
          </w:p>
          <w:p w:rsidR="002C6CC6" w:rsidRPr="00186756" w:rsidRDefault="002C6CC6" w:rsidP="002C6CC6">
            <w:pPr>
              <w:spacing w:after="0" w:line="271" w:lineRule="auto"/>
              <w:rPr>
                <w:rFonts w:ascii="Myriad Pro" w:eastAsia="Calibri" w:hAnsi="Myriad Pro" w:cs="Arial"/>
                <w:sz w:val="20"/>
              </w:rPr>
            </w:pPr>
          </w:p>
          <w:p w:rsidR="002C6CC6" w:rsidRPr="00186756" w:rsidRDefault="002C6CC6" w:rsidP="002C6CC6">
            <w:pPr>
              <w:spacing w:after="0" w:line="271" w:lineRule="auto"/>
              <w:rPr>
                <w:rFonts w:ascii="Myriad Pro" w:hAnsi="Myriad Pro" w:cs="Arial"/>
                <w:sz w:val="20"/>
              </w:rPr>
            </w:pPr>
            <w:r w:rsidRPr="00186756">
              <w:rPr>
                <w:rFonts w:ascii="Myriad Pro" w:eastAsia="Calibri" w:hAnsi="Myriad Pro" w:cs="Arial"/>
                <w:sz w:val="20"/>
              </w:rPr>
              <w:t>Ocena spełniania kryterium polega na przypisaniu wartości logicznych „tak”, „nie”.</w:t>
            </w:r>
          </w:p>
        </w:tc>
      </w:tr>
    </w:tbl>
    <w:p w:rsidR="00765173" w:rsidRDefault="00765173" w:rsidP="002C6CC6">
      <w:pPr>
        <w:spacing w:after="0" w:line="271" w:lineRule="auto"/>
        <w:rPr>
          <w:rFonts w:ascii="Myriad Pro" w:hAnsi="Myriad Pro" w:cs="Arial"/>
          <w:sz w:val="20"/>
        </w:rPr>
      </w:pPr>
    </w:p>
    <w:p w:rsidR="00630BE4" w:rsidRPr="00186756" w:rsidRDefault="00630BE4" w:rsidP="002C6CC6">
      <w:pPr>
        <w:spacing w:after="0" w:line="271" w:lineRule="auto"/>
        <w:rPr>
          <w:rFonts w:ascii="Myriad Pro" w:hAnsi="Myriad Pro" w:cs="Arial"/>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2C6CC6" w:rsidRPr="00186756" w:rsidTr="002C6CC6">
        <w:trPr>
          <w:trHeight w:val="406"/>
        </w:trPr>
        <w:tc>
          <w:tcPr>
            <w:tcW w:w="14220" w:type="dxa"/>
            <w:gridSpan w:val="4"/>
            <w:shd w:val="clear" w:color="auto" w:fill="BFBFBF" w:themeFill="background1" w:themeFillShade="BF"/>
            <w:vAlign w:val="center"/>
          </w:tcPr>
          <w:p w:rsidR="002C6CC6" w:rsidRPr="00186756" w:rsidRDefault="002C6CC6" w:rsidP="002C6CC6">
            <w:pPr>
              <w:spacing w:after="0" w:line="271" w:lineRule="auto"/>
              <w:contextualSpacing/>
              <w:jc w:val="center"/>
              <w:rPr>
                <w:rFonts w:ascii="Myriad Pro" w:hAnsi="Myriad Pro" w:cs="Arial"/>
                <w:b/>
                <w:sz w:val="20"/>
              </w:rPr>
            </w:pPr>
            <w:r w:rsidRPr="00186756">
              <w:rPr>
                <w:rFonts w:ascii="Myriad Pro" w:hAnsi="Myriad Pro" w:cs="Arial"/>
                <w:b/>
                <w:sz w:val="20"/>
              </w:rPr>
              <w:t>Kryteria jakości</w:t>
            </w:r>
          </w:p>
        </w:tc>
      </w:tr>
      <w:tr w:rsidR="002C6CC6" w:rsidRPr="00186756" w:rsidTr="002C6CC6">
        <w:trPr>
          <w:trHeight w:val="387"/>
        </w:trPr>
        <w:tc>
          <w:tcPr>
            <w:tcW w:w="536" w:type="dxa"/>
          </w:tcPr>
          <w:p w:rsidR="002C6CC6" w:rsidRPr="00186756" w:rsidRDefault="002C6CC6" w:rsidP="002C6CC6">
            <w:pPr>
              <w:spacing w:after="0" w:line="271" w:lineRule="auto"/>
              <w:ind w:left="-15"/>
              <w:contextualSpacing/>
              <w:jc w:val="center"/>
              <w:rPr>
                <w:rFonts w:ascii="Myriad Pro" w:hAnsi="Myriad Pro" w:cs="Arial"/>
                <w:sz w:val="20"/>
              </w:rPr>
            </w:pPr>
            <w:r w:rsidRPr="00186756">
              <w:rPr>
                <w:rFonts w:ascii="Myriad Pro" w:hAnsi="Myriad Pro" w:cs="Arial"/>
                <w:sz w:val="20"/>
              </w:rPr>
              <w:t>L.p.</w:t>
            </w:r>
          </w:p>
        </w:tc>
        <w:tc>
          <w:tcPr>
            <w:tcW w:w="2833" w:type="dxa"/>
            <w:vAlign w:val="center"/>
          </w:tcPr>
          <w:p w:rsidR="002C6CC6" w:rsidRPr="00186756" w:rsidRDefault="002C6CC6" w:rsidP="002C6CC6">
            <w:pPr>
              <w:spacing w:after="0" w:line="271" w:lineRule="auto"/>
              <w:contextualSpacing/>
              <w:jc w:val="center"/>
              <w:rPr>
                <w:rFonts w:ascii="Myriad Pro" w:hAnsi="Myriad Pro" w:cs="Arial"/>
                <w:sz w:val="20"/>
              </w:rPr>
            </w:pPr>
            <w:r w:rsidRPr="00186756">
              <w:rPr>
                <w:rFonts w:ascii="Myriad Pro" w:hAnsi="Myriad Pro" w:cs="Arial"/>
                <w:sz w:val="20"/>
              </w:rPr>
              <w:t>Nazwa kryterium</w:t>
            </w:r>
          </w:p>
        </w:tc>
        <w:tc>
          <w:tcPr>
            <w:tcW w:w="6095" w:type="dxa"/>
            <w:vAlign w:val="center"/>
          </w:tcPr>
          <w:p w:rsidR="002C6CC6" w:rsidRPr="00186756" w:rsidRDefault="002C6CC6" w:rsidP="002C6CC6">
            <w:pPr>
              <w:spacing w:after="0" w:line="271" w:lineRule="auto"/>
              <w:contextualSpacing/>
              <w:jc w:val="center"/>
              <w:rPr>
                <w:rFonts w:ascii="Myriad Pro" w:hAnsi="Myriad Pro" w:cs="Arial"/>
                <w:sz w:val="20"/>
              </w:rPr>
            </w:pPr>
            <w:r w:rsidRPr="00186756">
              <w:rPr>
                <w:rFonts w:ascii="Myriad Pro" w:hAnsi="Myriad Pro" w:cs="Arial"/>
                <w:sz w:val="20"/>
              </w:rPr>
              <w:t>Definicja kryterium</w:t>
            </w:r>
          </w:p>
        </w:tc>
        <w:tc>
          <w:tcPr>
            <w:tcW w:w="4756" w:type="dxa"/>
            <w:vAlign w:val="center"/>
          </w:tcPr>
          <w:p w:rsidR="002C6CC6" w:rsidRPr="00186756" w:rsidRDefault="002C6CC6" w:rsidP="002C6CC6">
            <w:pPr>
              <w:spacing w:after="0" w:line="271" w:lineRule="auto"/>
              <w:contextualSpacing/>
              <w:jc w:val="center"/>
              <w:rPr>
                <w:rFonts w:ascii="Myriad Pro" w:hAnsi="Myriad Pro" w:cs="Arial"/>
                <w:sz w:val="20"/>
              </w:rPr>
            </w:pPr>
            <w:r w:rsidRPr="00186756">
              <w:rPr>
                <w:rFonts w:ascii="Myriad Pro" w:hAnsi="Myriad Pro" w:cs="Arial"/>
                <w:sz w:val="20"/>
              </w:rPr>
              <w:t>Opis znaczenia kryterium</w:t>
            </w:r>
          </w:p>
        </w:tc>
      </w:tr>
      <w:tr w:rsidR="002C6CC6" w:rsidRPr="00186756" w:rsidTr="002C6CC6">
        <w:tc>
          <w:tcPr>
            <w:tcW w:w="536" w:type="dxa"/>
          </w:tcPr>
          <w:p w:rsidR="002C6CC6" w:rsidRPr="00186756" w:rsidRDefault="002C6CC6" w:rsidP="002C6CC6">
            <w:pPr>
              <w:spacing w:after="0" w:line="271" w:lineRule="auto"/>
              <w:contextualSpacing/>
              <w:jc w:val="center"/>
              <w:rPr>
                <w:rFonts w:ascii="Myriad Pro" w:hAnsi="Myriad Pro" w:cs="Arial"/>
                <w:sz w:val="20"/>
              </w:rPr>
            </w:pPr>
            <w:r w:rsidRPr="00186756">
              <w:rPr>
                <w:rFonts w:ascii="Myriad Pro" w:hAnsi="Myriad Pro" w:cs="Arial"/>
                <w:sz w:val="20"/>
              </w:rPr>
              <w:t>1</w:t>
            </w:r>
          </w:p>
        </w:tc>
        <w:tc>
          <w:tcPr>
            <w:tcW w:w="2833" w:type="dxa"/>
            <w:vAlign w:val="center"/>
          </w:tcPr>
          <w:p w:rsidR="002C6CC6" w:rsidRPr="00186756" w:rsidRDefault="002C6CC6" w:rsidP="002C6CC6">
            <w:pPr>
              <w:spacing w:after="0" w:line="271" w:lineRule="auto"/>
              <w:contextualSpacing/>
              <w:jc w:val="center"/>
              <w:rPr>
                <w:rFonts w:ascii="Myriad Pro" w:hAnsi="Myriad Pro" w:cs="Arial"/>
                <w:sz w:val="20"/>
              </w:rPr>
            </w:pPr>
            <w:r w:rsidRPr="00186756">
              <w:rPr>
                <w:rFonts w:ascii="Myriad Pro" w:hAnsi="Myriad Pro" w:cs="Arial"/>
                <w:sz w:val="20"/>
              </w:rPr>
              <w:t>2</w:t>
            </w:r>
          </w:p>
        </w:tc>
        <w:tc>
          <w:tcPr>
            <w:tcW w:w="6095" w:type="dxa"/>
            <w:vAlign w:val="center"/>
          </w:tcPr>
          <w:p w:rsidR="002C6CC6" w:rsidRPr="00186756" w:rsidRDefault="002C6CC6" w:rsidP="002C6CC6">
            <w:pPr>
              <w:spacing w:after="0" w:line="271" w:lineRule="auto"/>
              <w:contextualSpacing/>
              <w:jc w:val="center"/>
              <w:rPr>
                <w:rFonts w:ascii="Myriad Pro" w:hAnsi="Myriad Pro" w:cs="Arial"/>
                <w:sz w:val="20"/>
              </w:rPr>
            </w:pPr>
            <w:r w:rsidRPr="00186756">
              <w:rPr>
                <w:rFonts w:ascii="Myriad Pro" w:hAnsi="Myriad Pro" w:cs="Arial"/>
                <w:sz w:val="20"/>
              </w:rPr>
              <w:t>3</w:t>
            </w:r>
          </w:p>
        </w:tc>
        <w:tc>
          <w:tcPr>
            <w:tcW w:w="4756" w:type="dxa"/>
            <w:vAlign w:val="center"/>
          </w:tcPr>
          <w:p w:rsidR="002C6CC6" w:rsidRPr="00186756" w:rsidRDefault="002C6CC6" w:rsidP="002C6CC6">
            <w:pPr>
              <w:spacing w:after="0" w:line="271" w:lineRule="auto"/>
              <w:contextualSpacing/>
              <w:jc w:val="center"/>
              <w:rPr>
                <w:rFonts w:ascii="Myriad Pro" w:hAnsi="Myriad Pro" w:cs="Arial"/>
                <w:sz w:val="20"/>
              </w:rPr>
            </w:pPr>
            <w:r w:rsidRPr="00186756">
              <w:rPr>
                <w:rFonts w:ascii="Myriad Pro" w:hAnsi="Myriad Pro" w:cs="Arial"/>
                <w:sz w:val="20"/>
              </w:rPr>
              <w:t>4</w:t>
            </w:r>
          </w:p>
        </w:tc>
      </w:tr>
      <w:tr w:rsidR="002C6CC6" w:rsidRPr="00186756" w:rsidTr="002C6CC6">
        <w:trPr>
          <w:trHeight w:val="411"/>
        </w:trPr>
        <w:tc>
          <w:tcPr>
            <w:tcW w:w="536" w:type="dxa"/>
          </w:tcPr>
          <w:p w:rsidR="002C6CC6" w:rsidRPr="00186756" w:rsidRDefault="002C6CC6" w:rsidP="001B0A9F">
            <w:pPr>
              <w:pStyle w:val="Akapitzlist"/>
              <w:numPr>
                <w:ilvl w:val="0"/>
                <w:numId w:val="442"/>
              </w:numPr>
              <w:spacing w:after="0" w:line="271" w:lineRule="auto"/>
              <w:ind w:left="0" w:firstLine="0"/>
              <w:rPr>
                <w:rFonts w:cs="Arial"/>
              </w:rPr>
            </w:pPr>
          </w:p>
        </w:tc>
        <w:tc>
          <w:tcPr>
            <w:tcW w:w="2833" w:type="dxa"/>
            <w:shd w:val="clear" w:color="auto" w:fill="auto"/>
          </w:tcPr>
          <w:p w:rsidR="002C6CC6" w:rsidRPr="00186756" w:rsidRDefault="002C6CC6" w:rsidP="002C6CC6">
            <w:pPr>
              <w:spacing w:after="0" w:line="271" w:lineRule="auto"/>
              <w:contextualSpacing/>
              <w:rPr>
                <w:rFonts w:ascii="Myriad Pro" w:hAnsi="Myriad Pro" w:cs="Arial"/>
                <w:sz w:val="20"/>
              </w:rPr>
            </w:pPr>
            <w:r w:rsidRPr="00186756">
              <w:rPr>
                <w:rFonts w:ascii="Myriad Pro" w:hAnsi="Myriad Pro" w:cs="Arial"/>
                <w:sz w:val="20"/>
              </w:rPr>
              <w:t>Odpowiedniość/Adekwatność/Trafność</w:t>
            </w:r>
          </w:p>
        </w:tc>
        <w:tc>
          <w:tcPr>
            <w:tcW w:w="6095"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Stopień, w jakim grupa docelowa, oferowane formy wsparcia, harmonogram realizacji zadań i budżetu oraz dobrane wskaźniki są spójne z analizą sytuacji problemowej zawartą we wniosku </w:t>
            </w:r>
            <w:r w:rsidRPr="00186756">
              <w:rPr>
                <w:rFonts w:ascii="Myriad Pro" w:eastAsia="MyriadPro-Regular" w:hAnsi="Myriad Pro" w:cs="Arial"/>
                <w:sz w:val="20"/>
              </w:rPr>
              <w:br/>
              <w:t>o dofinansowanie.</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Stopień, w jakim projekt zaspokaja potrzeby i niweluje bariery grupy docelowej, a także przyczynia się do osiągnięcia celów RPO WZ 2014-2020.</w:t>
            </w:r>
          </w:p>
          <w:p w:rsidR="002C6CC6" w:rsidRPr="00186756" w:rsidRDefault="002C6CC6" w:rsidP="002C6CC6">
            <w:pPr>
              <w:spacing w:after="0" w:line="271" w:lineRule="auto"/>
              <w:contextualSpacing/>
              <w:rPr>
                <w:rFonts w:ascii="Myriad Pro" w:hAnsi="Myriad Pro" w:cs="Arial"/>
                <w:sz w:val="20"/>
              </w:rPr>
            </w:pPr>
            <w:r w:rsidRPr="00186756">
              <w:rPr>
                <w:rFonts w:ascii="Myriad Pro" w:eastAsia="MyriadPro-Regular" w:hAnsi="Myriad Pro" w:cs="Arial"/>
                <w:sz w:val="20"/>
              </w:rPr>
              <w:t>Projekt jest spójny i kompletny w zakresie ocenianego kryterium.</w:t>
            </w:r>
          </w:p>
        </w:tc>
        <w:tc>
          <w:tcPr>
            <w:tcW w:w="4756"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Ocena spełniania kryterium dokonywana jest </w:t>
            </w:r>
            <w:r w:rsidRPr="00186756">
              <w:rPr>
                <w:rFonts w:ascii="Myriad Pro" w:eastAsia="MyriadPro-Regular" w:hAnsi="Myriad Pro" w:cs="Arial"/>
                <w:sz w:val="20"/>
              </w:rPr>
              <w:br/>
              <w:t>w ramach skali punktowej.</w:t>
            </w:r>
          </w:p>
          <w:p w:rsidR="002C6CC6" w:rsidRPr="00186756" w:rsidRDefault="002C6CC6" w:rsidP="002C6CC6">
            <w:pPr>
              <w:spacing w:after="0" w:line="271" w:lineRule="auto"/>
              <w:rPr>
                <w:rFonts w:ascii="Myriad Pro" w:eastAsia="MyriadPro-Regular" w:hAnsi="Myriad Pro" w:cs="Arial"/>
                <w:sz w:val="20"/>
              </w:rPr>
            </w:pPr>
            <w:r w:rsidRPr="00186756">
              <w:rPr>
                <w:rFonts w:ascii="Myriad Pro" w:eastAsia="MyriadPro-Regular" w:hAnsi="Myriad Pro" w:cs="Arial"/>
                <w:sz w:val="20"/>
              </w:rPr>
              <w:t>Skala punktów: 0-40.</w:t>
            </w:r>
          </w:p>
          <w:p w:rsidR="002C6CC6" w:rsidRPr="00186756" w:rsidRDefault="002C6CC6" w:rsidP="002C6CC6">
            <w:pPr>
              <w:spacing w:after="0" w:line="271" w:lineRule="auto"/>
              <w:rPr>
                <w:rFonts w:ascii="Myriad Pro" w:eastAsia="MyriadPro-Regular" w:hAnsi="Myriad Pro" w:cs="Arial"/>
                <w:sz w:val="20"/>
              </w:rPr>
            </w:pPr>
            <w:r w:rsidRPr="00186756">
              <w:rPr>
                <w:rFonts w:ascii="Myriad Pro" w:eastAsia="MyriadPro-Regular" w:hAnsi="Myriad Pro" w:cs="Arial"/>
                <w:sz w:val="20"/>
              </w:rPr>
              <w:t>Kryterium zostanie spełnione, jeżeli podczas jego oceny zostaną przyznane minimum 24 punkty.</w:t>
            </w:r>
          </w:p>
          <w:p w:rsidR="002C6CC6" w:rsidRPr="00186756" w:rsidRDefault="002C6CC6" w:rsidP="002C6CC6">
            <w:pPr>
              <w:spacing w:after="0" w:line="271" w:lineRule="auto"/>
              <w:contextualSpacing/>
              <w:rPr>
                <w:rFonts w:ascii="Myriad Pro" w:hAnsi="Myriad Pro" w:cs="Arial"/>
                <w:sz w:val="20"/>
              </w:rPr>
            </w:pPr>
          </w:p>
        </w:tc>
      </w:tr>
      <w:tr w:rsidR="002C6CC6" w:rsidRPr="00186756" w:rsidTr="002C6CC6">
        <w:trPr>
          <w:trHeight w:val="83"/>
        </w:trPr>
        <w:tc>
          <w:tcPr>
            <w:tcW w:w="536" w:type="dxa"/>
          </w:tcPr>
          <w:p w:rsidR="002C6CC6" w:rsidRPr="00186756" w:rsidRDefault="002C6CC6" w:rsidP="001B0A9F">
            <w:pPr>
              <w:pStyle w:val="Akapitzlist"/>
              <w:numPr>
                <w:ilvl w:val="0"/>
                <w:numId w:val="442"/>
              </w:numPr>
              <w:spacing w:after="0" w:line="271" w:lineRule="auto"/>
              <w:ind w:left="0" w:firstLine="0"/>
              <w:rPr>
                <w:rFonts w:cs="Arial"/>
              </w:rPr>
            </w:pPr>
          </w:p>
        </w:tc>
        <w:tc>
          <w:tcPr>
            <w:tcW w:w="2833"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Skuteczność/Efektywność</w:t>
            </w:r>
          </w:p>
        </w:tc>
        <w:tc>
          <w:tcPr>
            <w:tcW w:w="6095"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Stopnień, w jakim projekt przyczyni się do rozwiązania/złagodzenia sytuacji problemowej wskazanej we wniosku o dofinansowanie.</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Stopień/poziom osiągnięcia zakładanych wskaźników </w:t>
            </w:r>
            <w:r w:rsidRPr="00186756">
              <w:rPr>
                <w:rFonts w:ascii="Myriad Pro" w:eastAsia="MyriadPro-Regular" w:hAnsi="Myriad Pro" w:cs="Arial"/>
                <w:sz w:val="20"/>
              </w:rPr>
              <w:br/>
              <w:t>w odniesieniu do zaplanowanych kosztów.</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Ocena relacji nakład/rezultat.</w:t>
            </w:r>
          </w:p>
          <w:p w:rsidR="002C6CC6" w:rsidRPr="00186756" w:rsidRDefault="002C6CC6" w:rsidP="002C6CC6">
            <w:pPr>
              <w:spacing w:after="0" w:line="271" w:lineRule="auto"/>
              <w:contextualSpacing/>
              <w:rPr>
                <w:rFonts w:ascii="Myriad Pro" w:hAnsi="Myriad Pro" w:cs="Arial"/>
                <w:sz w:val="20"/>
              </w:rPr>
            </w:pPr>
            <w:r w:rsidRPr="00186756">
              <w:rPr>
                <w:rFonts w:ascii="Myriad Pro" w:eastAsia="MyriadPro-Regular" w:hAnsi="Myriad Pro" w:cs="Arial"/>
                <w:sz w:val="20"/>
              </w:rPr>
              <w:t>Projekt jest spójny i kompletny w zakresie ocenianego kryterium.</w:t>
            </w:r>
          </w:p>
        </w:tc>
        <w:tc>
          <w:tcPr>
            <w:tcW w:w="4756"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Ocena spełniania kryterium dokonywana jest </w:t>
            </w:r>
            <w:r w:rsidRPr="00186756">
              <w:rPr>
                <w:rFonts w:ascii="Myriad Pro" w:eastAsia="MyriadPro-Regular" w:hAnsi="Myriad Pro" w:cs="Arial"/>
                <w:sz w:val="20"/>
              </w:rPr>
              <w:br/>
              <w:t>w ramach skali punktowej.</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Skala punktów: 0-30.</w:t>
            </w:r>
          </w:p>
          <w:p w:rsidR="002C6CC6" w:rsidRPr="00186756" w:rsidRDefault="002C6CC6" w:rsidP="002C6CC6">
            <w:pPr>
              <w:spacing w:after="0" w:line="271" w:lineRule="auto"/>
              <w:rPr>
                <w:rFonts w:ascii="Myriad Pro" w:eastAsia="MyriadPro-Regular" w:hAnsi="Myriad Pro" w:cs="Arial"/>
                <w:sz w:val="20"/>
              </w:rPr>
            </w:pPr>
            <w:r w:rsidRPr="00186756">
              <w:rPr>
                <w:rFonts w:ascii="Myriad Pro" w:eastAsia="MyriadPro-Regular" w:hAnsi="Myriad Pro" w:cs="Arial"/>
                <w:sz w:val="20"/>
              </w:rPr>
              <w:t>Kryterium zostanie spełnione, jeżeli podczas jego oceny zostanie przyznane minimum 18 punktów.</w:t>
            </w:r>
          </w:p>
          <w:p w:rsidR="002C6CC6" w:rsidRPr="00186756" w:rsidRDefault="002C6CC6" w:rsidP="002C6CC6">
            <w:pPr>
              <w:spacing w:after="0" w:line="271" w:lineRule="auto"/>
              <w:rPr>
                <w:rFonts w:ascii="Myriad Pro" w:eastAsia="MyriadPro-Regular" w:hAnsi="Myriad Pro" w:cs="Arial"/>
                <w:sz w:val="20"/>
              </w:rPr>
            </w:pPr>
          </w:p>
          <w:p w:rsidR="002C6CC6" w:rsidRPr="00186756" w:rsidRDefault="002C6CC6" w:rsidP="002C6CC6">
            <w:pPr>
              <w:spacing w:after="0" w:line="271" w:lineRule="auto"/>
              <w:contextualSpacing/>
              <w:rPr>
                <w:rFonts w:ascii="Myriad Pro" w:hAnsi="Myriad Pro" w:cs="Arial"/>
                <w:sz w:val="20"/>
              </w:rPr>
            </w:pPr>
          </w:p>
        </w:tc>
      </w:tr>
      <w:tr w:rsidR="002C6CC6" w:rsidRPr="00186756" w:rsidTr="002C6CC6">
        <w:trPr>
          <w:trHeight w:val="971"/>
        </w:trPr>
        <w:tc>
          <w:tcPr>
            <w:tcW w:w="536" w:type="dxa"/>
          </w:tcPr>
          <w:p w:rsidR="002C6CC6" w:rsidRPr="00186756" w:rsidRDefault="002C6CC6" w:rsidP="001B0A9F">
            <w:pPr>
              <w:pStyle w:val="Akapitzlist"/>
              <w:numPr>
                <w:ilvl w:val="0"/>
                <w:numId w:val="442"/>
              </w:numPr>
              <w:spacing w:after="0" w:line="271" w:lineRule="auto"/>
              <w:ind w:left="0" w:firstLine="0"/>
              <w:rPr>
                <w:rFonts w:cs="Arial"/>
              </w:rPr>
            </w:pPr>
          </w:p>
        </w:tc>
        <w:tc>
          <w:tcPr>
            <w:tcW w:w="2833" w:type="dxa"/>
            <w:shd w:val="clear" w:color="auto" w:fill="auto"/>
          </w:tcPr>
          <w:p w:rsidR="002C6CC6" w:rsidRPr="00186756" w:rsidRDefault="002C6CC6" w:rsidP="002C6CC6">
            <w:pPr>
              <w:spacing w:after="0" w:line="271" w:lineRule="auto"/>
              <w:contextualSpacing/>
              <w:rPr>
                <w:rFonts w:ascii="Myriad Pro" w:hAnsi="Myriad Pro" w:cs="Arial"/>
                <w:sz w:val="20"/>
              </w:rPr>
            </w:pPr>
            <w:r w:rsidRPr="00186756">
              <w:rPr>
                <w:rFonts w:ascii="Myriad Pro" w:hAnsi="Myriad Pro" w:cs="Arial"/>
                <w:sz w:val="20"/>
              </w:rPr>
              <w:t>Trwałość</w:t>
            </w:r>
          </w:p>
        </w:tc>
        <w:tc>
          <w:tcPr>
            <w:tcW w:w="6095"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Ocena w jakim stopniu zaproponowane w projekcie instrumenty wsparcia oraz zaplanowane rezultaty przyczynią się do trwałej zmiany sytuacji grup docelowych.</w:t>
            </w:r>
          </w:p>
          <w:p w:rsidR="002C6CC6" w:rsidRPr="00186756" w:rsidRDefault="002C6CC6" w:rsidP="002C6CC6">
            <w:pPr>
              <w:spacing w:after="0" w:line="271" w:lineRule="auto"/>
              <w:contextualSpacing/>
              <w:rPr>
                <w:rFonts w:ascii="Myriad Pro" w:hAnsi="Myriad Pro" w:cs="Arial"/>
                <w:sz w:val="20"/>
              </w:rPr>
            </w:pPr>
            <w:r w:rsidRPr="00186756">
              <w:rPr>
                <w:rFonts w:ascii="Myriad Pro" w:eastAsia="MyriadPro-Regular" w:hAnsi="Myriad Pro" w:cs="Arial"/>
                <w:sz w:val="20"/>
              </w:rPr>
              <w:t>Projekt jest spójny i kompletny w zakresie ocenianego kryterium.</w:t>
            </w:r>
          </w:p>
        </w:tc>
        <w:tc>
          <w:tcPr>
            <w:tcW w:w="4756" w:type="dxa"/>
            <w:shd w:val="clear" w:color="auto" w:fill="auto"/>
          </w:tcPr>
          <w:p w:rsidR="002C6CC6" w:rsidRPr="00186756" w:rsidRDefault="002C6CC6" w:rsidP="002C6CC6">
            <w:pPr>
              <w:spacing w:after="0" w:line="271" w:lineRule="auto"/>
              <w:contextualSpacing/>
              <w:rPr>
                <w:rFonts w:ascii="Myriad Pro" w:hAnsi="Myriad Pro" w:cs="Arial"/>
                <w:sz w:val="20"/>
              </w:rPr>
            </w:pPr>
            <w:r w:rsidRPr="00186756">
              <w:rPr>
                <w:rFonts w:ascii="Myriad Pro" w:hAnsi="Myriad Pro" w:cs="Arial"/>
                <w:sz w:val="20"/>
              </w:rPr>
              <w:t xml:space="preserve">Ocena spełniania kryterium dokonywana jest </w:t>
            </w:r>
            <w:r w:rsidRPr="00186756">
              <w:rPr>
                <w:rFonts w:ascii="Myriad Pro" w:hAnsi="Myriad Pro" w:cs="Arial"/>
                <w:sz w:val="20"/>
              </w:rPr>
              <w:br/>
              <w:t>w ramach skali punktowej.</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Skala punktów 0-10 </w:t>
            </w:r>
          </w:p>
          <w:p w:rsidR="002C6CC6" w:rsidRPr="00186756" w:rsidRDefault="002C6CC6" w:rsidP="002C6CC6">
            <w:pPr>
              <w:spacing w:after="0" w:line="271" w:lineRule="auto"/>
              <w:rPr>
                <w:rFonts w:ascii="Myriad Pro" w:eastAsia="MyriadPro-Regular" w:hAnsi="Myriad Pro" w:cs="Arial"/>
                <w:sz w:val="20"/>
              </w:rPr>
            </w:pPr>
            <w:r w:rsidRPr="00186756">
              <w:rPr>
                <w:rFonts w:ascii="Myriad Pro" w:eastAsia="MyriadPro-Regular" w:hAnsi="Myriad Pro" w:cs="Arial"/>
                <w:sz w:val="20"/>
              </w:rPr>
              <w:t>Kryterium zostanie spełnione, jeżeli podczas jego oceny zostanie przyznane minimum 6 punktów.</w:t>
            </w:r>
          </w:p>
          <w:p w:rsidR="002C6CC6" w:rsidRPr="00186756" w:rsidRDefault="002C6CC6" w:rsidP="002C6CC6">
            <w:pPr>
              <w:spacing w:after="0" w:line="271" w:lineRule="auto"/>
              <w:contextualSpacing/>
              <w:rPr>
                <w:rFonts w:ascii="Myriad Pro" w:hAnsi="Myriad Pro" w:cs="Arial"/>
                <w:sz w:val="20"/>
              </w:rPr>
            </w:pPr>
          </w:p>
        </w:tc>
      </w:tr>
      <w:tr w:rsidR="002C6CC6" w:rsidRPr="00186756" w:rsidTr="002C6CC6">
        <w:trPr>
          <w:trHeight w:val="971"/>
        </w:trPr>
        <w:tc>
          <w:tcPr>
            <w:tcW w:w="536" w:type="dxa"/>
          </w:tcPr>
          <w:p w:rsidR="002C6CC6" w:rsidRPr="00186756" w:rsidRDefault="002C6CC6" w:rsidP="001B0A9F">
            <w:pPr>
              <w:pStyle w:val="Akapitzlist"/>
              <w:numPr>
                <w:ilvl w:val="0"/>
                <w:numId w:val="442"/>
              </w:numPr>
              <w:spacing w:after="0" w:line="271" w:lineRule="auto"/>
              <w:ind w:left="0" w:firstLine="0"/>
              <w:rPr>
                <w:rFonts w:cs="Arial"/>
              </w:rPr>
            </w:pPr>
          </w:p>
        </w:tc>
        <w:tc>
          <w:tcPr>
            <w:tcW w:w="2833" w:type="dxa"/>
            <w:shd w:val="clear" w:color="auto" w:fill="auto"/>
          </w:tcPr>
          <w:p w:rsidR="002C6CC6" w:rsidRPr="00186756" w:rsidRDefault="002C6CC6" w:rsidP="002C6CC6">
            <w:pPr>
              <w:spacing w:after="0" w:line="271" w:lineRule="auto"/>
              <w:contextualSpacing/>
              <w:rPr>
                <w:rFonts w:ascii="Myriad Pro" w:hAnsi="Myriad Pro" w:cs="Arial"/>
                <w:sz w:val="20"/>
              </w:rPr>
            </w:pPr>
            <w:r w:rsidRPr="00186756">
              <w:rPr>
                <w:rFonts w:ascii="Myriad Pro" w:eastAsia="MyriadPro-Regular" w:hAnsi="Myriad Pro" w:cs="Arial"/>
                <w:sz w:val="20"/>
              </w:rPr>
              <w:t>Doświadczenie wnioskodawcy i partnera (jeśli dotyczy)</w:t>
            </w:r>
          </w:p>
        </w:tc>
        <w:tc>
          <w:tcPr>
            <w:tcW w:w="6095"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Doświadczenie w realizacji podobnych przedsięwzięć realizowanych:</w:t>
            </w:r>
          </w:p>
          <w:p w:rsidR="002C6CC6" w:rsidRPr="00186756" w:rsidRDefault="002C6CC6" w:rsidP="002C6CC6">
            <w:pPr>
              <w:pStyle w:val="Akapitzlist"/>
              <w:numPr>
                <w:ilvl w:val="0"/>
                <w:numId w:val="42"/>
              </w:numPr>
              <w:autoSpaceDE w:val="0"/>
              <w:autoSpaceDN w:val="0"/>
              <w:adjustRightInd w:val="0"/>
              <w:spacing w:after="0" w:line="271" w:lineRule="auto"/>
              <w:ind w:left="175" w:hanging="141"/>
              <w:rPr>
                <w:rFonts w:cs="Arial"/>
              </w:rPr>
            </w:pPr>
            <w:r w:rsidRPr="00186756">
              <w:rPr>
                <w:rFonts w:cs="Arial"/>
              </w:rPr>
              <w:t xml:space="preserve">w obszarze wsparcia projektu: maksymalnie </w:t>
            </w:r>
            <w:r w:rsidRPr="00186756">
              <w:rPr>
                <w:rFonts w:cs="Arial"/>
                <w:b/>
              </w:rPr>
              <w:t>4 pkt</w:t>
            </w:r>
            <w:r w:rsidRPr="00186756">
              <w:rPr>
                <w:rFonts w:cs="Arial"/>
              </w:rPr>
              <w:t xml:space="preserve">; </w:t>
            </w:r>
          </w:p>
          <w:p w:rsidR="002C6CC6" w:rsidRPr="00186756" w:rsidRDefault="002C6CC6" w:rsidP="002C6CC6">
            <w:pPr>
              <w:pStyle w:val="Default"/>
              <w:numPr>
                <w:ilvl w:val="0"/>
                <w:numId w:val="41"/>
              </w:numPr>
              <w:spacing w:line="271" w:lineRule="auto"/>
              <w:ind w:left="175" w:hanging="141"/>
              <w:rPr>
                <w:rFonts w:ascii="Myriad Pro" w:hAnsi="Myriad Pro"/>
                <w:sz w:val="20"/>
                <w:szCs w:val="20"/>
              </w:rPr>
            </w:pPr>
            <w:r w:rsidRPr="00186756">
              <w:rPr>
                <w:rFonts w:ascii="Myriad Pro" w:hAnsi="Myriad Pro"/>
                <w:sz w:val="20"/>
                <w:szCs w:val="20"/>
              </w:rPr>
              <w:t xml:space="preserve">na rzecz grupy docelowej, do której skierowany będzie projekt: maksymalnie </w:t>
            </w:r>
            <w:r w:rsidRPr="00186756">
              <w:rPr>
                <w:rFonts w:ascii="Myriad Pro" w:hAnsi="Myriad Pro"/>
                <w:b/>
                <w:sz w:val="20"/>
                <w:szCs w:val="20"/>
              </w:rPr>
              <w:t>4 pkt</w:t>
            </w:r>
            <w:r w:rsidRPr="00186756">
              <w:rPr>
                <w:rFonts w:ascii="Myriad Pro" w:hAnsi="Myriad Pro"/>
                <w:sz w:val="20"/>
                <w:szCs w:val="20"/>
              </w:rPr>
              <w:t>;</w:t>
            </w:r>
          </w:p>
          <w:p w:rsidR="002C6CC6" w:rsidRPr="00361736" w:rsidRDefault="002C6CC6" w:rsidP="002C6CC6">
            <w:pPr>
              <w:pStyle w:val="Default"/>
              <w:numPr>
                <w:ilvl w:val="0"/>
                <w:numId w:val="41"/>
              </w:numPr>
              <w:spacing w:line="271" w:lineRule="auto"/>
              <w:ind w:left="175" w:hanging="141"/>
              <w:rPr>
                <w:rFonts w:ascii="Myriad Pro" w:hAnsi="Myriad Pro"/>
                <w:b/>
                <w:sz w:val="20"/>
                <w:szCs w:val="20"/>
              </w:rPr>
            </w:pPr>
            <w:r w:rsidRPr="00186756">
              <w:rPr>
                <w:rFonts w:ascii="Myriad Pro" w:hAnsi="Myriad Pro"/>
                <w:sz w:val="20"/>
                <w:szCs w:val="20"/>
              </w:rPr>
              <w:t xml:space="preserve">na określonym terytorium, którego będzie dotyczyć realizacja projektu: maksymalnie </w:t>
            </w:r>
            <w:r w:rsidRPr="00186756">
              <w:rPr>
                <w:rFonts w:ascii="Myriad Pro" w:hAnsi="Myriad Pro"/>
                <w:b/>
                <w:sz w:val="20"/>
                <w:szCs w:val="20"/>
              </w:rPr>
              <w:t xml:space="preserve">2 pkt. </w:t>
            </w:r>
          </w:p>
        </w:tc>
        <w:tc>
          <w:tcPr>
            <w:tcW w:w="4756"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Ocena spełniania kryterium dokonywana jest </w:t>
            </w:r>
            <w:r w:rsidRPr="00186756">
              <w:rPr>
                <w:rFonts w:ascii="Myriad Pro" w:eastAsia="MyriadPro-Regular" w:hAnsi="Myriad Pro" w:cs="Arial"/>
                <w:sz w:val="20"/>
              </w:rPr>
              <w:br/>
              <w:t>w ramach skali punktowej.</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Skala punktów: 0- 10.</w:t>
            </w:r>
          </w:p>
          <w:p w:rsidR="002C6CC6" w:rsidRPr="00186756" w:rsidRDefault="002C6CC6" w:rsidP="002C6CC6">
            <w:pPr>
              <w:spacing w:after="0" w:line="271" w:lineRule="auto"/>
              <w:contextualSpacing/>
              <w:rPr>
                <w:rFonts w:ascii="Myriad Pro" w:hAnsi="Myriad Pro" w:cs="Arial"/>
                <w:sz w:val="20"/>
              </w:rPr>
            </w:pPr>
            <w:r w:rsidRPr="00186756">
              <w:rPr>
                <w:rFonts w:ascii="Myriad Pro" w:eastAsia="MyriadPro-Regular" w:hAnsi="Myriad Pro" w:cs="Arial"/>
                <w:sz w:val="20"/>
              </w:rPr>
              <w:t>Kryterium zostanie spełnione, jeżeli podczas jego oceny zostanie przyznane minimum 6 punktów.</w:t>
            </w:r>
          </w:p>
        </w:tc>
      </w:tr>
      <w:tr w:rsidR="002C6CC6" w:rsidRPr="00186756" w:rsidTr="002C6CC6">
        <w:trPr>
          <w:trHeight w:val="971"/>
        </w:trPr>
        <w:tc>
          <w:tcPr>
            <w:tcW w:w="536" w:type="dxa"/>
          </w:tcPr>
          <w:p w:rsidR="002C6CC6" w:rsidRPr="00186756" w:rsidRDefault="002C6CC6" w:rsidP="001B0A9F">
            <w:pPr>
              <w:pStyle w:val="Akapitzlist"/>
              <w:numPr>
                <w:ilvl w:val="0"/>
                <w:numId w:val="442"/>
              </w:numPr>
              <w:spacing w:after="0" w:line="271" w:lineRule="auto"/>
              <w:ind w:left="0" w:firstLine="0"/>
              <w:rPr>
                <w:rFonts w:cs="Arial"/>
              </w:rPr>
            </w:pPr>
          </w:p>
        </w:tc>
        <w:tc>
          <w:tcPr>
            <w:tcW w:w="2833" w:type="dxa"/>
            <w:shd w:val="clear" w:color="auto" w:fill="auto"/>
          </w:tcPr>
          <w:p w:rsidR="002C6CC6" w:rsidRPr="00186756" w:rsidRDefault="002C6CC6" w:rsidP="002C6CC6">
            <w:pPr>
              <w:spacing w:after="0" w:line="271" w:lineRule="auto"/>
              <w:rPr>
                <w:rFonts w:ascii="Myriad Pro" w:eastAsia="MyriadPro-Regular" w:hAnsi="Myriad Pro" w:cs="Arial"/>
                <w:sz w:val="20"/>
              </w:rPr>
            </w:pPr>
            <w:r w:rsidRPr="00186756">
              <w:rPr>
                <w:rFonts w:ascii="Myriad Pro" w:eastAsia="MyriadPro-Regular" w:hAnsi="Myriad Pro" w:cs="Arial"/>
                <w:sz w:val="20"/>
              </w:rPr>
              <w:t>Zaplecze realizacji projektu</w:t>
            </w:r>
          </w:p>
        </w:tc>
        <w:tc>
          <w:tcPr>
            <w:tcW w:w="6095"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b/>
                <w:sz w:val="20"/>
              </w:rPr>
            </w:pPr>
            <w:r w:rsidRPr="00186756">
              <w:rPr>
                <w:rFonts w:ascii="Myriad Pro" w:eastAsia="MyriadPro-Regular" w:hAnsi="Myriad Pro" w:cs="Arial"/>
                <w:b/>
                <w:sz w:val="20"/>
              </w:rPr>
              <w:t>W przypadku samodzielnej realizacji projektu:</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Ocena potencjału organizacyjnego wnioskodawcy: maksymalnie </w:t>
            </w:r>
            <w:r w:rsidRPr="00186756">
              <w:rPr>
                <w:rFonts w:ascii="Myriad Pro" w:eastAsia="MyriadPro-Regular" w:hAnsi="Myriad Pro" w:cs="Arial"/>
                <w:b/>
                <w:sz w:val="20"/>
              </w:rPr>
              <w:t>10 pkt</w:t>
            </w:r>
            <w:r w:rsidRPr="00186756">
              <w:rPr>
                <w:rFonts w:ascii="Myriad Pro" w:eastAsia="MyriadPro-Regular" w:hAnsi="Myriad Pro" w:cs="Arial"/>
                <w:sz w:val="20"/>
              </w:rPr>
              <w:t>, w tym:</w:t>
            </w:r>
          </w:p>
          <w:p w:rsidR="002C6CC6" w:rsidRPr="00186756" w:rsidRDefault="002C6CC6" w:rsidP="002C6CC6">
            <w:pPr>
              <w:pStyle w:val="Akapitzlist"/>
              <w:numPr>
                <w:ilvl w:val="0"/>
                <w:numId w:val="36"/>
              </w:numPr>
              <w:autoSpaceDE w:val="0"/>
              <w:autoSpaceDN w:val="0"/>
              <w:adjustRightInd w:val="0"/>
              <w:spacing w:after="0" w:line="271" w:lineRule="auto"/>
              <w:ind w:left="317" w:hanging="283"/>
              <w:rPr>
                <w:rFonts w:eastAsia="MyriadPro-Regular" w:cs="Arial"/>
                <w:b/>
              </w:rPr>
            </w:pPr>
            <w:r w:rsidRPr="00186756">
              <w:rPr>
                <w:rFonts w:eastAsia="MyriadPro-Regular" w:cs="Arial"/>
              </w:rPr>
              <w:t xml:space="preserve">opis sposobu zarządzania projektem oraz realizacja wsparcia w oparciu o własne zasoby: maksymalnie </w:t>
            </w:r>
            <w:r w:rsidRPr="00186756">
              <w:rPr>
                <w:rFonts w:eastAsia="MyriadPro-Regular" w:cs="Arial"/>
                <w:b/>
              </w:rPr>
              <w:t>4 pkt</w:t>
            </w:r>
          </w:p>
          <w:p w:rsidR="002C6CC6" w:rsidRPr="00186756" w:rsidRDefault="002C6CC6" w:rsidP="002C6CC6">
            <w:pPr>
              <w:pStyle w:val="Akapitzlist"/>
              <w:numPr>
                <w:ilvl w:val="0"/>
                <w:numId w:val="36"/>
              </w:numPr>
              <w:autoSpaceDE w:val="0"/>
              <w:autoSpaceDN w:val="0"/>
              <w:adjustRightInd w:val="0"/>
              <w:spacing w:after="0" w:line="271" w:lineRule="auto"/>
              <w:ind w:left="317" w:hanging="283"/>
              <w:rPr>
                <w:rFonts w:eastAsia="MyriadPro-Regular" w:cs="Arial"/>
                <w:b/>
              </w:rPr>
            </w:pPr>
            <w:r w:rsidRPr="00186756">
              <w:rPr>
                <w:rFonts w:eastAsia="MyriadPro-Regular" w:cs="Arial"/>
              </w:rPr>
              <w:t xml:space="preserve">potencjał kadrowy zaangażowany do obsługi projektu jak </w:t>
            </w:r>
            <w:r w:rsidRPr="00186756">
              <w:rPr>
                <w:rFonts w:eastAsia="MyriadPro-Regular" w:cs="Arial"/>
              </w:rPr>
              <w:br/>
              <w:t xml:space="preserve">i realizacji przedsięwzięć merytorycznych: maksymalnie </w:t>
            </w:r>
            <w:r w:rsidRPr="00186756">
              <w:rPr>
                <w:rFonts w:eastAsia="MyriadPro-Regular" w:cs="Arial"/>
                <w:b/>
              </w:rPr>
              <w:t>4 pkt;</w:t>
            </w:r>
          </w:p>
          <w:p w:rsidR="002C6CC6" w:rsidRPr="00186756" w:rsidRDefault="002C6CC6" w:rsidP="002C6CC6">
            <w:pPr>
              <w:pStyle w:val="Akapitzlist"/>
              <w:numPr>
                <w:ilvl w:val="0"/>
                <w:numId w:val="36"/>
              </w:numPr>
              <w:autoSpaceDE w:val="0"/>
              <w:autoSpaceDN w:val="0"/>
              <w:adjustRightInd w:val="0"/>
              <w:spacing w:after="0" w:line="271" w:lineRule="auto"/>
              <w:ind w:left="317" w:hanging="283"/>
              <w:rPr>
                <w:rFonts w:eastAsia="MyriadPro-Regular" w:cs="Arial"/>
                <w:b/>
              </w:rPr>
            </w:pPr>
            <w:r w:rsidRPr="00186756">
              <w:rPr>
                <w:rFonts w:eastAsia="MyriadPro-Regular" w:cs="Arial"/>
              </w:rPr>
              <w:t xml:space="preserve">potencjał techniczny zaangażowany w realizację projektu: maksymalnie </w:t>
            </w:r>
            <w:r w:rsidRPr="00186756">
              <w:rPr>
                <w:rFonts w:eastAsia="MyriadPro-Regular" w:cs="Arial"/>
                <w:b/>
              </w:rPr>
              <w:t>2 pkt.</w:t>
            </w:r>
          </w:p>
          <w:p w:rsidR="002C6CC6" w:rsidRPr="00186756" w:rsidRDefault="002C6CC6" w:rsidP="002C6CC6">
            <w:pPr>
              <w:autoSpaceDE w:val="0"/>
              <w:autoSpaceDN w:val="0"/>
              <w:adjustRightInd w:val="0"/>
              <w:spacing w:after="0" w:line="271" w:lineRule="auto"/>
              <w:rPr>
                <w:rFonts w:ascii="Myriad Pro" w:eastAsia="MyriadPro-Regular" w:hAnsi="Myriad Pro" w:cs="Arial"/>
                <w:b/>
                <w:sz w:val="20"/>
              </w:rPr>
            </w:pPr>
            <w:r w:rsidRPr="00186756">
              <w:rPr>
                <w:rFonts w:ascii="Myriad Pro" w:eastAsia="MyriadPro-Regular" w:hAnsi="Myriad Pro" w:cs="Arial"/>
                <w:b/>
                <w:sz w:val="20"/>
              </w:rPr>
              <w:t>W przypadku realizacji projektu w partnerstwie:</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Ocena potencjału organizacyjnego wnioskodawcy i partnera/ów: maksymalnie </w:t>
            </w:r>
            <w:r w:rsidRPr="00186756">
              <w:rPr>
                <w:rFonts w:ascii="Myriad Pro" w:eastAsia="MyriadPro-Regular" w:hAnsi="Myriad Pro" w:cs="Arial"/>
                <w:b/>
                <w:sz w:val="20"/>
              </w:rPr>
              <w:t>5 pkt</w:t>
            </w:r>
            <w:r w:rsidRPr="00186756">
              <w:rPr>
                <w:rFonts w:ascii="Myriad Pro" w:eastAsia="MyriadPro-Regular" w:hAnsi="Myriad Pro" w:cs="Arial"/>
                <w:sz w:val="20"/>
              </w:rPr>
              <w:t>, w tym:</w:t>
            </w:r>
          </w:p>
          <w:p w:rsidR="002C6CC6" w:rsidRPr="00186756" w:rsidRDefault="002C6CC6" w:rsidP="002C6CC6">
            <w:pPr>
              <w:pStyle w:val="Akapitzlist"/>
              <w:numPr>
                <w:ilvl w:val="0"/>
                <w:numId w:val="36"/>
              </w:numPr>
              <w:autoSpaceDE w:val="0"/>
              <w:autoSpaceDN w:val="0"/>
              <w:adjustRightInd w:val="0"/>
              <w:spacing w:after="0" w:line="271" w:lineRule="auto"/>
              <w:ind w:left="317" w:hanging="283"/>
              <w:rPr>
                <w:rFonts w:eastAsia="MyriadPro-Regular" w:cs="Arial"/>
                <w:b/>
              </w:rPr>
            </w:pPr>
            <w:r w:rsidRPr="00186756">
              <w:rPr>
                <w:rFonts w:eastAsia="MyriadPro-Regular" w:cs="Arial"/>
              </w:rPr>
              <w:t xml:space="preserve">opis sposobu zarządzania projektem oraz realizacja wsparcia w oparciu o własne zasoby: maksymalnie </w:t>
            </w:r>
            <w:r w:rsidRPr="00186756">
              <w:rPr>
                <w:rFonts w:eastAsia="MyriadPro-Regular" w:cs="Arial"/>
                <w:b/>
              </w:rPr>
              <w:t>2 pkt</w:t>
            </w:r>
          </w:p>
          <w:p w:rsidR="002C6CC6" w:rsidRPr="00186756" w:rsidRDefault="002C6CC6" w:rsidP="002C6CC6">
            <w:pPr>
              <w:pStyle w:val="Akapitzlist"/>
              <w:numPr>
                <w:ilvl w:val="0"/>
                <w:numId w:val="36"/>
              </w:numPr>
              <w:autoSpaceDE w:val="0"/>
              <w:autoSpaceDN w:val="0"/>
              <w:adjustRightInd w:val="0"/>
              <w:spacing w:after="0" w:line="271" w:lineRule="auto"/>
              <w:ind w:left="317" w:hanging="283"/>
              <w:rPr>
                <w:rFonts w:eastAsia="MyriadPro-Regular" w:cs="Arial"/>
                <w:b/>
              </w:rPr>
            </w:pPr>
            <w:r w:rsidRPr="00186756">
              <w:rPr>
                <w:rFonts w:eastAsia="MyriadPro-Regular" w:cs="Arial"/>
              </w:rPr>
              <w:t xml:space="preserve">potencjał kadrowy zaangażowany do obsługi projektu jak </w:t>
            </w:r>
            <w:r w:rsidRPr="00186756">
              <w:rPr>
                <w:rFonts w:eastAsia="MyriadPro-Regular" w:cs="Arial"/>
              </w:rPr>
              <w:br/>
              <w:t xml:space="preserve">i realizacji przedsięwzięć merytorycznych: maksymalnie </w:t>
            </w:r>
            <w:r w:rsidRPr="00186756">
              <w:rPr>
                <w:rFonts w:eastAsia="MyriadPro-Regular" w:cs="Arial"/>
                <w:b/>
              </w:rPr>
              <w:t>2 pkt;</w:t>
            </w:r>
          </w:p>
          <w:p w:rsidR="002C6CC6" w:rsidRPr="00186756" w:rsidRDefault="002C6CC6" w:rsidP="002C6CC6">
            <w:pPr>
              <w:pStyle w:val="Akapitzlist"/>
              <w:numPr>
                <w:ilvl w:val="0"/>
                <w:numId w:val="36"/>
              </w:numPr>
              <w:autoSpaceDE w:val="0"/>
              <w:autoSpaceDN w:val="0"/>
              <w:adjustRightInd w:val="0"/>
              <w:spacing w:after="0" w:line="271" w:lineRule="auto"/>
              <w:ind w:left="317" w:hanging="283"/>
              <w:rPr>
                <w:rFonts w:eastAsia="MyriadPro-Regular" w:cs="Arial"/>
                <w:b/>
              </w:rPr>
            </w:pPr>
            <w:r w:rsidRPr="00186756">
              <w:rPr>
                <w:rFonts w:eastAsia="MyriadPro-Regular" w:cs="Arial"/>
              </w:rPr>
              <w:t xml:space="preserve">potencjał techniczny zaangażowany w realizację projektu: maksymalnie </w:t>
            </w:r>
            <w:r w:rsidRPr="00186756">
              <w:rPr>
                <w:rFonts w:eastAsia="MyriadPro-Regular" w:cs="Arial"/>
                <w:b/>
              </w:rPr>
              <w:t>1 pkt.</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Ocena zasadności partnerstwa zawiązanego w celu wspólnej realizacji projektu, w tym sposób podziału realizacji zadań: maksymalnie </w:t>
            </w:r>
            <w:r w:rsidRPr="00186756">
              <w:rPr>
                <w:rFonts w:ascii="Myriad Pro" w:eastAsia="MyriadPro-Regular" w:hAnsi="Myriad Pro" w:cs="Arial"/>
                <w:b/>
                <w:sz w:val="20"/>
              </w:rPr>
              <w:t xml:space="preserve">5  pkt. </w:t>
            </w:r>
          </w:p>
        </w:tc>
        <w:tc>
          <w:tcPr>
            <w:tcW w:w="4756"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Ocena spełniania kryterium dokonywana jest </w:t>
            </w:r>
            <w:r w:rsidRPr="00186756">
              <w:rPr>
                <w:rFonts w:ascii="Myriad Pro" w:eastAsia="MyriadPro-Regular" w:hAnsi="Myriad Pro" w:cs="Arial"/>
                <w:sz w:val="20"/>
              </w:rPr>
              <w:br/>
              <w:t>w ramach skali punktowej.</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Skala punktów: 0- 10</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Kryterium zostanie spełnione, jeżeli podczas jego oceny zostanie przyznane minimum 6 punktów.</w:t>
            </w:r>
          </w:p>
        </w:tc>
      </w:tr>
    </w:tbl>
    <w:p w:rsidR="002C6CC6" w:rsidRPr="00186756" w:rsidRDefault="002C6CC6" w:rsidP="002C6CC6">
      <w:pPr>
        <w:spacing w:after="0" w:line="271" w:lineRule="auto"/>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536"/>
        <w:gridCol w:w="2824"/>
        <w:gridCol w:w="4803"/>
        <w:gridCol w:w="6012"/>
      </w:tblGrid>
      <w:tr w:rsidR="002C6CC6" w:rsidRPr="00186756" w:rsidTr="002C6CC6">
        <w:trPr>
          <w:jc w:val="center"/>
        </w:trPr>
        <w:tc>
          <w:tcPr>
            <w:tcW w:w="14175" w:type="dxa"/>
            <w:gridSpan w:val="4"/>
            <w:shd w:val="clear" w:color="auto" w:fill="D9D9D9" w:themeFill="background1" w:themeFillShade="D9"/>
          </w:tcPr>
          <w:p w:rsidR="002C6CC6" w:rsidRPr="00186756" w:rsidRDefault="002C6CC6" w:rsidP="002C6CC6">
            <w:pPr>
              <w:spacing w:line="271" w:lineRule="auto"/>
              <w:jc w:val="center"/>
              <w:rPr>
                <w:rFonts w:ascii="Myriad Pro" w:hAnsi="Myriad Pro" w:cs="Arial"/>
                <w:b/>
                <w:sz w:val="20"/>
              </w:rPr>
            </w:pPr>
            <w:r w:rsidRPr="00186756">
              <w:rPr>
                <w:rFonts w:ascii="Myriad Pro" w:hAnsi="Myriad Pro" w:cs="Arial"/>
                <w:b/>
                <w:sz w:val="20"/>
              </w:rPr>
              <w:t>Kryteria administracyjności</w:t>
            </w:r>
          </w:p>
        </w:tc>
      </w:tr>
      <w:tr w:rsidR="002C6CC6" w:rsidRPr="00186756" w:rsidTr="002C6CC6">
        <w:trPr>
          <w:jc w:val="center"/>
        </w:trPr>
        <w:tc>
          <w:tcPr>
            <w:tcW w:w="536" w:type="dxa"/>
          </w:tcPr>
          <w:p w:rsidR="002C6CC6" w:rsidRPr="00186756" w:rsidRDefault="002C6CC6" w:rsidP="002C6CC6">
            <w:pPr>
              <w:spacing w:line="271" w:lineRule="auto"/>
              <w:ind w:left="-22"/>
              <w:jc w:val="center"/>
              <w:rPr>
                <w:rFonts w:ascii="Myriad Pro" w:hAnsi="Myriad Pro" w:cs="Arial"/>
                <w:sz w:val="20"/>
              </w:rPr>
            </w:pPr>
            <w:r w:rsidRPr="00186756">
              <w:rPr>
                <w:rFonts w:ascii="Myriad Pro" w:hAnsi="Myriad Pro" w:cs="Arial"/>
                <w:sz w:val="20"/>
              </w:rPr>
              <w:t>L.p.</w:t>
            </w:r>
          </w:p>
        </w:tc>
        <w:tc>
          <w:tcPr>
            <w:tcW w:w="2824"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Nazwa kryterium</w:t>
            </w:r>
          </w:p>
        </w:tc>
        <w:tc>
          <w:tcPr>
            <w:tcW w:w="4803"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Definicja kryterium</w:t>
            </w:r>
          </w:p>
        </w:tc>
        <w:tc>
          <w:tcPr>
            <w:tcW w:w="6012"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Opis znaczenia kryterium</w:t>
            </w:r>
          </w:p>
        </w:tc>
      </w:tr>
      <w:tr w:rsidR="002C6CC6" w:rsidRPr="00186756" w:rsidTr="002C6CC6">
        <w:trPr>
          <w:jc w:val="center"/>
        </w:trPr>
        <w:tc>
          <w:tcPr>
            <w:tcW w:w="536"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1</w:t>
            </w:r>
          </w:p>
        </w:tc>
        <w:tc>
          <w:tcPr>
            <w:tcW w:w="2824"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2</w:t>
            </w:r>
          </w:p>
        </w:tc>
        <w:tc>
          <w:tcPr>
            <w:tcW w:w="4803"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3</w:t>
            </w:r>
          </w:p>
        </w:tc>
        <w:tc>
          <w:tcPr>
            <w:tcW w:w="6012"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4</w:t>
            </w:r>
          </w:p>
        </w:tc>
      </w:tr>
      <w:tr w:rsidR="002C6CC6" w:rsidRPr="00186756" w:rsidTr="002C6CC6">
        <w:trPr>
          <w:jc w:val="center"/>
        </w:trPr>
        <w:tc>
          <w:tcPr>
            <w:tcW w:w="536" w:type="dxa"/>
          </w:tcPr>
          <w:p w:rsidR="002C6CC6" w:rsidRPr="00186756" w:rsidRDefault="002C6CC6" w:rsidP="001B0A9F">
            <w:pPr>
              <w:pStyle w:val="Akapitzlist"/>
              <w:numPr>
                <w:ilvl w:val="0"/>
                <w:numId w:val="443"/>
              </w:numPr>
              <w:spacing w:line="271" w:lineRule="auto"/>
              <w:ind w:left="357" w:hanging="357"/>
              <w:contextualSpacing w:val="0"/>
              <w:rPr>
                <w:rFonts w:cs="Arial"/>
              </w:rPr>
            </w:pPr>
          </w:p>
        </w:tc>
        <w:tc>
          <w:tcPr>
            <w:tcW w:w="2824"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Intensywność wsparcia</w:t>
            </w:r>
          </w:p>
        </w:tc>
        <w:tc>
          <w:tcPr>
            <w:tcW w:w="4803"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 xml:space="preserve">Wnioskowana kwota i poziom wsparcia są zgodne z zapisami </w:t>
            </w:r>
            <w:r w:rsidRPr="00186756">
              <w:rPr>
                <w:rFonts w:ascii="Myriad Pro" w:hAnsi="Myriad Pro" w:cs="Arial"/>
                <w:i/>
                <w:sz w:val="20"/>
              </w:rPr>
              <w:t>Regulaminu konkursu</w:t>
            </w:r>
            <w:r w:rsidRPr="00186756">
              <w:rPr>
                <w:rFonts w:ascii="Myriad Pro" w:hAnsi="Myriad Pro" w:cs="Arial"/>
                <w:sz w:val="20"/>
              </w:rPr>
              <w:t>.</w:t>
            </w:r>
          </w:p>
        </w:tc>
        <w:tc>
          <w:tcPr>
            <w:tcW w:w="6012"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Spełnienie kryterium jest konieczne do przyznania dofinansowania.</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lastRenderedPageBreak/>
              <w:t>Projekty niespełniające kryterium kierowane są do poprawy lub uzupełnienia.</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Ocena spełniania kryterium polega na przypisaniu wartości logicznych „tak”, „nie”.</w:t>
            </w:r>
          </w:p>
        </w:tc>
      </w:tr>
      <w:tr w:rsidR="002C6CC6" w:rsidRPr="00186756" w:rsidTr="002C6CC6">
        <w:trPr>
          <w:jc w:val="center"/>
        </w:trPr>
        <w:tc>
          <w:tcPr>
            <w:tcW w:w="536" w:type="dxa"/>
          </w:tcPr>
          <w:p w:rsidR="002C6CC6" w:rsidRPr="00186756" w:rsidRDefault="002C6CC6" w:rsidP="001B0A9F">
            <w:pPr>
              <w:pStyle w:val="Akapitzlist"/>
              <w:numPr>
                <w:ilvl w:val="0"/>
                <w:numId w:val="443"/>
              </w:numPr>
              <w:spacing w:line="271" w:lineRule="auto"/>
              <w:ind w:left="357" w:hanging="357"/>
              <w:contextualSpacing w:val="0"/>
              <w:rPr>
                <w:rFonts w:cs="Arial"/>
              </w:rPr>
            </w:pPr>
          </w:p>
        </w:tc>
        <w:tc>
          <w:tcPr>
            <w:tcW w:w="2824"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Zgodność z kwalifikowalnością wydatków.</w:t>
            </w:r>
          </w:p>
        </w:tc>
        <w:tc>
          <w:tcPr>
            <w:tcW w:w="4803" w:type="dxa"/>
          </w:tcPr>
          <w:p w:rsidR="002C6CC6" w:rsidRPr="00186756" w:rsidRDefault="002C6CC6" w:rsidP="002C6CC6">
            <w:pPr>
              <w:autoSpaceDE w:val="0"/>
              <w:autoSpaceDN w:val="0"/>
              <w:adjustRightInd w:val="0"/>
              <w:spacing w:line="271" w:lineRule="auto"/>
              <w:rPr>
                <w:rFonts w:ascii="Myriad Pro" w:eastAsia="MyriadPro-Regular" w:hAnsi="Myriad Pro" w:cs="Arial"/>
                <w:i/>
                <w:sz w:val="20"/>
              </w:rPr>
            </w:pPr>
            <w:r w:rsidRPr="00186756">
              <w:rPr>
                <w:rFonts w:ascii="Myriad Pro" w:eastAsia="MyriadPro-Regular" w:hAnsi="Myriad Pro" w:cs="Arial"/>
                <w:sz w:val="20"/>
              </w:rPr>
              <w:t xml:space="preserve">Wydatki w projekcie są zgodne z </w:t>
            </w:r>
            <w:r w:rsidRPr="00186756">
              <w:rPr>
                <w:rFonts w:ascii="Myriad Pro" w:eastAsia="MyriadPro-Regular" w:hAnsi="Myriad Pro" w:cs="Arial"/>
                <w:i/>
                <w:sz w:val="20"/>
              </w:rPr>
              <w:t>Wytycznymi w zakresie kwalifikowalności wydatków w ramach Europejskiego Funduszu Rozwoju Regionalnego, Europejskiego Funduszu Społecznego oraz Funduszu Spójności na lata 2014-2020</w:t>
            </w:r>
            <w:r w:rsidRPr="00186756">
              <w:rPr>
                <w:rFonts w:ascii="Myriad Pro" w:eastAsia="MyriadPro-Regular" w:hAnsi="Myriad Pro" w:cs="Arial"/>
                <w:sz w:val="20"/>
              </w:rPr>
              <w:t xml:space="preserve"> oraz z</w:t>
            </w:r>
            <w:r w:rsidRPr="00186756">
              <w:rPr>
                <w:rFonts w:ascii="Myriad Pro" w:eastAsia="MyriadPro-Regular" w:hAnsi="Myriad Pro" w:cs="Arial"/>
                <w:i/>
                <w:sz w:val="20"/>
              </w:rPr>
              <w:t xml:space="preserve"> Wytycznymi w zakresie realizacji przedsięwzięć z udziałem środków Europejskiego Funduszu Społecznego </w:t>
            </w:r>
            <w:r w:rsidRPr="00186756">
              <w:rPr>
                <w:rFonts w:ascii="Myriad Pro" w:eastAsia="Times New Roman" w:hAnsi="Myriad Pro" w:cs="Arial"/>
                <w:i/>
                <w:sz w:val="20"/>
              </w:rPr>
              <w:t>w obszarze rynku pracy na lata 2014-2020</w:t>
            </w:r>
            <w:r w:rsidRPr="00186756">
              <w:rPr>
                <w:rFonts w:ascii="Myriad Pro" w:eastAsia="MyriadPro-Regular" w:hAnsi="Myriad Pro" w:cs="Arial"/>
                <w:i/>
                <w:sz w:val="20"/>
              </w:rPr>
              <w:t>.</w:t>
            </w:r>
          </w:p>
          <w:p w:rsidR="002C6CC6" w:rsidRPr="00186756" w:rsidRDefault="002C6CC6" w:rsidP="002C6CC6">
            <w:pPr>
              <w:autoSpaceDE w:val="0"/>
              <w:autoSpaceDN w:val="0"/>
              <w:adjustRightInd w:val="0"/>
              <w:spacing w:line="271" w:lineRule="auto"/>
              <w:rPr>
                <w:rFonts w:ascii="Myriad Pro" w:eastAsia="MyriadPro-Regular" w:hAnsi="Myriad Pro" w:cs="Arial"/>
                <w:sz w:val="20"/>
              </w:rPr>
            </w:pPr>
            <w:r w:rsidRPr="00186756">
              <w:rPr>
                <w:rFonts w:ascii="Myriad Pro" w:eastAsia="MyriadPro-Regular" w:hAnsi="Myriad Pro" w:cs="Arial"/>
                <w:sz w:val="20"/>
              </w:rPr>
              <w:t xml:space="preserve">Planowane wydatki są uzasadnione, niezbędne, racjonalne i adekwatne do zakresu merytorycznego projektu w tym opisu grupy docelowej </w:t>
            </w:r>
            <w:r w:rsidRPr="00186756">
              <w:rPr>
                <w:rFonts w:ascii="Myriad Pro" w:eastAsia="MyriadPro-Regular" w:hAnsi="Myriad Pro" w:cs="Arial"/>
                <w:sz w:val="20"/>
              </w:rPr>
              <w:br/>
              <w:t>i planowanego wsparcia.</w:t>
            </w:r>
          </w:p>
          <w:p w:rsidR="002C6CC6" w:rsidRPr="00186756" w:rsidRDefault="002C6CC6" w:rsidP="002C6CC6">
            <w:pPr>
              <w:autoSpaceDE w:val="0"/>
              <w:autoSpaceDN w:val="0"/>
              <w:adjustRightInd w:val="0"/>
              <w:spacing w:line="271" w:lineRule="auto"/>
              <w:rPr>
                <w:rFonts w:ascii="Myriad Pro" w:eastAsia="MyriadPro-Regular" w:hAnsi="Myriad Pro" w:cs="Arial"/>
                <w:sz w:val="20"/>
              </w:rPr>
            </w:pPr>
            <w:r w:rsidRPr="00186756">
              <w:rPr>
                <w:rFonts w:ascii="Myriad Pro" w:eastAsia="MyriadPro-Regular" w:hAnsi="Myriad Pro" w:cs="Arial"/>
                <w:sz w:val="20"/>
              </w:rPr>
              <w:t xml:space="preserve">Wydatki założone w projekcie są zgodne </w:t>
            </w:r>
            <w:r w:rsidRPr="00186756">
              <w:rPr>
                <w:rFonts w:ascii="Myriad Pro" w:eastAsia="MyriadPro-Regular" w:hAnsi="Myriad Pro" w:cs="Arial"/>
                <w:sz w:val="20"/>
              </w:rPr>
              <w:br/>
              <w:t>z katalogiem wydatków, limitami (w tym stawką ryczałtową dla kosztów pośrednich) oraz zasadami kwalifikowalności określonymi w Regulaminie konkursu (jeśli dotyczy).</w:t>
            </w:r>
          </w:p>
          <w:p w:rsidR="002C6CC6" w:rsidRPr="00186756" w:rsidRDefault="002C6CC6" w:rsidP="002C6CC6">
            <w:pPr>
              <w:autoSpaceDE w:val="0"/>
              <w:autoSpaceDN w:val="0"/>
              <w:adjustRightInd w:val="0"/>
              <w:spacing w:line="271" w:lineRule="auto"/>
              <w:rPr>
                <w:rFonts w:ascii="Myriad Pro" w:eastAsia="MyriadPro-Regular" w:hAnsi="Myriad Pro" w:cs="Arial"/>
                <w:sz w:val="20"/>
              </w:rPr>
            </w:pPr>
          </w:p>
          <w:p w:rsidR="002C6CC6" w:rsidRPr="00361736" w:rsidRDefault="002C6CC6" w:rsidP="00361736">
            <w:pPr>
              <w:autoSpaceDE w:val="0"/>
              <w:autoSpaceDN w:val="0"/>
              <w:adjustRightInd w:val="0"/>
              <w:spacing w:line="271" w:lineRule="auto"/>
              <w:rPr>
                <w:rFonts w:ascii="Myriad Pro" w:eastAsia="MyriadPro-Regular" w:hAnsi="Myriad Pro" w:cs="Arial"/>
                <w:sz w:val="20"/>
              </w:rPr>
            </w:pPr>
            <w:r w:rsidRPr="00186756">
              <w:rPr>
                <w:rFonts w:ascii="Myriad Pro" w:eastAsia="MyriadPro-Regular" w:hAnsi="Myriad Pro" w:cs="Arial"/>
                <w:sz w:val="20"/>
              </w:rPr>
              <w:t xml:space="preserve">Poziom wydatków w ramach cross </w:t>
            </w:r>
            <w:proofErr w:type="spellStart"/>
            <w:r w:rsidRPr="00186756">
              <w:rPr>
                <w:rFonts w:ascii="Myriad Pro" w:eastAsia="MyriadPro-Regular" w:hAnsi="Myriad Pro" w:cs="Arial"/>
                <w:sz w:val="20"/>
              </w:rPr>
              <w:t>financingu</w:t>
            </w:r>
            <w:proofErr w:type="spellEnd"/>
            <w:r w:rsidRPr="00186756">
              <w:rPr>
                <w:rFonts w:ascii="Myriad Pro" w:eastAsia="MyriadPro-Regular" w:hAnsi="Myriad Pro" w:cs="Arial"/>
                <w:sz w:val="20"/>
              </w:rPr>
              <w:t xml:space="preserve"> oraz środków trwałych jest zgodny z poziomem tych wydatków wskazanym w Regulaminie konkursu</w:t>
            </w:r>
            <w:r w:rsidRPr="00186756">
              <w:rPr>
                <w:rFonts w:ascii="Myriad Pro" w:hAnsi="Myriad Pro" w:cs="Arial"/>
                <w:sz w:val="20"/>
              </w:rPr>
              <w:t xml:space="preserve"> </w:t>
            </w:r>
            <w:r w:rsidRPr="00186756">
              <w:rPr>
                <w:rFonts w:ascii="Myriad Pro" w:eastAsia="MyriadPro-Regular" w:hAnsi="Myriad Pro" w:cs="Arial"/>
                <w:sz w:val="20"/>
              </w:rPr>
              <w:t>(jeśli dotyczy).</w:t>
            </w:r>
          </w:p>
        </w:tc>
        <w:tc>
          <w:tcPr>
            <w:tcW w:w="6012"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Spełnienie kryterium jest konieczne do przyznania dofinansowania.</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 xml:space="preserve">Projekty niespełniające kryterium kierowane są do poprawy lub uzupełnienia.Za zgodą IP, na etapie realizacji projektu, dopuszcza się możliwość  odstępstwa od  zapisów Regulaminu konkursu w zakresie spełnienia przedmiotowego kryterium z uwagi na zmiany </w:t>
            </w:r>
            <w:r w:rsidRPr="00186756">
              <w:rPr>
                <w:rFonts w:ascii="Myriad Pro" w:hAnsi="Myriad Pro" w:cs="Arial"/>
                <w:i/>
                <w:sz w:val="20"/>
              </w:rPr>
              <w:t>SOOP RPO WZ 2014-2020</w:t>
            </w:r>
            <w:r w:rsidRPr="00186756">
              <w:rPr>
                <w:rFonts w:ascii="Myriad Pro" w:hAnsi="Myriad Pro" w:cs="Arial"/>
                <w:sz w:val="20"/>
              </w:rPr>
              <w:t xml:space="preserve">, </w:t>
            </w:r>
            <w:r w:rsidRPr="00186756">
              <w:rPr>
                <w:rFonts w:ascii="Myriad Pro" w:eastAsia="MyriadPro-Regular" w:hAnsi="Myriad Pro" w:cs="Arial"/>
                <w:i/>
                <w:sz w:val="20"/>
              </w:rPr>
              <w:t xml:space="preserve">Wytycznych  </w:t>
            </w:r>
            <w:r w:rsidRPr="00186756">
              <w:rPr>
                <w:rFonts w:ascii="Myriad Pro" w:eastAsia="MyriadPro-Regular" w:hAnsi="Myriad Pro" w:cs="Arial"/>
                <w:i/>
                <w:sz w:val="20"/>
              </w:rPr>
              <w:br/>
              <w:t xml:space="preserve">w zakresie kwalifikowalności wydatków w ramach Europejskiego Funduszu Rozwoju Regionalnego, Europejskiego Funduszu Społecznego oraz Funduszu Spójności na lata 2014-2020  oraz </w:t>
            </w:r>
            <w:r w:rsidRPr="00186756">
              <w:rPr>
                <w:rFonts w:ascii="Myriad Pro" w:eastAsia="MyriadPro-Regular" w:hAnsi="Myriad Pro" w:cs="Arial"/>
                <w:sz w:val="20"/>
              </w:rPr>
              <w:t xml:space="preserve"> </w:t>
            </w:r>
            <w:r w:rsidRPr="00186756">
              <w:rPr>
                <w:rFonts w:ascii="Myriad Pro" w:hAnsi="Myriad Pro" w:cs="Arial"/>
                <w:sz w:val="20"/>
              </w:rPr>
              <w:t xml:space="preserve"> właściwych </w:t>
            </w:r>
            <w:r w:rsidRPr="00186756">
              <w:rPr>
                <w:rFonts w:ascii="Myriad Pro" w:eastAsia="MyriadPro-Regular" w:hAnsi="Myriad Pro" w:cs="Arial"/>
                <w:i/>
                <w:sz w:val="20"/>
              </w:rPr>
              <w:t xml:space="preserve">Wytycznych obszarowych, </w:t>
            </w:r>
            <w:r w:rsidRPr="00186756">
              <w:rPr>
                <w:rFonts w:ascii="Myriad Pro" w:hAnsi="Myriad Pro" w:cs="Arial"/>
                <w:sz w:val="20"/>
              </w:rPr>
              <w:t>mających wpływ na założenia dotyczące kwalifikowalności wydatków.</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Ocena spełniania kryterium polega na przypisaniu wartości logicznych „tak”, „nie”.</w:t>
            </w:r>
          </w:p>
        </w:tc>
      </w:tr>
      <w:tr w:rsidR="002C6CC6" w:rsidRPr="00186756" w:rsidTr="002C6CC6">
        <w:trPr>
          <w:jc w:val="center"/>
        </w:trPr>
        <w:tc>
          <w:tcPr>
            <w:tcW w:w="536" w:type="dxa"/>
          </w:tcPr>
          <w:p w:rsidR="002C6CC6" w:rsidRPr="00186756" w:rsidRDefault="002C6CC6" w:rsidP="001B0A9F">
            <w:pPr>
              <w:pStyle w:val="Akapitzlist"/>
              <w:numPr>
                <w:ilvl w:val="0"/>
                <w:numId w:val="443"/>
              </w:numPr>
              <w:spacing w:line="271" w:lineRule="auto"/>
              <w:ind w:left="357" w:hanging="357"/>
              <w:contextualSpacing w:val="0"/>
              <w:rPr>
                <w:rFonts w:cs="Arial"/>
              </w:rPr>
            </w:pPr>
          </w:p>
        </w:tc>
        <w:tc>
          <w:tcPr>
            <w:tcW w:w="2824"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 xml:space="preserve">Spójność i kompletność zapisów </w:t>
            </w:r>
          </w:p>
        </w:tc>
        <w:tc>
          <w:tcPr>
            <w:tcW w:w="4803" w:type="dxa"/>
          </w:tcPr>
          <w:p w:rsidR="002C6CC6" w:rsidRPr="00186756" w:rsidRDefault="002C6CC6" w:rsidP="002C6CC6">
            <w:pPr>
              <w:autoSpaceDE w:val="0"/>
              <w:autoSpaceDN w:val="0"/>
              <w:adjustRightInd w:val="0"/>
              <w:spacing w:line="271" w:lineRule="auto"/>
              <w:rPr>
                <w:rFonts w:ascii="Myriad Pro" w:hAnsi="Myriad Pro" w:cs="Arial"/>
                <w:sz w:val="20"/>
              </w:rPr>
            </w:pPr>
            <w:r w:rsidRPr="00186756">
              <w:rPr>
                <w:rFonts w:ascii="Myriad Pro" w:eastAsia="MyriadPro-Regular" w:hAnsi="Myriad Pro" w:cs="Arial"/>
                <w:sz w:val="20"/>
              </w:rPr>
              <w:t xml:space="preserve">Wniosek jest spójny i kompletny w odniesieniu do dokonanej oceny. </w:t>
            </w:r>
          </w:p>
        </w:tc>
        <w:tc>
          <w:tcPr>
            <w:tcW w:w="6012"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Spełnienie kryterium jest konieczne do przyznania dofinansowania.</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Projekty niespełniające kryterium kierowane są do poprawy lub uzupełnienia.</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Ocena spełniania kryterium polega na przypisaniu wartości logicznych „tak”, „nie.</w:t>
            </w:r>
          </w:p>
        </w:tc>
      </w:tr>
    </w:tbl>
    <w:p w:rsidR="002C6CC6" w:rsidRDefault="002C6CC6" w:rsidP="002C6CC6">
      <w:pPr>
        <w:spacing w:after="0" w:line="271" w:lineRule="auto"/>
        <w:rPr>
          <w:rFonts w:ascii="Arial" w:hAnsi="Arial" w:cs="Arial"/>
        </w:rPr>
      </w:pPr>
    </w:p>
    <w:p w:rsidR="004B59B3" w:rsidRDefault="004B59B3" w:rsidP="004B59B3">
      <w:pPr>
        <w:spacing w:after="0" w:line="271" w:lineRule="auto"/>
        <w:jc w:val="center"/>
        <w:rPr>
          <w:rFonts w:ascii="Myriad Pro" w:hAnsi="Myriad Pro"/>
          <w:b/>
          <w:sz w:val="20"/>
        </w:rPr>
      </w:pPr>
      <w:r w:rsidRPr="00AF2B06">
        <w:rPr>
          <w:rFonts w:ascii="Myriad Pro" w:eastAsiaTheme="majorEastAsia" w:hAnsi="Myriad Pro" w:cs="Arial"/>
          <w:b/>
          <w:bCs/>
          <w:sz w:val="20"/>
        </w:rPr>
        <w:lastRenderedPageBreak/>
        <w:t xml:space="preserve">Kryteria </w:t>
      </w:r>
      <w:r>
        <w:rPr>
          <w:rFonts w:ascii="Myriad Pro" w:eastAsiaTheme="majorEastAsia" w:hAnsi="Myriad Pro" w:cs="Arial"/>
          <w:b/>
          <w:bCs/>
          <w:sz w:val="20"/>
        </w:rPr>
        <w:t>szczegółowe</w:t>
      </w:r>
      <w:r w:rsidRPr="00AF2B06">
        <w:rPr>
          <w:rFonts w:ascii="Myriad Pro" w:eastAsiaTheme="majorEastAsia" w:hAnsi="Myriad Pro" w:cs="Arial"/>
          <w:b/>
          <w:bCs/>
          <w:sz w:val="20"/>
        </w:rPr>
        <w:t xml:space="preserve"> przyjęte Uchwałą Nr </w:t>
      </w:r>
      <w:r>
        <w:rPr>
          <w:rFonts w:ascii="Myriad Pro" w:eastAsiaTheme="majorEastAsia" w:hAnsi="Myriad Pro" w:cs="Arial"/>
          <w:b/>
          <w:bCs/>
          <w:sz w:val="20"/>
        </w:rPr>
        <w:t>4</w:t>
      </w:r>
      <w:r w:rsidRPr="00AF2B06">
        <w:rPr>
          <w:rFonts w:ascii="Myriad Pro" w:eastAsiaTheme="majorEastAsia" w:hAnsi="Myriad Pro" w:cs="Arial"/>
          <w:b/>
          <w:bCs/>
          <w:sz w:val="20"/>
        </w:rPr>
        <w:t xml:space="preserve">/20 </w:t>
      </w:r>
      <w:r w:rsidRPr="00AF2B06">
        <w:rPr>
          <w:rFonts w:ascii="Myriad Pro" w:hAnsi="Myriad Pro"/>
          <w:b/>
          <w:sz w:val="20"/>
        </w:rPr>
        <w:t xml:space="preserve">Komitetu Monitorującego RPO WZ 2014-2020 z dnia </w:t>
      </w:r>
      <w:r>
        <w:rPr>
          <w:rFonts w:ascii="Myriad Pro" w:hAnsi="Myriad Pro"/>
          <w:b/>
          <w:sz w:val="20"/>
        </w:rPr>
        <w:t>1 kwietnia</w:t>
      </w:r>
      <w:r w:rsidRPr="00AF2B06">
        <w:rPr>
          <w:rFonts w:ascii="Myriad Pro" w:hAnsi="Myriad Pro"/>
          <w:b/>
          <w:sz w:val="20"/>
        </w:rPr>
        <w:t xml:space="preserve"> 20</w:t>
      </w:r>
      <w:r>
        <w:rPr>
          <w:rFonts w:ascii="Myriad Pro" w:hAnsi="Myriad Pro"/>
          <w:b/>
          <w:sz w:val="20"/>
        </w:rPr>
        <w:t xml:space="preserve">20 </w:t>
      </w:r>
      <w:r w:rsidRPr="00AF2B06">
        <w:rPr>
          <w:rFonts w:ascii="Myriad Pro" w:hAnsi="Myriad Pro"/>
          <w:b/>
          <w:sz w:val="20"/>
        </w:rPr>
        <w:t>r. (tryb konkursowy)</w:t>
      </w:r>
      <w:r>
        <w:rPr>
          <w:rFonts w:ascii="Myriad Pro" w:hAnsi="Myriad Pro"/>
          <w:b/>
          <w:sz w:val="20"/>
        </w:rPr>
        <w:t xml:space="preserve"> typ 2</w:t>
      </w:r>
    </w:p>
    <w:p w:rsidR="004B59B3" w:rsidRPr="00AF2B06" w:rsidRDefault="004B59B3" w:rsidP="004B59B3">
      <w:pPr>
        <w:spacing w:after="0" w:line="271" w:lineRule="auto"/>
        <w:jc w:val="center"/>
        <w:rPr>
          <w:rFonts w:ascii="Myriad Pro" w:eastAsiaTheme="majorEastAsia" w:hAnsi="Myriad Pro" w:cs="Arial"/>
          <w:b/>
          <w:bCs/>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4B59B3" w:rsidRPr="00D50197" w:rsidTr="00740F15">
        <w:trPr>
          <w:jc w:val="center"/>
        </w:trPr>
        <w:tc>
          <w:tcPr>
            <w:tcW w:w="1900" w:type="dxa"/>
            <w:shd w:val="clear" w:color="auto" w:fill="B6DDE8"/>
          </w:tcPr>
          <w:p w:rsidR="004B59B3" w:rsidRPr="00D50197" w:rsidRDefault="004B59B3" w:rsidP="00740F15">
            <w:pPr>
              <w:spacing w:before="40" w:after="40" w:line="240" w:lineRule="auto"/>
              <w:rPr>
                <w:rFonts w:ascii="Myriad Pro" w:hAnsi="Myriad Pro" w:cs="Arial"/>
                <w:sz w:val="20"/>
              </w:rPr>
            </w:pPr>
            <w:r w:rsidRPr="00D50197">
              <w:rPr>
                <w:rFonts w:ascii="Myriad Pro" w:hAnsi="Myriad Pro" w:cs="Arial"/>
                <w:sz w:val="20"/>
              </w:rPr>
              <w:t>Oś priorytetowa</w:t>
            </w:r>
          </w:p>
        </w:tc>
        <w:tc>
          <w:tcPr>
            <w:tcW w:w="12275" w:type="dxa"/>
            <w:shd w:val="clear" w:color="auto" w:fill="B6DDE8"/>
          </w:tcPr>
          <w:p w:rsidR="004B59B3" w:rsidRPr="0018365A" w:rsidRDefault="004B59B3" w:rsidP="00740F15">
            <w:pPr>
              <w:spacing w:after="0" w:line="271" w:lineRule="auto"/>
              <w:rPr>
                <w:rFonts w:ascii="Myriad Pro" w:hAnsi="Myriad Pro" w:cs="Arial"/>
                <w:sz w:val="20"/>
              </w:rPr>
            </w:pPr>
            <w:r w:rsidRPr="0018365A">
              <w:rPr>
                <w:rFonts w:ascii="Myriad Pro" w:hAnsi="Myriad Pro" w:cs="Arial"/>
                <w:sz w:val="20"/>
              </w:rPr>
              <w:t>VI  Rynek Pracy</w:t>
            </w:r>
          </w:p>
        </w:tc>
      </w:tr>
      <w:tr w:rsidR="004B59B3" w:rsidRPr="00D50197" w:rsidTr="00740F15">
        <w:trPr>
          <w:jc w:val="center"/>
        </w:trPr>
        <w:tc>
          <w:tcPr>
            <w:tcW w:w="1900" w:type="dxa"/>
            <w:shd w:val="clear" w:color="auto" w:fill="B6DDE8"/>
          </w:tcPr>
          <w:p w:rsidR="004B59B3" w:rsidRPr="00D50197" w:rsidRDefault="004B59B3" w:rsidP="00740F15">
            <w:pPr>
              <w:spacing w:before="40" w:after="40" w:line="240" w:lineRule="auto"/>
              <w:rPr>
                <w:rFonts w:ascii="Myriad Pro" w:hAnsi="Myriad Pro" w:cs="Arial"/>
                <w:sz w:val="20"/>
              </w:rPr>
            </w:pPr>
            <w:r w:rsidRPr="00D50197">
              <w:rPr>
                <w:rFonts w:ascii="Myriad Pro" w:hAnsi="Myriad Pro" w:cs="Arial"/>
                <w:sz w:val="20"/>
              </w:rPr>
              <w:t>Priorytet Inwestycyjny</w:t>
            </w:r>
          </w:p>
        </w:tc>
        <w:tc>
          <w:tcPr>
            <w:tcW w:w="12275" w:type="dxa"/>
            <w:shd w:val="clear" w:color="auto" w:fill="B6DDE8"/>
          </w:tcPr>
          <w:p w:rsidR="004B59B3" w:rsidRPr="0018365A" w:rsidRDefault="004B59B3" w:rsidP="00740F15">
            <w:pPr>
              <w:spacing w:after="0" w:line="271" w:lineRule="auto"/>
              <w:rPr>
                <w:rFonts w:ascii="Myriad Pro" w:hAnsi="Myriad Pro" w:cs="Arial"/>
                <w:iCs/>
                <w:sz w:val="20"/>
              </w:rPr>
            </w:pPr>
            <w:r w:rsidRPr="0018365A">
              <w:rPr>
                <w:rFonts w:ascii="Myriad Pro" w:eastAsia="MyriadPro-Regular" w:hAnsi="Myriad Pro" w:cs="Arial"/>
                <w:sz w:val="20"/>
              </w:rPr>
              <w:t>8.iii Praca na własny rachunek, przedsiębiorczość i tworzenie przedsiębiorstw w tym innowacyjnych mikro-, małych i średnich przedsiębiorstw</w:t>
            </w:r>
          </w:p>
        </w:tc>
      </w:tr>
      <w:tr w:rsidR="004B59B3" w:rsidRPr="00D50197" w:rsidTr="00740F15">
        <w:trPr>
          <w:jc w:val="center"/>
        </w:trPr>
        <w:tc>
          <w:tcPr>
            <w:tcW w:w="1900" w:type="dxa"/>
            <w:shd w:val="clear" w:color="auto" w:fill="B6DDE8"/>
          </w:tcPr>
          <w:p w:rsidR="004B59B3" w:rsidRPr="00D50197" w:rsidRDefault="004B59B3" w:rsidP="00740F15">
            <w:pPr>
              <w:spacing w:before="40" w:after="40" w:line="240" w:lineRule="auto"/>
              <w:rPr>
                <w:rFonts w:ascii="Myriad Pro" w:hAnsi="Myriad Pro" w:cs="Arial"/>
                <w:sz w:val="20"/>
              </w:rPr>
            </w:pPr>
            <w:r w:rsidRPr="00D50197">
              <w:rPr>
                <w:rFonts w:ascii="Myriad Pro" w:hAnsi="Myriad Pro" w:cs="Arial"/>
                <w:sz w:val="20"/>
              </w:rPr>
              <w:t>Działanie</w:t>
            </w:r>
          </w:p>
        </w:tc>
        <w:tc>
          <w:tcPr>
            <w:tcW w:w="12275" w:type="dxa"/>
            <w:shd w:val="clear" w:color="auto" w:fill="B6DDE8"/>
          </w:tcPr>
          <w:p w:rsidR="004B59B3" w:rsidRPr="0018365A" w:rsidRDefault="004B59B3" w:rsidP="00740F15">
            <w:pPr>
              <w:autoSpaceDE w:val="0"/>
              <w:autoSpaceDN w:val="0"/>
              <w:adjustRightInd w:val="0"/>
              <w:spacing w:after="0" w:line="240" w:lineRule="auto"/>
              <w:rPr>
                <w:rFonts w:ascii="Myriad Pro" w:eastAsia="MyriadPro-Regular" w:hAnsi="Myriad Pro" w:cs="Arial"/>
                <w:sz w:val="20"/>
              </w:rPr>
            </w:pPr>
            <w:r w:rsidRPr="0018365A">
              <w:rPr>
                <w:rFonts w:ascii="Myriad Pro" w:eastAsia="Times New Roman" w:hAnsi="Myriad Pro" w:cs="Arial"/>
                <w:bCs/>
                <w:color w:val="000000"/>
                <w:sz w:val="20"/>
              </w:rPr>
              <w:t>6.4 Wsparcie przedsiębiorczości, samozatrudnienia oraz tworzenia nowych miejsc pracy, poprzez środki finansowe na rozpoczęcie działalności gospodarczej oraz wsparcie szkoleniowe</w:t>
            </w:r>
          </w:p>
        </w:tc>
      </w:tr>
    </w:tbl>
    <w:p w:rsidR="004B59B3" w:rsidRDefault="004B59B3" w:rsidP="004B59B3">
      <w:pPr>
        <w:spacing w:before="120" w:after="120" w:line="240" w:lineRule="auto"/>
        <w:rPr>
          <w:sz w:val="20"/>
        </w:rPr>
      </w:pPr>
    </w:p>
    <w:tbl>
      <w:tblPr>
        <w:tblW w:w="14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6"/>
        <w:gridCol w:w="6804"/>
        <w:gridCol w:w="4606"/>
      </w:tblGrid>
      <w:tr w:rsidR="004B59B3" w:rsidRPr="00AC2E00" w:rsidTr="00740F15">
        <w:trPr>
          <w:jc w:val="center"/>
        </w:trPr>
        <w:tc>
          <w:tcPr>
            <w:tcW w:w="14473" w:type="dxa"/>
            <w:gridSpan w:val="4"/>
            <w:shd w:val="clear" w:color="auto" w:fill="D9D9D9" w:themeFill="background1" w:themeFillShade="D9"/>
          </w:tcPr>
          <w:p w:rsidR="004B59B3" w:rsidRPr="00AC2E00" w:rsidRDefault="004B59B3" w:rsidP="00740F15">
            <w:pPr>
              <w:spacing w:before="40" w:after="40" w:line="240" w:lineRule="auto"/>
              <w:jc w:val="center"/>
              <w:rPr>
                <w:rFonts w:ascii="Myriad Pro" w:hAnsi="Myriad Pro"/>
                <w:b/>
                <w:sz w:val="20"/>
              </w:rPr>
            </w:pPr>
            <w:r w:rsidRPr="00AC2E00">
              <w:rPr>
                <w:rFonts w:ascii="Myriad Pro" w:hAnsi="Myriad Pro"/>
                <w:b/>
                <w:sz w:val="20"/>
              </w:rPr>
              <w:t>Kryteria dopuszczalności</w:t>
            </w:r>
          </w:p>
        </w:tc>
      </w:tr>
      <w:tr w:rsidR="004B59B3" w:rsidRPr="00AC2E00" w:rsidTr="00740F15">
        <w:trPr>
          <w:jc w:val="center"/>
        </w:trPr>
        <w:tc>
          <w:tcPr>
            <w:tcW w:w="937" w:type="dxa"/>
          </w:tcPr>
          <w:p w:rsidR="004B59B3" w:rsidRPr="00AC2E00" w:rsidRDefault="004B59B3" w:rsidP="00740F15">
            <w:pPr>
              <w:spacing w:before="40" w:after="40" w:line="240" w:lineRule="auto"/>
              <w:jc w:val="center"/>
              <w:rPr>
                <w:rFonts w:ascii="Myriad Pro" w:hAnsi="Myriad Pro"/>
                <w:sz w:val="20"/>
              </w:rPr>
            </w:pPr>
            <w:r w:rsidRPr="00AC2E00">
              <w:rPr>
                <w:rFonts w:ascii="Myriad Pro" w:hAnsi="Myriad Pro"/>
                <w:sz w:val="20"/>
              </w:rPr>
              <w:t>L.p.</w:t>
            </w:r>
          </w:p>
        </w:tc>
        <w:tc>
          <w:tcPr>
            <w:tcW w:w="2126" w:type="dxa"/>
          </w:tcPr>
          <w:p w:rsidR="004B59B3" w:rsidRPr="00AC2E00" w:rsidRDefault="004B59B3" w:rsidP="00740F15">
            <w:pPr>
              <w:spacing w:before="40" w:after="40" w:line="240" w:lineRule="auto"/>
              <w:jc w:val="center"/>
              <w:rPr>
                <w:rFonts w:ascii="Myriad Pro" w:hAnsi="Myriad Pro"/>
                <w:sz w:val="20"/>
              </w:rPr>
            </w:pPr>
            <w:r w:rsidRPr="00AC2E00">
              <w:rPr>
                <w:rFonts w:ascii="Myriad Pro" w:hAnsi="Myriad Pro"/>
                <w:sz w:val="20"/>
              </w:rPr>
              <w:t>Nazwa kryterium</w:t>
            </w:r>
          </w:p>
        </w:tc>
        <w:tc>
          <w:tcPr>
            <w:tcW w:w="6804" w:type="dxa"/>
          </w:tcPr>
          <w:p w:rsidR="004B59B3" w:rsidRPr="00AC2E00" w:rsidRDefault="004B59B3" w:rsidP="00740F15">
            <w:pPr>
              <w:spacing w:before="40" w:after="40" w:line="240" w:lineRule="auto"/>
              <w:jc w:val="center"/>
              <w:rPr>
                <w:rFonts w:ascii="Myriad Pro" w:hAnsi="Myriad Pro"/>
                <w:sz w:val="20"/>
              </w:rPr>
            </w:pPr>
            <w:r w:rsidRPr="00AC2E00">
              <w:rPr>
                <w:rFonts w:ascii="Myriad Pro" w:hAnsi="Myriad Pro"/>
                <w:sz w:val="20"/>
              </w:rPr>
              <w:t>Definicja kryterium</w:t>
            </w:r>
          </w:p>
        </w:tc>
        <w:tc>
          <w:tcPr>
            <w:tcW w:w="4606" w:type="dxa"/>
          </w:tcPr>
          <w:p w:rsidR="004B59B3" w:rsidRPr="00AC2E00" w:rsidRDefault="004B59B3" w:rsidP="00740F15">
            <w:pPr>
              <w:spacing w:before="40" w:after="40" w:line="240" w:lineRule="auto"/>
              <w:jc w:val="center"/>
              <w:rPr>
                <w:rFonts w:ascii="Myriad Pro" w:hAnsi="Myriad Pro"/>
                <w:sz w:val="20"/>
              </w:rPr>
            </w:pPr>
            <w:r w:rsidRPr="00AC2E00">
              <w:rPr>
                <w:rFonts w:ascii="Myriad Pro" w:hAnsi="Myriad Pro"/>
                <w:sz w:val="20"/>
              </w:rPr>
              <w:t>Opis znaczenia kryterium</w:t>
            </w:r>
          </w:p>
        </w:tc>
      </w:tr>
      <w:tr w:rsidR="004B59B3" w:rsidRPr="00AC2E00" w:rsidTr="00740F15">
        <w:trPr>
          <w:jc w:val="center"/>
        </w:trPr>
        <w:tc>
          <w:tcPr>
            <w:tcW w:w="937" w:type="dxa"/>
          </w:tcPr>
          <w:p w:rsidR="004B59B3" w:rsidRPr="00AC2E00" w:rsidRDefault="004B59B3" w:rsidP="00740F15">
            <w:pPr>
              <w:spacing w:before="40" w:after="40" w:line="240" w:lineRule="auto"/>
              <w:jc w:val="center"/>
              <w:rPr>
                <w:rFonts w:ascii="Myriad Pro" w:hAnsi="Myriad Pro"/>
                <w:sz w:val="20"/>
              </w:rPr>
            </w:pPr>
            <w:r w:rsidRPr="00AC2E00">
              <w:rPr>
                <w:rFonts w:ascii="Myriad Pro" w:hAnsi="Myriad Pro"/>
                <w:sz w:val="20"/>
              </w:rPr>
              <w:t>1</w:t>
            </w:r>
          </w:p>
        </w:tc>
        <w:tc>
          <w:tcPr>
            <w:tcW w:w="2126" w:type="dxa"/>
          </w:tcPr>
          <w:p w:rsidR="004B59B3" w:rsidRPr="00AC2E00" w:rsidRDefault="004B59B3" w:rsidP="00740F15">
            <w:pPr>
              <w:spacing w:before="40" w:after="40" w:line="240" w:lineRule="auto"/>
              <w:jc w:val="center"/>
              <w:rPr>
                <w:rFonts w:ascii="Myriad Pro" w:hAnsi="Myriad Pro"/>
                <w:sz w:val="20"/>
              </w:rPr>
            </w:pPr>
            <w:r w:rsidRPr="00AC2E00">
              <w:rPr>
                <w:rFonts w:ascii="Myriad Pro" w:hAnsi="Myriad Pro"/>
                <w:sz w:val="20"/>
              </w:rPr>
              <w:t>2</w:t>
            </w:r>
          </w:p>
        </w:tc>
        <w:tc>
          <w:tcPr>
            <w:tcW w:w="6804" w:type="dxa"/>
          </w:tcPr>
          <w:p w:rsidR="004B59B3" w:rsidRPr="00AC2E00" w:rsidRDefault="004B59B3" w:rsidP="00740F15">
            <w:pPr>
              <w:spacing w:before="40" w:after="40" w:line="240" w:lineRule="auto"/>
              <w:jc w:val="center"/>
              <w:rPr>
                <w:rFonts w:ascii="Myriad Pro" w:hAnsi="Myriad Pro"/>
                <w:sz w:val="20"/>
              </w:rPr>
            </w:pPr>
            <w:r w:rsidRPr="00AC2E00">
              <w:rPr>
                <w:rFonts w:ascii="Myriad Pro" w:hAnsi="Myriad Pro"/>
                <w:sz w:val="20"/>
              </w:rPr>
              <w:t>3</w:t>
            </w:r>
          </w:p>
        </w:tc>
        <w:tc>
          <w:tcPr>
            <w:tcW w:w="4606" w:type="dxa"/>
          </w:tcPr>
          <w:p w:rsidR="004B59B3" w:rsidRPr="00AC2E00" w:rsidRDefault="004B59B3" w:rsidP="00740F15">
            <w:pPr>
              <w:spacing w:before="40" w:after="40" w:line="240" w:lineRule="auto"/>
              <w:jc w:val="center"/>
              <w:rPr>
                <w:rFonts w:ascii="Myriad Pro" w:hAnsi="Myriad Pro"/>
                <w:sz w:val="20"/>
              </w:rPr>
            </w:pPr>
            <w:r w:rsidRPr="00AC2E00">
              <w:rPr>
                <w:rFonts w:ascii="Myriad Pro" w:hAnsi="Myriad Pro"/>
                <w:sz w:val="20"/>
              </w:rPr>
              <w:t>4</w:t>
            </w:r>
          </w:p>
        </w:tc>
      </w:tr>
      <w:tr w:rsidR="004B59B3" w:rsidRPr="00FF776F" w:rsidTr="00740F15">
        <w:trPr>
          <w:jc w:val="center"/>
        </w:trPr>
        <w:tc>
          <w:tcPr>
            <w:tcW w:w="937" w:type="dxa"/>
          </w:tcPr>
          <w:p w:rsidR="004B59B3" w:rsidRPr="00AC2E00" w:rsidRDefault="004B59B3" w:rsidP="004B59B3">
            <w:pPr>
              <w:pStyle w:val="Akapitzlist"/>
              <w:numPr>
                <w:ilvl w:val="0"/>
                <w:numId w:val="43"/>
              </w:numPr>
              <w:spacing w:before="40" w:after="40" w:line="240" w:lineRule="auto"/>
              <w:ind w:left="720"/>
              <w:contextualSpacing w:val="0"/>
            </w:pPr>
          </w:p>
        </w:tc>
        <w:tc>
          <w:tcPr>
            <w:tcW w:w="2126" w:type="dxa"/>
            <w:shd w:val="clear" w:color="auto" w:fill="auto"/>
          </w:tcPr>
          <w:p w:rsidR="004B59B3" w:rsidRPr="00844A80" w:rsidRDefault="004B59B3" w:rsidP="00740F15">
            <w:pPr>
              <w:spacing w:before="40" w:after="40" w:line="240" w:lineRule="auto"/>
              <w:rPr>
                <w:rFonts w:ascii="Myriad Pro" w:hAnsi="Myriad Pro" w:cs="Arial"/>
                <w:sz w:val="20"/>
              </w:rPr>
            </w:pPr>
            <w:r w:rsidRPr="00844A80">
              <w:rPr>
                <w:rFonts w:ascii="Myriad Pro" w:hAnsi="Myriad Pro" w:cs="Arial"/>
                <w:sz w:val="20"/>
              </w:rPr>
              <w:t>Wymogi organizacyjne</w:t>
            </w:r>
          </w:p>
        </w:tc>
        <w:tc>
          <w:tcPr>
            <w:tcW w:w="6804" w:type="dxa"/>
            <w:shd w:val="clear" w:color="auto" w:fill="auto"/>
          </w:tcPr>
          <w:p w:rsidR="004B59B3" w:rsidRPr="00844A80" w:rsidRDefault="004B59B3" w:rsidP="001B0A9F">
            <w:pPr>
              <w:pStyle w:val="Akapitzlist"/>
              <w:numPr>
                <w:ilvl w:val="0"/>
                <w:numId w:val="473"/>
              </w:numPr>
              <w:spacing w:before="40" w:after="40"/>
              <w:ind w:left="246" w:hanging="246"/>
              <w:jc w:val="both"/>
              <w:rPr>
                <w:rFonts w:eastAsia="Times New Roman" w:cs="Arial"/>
              </w:rPr>
            </w:pPr>
            <w:r w:rsidRPr="00844A80">
              <w:rPr>
                <w:rFonts w:cs="Arial"/>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w:t>
            </w:r>
          </w:p>
        </w:tc>
        <w:tc>
          <w:tcPr>
            <w:tcW w:w="4606" w:type="dxa"/>
            <w:shd w:val="clear" w:color="auto" w:fill="auto"/>
          </w:tcPr>
          <w:p w:rsidR="004B59B3" w:rsidRPr="00844A80" w:rsidRDefault="004B59B3" w:rsidP="00740F15">
            <w:pPr>
              <w:spacing w:before="40" w:after="40"/>
              <w:rPr>
                <w:rFonts w:ascii="Myriad Pro" w:hAnsi="Myriad Pro" w:cs="Arial"/>
                <w:sz w:val="20"/>
              </w:rPr>
            </w:pPr>
            <w:r w:rsidRPr="00844A80">
              <w:rPr>
                <w:rFonts w:ascii="Myriad Pro" w:hAnsi="Myriad Pro" w:cs="Arial"/>
                <w:sz w:val="20"/>
              </w:rPr>
              <w:t>Spełnienie kryterium jest konieczne do przyznania dofinansowania.</w:t>
            </w:r>
          </w:p>
          <w:p w:rsidR="004B59B3" w:rsidRPr="00844A80" w:rsidRDefault="004B59B3" w:rsidP="00740F15">
            <w:pPr>
              <w:spacing w:before="40" w:after="40"/>
              <w:rPr>
                <w:rFonts w:ascii="Myriad Pro" w:hAnsi="Myriad Pro" w:cs="Arial"/>
                <w:sz w:val="20"/>
              </w:rPr>
            </w:pPr>
            <w:r w:rsidRPr="00844A80">
              <w:rPr>
                <w:rFonts w:ascii="Myriad Pro" w:hAnsi="Myriad Pro" w:cs="Arial"/>
                <w:sz w:val="20"/>
              </w:rPr>
              <w:t>Projekt niespełniające kryterium są odrzucane.</w:t>
            </w:r>
          </w:p>
          <w:p w:rsidR="004B59B3" w:rsidRPr="00844A80" w:rsidRDefault="004B59B3" w:rsidP="00740F15">
            <w:pPr>
              <w:spacing w:before="40" w:after="40"/>
              <w:rPr>
                <w:rFonts w:ascii="Myriad Pro" w:hAnsi="Myriad Pro" w:cs="Arial"/>
                <w:sz w:val="20"/>
              </w:rPr>
            </w:pPr>
            <w:r w:rsidRPr="00844A80">
              <w:rPr>
                <w:rFonts w:ascii="Myriad Pro" w:hAnsi="Myriad Pro" w:cs="Arial"/>
                <w:sz w:val="20"/>
              </w:rPr>
              <w:t>Ocena spełniania kryterium polega na przypisaniu wartości logicznych „tak”, „nie”.</w:t>
            </w:r>
          </w:p>
        </w:tc>
      </w:tr>
      <w:tr w:rsidR="004B59B3" w:rsidRPr="002F12CD" w:rsidTr="00740F15">
        <w:trPr>
          <w:trHeight w:val="269"/>
          <w:jc w:val="center"/>
        </w:trPr>
        <w:tc>
          <w:tcPr>
            <w:tcW w:w="937" w:type="dxa"/>
          </w:tcPr>
          <w:p w:rsidR="004B59B3" w:rsidRPr="002F12CD" w:rsidRDefault="004B59B3" w:rsidP="004B59B3">
            <w:pPr>
              <w:pStyle w:val="Akapitzlist"/>
              <w:numPr>
                <w:ilvl w:val="0"/>
                <w:numId w:val="43"/>
              </w:numPr>
              <w:spacing w:before="40" w:after="40" w:line="240" w:lineRule="auto"/>
              <w:ind w:left="720"/>
              <w:contextualSpacing w:val="0"/>
            </w:pPr>
          </w:p>
        </w:tc>
        <w:tc>
          <w:tcPr>
            <w:tcW w:w="2126" w:type="dxa"/>
            <w:shd w:val="clear" w:color="auto" w:fill="auto"/>
          </w:tcPr>
          <w:p w:rsidR="004B59B3" w:rsidRPr="00844A80" w:rsidRDefault="004B59B3" w:rsidP="00740F15">
            <w:pPr>
              <w:spacing w:before="40" w:after="40" w:line="240" w:lineRule="auto"/>
              <w:rPr>
                <w:rFonts w:ascii="Myriad Pro" w:hAnsi="Myriad Pro" w:cs="Arial"/>
                <w:sz w:val="20"/>
              </w:rPr>
            </w:pPr>
            <w:r w:rsidRPr="00844A80">
              <w:rPr>
                <w:rFonts w:ascii="Myriad Pro" w:hAnsi="Myriad Pro" w:cs="Arial"/>
                <w:sz w:val="20"/>
              </w:rPr>
              <w:t>Zgodność wsparcia</w:t>
            </w:r>
          </w:p>
        </w:tc>
        <w:tc>
          <w:tcPr>
            <w:tcW w:w="6804" w:type="dxa"/>
            <w:shd w:val="clear" w:color="auto" w:fill="auto"/>
          </w:tcPr>
          <w:p w:rsidR="004B59B3" w:rsidRPr="007A1584" w:rsidRDefault="004B59B3" w:rsidP="001B0A9F">
            <w:pPr>
              <w:pStyle w:val="Akapitzlist"/>
              <w:numPr>
                <w:ilvl w:val="0"/>
                <w:numId w:val="474"/>
              </w:numPr>
              <w:tabs>
                <w:tab w:val="left" w:pos="104"/>
                <w:tab w:val="left" w:pos="246"/>
              </w:tabs>
              <w:autoSpaceDE w:val="0"/>
              <w:autoSpaceDN w:val="0"/>
              <w:adjustRightInd w:val="0"/>
              <w:spacing w:after="0"/>
              <w:ind w:left="246" w:hanging="246"/>
              <w:jc w:val="both"/>
              <w:rPr>
                <w:rFonts w:cs="Arial"/>
              </w:rPr>
            </w:pPr>
            <w:r w:rsidRPr="00844A80">
              <w:rPr>
                <w:rFonts w:cs="Arial"/>
              </w:rPr>
              <w:t xml:space="preserve">Projektodawca na dzień złożenia wniosku o dofinansowanie posiada co najmniej 3 - letnie doświadczenie w obszarze udzielania wsparcia finansowego na utworzenie działalności gospodarczej.  </w:t>
            </w:r>
          </w:p>
          <w:p w:rsidR="004B59B3" w:rsidRPr="007A1584" w:rsidRDefault="004B59B3" w:rsidP="001B0A9F">
            <w:pPr>
              <w:pStyle w:val="Akapitzlist"/>
              <w:numPr>
                <w:ilvl w:val="0"/>
                <w:numId w:val="474"/>
              </w:numPr>
              <w:tabs>
                <w:tab w:val="left" w:pos="104"/>
                <w:tab w:val="left" w:pos="246"/>
              </w:tabs>
              <w:autoSpaceDE w:val="0"/>
              <w:autoSpaceDN w:val="0"/>
              <w:adjustRightInd w:val="0"/>
              <w:spacing w:after="0"/>
              <w:ind w:left="246" w:hanging="246"/>
              <w:jc w:val="both"/>
              <w:rPr>
                <w:rFonts w:cs="Arial"/>
              </w:rPr>
            </w:pPr>
            <w:r w:rsidRPr="007A1584">
              <w:rPr>
                <w:rFonts w:cs="Arial"/>
              </w:rPr>
              <w:t>Projektodawca od minimum 3 lat przed dniem złożenia wniosku posiada siedzibę lub oddział lub główne miejsce wykonywania działalności lub dodatkowe miejsce wykonywania działalności na terenie województwa zachodniopomorskiego</w:t>
            </w:r>
            <w:r>
              <w:rPr>
                <w:rFonts w:cs="Arial"/>
              </w:rPr>
              <w:t>.</w:t>
            </w:r>
          </w:p>
          <w:p w:rsidR="004B59B3" w:rsidRPr="007A1584" w:rsidRDefault="004B59B3" w:rsidP="001B0A9F">
            <w:pPr>
              <w:pStyle w:val="Akapitzlist"/>
              <w:numPr>
                <w:ilvl w:val="0"/>
                <w:numId w:val="474"/>
              </w:numPr>
              <w:tabs>
                <w:tab w:val="left" w:pos="104"/>
                <w:tab w:val="left" w:pos="246"/>
              </w:tabs>
              <w:autoSpaceDE w:val="0"/>
              <w:autoSpaceDN w:val="0"/>
              <w:adjustRightInd w:val="0"/>
              <w:spacing w:after="0"/>
              <w:ind w:left="246" w:hanging="246"/>
              <w:jc w:val="both"/>
              <w:rPr>
                <w:rFonts w:cs="Arial"/>
              </w:rPr>
            </w:pPr>
            <w:r w:rsidRPr="007A1584">
              <w:rPr>
                <w:rFonts w:cs="Arial"/>
              </w:rPr>
              <w:t>Minimalna wartość wydatków kwalifikowalnych ogółem projektu złożonego przez Projektodawcę musi wynosić nie mniej niż 15 000 000 zł.</w:t>
            </w:r>
          </w:p>
          <w:p w:rsidR="004B59B3" w:rsidRPr="007A1584" w:rsidRDefault="004B59B3" w:rsidP="001B0A9F">
            <w:pPr>
              <w:pStyle w:val="Akapitzlist"/>
              <w:numPr>
                <w:ilvl w:val="0"/>
                <w:numId w:val="474"/>
              </w:numPr>
              <w:tabs>
                <w:tab w:val="left" w:pos="104"/>
                <w:tab w:val="left" w:pos="246"/>
              </w:tabs>
              <w:autoSpaceDE w:val="0"/>
              <w:autoSpaceDN w:val="0"/>
              <w:adjustRightInd w:val="0"/>
              <w:spacing w:after="0"/>
              <w:ind w:left="246" w:hanging="246"/>
              <w:jc w:val="both"/>
              <w:rPr>
                <w:rFonts w:cs="Arial"/>
              </w:rPr>
            </w:pPr>
            <w:r w:rsidRPr="007A1584">
              <w:rPr>
                <w:rFonts w:cs="Arial"/>
              </w:rPr>
              <w:t>Projektodawca zapewnia dostęp do wsparcia uczestnikom z każdego powiatu województwa zachodniopomorskiego.</w:t>
            </w:r>
          </w:p>
          <w:p w:rsidR="004B59B3" w:rsidRPr="007A1584" w:rsidRDefault="004B59B3" w:rsidP="001B0A9F">
            <w:pPr>
              <w:pStyle w:val="Akapitzlist"/>
              <w:numPr>
                <w:ilvl w:val="0"/>
                <w:numId w:val="474"/>
              </w:numPr>
              <w:tabs>
                <w:tab w:val="left" w:pos="104"/>
                <w:tab w:val="left" w:pos="246"/>
              </w:tabs>
              <w:autoSpaceDE w:val="0"/>
              <w:autoSpaceDN w:val="0"/>
              <w:adjustRightInd w:val="0"/>
              <w:spacing w:after="0"/>
              <w:ind w:left="246" w:hanging="246"/>
              <w:jc w:val="both"/>
              <w:rPr>
                <w:rFonts w:cs="Arial"/>
              </w:rPr>
            </w:pPr>
            <w:r w:rsidRPr="007A1584">
              <w:rPr>
                <w:rFonts w:cs="Arial"/>
              </w:rPr>
              <w:t xml:space="preserve">Uczestnikami projektu (grupą docelową) są osoby zamieszkujące obszar województwa zachodniopomorskiego (w rozumieniu przepisów Kodeksu Cywilnego),  zamierzające rozpocząć prowadzenie </w:t>
            </w:r>
            <w:r w:rsidRPr="007A1584">
              <w:rPr>
                <w:rFonts w:cs="Arial"/>
              </w:rPr>
              <w:lastRenderedPageBreak/>
              <w:t xml:space="preserve">działalności gospodarczej: </w:t>
            </w:r>
          </w:p>
          <w:p w:rsidR="004B59B3" w:rsidRPr="00844A80" w:rsidRDefault="004B59B3" w:rsidP="001B0A9F">
            <w:pPr>
              <w:pStyle w:val="Akapitzlist"/>
              <w:numPr>
                <w:ilvl w:val="0"/>
                <w:numId w:val="475"/>
              </w:numPr>
              <w:tabs>
                <w:tab w:val="left" w:pos="246"/>
              </w:tabs>
              <w:spacing w:before="120" w:after="120"/>
              <w:ind w:left="0" w:firstLine="0"/>
              <w:jc w:val="both"/>
              <w:rPr>
                <w:rFonts w:cs="Arial"/>
              </w:rPr>
            </w:pPr>
            <w:r w:rsidRPr="00844A80">
              <w:rPr>
                <w:rFonts w:cs="Arial"/>
              </w:rPr>
              <w:t>obligatoryjnie:</w:t>
            </w:r>
          </w:p>
          <w:p w:rsidR="004B59B3" w:rsidRPr="00844A80" w:rsidRDefault="004B59B3" w:rsidP="00740F15">
            <w:pPr>
              <w:spacing w:before="120" w:after="120"/>
              <w:jc w:val="both"/>
              <w:rPr>
                <w:rFonts w:ascii="Myriad Pro" w:hAnsi="Myriad Pro" w:cs="Arial"/>
                <w:sz w:val="20"/>
              </w:rPr>
            </w:pPr>
            <w:r w:rsidRPr="00844A80">
              <w:rPr>
                <w:rFonts w:ascii="Myriad Pro" w:hAnsi="Myriad Pro" w:cs="Arial"/>
                <w:sz w:val="20"/>
              </w:rPr>
              <w:t>- osoby bierne zawodowo w wieku 30 lat i więcej znajdujące się w szczególnie trudnej sytuacji na rynku pracy (tj. osoby w wieku 50 lat i więcej, kobiety, osoby z niepełnosprawnościami, oraz osoby o niskich kwalifikacjach),</w:t>
            </w:r>
          </w:p>
          <w:p w:rsidR="004B59B3" w:rsidRPr="00844A80" w:rsidRDefault="004B59B3" w:rsidP="00740F15">
            <w:pPr>
              <w:spacing w:before="120" w:after="120"/>
              <w:jc w:val="both"/>
              <w:rPr>
                <w:rFonts w:ascii="Myriad Pro" w:hAnsi="Myriad Pro" w:cs="Arial"/>
                <w:sz w:val="20"/>
              </w:rPr>
            </w:pPr>
            <w:r w:rsidRPr="00844A80">
              <w:rPr>
                <w:rFonts w:ascii="Myriad Pro" w:hAnsi="Myriad Pro" w:cs="Arial"/>
                <w:sz w:val="20"/>
              </w:rPr>
              <w:t>- osoby bezrobotne w wieku 30 lat i więcej znajdujące się w szczególnie trudnej sytuacji na rynku pracy (tj. osoby w wieku 50 lat i więcej, kobiety, długotrwale bezrobotni,  osoby z niepełnosprawnościami, oraz osoby o niskich kwalifikacjach),</w:t>
            </w:r>
          </w:p>
          <w:p w:rsidR="004B59B3" w:rsidRPr="00844A80" w:rsidRDefault="004B59B3" w:rsidP="00740F15">
            <w:pPr>
              <w:spacing w:before="120" w:after="120"/>
              <w:jc w:val="both"/>
              <w:rPr>
                <w:rFonts w:ascii="Myriad Pro" w:hAnsi="Myriad Pro" w:cs="Arial"/>
                <w:sz w:val="20"/>
              </w:rPr>
            </w:pPr>
            <w:r w:rsidRPr="00844A80">
              <w:rPr>
                <w:rFonts w:ascii="Myriad Pro" w:hAnsi="Myriad Pro" w:cs="Arial"/>
                <w:sz w:val="20"/>
              </w:rPr>
              <w:t>przy czym grupy te stanowią łącznie nie mniej niż 60% uczestników projektu;</w:t>
            </w:r>
          </w:p>
          <w:p w:rsidR="004B59B3" w:rsidRPr="00844A80" w:rsidRDefault="004B59B3" w:rsidP="001B0A9F">
            <w:pPr>
              <w:pStyle w:val="Akapitzlist"/>
              <w:numPr>
                <w:ilvl w:val="0"/>
                <w:numId w:val="475"/>
              </w:numPr>
              <w:tabs>
                <w:tab w:val="left" w:pos="246"/>
              </w:tabs>
              <w:spacing w:before="120" w:after="120"/>
              <w:ind w:left="0" w:firstLine="0"/>
              <w:jc w:val="both"/>
              <w:rPr>
                <w:rFonts w:cs="Arial"/>
              </w:rPr>
            </w:pPr>
            <w:r w:rsidRPr="00844A80">
              <w:rPr>
                <w:rFonts w:cs="Arial"/>
              </w:rPr>
              <w:t>fakultatywnie:</w:t>
            </w:r>
          </w:p>
          <w:p w:rsidR="004B59B3" w:rsidRPr="00844A80" w:rsidRDefault="004B59B3" w:rsidP="00740F15">
            <w:pPr>
              <w:spacing w:before="120" w:after="120"/>
              <w:contextualSpacing/>
              <w:jc w:val="both"/>
              <w:rPr>
                <w:rFonts w:ascii="Myriad Pro" w:hAnsi="Myriad Pro" w:cs="Arial"/>
                <w:sz w:val="20"/>
              </w:rPr>
            </w:pPr>
            <w:r w:rsidRPr="00844A80">
              <w:rPr>
                <w:rFonts w:ascii="Myriad Pro" w:hAnsi="Myriad Pro" w:cs="Arial"/>
                <w:sz w:val="20"/>
              </w:rPr>
              <w:t xml:space="preserve">- osoby odchodzące z rolnictwa i ich rodziny, </w:t>
            </w:r>
          </w:p>
          <w:p w:rsidR="004B59B3" w:rsidRPr="00844A80" w:rsidRDefault="004B59B3" w:rsidP="00740F15">
            <w:pPr>
              <w:spacing w:before="120" w:after="120"/>
              <w:contextualSpacing/>
              <w:jc w:val="both"/>
              <w:rPr>
                <w:rFonts w:ascii="Myriad Pro" w:hAnsi="Myriad Pro" w:cs="Arial"/>
                <w:sz w:val="20"/>
              </w:rPr>
            </w:pPr>
            <w:r w:rsidRPr="00844A80">
              <w:rPr>
                <w:rFonts w:ascii="Myriad Pro" w:hAnsi="Myriad Pro" w:cs="Arial"/>
                <w:sz w:val="20"/>
              </w:rPr>
              <w:t xml:space="preserve">- osoby ubogie pracujące, </w:t>
            </w:r>
          </w:p>
          <w:p w:rsidR="004B59B3" w:rsidRPr="00844A80" w:rsidRDefault="004B59B3" w:rsidP="00740F15">
            <w:pPr>
              <w:spacing w:before="120" w:after="120"/>
              <w:contextualSpacing/>
              <w:jc w:val="both"/>
              <w:rPr>
                <w:rFonts w:ascii="Myriad Pro" w:hAnsi="Myriad Pro" w:cs="Arial"/>
                <w:sz w:val="20"/>
              </w:rPr>
            </w:pPr>
            <w:r w:rsidRPr="00844A80">
              <w:rPr>
                <w:rFonts w:ascii="Myriad Pro" w:hAnsi="Myriad Pro" w:cs="Arial"/>
                <w:sz w:val="20"/>
              </w:rPr>
              <w:t xml:space="preserve">- osoby zatrudnione na umowach krótkoterminowych lub pracujący w ramach umów cywilno-prawnych, których zarobki nie przekraczają wysokości minimalnego wynagrodzenia,  </w:t>
            </w:r>
          </w:p>
          <w:p w:rsidR="004B59B3" w:rsidRPr="00844A80" w:rsidRDefault="004B59B3" w:rsidP="00740F15">
            <w:pPr>
              <w:spacing w:before="120" w:after="120"/>
              <w:contextualSpacing/>
              <w:jc w:val="both"/>
              <w:rPr>
                <w:rFonts w:ascii="Myriad Pro" w:hAnsi="Myriad Pro" w:cs="Arial"/>
                <w:sz w:val="20"/>
              </w:rPr>
            </w:pPr>
            <w:r w:rsidRPr="00844A80">
              <w:rPr>
                <w:rFonts w:ascii="Myriad Pro" w:hAnsi="Myriad Pro" w:cs="Arial"/>
                <w:sz w:val="20"/>
              </w:rPr>
              <w:t>- reemigranci i imigranci,</w:t>
            </w:r>
          </w:p>
          <w:p w:rsidR="004B59B3" w:rsidRPr="00844A80" w:rsidRDefault="004B59B3" w:rsidP="00740F15">
            <w:pPr>
              <w:spacing w:before="120" w:after="120"/>
              <w:contextualSpacing/>
              <w:jc w:val="both"/>
              <w:rPr>
                <w:rFonts w:ascii="Myriad Pro" w:hAnsi="Myriad Pro" w:cs="Arial"/>
                <w:sz w:val="20"/>
              </w:rPr>
            </w:pPr>
            <w:r w:rsidRPr="00844A80">
              <w:rPr>
                <w:rFonts w:ascii="Myriad Pro" w:hAnsi="Myriad Pro" w:cs="Arial"/>
                <w:sz w:val="20"/>
              </w:rPr>
              <w:t>- bezrobotni mężczyźni w wieku 30-49 lat, którzy nie należą do innych kategorii uczestników projektu oraz którzy stanowią nie więcej niż 20% bezrobotnych objętych wsparciem w ramach projektu.</w:t>
            </w:r>
          </w:p>
          <w:p w:rsidR="004B59B3" w:rsidRDefault="004B59B3" w:rsidP="001B0A9F">
            <w:pPr>
              <w:pStyle w:val="Akapitzlist"/>
              <w:numPr>
                <w:ilvl w:val="0"/>
                <w:numId w:val="476"/>
              </w:numPr>
              <w:tabs>
                <w:tab w:val="left" w:pos="246"/>
              </w:tabs>
              <w:autoSpaceDE w:val="0"/>
              <w:autoSpaceDN w:val="0"/>
              <w:spacing w:after="0"/>
              <w:ind w:left="246" w:hanging="246"/>
              <w:contextualSpacing w:val="0"/>
              <w:jc w:val="both"/>
              <w:rPr>
                <w:rFonts w:cs="Arial"/>
                <w:bCs/>
              </w:rPr>
            </w:pPr>
            <w:r w:rsidRPr="007A1584">
              <w:rPr>
                <w:rFonts w:cs="Arial"/>
                <w:bCs/>
              </w:rPr>
              <w:t>Średni koszt wydatków kwalifikowanych ogółem w projekcie przypadający na jednego uczestnika, który uzyska bezzwrotną dotację na rozpoczęcie działalności gospodarczej w ramach projektu, nie może przekroczyć 48 440 zł.</w:t>
            </w:r>
          </w:p>
          <w:p w:rsidR="004B59B3" w:rsidRPr="007A1584" w:rsidRDefault="004B59B3" w:rsidP="001B0A9F">
            <w:pPr>
              <w:pStyle w:val="Akapitzlist"/>
              <w:numPr>
                <w:ilvl w:val="0"/>
                <w:numId w:val="476"/>
              </w:numPr>
              <w:tabs>
                <w:tab w:val="left" w:pos="246"/>
              </w:tabs>
              <w:autoSpaceDE w:val="0"/>
              <w:autoSpaceDN w:val="0"/>
              <w:spacing w:after="0"/>
              <w:ind w:left="246" w:hanging="246"/>
              <w:contextualSpacing w:val="0"/>
              <w:jc w:val="both"/>
              <w:rPr>
                <w:rFonts w:cs="Arial"/>
                <w:bCs/>
              </w:rPr>
            </w:pPr>
            <w:r w:rsidRPr="007A1584">
              <w:rPr>
                <w:rFonts w:cs="Arial"/>
              </w:rPr>
              <w:t>Realizacja projektu musi zakończyć się najpóźniej do 30 czerwca 2023 r.</w:t>
            </w:r>
          </w:p>
          <w:p w:rsidR="004B59B3" w:rsidRPr="007A1584" w:rsidRDefault="004B59B3" w:rsidP="001B0A9F">
            <w:pPr>
              <w:pStyle w:val="Akapitzlist"/>
              <w:numPr>
                <w:ilvl w:val="0"/>
                <w:numId w:val="476"/>
              </w:numPr>
              <w:tabs>
                <w:tab w:val="left" w:pos="246"/>
              </w:tabs>
              <w:autoSpaceDE w:val="0"/>
              <w:autoSpaceDN w:val="0"/>
              <w:spacing w:after="0"/>
              <w:ind w:left="246" w:hanging="246"/>
              <w:contextualSpacing w:val="0"/>
              <w:jc w:val="both"/>
              <w:rPr>
                <w:rFonts w:cs="Arial"/>
                <w:bCs/>
              </w:rPr>
            </w:pPr>
            <w:r w:rsidRPr="007A1584">
              <w:rPr>
                <w:rFonts w:cs="Arial"/>
              </w:rPr>
              <w:t>Projektodawca jest zobligowany do stosowania stawek jednostkowych na samozatrudnienie w kwocie 23 050,00 zł.</w:t>
            </w:r>
          </w:p>
          <w:p w:rsidR="004B59B3" w:rsidRPr="007A1584" w:rsidRDefault="004B59B3" w:rsidP="001B0A9F">
            <w:pPr>
              <w:pStyle w:val="Akapitzlist"/>
              <w:numPr>
                <w:ilvl w:val="0"/>
                <w:numId w:val="476"/>
              </w:numPr>
              <w:tabs>
                <w:tab w:val="left" w:pos="246"/>
              </w:tabs>
              <w:autoSpaceDE w:val="0"/>
              <w:autoSpaceDN w:val="0"/>
              <w:spacing w:after="0"/>
              <w:ind w:left="246" w:hanging="246"/>
              <w:contextualSpacing w:val="0"/>
              <w:jc w:val="both"/>
              <w:rPr>
                <w:rFonts w:cs="Arial"/>
                <w:bCs/>
              </w:rPr>
            </w:pPr>
            <w:r w:rsidRPr="007A1584">
              <w:rPr>
                <w:rFonts w:cs="Arial"/>
              </w:rPr>
              <w:t xml:space="preserve">Wsparcie w ramach projektu będzie realizowane zgodnie ze </w:t>
            </w:r>
            <w:r w:rsidRPr="007A1584">
              <w:lastRenderedPageBreak/>
              <w:t>Standardami udzielania wsparcia w ramach Działania 6.4 RPO WZ 2014-2020.</w:t>
            </w:r>
          </w:p>
          <w:p w:rsidR="004B59B3" w:rsidRPr="007A1584" w:rsidRDefault="004B59B3" w:rsidP="001B0A9F">
            <w:pPr>
              <w:pStyle w:val="Akapitzlist"/>
              <w:numPr>
                <w:ilvl w:val="0"/>
                <w:numId w:val="476"/>
              </w:numPr>
              <w:tabs>
                <w:tab w:val="left" w:pos="246"/>
                <w:tab w:val="left" w:pos="388"/>
              </w:tabs>
              <w:autoSpaceDE w:val="0"/>
              <w:autoSpaceDN w:val="0"/>
              <w:spacing w:after="0"/>
              <w:ind w:left="246" w:hanging="246"/>
              <w:contextualSpacing w:val="0"/>
              <w:jc w:val="both"/>
              <w:rPr>
                <w:rFonts w:cs="Arial"/>
                <w:bCs/>
              </w:rPr>
            </w:pPr>
            <w:r w:rsidRPr="007A1584">
              <w:rPr>
                <w:rFonts w:cs="Arial"/>
              </w:rPr>
              <w:t xml:space="preserve">Projektodawca jest zobowiązany w ramach projektu do zapewnienia możliwości korzystania z usług biznesowych, w tym m.in. księgowych, marketingowych, informatycznych, administracyjnych, przez uczestników w okresie 12 miesięcy od dnia rozpoczęcia prowadzenia działalności gospodarczej, przy czym koszt wsparcia w postaci usług biznesowych przypadający na jednego uczestnika projektu nie może przekroczyć 10 000 zł.  </w:t>
            </w:r>
          </w:p>
          <w:p w:rsidR="004B59B3" w:rsidRPr="007A1584" w:rsidRDefault="004B59B3" w:rsidP="001B0A9F">
            <w:pPr>
              <w:pStyle w:val="Akapitzlist"/>
              <w:numPr>
                <w:ilvl w:val="0"/>
                <w:numId w:val="476"/>
              </w:numPr>
              <w:tabs>
                <w:tab w:val="left" w:pos="246"/>
                <w:tab w:val="left" w:pos="388"/>
              </w:tabs>
              <w:autoSpaceDE w:val="0"/>
              <w:autoSpaceDN w:val="0"/>
              <w:spacing w:after="0"/>
              <w:ind w:left="246" w:hanging="246"/>
              <w:contextualSpacing w:val="0"/>
              <w:jc w:val="both"/>
              <w:rPr>
                <w:rFonts w:cs="Arial"/>
                <w:bCs/>
              </w:rPr>
            </w:pPr>
            <w:r w:rsidRPr="007A1584">
              <w:rPr>
                <w:rFonts w:cs="Arial"/>
              </w:rPr>
              <w:t>Projektodawca wniesie wkład własny w wysokości nie mniejszej niż 5 % wartości projektu, zgodnie z zapisami zawartymi w Szczegółowym Opisie Osi Priorytetowych Regionalnego Programu Operacyjnego Województwa Zachodniopomorskiego 2014-2020.</w:t>
            </w:r>
          </w:p>
          <w:p w:rsidR="004B59B3" w:rsidRPr="007A1584" w:rsidRDefault="004B59B3" w:rsidP="001B0A9F">
            <w:pPr>
              <w:pStyle w:val="Akapitzlist"/>
              <w:numPr>
                <w:ilvl w:val="0"/>
                <w:numId w:val="476"/>
              </w:numPr>
              <w:tabs>
                <w:tab w:val="left" w:pos="246"/>
                <w:tab w:val="left" w:pos="388"/>
              </w:tabs>
              <w:autoSpaceDE w:val="0"/>
              <w:autoSpaceDN w:val="0"/>
              <w:spacing w:after="0"/>
              <w:ind w:left="246" w:hanging="246"/>
              <w:contextualSpacing w:val="0"/>
              <w:jc w:val="both"/>
              <w:rPr>
                <w:rFonts w:cs="Arial"/>
                <w:bCs/>
              </w:rPr>
            </w:pPr>
            <w:r w:rsidRPr="007A1584">
              <w:rPr>
                <w:rFonts w:cs="Arial"/>
              </w:rPr>
              <w:t xml:space="preserve">Koszty bezpośrednie projektu </w:t>
            </w:r>
            <w:r w:rsidRPr="007A1584">
              <w:rPr>
                <w:rFonts w:cs="Arial"/>
                <w:iCs/>
              </w:rPr>
              <w:t>nie są</w:t>
            </w:r>
            <w:r w:rsidRPr="007A1584">
              <w:rPr>
                <w:rFonts w:cs="Arial"/>
              </w:rPr>
              <w:t xml:space="preserve"> rozliczane w całości kwotami ryczałtowymi określonymi przez Beneficjenta.</w:t>
            </w:r>
          </w:p>
        </w:tc>
        <w:tc>
          <w:tcPr>
            <w:tcW w:w="4606" w:type="dxa"/>
            <w:shd w:val="clear" w:color="auto" w:fill="auto"/>
          </w:tcPr>
          <w:p w:rsidR="004B59B3" w:rsidRPr="00844A80" w:rsidRDefault="004B59B3" w:rsidP="00740F15">
            <w:pPr>
              <w:spacing w:before="40" w:after="40"/>
              <w:rPr>
                <w:rFonts w:ascii="Myriad Pro" w:hAnsi="Myriad Pro" w:cs="Arial"/>
                <w:sz w:val="20"/>
              </w:rPr>
            </w:pPr>
            <w:r w:rsidRPr="00844A80">
              <w:rPr>
                <w:rFonts w:ascii="Myriad Pro" w:hAnsi="Myriad Pro" w:cs="Arial"/>
                <w:sz w:val="20"/>
              </w:rPr>
              <w:lastRenderedPageBreak/>
              <w:t>Spełnienie kryterium jest konieczne do przyznania dofinansowania.</w:t>
            </w:r>
          </w:p>
          <w:p w:rsidR="004B59B3" w:rsidRPr="00844A80" w:rsidRDefault="004B59B3" w:rsidP="00740F15">
            <w:pPr>
              <w:spacing w:before="40" w:after="40"/>
              <w:rPr>
                <w:rFonts w:ascii="Myriad Pro" w:hAnsi="Myriad Pro" w:cs="Arial"/>
                <w:sz w:val="20"/>
              </w:rPr>
            </w:pPr>
            <w:r w:rsidRPr="00844A80">
              <w:rPr>
                <w:rFonts w:ascii="Myriad Pro" w:hAnsi="Myriad Pro" w:cs="Arial"/>
                <w:sz w:val="20"/>
              </w:rPr>
              <w:t>Projekt niespełniające kryterium są odrzucane.</w:t>
            </w:r>
          </w:p>
          <w:p w:rsidR="004B59B3" w:rsidRPr="00844A80" w:rsidRDefault="004B59B3" w:rsidP="00740F15">
            <w:pPr>
              <w:spacing w:after="0"/>
              <w:rPr>
                <w:rFonts w:ascii="Myriad Pro" w:hAnsi="Myriad Pro" w:cs="Arial"/>
                <w:sz w:val="20"/>
              </w:rPr>
            </w:pPr>
            <w:r w:rsidRPr="00844A80">
              <w:rPr>
                <w:rFonts w:ascii="Myriad Pro" w:hAnsi="Myriad Pro" w:cs="Arial"/>
                <w:sz w:val="20"/>
              </w:rPr>
              <w:t>Ocena spełniania kryterium polega na przypisaniu wartości logicznych „tak”, „nie”.</w:t>
            </w: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Pr="00844A80" w:rsidRDefault="004B59B3" w:rsidP="00740F15">
            <w:pPr>
              <w:spacing w:after="0"/>
              <w:rPr>
                <w:rFonts w:ascii="Myriad Pro" w:hAnsi="Myriad Pro" w:cs="Arial"/>
                <w:sz w:val="20"/>
              </w:rPr>
            </w:pPr>
            <w:r w:rsidRPr="00844A80">
              <w:rPr>
                <w:rFonts w:ascii="Myriad Pro" w:hAnsi="Myriad Pro" w:cs="Arial"/>
                <w:sz w:val="20"/>
              </w:rPr>
              <w:t xml:space="preserve">Kryterium dostępu „Zgodność wsparcia” nr 7: na podstawie art. 45 ust. 3 ustawy z dnia 11 lipca 2014 r. o zasadach realizacji programów w zakresie polityki spójności finansowanych w perspektywie finansowej 2014–2020 (Dz. U. z </w:t>
            </w:r>
            <w:r w:rsidRPr="00844A80">
              <w:rPr>
                <w:rFonts w:ascii="Myriad Pro" w:hAnsi="Myriad Pro" w:cs="Arial"/>
                <w:sz w:val="20"/>
              </w:rPr>
              <w:lastRenderedPageBreak/>
              <w:t>2018 r. poz. 1431) W szczególnie uzasadnionych przypadkach na etapie realizacji projektu, za zgodą Instytucji Pośredniczącej RPO WZ, dopuszcza się możliwość odstąpienia od kryterium.</w:t>
            </w:r>
          </w:p>
          <w:p w:rsidR="004B59B3" w:rsidRPr="00844A80"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r w:rsidRPr="00844A80">
              <w:rPr>
                <w:rFonts w:ascii="Myriad Pro" w:hAnsi="Myriad Pro" w:cs="Arial"/>
                <w:sz w:val="20"/>
              </w:rPr>
              <w:t>Kryterium dostępu „Zgodność wsparcia” nr 9 na podstawie art. 45 ust. 3 ustawy z dnia 11 lipca 2014 r. o zasadach realizacji programów w zakresie polityki spójności finansowanych w perspektywie finansowej 2014–2020 (</w:t>
            </w:r>
            <w:proofErr w:type="spellStart"/>
            <w:r w:rsidRPr="00844A80">
              <w:rPr>
                <w:rFonts w:ascii="Myriad Pro" w:hAnsi="Myriad Pro" w:cs="Arial"/>
                <w:sz w:val="20"/>
              </w:rPr>
              <w:t>t.j</w:t>
            </w:r>
            <w:proofErr w:type="spellEnd"/>
            <w:r w:rsidRPr="00844A80">
              <w:rPr>
                <w:rFonts w:ascii="Myriad Pro" w:hAnsi="Myriad Pro" w:cs="Arial"/>
                <w:sz w:val="20"/>
              </w:rPr>
              <w:t>. Dz.U. 2018 poz. 1431) treść wniosku o dofinansowanie w części dotyczącej spełnienia kryterium może być uzupełniana lub poprawiana w zakresie określonym w regulaminie konkursu z wyłączeniem kwestii określonych w pozostałych kryteriach dopuszczalności</w:t>
            </w: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Pr="007F3E2D" w:rsidRDefault="004B59B3" w:rsidP="00740F15">
            <w:pPr>
              <w:jc w:val="both"/>
              <w:rPr>
                <w:rFonts w:ascii="Myriad Pro" w:hAnsi="Myriad Pro" w:cs="Arial"/>
                <w:sz w:val="20"/>
              </w:rPr>
            </w:pPr>
            <w:r>
              <w:rPr>
                <w:rFonts w:ascii="Myriad Pro" w:hAnsi="Myriad Pro" w:cs="Arial"/>
                <w:sz w:val="20"/>
              </w:rPr>
              <w:t>Kryterium dostępu "Zgodność wsparcia" nr 6</w:t>
            </w:r>
            <w:r w:rsidRPr="007F3E2D">
              <w:rPr>
                <w:rFonts w:ascii="Myriad Pro" w:hAnsi="Myriad Pro" w:cs="Arial"/>
                <w:sz w:val="20"/>
              </w:rPr>
              <w:t xml:space="preserve"> będzie weryfikowane na dwóch etapach:</w:t>
            </w:r>
          </w:p>
          <w:p w:rsidR="004B59B3" w:rsidRPr="007F3E2D" w:rsidRDefault="004B59B3" w:rsidP="00740F15">
            <w:pPr>
              <w:jc w:val="both"/>
              <w:rPr>
                <w:rFonts w:ascii="Myriad Pro" w:hAnsi="Myriad Pro" w:cs="Arial"/>
                <w:sz w:val="20"/>
              </w:rPr>
            </w:pPr>
            <w:r w:rsidRPr="007F3E2D">
              <w:rPr>
                <w:rFonts w:ascii="Myriad Pro" w:hAnsi="Myriad Pro" w:cs="Arial"/>
                <w:sz w:val="20"/>
              </w:rPr>
              <w:t xml:space="preserve">- etap KOP – na podstawie treści wniosku o dofinansowanie projektu poprzez uwzględnienie wartości wydatków kwalifikowalnych ogółem oraz wartości docelowej wskaźników właściwych dla </w:t>
            </w:r>
            <w:r w:rsidRPr="007F3E2D">
              <w:rPr>
                <w:rFonts w:ascii="Myriad Pro" w:hAnsi="Myriad Pro" w:cs="Arial"/>
                <w:sz w:val="20"/>
              </w:rPr>
              <w:lastRenderedPageBreak/>
              <w:t>kryterium,</w:t>
            </w:r>
          </w:p>
          <w:p w:rsidR="004B59B3" w:rsidRDefault="004B59B3" w:rsidP="00740F15">
            <w:pPr>
              <w:spacing w:after="0"/>
              <w:rPr>
                <w:rFonts w:ascii="Myriad Pro" w:hAnsi="Myriad Pro" w:cs="Arial"/>
                <w:sz w:val="20"/>
              </w:rPr>
            </w:pPr>
            <w:r w:rsidRPr="007F3E2D">
              <w:rPr>
                <w:rFonts w:ascii="Myriad Pro" w:hAnsi="Myriad Pro" w:cs="Arial"/>
                <w:sz w:val="20"/>
              </w:rPr>
              <w:t>- etap końcowego rozliczenia projektu – na podstawie ostatecznej wartości docelowej wskaźników właściwych dla kryterium oraz rozliczonych wydatków kwalifikowalnych ogółem.</w:t>
            </w: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Pr="00844A80" w:rsidRDefault="004B59B3" w:rsidP="00740F15">
            <w:pPr>
              <w:spacing w:after="0"/>
              <w:rPr>
                <w:rFonts w:ascii="Myriad Pro" w:hAnsi="Myriad Pro" w:cs="Arial"/>
                <w:sz w:val="20"/>
              </w:rPr>
            </w:pPr>
            <w:r>
              <w:rPr>
                <w:rFonts w:ascii="Myriad Pro" w:hAnsi="Myriad Pro" w:cs="Arial"/>
                <w:sz w:val="20"/>
              </w:rPr>
              <w:t xml:space="preserve">Kryterium dostępu "Zgodność wsparcia" nr 12 </w:t>
            </w:r>
            <w:r w:rsidRPr="007F3E2D">
              <w:rPr>
                <w:rFonts w:ascii="Myriad Pro" w:hAnsi="Myriad Pro" w:cs="Arial"/>
                <w:sz w:val="20"/>
              </w:rPr>
              <w:t>będzie weryfikowane na etapie KOP</w:t>
            </w:r>
            <w:r>
              <w:rPr>
                <w:rFonts w:ascii="Myriad Pro" w:hAnsi="Myriad Pro" w:cs="Arial"/>
                <w:sz w:val="20"/>
              </w:rPr>
              <w:t>.</w:t>
            </w:r>
          </w:p>
        </w:tc>
      </w:tr>
    </w:tbl>
    <w:p w:rsidR="004B59B3" w:rsidRDefault="004B59B3" w:rsidP="004B59B3"/>
    <w:tbl>
      <w:tblPr>
        <w:tblW w:w="14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4"/>
        <w:gridCol w:w="8656"/>
        <w:gridCol w:w="4817"/>
      </w:tblGrid>
      <w:tr w:rsidR="004B59B3" w:rsidRPr="002F12CD" w:rsidTr="00740F15">
        <w:trPr>
          <w:trHeight w:val="307"/>
          <w:jc w:val="center"/>
        </w:trPr>
        <w:tc>
          <w:tcPr>
            <w:tcW w:w="14427" w:type="dxa"/>
            <w:gridSpan w:val="3"/>
            <w:shd w:val="clear" w:color="auto" w:fill="D9D9D9" w:themeFill="background1" w:themeFillShade="D9"/>
          </w:tcPr>
          <w:p w:rsidR="004B59B3" w:rsidRPr="002F12CD" w:rsidRDefault="004B59B3" w:rsidP="00740F15">
            <w:pPr>
              <w:spacing w:before="40" w:after="40" w:line="240" w:lineRule="auto"/>
              <w:jc w:val="center"/>
              <w:rPr>
                <w:rFonts w:ascii="Myriad Pro" w:hAnsi="Myriad Pro"/>
                <w:b/>
                <w:sz w:val="20"/>
              </w:rPr>
            </w:pPr>
            <w:r w:rsidRPr="002F12CD">
              <w:rPr>
                <w:rFonts w:ascii="Myriad Pro" w:hAnsi="Myriad Pro"/>
                <w:b/>
                <w:sz w:val="20"/>
              </w:rPr>
              <w:t>Kryteria premiujące</w:t>
            </w:r>
          </w:p>
        </w:tc>
      </w:tr>
      <w:tr w:rsidR="004B59B3" w:rsidRPr="002F12CD" w:rsidTr="00740F15">
        <w:trPr>
          <w:trHeight w:val="319"/>
          <w:jc w:val="center"/>
        </w:trPr>
        <w:tc>
          <w:tcPr>
            <w:tcW w:w="954" w:type="dxa"/>
          </w:tcPr>
          <w:p w:rsidR="004B59B3" w:rsidRPr="002F12CD" w:rsidRDefault="004B59B3" w:rsidP="00740F15">
            <w:pPr>
              <w:spacing w:before="40" w:after="40" w:line="240" w:lineRule="auto"/>
              <w:jc w:val="center"/>
              <w:rPr>
                <w:rFonts w:ascii="Myriad Pro" w:hAnsi="Myriad Pro"/>
                <w:sz w:val="20"/>
              </w:rPr>
            </w:pPr>
            <w:r w:rsidRPr="002F12CD">
              <w:rPr>
                <w:rFonts w:ascii="Myriad Pro" w:hAnsi="Myriad Pro"/>
                <w:sz w:val="20"/>
              </w:rPr>
              <w:t>L.p.</w:t>
            </w:r>
          </w:p>
        </w:tc>
        <w:tc>
          <w:tcPr>
            <w:tcW w:w="8656" w:type="dxa"/>
          </w:tcPr>
          <w:p w:rsidR="004B59B3" w:rsidRPr="002F12CD" w:rsidRDefault="004B59B3" w:rsidP="00740F15">
            <w:pPr>
              <w:spacing w:before="40" w:after="40" w:line="240" w:lineRule="auto"/>
              <w:jc w:val="center"/>
              <w:rPr>
                <w:rFonts w:ascii="Myriad Pro" w:hAnsi="Myriad Pro"/>
                <w:sz w:val="20"/>
              </w:rPr>
            </w:pPr>
            <w:r w:rsidRPr="002F12CD">
              <w:rPr>
                <w:rFonts w:ascii="Myriad Pro" w:hAnsi="Myriad Pro"/>
                <w:sz w:val="20"/>
              </w:rPr>
              <w:t>Definicja kryterium</w:t>
            </w:r>
          </w:p>
        </w:tc>
        <w:tc>
          <w:tcPr>
            <w:tcW w:w="4817" w:type="dxa"/>
          </w:tcPr>
          <w:p w:rsidR="004B59B3" w:rsidRPr="002F12CD" w:rsidRDefault="004B59B3" w:rsidP="00740F15">
            <w:pPr>
              <w:spacing w:before="40" w:after="40" w:line="240" w:lineRule="auto"/>
              <w:jc w:val="center"/>
              <w:rPr>
                <w:rFonts w:ascii="Myriad Pro" w:hAnsi="Myriad Pro"/>
                <w:sz w:val="20"/>
              </w:rPr>
            </w:pPr>
            <w:r w:rsidRPr="002F12CD">
              <w:rPr>
                <w:rFonts w:ascii="Myriad Pro" w:hAnsi="Myriad Pro"/>
                <w:sz w:val="20"/>
              </w:rPr>
              <w:t>Opis znaczenia kryterium</w:t>
            </w:r>
          </w:p>
        </w:tc>
      </w:tr>
      <w:tr w:rsidR="004B59B3" w:rsidRPr="00FF776F" w:rsidTr="00740F15">
        <w:trPr>
          <w:trHeight w:val="319"/>
          <w:jc w:val="center"/>
        </w:trPr>
        <w:tc>
          <w:tcPr>
            <w:tcW w:w="954" w:type="dxa"/>
          </w:tcPr>
          <w:p w:rsidR="004B59B3" w:rsidRPr="00FF776F" w:rsidRDefault="004B59B3" w:rsidP="00740F15">
            <w:pPr>
              <w:spacing w:before="40" w:after="40" w:line="240" w:lineRule="auto"/>
              <w:jc w:val="center"/>
              <w:rPr>
                <w:rFonts w:ascii="Myriad Pro" w:hAnsi="Myriad Pro"/>
                <w:sz w:val="20"/>
              </w:rPr>
            </w:pPr>
            <w:r w:rsidRPr="00FF776F">
              <w:rPr>
                <w:rFonts w:ascii="Myriad Pro" w:hAnsi="Myriad Pro"/>
                <w:sz w:val="20"/>
              </w:rPr>
              <w:t>1</w:t>
            </w:r>
          </w:p>
        </w:tc>
        <w:tc>
          <w:tcPr>
            <w:tcW w:w="8656" w:type="dxa"/>
          </w:tcPr>
          <w:p w:rsidR="004B59B3" w:rsidRPr="00FF776F" w:rsidRDefault="004B59B3" w:rsidP="00740F15">
            <w:pPr>
              <w:spacing w:before="40" w:after="40" w:line="240" w:lineRule="auto"/>
              <w:jc w:val="center"/>
              <w:rPr>
                <w:rFonts w:ascii="Myriad Pro" w:hAnsi="Myriad Pro"/>
                <w:sz w:val="20"/>
              </w:rPr>
            </w:pPr>
            <w:r>
              <w:rPr>
                <w:rFonts w:ascii="Myriad Pro" w:hAnsi="Myriad Pro"/>
                <w:sz w:val="20"/>
              </w:rPr>
              <w:t>2</w:t>
            </w:r>
          </w:p>
        </w:tc>
        <w:tc>
          <w:tcPr>
            <w:tcW w:w="4817" w:type="dxa"/>
          </w:tcPr>
          <w:p w:rsidR="004B59B3" w:rsidRPr="00FF776F" w:rsidRDefault="004B59B3" w:rsidP="00740F15">
            <w:pPr>
              <w:spacing w:before="40" w:after="40" w:line="240" w:lineRule="auto"/>
              <w:jc w:val="center"/>
              <w:rPr>
                <w:rFonts w:ascii="Myriad Pro" w:hAnsi="Myriad Pro"/>
                <w:sz w:val="20"/>
              </w:rPr>
            </w:pPr>
            <w:r>
              <w:rPr>
                <w:rFonts w:ascii="Myriad Pro" w:hAnsi="Myriad Pro"/>
                <w:sz w:val="20"/>
              </w:rPr>
              <w:t>3</w:t>
            </w:r>
          </w:p>
        </w:tc>
      </w:tr>
      <w:tr w:rsidR="004B59B3" w:rsidRPr="00FF776F" w:rsidTr="00740F15">
        <w:trPr>
          <w:trHeight w:val="3266"/>
          <w:jc w:val="center"/>
        </w:trPr>
        <w:tc>
          <w:tcPr>
            <w:tcW w:w="954" w:type="dxa"/>
          </w:tcPr>
          <w:p w:rsidR="004B59B3" w:rsidRPr="00FF776F" w:rsidRDefault="004B59B3" w:rsidP="00740F15">
            <w:pPr>
              <w:spacing w:before="40" w:after="40" w:line="240" w:lineRule="auto"/>
              <w:jc w:val="center"/>
              <w:rPr>
                <w:rFonts w:ascii="Myriad Pro" w:hAnsi="Myriad Pro" w:cs="Arial"/>
                <w:sz w:val="20"/>
              </w:rPr>
            </w:pPr>
            <w:r w:rsidRPr="00FF776F">
              <w:rPr>
                <w:rFonts w:ascii="Myriad Pro" w:hAnsi="Myriad Pro" w:cs="Arial"/>
                <w:sz w:val="20"/>
              </w:rPr>
              <w:t>1.</w:t>
            </w:r>
          </w:p>
        </w:tc>
        <w:tc>
          <w:tcPr>
            <w:tcW w:w="8656" w:type="dxa"/>
          </w:tcPr>
          <w:p w:rsidR="004B59B3" w:rsidRPr="009B2EEC" w:rsidRDefault="004B59B3" w:rsidP="00740F15">
            <w:pPr>
              <w:jc w:val="both"/>
              <w:rPr>
                <w:rFonts w:ascii="Arial" w:hAnsi="Arial" w:cs="Arial"/>
                <w:sz w:val="18"/>
                <w:szCs w:val="18"/>
              </w:rPr>
            </w:pPr>
            <w:bookmarkStart w:id="23" w:name="_Hlk11058782"/>
            <w:r w:rsidRPr="009B2EEC">
              <w:rPr>
                <w:rFonts w:ascii="Myriad Pro" w:hAnsi="Myriad Pro" w:cs="Arial"/>
                <w:sz w:val="20"/>
              </w:rPr>
              <w:t xml:space="preserve">Projektodawca jest pośrednikiem finansowym wybranym w ramach projektu pn. „Wspieranie przedsiębiorczości poprzez Fundusz Funduszy Pomorza Zachodniego </w:t>
            </w:r>
            <w:proofErr w:type="spellStart"/>
            <w:r w:rsidRPr="009B2EEC">
              <w:rPr>
                <w:rFonts w:ascii="Myriad Pro" w:hAnsi="Myriad Pro" w:cs="Arial"/>
                <w:sz w:val="20"/>
              </w:rPr>
              <w:t>Jeremie</w:t>
            </w:r>
            <w:proofErr w:type="spellEnd"/>
            <w:r w:rsidRPr="009B2EEC">
              <w:rPr>
                <w:rFonts w:ascii="Myriad Pro" w:hAnsi="Myriad Pro" w:cs="Arial"/>
                <w:sz w:val="20"/>
              </w:rPr>
              <w:t xml:space="preserve"> 2” dla Działania 6.4 RPO WZ 2014-2020 (dalej: </w:t>
            </w:r>
            <w:proofErr w:type="spellStart"/>
            <w:r w:rsidRPr="009B2EEC">
              <w:rPr>
                <w:rFonts w:ascii="Myriad Pro" w:hAnsi="Myriad Pro" w:cs="Arial"/>
                <w:sz w:val="20"/>
              </w:rPr>
              <w:t>Jeremie</w:t>
            </w:r>
            <w:proofErr w:type="spellEnd"/>
            <w:r w:rsidRPr="009B2EEC">
              <w:rPr>
                <w:rFonts w:ascii="Myriad Pro" w:hAnsi="Myriad Pro" w:cs="Arial"/>
                <w:sz w:val="20"/>
              </w:rPr>
              <w:t xml:space="preserve"> 2), który zapewni mechanizmy pozwalające na łączenie wsparcia zwrotnego (w ramach wymienionego projektu </w:t>
            </w:r>
            <w:proofErr w:type="spellStart"/>
            <w:r w:rsidRPr="009B2EEC">
              <w:rPr>
                <w:rFonts w:ascii="Myriad Pro" w:hAnsi="Myriad Pro" w:cs="Arial"/>
                <w:sz w:val="20"/>
              </w:rPr>
              <w:t>Jeremie</w:t>
            </w:r>
            <w:proofErr w:type="spellEnd"/>
            <w:r w:rsidRPr="009B2EEC">
              <w:rPr>
                <w:rFonts w:ascii="Myriad Pro" w:hAnsi="Myriad Pro" w:cs="Arial"/>
                <w:sz w:val="20"/>
              </w:rPr>
              <w:t xml:space="preserve"> 2) i bezzwrotnego (w ramach projektu złożonego w odpowiedzi na niniejszy konkurs) w odniesieniu do pojedynczego uczestnika projektu</w:t>
            </w:r>
            <w:r w:rsidRPr="009B2EEC">
              <w:t xml:space="preserve"> </w:t>
            </w:r>
            <w:r w:rsidRPr="009B2EEC">
              <w:rPr>
                <w:rFonts w:ascii="Myriad Pro" w:hAnsi="Myriad Pro" w:cs="Arial"/>
                <w:sz w:val="20"/>
              </w:rPr>
              <w:t>tj. udzieli dotacji w połączeniu z pożyczkami, przy czym minimalna wartość wsparcia udzielonego w ramach pożyczek wyniesie 500 tys. zł.</w:t>
            </w:r>
            <w:r w:rsidRPr="009B2EEC">
              <w:rPr>
                <w:rFonts w:ascii="Arial" w:hAnsi="Arial" w:cs="Arial"/>
                <w:sz w:val="18"/>
                <w:szCs w:val="18"/>
              </w:rPr>
              <w:t xml:space="preserve"> </w:t>
            </w:r>
          </w:p>
          <w:bookmarkEnd w:id="23"/>
          <w:p w:rsidR="004B59B3" w:rsidRPr="009B2EEC" w:rsidRDefault="004B59B3" w:rsidP="00740F15"/>
        </w:tc>
        <w:tc>
          <w:tcPr>
            <w:tcW w:w="4817" w:type="dxa"/>
          </w:tcPr>
          <w:p w:rsidR="004B59B3" w:rsidRPr="009B2EEC" w:rsidRDefault="004B59B3" w:rsidP="00740F15">
            <w:pPr>
              <w:spacing w:before="40" w:after="40" w:line="240" w:lineRule="auto"/>
              <w:rPr>
                <w:rFonts w:ascii="Myriad Pro" w:hAnsi="Myriad Pro" w:cs="Arial"/>
                <w:sz w:val="20"/>
              </w:rPr>
            </w:pPr>
            <w:r w:rsidRPr="009B2EEC">
              <w:rPr>
                <w:rFonts w:ascii="Myriad Pro" w:hAnsi="Myriad Pro" w:cs="Arial"/>
                <w:sz w:val="20"/>
              </w:rPr>
              <w:t>Liczba punktów: 40</w:t>
            </w:r>
          </w:p>
          <w:p w:rsidR="004B59B3" w:rsidRPr="009B2EEC" w:rsidRDefault="004B59B3" w:rsidP="00740F15">
            <w:pPr>
              <w:spacing w:before="40" w:after="40" w:line="240" w:lineRule="auto"/>
              <w:rPr>
                <w:rFonts w:ascii="Myriad Pro" w:hAnsi="Myriad Pro" w:cs="Arial"/>
                <w:sz w:val="20"/>
              </w:rPr>
            </w:pPr>
            <w:r w:rsidRPr="009B2EEC">
              <w:rPr>
                <w:rFonts w:ascii="Myriad Pro" w:hAnsi="Myriad Pro" w:cs="Arial"/>
                <w:sz w:val="20"/>
              </w:rPr>
              <w:t>Kryterium zostanie zweryfikowane na  podstawie treści wniosku o dofinansowanie</w:t>
            </w:r>
          </w:p>
          <w:p w:rsidR="004B59B3" w:rsidRPr="009B2EEC" w:rsidRDefault="004B59B3" w:rsidP="00740F15">
            <w:pPr>
              <w:spacing w:after="0"/>
              <w:rPr>
                <w:rFonts w:ascii="Myriad Pro" w:hAnsi="Myriad Pro" w:cs="Arial"/>
                <w:sz w:val="20"/>
              </w:rPr>
            </w:pPr>
            <w:r w:rsidRPr="009B2EEC">
              <w:rPr>
                <w:rFonts w:ascii="Myriad Pro" w:hAnsi="Myriad Pro" w:cs="Arial"/>
                <w:sz w:val="20"/>
              </w:rPr>
              <w:t>Kryterium premiujące nr 1: na podstawie art. 45 ust. 3 ustawy z dnia 11 lipca 2014 r. o zasadach realizacji programów w zakresie polityki spójności finansowanych w perspektywie finansowej 2014–2020 (Dz. U. z 2018 r. poz. 1431) w szczególnie uzasadnionych przypadkach na etapie realizacji projektu, za zgodą Instytucji Pośredniczącej RPO WZ, dopuszcza się możliwość odstąpienia od kryterium.</w:t>
            </w:r>
          </w:p>
        </w:tc>
      </w:tr>
    </w:tbl>
    <w:p w:rsidR="00361736" w:rsidRPr="004B59B3" w:rsidRDefault="00361736" w:rsidP="004B59B3"/>
    <w:p w:rsidR="00273C23" w:rsidRDefault="00273C23" w:rsidP="00E5433C">
      <w:pPr>
        <w:jc w:val="both"/>
        <w:rPr>
          <w:rFonts w:ascii="Myriad Pro" w:hAnsi="Myriad Pro"/>
          <w:b/>
        </w:rPr>
        <w:sectPr w:rsidR="00273C23" w:rsidSect="00666E30">
          <w:pgSz w:w="16838" w:h="11906" w:orient="landscape"/>
          <w:pgMar w:top="1417" w:right="1417" w:bottom="1417" w:left="1417" w:header="708" w:footer="708" w:gutter="0"/>
          <w:cols w:space="708"/>
          <w:docGrid w:linePitch="360"/>
        </w:sectPr>
      </w:pPr>
    </w:p>
    <w:p w:rsidR="00EF4CFB" w:rsidRPr="005A6BEA" w:rsidRDefault="00E5433C" w:rsidP="00FC6857">
      <w:pPr>
        <w:pStyle w:val="Podtytu"/>
        <w:outlineLvl w:val="1"/>
        <w:rPr>
          <w:szCs w:val="22"/>
        </w:rPr>
      </w:pPr>
      <w:bookmarkStart w:id="24" w:name="_Toc59089705"/>
      <w:r w:rsidRPr="005A6BEA">
        <w:rPr>
          <w:szCs w:val="22"/>
        </w:rPr>
        <w:lastRenderedPageBreak/>
        <w:t>6.5</w:t>
      </w:r>
      <w:r w:rsidR="009E1AA1">
        <w:rPr>
          <w:szCs w:val="22"/>
        </w:rPr>
        <w:t xml:space="preserve"> </w:t>
      </w:r>
      <w:r w:rsidR="0000284F" w:rsidRPr="0000284F">
        <w:rPr>
          <w:szCs w:val="22"/>
        </w:rPr>
        <w:t xml:space="preserve">Kompleksowe wsparcie </w:t>
      </w:r>
      <w:r w:rsidR="00C76641">
        <w:rPr>
          <w:szCs w:val="22"/>
        </w:rPr>
        <w:t xml:space="preserve">głównie dla osób bezrobotnych, </w:t>
      </w:r>
      <w:r w:rsidR="0000284F" w:rsidRPr="0000284F">
        <w:rPr>
          <w:szCs w:val="22"/>
        </w:rPr>
        <w:t>biernych zawodowo zwłaszcza znajdujących się w szczególnie trudnej sytuacji na rynku pracy obejmujące pomoc w aktywnym poszukiwaniu pracy oraz działania na rzecz podnoszenia kwalifikacji zawodowych</w:t>
      </w:r>
      <w:r w:rsidR="005A6BEA" w:rsidRPr="005A6BEA">
        <w:rPr>
          <w:rFonts w:eastAsia="MyriadPro-Regular" w:cs="Arial"/>
          <w:szCs w:val="22"/>
        </w:rPr>
        <w:t>.</w:t>
      </w:r>
      <w:bookmarkEnd w:id="24"/>
    </w:p>
    <w:p w:rsidR="00E5433C" w:rsidRDefault="004B3E3D" w:rsidP="00E5433C">
      <w:pPr>
        <w:jc w:val="center"/>
        <w:rPr>
          <w:rFonts w:ascii="Myriad Pro" w:hAnsi="Myriad Pro"/>
          <w:b/>
          <w:sz w:val="20"/>
        </w:rPr>
      </w:pPr>
      <w:r>
        <w:rPr>
          <w:rFonts w:ascii="Myriad Pro" w:hAnsi="Myriad Pro"/>
          <w:b/>
          <w:sz w:val="20"/>
        </w:rPr>
        <w:t>Kryteria ogólne przyjęte Uchwałą N</w:t>
      </w:r>
      <w:r w:rsidR="00E5433C">
        <w:rPr>
          <w:rFonts w:ascii="Myriad Pro" w:hAnsi="Myriad Pro"/>
          <w:b/>
          <w:sz w:val="20"/>
        </w:rPr>
        <w:t>r 75/17 Komite</w:t>
      </w:r>
      <w:r>
        <w:rPr>
          <w:rFonts w:ascii="Myriad Pro" w:hAnsi="Myriad Pro"/>
          <w:b/>
          <w:sz w:val="20"/>
        </w:rPr>
        <w:t>tu Monitorującego RPO WZ 2014-</w:t>
      </w:r>
      <w:r w:rsidR="00E5433C">
        <w:rPr>
          <w:rFonts w:ascii="Myriad Pro" w:hAnsi="Myriad Pro"/>
          <w:b/>
          <w:sz w:val="20"/>
        </w:rPr>
        <w:t>2020 z dnia 23 listopada 2017 r. (tryb pozakonkursowy)</w:t>
      </w:r>
    </w:p>
    <w:tbl>
      <w:tblPr>
        <w:tblW w:w="14175" w:type="dxa"/>
        <w:jc w:val="center"/>
        <w:shd w:val="clear" w:color="auto" w:fill="B6DDE8" w:themeFill="accent5" w:themeFillTint="66"/>
        <w:tblLayout w:type="fixed"/>
        <w:tblLook w:val="04A0" w:firstRow="1" w:lastRow="0" w:firstColumn="1" w:lastColumn="0" w:noHBand="0" w:noVBand="1"/>
      </w:tblPr>
      <w:tblGrid>
        <w:gridCol w:w="1900"/>
        <w:gridCol w:w="12275"/>
      </w:tblGrid>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Oś priorytetowa</w:t>
            </w:r>
          </w:p>
        </w:tc>
        <w:tc>
          <w:tcPr>
            <w:tcW w:w="1231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VI Rynek Pracy</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Priorytet Inwestycyjny</w:t>
            </w:r>
          </w:p>
        </w:tc>
        <w:tc>
          <w:tcPr>
            <w:tcW w:w="1231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iCs/>
                <w:sz w:val="20"/>
              </w:rPr>
              <w:t>8i Dostęp do zatrudnienia dla osób poszukujących pracy i osób biernych zawodowo, w tym długotrwale bezrobotnych oraz oddalonych od rynku pracy, także podejmowanie lokalnych inicjatyw na rzecz zatrudnienia oraz wspieranie mobilności pracowników</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Działanie</w:t>
            </w:r>
          </w:p>
        </w:tc>
        <w:tc>
          <w:tcPr>
            <w:tcW w:w="1231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6.5 Kompleksowe wsparcie dla osób bezrobotnych, nieaktywnych zawodowo i poszukujących pracy znajdujących się w szczególnie trudnej sytuacji na rynku pracy obejmujące pomoc w aktywnym poszukiwaniu pracy oraz działania na rzecz podnoszenia kwalifikacji zawodowych</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Typ projektu</w:t>
            </w:r>
          </w:p>
        </w:tc>
        <w:tc>
          <w:tcPr>
            <w:tcW w:w="1231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rsidP="00912095">
            <w:pPr>
              <w:pStyle w:val="Akapitzlist"/>
              <w:numPr>
                <w:ilvl w:val="0"/>
                <w:numId w:val="16"/>
              </w:numPr>
              <w:tabs>
                <w:tab w:val="left" w:pos="3778"/>
              </w:tabs>
              <w:spacing w:before="40" w:after="40"/>
              <w:ind w:left="357" w:hanging="357"/>
              <w:rPr>
                <w:rFonts w:cs="Arial"/>
              </w:rPr>
            </w:pPr>
            <w:r>
              <w:rPr>
                <w:rFonts w:cs="Arial"/>
              </w:rPr>
              <w:t>Instrumenty i usługi rynku pracy realizowane przez publiczne służby zatrudnienia, wynikające z Ustawy z dnia 20 kwietnia 2004 r. o promocji zatrudnienia i instytucjach rynku pracy z wyłączeniem robót publicznych, odnoszące się do następujących form wsparcia:</w:t>
            </w:r>
          </w:p>
          <w:p w:rsidR="00E5433C" w:rsidRDefault="00E5433C" w:rsidP="00912095">
            <w:pPr>
              <w:pStyle w:val="Normalny1"/>
              <w:numPr>
                <w:ilvl w:val="0"/>
                <w:numId w:val="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instrumenty i usługi rynku pracy służące indywidualizacji wsparcia oraz pomocy w zakresie określenia ś</w:t>
            </w:r>
            <w:r w:rsidR="00522C3F">
              <w:rPr>
                <w:rFonts w:ascii="Myriad Pro" w:eastAsiaTheme="minorHAnsi" w:hAnsi="Myriad Pro" w:cs="Arial"/>
                <w:color w:val="auto"/>
                <w:sz w:val="20"/>
                <w:lang w:eastAsia="en-US"/>
              </w:rPr>
              <w:t>cieżki zawodowej</w:t>
            </w:r>
            <w:r>
              <w:rPr>
                <w:rFonts w:ascii="Myriad Pro" w:eastAsiaTheme="minorHAnsi" w:hAnsi="Myriad Pro" w:cs="Arial"/>
                <w:color w:val="auto"/>
                <w:sz w:val="20"/>
                <w:lang w:eastAsia="en-US"/>
              </w:rPr>
              <w:t>:</w:t>
            </w:r>
          </w:p>
          <w:p w:rsidR="00E5433C" w:rsidRDefault="00E5433C"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identyfikacja potrzeb osób pozostających bez zatrudnienia oraz diagnozowanie możliwości w zakresie doskonalenia zawodowego, w tym identyfikacja stopnia oddalenia od rynku pracy</w:t>
            </w:r>
            <w:r w:rsidR="00522C3F">
              <w:rPr>
                <w:rFonts w:ascii="Myriad Pro" w:eastAsiaTheme="minorHAnsi" w:hAnsi="Myriad Pro" w:cs="Arial"/>
                <w:color w:val="auto"/>
                <w:sz w:val="20"/>
                <w:lang w:eastAsia="en-US"/>
              </w:rPr>
              <w:t xml:space="preserve"> (obligatoryjne)</w:t>
            </w:r>
            <w:r>
              <w:rPr>
                <w:rFonts w:ascii="Myriad Pro" w:eastAsiaTheme="minorHAnsi" w:hAnsi="Myriad Pro" w:cs="Arial"/>
                <w:color w:val="auto"/>
                <w:sz w:val="20"/>
                <w:lang w:eastAsia="en-US"/>
              </w:rPr>
              <w:t>,</w:t>
            </w:r>
          </w:p>
          <w:p w:rsidR="00E5433C" w:rsidRDefault="00E5433C"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E5433C" w:rsidRDefault="00E5433C" w:rsidP="00912095">
            <w:pPr>
              <w:pStyle w:val="Normalny1"/>
              <w:numPr>
                <w:ilvl w:val="0"/>
                <w:numId w:val="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 xml:space="preserve">instrumenty i usługi rynku pracy skierowane do osób, u których zidentyfikowano potrzebę uzupełnienia lub zdobycia nowych umiejętności i kompetencji: </w:t>
            </w:r>
          </w:p>
          <w:p w:rsidR="00E5433C" w:rsidRDefault="00E5433C"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nabywanie, podwyższanie lub dostosowywanie kompetencji i kwalifikacji, niezbędnych na rynku pracy w kontekście zidentyfikowanych potrzeb osoby, której udzielane jest wsparcie, m.in. poprzez wysokiej jakości szkolenia,</w:t>
            </w:r>
          </w:p>
          <w:p w:rsidR="00E5433C" w:rsidRDefault="00E5433C" w:rsidP="00912095">
            <w:pPr>
              <w:pStyle w:val="Normalny1"/>
              <w:numPr>
                <w:ilvl w:val="0"/>
                <w:numId w:val="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instrumenty i usługi rynku pracy służące zdobyciu doświadczenia zawodowego wymaganego przez pracodawców:</w:t>
            </w:r>
          </w:p>
          <w:p w:rsidR="00E5433C" w:rsidRDefault="00E5433C"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nabywanie lub uzupełnianie doświadczenia zawodowego oraz praktycznych umiejętności w zakresie wykonywania danego zawodu</w:t>
            </w:r>
            <w:r w:rsidR="00522C3F">
              <w:rPr>
                <w:rFonts w:ascii="Myriad Pro" w:eastAsiaTheme="minorHAnsi" w:hAnsi="Myriad Pro" w:cs="Arial"/>
                <w:color w:val="auto"/>
                <w:sz w:val="20"/>
                <w:lang w:eastAsia="en-US"/>
              </w:rPr>
              <w:t>, m.in. poprzez staże</w:t>
            </w:r>
            <w:r>
              <w:rPr>
                <w:rFonts w:ascii="Myriad Pro" w:eastAsiaTheme="minorHAnsi" w:hAnsi="Myriad Pro" w:cs="Arial"/>
                <w:color w:val="auto"/>
                <w:sz w:val="20"/>
                <w:lang w:eastAsia="en-US"/>
              </w:rPr>
              <w:t>,</w:t>
            </w:r>
          </w:p>
          <w:p w:rsidR="00E5433C" w:rsidRDefault="00E5433C"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wsparcie zatrudnienia osoby bezrobotnej u przedsiębiorcy lub innego pracodawcy, stanowiące zachętę do zatrudnienia, m.in. poprzez pokrycie kosztów subsydiowania zatrudnienia dla osób, u których zidentyfikowano adekwatność tej formy wsparcia, refundację wyposażenia lub doposażenia stanowiska,</w:t>
            </w:r>
          </w:p>
          <w:p w:rsidR="00E5433C" w:rsidRDefault="00E5433C" w:rsidP="00912095">
            <w:pPr>
              <w:pStyle w:val="Normalny1"/>
              <w:numPr>
                <w:ilvl w:val="0"/>
                <w:numId w:val="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instrumenty i usługi rynku pracy służące wsparciu mobilności na rynku pracy:</w:t>
            </w:r>
          </w:p>
          <w:p w:rsidR="00E5433C" w:rsidRDefault="00E5433C"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 xml:space="preserve">wsparcie mobilności geograficznej dla osób, u których zidentyfikowano problem z zatrudnieniem w miejscu zamieszkania, m.in. poprzez pokrycie kosztów dojazdu do pracy lub wstępnego zagospodarowania w nowym miejscu zamieszkania, m.in. </w:t>
            </w:r>
            <w:r>
              <w:rPr>
                <w:rFonts w:ascii="Myriad Pro" w:eastAsiaTheme="minorHAnsi" w:hAnsi="Myriad Pro" w:cs="Arial"/>
                <w:color w:val="auto"/>
                <w:sz w:val="20"/>
                <w:lang w:eastAsia="en-US"/>
              </w:rPr>
              <w:lastRenderedPageBreak/>
              <w:t>poprze</w:t>
            </w:r>
            <w:r w:rsidR="00522C3F">
              <w:rPr>
                <w:rFonts w:ascii="Myriad Pro" w:eastAsiaTheme="minorHAnsi" w:hAnsi="Myriad Pro" w:cs="Arial"/>
                <w:color w:val="auto"/>
                <w:sz w:val="20"/>
                <w:lang w:eastAsia="en-US"/>
              </w:rPr>
              <w:t>z finansowanie kosztów dojazdu,</w:t>
            </w:r>
          </w:p>
          <w:p w:rsidR="00E5433C" w:rsidRDefault="00E5433C"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wsparcie mobilności zawodowej na europejskim rynku pracy za pośrednictwem sieci EURES.</w:t>
            </w:r>
          </w:p>
          <w:p w:rsidR="00E5433C" w:rsidRDefault="00E5433C" w:rsidP="00912095">
            <w:pPr>
              <w:pStyle w:val="Normalny1"/>
              <w:numPr>
                <w:ilvl w:val="0"/>
                <w:numId w:val="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 xml:space="preserve">instrumenty i usługi rynku pracy skierowane do osób </w:t>
            </w:r>
            <w:r w:rsidR="00522C3F">
              <w:rPr>
                <w:rFonts w:ascii="Myriad Pro" w:eastAsiaTheme="minorHAnsi" w:hAnsi="Myriad Pro" w:cs="Arial"/>
                <w:color w:val="auto"/>
                <w:sz w:val="20"/>
                <w:lang w:eastAsia="en-US"/>
              </w:rPr>
              <w:t xml:space="preserve">z </w:t>
            </w:r>
            <w:r>
              <w:rPr>
                <w:rFonts w:ascii="Myriad Pro" w:eastAsiaTheme="minorHAnsi" w:hAnsi="Myriad Pro" w:cs="Arial"/>
                <w:color w:val="auto"/>
                <w:sz w:val="20"/>
                <w:lang w:eastAsia="en-US"/>
              </w:rPr>
              <w:t>niepełnosprawn</w:t>
            </w:r>
            <w:r w:rsidR="00522C3F">
              <w:rPr>
                <w:rFonts w:ascii="Myriad Pro" w:eastAsiaTheme="minorHAnsi" w:hAnsi="Myriad Pro" w:cs="Arial"/>
                <w:color w:val="auto"/>
                <w:sz w:val="20"/>
                <w:lang w:eastAsia="en-US"/>
              </w:rPr>
              <w:t>ościami</w:t>
            </w:r>
            <w:r>
              <w:rPr>
                <w:rFonts w:ascii="Myriad Pro" w:eastAsiaTheme="minorHAnsi" w:hAnsi="Myriad Pro" w:cs="Arial"/>
                <w:color w:val="auto"/>
                <w:sz w:val="20"/>
                <w:lang w:eastAsia="en-US"/>
              </w:rPr>
              <w:t>:</w:t>
            </w:r>
          </w:p>
          <w:p w:rsidR="00E5433C" w:rsidRDefault="00E5433C"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 xml:space="preserve">niwelowanie barier jakie napotykają osoby </w:t>
            </w:r>
            <w:r w:rsidR="00522C3F">
              <w:rPr>
                <w:rFonts w:ascii="Myriad Pro" w:eastAsiaTheme="minorHAnsi" w:hAnsi="Myriad Pro" w:cs="Arial"/>
                <w:color w:val="auto"/>
                <w:sz w:val="20"/>
                <w:lang w:eastAsia="en-US"/>
              </w:rPr>
              <w:t xml:space="preserve"> z niepełnosprawnościami </w:t>
            </w:r>
            <w:r>
              <w:rPr>
                <w:rFonts w:ascii="Myriad Pro" w:eastAsiaTheme="minorHAnsi" w:hAnsi="Myriad Pro" w:cs="Arial"/>
                <w:color w:val="auto"/>
                <w:sz w:val="20"/>
                <w:lang w:eastAsia="en-US"/>
              </w:rPr>
              <w:t xml:space="preserve"> w zakresie zdobycia i utrzymania zatrudnienia, m.in. poprzez finansowanie pracy asystenta osoby </w:t>
            </w:r>
            <w:r w:rsidR="00522C3F">
              <w:rPr>
                <w:rFonts w:ascii="Myriad Pro" w:eastAsiaTheme="minorHAnsi" w:hAnsi="Myriad Pro" w:cs="Arial"/>
                <w:color w:val="auto"/>
                <w:sz w:val="20"/>
                <w:lang w:eastAsia="en-US"/>
              </w:rPr>
              <w:t xml:space="preserve">z </w:t>
            </w:r>
            <w:r>
              <w:rPr>
                <w:rFonts w:ascii="Myriad Pro" w:eastAsiaTheme="minorHAnsi" w:hAnsi="Myriad Pro" w:cs="Arial"/>
                <w:color w:val="auto"/>
                <w:sz w:val="20"/>
                <w:lang w:eastAsia="en-US"/>
              </w:rPr>
              <w:t>niepełnosprawn</w:t>
            </w:r>
            <w:r w:rsidR="00522C3F">
              <w:rPr>
                <w:rFonts w:ascii="Myriad Pro" w:eastAsiaTheme="minorHAnsi" w:hAnsi="Myriad Pro" w:cs="Arial"/>
                <w:color w:val="auto"/>
                <w:sz w:val="20"/>
                <w:lang w:eastAsia="en-US"/>
              </w:rPr>
              <w:t>ościami</w:t>
            </w:r>
            <w:r>
              <w:rPr>
                <w:rFonts w:ascii="Myriad Pro" w:eastAsiaTheme="minorHAnsi" w:hAnsi="Myriad Pro" w:cs="Arial"/>
                <w:color w:val="auto"/>
                <w:sz w:val="20"/>
                <w:lang w:eastAsia="en-US"/>
              </w:rPr>
              <w:t>, którego praca spełnia standardy wyznaczone dla takiej usługi i doposażenie stanowiska pracy do potrzeb osób</w:t>
            </w:r>
            <w:r w:rsidR="00522C3F">
              <w:rPr>
                <w:rFonts w:ascii="Myriad Pro" w:eastAsiaTheme="minorHAnsi" w:hAnsi="Myriad Pro" w:cs="Arial"/>
                <w:color w:val="auto"/>
                <w:sz w:val="20"/>
                <w:lang w:eastAsia="en-US"/>
              </w:rPr>
              <w:t xml:space="preserve"> z </w:t>
            </w:r>
            <w:r>
              <w:rPr>
                <w:rFonts w:ascii="Myriad Pro" w:eastAsiaTheme="minorHAnsi" w:hAnsi="Myriad Pro" w:cs="Arial"/>
                <w:color w:val="auto"/>
                <w:sz w:val="20"/>
                <w:lang w:eastAsia="en-US"/>
              </w:rPr>
              <w:t xml:space="preserve"> niepełnosprawn</w:t>
            </w:r>
            <w:r w:rsidR="00522C3F">
              <w:rPr>
                <w:rFonts w:ascii="Myriad Pro" w:eastAsiaTheme="minorHAnsi" w:hAnsi="Myriad Pro" w:cs="Arial"/>
                <w:color w:val="auto"/>
                <w:sz w:val="20"/>
                <w:lang w:eastAsia="en-US"/>
              </w:rPr>
              <w:t>ościami</w:t>
            </w:r>
          </w:p>
          <w:p w:rsidR="00E5433C" w:rsidRDefault="00E5433C" w:rsidP="00912095">
            <w:pPr>
              <w:pStyle w:val="Normalny1"/>
              <w:numPr>
                <w:ilvl w:val="0"/>
                <w:numId w:val="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instrumenty i usługi rynku pracy służące rozwojowi przedsiębiorczości i samozatrudnienia:</w:t>
            </w:r>
          </w:p>
          <w:p w:rsidR="00E5433C" w:rsidRDefault="00E5433C"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rPr>
                <w:rFonts w:ascii="Myriad Pro" w:hAnsi="Myriad Pro" w:cs="Arial"/>
                <w:sz w:val="20"/>
                <w:lang w:eastAsia="en-US"/>
              </w:rPr>
            </w:pPr>
            <w:r>
              <w:rPr>
                <w:rFonts w:ascii="Myriad Pro" w:eastAsiaTheme="minorHAnsi" w:hAnsi="Myriad Pro" w:cs="Arial"/>
                <w:color w:val="auto"/>
                <w:sz w:val="20"/>
                <w:lang w:eastAsia="en-US"/>
              </w:rPr>
              <w:t>wsparcie</w:t>
            </w:r>
            <w:r>
              <w:rPr>
                <w:rFonts w:ascii="Myriad Pro" w:hAnsi="Myriad Pro" w:cs="Arial"/>
                <w:sz w:val="20"/>
                <w:lang w:eastAsia="en-US"/>
              </w:rPr>
              <w:t xml:space="preserve"> osób bezrobotnych w zakładaniu i prowadzeniu własnej działalności gospodarczej poprzez udzielenie: pomocy bezzwrotnej (dotacji) na utworzenie przedsiębiorstwa oraz doradztwo i szkolenia umożliwiające uzyskanie wiedzy i umiejętności niezbędnych do podjęcia i prowadzenia działalności gospodarczej.</w:t>
            </w:r>
          </w:p>
        </w:tc>
      </w:tr>
    </w:tbl>
    <w:p w:rsidR="00E5433C" w:rsidRDefault="00E5433C" w:rsidP="00E5433C">
      <w:pPr>
        <w:tabs>
          <w:tab w:val="left" w:pos="6147"/>
        </w:tabs>
        <w:rPr>
          <w:rFonts w:ascii="Myriad Pro" w:hAnsi="Myriad Pro"/>
          <w:sz w:val="20"/>
        </w:rPr>
      </w:pPr>
    </w:p>
    <w:tbl>
      <w:tblPr>
        <w:tblW w:w="14175" w:type="dxa"/>
        <w:jc w:val="center"/>
        <w:tblLayout w:type="fixed"/>
        <w:tblLook w:val="04A0" w:firstRow="1" w:lastRow="0" w:firstColumn="1" w:lastColumn="0" w:noHBand="0" w:noVBand="1"/>
      </w:tblPr>
      <w:tblGrid>
        <w:gridCol w:w="539"/>
        <w:gridCol w:w="2524"/>
        <w:gridCol w:w="5101"/>
        <w:gridCol w:w="6011"/>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pct10" w:color="auto" w:fill="auto"/>
            <w:vAlign w:val="center"/>
            <w:hideMark/>
          </w:tcPr>
          <w:p w:rsidR="00E5433C" w:rsidRDefault="00E5433C">
            <w:pPr>
              <w:spacing w:before="40" w:after="40"/>
              <w:jc w:val="center"/>
              <w:rPr>
                <w:rFonts w:ascii="Myriad Pro" w:hAnsi="Myriad Pro" w:cs="Arial"/>
                <w:b/>
                <w:sz w:val="20"/>
              </w:rPr>
            </w:pPr>
            <w:r>
              <w:rPr>
                <w:rFonts w:ascii="Myriad Pro" w:hAnsi="Myriad Pro" w:cs="Arial"/>
                <w:b/>
                <w:sz w:val="20"/>
              </w:rPr>
              <w:t>Kryteria dopuszczalności</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L.p.</w:t>
            </w:r>
          </w:p>
        </w:tc>
        <w:tc>
          <w:tcPr>
            <w:tcW w:w="25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510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510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celem szczegółowym i rezultatami Działania</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Projekt jest zgodny z właściwym celem szczegółowym RPO WZ 2014-2020 oraz koresponduje ze wskaźnikami dla danego Działania/typu projektu.</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contextualSpacing/>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2.</w:t>
            </w:r>
          </w:p>
        </w:tc>
        <w:tc>
          <w:tcPr>
            <w:tcW w:w="2524" w:type="dxa"/>
            <w:tcBorders>
              <w:top w:val="single" w:sz="4" w:space="0" w:color="auto"/>
              <w:left w:val="single" w:sz="4" w:space="0" w:color="auto"/>
              <w:bottom w:val="single" w:sz="4" w:space="0" w:color="auto"/>
              <w:right w:val="single" w:sz="4" w:space="0" w:color="auto"/>
            </w:tcBorders>
          </w:tcPr>
          <w:p w:rsidR="00E5433C" w:rsidRDefault="00E5433C">
            <w:pPr>
              <w:spacing w:before="40" w:after="40"/>
              <w:rPr>
                <w:rFonts w:ascii="Myriad Pro" w:hAnsi="Myriad Pro" w:cs="Arial"/>
                <w:sz w:val="20"/>
              </w:rPr>
            </w:pPr>
            <w:r>
              <w:rPr>
                <w:rFonts w:ascii="Myriad Pro" w:hAnsi="Myriad Pro" w:cs="Arial"/>
                <w:sz w:val="20"/>
              </w:rPr>
              <w:t>Zgodność z</w:t>
            </w:r>
            <w:r>
              <w:rPr>
                <w:rFonts w:ascii="Myriad Pro" w:hAnsi="Myriad Pro" w:cs="Arial"/>
                <w:i/>
                <w:sz w:val="20"/>
              </w:rPr>
              <w:t xml:space="preserve"> </w:t>
            </w:r>
            <w:r>
              <w:rPr>
                <w:rFonts w:ascii="Myriad Pro" w:hAnsi="Myriad Pro" w:cs="Arial"/>
                <w:sz w:val="20"/>
              </w:rPr>
              <w:t>typem projektu</w:t>
            </w:r>
          </w:p>
          <w:p w:rsidR="00E5433C" w:rsidRDefault="00E5433C">
            <w:pPr>
              <w:spacing w:before="40" w:after="40"/>
              <w:rPr>
                <w:rFonts w:ascii="Myriad Pro" w:hAnsi="Myriad Pro" w:cs="Arial"/>
                <w:sz w:val="20"/>
              </w:rPr>
            </w:pPr>
          </w:p>
          <w:p w:rsidR="00E5433C" w:rsidRDefault="00E5433C">
            <w:pPr>
              <w:spacing w:before="40" w:after="40"/>
              <w:rPr>
                <w:rFonts w:ascii="Myriad Pro" w:hAnsi="Myriad Pro" w:cs="Arial"/>
                <w:sz w:val="20"/>
              </w:rPr>
            </w:pP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 xml:space="preserve">Projekt jest zgodny z typem projektu oraz grupą docelową wskazaną w  </w:t>
            </w:r>
            <w:r>
              <w:rPr>
                <w:rFonts w:ascii="Myriad Pro" w:hAnsi="Myriad Pro" w:cs="Arial"/>
                <w:i/>
                <w:sz w:val="20"/>
              </w:rPr>
              <w:t xml:space="preserve">SOOP RPO WZ 2014-2020 </w:t>
            </w:r>
            <w:r>
              <w:rPr>
                <w:rFonts w:ascii="Myriad Pro" w:hAnsi="Myriad Pro" w:cs="Arial"/>
                <w:sz w:val="20"/>
              </w:rPr>
              <w:t xml:space="preserve">oraz </w:t>
            </w:r>
            <w:r>
              <w:rPr>
                <w:rFonts w:ascii="Myriad Pro" w:hAnsi="Myriad Pro" w:cs="Arial"/>
                <w:i/>
                <w:sz w:val="20"/>
              </w:rPr>
              <w:t>Regulaminie naboru.</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rPr>
                <w:rFonts w:ascii="Myriad Pro" w:hAnsi="Myriad Pro" w:cs="Arial"/>
                <w:sz w:val="20"/>
              </w:rPr>
            </w:pPr>
            <w:r>
              <w:rPr>
                <w:rFonts w:ascii="Myriad Pro" w:hAnsi="Myriad Pro" w:cs="Arial"/>
                <w:sz w:val="20"/>
              </w:rPr>
              <w:t xml:space="preserve">Za zgodą IP, na etapie realizacji projektu, dopuszcza się możliwość  odstępstwa od  zapisów Regulaminu naboru w zakresie spełnienia przedmiotowego kryterium z uwagi na zmiany dokumentów nadrzędnych tj. </w:t>
            </w:r>
            <w:r>
              <w:rPr>
                <w:rFonts w:ascii="Myriad Pro" w:hAnsi="Myriad Pro" w:cs="Arial"/>
                <w:i/>
                <w:sz w:val="20"/>
              </w:rPr>
              <w:t>RPO WZ 2014-2020</w:t>
            </w:r>
            <w:r>
              <w:rPr>
                <w:rFonts w:ascii="Myriad Pro" w:hAnsi="Myriad Pro" w:cs="Arial"/>
                <w:sz w:val="20"/>
              </w:rPr>
              <w:t xml:space="preserve">, </w:t>
            </w:r>
            <w:r>
              <w:rPr>
                <w:rFonts w:ascii="Myriad Pro" w:hAnsi="Myriad Pro" w:cs="Arial"/>
                <w:i/>
                <w:sz w:val="20"/>
              </w:rPr>
              <w:t>SOOP RPO WZ 2014-2020</w:t>
            </w:r>
            <w:r>
              <w:rPr>
                <w:rFonts w:ascii="Myriad Pro" w:hAnsi="Myriad Pro" w:cs="Arial"/>
                <w:sz w:val="20"/>
              </w:rPr>
              <w:t xml:space="preserve">, przepisów prawa -  mających wpływ na założenia dotyczące grupy docelowej i/lub typu projektu.  </w:t>
            </w:r>
          </w:p>
          <w:p w:rsidR="00E5433C" w:rsidRDefault="00E5433C">
            <w:pPr>
              <w:spacing w:before="40" w:after="40"/>
              <w:rPr>
                <w:rFonts w:ascii="Myriad Pro" w:hAnsi="Myriad Pro" w:cs="Arial"/>
                <w:sz w:val="20"/>
              </w:rPr>
            </w:pPr>
            <w:r>
              <w:rPr>
                <w:rFonts w:ascii="Myriad Pro" w:hAnsi="Myriad Pro" w:cs="Arial"/>
                <w:sz w:val="20"/>
              </w:rPr>
              <w:lastRenderedPageBreak/>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rPr>
                <w:rFonts w:ascii="Myriad Pro" w:hAnsi="Myriad Pro" w:cs="Arial"/>
                <w:sz w:val="20"/>
              </w:rPr>
            </w:pPr>
            <w:r>
              <w:rPr>
                <w:rFonts w:ascii="Myriad Pro" w:hAnsi="Myriad Pro" w:cs="Arial"/>
                <w:sz w:val="20"/>
              </w:rPr>
              <w:lastRenderedPageBreak/>
              <w:t>3.</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rPr>
                <w:rFonts w:ascii="Myriad Pro" w:hAnsi="Myriad Pro" w:cs="Arial"/>
                <w:sz w:val="20"/>
              </w:rPr>
            </w:pPr>
            <w:r>
              <w:rPr>
                <w:rFonts w:ascii="Myriad Pro" w:hAnsi="Myriad Pro" w:cs="Arial"/>
                <w:sz w:val="20"/>
              </w:rPr>
              <w:t>Kwalifikowalność Beneficjenta/ Partnera (jeśli dotyczy)</w:t>
            </w:r>
          </w:p>
        </w:tc>
        <w:tc>
          <w:tcPr>
            <w:tcW w:w="5101"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Beneficjent, zgodnie z </w:t>
            </w:r>
            <w:r>
              <w:rPr>
                <w:rFonts w:ascii="Myriad Pro" w:eastAsia="MyriadPro-Regular" w:hAnsi="Myriad Pro" w:cs="Arial"/>
                <w:i/>
                <w:sz w:val="20"/>
              </w:rPr>
              <w:t>SOOP RPO WZ 2014-2020</w:t>
            </w:r>
            <w:r>
              <w:rPr>
                <w:rFonts w:ascii="Myriad Pro" w:eastAsia="MyriadPro-Regular" w:hAnsi="Myriad Pro" w:cs="Arial"/>
                <w:sz w:val="20"/>
              </w:rPr>
              <w:t>, jest podmiotem uprawnionym do ubiega</w:t>
            </w:r>
            <w:r w:rsidR="004B3E3D">
              <w:rPr>
                <w:rFonts w:ascii="Myriad Pro" w:eastAsia="MyriadPro-Regular" w:hAnsi="Myriad Pro" w:cs="Arial"/>
                <w:sz w:val="20"/>
              </w:rPr>
              <w:t xml:space="preserve">nia się </w:t>
            </w:r>
            <w:r w:rsidR="003029DD">
              <w:rPr>
                <w:rFonts w:ascii="Myriad Pro" w:eastAsia="MyriadPro-Regular" w:hAnsi="Myriad Pro" w:cs="Arial"/>
                <w:sz w:val="20"/>
              </w:rPr>
              <w:t xml:space="preserve">o </w:t>
            </w:r>
            <w:r>
              <w:rPr>
                <w:rFonts w:ascii="Myriad Pro" w:eastAsia="MyriadPro-Regular" w:hAnsi="Myriad Pro" w:cs="Arial"/>
                <w:sz w:val="20"/>
              </w:rPr>
              <w:t>dofinansowanie w ramach Działania typu/ów projektu/ów, w którym ogłoszony został nabór.</w:t>
            </w:r>
          </w:p>
          <w:p w:rsidR="00E5433C" w:rsidRDefault="00E5433C">
            <w:pPr>
              <w:autoSpaceDE w:val="0"/>
              <w:autoSpaceDN w:val="0"/>
              <w:adjustRightInd w:val="0"/>
              <w:jc w:val="both"/>
              <w:rPr>
                <w:rFonts w:ascii="Myriad Pro" w:eastAsia="Malgun Gothic" w:hAnsi="Myriad Pro" w:cs="Arial"/>
                <w:sz w:val="20"/>
              </w:rPr>
            </w:pPr>
            <w:r>
              <w:rPr>
                <w:rFonts w:ascii="Myriad Pro" w:eastAsia="Malgun Gothic" w:hAnsi="Myriad Pro" w:cs="Arial"/>
                <w:sz w:val="20"/>
              </w:rPr>
              <w:t>Partner/</w:t>
            </w:r>
            <w:proofErr w:type="spellStart"/>
            <w:r>
              <w:rPr>
                <w:rFonts w:ascii="Myriad Pro" w:eastAsia="Malgun Gothic" w:hAnsi="Myriad Pro" w:cs="Arial"/>
                <w:sz w:val="20"/>
              </w:rPr>
              <w:t>rzy</w:t>
            </w:r>
            <w:proofErr w:type="spellEnd"/>
            <w:r>
              <w:rPr>
                <w:rFonts w:ascii="Myriad Pro" w:eastAsia="Malgun Gothic" w:hAnsi="Myriad Pro" w:cs="Arial"/>
                <w:sz w:val="20"/>
              </w:rPr>
              <w:t xml:space="preserve"> nie podlega/ją wykluczeniu z możliwości ubiegania się o dofinansowanie, w tym wykluczeniu, o którym mowa w art. 207 ust. 4 ustawy z dnia 27 sierpnia 2009 r., o finansach publicznych.</w:t>
            </w:r>
          </w:p>
          <w:p w:rsidR="00E5433C" w:rsidRPr="004B3E3D" w:rsidRDefault="00E5433C">
            <w:pPr>
              <w:autoSpaceDE w:val="0"/>
              <w:autoSpaceDN w:val="0"/>
              <w:adjustRightInd w:val="0"/>
              <w:jc w:val="both"/>
              <w:rPr>
                <w:rFonts w:ascii="Myriad Pro" w:hAnsi="Myriad Pro" w:cs="Arial"/>
                <w:sz w:val="20"/>
              </w:rPr>
            </w:pPr>
            <w:r>
              <w:rPr>
                <w:rFonts w:ascii="Myriad Pro" w:eastAsia="MyriadPro-Regular" w:hAnsi="Myriad Pro" w:cs="Arial"/>
                <w:sz w:val="20"/>
              </w:rPr>
              <w:t xml:space="preserve">W przypadku partnera stanowiącego podmiot,  o którym mowa w art. </w:t>
            </w:r>
            <w:r>
              <w:rPr>
                <w:rFonts w:ascii="Myriad Pro" w:eastAsia="Malgun Gothic" w:hAnsi="Myriad Pro" w:cs="Arial"/>
                <w:sz w:val="20"/>
              </w:rPr>
              <w:t>207 ust. 7 ustawy z dnia 27 sierpnia 2009 r., o finansach publicznych</w:t>
            </w:r>
            <w:r>
              <w:rPr>
                <w:rFonts w:ascii="Myriad Pro" w:eastAsia="MyriadPro-Regular" w:hAnsi="Myriad Pro" w:cs="Arial"/>
                <w:sz w:val="20"/>
              </w:rPr>
              <w:t xml:space="preserve"> kryterium dotyczące kwalifikowalności Partnera zostaje automatycznie uznane za spełnione.</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algun Gothic" w:hAnsi="Myriad Pro" w:cs="Arial"/>
                <w:sz w:val="20"/>
              </w:rPr>
            </w:pPr>
            <w:r>
              <w:rPr>
                <w:rFonts w:ascii="Myriad Pro" w:eastAsia="Malgun Gothic" w:hAnsi="Myriad Pro" w:cs="Arial"/>
                <w:sz w:val="20"/>
              </w:rPr>
              <w:t>Spełnienie kryterium jest konieczne do przyznania dofinansowania.</w:t>
            </w:r>
          </w:p>
          <w:p w:rsidR="00E5433C" w:rsidRDefault="00E5433C">
            <w:pPr>
              <w:autoSpaceDE w:val="0"/>
              <w:autoSpaceDN w:val="0"/>
              <w:adjustRightInd w:val="0"/>
              <w:jc w:val="both"/>
              <w:rPr>
                <w:rFonts w:ascii="Myriad Pro" w:eastAsia="Malgun Gothic" w:hAnsi="Myriad Pro" w:cs="Arial"/>
                <w:sz w:val="20"/>
              </w:rPr>
            </w:pPr>
            <w:r>
              <w:rPr>
                <w:rFonts w:ascii="Myriad Pro" w:eastAsia="Malgun Gothic" w:hAnsi="Myriad Pro" w:cs="Arial"/>
                <w:sz w:val="20"/>
              </w:rPr>
              <w:t>Projekty niespełniające kryterium kierowane są do poprawy lub uzupełnienia.</w:t>
            </w:r>
          </w:p>
          <w:p w:rsidR="00E5433C" w:rsidRDefault="00E5433C">
            <w:pPr>
              <w:autoSpaceDE w:val="0"/>
              <w:autoSpaceDN w:val="0"/>
              <w:adjustRightInd w:val="0"/>
              <w:jc w:val="both"/>
              <w:rPr>
                <w:rFonts w:ascii="Myriad Pro" w:eastAsia="Malgun Gothic" w:hAnsi="Myriad Pro" w:cs="Arial"/>
                <w:sz w:val="20"/>
              </w:rPr>
            </w:pPr>
            <w:r>
              <w:rPr>
                <w:rFonts w:ascii="Myriad Pro" w:hAnsi="Myriad Pro" w:cs="Arial"/>
                <w:sz w:val="20"/>
              </w:rPr>
              <w:t xml:space="preserve">Kryterium będzie weryfikowane na etapie oceny, na dzień podpisania umowy oraz w przypadku zmiany Partnera (jeśli dotyczy). </w:t>
            </w:r>
          </w:p>
          <w:p w:rsidR="00E5433C" w:rsidRDefault="00E5433C">
            <w:pPr>
              <w:autoSpaceDE w:val="0"/>
              <w:autoSpaceDN w:val="0"/>
              <w:adjustRightInd w:val="0"/>
              <w:jc w:val="both"/>
              <w:rPr>
                <w:rFonts w:ascii="Myriad Pro" w:eastAsia="Malgun Gothic" w:hAnsi="Myriad Pro" w:cs="Arial"/>
                <w:sz w:val="20"/>
              </w:rPr>
            </w:pPr>
            <w:r>
              <w:rPr>
                <w:rFonts w:ascii="Myriad Pro" w:eastAsia="Malgun Gothic" w:hAnsi="Myriad Pro" w:cs="Arial"/>
                <w:sz w:val="20"/>
              </w:rPr>
              <w:t>Ocena spełniania kryterium polega na przypisaniu wartości logicznych „tak”, „nie”</w:t>
            </w:r>
            <w:r>
              <w:rPr>
                <w:rFonts w:ascii="Myriad Pro" w:hAnsi="Myriad Pro" w:cs="Arial"/>
                <w:sz w:val="20"/>
              </w:rPr>
              <w:t xml:space="preserve">. </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rPr>
                <w:rFonts w:ascii="Myriad Pro" w:hAnsi="Myriad Pro" w:cs="Arial"/>
                <w:sz w:val="20"/>
              </w:rPr>
            </w:pPr>
            <w:r>
              <w:rPr>
                <w:rFonts w:ascii="Myriad Pro" w:hAnsi="Myriad Pro" w:cs="Arial"/>
                <w:sz w:val="20"/>
              </w:rPr>
              <w:t>4.</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zasadami horyzontalnymi</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Projekt jest zgodny z:</w:t>
            </w:r>
          </w:p>
          <w:p w:rsidR="00E5433C" w:rsidRDefault="00E5433C" w:rsidP="00912095">
            <w:pPr>
              <w:pStyle w:val="Akapitzlist"/>
              <w:numPr>
                <w:ilvl w:val="0"/>
                <w:numId w:val="19"/>
              </w:numPr>
              <w:spacing w:before="40" w:after="40"/>
              <w:ind w:left="317" w:hanging="283"/>
              <w:rPr>
                <w:rFonts w:cs="Arial"/>
              </w:rPr>
            </w:pPr>
            <w:r>
              <w:rPr>
                <w:rFonts w:cs="Arial"/>
              </w:rPr>
              <w:t xml:space="preserve">zasadą równości szans kobiet i mężczyzn, </w:t>
            </w:r>
            <w:r>
              <w:rPr>
                <w:rFonts w:cs="Arial"/>
              </w:rPr>
              <w:br/>
              <w:t xml:space="preserve">w oparciu o </w:t>
            </w:r>
            <w:r>
              <w:rPr>
                <w:rFonts w:cs="Arial"/>
                <w:i/>
              </w:rPr>
              <w:t>standard minimum</w:t>
            </w:r>
            <w:r>
              <w:rPr>
                <w:rFonts w:cs="Arial"/>
              </w:rPr>
              <w:t>,</w:t>
            </w:r>
          </w:p>
          <w:p w:rsidR="00E5433C" w:rsidRDefault="00E5433C" w:rsidP="00912095">
            <w:pPr>
              <w:pStyle w:val="Akapitzlist"/>
              <w:numPr>
                <w:ilvl w:val="0"/>
                <w:numId w:val="19"/>
              </w:numPr>
              <w:spacing w:before="40" w:after="40"/>
              <w:ind w:left="317" w:hanging="283"/>
              <w:rPr>
                <w:rFonts w:cs="Arial"/>
              </w:rPr>
            </w:pPr>
            <w:r>
              <w:rPr>
                <w:rFonts w:cs="Arial"/>
              </w:rPr>
              <w:t xml:space="preserve">właściwymi politykami i zasadami wspólnotowymi: </w:t>
            </w:r>
          </w:p>
          <w:p w:rsidR="00E5433C" w:rsidRDefault="00E5433C" w:rsidP="002712B6">
            <w:pPr>
              <w:pStyle w:val="Akapitzlist"/>
              <w:numPr>
                <w:ilvl w:val="0"/>
                <w:numId w:val="5"/>
              </w:numPr>
              <w:autoSpaceDE w:val="0"/>
              <w:autoSpaceDN w:val="0"/>
              <w:adjustRightInd w:val="0"/>
              <w:jc w:val="both"/>
              <w:rPr>
                <w:rFonts w:eastAsia="MyriadPro-Regular" w:cs="Arial"/>
              </w:rPr>
            </w:pPr>
            <w:r>
              <w:rPr>
                <w:rFonts w:eastAsia="MyriadPro-Regular" w:cs="Arial"/>
              </w:rPr>
              <w:t>zrównoważonego rozwoju,</w:t>
            </w:r>
          </w:p>
          <w:p w:rsidR="00E5433C" w:rsidRDefault="00E5433C" w:rsidP="002712B6">
            <w:pPr>
              <w:pStyle w:val="Akapitzlist"/>
              <w:numPr>
                <w:ilvl w:val="0"/>
                <w:numId w:val="5"/>
              </w:numPr>
              <w:autoSpaceDE w:val="0"/>
              <w:autoSpaceDN w:val="0"/>
              <w:adjustRightInd w:val="0"/>
              <w:jc w:val="both"/>
              <w:rPr>
                <w:rFonts w:eastAsia="MyriadPro-Regular" w:cs="Arial"/>
              </w:rPr>
            </w:pPr>
            <w:r>
              <w:rPr>
                <w:rFonts w:eastAsia="MyriadPro-Regular" w:cs="Arial"/>
              </w:rPr>
              <w:t>promowania i realizacji zasady równości szans i niedyskryminacji, w tym. m. in. koniecznością stosowania zasady uniwersalnego projektowania.</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w:t>
            </w:r>
            <w:r>
              <w:rPr>
                <w:rFonts w:ascii="Myriad Pro" w:eastAsia="MyriadPro-Regular" w:hAnsi="Myriad Pro" w:cs="Arial"/>
                <w:sz w:val="20"/>
              </w:rPr>
              <w:lastRenderedPageBreak/>
              <w:t>odbiorców, w szczególności osób z niepełnosprawnościami.</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bl>
    <w:p w:rsidR="007836EC" w:rsidRDefault="007836EC" w:rsidP="00E5433C">
      <w:pPr>
        <w:tabs>
          <w:tab w:val="left" w:pos="6147"/>
        </w:tabs>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2131"/>
        <w:gridCol w:w="6804"/>
        <w:gridCol w:w="4733"/>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b/>
                <w:sz w:val="20"/>
              </w:rPr>
              <w:t>Kryteria wykonalności</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left="-22" w:right="-113" w:firstLine="22"/>
              <w:rPr>
                <w:rFonts w:ascii="Myriad Pro" w:hAnsi="Myriad Pro" w:cs="Arial"/>
                <w:sz w:val="20"/>
              </w:rPr>
            </w:pPr>
            <w:r>
              <w:rPr>
                <w:rFonts w:ascii="Myriad Pro" w:hAnsi="Myriad Pro" w:cs="Arial"/>
                <w:sz w:val="20"/>
              </w:rPr>
              <w:t>L.p.</w:t>
            </w:r>
          </w:p>
        </w:tc>
        <w:tc>
          <w:tcPr>
            <w:tcW w:w="213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Nazwa kryterium</w:t>
            </w:r>
          </w:p>
        </w:tc>
        <w:tc>
          <w:tcPr>
            <w:tcW w:w="680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Definicja kryterium</w:t>
            </w:r>
          </w:p>
        </w:tc>
        <w:tc>
          <w:tcPr>
            <w:tcW w:w="47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1</w:t>
            </w:r>
          </w:p>
        </w:tc>
        <w:tc>
          <w:tcPr>
            <w:tcW w:w="213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2</w:t>
            </w:r>
          </w:p>
        </w:tc>
        <w:tc>
          <w:tcPr>
            <w:tcW w:w="680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3</w:t>
            </w:r>
          </w:p>
        </w:tc>
        <w:tc>
          <w:tcPr>
            <w:tcW w:w="47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4</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1.</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Zgodność prawna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3029DD">
            <w:pPr>
              <w:autoSpaceDE w:val="0"/>
              <w:autoSpaceDN w:val="0"/>
              <w:adjustRightInd w:val="0"/>
              <w:jc w:val="both"/>
              <w:rPr>
                <w:rFonts w:ascii="Myriad Pro" w:eastAsia="MyriadPro-Regular" w:hAnsi="Myriad Pro" w:cs="Arial"/>
                <w:sz w:val="20"/>
              </w:rPr>
            </w:pPr>
            <w:r>
              <w:rPr>
                <w:rFonts w:ascii="Myriad Pro" w:hAnsi="Myriad Pro" w:cs="Arial"/>
                <w:sz w:val="20"/>
              </w:rPr>
              <w:t>Projekt jest zgodny z prawodaw</w:t>
            </w:r>
            <w:r w:rsidR="004B3E3D">
              <w:rPr>
                <w:rFonts w:ascii="Myriad Pro" w:hAnsi="Myriad Pro" w:cs="Arial"/>
                <w:sz w:val="20"/>
              </w:rPr>
              <w:t xml:space="preserve">stwem wspólnotowym i krajowym, </w:t>
            </w:r>
            <w:r>
              <w:rPr>
                <w:rFonts w:ascii="Myriad Pro" w:hAnsi="Myriad Pro" w:cs="Arial"/>
                <w:sz w:val="20"/>
              </w:rPr>
              <w:t>w tym przepisami ustawy</w:t>
            </w:r>
            <w:r>
              <w:rPr>
                <w:rFonts w:ascii="Myriad Pro" w:hAnsi="Myriad Pro" w:cs="Arial"/>
                <w:i/>
                <w:sz w:val="20"/>
              </w:rPr>
              <w:t xml:space="preserve"> </w:t>
            </w:r>
            <w:r>
              <w:rPr>
                <w:rFonts w:ascii="Myriad Pro" w:hAnsi="Myriad Pro" w:cs="Arial"/>
                <w:sz w:val="20"/>
              </w:rPr>
              <w:t xml:space="preserve">z dnia 29 stycznia 2004 r. </w:t>
            </w:r>
            <w:r>
              <w:rPr>
                <w:rFonts w:ascii="Myriad Pro" w:hAnsi="Myriad Pro" w:cs="Arial"/>
                <w:i/>
                <w:sz w:val="20"/>
              </w:rPr>
              <w:t>Prawo zamówień publicznych</w:t>
            </w:r>
            <w:r>
              <w:rPr>
                <w:rFonts w:ascii="Myriad Pro" w:hAnsi="Myriad Pro" w:cs="Arial"/>
                <w:sz w:val="20"/>
              </w:rPr>
              <w:t>.</w:t>
            </w:r>
            <w:r>
              <w:rPr>
                <w:rFonts w:ascii="Myriad Pro" w:eastAsia="MyriadPro-Regular" w:hAnsi="Myriad Pro" w:cs="Arial"/>
                <w:sz w:val="20"/>
              </w:rPr>
              <w:t xml:space="preserve"> </w:t>
            </w:r>
          </w:p>
          <w:p w:rsidR="00E5433C" w:rsidRDefault="00E5433C" w:rsidP="003029DD">
            <w:pPr>
              <w:autoSpaceDE w:val="0"/>
              <w:autoSpaceDN w:val="0"/>
              <w:adjustRightInd w:val="0"/>
              <w:jc w:val="both"/>
              <w:rPr>
                <w:rFonts w:ascii="Myriad Pro" w:hAnsi="Myriad Pro" w:cs="Arial"/>
                <w:sz w:val="20"/>
              </w:rPr>
            </w:pPr>
            <w:r>
              <w:rPr>
                <w:rFonts w:ascii="Myriad Pro" w:eastAsia="MyriadPro-Regular" w:hAnsi="Myriad Pro" w:cs="Arial"/>
                <w:sz w:val="20"/>
              </w:rPr>
              <w:t>Projekt spełnia wymogi utworzenia partnerstwa zgodnie z art. 33 ust. 2-4a ustawy z dnia 11 lipca 2014 r. o</w:t>
            </w:r>
            <w:r w:rsidR="004B3E3D">
              <w:rPr>
                <w:rFonts w:ascii="Myriad Pro" w:eastAsia="MyriadPro-Regular" w:hAnsi="Myriad Pro" w:cs="Arial"/>
                <w:sz w:val="20"/>
              </w:rPr>
              <w:t xml:space="preserve"> zasadach realizacji programów </w:t>
            </w:r>
            <w:r>
              <w:rPr>
                <w:rFonts w:ascii="Myriad Pro" w:eastAsia="MyriadPro-Regular" w:hAnsi="Myriad Pro" w:cs="Arial"/>
                <w:sz w:val="20"/>
              </w:rPr>
              <w:t>w zakresie polityki spójności finansowanych w perspektywie finansowej 2014-2020 (jeśli dotyczy).</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line="240" w:lineRule="auto"/>
              <w:ind w:left="34"/>
              <w:contextualSpacing/>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3029DD">
            <w:pPr>
              <w:spacing w:before="40" w:after="40" w:line="240" w:lineRule="auto"/>
              <w:ind w:left="34"/>
              <w:contextualSpacing/>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3029DD">
            <w:pPr>
              <w:spacing w:before="40" w:after="40" w:line="240" w:lineRule="auto"/>
              <w:ind w:left="34"/>
              <w:contextualSpacing/>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2.</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Zgodność</w:t>
            </w:r>
          </w:p>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 wymogami pomocy</w:t>
            </w:r>
          </w:p>
          <w:p w:rsidR="00E5433C" w:rsidRDefault="00E5433C">
            <w:pPr>
              <w:spacing w:after="0" w:line="240" w:lineRule="auto"/>
              <w:rPr>
                <w:rFonts w:ascii="Myriad Pro" w:eastAsia="Malgun Gothic" w:hAnsi="Myriad Pro" w:cs="Arial"/>
                <w:sz w:val="20"/>
              </w:rPr>
            </w:pPr>
            <w:r>
              <w:rPr>
                <w:rFonts w:ascii="Myriad Pro" w:eastAsia="Malgun Gothic" w:hAnsi="Myriad Pro" w:cs="Arial"/>
                <w:sz w:val="20"/>
              </w:rPr>
              <w:t>publicznej</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after="0" w:line="240" w:lineRule="auto"/>
              <w:jc w:val="both"/>
              <w:rPr>
                <w:rFonts w:ascii="Myriad Pro" w:eastAsia="Malgun Gothic" w:hAnsi="Myriad Pro" w:cs="Arial"/>
                <w:sz w:val="20"/>
              </w:rPr>
            </w:pPr>
            <w:r>
              <w:rPr>
                <w:rFonts w:ascii="Myriad Pro" w:eastAsia="Malgun Gothic" w:hAnsi="Myriad Pro" w:cs="Arial"/>
                <w:sz w:val="20"/>
              </w:rPr>
              <w:t xml:space="preserve">Projekt jest zgodny regułami pomocy publicznej i/lub pomocy </w:t>
            </w:r>
            <w:r>
              <w:rPr>
                <w:rFonts w:ascii="Myriad Pro" w:eastAsia="Malgun Gothic" w:hAnsi="Myriad Pro" w:cs="Arial"/>
                <w:i/>
                <w:sz w:val="20"/>
              </w:rPr>
              <w:t xml:space="preserve">de </w:t>
            </w:r>
            <w:proofErr w:type="spellStart"/>
            <w:r>
              <w:rPr>
                <w:rFonts w:ascii="Myriad Pro" w:eastAsia="Malgun Gothic" w:hAnsi="Myriad Pro" w:cs="Arial"/>
                <w:i/>
                <w:sz w:val="20"/>
              </w:rPr>
              <w:t>minimis</w:t>
            </w:r>
            <w:proofErr w:type="spellEnd"/>
            <w:r>
              <w:rPr>
                <w:rFonts w:ascii="Myriad Pro" w:eastAsia="Malgun Gothic" w:hAnsi="Myriad Pro" w:cs="Arial"/>
                <w:sz w:val="20"/>
              </w:rPr>
              <w:t>.</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Jeżeli dotyczy: spełnienie kryterium jest konieczne do przyznania dofinansowania.</w:t>
            </w:r>
          </w:p>
          <w:p w:rsidR="00E5433C" w:rsidRDefault="00E5433C" w:rsidP="003029DD">
            <w:pPr>
              <w:autoSpaceDE w:val="0"/>
              <w:autoSpaceDN w:val="0"/>
              <w:adjustRightInd w:val="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3029DD">
            <w:pPr>
              <w:spacing w:after="0" w:line="240" w:lineRule="auto"/>
              <w:jc w:val="both"/>
              <w:rPr>
                <w:rFonts w:ascii="Myriad Pro" w:hAnsi="Myriad Pro" w:cs="Arial"/>
                <w:sz w:val="20"/>
              </w:rPr>
            </w:pPr>
            <w:r>
              <w:rPr>
                <w:rFonts w:ascii="Myriad Pro" w:hAnsi="Myriad Pro" w:cs="Arial"/>
                <w:sz w:val="20"/>
              </w:rPr>
              <w:t>Ocena spełniania kryterium polega na przypisaniu wartości logicznych „tak”, „nie”, „nie dotyczy”.</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3.</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rPr>
                <w:rFonts w:ascii="Myriad Pro" w:eastAsia="Malgun Gothic" w:hAnsi="Myriad Pro" w:cs="Arial"/>
                <w:sz w:val="20"/>
              </w:rPr>
            </w:pPr>
            <w:r>
              <w:rPr>
                <w:rFonts w:ascii="Myriad Pro" w:hAnsi="Myriad Pro" w:cs="Arial"/>
                <w:sz w:val="20"/>
              </w:rPr>
              <w:t>Zdolność organizacyjno-operacyjna</w:t>
            </w:r>
          </w:p>
        </w:tc>
        <w:tc>
          <w:tcPr>
            <w:tcW w:w="6804" w:type="dxa"/>
            <w:tcBorders>
              <w:top w:val="single" w:sz="4" w:space="0" w:color="auto"/>
              <w:left w:val="single" w:sz="4" w:space="0" w:color="auto"/>
              <w:bottom w:val="single" w:sz="4" w:space="0" w:color="auto"/>
              <w:right w:val="single" w:sz="4" w:space="0" w:color="auto"/>
            </w:tcBorders>
          </w:tcPr>
          <w:p w:rsidR="00E5433C" w:rsidRDefault="00E5433C" w:rsidP="003029DD">
            <w:pPr>
              <w:spacing w:before="40" w:after="40"/>
              <w:jc w:val="both"/>
              <w:rPr>
                <w:rFonts w:ascii="Myriad Pro" w:hAnsi="Myriad Pro" w:cs="Arial"/>
                <w:sz w:val="20"/>
              </w:rPr>
            </w:pPr>
            <w:r>
              <w:rPr>
                <w:rFonts w:ascii="Myriad Pro" w:hAnsi="Myriad Pro" w:cs="Arial"/>
                <w:sz w:val="20"/>
              </w:rPr>
              <w:t>Beneficjent dysponuje odpowiednim potencjałem organizacyjnym i technicznym.</w:t>
            </w:r>
          </w:p>
          <w:p w:rsidR="00E5433C" w:rsidRPr="004B3E3D" w:rsidRDefault="00E5433C" w:rsidP="003029DD">
            <w:pPr>
              <w:spacing w:before="40" w:after="40"/>
              <w:jc w:val="both"/>
              <w:rPr>
                <w:rFonts w:ascii="Myriad Pro" w:hAnsi="Myriad Pro" w:cs="Arial"/>
                <w:sz w:val="20"/>
              </w:rPr>
            </w:pPr>
            <w:r>
              <w:rPr>
                <w:rFonts w:ascii="Myriad Pro" w:hAnsi="Myriad Pro" w:cs="Arial"/>
                <w:sz w:val="20"/>
              </w:rPr>
              <w:t>Beneficjent zapewni do realizacji projektu odpowiednio wykwalifikowaną kadrę, zarówno do jego obsługi jak i realizacj</w:t>
            </w:r>
            <w:r w:rsidR="004B3E3D">
              <w:rPr>
                <w:rFonts w:ascii="Myriad Pro" w:hAnsi="Myriad Pro" w:cs="Arial"/>
                <w:sz w:val="20"/>
              </w:rPr>
              <w:t>i przedsięwzięć merytorycznych.</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3029DD">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3029DD">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4.</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Zdolność finansowa</w:t>
            </w:r>
          </w:p>
        </w:tc>
        <w:tc>
          <w:tcPr>
            <w:tcW w:w="6804" w:type="dxa"/>
            <w:tcBorders>
              <w:top w:val="single" w:sz="4" w:space="0" w:color="auto"/>
              <w:left w:val="single" w:sz="4" w:space="0" w:color="auto"/>
              <w:bottom w:val="single" w:sz="4" w:space="0" w:color="auto"/>
              <w:right w:val="single" w:sz="4" w:space="0" w:color="auto"/>
            </w:tcBorders>
          </w:tcPr>
          <w:p w:rsidR="00E5433C" w:rsidRDefault="00E5433C" w:rsidP="003029DD">
            <w:pPr>
              <w:spacing w:before="40" w:after="40"/>
              <w:jc w:val="both"/>
              <w:rPr>
                <w:rFonts w:ascii="Myriad Pro" w:hAnsi="Myriad Pro" w:cs="Arial"/>
                <w:sz w:val="20"/>
              </w:rPr>
            </w:pPr>
            <w:r>
              <w:rPr>
                <w:rFonts w:ascii="Myriad Pro" w:hAnsi="Myriad Pro" w:cs="Arial"/>
                <w:sz w:val="20"/>
              </w:rPr>
              <w:t xml:space="preserve">Kondycja finansowa Beneficjenta na dzień złożenia wniosku o dofinansowanie gwarantuje osiągnięcie deklarowanych produktów lub rezultatów, zgodnie z deklarowanym planem finansowym i w terminie </w:t>
            </w:r>
            <w:r>
              <w:rPr>
                <w:rFonts w:ascii="Myriad Pro" w:hAnsi="Myriad Pro" w:cs="Arial"/>
                <w:sz w:val="20"/>
              </w:rPr>
              <w:lastRenderedPageBreak/>
              <w:t>określonym we wniosku o dofinansowanie.</w:t>
            </w:r>
          </w:p>
          <w:p w:rsidR="00E5433C" w:rsidRPr="004B3E3D" w:rsidRDefault="00E5433C" w:rsidP="003029DD">
            <w:pPr>
              <w:spacing w:before="40" w:after="0"/>
              <w:jc w:val="both"/>
              <w:rPr>
                <w:rFonts w:ascii="Myriad Pro" w:eastAsiaTheme="minorEastAsia" w:hAnsi="Myriad Pro" w:cs="Arial"/>
                <w:sz w:val="20"/>
                <w:lang w:eastAsia="pl-PL"/>
              </w:rPr>
            </w:pPr>
            <w:r>
              <w:rPr>
                <w:rFonts w:ascii="Myriad Pro" w:eastAsia="MyriadPro-Regular" w:hAnsi="Myriad Pro" w:cs="Arial"/>
                <w:sz w:val="20"/>
                <w:lang w:eastAsia="pl-PL"/>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lastRenderedPageBreak/>
              <w:t xml:space="preserve">Spełnienie kryterium jest konieczne do przyznania dofinansowania. </w:t>
            </w:r>
            <w:r>
              <w:rPr>
                <w:rFonts w:ascii="Myriad Pro" w:hAnsi="Myriad Pro" w:cs="Arial"/>
                <w:sz w:val="20"/>
              </w:rPr>
              <w:br/>
              <w:t xml:space="preserve">Projekty niespełniające kryterium kierowane są do </w:t>
            </w:r>
            <w:r>
              <w:rPr>
                <w:rFonts w:ascii="Myriad Pro" w:hAnsi="Myriad Pro" w:cs="Arial"/>
                <w:sz w:val="20"/>
              </w:rPr>
              <w:lastRenderedPageBreak/>
              <w:t>poprawy lub uzupełnienia.</w:t>
            </w:r>
          </w:p>
          <w:p w:rsidR="00E5433C" w:rsidRDefault="00E5433C" w:rsidP="003029DD">
            <w:pPr>
              <w:spacing w:before="40" w:after="40"/>
              <w:jc w:val="both"/>
              <w:rPr>
                <w:rFonts w:ascii="Myriad Pro" w:hAnsi="Myriad Pro" w:cs="Arial"/>
                <w:sz w:val="20"/>
              </w:rPr>
            </w:pPr>
            <w:r>
              <w:rPr>
                <w:rFonts w:ascii="Myriad Pro" w:hAnsi="Myriad Pro" w:cs="Arial"/>
                <w:sz w:val="20"/>
              </w:rPr>
              <w:t>Kryterium weryfikowane będzie na etapie  oceny.</w:t>
            </w:r>
          </w:p>
          <w:p w:rsidR="00E5433C" w:rsidRDefault="00E5433C" w:rsidP="003029DD">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tabs>
          <w:tab w:val="left" w:pos="6147"/>
        </w:tabs>
        <w:rPr>
          <w:rFonts w:ascii="Myriad Pro" w:hAnsi="Myriad Pro"/>
          <w:sz w:val="20"/>
        </w:rPr>
      </w:pPr>
    </w:p>
    <w:tbl>
      <w:tblPr>
        <w:tblW w:w="14175" w:type="dxa"/>
        <w:jc w:val="center"/>
        <w:tblLayout w:type="fixed"/>
        <w:tblLook w:val="04A0" w:firstRow="1" w:lastRow="0" w:firstColumn="1" w:lastColumn="0" w:noHBand="0" w:noVBand="1"/>
      </w:tblPr>
      <w:tblGrid>
        <w:gridCol w:w="536"/>
        <w:gridCol w:w="2824"/>
        <w:gridCol w:w="4803"/>
        <w:gridCol w:w="6012"/>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5433C" w:rsidRDefault="00E5433C">
            <w:pPr>
              <w:spacing w:before="40" w:after="40"/>
              <w:jc w:val="center"/>
              <w:rPr>
                <w:rFonts w:ascii="Myriad Pro" w:hAnsi="Myriad Pro" w:cs="Arial"/>
                <w:b/>
                <w:sz w:val="20"/>
              </w:rPr>
            </w:pPr>
            <w:r>
              <w:rPr>
                <w:rFonts w:ascii="Myriad Pro" w:hAnsi="Myriad Pro" w:cs="Arial"/>
                <w:b/>
                <w:sz w:val="20"/>
              </w:rPr>
              <w:t>Kryteria administracyjności</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right="-84"/>
              <w:rPr>
                <w:rFonts w:ascii="Myriad Pro" w:hAnsi="Myriad Pro" w:cs="Arial"/>
                <w:sz w:val="20"/>
              </w:rPr>
            </w:pPr>
            <w:r>
              <w:rPr>
                <w:rFonts w:ascii="Myriad Pro" w:hAnsi="Myriad Pro" w:cs="Arial"/>
                <w:sz w:val="20"/>
              </w:rPr>
              <w:t>L.p.</w:t>
            </w:r>
          </w:p>
        </w:tc>
        <w:tc>
          <w:tcPr>
            <w:tcW w:w="28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480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2"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480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2"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Intensywność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 xml:space="preserve">Wnioskowana kwota i poziom wsparcia są zgodne z zapisami </w:t>
            </w:r>
            <w:r>
              <w:rPr>
                <w:rFonts w:ascii="Myriad Pro" w:hAnsi="Myriad Pro" w:cs="Arial"/>
                <w:i/>
                <w:sz w:val="20"/>
              </w:rPr>
              <w:t>Regulaminu naboru</w:t>
            </w:r>
            <w:r>
              <w:rPr>
                <w:rFonts w:ascii="Myriad Pro" w:hAnsi="Myriad Pro" w:cs="Arial"/>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2.</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kwalifikowalnością wydatków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hAnsi="Myriad Pro" w:cs="Arial"/>
                <w:sz w:val="20"/>
              </w:rPr>
              <w:t xml:space="preserve">Wydatki w projekcie są zgodne z </w:t>
            </w:r>
            <w:r>
              <w:rPr>
                <w:rFonts w:ascii="Myriad Pro" w:eastAsia="Times New Roman" w:hAnsi="Myriad Pro" w:cs="Arial"/>
                <w:i/>
                <w:sz w:val="20"/>
                <w:lang w:eastAsia="pl-PL"/>
              </w:rPr>
              <w:t xml:space="preserve">Wytycznymi </w:t>
            </w:r>
            <w:r>
              <w:rPr>
                <w:rFonts w:ascii="Myriad Pro" w:eastAsia="Times New Roman" w:hAnsi="Myriad Pro" w:cs="Arial"/>
                <w:i/>
                <w:sz w:val="20"/>
                <w:lang w:eastAsia="pl-PL"/>
              </w:rPr>
              <w:br/>
              <w:t>w zakresie kwalifikowalności wydatków w ramach Europejskiego Funduszu Rozwoju Regionalnego, Europejskiego Funduszu Społecznego oraz Funduszu Spójności w okresie programowania 2014-2020</w:t>
            </w:r>
            <w:r>
              <w:rPr>
                <w:rFonts w:ascii="Myriad Pro" w:eastAsia="Times New Roman" w:hAnsi="Myriad Pro" w:cs="Arial"/>
                <w:sz w:val="20"/>
                <w:lang w:eastAsia="pl-PL"/>
              </w:rPr>
              <w:t xml:space="preserve"> oraz</w:t>
            </w:r>
            <w:r>
              <w:rPr>
                <w:rFonts w:ascii="Myriad Pro" w:eastAsia="Times New Roman" w:hAnsi="Myriad Pro" w:cs="Arial"/>
                <w:color w:val="000000"/>
                <w:sz w:val="20"/>
                <w:lang w:eastAsia="pl-PL"/>
              </w:rPr>
              <w:t> </w:t>
            </w:r>
            <w:r>
              <w:rPr>
                <w:rFonts w:ascii="Myriad Pro" w:hAnsi="Myriad Pro" w:cs="Arial"/>
                <w:sz w:val="20"/>
              </w:rPr>
              <w:t xml:space="preserve"> </w:t>
            </w:r>
            <w:r>
              <w:rPr>
                <w:rFonts w:ascii="Myriad Pro" w:hAnsi="Myriad Pro" w:cs="Arial"/>
                <w:i/>
                <w:sz w:val="20"/>
              </w:rPr>
              <w:t>Wytycznymi w zakresie realizacji projektów finansowanych ze środków Funduszu Pracy w ramach programów operacyjnych współfinansowanych z Europejskiego Funduszu Społecznego</w:t>
            </w:r>
            <w:r>
              <w:rPr>
                <w:rFonts w:ascii="Myriad Pro" w:hAnsi="Myriad Pro" w:cs="Arial"/>
                <w:sz w:val="20"/>
              </w:rPr>
              <w:t>.</w:t>
            </w:r>
          </w:p>
          <w:p w:rsidR="00E5433C" w:rsidRDefault="00E5433C">
            <w:pPr>
              <w:spacing w:before="40" w:after="40"/>
              <w:jc w:val="both"/>
              <w:rPr>
                <w:rFonts w:ascii="Myriad Pro" w:hAnsi="Myriad Pro" w:cs="Arial"/>
                <w:sz w:val="20"/>
              </w:rPr>
            </w:pPr>
            <w:r>
              <w:rPr>
                <w:rFonts w:ascii="Myriad Pro" w:hAnsi="Myriad Pro" w:cs="Arial"/>
                <w:sz w:val="20"/>
              </w:rPr>
              <w:t xml:space="preserve">Wartość kosztów pośrednich rozliczanych ryczałtem została wyliczona zgodnie z </w:t>
            </w:r>
            <w:r w:rsidR="00B77E44">
              <w:rPr>
                <w:rFonts w:ascii="Myriad Pro" w:hAnsi="Myriad Pro" w:cs="Arial"/>
                <w:i/>
                <w:sz w:val="20"/>
              </w:rPr>
              <w:t xml:space="preserve">Wytycznymi </w:t>
            </w:r>
            <w:r>
              <w:rPr>
                <w:rFonts w:ascii="Myriad Pro" w:hAnsi="Myriad Pro" w:cs="Arial"/>
                <w:i/>
                <w:sz w:val="20"/>
              </w:rPr>
              <w:t xml:space="preserve">w zakresie realizacji projektów finansowanych ze środków Funduszu Pracy w ramach programów operacyjnych współfinansowanych z Europejskiego </w:t>
            </w:r>
            <w:r>
              <w:rPr>
                <w:rFonts w:ascii="Myriad Pro" w:hAnsi="Myriad Pro" w:cs="Arial"/>
                <w:i/>
                <w:sz w:val="20"/>
              </w:rPr>
              <w:lastRenderedPageBreak/>
              <w:t>Funduszu Społecznego</w:t>
            </w:r>
            <w:r>
              <w:rPr>
                <w:rFonts w:ascii="Myriad Pro" w:hAnsi="Myriad Pro" w:cs="Arial"/>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hAnsi="Myriad Pro" w:cs="Arial"/>
                <w:sz w:val="20"/>
              </w:rPr>
              <w:lastRenderedPageBreak/>
              <w:t>Spełnienie kryterium jest konieczne do przyznania dofinansowania.</w:t>
            </w:r>
          </w:p>
          <w:p w:rsidR="00E5433C" w:rsidRDefault="00E5433C">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572C25">
        <w:trPr>
          <w:trHeight w:val="992"/>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3.</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eastAsia="MyriadPro-Regular" w:hAnsi="Myriad Pro" w:cs="Arial"/>
                <w:sz w:val="20"/>
              </w:rPr>
              <w:t>Zgodność z warunkami realizacji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4B3E3D">
            <w:pPr>
              <w:spacing w:before="40" w:after="40"/>
              <w:jc w:val="both"/>
              <w:rPr>
                <w:rFonts w:ascii="Myriad Pro" w:hAnsi="Myriad Pro" w:cs="Arial"/>
                <w:sz w:val="20"/>
              </w:rPr>
            </w:pPr>
            <w:r>
              <w:rPr>
                <w:rFonts w:ascii="Myriad Pro" w:eastAsia="MyriadPro-Regular" w:hAnsi="Myriad Pro" w:cs="Arial"/>
                <w:sz w:val="20"/>
              </w:rPr>
              <w:t>Wnio</w:t>
            </w:r>
            <w:r w:rsidR="004B3E3D">
              <w:rPr>
                <w:rFonts w:ascii="Myriad Pro" w:eastAsia="MyriadPro-Regular" w:hAnsi="Myriad Pro" w:cs="Arial"/>
                <w:sz w:val="20"/>
              </w:rPr>
              <w:t xml:space="preserve">sek został sporządzony zgodnie z </w:t>
            </w:r>
            <w:r>
              <w:rPr>
                <w:rFonts w:ascii="Myriad Pro" w:eastAsia="MyriadPro-Regular" w:hAnsi="Myriad Pro" w:cs="Arial"/>
                <w:sz w:val="20"/>
              </w:rPr>
              <w:t>uwarunkowaniami realizacji wsparcia określonymi we właściwych wytycznych obszarowych oraz z zasadami realizac</w:t>
            </w:r>
            <w:r w:rsidR="00B77E44">
              <w:rPr>
                <w:rFonts w:ascii="Myriad Pro" w:eastAsia="MyriadPro-Regular" w:hAnsi="Myriad Pro" w:cs="Arial"/>
                <w:sz w:val="20"/>
              </w:rPr>
              <w:t>ji wsparcia wskazanymi przez IP</w:t>
            </w:r>
            <w:r>
              <w:rPr>
                <w:rFonts w:ascii="Myriad Pro" w:eastAsia="MyriadPro-Regular" w:hAnsi="Myriad Pro" w:cs="Arial"/>
                <w:sz w:val="20"/>
              </w:rPr>
              <w:t xml:space="preserve"> w </w:t>
            </w:r>
            <w:r>
              <w:rPr>
                <w:rFonts w:ascii="Myriad Pro" w:eastAsia="MyriadPro-Regular" w:hAnsi="Myriad Pro" w:cs="Arial"/>
                <w:i/>
                <w:sz w:val="20"/>
              </w:rPr>
              <w:t xml:space="preserve">Regulaminie naboru </w:t>
            </w:r>
            <w:r>
              <w:rPr>
                <w:rFonts w:ascii="Myriad Pro" w:eastAsia="MyriadPro-Regular" w:hAnsi="Myriad Pro" w:cs="Arial"/>
                <w:sz w:val="20"/>
              </w:rPr>
              <w:t>(np. zasady realizacji danej formy wsparcia)</w:t>
            </w:r>
            <w:r>
              <w:rPr>
                <w:rFonts w:ascii="Myriad Pro" w:eastAsia="MyriadPro-Regular" w:hAnsi="Myriad Pro" w:cs="Arial"/>
                <w:i/>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rPr>
                <w:rFonts w:ascii="Myriad Pro" w:eastAsia="MyriadPro-Regular" w:hAnsi="Myriad Pro" w:cs="Arial"/>
                <w:sz w:val="20"/>
              </w:rPr>
            </w:pPr>
            <w:r>
              <w:rPr>
                <w:rFonts w:ascii="Myriad Pro" w:eastAsia="MyriadPro-Regular" w:hAnsi="Myriad Pro" w:cs="Arial"/>
                <w:sz w:val="20"/>
              </w:rPr>
              <w:t>Spełnienie kryterium jest konieczne do przyznania dofinansowania.</w:t>
            </w:r>
          </w:p>
          <w:p w:rsidR="00E5433C" w:rsidRDefault="00E5433C">
            <w:pPr>
              <w:autoSpaceDE w:val="0"/>
              <w:autoSpaceDN w:val="0"/>
              <w:adjustRightInd w:val="0"/>
              <w:rPr>
                <w:rFonts w:ascii="Myriad Pro" w:eastAsia="MyriadPro-Regular" w:hAnsi="Myriad Pro" w:cs="Arial"/>
                <w:sz w:val="20"/>
              </w:rPr>
            </w:pPr>
            <w:r>
              <w:rPr>
                <w:rFonts w:ascii="Myriad Pro" w:eastAsia="MyriadPro-Regular" w:hAnsi="Myriad Pro" w:cs="Arial"/>
                <w:sz w:val="20"/>
              </w:rPr>
              <w:t>Projekty niespełniające kryterium kierowane są do poprawy lub uzupełnienia.</w:t>
            </w:r>
          </w:p>
          <w:p w:rsidR="00E5433C" w:rsidRDefault="00E5433C">
            <w:pPr>
              <w:autoSpaceDE w:val="0"/>
              <w:autoSpaceDN w:val="0"/>
              <w:adjustRightInd w:val="0"/>
              <w:jc w:val="both"/>
              <w:rPr>
                <w:rFonts w:ascii="Myriad Pro" w:eastAsia="MyriadPro-Regular" w:hAnsi="Myriad Pro" w:cs="Arial"/>
                <w:i/>
                <w:sz w:val="20"/>
              </w:rPr>
            </w:pPr>
            <w:r>
              <w:rPr>
                <w:rFonts w:ascii="Myriad Pro" w:hAnsi="Myriad Pro" w:cs="Arial"/>
                <w:sz w:val="20"/>
              </w:rPr>
              <w:t>Za zgodą IP, na etapie realizacji projektu, dopuszc</w:t>
            </w:r>
            <w:r w:rsidR="00B77E44">
              <w:rPr>
                <w:rFonts w:ascii="Myriad Pro" w:hAnsi="Myriad Pro" w:cs="Arial"/>
                <w:sz w:val="20"/>
              </w:rPr>
              <w:t>za się możliwość  odstępstwa od</w:t>
            </w:r>
            <w:r>
              <w:rPr>
                <w:rFonts w:ascii="Myriad Pro" w:hAnsi="Myriad Pro" w:cs="Arial"/>
                <w:sz w:val="20"/>
              </w:rPr>
              <w:t xml:space="preserve"> zapisów Regulaminu naboru w zakresie spełnienia przedmiotowego kryterium z uwagi na zmiany m.in. </w:t>
            </w:r>
            <w:r>
              <w:rPr>
                <w:rFonts w:ascii="Myriad Pro" w:hAnsi="Myriad Pro" w:cs="Arial"/>
                <w:i/>
                <w:sz w:val="20"/>
              </w:rPr>
              <w:t>RPO WZ 2014-2020</w:t>
            </w:r>
            <w:r>
              <w:rPr>
                <w:rFonts w:ascii="Myriad Pro" w:hAnsi="Myriad Pro" w:cs="Arial"/>
                <w:sz w:val="20"/>
              </w:rPr>
              <w:t xml:space="preserve">, przepisów prawa,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sz w:val="20"/>
              </w:rPr>
              <w:t>właściwych</w:t>
            </w:r>
            <w:r>
              <w:rPr>
                <w:rFonts w:ascii="Myriad Pro" w:eastAsia="MyriadPro-Regular" w:hAnsi="Myriad Pro" w:cs="Arial"/>
                <w:i/>
                <w:sz w:val="20"/>
              </w:rPr>
              <w:t xml:space="preserve"> Wytycznych obszarowych </w:t>
            </w:r>
            <w:r>
              <w:rPr>
                <w:rFonts w:ascii="Myriad Pro" w:hAnsi="Myriad Pro" w:cs="Arial"/>
                <w:sz w:val="20"/>
              </w:rPr>
              <w:t xml:space="preserve">mających wpływ na założenia dotyczące uwarunkowań realizacji wsparcia. </w:t>
            </w:r>
          </w:p>
          <w:p w:rsidR="00E5433C" w:rsidRDefault="00E5433C">
            <w:pPr>
              <w:rPr>
                <w:rFonts w:ascii="Myriad Pro" w:hAnsi="Myriad Pro" w:cs="Arial"/>
                <w:sz w:val="20"/>
              </w:rPr>
            </w:pPr>
            <w:r>
              <w:rPr>
                <w:rFonts w:ascii="Myriad Pro" w:eastAsia="MyriadPro-Regular"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4.</w:t>
            </w:r>
          </w:p>
        </w:tc>
        <w:tc>
          <w:tcPr>
            <w:tcW w:w="2824" w:type="dxa"/>
            <w:tcBorders>
              <w:top w:val="single" w:sz="4" w:space="0" w:color="auto"/>
              <w:left w:val="single" w:sz="4" w:space="0" w:color="auto"/>
              <w:bottom w:val="single" w:sz="4" w:space="0" w:color="auto"/>
              <w:right w:val="single" w:sz="4" w:space="0" w:color="auto"/>
            </w:tcBorders>
          </w:tcPr>
          <w:p w:rsidR="00E5433C" w:rsidRDefault="00E5433C" w:rsidP="00B77E44">
            <w:pPr>
              <w:pStyle w:val="Tekstkomentarza"/>
              <w:rPr>
                <w:rFonts w:cs="Arial"/>
              </w:rPr>
            </w:pPr>
            <w:r>
              <w:rPr>
                <w:rFonts w:cs="Arial"/>
              </w:rPr>
              <w:t>Spójność wniosk</w:t>
            </w:r>
            <w:r w:rsidR="00B77E44">
              <w:rPr>
                <w:rFonts w:cs="Arial"/>
              </w:rPr>
              <w:t>u i załączników (jeśli dotyczy)</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hAnsi="Myriad Pro" w:cs="Arial"/>
                <w:sz w:val="20"/>
              </w:rPr>
            </w:pPr>
            <w:r>
              <w:rPr>
                <w:rFonts w:ascii="Myriad Pro" w:hAnsi="Myriad Pro" w:cs="Arial"/>
                <w:sz w:val="20"/>
              </w:rPr>
              <w:t>Opisy we wniosku oraz w załącznikach (jeśli dotyczy) są ze sobą spójne i nie zawierają sprzecznych ze sobą kwestii.</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jc w:val="both"/>
              <w:rPr>
                <w:rFonts w:ascii="Myriad Pro" w:hAnsi="Myriad Pro" w:cs="Arial"/>
                <w:sz w:val="20"/>
              </w:rPr>
            </w:pPr>
            <w:r>
              <w:rPr>
                <w:rFonts w:ascii="Myriad Pro" w:hAnsi="Myriad Pro" w:cs="Arial"/>
                <w:sz w:val="20"/>
              </w:rPr>
              <w:t>Projekty niespełniające kryterium kierowane są do poprawy lub uzupełnienia. Ocena spełniania kryterium polega na przypisaniu wartości logicznych „tak”, „nie.</w:t>
            </w:r>
          </w:p>
        </w:tc>
      </w:tr>
    </w:tbl>
    <w:p w:rsidR="00E5433C" w:rsidRDefault="00E5433C" w:rsidP="00E5433C">
      <w:pPr>
        <w:tabs>
          <w:tab w:val="left" w:pos="6147"/>
        </w:tabs>
        <w:rPr>
          <w:rFonts w:ascii="Myriad Pro" w:hAnsi="Myriad Pro"/>
          <w:sz w:val="20"/>
        </w:rPr>
      </w:pPr>
    </w:p>
    <w:p w:rsidR="00E5433C" w:rsidRPr="00B77E44" w:rsidRDefault="00B77E44" w:rsidP="00E5433C">
      <w:pPr>
        <w:ind w:left="-284"/>
        <w:jc w:val="center"/>
        <w:rPr>
          <w:rFonts w:ascii="Myriad Pro" w:hAnsi="Myriad Pro"/>
          <w:b/>
          <w:sz w:val="20"/>
        </w:rPr>
      </w:pPr>
      <w:r w:rsidRPr="006C4DB0">
        <w:rPr>
          <w:rFonts w:ascii="Myriad Pro" w:hAnsi="Myriad Pro"/>
          <w:b/>
          <w:sz w:val="20"/>
        </w:rPr>
        <w:t>Kryteria szczegółowe przyjęte Uchwałą N</w:t>
      </w:r>
      <w:r w:rsidR="00E5433C" w:rsidRPr="006C4DB0">
        <w:rPr>
          <w:rFonts w:ascii="Myriad Pro" w:hAnsi="Myriad Pro"/>
          <w:b/>
          <w:sz w:val="20"/>
        </w:rPr>
        <w:t xml:space="preserve">r </w:t>
      </w:r>
      <w:r w:rsidR="00440DE4">
        <w:rPr>
          <w:rFonts w:ascii="Myriad Pro" w:hAnsi="Myriad Pro"/>
          <w:b/>
          <w:sz w:val="20"/>
        </w:rPr>
        <w:t xml:space="preserve">20/20 </w:t>
      </w:r>
      <w:r w:rsidR="00E5433C" w:rsidRPr="006C4DB0">
        <w:rPr>
          <w:rFonts w:ascii="Myriad Pro" w:hAnsi="Myriad Pro"/>
          <w:b/>
          <w:sz w:val="20"/>
        </w:rPr>
        <w:t>Komite</w:t>
      </w:r>
      <w:r w:rsidRPr="006C4DB0">
        <w:rPr>
          <w:rFonts w:ascii="Myriad Pro" w:hAnsi="Myriad Pro"/>
          <w:b/>
          <w:sz w:val="20"/>
        </w:rPr>
        <w:t>tu Monitorującego RPO WZ 2014-</w:t>
      </w:r>
      <w:r w:rsidR="00E5433C" w:rsidRPr="006C4DB0">
        <w:rPr>
          <w:rFonts w:ascii="Myriad Pro" w:hAnsi="Myriad Pro"/>
          <w:b/>
          <w:sz w:val="20"/>
        </w:rPr>
        <w:t xml:space="preserve">2020 z dnia </w:t>
      </w:r>
      <w:r w:rsidR="00440DE4">
        <w:rPr>
          <w:rFonts w:ascii="Myriad Pro" w:hAnsi="Myriad Pro"/>
          <w:b/>
          <w:sz w:val="20"/>
        </w:rPr>
        <w:t xml:space="preserve"> 14 maja 2020</w:t>
      </w:r>
      <w:r w:rsidR="00E5433C" w:rsidRPr="006C4DB0">
        <w:rPr>
          <w:rFonts w:ascii="Myriad Pro" w:hAnsi="Myriad Pro"/>
          <w:b/>
          <w:sz w:val="20"/>
        </w:rPr>
        <w:t xml:space="preserve"> r. (tryb pozakonkursowy)</w:t>
      </w:r>
      <w:r w:rsidR="00274AF8">
        <w:rPr>
          <w:rFonts w:ascii="Myriad Pro" w:hAnsi="Myriad Pro"/>
          <w:b/>
          <w:sz w:val="20"/>
        </w:rPr>
        <w:t xml:space="preserve"> aktualizacja</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2B7D64" w:rsidRPr="00482CCF" w:rsidTr="00486238">
        <w:trPr>
          <w:jc w:val="center"/>
        </w:trPr>
        <w:tc>
          <w:tcPr>
            <w:tcW w:w="1900" w:type="dxa"/>
            <w:shd w:val="clear" w:color="auto" w:fill="B6DDE8"/>
          </w:tcPr>
          <w:p w:rsidR="002B7D64" w:rsidRPr="00482CCF" w:rsidRDefault="002B7D64" w:rsidP="00486238">
            <w:pPr>
              <w:spacing w:before="40" w:after="40" w:line="240" w:lineRule="auto"/>
              <w:rPr>
                <w:rFonts w:ascii="Myriad Pro" w:hAnsi="Myriad Pro"/>
                <w:sz w:val="20"/>
              </w:rPr>
            </w:pPr>
            <w:r w:rsidRPr="00482CCF">
              <w:rPr>
                <w:rFonts w:ascii="Myriad Pro" w:hAnsi="Myriad Pro"/>
                <w:sz w:val="20"/>
              </w:rPr>
              <w:t>Oś priorytetowa</w:t>
            </w:r>
          </w:p>
        </w:tc>
        <w:tc>
          <w:tcPr>
            <w:tcW w:w="12275" w:type="dxa"/>
            <w:shd w:val="clear" w:color="auto" w:fill="B6DDE8"/>
          </w:tcPr>
          <w:p w:rsidR="002B7D64" w:rsidRPr="00482CCF" w:rsidRDefault="002B7D64" w:rsidP="00486238">
            <w:pPr>
              <w:spacing w:before="40" w:after="40" w:line="240" w:lineRule="auto"/>
              <w:rPr>
                <w:rFonts w:ascii="Myriad Pro" w:hAnsi="Myriad Pro"/>
                <w:sz w:val="20"/>
              </w:rPr>
            </w:pPr>
            <w:r w:rsidRPr="00482CCF">
              <w:rPr>
                <w:rFonts w:ascii="Myriad Pro" w:hAnsi="Myriad Pro"/>
                <w:sz w:val="20"/>
              </w:rPr>
              <w:t>VI Rynek Pracy</w:t>
            </w:r>
          </w:p>
        </w:tc>
      </w:tr>
      <w:tr w:rsidR="002B7D64" w:rsidRPr="00482CCF" w:rsidTr="00486238">
        <w:trPr>
          <w:jc w:val="center"/>
        </w:trPr>
        <w:tc>
          <w:tcPr>
            <w:tcW w:w="1900" w:type="dxa"/>
            <w:shd w:val="clear" w:color="auto" w:fill="B6DDE8"/>
          </w:tcPr>
          <w:p w:rsidR="002B7D64" w:rsidRPr="00482CCF" w:rsidRDefault="002B7D64" w:rsidP="00486238">
            <w:pPr>
              <w:spacing w:before="40" w:after="40" w:line="240" w:lineRule="auto"/>
              <w:rPr>
                <w:rFonts w:ascii="Myriad Pro" w:hAnsi="Myriad Pro"/>
                <w:sz w:val="20"/>
              </w:rPr>
            </w:pPr>
            <w:r w:rsidRPr="00482CCF">
              <w:rPr>
                <w:rFonts w:ascii="Myriad Pro" w:hAnsi="Myriad Pro"/>
                <w:sz w:val="20"/>
              </w:rPr>
              <w:t>Priorytet Inwestycyjny</w:t>
            </w:r>
          </w:p>
        </w:tc>
        <w:tc>
          <w:tcPr>
            <w:tcW w:w="12275" w:type="dxa"/>
            <w:shd w:val="clear" w:color="auto" w:fill="B6DDE8"/>
          </w:tcPr>
          <w:p w:rsidR="002B7D64" w:rsidRPr="00482CCF" w:rsidRDefault="002B7D64" w:rsidP="00486238">
            <w:pPr>
              <w:spacing w:before="40" w:after="40" w:line="240" w:lineRule="auto"/>
              <w:jc w:val="both"/>
              <w:rPr>
                <w:rFonts w:ascii="Myriad Pro" w:hAnsi="Myriad Pro"/>
                <w:sz w:val="20"/>
              </w:rPr>
            </w:pPr>
            <w:r w:rsidRPr="00482CCF">
              <w:rPr>
                <w:rFonts w:ascii="Myriad Pro" w:hAnsi="Myriad Pro"/>
                <w:sz w:val="20"/>
              </w:rPr>
              <w:t>8i Dostęp do zatrudnienia dla osób poszukujących pracy i osób biernych zawodowo, w tym długotrwale bezrobotnych oraz oddalonych od rynku pracy, także podejmowanie lokalnych inicjatyw na rzecz zatrudnienia oraz wspieranie mobilności pracowników</w:t>
            </w:r>
          </w:p>
        </w:tc>
      </w:tr>
      <w:tr w:rsidR="002B7D64" w:rsidRPr="00482CCF" w:rsidTr="00486238">
        <w:trPr>
          <w:jc w:val="center"/>
        </w:trPr>
        <w:tc>
          <w:tcPr>
            <w:tcW w:w="1900" w:type="dxa"/>
            <w:shd w:val="clear" w:color="auto" w:fill="B6DDE8"/>
          </w:tcPr>
          <w:p w:rsidR="002B7D64" w:rsidRPr="00482CCF" w:rsidRDefault="002B7D64" w:rsidP="00486238">
            <w:pPr>
              <w:spacing w:before="40" w:after="40" w:line="240" w:lineRule="auto"/>
              <w:rPr>
                <w:rFonts w:ascii="Myriad Pro" w:hAnsi="Myriad Pro"/>
                <w:sz w:val="20"/>
              </w:rPr>
            </w:pPr>
            <w:r w:rsidRPr="00482CCF">
              <w:rPr>
                <w:rFonts w:ascii="Myriad Pro" w:hAnsi="Myriad Pro"/>
                <w:sz w:val="20"/>
              </w:rPr>
              <w:t>Działanie</w:t>
            </w:r>
          </w:p>
        </w:tc>
        <w:tc>
          <w:tcPr>
            <w:tcW w:w="12275" w:type="dxa"/>
            <w:shd w:val="clear" w:color="auto" w:fill="B6DDE8"/>
          </w:tcPr>
          <w:p w:rsidR="002B7D64" w:rsidRPr="00482CCF" w:rsidRDefault="002B7D64" w:rsidP="00486238">
            <w:pPr>
              <w:spacing w:before="40" w:after="40" w:line="240" w:lineRule="auto"/>
              <w:jc w:val="both"/>
              <w:rPr>
                <w:rFonts w:ascii="Myriad Pro" w:hAnsi="Myriad Pro"/>
                <w:sz w:val="20"/>
              </w:rPr>
            </w:pPr>
            <w:r w:rsidRPr="00482CCF">
              <w:rPr>
                <w:rFonts w:ascii="Myriad Pro" w:hAnsi="Myriad Pro"/>
                <w:sz w:val="20"/>
              </w:rPr>
              <w:t xml:space="preserve">6.5 </w:t>
            </w:r>
            <w:r w:rsidRPr="00EE1A02">
              <w:rPr>
                <w:rFonts w:ascii="Myriad Pro" w:hAnsi="Myriad Pro" w:cs="Arial"/>
                <w:sz w:val="20"/>
              </w:rPr>
              <w:t>Kompleksowe wsparcie</w:t>
            </w:r>
            <w:r>
              <w:rPr>
                <w:rFonts w:ascii="Myriad Pro" w:hAnsi="Myriad Pro" w:cs="Arial"/>
                <w:sz w:val="20"/>
              </w:rPr>
              <w:t xml:space="preserve"> głównie</w:t>
            </w:r>
            <w:r w:rsidRPr="00EE1A02">
              <w:rPr>
                <w:rFonts w:ascii="Myriad Pro" w:hAnsi="Myriad Pro" w:cs="Arial"/>
                <w:sz w:val="20"/>
              </w:rPr>
              <w:t xml:space="preserve"> dla osób bezrobotnych,</w:t>
            </w:r>
            <w:r>
              <w:rPr>
                <w:rFonts w:ascii="Myriad Pro" w:hAnsi="Myriad Pro" w:cs="Arial"/>
                <w:sz w:val="20"/>
              </w:rPr>
              <w:t xml:space="preserve"> biernych</w:t>
            </w:r>
            <w:r w:rsidRPr="00EE1A02">
              <w:rPr>
                <w:rFonts w:ascii="Myriad Pro" w:hAnsi="Myriad Pro" w:cs="Arial"/>
                <w:sz w:val="20"/>
              </w:rPr>
              <w:t xml:space="preserve"> zawodowo </w:t>
            </w:r>
            <w:r>
              <w:rPr>
                <w:rFonts w:ascii="Myriad Pro" w:hAnsi="Myriad Pro" w:cs="Arial"/>
                <w:sz w:val="20"/>
              </w:rPr>
              <w:t xml:space="preserve">zwłaszcza znajdujących się </w:t>
            </w:r>
            <w:r w:rsidRPr="00EE1A02">
              <w:rPr>
                <w:rFonts w:ascii="Myriad Pro" w:hAnsi="Myriad Pro" w:cs="Arial"/>
                <w:sz w:val="20"/>
              </w:rPr>
              <w:t>w szczególnie trudnej sytuacji na rynku pracy obejmujące pomoc w aktywnym poszukiwaniu pracy oraz działania na rzecz podnoszenia kwalifikacji zawodowych</w:t>
            </w:r>
            <w:r w:rsidRPr="00EE1A02">
              <w:rPr>
                <w:rFonts w:ascii="Myriad Pro" w:hAnsi="Myriad Pro"/>
                <w:sz w:val="20"/>
              </w:rPr>
              <w:t>.</w:t>
            </w:r>
          </w:p>
        </w:tc>
      </w:tr>
      <w:tr w:rsidR="002B7D64" w:rsidRPr="00EE1A02" w:rsidTr="00486238">
        <w:trPr>
          <w:jc w:val="center"/>
        </w:trPr>
        <w:tc>
          <w:tcPr>
            <w:tcW w:w="1900" w:type="dxa"/>
            <w:shd w:val="clear" w:color="auto" w:fill="B6DDE8"/>
          </w:tcPr>
          <w:p w:rsidR="002B7D64" w:rsidRPr="00EE1A02" w:rsidRDefault="002B7D64" w:rsidP="00486238">
            <w:pPr>
              <w:spacing w:before="40" w:after="40" w:line="240" w:lineRule="auto"/>
              <w:rPr>
                <w:rFonts w:ascii="Myriad Pro" w:hAnsi="Myriad Pro"/>
                <w:sz w:val="20"/>
              </w:rPr>
            </w:pPr>
            <w:r w:rsidRPr="00EE1A02">
              <w:rPr>
                <w:rFonts w:ascii="Myriad Pro" w:hAnsi="Myriad Pro"/>
                <w:sz w:val="20"/>
              </w:rPr>
              <w:t>Typ projektu</w:t>
            </w:r>
          </w:p>
        </w:tc>
        <w:tc>
          <w:tcPr>
            <w:tcW w:w="12275" w:type="dxa"/>
            <w:shd w:val="clear" w:color="auto" w:fill="B6DDE8"/>
          </w:tcPr>
          <w:p w:rsidR="002B7D64" w:rsidRPr="00EE1A02" w:rsidRDefault="002B7D64" w:rsidP="00912095">
            <w:pPr>
              <w:pStyle w:val="Akapitzlist"/>
              <w:numPr>
                <w:ilvl w:val="0"/>
                <w:numId w:val="270"/>
              </w:numPr>
              <w:spacing w:before="40" w:after="40" w:line="240" w:lineRule="auto"/>
              <w:ind w:left="346" w:hanging="346"/>
              <w:contextualSpacing w:val="0"/>
              <w:jc w:val="both"/>
              <w:rPr>
                <w:rFonts w:cs="Arial"/>
                <w:bCs/>
              </w:rPr>
            </w:pPr>
            <w:r w:rsidRPr="00EE1A02">
              <w:rPr>
                <w:rFonts w:cs="Arial"/>
                <w:bCs/>
              </w:rPr>
              <w:t xml:space="preserve">Instrumenty i usługi rynku pracy realizowane przez publiczne służby zatrudnienia, wynikające z Ustawy z dnia 20 kwietnia 2004 r. o </w:t>
            </w:r>
            <w:r w:rsidRPr="00EE1A02">
              <w:rPr>
                <w:rFonts w:cs="Arial"/>
                <w:bCs/>
              </w:rPr>
              <w:lastRenderedPageBreak/>
              <w:t>promocji zatrudnienia i instytucjach rynku pracy, z wyłączeniem robót publicznych, odnoszące się do następujących form wsparcia:</w:t>
            </w:r>
          </w:p>
          <w:p w:rsidR="002B7D64" w:rsidRPr="00EE1A02" w:rsidRDefault="002B7D64" w:rsidP="00912095">
            <w:pPr>
              <w:pStyle w:val="Normalny1"/>
              <w:numPr>
                <w:ilvl w:val="0"/>
                <w:numId w:val="27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hanging="14"/>
              <w:jc w:val="both"/>
              <w:rPr>
                <w:rFonts w:ascii="Myriad Pro" w:hAnsi="Myriad Pro" w:cs="Arial"/>
                <w:color w:val="auto"/>
                <w:sz w:val="20"/>
              </w:rPr>
            </w:pPr>
            <w:r w:rsidRPr="00EE1A02">
              <w:rPr>
                <w:rFonts w:ascii="Myriad Pro" w:hAnsi="Myriad Pro" w:cs="Arial"/>
                <w:color w:val="auto"/>
                <w:sz w:val="20"/>
              </w:rPr>
              <w:t>instrumenty i usługi rynku pracy służące indywidualizacji wsparcia oraz pomocy w zakresie określenia ścieżki zawodowej (obligatoryjne):</w:t>
            </w:r>
          </w:p>
          <w:p w:rsidR="002B7D64" w:rsidRPr="00EE1A02" w:rsidRDefault="002B7D64"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jc w:val="both"/>
              <w:rPr>
                <w:rFonts w:ascii="Myriad Pro" w:hAnsi="Myriad Pro" w:cs="Arial"/>
                <w:color w:val="auto"/>
                <w:sz w:val="20"/>
              </w:rPr>
            </w:pPr>
            <w:r w:rsidRPr="00EE1A02">
              <w:rPr>
                <w:rFonts w:ascii="Myriad Pro" w:hAnsi="Myriad Pro" w:cs="Arial"/>
                <w:color w:val="auto"/>
                <w:sz w:val="20"/>
              </w:rPr>
              <w:t>identyfikacja potrzeb osób pozostających bez zatrudnienia oraz diagnozowanie możliwości w zakresie doskonalenia zawodowego, w tym identyfikacja stopnia oddalenia od rynku pracy,</w:t>
            </w:r>
          </w:p>
          <w:p w:rsidR="002B7D64" w:rsidRPr="00EE1A02" w:rsidRDefault="002B7D64"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jc w:val="both"/>
              <w:rPr>
                <w:rFonts w:ascii="Myriad Pro" w:hAnsi="Myriad Pro" w:cs="Arial"/>
                <w:color w:val="auto"/>
                <w:sz w:val="20"/>
              </w:rPr>
            </w:pPr>
            <w:r w:rsidRPr="00EE1A02">
              <w:rPr>
                <w:rFonts w:ascii="Myriad Pro" w:hAnsi="Myriad Pro" w:cs="Arial"/>
                <w:color w:val="auto"/>
                <w:sz w:val="20"/>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2B7D64" w:rsidRPr="00EE1A02" w:rsidRDefault="002B7D64" w:rsidP="00912095">
            <w:pPr>
              <w:pStyle w:val="Normalny1"/>
              <w:numPr>
                <w:ilvl w:val="0"/>
                <w:numId w:val="27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jc w:val="both"/>
              <w:rPr>
                <w:rFonts w:ascii="Myriad Pro" w:hAnsi="Myriad Pro" w:cs="Arial"/>
                <w:color w:val="auto"/>
                <w:sz w:val="20"/>
              </w:rPr>
            </w:pPr>
            <w:r w:rsidRPr="00EE1A02">
              <w:rPr>
                <w:rFonts w:ascii="Myriad Pro" w:hAnsi="Myriad Pro" w:cs="Arial"/>
                <w:color w:val="auto"/>
                <w:sz w:val="20"/>
              </w:rPr>
              <w:t xml:space="preserve">instrumenty i usługi rynku pracy skierowane do osób, u których zidentyfikowano potrzebę uzupełnienia lub zdobycia nowych umiejętności i kompetencji: </w:t>
            </w:r>
          </w:p>
          <w:p w:rsidR="002B7D64" w:rsidRPr="00EE1A02" w:rsidRDefault="002B7D64"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jc w:val="both"/>
              <w:rPr>
                <w:rFonts w:ascii="Myriad Pro" w:hAnsi="Myriad Pro" w:cs="Arial"/>
                <w:color w:val="auto"/>
                <w:sz w:val="20"/>
              </w:rPr>
            </w:pPr>
            <w:r w:rsidRPr="00EE1A02">
              <w:rPr>
                <w:rFonts w:ascii="Myriad Pro" w:hAnsi="Myriad Pro" w:cs="Arial"/>
                <w:color w:val="auto"/>
                <w:sz w:val="20"/>
              </w:rPr>
              <w:t>nabywanie, podwyższanie lub dostosowywanie kompetencji i/lub kwalifikacji, niezbędnych na rynku pracy w kontekście zidentyfikowanych potrzeb osoby, której udzielane jest wsparcie, m.in. poprzez wysokiej jakości szkolenia,</w:t>
            </w:r>
          </w:p>
          <w:p w:rsidR="002B7D64" w:rsidRPr="00EE1A02" w:rsidRDefault="002B7D64" w:rsidP="00912095">
            <w:pPr>
              <w:pStyle w:val="Normalny1"/>
              <w:numPr>
                <w:ilvl w:val="0"/>
                <w:numId w:val="27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jc w:val="both"/>
              <w:rPr>
                <w:rFonts w:ascii="Myriad Pro" w:hAnsi="Myriad Pro" w:cs="Arial"/>
                <w:color w:val="auto"/>
                <w:sz w:val="20"/>
              </w:rPr>
            </w:pPr>
            <w:r w:rsidRPr="00EE1A02">
              <w:rPr>
                <w:rFonts w:ascii="Myriad Pro" w:hAnsi="Myriad Pro" w:cs="Arial"/>
                <w:color w:val="auto"/>
                <w:sz w:val="20"/>
              </w:rPr>
              <w:t>instrumenty i usługi rynku pracy służące zdobyciu doświadczenia zawodowego wymaganego przez pracodawców:</w:t>
            </w:r>
          </w:p>
          <w:p w:rsidR="002B7D64" w:rsidRPr="00EE1A02" w:rsidRDefault="002B7D64"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jc w:val="both"/>
              <w:rPr>
                <w:rFonts w:ascii="Myriad Pro" w:hAnsi="Myriad Pro" w:cs="Arial"/>
                <w:color w:val="auto"/>
                <w:sz w:val="20"/>
              </w:rPr>
            </w:pPr>
            <w:r w:rsidRPr="00EE1A02">
              <w:rPr>
                <w:rFonts w:ascii="Myriad Pro" w:hAnsi="Myriad Pro" w:cs="Arial"/>
                <w:color w:val="auto"/>
                <w:sz w:val="20"/>
              </w:rPr>
              <w:t>nabywanie lub uzupełnianie doświadczenia zawodowego oraz praktycznych umiejętności w zakresie wykonywania danego zawodu, m.in. poprzez staże i praktyki,</w:t>
            </w:r>
          </w:p>
          <w:p w:rsidR="002B7D64" w:rsidRPr="00EE1A02" w:rsidRDefault="002B7D64"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jc w:val="both"/>
              <w:rPr>
                <w:rFonts w:ascii="Myriad Pro" w:hAnsi="Myriad Pro" w:cs="Arial"/>
                <w:color w:val="auto"/>
                <w:sz w:val="20"/>
              </w:rPr>
            </w:pPr>
            <w:r w:rsidRPr="00EE1A02">
              <w:rPr>
                <w:rFonts w:ascii="Myriad Pro" w:hAnsi="Myriad Pro" w:cs="Arial"/>
                <w:color w:val="auto"/>
                <w:sz w:val="20"/>
              </w:rPr>
              <w:t>wsparcie zatrudnienia osoby bezrobotnej u przedsiębiorcy lub innego pracodawcy, stanowiące zachętę do zatrudnienia, m.in. poprzez pokrycie kosztów subsydiowania zatrudnienia dla osób, u których zidentyfikowano adekwatność tej formy wsparcia, refundację wyposażenia lub doposażenia stanowiska,</w:t>
            </w:r>
          </w:p>
          <w:p w:rsidR="002B7D64" w:rsidRPr="00EE1A02" w:rsidRDefault="002B7D64" w:rsidP="00912095">
            <w:pPr>
              <w:pStyle w:val="Normalny1"/>
              <w:numPr>
                <w:ilvl w:val="0"/>
                <w:numId w:val="27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jc w:val="both"/>
              <w:rPr>
                <w:rFonts w:ascii="Myriad Pro" w:hAnsi="Myriad Pro" w:cs="Arial"/>
                <w:color w:val="auto"/>
                <w:sz w:val="20"/>
              </w:rPr>
            </w:pPr>
            <w:r w:rsidRPr="00EE1A02">
              <w:rPr>
                <w:rFonts w:ascii="Myriad Pro" w:hAnsi="Myriad Pro" w:cs="Arial"/>
                <w:color w:val="auto"/>
                <w:sz w:val="20"/>
              </w:rPr>
              <w:t>instrumenty i usługi rynku pracy służące wsparciu mobilności na rynku pracy:</w:t>
            </w:r>
          </w:p>
          <w:p w:rsidR="002B7D64" w:rsidRPr="00EE1A02" w:rsidRDefault="002B7D64"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jc w:val="both"/>
              <w:rPr>
                <w:rFonts w:ascii="Myriad Pro" w:hAnsi="Myriad Pro" w:cs="Arial"/>
                <w:color w:val="auto"/>
                <w:sz w:val="20"/>
              </w:rPr>
            </w:pPr>
            <w:r w:rsidRPr="00EE1A02">
              <w:rPr>
                <w:rFonts w:ascii="Myriad Pro" w:hAnsi="Myriad Pro" w:cs="Arial"/>
                <w:color w:val="auto"/>
                <w:sz w:val="20"/>
              </w:rPr>
              <w:t>wsparcie mobilności geograficznej dla osób, u których zidentyfikowano problem z zatrudnieniem w miejscu zamieszkania, m.in. poprzez pokrycie kosztów dojazdu do pracy lub wstępnego zagospodarowania w nowym miejscu zamieszkania, m.in. poprzez finansowanie kosztów dojazdu, zapewnienie środków na zasiedlenie.</w:t>
            </w:r>
          </w:p>
          <w:p w:rsidR="002B7D64" w:rsidRPr="00EE1A02" w:rsidRDefault="002B7D64"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jc w:val="both"/>
              <w:rPr>
                <w:rFonts w:ascii="Myriad Pro" w:hAnsi="Myriad Pro" w:cs="Arial"/>
                <w:color w:val="auto"/>
                <w:sz w:val="20"/>
              </w:rPr>
            </w:pPr>
            <w:r w:rsidRPr="00EE1A02">
              <w:rPr>
                <w:rFonts w:ascii="Myriad Pro" w:hAnsi="Myriad Pro" w:cs="Arial"/>
                <w:color w:val="auto"/>
                <w:sz w:val="20"/>
              </w:rPr>
              <w:t>wsparcie mobilności zawodowej na europejskim rynku pracy za pośrednictwem sieci EURES.</w:t>
            </w:r>
          </w:p>
          <w:p w:rsidR="002B7D64" w:rsidRPr="00EE1A02" w:rsidRDefault="002B7D64" w:rsidP="00912095">
            <w:pPr>
              <w:pStyle w:val="Normalny1"/>
              <w:numPr>
                <w:ilvl w:val="0"/>
                <w:numId w:val="27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jc w:val="both"/>
              <w:rPr>
                <w:rFonts w:ascii="Myriad Pro" w:hAnsi="Myriad Pro" w:cs="Arial"/>
                <w:color w:val="auto"/>
                <w:sz w:val="20"/>
              </w:rPr>
            </w:pPr>
            <w:r w:rsidRPr="00EE1A02">
              <w:rPr>
                <w:rFonts w:ascii="Myriad Pro" w:hAnsi="Myriad Pro" w:cs="Arial"/>
                <w:color w:val="auto"/>
                <w:sz w:val="20"/>
              </w:rPr>
              <w:t>instrumenty i usługi rynku pracy skierowane do osób niepełnosprawnych:</w:t>
            </w:r>
          </w:p>
          <w:p w:rsidR="002B7D64" w:rsidRPr="00EE1A02" w:rsidRDefault="002B7D64"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jc w:val="both"/>
              <w:rPr>
                <w:rFonts w:ascii="Myriad Pro" w:hAnsi="Myriad Pro" w:cs="Arial"/>
                <w:color w:val="auto"/>
                <w:sz w:val="20"/>
              </w:rPr>
            </w:pPr>
            <w:r w:rsidRPr="00EE1A02">
              <w:rPr>
                <w:rFonts w:ascii="Myriad Pro" w:hAnsi="Myriad Pro" w:cs="Arial"/>
                <w:color w:val="auto"/>
                <w:sz w:val="20"/>
              </w:rPr>
              <w:t>niwelowanie barier jakie napotykają osoby niepełnosprawne w zakresie zdobycia i utrzymania zatrudnienia, m.in. poprzez finansowanie pracy</w:t>
            </w:r>
            <w:r w:rsidRPr="00EE1A02">
              <w:rPr>
                <w:rFonts w:ascii="Myriad Pro" w:hAnsi="Myriad Pro" w:cs="Arial"/>
                <w:sz w:val="20"/>
              </w:rPr>
              <w:t xml:space="preserve"> </w:t>
            </w:r>
            <w:r w:rsidRPr="00EE1A02">
              <w:rPr>
                <w:rFonts w:ascii="Myriad Pro" w:hAnsi="Myriad Pro" w:cs="Arial"/>
                <w:color w:val="auto"/>
                <w:sz w:val="20"/>
              </w:rPr>
              <w:t xml:space="preserve">asystenta osoby niepełnosprawnej, którego praca spełnia standardy wyznaczone dla takiej usługi i doposażenie stanowiska pracy do potrzeb osób niepełnosprawnych. </w:t>
            </w:r>
          </w:p>
          <w:p w:rsidR="002B7D64" w:rsidRPr="00EE1A02" w:rsidRDefault="002B7D64" w:rsidP="00912095">
            <w:pPr>
              <w:pStyle w:val="Normalny1"/>
              <w:numPr>
                <w:ilvl w:val="0"/>
                <w:numId w:val="27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jc w:val="both"/>
              <w:rPr>
                <w:rFonts w:ascii="Myriad Pro" w:hAnsi="Myriad Pro" w:cs="Arial"/>
                <w:color w:val="auto"/>
                <w:sz w:val="20"/>
              </w:rPr>
            </w:pPr>
            <w:r w:rsidRPr="00EE1A02">
              <w:rPr>
                <w:rFonts w:ascii="Myriad Pro" w:hAnsi="Myriad Pro" w:cs="Arial"/>
                <w:color w:val="auto"/>
                <w:sz w:val="20"/>
              </w:rPr>
              <w:t>instrumenty i usługi rynku pracy służące rozwojowi przedsiębiorczości i samozatrudnienia:</w:t>
            </w:r>
          </w:p>
          <w:p w:rsidR="00DE3CA0" w:rsidRPr="00DE3CA0" w:rsidRDefault="002B7D64" w:rsidP="00DE3CA0">
            <w:pPr>
              <w:pStyle w:val="Akapitzlist"/>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55" w:right="113"/>
              <w:rPr>
                <w:rFonts w:eastAsia="Times New Roman" w:cs="Arial"/>
                <w:lang w:eastAsia="pl-PL"/>
              </w:rPr>
            </w:pPr>
            <w:r w:rsidRPr="00B0786F">
              <w:rPr>
                <w:rFonts w:cs="Arial"/>
              </w:rPr>
              <w:t xml:space="preserve">wsparcie osób bezrobotnych w zakładaniu i prowadzeniu własnej działalności gospodarczej poprzez udzielenie: pomocy bezzwrotnej (dotacji) na utworzenie przedsiębiorstwa oraz doradztwo i szkolenia umożliwiające uzyskanie wiedzy </w:t>
            </w:r>
            <w:r w:rsidRPr="00B0786F">
              <w:rPr>
                <w:rFonts w:cs="Arial"/>
              </w:rPr>
              <w:lastRenderedPageBreak/>
              <w:t xml:space="preserve">i umiejętności niezbędnych do podjęcia i prowadzenia działalności gospodarczej.  </w:t>
            </w:r>
          </w:p>
          <w:p w:rsidR="00151054" w:rsidRDefault="00440DE4" w:rsidP="001B0A9F">
            <w:pPr>
              <w:pStyle w:val="Akapitzlist"/>
              <w:numPr>
                <w:ilvl w:val="0"/>
                <w:numId w:val="48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346" w:right="113" w:hanging="283"/>
              <w:rPr>
                <w:rFonts w:eastAsia="Times New Roman" w:cs="Arial"/>
                <w:lang w:eastAsia="pl-PL"/>
              </w:rPr>
            </w:pPr>
            <w:r w:rsidRPr="00DE3CA0">
              <w:rPr>
                <w:rFonts w:cs="Arial"/>
              </w:rPr>
              <w:t>Wsparcie pracowników i podmiotów, dotkniętych skutkami COVID-19 na podstawie ustawy z dnia 31 marca 2020 r. o zmianie ustawy o szczególnych rozwiązaniach związanych z zapobieganiem, przeciwdziałaniem i zwalczaniem COVID-19, innych chorób zakaźnych oraz wywołanych nimi sytuacji kryzysowych oraz niektórych innych ustaw.</w:t>
            </w:r>
            <w:r w:rsidRPr="00DE3CA0">
              <w:footnoteReference w:id="1"/>
            </w:r>
          </w:p>
        </w:tc>
      </w:tr>
    </w:tbl>
    <w:p w:rsidR="00E5433C" w:rsidRDefault="00E5433C" w:rsidP="00E5433C">
      <w:pPr>
        <w:tabs>
          <w:tab w:val="left" w:pos="6147"/>
        </w:tabs>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501"/>
        <w:gridCol w:w="6371"/>
        <w:gridCol w:w="4741"/>
      </w:tblGrid>
      <w:tr w:rsidR="002B7D64" w:rsidRPr="00EE1A02" w:rsidTr="00486238">
        <w:trPr>
          <w:jc w:val="center"/>
        </w:trPr>
        <w:tc>
          <w:tcPr>
            <w:tcW w:w="14175" w:type="dxa"/>
            <w:gridSpan w:val="4"/>
            <w:shd w:val="clear" w:color="auto" w:fill="D9D9D9" w:themeFill="background1" w:themeFillShade="D9"/>
          </w:tcPr>
          <w:p w:rsidR="002B7D64" w:rsidRPr="00EE1A02" w:rsidRDefault="002B7D64" w:rsidP="00486238">
            <w:pPr>
              <w:spacing w:before="40" w:after="40" w:line="240" w:lineRule="auto"/>
              <w:jc w:val="center"/>
              <w:rPr>
                <w:rFonts w:ascii="Myriad Pro" w:hAnsi="Myriad Pro"/>
                <w:b/>
                <w:sz w:val="20"/>
              </w:rPr>
            </w:pPr>
            <w:r w:rsidRPr="00EE1A02">
              <w:rPr>
                <w:rFonts w:ascii="Myriad Pro" w:hAnsi="Myriad Pro"/>
                <w:b/>
                <w:sz w:val="20"/>
              </w:rPr>
              <w:t>Kryteria dopuszczalności</w:t>
            </w:r>
          </w:p>
        </w:tc>
      </w:tr>
      <w:tr w:rsidR="002B7D64" w:rsidRPr="00EE1A02" w:rsidTr="00486238">
        <w:trPr>
          <w:jc w:val="center"/>
        </w:trPr>
        <w:tc>
          <w:tcPr>
            <w:tcW w:w="562" w:type="dxa"/>
          </w:tcPr>
          <w:p w:rsidR="002B7D64" w:rsidRPr="00EE1A02" w:rsidRDefault="002B7D64" w:rsidP="00486238">
            <w:pPr>
              <w:spacing w:before="40" w:after="40" w:line="240" w:lineRule="auto"/>
              <w:jc w:val="center"/>
              <w:rPr>
                <w:rFonts w:ascii="Myriad Pro" w:hAnsi="Myriad Pro"/>
                <w:sz w:val="20"/>
              </w:rPr>
            </w:pPr>
            <w:r w:rsidRPr="00EE1A02">
              <w:rPr>
                <w:rFonts w:ascii="Myriad Pro" w:hAnsi="Myriad Pro"/>
                <w:sz w:val="20"/>
              </w:rPr>
              <w:t>L.p.</w:t>
            </w:r>
          </w:p>
        </w:tc>
        <w:tc>
          <w:tcPr>
            <w:tcW w:w="2501" w:type="dxa"/>
          </w:tcPr>
          <w:p w:rsidR="002B7D64" w:rsidRPr="00EE1A02" w:rsidRDefault="002B7D64" w:rsidP="00486238">
            <w:pPr>
              <w:spacing w:before="40" w:after="40" w:line="240" w:lineRule="auto"/>
              <w:jc w:val="center"/>
              <w:rPr>
                <w:rFonts w:ascii="Myriad Pro" w:hAnsi="Myriad Pro"/>
                <w:sz w:val="20"/>
              </w:rPr>
            </w:pPr>
            <w:r w:rsidRPr="00EE1A02">
              <w:rPr>
                <w:rFonts w:ascii="Myriad Pro" w:hAnsi="Myriad Pro"/>
                <w:sz w:val="20"/>
              </w:rPr>
              <w:t>Nazwa kryterium</w:t>
            </w:r>
          </w:p>
        </w:tc>
        <w:tc>
          <w:tcPr>
            <w:tcW w:w="6371" w:type="dxa"/>
          </w:tcPr>
          <w:p w:rsidR="002B7D64" w:rsidRPr="00EE1A02" w:rsidRDefault="002B7D64" w:rsidP="00486238">
            <w:pPr>
              <w:spacing w:before="40" w:after="40" w:line="240" w:lineRule="auto"/>
              <w:jc w:val="center"/>
              <w:rPr>
                <w:rFonts w:ascii="Myriad Pro" w:hAnsi="Myriad Pro"/>
                <w:sz w:val="20"/>
              </w:rPr>
            </w:pPr>
            <w:r w:rsidRPr="00EE1A02">
              <w:rPr>
                <w:rFonts w:ascii="Myriad Pro" w:hAnsi="Myriad Pro"/>
                <w:sz w:val="20"/>
              </w:rPr>
              <w:t>Definicja kryterium</w:t>
            </w:r>
          </w:p>
        </w:tc>
        <w:tc>
          <w:tcPr>
            <w:tcW w:w="4741" w:type="dxa"/>
          </w:tcPr>
          <w:p w:rsidR="002B7D64" w:rsidRPr="00EE1A02" w:rsidRDefault="002B7D64" w:rsidP="00486238">
            <w:pPr>
              <w:spacing w:before="40" w:after="40" w:line="240" w:lineRule="auto"/>
              <w:jc w:val="center"/>
              <w:rPr>
                <w:rFonts w:ascii="Myriad Pro" w:hAnsi="Myriad Pro"/>
                <w:sz w:val="20"/>
              </w:rPr>
            </w:pPr>
            <w:r w:rsidRPr="00EE1A02">
              <w:rPr>
                <w:rFonts w:ascii="Myriad Pro" w:hAnsi="Myriad Pro"/>
                <w:sz w:val="20"/>
              </w:rPr>
              <w:t>Opis znaczenia kryterium</w:t>
            </w:r>
          </w:p>
        </w:tc>
      </w:tr>
      <w:tr w:rsidR="002B7D64" w:rsidRPr="00EE1A02" w:rsidTr="00486238">
        <w:trPr>
          <w:jc w:val="center"/>
        </w:trPr>
        <w:tc>
          <w:tcPr>
            <w:tcW w:w="562" w:type="dxa"/>
          </w:tcPr>
          <w:p w:rsidR="002B7D64" w:rsidRPr="00EE1A02" w:rsidRDefault="002B7D64" w:rsidP="00486238">
            <w:pPr>
              <w:spacing w:before="40" w:after="40" w:line="240" w:lineRule="auto"/>
              <w:rPr>
                <w:rFonts w:ascii="Myriad Pro" w:hAnsi="Myriad Pro"/>
                <w:sz w:val="20"/>
              </w:rPr>
            </w:pPr>
            <w:r w:rsidRPr="00EE1A02">
              <w:rPr>
                <w:rFonts w:ascii="Myriad Pro" w:hAnsi="Myriad Pro"/>
                <w:sz w:val="20"/>
              </w:rPr>
              <w:t>1</w:t>
            </w:r>
          </w:p>
        </w:tc>
        <w:tc>
          <w:tcPr>
            <w:tcW w:w="2501" w:type="dxa"/>
          </w:tcPr>
          <w:p w:rsidR="002B7D64" w:rsidRPr="00EE1A02" w:rsidRDefault="002B7D64" w:rsidP="00486238">
            <w:pPr>
              <w:spacing w:before="40" w:after="40" w:line="240" w:lineRule="auto"/>
              <w:jc w:val="center"/>
              <w:rPr>
                <w:rFonts w:ascii="Myriad Pro" w:hAnsi="Myriad Pro"/>
                <w:sz w:val="20"/>
              </w:rPr>
            </w:pPr>
            <w:r w:rsidRPr="00EE1A02">
              <w:rPr>
                <w:rFonts w:ascii="Myriad Pro" w:hAnsi="Myriad Pro"/>
                <w:sz w:val="20"/>
              </w:rPr>
              <w:t>2</w:t>
            </w:r>
          </w:p>
        </w:tc>
        <w:tc>
          <w:tcPr>
            <w:tcW w:w="6371" w:type="dxa"/>
          </w:tcPr>
          <w:p w:rsidR="002B7D64" w:rsidRPr="00EE1A02" w:rsidRDefault="002B7D64" w:rsidP="00486238">
            <w:pPr>
              <w:spacing w:before="40" w:after="40" w:line="240" w:lineRule="auto"/>
              <w:jc w:val="center"/>
              <w:rPr>
                <w:rFonts w:ascii="Myriad Pro" w:hAnsi="Myriad Pro"/>
                <w:sz w:val="20"/>
              </w:rPr>
            </w:pPr>
            <w:r w:rsidRPr="00EE1A02">
              <w:rPr>
                <w:rFonts w:ascii="Myriad Pro" w:hAnsi="Myriad Pro"/>
                <w:sz w:val="20"/>
              </w:rPr>
              <w:t>3</w:t>
            </w:r>
          </w:p>
        </w:tc>
        <w:tc>
          <w:tcPr>
            <w:tcW w:w="4741" w:type="dxa"/>
          </w:tcPr>
          <w:p w:rsidR="002B7D64" w:rsidRPr="00EE1A02" w:rsidRDefault="002B7D64" w:rsidP="00486238">
            <w:pPr>
              <w:spacing w:before="40" w:after="40" w:line="240" w:lineRule="auto"/>
              <w:jc w:val="center"/>
              <w:rPr>
                <w:rFonts w:ascii="Myriad Pro" w:hAnsi="Myriad Pro"/>
                <w:sz w:val="20"/>
              </w:rPr>
            </w:pPr>
            <w:r w:rsidRPr="00EE1A02">
              <w:rPr>
                <w:rFonts w:ascii="Myriad Pro" w:hAnsi="Myriad Pro"/>
                <w:sz w:val="20"/>
              </w:rPr>
              <w:t>4</w:t>
            </w:r>
          </w:p>
        </w:tc>
      </w:tr>
      <w:tr w:rsidR="002B7D64" w:rsidRPr="00EE1A02" w:rsidTr="00486238">
        <w:trPr>
          <w:jc w:val="center"/>
        </w:trPr>
        <w:tc>
          <w:tcPr>
            <w:tcW w:w="562" w:type="dxa"/>
          </w:tcPr>
          <w:p w:rsidR="002B7D64" w:rsidRPr="00EE1A02" w:rsidRDefault="002B7D64" w:rsidP="00912095">
            <w:pPr>
              <w:pStyle w:val="Akapitzlist"/>
              <w:numPr>
                <w:ilvl w:val="0"/>
                <w:numId w:val="168"/>
              </w:numPr>
              <w:spacing w:before="40" w:after="40" w:line="240" w:lineRule="auto"/>
              <w:contextualSpacing w:val="0"/>
            </w:pPr>
          </w:p>
        </w:tc>
        <w:tc>
          <w:tcPr>
            <w:tcW w:w="2501" w:type="dxa"/>
          </w:tcPr>
          <w:p w:rsidR="002B7D64" w:rsidRPr="00EE1A02" w:rsidRDefault="002B7D64" w:rsidP="00486238">
            <w:pPr>
              <w:spacing w:before="40" w:after="40" w:line="240" w:lineRule="auto"/>
              <w:rPr>
                <w:rFonts w:ascii="Myriad Pro" w:hAnsi="Myriad Pro"/>
                <w:sz w:val="20"/>
              </w:rPr>
            </w:pPr>
            <w:r>
              <w:rPr>
                <w:rFonts w:ascii="Myriad Pro" w:hAnsi="Myriad Pro"/>
                <w:sz w:val="20"/>
              </w:rPr>
              <w:t>Zgodność wsparcia</w:t>
            </w:r>
          </w:p>
        </w:tc>
        <w:tc>
          <w:tcPr>
            <w:tcW w:w="6371" w:type="dxa"/>
            <w:shd w:val="clear" w:color="auto" w:fill="auto"/>
          </w:tcPr>
          <w:p w:rsidR="001878FB" w:rsidRPr="00986F5C" w:rsidRDefault="001878FB" w:rsidP="001B0A9F">
            <w:pPr>
              <w:pStyle w:val="Akapitzlist"/>
              <w:numPr>
                <w:ilvl w:val="0"/>
                <w:numId w:val="375"/>
              </w:numPr>
              <w:spacing w:before="40" w:after="40" w:line="240" w:lineRule="auto"/>
              <w:jc w:val="both"/>
            </w:pPr>
            <w:r w:rsidRPr="00986F5C">
              <w:rPr>
                <w:rFonts w:cs="Arial"/>
              </w:rPr>
              <w:t xml:space="preserve">W ramach projektu realizowana jest indywidualna i kompleksowa aktywizacja zawodowo-edukacyjna wszystkich uczestników, która opiera się na elementach indywidualnej i kompleksowej pomocy </w:t>
            </w:r>
            <w:r w:rsidRPr="00986F5C">
              <w:rPr>
                <w:rFonts w:cs="Arial"/>
                <w:sz w:val="18"/>
                <w:szCs w:val="18"/>
              </w:rPr>
              <w:t>wskazanych w 1 typie</w:t>
            </w:r>
            <w:r w:rsidRPr="00986F5C">
              <w:rPr>
                <w:rFonts w:cs="Arial"/>
              </w:rPr>
              <w:t xml:space="preserve">, </w:t>
            </w:r>
            <w:r w:rsidR="00D66DEF">
              <w:rPr>
                <w:rFonts w:cs="Arial"/>
              </w:rPr>
              <w:t>przy czym opracowanie Indywidual</w:t>
            </w:r>
            <w:r w:rsidRPr="00986F5C">
              <w:rPr>
                <w:rFonts w:cs="Arial"/>
              </w:rPr>
              <w:t>nego Planu Działania  jest obligatoryjne.</w:t>
            </w:r>
          </w:p>
          <w:p w:rsidR="001878FB" w:rsidRPr="001878FB" w:rsidRDefault="001878FB" w:rsidP="001B0A9F">
            <w:pPr>
              <w:pStyle w:val="Akapitzlist"/>
              <w:numPr>
                <w:ilvl w:val="0"/>
                <w:numId w:val="375"/>
              </w:numPr>
              <w:spacing w:before="40" w:after="40" w:line="240" w:lineRule="auto"/>
              <w:jc w:val="both"/>
            </w:pPr>
            <w:r w:rsidRPr="00986F5C">
              <w:rPr>
                <w:rFonts w:cs="Arial"/>
              </w:rPr>
              <w:t xml:space="preserve">W projekcie zakłada się realizację minimalnych poziomów efektywności zatrudnieniowej dla wszystkich grup docelowych, zgodnie z aktualnym </w:t>
            </w:r>
            <w:r>
              <w:rPr>
                <w:rFonts w:cs="Arial"/>
              </w:rPr>
              <w:t>k</w:t>
            </w:r>
            <w:r w:rsidRPr="00986F5C">
              <w:rPr>
                <w:rFonts w:cs="Arial"/>
              </w:rPr>
              <w:t xml:space="preserve">omunikatem </w:t>
            </w:r>
            <w:r>
              <w:rPr>
                <w:rFonts w:cs="Arial"/>
              </w:rPr>
              <w:t>m</w:t>
            </w:r>
            <w:r w:rsidRPr="00986F5C">
              <w:rPr>
                <w:rFonts w:cs="Arial"/>
              </w:rPr>
              <w:t xml:space="preserve">inistra </w:t>
            </w:r>
            <w:r>
              <w:rPr>
                <w:rFonts w:cs="Arial"/>
              </w:rPr>
              <w:t>właściwego ds. r</w:t>
            </w:r>
            <w:r w:rsidRPr="00986F5C">
              <w:rPr>
                <w:rFonts w:cs="Arial"/>
              </w:rPr>
              <w:t xml:space="preserve">ozwoju </w:t>
            </w:r>
            <w:r>
              <w:rPr>
                <w:rFonts w:cs="Arial"/>
              </w:rPr>
              <w:t xml:space="preserve">regionalnego </w:t>
            </w:r>
            <w:r w:rsidRPr="00986F5C">
              <w:rPr>
                <w:rFonts w:cs="Arial"/>
              </w:rPr>
              <w:t>w sprawie wyznaczenia minimalnych poziomów kryterium efektywności zatrudnieniowej dla Regionalnych Programów Operacyjnych.</w:t>
            </w:r>
          </w:p>
          <w:p w:rsidR="002B7D64" w:rsidRPr="00EE1A02" w:rsidRDefault="001878FB" w:rsidP="001B0A9F">
            <w:pPr>
              <w:pStyle w:val="Akapitzlist"/>
              <w:numPr>
                <w:ilvl w:val="0"/>
                <w:numId w:val="375"/>
              </w:numPr>
              <w:spacing w:before="40" w:after="40" w:line="240" w:lineRule="auto"/>
              <w:jc w:val="both"/>
            </w:pPr>
            <w:r w:rsidRPr="001878FB">
              <w:rPr>
                <w:rFonts w:cs="Arial"/>
              </w:rPr>
              <w:t>W przypadku realizacji wsparcia w formie szkoleń, ich efektem jest uzyskanie kwalifikacji lub nabycie kompetencji w rozumieniu Wytycznych w zakresie monitorowania postępu rzeczowego realizacji programów operacyjnych na lata 2014-2020.</w:t>
            </w:r>
          </w:p>
        </w:tc>
        <w:tc>
          <w:tcPr>
            <w:tcW w:w="4741" w:type="dxa"/>
          </w:tcPr>
          <w:p w:rsidR="002B7D64" w:rsidRPr="004E2CDE" w:rsidRDefault="002B7D64" w:rsidP="00486238">
            <w:pPr>
              <w:spacing w:before="40" w:after="40"/>
              <w:rPr>
                <w:rFonts w:ascii="Myriad Pro" w:hAnsi="Myriad Pro" w:cs="Arial"/>
                <w:sz w:val="20"/>
              </w:rPr>
            </w:pPr>
            <w:r w:rsidRPr="004E2CDE">
              <w:rPr>
                <w:rFonts w:ascii="Myriad Pro" w:hAnsi="Myriad Pro" w:cs="Arial"/>
                <w:sz w:val="20"/>
              </w:rPr>
              <w:t>Spełnienie kryterium jest konieczne do przyznania dofinansowania.</w:t>
            </w:r>
          </w:p>
          <w:p w:rsidR="002B7D64" w:rsidRPr="004E2CDE" w:rsidRDefault="002B7D64" w:rsidP="00486238">
            <w:pPr>
              <w:spacing w:before="40" w:after="40"/>
              <w:rPr>
                <w:rFonts w:ascii="Myriad Pro" w:hAnsi="Myriad Pro" w:cs="Arial"/>
                <w:sz w:val="20"/>
              </w:rPr>
            </w:pPr>
            <w:r w:rsidRPr="004E2CDE">
              <w:rPr>
                <w:rFonts w:ascii="Myriad Pro" w:hAnsi="Myriad Pro" w:cs="Arial"/>
                <w:sz w:val="20"/>
              </w:rPr>
              <w:t>Projekty niespełniające kryterium kierowane są do poprawy lub uzupełnienia.</w:t>
            </w:r>
          </w:p>
          <w:p w:rsidR="002B7D64" w:rsidRDefault="002B7D64" w:rsidP="00486238">
            <w:pPr>
              <w:spacing w:before="40" w:after="40" w:line="240" w:lineRule="auto"/>
              <w:jc w:val="both"/>
              <w:rPr>
                <w:rFonts w:ascii="Myriad Pro" w:hAnsi="Myriad Pro" w:cs="Arial"/>
                <w:sz w:val="20"/>
              </w:rPr>
            </w:pPr>
            <w:r w:rsidRPr="004E2CDE">
              <w:rPr>
                <w:rFonts w:ascii="Myriad Pro" w:hAnsi="Myriad Pro" w:cs="Arial"/>
                <w:sz w:val="20"/>
              </w:rPr>
              <w:t>Ocena spełniania kryterium polega na przypisaniu wartości logicznych „tak”, „nie”.</w:t>
            </w:r>
          </w:p>
          <w:p w:rsidR="00440DE4" w:rsidRDefault="00440DE4" w:rsidP="00440DE4">
            <w:pPr>
              <w:spacing w:before="40" w:after="40" w:line="240" w:lineRule="auto"/>
              <w:jc w:val="both"/>
              <w:rPr>
                <w:rFonts w:ascii="Arial" w:hAnsi="Arial" w:cs="Arial"/>
                <w:sz w:val="18"/>
                <w:szCs w:val="18"/>
              </w:rPr>
            </w:pPr>
            <w:r>
              <w:rPr>
                <w:rFonts w:ascii="Arial" w:hAnsi="Arial" w:cs="Arial"/>
                <w:sz w:val="18"/>
                <w:szCs w:val="18"/>
              </w:rPr>
              <w:t>Kryterium nr 1,2,3 nie dotyczy realizacji działań w ramach typu 6.</w:t>
            </w:r>
          </w:p>
          <w:p w:rsidR="00440DE4" w:rsidRPr="00EE1A02" w:rsidRDefault="00440DE4" w:rsidP="00440DE4">
            <w:pPr>
              <w:spacing w:before="40" w:after="40" w:line="240" w:lineRule="auto"/>
              <w:jc w:val="both"/>
              <w:rPr>
                <w:rFonts w:ascii="Myriad Pro" w:hAnsi="Myriad Pro"/>
                <w:sz w:val="20"/>
              </w:rPr>
            </w:pPr>
            <w:r>
              <w:rPr>
                <w:rFonts w:ascii="Arial" w:hAnsi="Arial" w:cs="Arial"/>
                <w:sz w:val="18"/>
                <w:szCs w:val="18"/>
              </w:rPr>
              <w:t>W ramach kryterium nr 2 pomiar wskaźnika efektywności zatrudnieniowej odbywa się wyłącznie w stosunku do działań realizowanych w ramach typu 1.</w:t>
            </w:r>
          </w:p>
        </w:tc>
      </w:tr>
    </w:tbl>
    <w:p w:rsidR="00EF4CFB" w:rsidRDefault="00EF4CFB" w:rsidP="00E5433C">
      <w:pPr>
        <w:tabs>
          <w:tab w:val="left" w:pos="6147"/>
        </w:tabs>
        <w:rPr>
          <w:rFonts w:ascii="Myriad Pro" w:hAnsi="Myriad Pro"/>
          <w:sz w:val="20"/>
        </w:rPr>
      </w:pPr>
    </w:p>
    <w:p w:rsidR="0064078C" w:rsidRPr="003D7DC9" w:rsidRDefault="00C240DD" w:rsidP="003D7DC9">
      <w:pPr>
        <w:jc w:val="center"/>
        <w:rPr>
          <w:rFonts w:ascii="Myriad Pro" w:hAnsi="Myriad Pro"/>
          <w:b/>
          <w:sz w:val="20"/>
        </w:rPr>
      </w:pPr>
      <w:r w:rsidRPr="003D7DC9">
        <w:rPr>
          <w:rFonts w:ascii="Myriad Pro" w:hAnsi="Myriad Pro"/>
          <w:b/>
          <w:sz w:val="20"/>
        </w:rPr>
        <w:t>Kryteria ogólne</w:t>
      </w:r>
      <w:r w:rsidR="00F21E58" w:rsidRPr="003D7DC9">
        <w:rPr>
          <w:rFonts w:ascii="Myriad Pro" w:hAnsi="Myriad Pro"/>
          <w:b/>
          <w:sz w:val="20"/>
        </w:rPr>
        <w:t xml:space="preserve"> przyjęte Uchwałą Nr</w:t>
      </w:r>
      <w:r w:rsidR="00DC10FB" w:rsidRPr="003D7DC9">
        <w:rPr>
          <w:rFonts w:ascii="Myriad Pro" w:hAnsi="Myriad Pro"/>
          <w:b/>
          <w:sz w:val="20"/>
        </w:rPr>
        <w:t xml:space="preserve"> </w:t>
      </w:r>
      <w:r w:rsidR="00F21E58" w:rsidRPr="003D7DC9">
        <w:rPr>
          <w:rFonts w:ascii="Myriad Pro" w:hAnsi="Myriad Pro"/>
          <w:b/>
          <w:sz w:val="20"/>
        </w:rPr>
        <w:t>42/18 Komitetu Monitorującego RPO WZ 2014-2020 z dnia 24 września 2018 r. (tryb konkursowy)</w:t>
      </w:r>
      <w:r w:rsidRPr="003D7DC9">
        <w:rPr>
          <w:rFonts w:ascii="Myriad Pro" w:hAnsi="Myriad Pro"/>
          <w:b/>
          <w:sz w:val="20"/>
        </w:rPr>
        <w:t xml:space="preserve"> - aktualizacja</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64078C" w:rsidRPr="007C6939" w:rsidTr="00590201">
        <w:trPr>
          <w:jc w:val="center"/>
        </w:trPr>
        <w:tc>
          <w:tcPr>
            <w:tcW w:w="1905" w:type="dxa"/>
            <w:shd w:val="clear" w:color="auto" w:fill="B6DDE8"/>
          </w:tcPr>
          <w:p w:rsidR="0064078C" w:rsidRPr="007C6939" w:rsidRDefault="0064078C" w:rsidP="00590201">
            <w:pPr>
              <w:spacing w:before="40" w:after="40" w:line="240" w:lineRule="auto"/>
              <w:rPr>
                <w:rFonts w:ascii="Myriad Pro" w:hAnsi="Myriad Pro" w:cs="Arial"/>
                <w:sz w:val="20"/>
              </w:rPr>
            </w:pPr>
            <w:r w:rsidRPr="007C6939">
              <w:rPr>
                <w:rFonts w:ascii="Myriad Pro" w:hAnsi="Myriad Pro" w:cs="Arial"/>
                <w:sz w:val="20"/>
              </w:rPr>
              <w:t>Oś priorytetowa</w:t>
            </w:r>
          </w:p>
        </w:tc>
        <w:tc>
          <w:tcPr>
            <w:tcW w:w="12315" w:type="dxa"/>
            <w:shd w:val="clear" w:color="auto" w:fill="B6DDE8"/>
          </w:tcPr>
          <w:p w:rsidR="0064078C" w:rsidRPr="007C6939" w:rsidRDefault="0064078C" w:rsidP="00590201">
            <w:pPr>
              <w:spacing w:before="40" w:after="40" w:line="240" w:lineRule="auto"/>
              <w:rPr>
                <w:rFonts w:ascii="Myriad Pro" w:hAnsi="Myriad Pro" w:cs="Arial"/>
                <w:sz w:val="20"/>
              </w:rPr>
            </w:pPr>
            <w:r w:rsidRPr="007C6939">
              <w:rPr>
                <w:rFonts w:ascii="Myriad Pro" w:hAnsi="Myriad Pro" w:cs="Arial"/>
                <w:sz w:val="20"/>
              </w:rPr>
              <w:t>VI  Rynek Pracy</w:t>
            </w:r>
          </w:p>
        </w:tc>
      </w:tr>
      <w:tr w:rsidR="0064078C" w:rsidRPr="007C6939" w:rsidTr="00590201">
        <w:trPr>
          <w:jc w:val="center"/>
        </w:trPr>
        <w:tc>
          <w:tcPr>
            <w:tcW w:w="1905" w:type="dxa"/>
            <w:shd w:val="clear" w:color="auto" w:fill="B6DDE8"/>
          </w:tcPr>
          <w:p w:rsidR="0064078C" w:rsidRPr="007C6939" w:rsidRDefault="0064078C" w:rsidP="00590201">
            <w:pPr>
              <w:spacing w:before="40" w:after="40" w:line="240" w:lineRule="auto"/>
              <w:rPr>
                <w:rFonts w:ascii="Myriad Pro" w:hAnsi="Myriad Pro" w:cs="Arial"/>
                <w:sz w:val="20"/>
              </w:rPr>
            </w:pPr>
            <w:r w:rsidRPr="007C6939">
              <w:rPr>
                <w:rFonts w:ascii="Myriad Pro" w:hAnsi="Myriad Pro" w:cs="Arial"/>
                <w:sz w:val="20"/>
              </w:rPr>
              <w:t>Priorytet Inwestycyjny</w:t>
            </w:r>
          </w:p>
        </w:tc>
        <w:tc>
          <w:tcPr>
            <w:tcW w:w="12315" w:type="dxa"/>
            <w:shd w:val="clear" w:color="auto" w:fill="B6DDE8"/>
          </w:tcPr>
          <w:p w:rsidR="0064078C" w:rsidRPr="007C6939" w:rsidRDefault="0064078C" w:rsidP="00590201">
            <w:pPr>
              <w:autoSpaceDE w:val="0"/>
              <w:autoSpaceDN w:val="0"/>
              <w:adjustRightInd w:val="0"/>
              <w:spacing w:after="0" w:line="240" w:lineRule="auto"/>
              <w:rPr>
                <w:rFonts w:ascii="Myriad Pro" w:eastAsia="MyriadPro-Regular" w:hAnsi="Myriad Pro" w:cs="Arial"/>
                <w:sz w:val="20"/>
              </w:rPr>
            </w:pPr>
            <w:r w:rsidRPr="007C6939">
              <w:rPr>
                <w:rFonts w:ascii="Myriad Pro" w:eastAsia="MyriadPro-Regular" w:hAnsi="Myriad Pro" w:cs="Arial"/>
                <w:sz w:val="20"/>
              </w:rPr>
              <w:t>8i Dostęp do zatrudnienia dla osób poszukujących pracy i osób biernych zawodowo, w tym długotrwale bezrobotnych oraz oddalonych od rynku pracy, także podejmowanie lokalnych inicjatyw na rzecz zatrudnienia oraz wspieranie mobilności pracowników</w:t>
            </w:r>
          </w:p>
        </w:tc>
      </w:tr>
      <w:tr w:rsidR="0064078C" w:rsidRPr="007C6939" w:rsidTr="00590201">
        <w:trPr>
          <w:jc w:val="center"/>
        </w:trPr>
        <w:tc>
          <w:tcPr>
            <w:tcW w:w="1905" w:type="dxa"/>
            <w:shd w:val="clear" w:color="auto" w:fill="B6DDE8"/>
          </w:tcPr>
          <w:p w:rsidR="0064078C" w:rsidRPr="007C6939" w:rsidRDefault="0064078C" w:rsidP="00590201">
            <w:pPr>
              <w:spacing w:before="40" w:after="40" w:line="240" w:lineRule="auto"/>
              <w:rPr>
                <w:rFonts w:ascii="Myriad Pro" w:hAnsi="Myriad Pro" w:cs="Arial"/>
                <w:sz w:val="20"/>
              </w:rPr>
            </w:pPr>
            <w:r w:rsidRPr="007C6939">
              <w:rPr>
                <w:rFonts w:ascii="Myriad Pro" w:hAnsi="Myriad Pro" w:cs="Arial"/>
                <w:sz w:val="20"/>
              </w:rPr>
              <w:t>Działanie</w:t>
            </w:r>
          </w:p>
        </w:tc>
        <w:tc>
          <w:tcPr>
            <w:tcW w:w="12315" w:type="dxa"/>
            <w:shd w:val="clear" w:color="auto" w:fill="B6DDE8"/>
          </w:tcPr>
          <w:p w:rsidR="0064078C" w:rsidRPr="007C6939" w:rsidRDefault="0064078C" w:rsidP="00590201">
            <w:pPr>
              <w:autoSpaceDE w:val="0"/>
              <w:autoSpaceDN w:val="0"/>
              <w:adjustRightInd w:val="0"/>
              <w:spacing w:after="0" w:line="240" w:lineRule="auto"/>
              <w:rPr>
                <w:rFonts w:ascii="Myriad Pro" w:eastAsia="MyriadPro-Regular" w:hAnsi="Myriad Pro" w:cs="Arial"/>
                <w:sz w:val="20"/>
              </w:rPr>
            </w:pPr>
            <w:r w:rsidRPr="007C6939">
              <w:rPr>
                <w:rFonts w:ascii="Myriad Pro" w:eastAsia="MyriadPro-Regular" w:hAnsi="Myriad Pro" w:cs="Arial"/>
                <w:sz w:val="20"/>
              </w:rPr>
              <w:t>6.5 Kompleksowe wsparcie</w:t>
            </w:r>
            <w:r w:rsidR="00AC38D5">
              <w:rPr>
                <w:rFonts w:ascii="Myriad Pro" w:eastAsia="MyriadPro-Regular" w:hAnsi="Myriad Pro" w:cs="Arial"/>
                <w:sz w:val="20"/>
              </w:rPr>
              <w:t xml:space="preserve"> głównie</w:t>
            </w:r>
            <w:r w:rsidRPr="007C6939">
              <w:rPr>
                <w:rFonts w:ascii="Myriad Pro" w:eastAsia="MyriadPro-Regular" w:hAnsi="Myriad Pro" w:cs="Arial"/>
                <w:sz w:val="20"/>
              </w:rPr>
              <w:t xml:space="preserve"> dla osób bezrobotnych,  biernych zawodowo zwłaszcza znajdujących się w szczególnie trudnej </w:t>
            </w:r>
            <w:r w:rsidRPr="007C6939">
              <w:rPr>
                <w:rFonts w:ascii="Myriad Pro" w:eastAsia="MyriadPro-Regular" w:hAnsi="Myriad Pro" w:cs="Arial"/>
                <w:sz w:val="20"/>
              </w:rPr>
              <w:lastRenderedPageBreak/>
              <w:t>sytuacji na rynku pracy obejmujące pomoc w aktywnym poszukiwaniu pracy oraz działania na rzecz podnoszenia kwalifikacji zawodowych.</w:t>
            </w:r>
          </w:p>
        </w:tc>
      </w:tr>
      <w:tr w:rsidR="0064078C" w:rsidRPr="007C6939" w:rsidTr="00590201">
        <w:trPr>
          <w:jc w:val="center"/>
        </w:trPr>
        <w:tc>
          <w:tcPr>
            <w:tcW w:w="1905" w:type="dxa"/>
            <w:shd w:val="clear" w:color="auto" w:fill="B6DDE8"/>
          </w:tcPr>
          <w:p w:rsidR="0064078C" w:rsidRPr="007C6939" w:rsidRDefault="0064078C" w:rsidP="00590201">
            <w:pPr>
              <w:spacing w:before="40" w:after="40" w:line="240" w:lineRule="auto"/>
              <w:rPr>
                <w:rFonts w:ascii="Myriad Pro" w:hAnsi="Myriad Pro" w:cs="Arial"/>
                <w:sz w:val="20"/>
              </w:rPr>
            </w:pPr>
            <w:r w:rsidRPr="007C6939">
              <w:rPr>
                <w:rFonts w:ascii="Myriad Pro" w:hAnsi="Myriad Pro" w:cs="Arial"/>
                <w:sz w:val="20"/>
              </w:rPr>
              <w:lastRenderedPageBreak/>
              <w:t>Typ projektu</w:t>
            </w:r>
          </w:p>
        </w:tc>
        <w:tc>
          <w:tcPr>
            <w:tcW w:w="12315" w:type="dxa"/>
            <w:shd w:val="clear" w:color="auto" w:fill="B6DDE8"/>
          </w:tcPr>
          <w:p w:rsidR="0064078C" w:rsidRPr="007C6939" w:rsidRDefault="0004394F" w:rsidP="0004394F">
            <w:pPr>
              <w:spacing w:before="60" w:after="60" w:line="240" w:lineRule="auto"/>
              <w:rPr>
                <w:rFonts w:ascii="Myriad Pro" w:eastAsia="ヒラギノ角ゴ Pro W3" w:hAnsi="Myriad Pro" w:cs="Arial"/>
                <w:color w:val="000000"/>
                <w:sz w:val="20"/>
              </w:rPr>
            </w:pPr>
            <w:r>
              <w:rPr>
                <w:rFonts w:ascii="Myriad Pro" w:eastAsia="ヒラギノ角ゴ Pro W3" w:hAnsi="Myriad Pro" w:cs="Arial"/>
                <w:color w:val="000000"/>
                <w:sz w:val="20"/>
              </w:rPr>
              <w:t xml:space="preserve">2.  </w:t>
            </w:r>
            <w:r w:rsidR="0064078C" w:rsidRPr="007C6939">
              <w:rPr>
                <w:rFonts w:ascii="Myriad Pro" w:eastAsia="ヒラギノ角ゴ Pro W3" w:hAnsi="Myriad Pro" w:cs="Arial"/>
                <w:color w:val="000000"/>
                <w:sz w:val="20"/>
              </w:rPr>
              <w:t>Wsparcie indywidualnej i kompleksowej aktywizacji zawodowej osób biernych zawodowo lub bezrobotnych niezarejestrowanych w PUP  znajdujących się w szczególnie trudnej sytuacji na rynku pracy:</w:t>
            </w:r>
          </w:p>
          <w:p w:rsidR="0064078C" w:rsidRPr="007C6939" w:rsidRDefault="0064078C" w:rsidP="00912095">
            <w:pPr>
              <w:numPr>
                <w:ilvl w:val="0"/>
                <w:numId w:val="231"/>
              </w:numPr>
              <w:spacing w:before="60" w:after="60" w:line="240" w:lineRule="auto"/>
              <w:ind w:left="714"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wsparcie oraz pomoc w zakresie określenia ścieżki zawodowej (obligatoryjne):</w:t>
            </w:r>
          </w:p>
          <w:p w:rsidR="0064078C" w:rsidRPr="007C6939" w:rsidRDefault="0064078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identyfikacja potrzeb oraz diagnozowanie możliwości w zakresie doskonalenia zawodowego,</w:t>
            </w:r>
          </w:p>
          <w:p w:rsidR="0064078C" w:rsidRPr="007C6939" w:rsidRDefault="0064078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64078C" w:rsidRPr="007C6939" w:rsidRDefault="0064078C" w:rsidP="00912095">
            <w:pPr>
              <w:numPr>
                <w:ilvl w:val="0"/>
                <w:numId w:val="231"/>
              </w:numPr>
              <w:spacing w:before="60" w:after="60" w:line="240" w:lineRule="auto"/>
              <w:ind w:left="714"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wsparcie w uzupełnieniu lub zdobyciu nowych umiejętności i kompetencji:</w:t>
            </w:r>
          </w:p>
          <w:p w:rsidR="0064078C" w:rsidRPr="007C6939" w:rsidRDefault="0064078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nabywanie, podwyższanie lub dostosowywanie kompetencji i/lub kwalifikacji, niezbędnych na rynku pracy w kontekście zidentyfikowanych potrzeb osoby, której udzielane jest wsparcie, m.in. poprzez wysokiej jakości szkolenia,</w:t>
            </w:r>
          </w:p>
          <w:p w:rsidR="0064078C" w:rsidRPr="007C6939" w:rsidRDefault="0064078C" w:rsidP="00912095">
            <w:pPr>
              <w:numPr>
                <w:ilvl w:val="0"/>
                <w:numId w:val="231"/>
              </w:numPr>
              <w:spacing w:before="60" w:after="60" w:line="240" w:lineRule="auto"/>
              <w:ind w:left="714"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wsparcie zdobycia doświadczenia zawodowego wymaganego przez pracodawców:</w:t>
            </w:r>
          </w:p>
          <w:p w:rsidR="0064078C" w:rsidRPr="007C6939" w:rsidRDefault="0064078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nabywanie lub uzupełnianie doświadczenia zawodowego oraz praktycznych umiejętności w zakresie wykonywania danego zawodu, m.in. poprzez staże i praktyki, które są zgodne z zaleceniem Rady z dnia 10 marca 2014 r. w sprawie ram jakości staży oraz Polskimi Ramami Jakości Praktyk i Staży,</w:t>
            </w:r>
          </w:p>
          <w:p w:rsidR="0064078C" w:rsidRPr="007C6939" w:rsidRDefault="0064078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wsparcie zatrudnienia osoby biernej zawodowo u przedsiębiorcy lub innego pracodawcy, stanowiące zachętę do zatrudnienia, m.in. poprzez pokrycie kosztów subsydiowania zatrudnienia dla osób, u których zidentyfikowano adekwatność tej formy wsparcia, refundację wyposażenia lub doposażenia stanowiska,</w:t>
            </w:r>
          </w:p>
          <w:p w:rsidR="0064078C" w:rsidRPr="007C6939" w:rsidRDefault="0064078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wolontariat,</w:t>
            </w:r>
          </w:p>
          <w:p w:rsidR="0064078C" w:rsidRPr="007C6939" w:rsidRDefault="0064078C" w:rsidP="00912095">
            <w:pPr>
              <w:numPr>
                <w:ilvl w:val="0"/>
                <w:numId w:val="231"/>
              </w:numPr>
              <w:tabs>
                <w:tab w:val="clear" w:pos="757"/>
              </w:tabs>
              <w:spacing w:before="60" w:after="60" w:line="240" w:lineRule="auto"/>
              <w:ind w:left="714" w:hanging="368"/>
              <w:rPr>
                <w:rFonts w:ascii="Myriad Pro" w:eastAsia="ヒラギノ角ゴ Pro W3" w:hAnsi="Myriad Pro" w:cs="Arial"/>
                <w:color w:val="000000"/>
                <w:sz w:val="20"/>
              </w:rPr>
            </w:pPr>
            <w:r w:rsidRPr="007C6939">
              <w:rPr>
                <w:rFonts w:ascii="Myriad Pro" w:eastAsia="ヒラギノ角ゴ Pro W3" w:hAnsi="Myriad Pro" w:cs="Arial"/>
                <w:color w:val="000000"/>
                <w:sz w:val="20"/>
              </w:rPr>
              <w:t>wsparcie mobilności geograficznej dla osób, u których zidentyfikowano problem z zatrudnieniem w miejscu zamieszkania, m.in. poprzez pokrycie kosztów dojazdu do pracy lub wstępnego zagospodarowania w nowym miejscu zamieszkania, m.in. poprzez finansowanie kosztów dojazdu, zapewnienie środków na zasiedlenie,</w:t>
            </w:r>
          </w:p>
          <w:p w:rsidR="0064078C" w:rsidRPr="007C6939" w:rsidRDefault="0064078C" w:rsidP="00912095">
            <w:pPr>
              <w:numPr>
                <w:ilvl w:val="0"/>
                <w:numId w:val="231"/>
              </w:numPr>
              <w:spacing w:before="60" w:after="60" w:line="240" w:lineRule="auto"/>
              <w:ind w:left="714"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działania skierowane do osób niepełnosprawnych:</w:t>
            </w:r>
          </w:p>
          <w:p w:rsidR="0064078C" w:rsidRPr="007C6939" w:rsidRDefault="0064078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niwelowanie barier jakie napotykają osoby niepełnosprawne w zakresie zdobycia i utrzymania zatrudnienia, m.in. poprzez zatrudnienie wspomagane, w tym finansowanie pracy asystenta osobistego i/lub trenera pracy, który może zostać wsparty przez psychologa, doradcę zawodowego lub terapeutów.</w:t>
            </w:r>
          </w:p>
          <w:p w:rsidR="0064078C" w:rsidRPr="007C6939" w:rsidRDefault="003D1E7C" w:rsidP="001B0A9F">
            <w:pPr>
              <w:pStyle w:val="Akapitzlist"/>
              <w:numPr>
                <w:ilvl w:val="0"/>
                <w:numId w:val="48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205" w:right="113" w:hanging="205"/>
              <w:rPr>
                <w:rFonts w:eastAsia="ヒラギノ角ゴ Pro W3" w:cs="Arial"/>
                <w:color w:val="000000"/>
              </w:rPr>
            </w:pPr>
            <w:r>
              <w:rPr>
                <w:rFonts w:eastAsia="ヒラギノ角ゴ Pro W3" w:cs="Arial"/>
                <w:color w:val="000000"/>
              </w:rPr>
              <w:t>Kompleksowe wsparcie i indywidu</w:t>
            </w:r>
            <w:r w:rsidR="0064078C" w:rsidRPr="007C6939">
              <w:rPr>
                <w:rFonts w:eastAsia="ヒラギノ角ゴ Pro W3" w:cs="Arial"/>
                <w:color w:val="000000"/>
              </w:rPr>
              <w:t>a</w:t>
            </w:r>
            <w:r>
              <w:rPr>
                <w:rFonts w:eastAsia="ヒラギノ角ゴ Pro W3" w:cs="Arial"/>
                <w:color w:val="000000"/>
              </w:rPr>
              <w:t>l</w:t>
            </w:r>
            <w:r w:rsidR="0064078C" w:rsidRPr="007C6939">
              <w:rPr>
                <w:rFonts w:eastAsia="ヒラギノ角ゴ Pro W3" w:cs="Arial"/>
                <w:color w:val="000000"/>
              </w:rPr>
              <w:t>na pomoc realizowana zgodnie z zaplanowaną ścieżką wsparcia, osób o statusie ubogich pracujących, odchodzących z rolnictwa, zatrudnionych na umowach krótkoterminowych i cywilno-prawnych poprzez:</w:t>
            </w:r>
          </w:p>
          <w:p w:rsidR="0064078C" w:rsidRPr="007C6939" w:rsidRDefault="0064078C" w:rsidP="00912095">
            <w:pPr>
              <w:pStyle w:val="Akapitzlist"/>
              <w:numPr>
                <w:ilvl w:val="0"/>
                <w:numId w:val="229"/>
              </w:numPr>
              <w:spacing w:before="60" w:after="60" w:line="240" w:lineRule="auto"/>
              <w:rPr>
                <w:rFonts w:eastAsia="ヒラギノ角ゴ Pro W3" w:cs="Arial"/>
                <w:color w:val="000000"/>
              </w:rPr>
            </w:pPr>
            <w:r w:rsidRPr="007C6939">
              <w:rPr>
                <w:rFonts w:eastAsia="ヒラギノ角ゴ Pro W3" w:cs="Arial"/>
                <w:color w:val="000000"/>
              </w:rPr>
              <w:t>wsparcie oraz pomoc w zakresie określenia ścieżki zawodowej (obligatoryjne):</w:t>
            </w:r>
          </w:p>
          <w:p w:rsidR="0064078C" w:rsidRPr="007C6939" w:rsidRDefault="0064078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identyfikacja potrzeb oraz diagnozowanie możliwości w zakresie doskonalenia zawodowego,</w:t>
            </w:r>
          </w:p>
          <w:p w:rsidR="0064078C" w:rsidRPr="007C6939" w:rsidRDefault="0064078C" w:rsidP="00912095">
            <w:pPr>
              <w:pStyle w:val="Akapitzlist"/>
              <w:numPr>
                <w:ilvl w:val="0"/>
                <w:numId w:val="23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eastAsia="ヒラギノ角ゴ Pro W3" w:cs="Arial"/>
                <w:color w:val="000000"/>
              </w:rPr>
            </w:pPr>
            <w:r w:rsidRPr="007C6939">
              <w:rPr>
                <w:rFonts w:eastAsia="ヒラギノ角ゴ Pro W3" w:cs="Arial"/>
                <w:color w:val="000000"/>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04394F" w:rsidRDefault="0064078C" w:rsidP="00912095">
            <w:pPr>
              <w:pStyle w:val="Akapitzlist"/>
              <w:numPr>
                <w:ilvl w:val="0"/>
                <w:numId w:val="229"/>
              </w:numPr>
              <w:spacing w:before="60" w:after="60" w:line="240" w:lineRule="auto"/>
              <w:rPr>
                <w:rFonts w:eastAsia="ヒラギノ角ゴ Pro W3" w:cs="Arial"/>
                <w:color w:val="000000"/>
              </w:rPr>
            </w:pPr>
            <w:r w:rsidRPr="007C6939">
              <w:rPr>
                <w:rFonts w:eastAsia="ヒラギノ角ゴ Pro W3" w:cs="Arial"/>
                <w:color w:val="000000"/>
              </w:rPr>
              <w:lastRenderedPageBreak/>
              <w:t>wsparcie w uzupełnieniu lub zdobyciu nowych umiejętności i kompetencji:</w:t>
            </w:r>
          </w:p>
          <w:p w:rsidR="0064078C" w:rsidRPr="0004394F" w:rsidRDefault="0064078C" w:rsidP="00912095">
            <w:pPr>
              <w:pStyle w:val="Akapitzlist"/>
              <w:numPr>
                <w:ilvl w:val="0"/>
                <w:numId w:val="240"/>
              </w:numPr>
              <w:spacing w:before="60" w:after="60" w:line="240" w:lineRule="auto"/>
              <w:ind w:left="1055" w:hanging="283"/>
              <w:rPr>
                <w:rFonts w:eastAsia="ヒラギノ角ゴ Pro W3" w:cs="Arial"/>
                <w:color w:val="000000"/>
              </w:rPr>
            </w:pPr>
            <w:r w:rsidRPr="0004394F">
              <w:rPr>
                <w:rFonts w:eastAsia="ヒラギノ角ゴ Pro W3" w:cs="Arial"/>
                <w:color w:val="000000"/>
              </w:rPr>
              <w:t>nabywanie, podwyższanie lub dostosowywanie kompetencji i/lub kwalifikacji, niezbędnych na rynku pracy w kontekście zidentyfikowanych potrzeb osoby, której udzielane jest wsparcie, poprzez między innymi wysokiej jakości szkolenia</w:t>
            </w:r>
          </w:p>
        </w:tc>
      </w:tr>
    </w:tbl>
    <w:p w:rsidR="0064078C" w:rsidRDefault="0064078C" w:rsidP="0064078C">
      <w:pPr>
        <w:spacing w:before="120" w:after="120" w:line="240" w:lineRule="auto"/>
        <w:rPr>
          <w:rFonts w:ascii="Myriad Pro" w:hAnsi="Myriad Pro"/>
          <w:sz w:val="20"/>
        </w:rPr>
      </w:pPr>
    </w:p>
    <w:p w:rsidR="005A7C02" w:rsidRPr="007C6939" w:rsidRDefault="005A7C02" w:rsidP="0064078C">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64078C" w:rsidRPr="007C6939" w:rsidTr="00590201">
        <w:trPr>
          <w:jc w:val="center"/>
        </w:trPr>
        <w:tc>
          <w:tcPr>
            <w:tcW w:w="14175" w:type="dxa"/>
            <w:gridSpan w:val="4"/>
            <w:shd w:val="pct10" w:color="auto" w:fill="auto"/>
          </w:tcPr>
          <w:p w:rsidR="0064078C" w:rsidRPr="007C6939" w:rsidRDefault="0064078C" w:rsidP="00590201">
            <w:pPr>
              <w:spacing w:before="40" w:after="40"/>
              <w:jc w:val="center"/>
              <w:rPr>
                <w:rFonts w:ascii="Myriad Pro" w:hAnsi="Myriad Pro" w:cs="Arial"/>
                <w:b/>
                <w:sz w:val="20"/>
              </w:rPr>
            </w:pPr>
            <w:r w:rsidRPr="007C6939">
              <w:rPr>
                <w:rFonts w:ascii="Myriad Pro" w:hAnsi="Myriad Pro" w:cs="Arial"/>
                <w:b/>
                <w:sz w:val="20"/>
              </w:rPr>
              <w:t>Kryteria dopuszczalności</w:t>
            </w:r>
          </w:p>
        </w:tc>
      </w:tr>
      <w:tr w:rsidR="0064078C" w:rsidRPr="007C6939" w:rsidTr="00590201">
        <w:trPr>
          <w:jc w:val="center"/>
        </w:trPr>
        <w:tc>
          <w:tcPr>
            <w:tcW w:w="539" w:type="dxa"/>
            <w:vAlign w:val="center"/>
          </w:tcPr>
          <w:p w:rsidR="0064078C" w:rsidRPr="007C6939" w:rsidRDefault="0064078C" w:rsidP="00590201">
            <w:pPr>
              <w:spacing w:before="40" w:after="40"/>
              <w:ind w:left="-37"/>
              <w:jc w:val="center"/>
              <w:rPr>
                <w:rFonts w:ascii="Myriad Pro" w:hAnsi="Myriad Pro" w:cs="Arial"/>
                <w:sz w:val="20"/>
              </w:rPr>
            </w:pPr>
            <w:r w:rsidRPr="007C6939">
              <w:rPr>
                <w:rFonts w:ascii="Myriad Pro" w:hAnsi="Myriad Pro" w:cs="Arial"/>
                <w:sz w:val="20"/>
              </w:rPr>
              <w:t>L.p.</w:t>
            </w:r>
          </w:p>
        </w:tc>
        <w:tc>
          <w:tcPr>
            <w:tcW w:w="2524"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Nazwa kryterium</w:t>
            </w:r>
          </w:p>
        </w:tc>
        <w:tc>
          <w:tcPr>
            <w:tcW w:w="5101"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Definicja kryterium</w:t>
            </w:r>
          </w:p>
        </w:tc>
        <w:tc>
          <w:tcPr>
            <w:tcW w:w="6011"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Opis znaczenia kryterium</w:t>
            </w:r>
          </w:p>
        </w:tc>
      </w:tr>
      <w:tr w:rsidR="0064078C" w:rsidRPr="007C6939" w:rsidTr="00590201">
        <w:trPr>
          <w:jc w:val="center"/>
        </w:trPr>
        <w:tc>
          <w:tcPr>
            <w:tcW w:w="539"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1</w:t>
            </w:r>
          </w:p>
        </w:tc>
        <w:tc>
          <w:tcPr>
            <w:tcW w:w="2524"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2</w:t>
            </w:r>
          </w:p>
        </w:tc>
        <w:tc>
          <w:tcPr>
            <w:tcW w:w="5101"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3</w:t>
            </w:r>
          </w:p>
        </w:tc>
        <w:tc>
          <w:tcPr>
            <w:tcW w:w="6011"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4</w:t>
            </w:r>
          </w:p>
        </w:tc>
      </w:tr>
      <w:tr w:rsidR="0064078C" w:rsidRPr="007C6939" w:rsidTr="00590201">
        <w:trPr>
          <w:jc w:val="center"/>
        </w:trPr>
        <w:tc>
          <w:tcPr>
            <w:tcW w:w="539" w:type="dxa"/>
          </w:tcPr>
          <w:p w:rsidR="0064078C" w:rsidRPr="007C6939" w:rsidRDefault="0064078C" w:rsidP="001B0A9F">
            <w:pPr>
              <w:pStyle w:val="Akapitzlist"/>
              <w:numPr>
                <w:ilvl w:val="0"/>
                <w:numId w:val="370"/>
              </w:numPr>
              <w:spacing w:before="40" w:after="40"/>
              <w:ind w:left="0" w:firstLine="0"/>
              <w:contextualSpacing w:val="0"/>
              <w:rPr>
                <w:rFonts w:cs="Arial"/>
              </w:rPr>
            </w:pPr>
          </w:p>
        </w:tc>
        <w:tc>
          <w:tcPr>
            <w:tcW w:w="2524"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Zgodność z celem szczegółowym i rezultatami Działania</w:t>
            </w:r>
          </w:p>
        </w:tc>
        <w:tc>
          <w:tcPr>
            <w:tcW w:w="5101" w:type="dxa"/>
          </w:tcPr>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Projekt jest zgodny z właściwym celem szczegółowym RPO WZ 2014-2020 oraz koresponduje ze wskaźnikami dla danego Działania/typu projektu.</w:t>
            </w:r>
          </w:p>
        </w:tc>
        <w:tc>
          <w:tcPr>
            <w:tcW w:w="6011" w:type="dxa"/>
          </w:tcPr>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Spełnienie kryterium jest konieczne do przyznania dofinansowania.</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 xml:space="preserve">Projekty niespełniające kryterium są odrzucane. </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Ocena spełniania kryterium polega na przypisaniu wartości logicznych „tak”, „nie”.</w:t>
            </w:r>
          </w:p>
        </w:tc>
      </w:tr>
      <w:tr w:rsidR="0064078C" w:rsidRPr="007C6939" w:rsidTr="00590201">
        <w:trPr>
          <w:jc w:val="center"/>
        </w:trPr>
        <w:tc>
          <w:tcPr>
            <w:tcW w:w="539" w:type="dxa"/>
          </w:tcPr>
          <w:p w:rsidR="0064078C" w:rsidRPr="007C6939" w:rsidRDefault="0064078C" w:rsidP="001B0A9F">
            <w:pPr>
              <w:pStyle w:val="Akapitzlist"/>
              <w:numPr>
                <w:ilvl w:val="0"/>
                <w:numId w:val="370"/>
              </w:numPr>
              <w:spacing w:before="40" w:after="40"/>
              <w:ind w:left="0" w:firstLine="0"/>
              <w:contextualSpacing w:val="0"/>
              <w:rPr>
                <w:rFonts w:cs="Arial"/>
              </w:rPr>
            </w:pPr>
          </w:p>
        </w:tc>
        <w:tc>
          <w:tcPr>
            <w:tcW w:w="2524"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Zgodność z</w:t>
            </w:r>
            <w:r w:rsidRPr="007C6939">
              <w:rPr>
                <w:rFonts w:ascii="Myriad Pro" w:hAnsi="Myriad Pro" w:cs="Arial"/>
                <w:i/>
                <w:sz w:val="20"/>
              </w:rPr>
              <w:t xml:space="preserve"> </w:t>
            </w:r>
            <w:r w:rsidRPr="007C6939">
              <w:rPr>
                <w:rFonts w:ascii="Myriad Pro" w:hAnsi="Myriad Pro" w:cs="Arial"/>
                <w:sz w:val="20"/>
              </w:rPr>
              <w:t>typem projektu</w:t>
            </w:r>
          </w:p>
          <w:p w:rsidR="0064078C" w:rsidRPr="007C6939" w:rsidRDefault="0064078C" w:rsidP="00590201">
            <w:pPr>
              <w:spacing w:before="40" w:after="40"/>
              <w:rPr>
                <w:rFonts w:ascii="Myriad Pro" w:hAnsi="Myriad Pro" w:cs="Arial"/>
                <w:sz w:val="20"/>
              </w:rPr>
            </w:pPr>
          </w:p>
          <w:p w:rsidR="0064078C" w:rsidRPr="007C6939" w:rsidRDefault="0064078C" w:rsidP="00590201">
            <w:pPr>
              <w:spacing w:before="40" w:after="40"/>
              <w:rPr>
                <w:rFonts w:ascii="Myriad Pro" w:hAnsi="Myriad Pro" w:cs="Arial"/>
                <w:sz w:val="20"/>
              </w:rPr>
            </w:pPr>
          </w:p>
        </w:tc>
        <w:tc>
          <w:tcPr>
            <w:tcW w:w="5101" w:type="dxa"/>
          </w:tcPr>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 xml:space="preserve">Projekt jest zgodny z typem projektu oraz grupą docelową wskazaną w  </w:t>
            </w:r>
            <w:r w:rsidRPr="007C6939">
              <w:rPr>
                <w:rFonts w:ascii="Myriad Pro" w:hAnsi="Myriad Pro" w:cs="Arial"/>
                <w:i/>
                <w:sz w:val="20"/>
              </w:rPr>
              <w:t xml:space="preserve">SOOP RPO WZ 2014-2020 </w:t>
            </w:r>
            <w:r w:rsidRPr="007C6939">
              <w:rPr>
                <w:rFonts w:ascii="Myriad Pro" w:hAnsi="Myriad Pro" w:cs="Arial"/>
                <w:sz w:val="20"/>
              </w:rPr>
              <w:t xml:space="preserve">oraz </w:t>
            </w:r>
            <w:r w:rsidRPr="007C6939">
              <w:rPr>
                <w:rFonts w:ascii="Myriad Pro" w:hAnsi="Myriad Pro" w:cs="Arial"/>
                <w:i/>
                <w:sz w:val="20"/>
              </w:rPr>
              <w:t>Regulaminie konkursu.</w:t>
            </w:r>
            <w:r w:rsidRPr="007C6939">
              <w:rPr>
                <w:rFonts w:ascii="Myriad Pro" w:hAnsi="Myriad Pro" w:cs="Arial"/>
                <w:sz w:val="20"/>
              </w:rPr>
              <w:t xml:space="preserve"> </w:t>
            </w:r>
          </w:p>
        </w:tc>
        <w:tc>
          <w:tcPr>
            <w:tcW w:w="6011" w:type="dxa"/>
          </w:tcPr>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Spełnienie kryterium jest konieczne do przyznania dofinansowania.</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Projekty niespełniające kryterium są odrzucane.</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7C6939">
              <w:rPr>
                <w:rFonts w:ascii="Myriad Pro" w:hAnsi="Myriad Pro" w:cs="Arial"/>
                <w:i/>
                <w:sz w:val="20"/>
              </w:rPr>
              <w:t>RPO WZ 2014-2020</w:t>
            </w:r>
            <w:r w:rsidRPr="007C6939">
              <w:rPr>
                <w:rFonts w:ascii="Myriad Pro" w:hAnsi="Myriad Pro" w:cs="Arial"/>
                <w:sz w:val="20"/>
              </w:rPr>
              <w:t xml:space="preserve">, </w:t>
            </w:r>
            <w:r w:rsidRPr="007C6939">
              <w:rPr>
                <w:rFonts w:ascii="Myriad Pro" w:hAnsi="Myriad Pro" w:cs="Arial"/>
                <w:i/>
                <w:sz w:val="20"/>
              </w:rPr>
              <w:t>SOOP RPO WZ 2014-2020</w:t>
            </w:r>
            <w:r w:rsidRPr="007C6939">
              <w:rPr>
                <w:rFonts w:ascii="Myriad Pro" w:hAnsi="Myriad Pro" w:cs="Arial"/>
                <w:sz w:val="20"/>
              </w:rPr>
              <w:t xml:space="preserve">, przepisów prawa -  mających wpływ na założenia dotyczące grupy docelowej i/lub typu projektu  </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Ocena spełniania kryterium polega na przypisaniu wartości logicznych „tak”, „nie”.</w:t>
            </w:r>
          </w:p>
        </w:tc>
      </w:tr>
      <w:tr w:rsidR="0064078C" w:rsidRPr="007C6939" w:rsidTr="00590201">
        <w:trPr>
          <w:jc w:val="center"/>
        </w:trPr>
        <w:tc>
          <w:tcPr>
            <w:tcW w:w="539" w:type="dxa"/>
          </w:tcPr>
          <w:p w:rsidR="0064078C" w:rsidRPr="007C6939" w:rsidRDefault="0064078C" w:rsidP="001B0A9F">
            <w:pPr>
              <w:pStyle w:val="Akapitzlist"/>
              <w:numPr>
                <w:ilvl w:val="0"/>
                <w:numId w:val="370"/>
              </w:numPr>
              <w:spacing w:before="40" w:after="40"/>
              <w:ind w:left="0" w:firstLine="0"/>
              <w:contextualSpacing w:val="0"/>
              <w:rPr>
                <w:rFonts w:cs="Arial"/>
              </w:rPr>
            </w:pPr>
          </w:p>
        </w:tc>
        <w:tc>
          <w:tcPr>
            <w:tcW w:w="2524"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Kwalifikowalność Beneficjenta/Partnera</w:t>
            </w:r>
          </w:p>
        </w:tc>
        <w:tc>
          <w:tcPr>
            <w:tcW w:w="5101" w:type="dxa"/>
          </w:tcPr>
          <w:p w:rsidR="0064078C" w:rsidRPr="007C6939" w:rsidRDefault="0064078C" w:rsidP="00590201">
            <w:pPr>
              <w:autoSpaceDE w:val="0"/>
              <w:autoSpaceDN w:val="0"/>
              <w:adjustRightInd w:val="0"/>
              <w:jc w:val="both"/>
              <w:rPr>
                <w:rFonts w:ascii="Myriad Pro" w:eastAsia="Malgun Gothic" w:hAnsi="Myriad Pro" w:cs="Arial"/>
                <w:sz w:val="20"/>
              </w:rPr>
            </w:pPr>
            <w:r w:rsidRPr="007C6939">
              <w:rPr>
                <w:rFonts w:ascii="Myriad Pro" w:eastAsia="Malgun Gothic" w:hAnsi="Myriad Pro" w:cs="Arial"/>
                <w:sz w:val="20"/>
              </w:rPr>
              <w:t>Beneficjent oraz Partner/</w:t>
            </w:r>
            <w:proofErr w:type="spellStart"/>
            <w:r w:rsidRPr="007C6939">
              <w:rPr>
                <w:rFonts w:ascii="Myriad Pro" w:eastAsia="Malgun Gothic" w:hAnsi="Myriad Pro" w:cs="Arial"/>
                <w:sz w:val="20"/>
              </w:rPr>
              <w:t>rzy</w:t>
            </w:r>
            <w:proofErr w:type="spellEnd"/>
            <w:r w:rsidRPr="007C6939">
              <w:rPr>
                <w:rFonts w:ascii="Myriad Pro" w:eastAsia="Malgun Gothic" w:hAnsi="Myriad Pro" w:cs="Arial"/>
                <w:sz w:val="20"/>
              </w:rPr>
              <w:t xml:space="preserve"> (o ile dotyczy) nie podlega/ją wykluczeniu z możliwości ubiegania się </w:t>
            </w:r>
            <w:r w:rsidRPr="007C6939">
              <w:rPr>
                <w:rFonts w:ascii="Myriad Pro" w:eastAsia="Malgun Gothic" w:hAnsi="Myriad Pro" w:cs="Arial"/>
                <w:sz w:val="20"/>
              </w:rPr>
              <w:br/>
              <w:t xml:space="preserve">o dofinansowanie, w tym wykluczeniu, o którym mowa w art. 207 ust. 4 ustawy z dnia 27 sierpnia 2009 r., </w:t>
            </w:r>
            <w:r w:rsidRPr="007C6939">
              <w:rPr>
                <w:rFonts w:ascii="Myriad Pro" w:eastAsia="Malgun Gothic" w:hAnsi="Myriad Pro" w:cs="Arial"/>
                <w:sz w:val="20"/>
              </w:rPr>
              <w:br/>
              <w:t>o finansach publicznych.</w:t>
            </w:r>
          </w:p>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 xml:space="preserve">Beneficjent, zgodnie z </w:t>
            </w:r>
            <w:r w:rsidRPr="007C6939">
              <w:rPr>
                <w:rFonts w:ascii="Myriad Pro" w:eastAsia="MyriadPro-Regular" w:hAnsi="Myriad Pro" w:cs="Arial"/>
                <w:i/>
                <w:sz w:val="20"/>
              </w:rPr>
              <w:t>SOOP RPO WZ 2014-2020</w:t>
            </w:r>
            <w:r w:rsidRPr="007C6939">
              <w:rPr>
                <w:rFonts w:ascii="Myriad Pro" w:eastAsia="MyriadPro-Regular" w:hAnsi="Myriad Pro" w:cs="Arial"/>
                <w:sz w:val="20"/>
              </w:rPr>
              <w:t xml:space="preserve">, jest podmiotem uprawnionym do ubiegania się </w:t>
            </w:r>
            <w:r w:rsidRPr="007C6939">
              <w:rPr>
                <w:rFonts w:ascii="Myriad Pro" w:eastAsia="MyriadPro-Regular" w:hAnsi="Myriad Pro" w:cs="Arial"/>
                <w:sz w:val="20"/>
              </w:rPr>
              <w:br/>
              <w:t>o dofinansowanie w ramach Działania typu/ów projektu/ów, w którym ogłoszony został konkurs.</w:t>
            </w:r>
          </w:p>
        </w:tc>
        <w:tc>
          <w:tcPr>
            <w:tcW w:w="6011" w:type="dxa"/>
          </w:tcPr>
          <w:p w:rsidR="0064078C" w:rsidRPr="007C6939" w:rsidRDefault="0064078C" w:rsidP="00590201">
            <w:pPr>
              <w:autoSpaceDE w:val="0"/>
              <w:autoSpaceDN w:val="0"/>
              <w:adjustRightInd w:val="0"/>
              <w:jc w:val="both"/>
              <w:rPr>
                <w:rFonts w:ascii="Myriad Pro" w:eastAsia="Malgun Gothic" w:hAnsi="Myriad Pro" w:cs="Arial"/>
                <w:sz w:val="20"/>
              </w:rPr>
            </w:pPr>
            <w:r w:rsidRPr="007C6939">
              <w:rPr>
                <w:rFonts w:ascii="Myriad Pro" w:eastAsia="Malgun Gothic" w:hAnsi="Myriad Pro" w:cs="Arial"/>
                <w:sz w:val="20"/>
              </w:rPr>
              <w:t>Spełnienie kryterium jest konieczne do przyznania dofinansowania.</w:t>
            </w:r>
          </w:p>
          <w:p w:rsidR="0064078C" w:rsidRPr="007C6939" w:rsidRDefault="0064078C" w:rsidP="00590201">
            <w:pPr>
              <w:autoSpaceDE w:val="0"/>
              <w:autoSpaceDN w:val="0"/>
              <w:adjustRightInd w:val="0"/>
              <w:jc w:val="both"/>
              <w:rPr>
                <w:rFonts w:ascii="Myriad Pro" w:eastAsia="Malgun Gothic" w:hAnsi="Myriad Pro" w:cs="Arial"/>
                <w:sz w:val="20"/>
              </w:rPr>
            </w:pPr>
            <w:r w:rsidRPr="007C6939">
              <w:rPr>
                <w:rFonts w:ascii="Myriad Pro" w:eastAsia="Malgun Gothic" w:hAnsi="Myriad Pro" w:cs="Arial"/>
                <w:sz w:val="20"/>
              </w:rPr>
              <w:t>Projekty niespełniające kryterium są odrzucane.</w:t>
            </w:r>
          </w:p>
          <w:p w:rsidR="0064078C" w:rsidRPr="007C6939" w:rsidRDefault="0064078C" w:rsidP="00590201">
            <w:pPr>
              <w:autoSpaceDE w:val="0"/>
              <w:autoSpaceDN w:val="0"/>
              <w:adjustRightInd w:val="0"/>
              <w:jc w:val="both"/>
              <w:rPr>
                <w:rFonts w:ascii="Myriad Pro" w:eastAsia="Malgun Gothic" w:hAnsi="Myriad Pro" w:cs="Arial"/>
                <w:sz w:val="20"/>
              </w:rPr>
            </w:pPr>
            <w:r w:rsidRPr="007C6939">
              <w:rPr>
                <w:rFonts w:ascii="Myriad Pro" w:hAnsi="Myriad Pro" w:cs="Arial"/>
                <w:sz w:val="20"/>
              </w:rPr>
              <w:t xml:space="preserve">Kryterium będzie weryfikowane na etapie KOP, na dzień podpisania umowy oraz w przypadku zmiany Partnera (jeśli dotyczy) </w:t>
            </w:r>
          </w:p>
          <w:p w:rsidR="0064078C" w:rsidRPr="007C6939" w:rsidRDefault="0064078C" w:rsidP="00590201">
            <w:pPr>
              <w:autoSpaceDE w:val="0"/>
              <w:autoSpaceDN w:val="0"/>
              <w:adjustRightInd w:val="0"/>
              <w:jc w:val="both"/>
              <w:rPr>
                <w:rFonts w:ascii="Myriad Pro" w:eastAsia="Malgun Gothic" w:hAnsi="Myriad Pro" w:cs="Arial"/>
                <w:sz w:val="20"/>
              </w:rPr>
            </w:pPr>
          </w:p>
          <w:p w:rsidR="0064078C" w:rsidRPr="007C6939" w:rsidRDefault="0064078C" w:rsidP="00590201">
            <w:pPr>
              <w:autoSpaceDE w:val="0"/>
              <w:autoSpaceDN w:val="0"/>
              <w:adjustRightInd w:val="0"/>
              <w:jc w:val="both"/>
              <w:rPr>
                <w:rFonts w:ascii="Myriad Pro" w:eastAsia="Malgun Gothic" w:hAnsi="Myriad Pro" w:cs="Arial"/>
                <w:sz w:val="20"/>
              </w:rPr>
            </w:pPr>
            <w:r w:rsidRPr="007C6939">
              <w:rPr>
                <w:rFonts w:ascii="Myriad Pro" w:eastAsia="Malgun Gothic" w:hAnsi="Myriad Pro" w:cs="Arial"/>
                <w:sz w:val="20"/>
              </w:rPr>
              <w:t>Ocena spełniania kryterium polega na przypisaniu wartości logicznych „tak”, „nie”.</w:t>
            </w:r>
          </w:p>
        </w:tc>
      </w:tr>
      <w:tr w:rsidR="0064078C" w:rsidRPr="007C6939" w:rsidTr="00590201">
        <w:trPr>
          <w:jc w:val="center"/>
        </w:trPr>
        <w:tc>
          <w:tcPr>
            <w:tcW w:w="539" w:type="dxa"/>
          </w:tcPr>
          <w:p w:rsidR="0064078C" w:rsidRPr="007C6939" w:rsidRDefault="0064078C" w:rsidP="001B0A9F">
            <w:pPr>
              <w:pStyle w:val="Akapitzlist"/>
              <w:numPr>
                <w:ilvl w:val="0"/>
                <w:numId w:val="370"/>
              </w:numPr>
              <w:spacing w:before="40" w:after="40"/>
              <w:ind w:left="0" w:firstLine="0"/>
              <w:contextualSpacing w:val="0"/>
              <w:rPr>
                <w:rFonts w:cs="Arial"/>
              </w:rPr>
            </w:pPr>
          </w:p>
        </w:tc>
        <w:tc>
          <w:tcPr>
            <w:tcW w:w="2524"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 xml:space="preserve">Zgodność z zasadami </w:t>
            </w:r>
            <w:r w:rsidRPr="007C6939">
              <w:rPr>
                <w:rFonts w:ascii="Myriad Pro" w:hAnsi="Myriad Pro" w:cs="Arial"/>
                <w:sz w:val="20"/>
              </w:rPr>
              <w:lastRenderedPageBreak/>
              <w:t>horyzontalnymi.</w:t>
            </w:r>
          </w:p>
        </w:tc>
        <w:tc>
          <w:tcPr>
            <w:tcW w:w="5101"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lastRenderedPageBreak/>
              <w:t>Projekt jest zgodny z:</w:t>
            </w:r>
          </w:p>
          <w:p w:rsidR="0064078C" w:rsidRPr="007C6939" w:rsidRDefault="0064078C" w:rsidP="00912095">
            <w:pPr>
              <w:pStyle w:val="Akapitzlist"/>
              <w:numPr>
                <w:ilvl w:val="0"/>
                <w:numId w:val="232"/>
              </w:numPr>
              <w:spacing w:before="40" w:after="40"/>
              <w:ind w:left="315" w:hanging="284"/>
              <w:contextualSpacing w:val="0"/>
              <w:rPr>
                <w:rFonts w:cs="Arial"/>
              </w:rPr>
            </w:pPr>
            <w:r w:rsidRPr="007C6939">
              <w:rPr>
                <w:rFonts w:cs="Arial"/>
              </w:rPr>
              <w:lastRenderedPageBreak/>
              <w:t xml:space="preserve">zasadą równości szans kobiet i mężczyzn, </w:t>
            </w:r>
            <w:r w:rsidRPr="007C6939">
              <w:rPr>
                <w:rFonts w:cs="Arial"/>
              </w:rPr>
              <w:br/>
              <w:t xml:space="preserve">w oparciu o </w:t>
            </w:r>
            <w:r w:rsidRPr="007C6939">
              <w:rPr>
                <w:rFonts w:cs="Arial"/>
                <w:i/>
              </w:rPr>
              <w:t>standard minimum</w:t>
            </w:r>
            <w:r w:rsidRPr="007C6939">
              <w:rPr>
                <w:rFonts w:cs="Arial"/>
              </w:rPr>
              <w:t>,</w:t>
            </w:r>
          </w:p>
          <w:p w:rsidR="0064078C" w:rsidRPr="007C6939" w:rsidRDefault="0064078C" w:rsidP="00912095">
            <w:pPr>
              <w:pStyle w:val="Akapitzlist"/>
              <w:numPr>
                <w:ilvl w:val="0"/>
                <w:numId w:val="232"/>
              </w:numPr>
              <w:spacing w:before="40" w:after="40"/>
              <w:ind w:left="315" w:hanging="284"/>
              <w:contextualSpacing w:val="0"/>
              <w:rPr>
                <w:rFonts w:cs="Arial"/>
              </w:rPr>
            </w:pPr>
            <w:r w:rsidRPr="007C6939">
              <w:rPr>
                <w:rFonts w:cs="Arial"/>
              </w:rPr>
              <w:t xml:space="preserve">właściwymi politykami i zasadami wspólnotowymi: </w:t>
            </w:r>
          </w:p>
          <w:p w:rsidR="0064078C" w:rsidRPr="007C6939" w:rsidRDefault="0064078C" w:rsidP="00912095">
            <w:pPr>
              <w:pStyle w:val="Akapitzlist"/>
              <w:numPr>
                <w:ilvl w:val="0"/>
                <w:numId w:val="40"/>
              </w:numPr>
              <w:autoSpaceDE w:val="0"/>
              <w:autoSpaceDN w:val="0"/>
              <w:adjustRightInd w:val="0"/>
              <w:jc w:val="both"/>
              <w:rPr>
                <w:rFonts w:eastAsia="MyriadPro-Regular" w:cs="Arial"/>
              </w:rPr>
            </w:pPr>
            <w:r w:rsidRPr="007C6939">
              <w:rPr>
                <w:rFonts w:eastAsia="MyriadPro-Regular" w:cs="Arial"/>
              </w:rPr>
              <w:t>zrównoważonego rozwoju,</w:t>
            </w:r>
          </w:p>
          <w:p w:rsidR="0064078C" w:rsidRPr="007C6939" w:rsidRDefault="0064078C" w:rsidP="00912095">
            <w:pPr>
              <w:pStyle w:val="Akapitzlist"/>
              <w:numPr>
                <w:ilvl w:val="0"/>
                <w:numId w:val="40"/>
              </w:numPr>
              <w:autoSpaceDE w:val="0"/>
              <w:autoSpaceDN w:val="0"/>
              <w:adjustRightInd w:val="0"/>
              <w:jc w:val="both"/>
              <w:rPr>
                <w:rFonts w:eastAsia="MyriadPro-Regular" w:cs="Arial"/>
              </w:rPr>
            </w:pPr>
            <w:r w:rsidRPr="007C6939">
              <w:rPr>
                <w:rFonts w:eastAsia="MyriadPro-Regular" w:cs="Arial"/>
              </w:rPr>
              <w:t>promowania i realizacji zasady równości szans i niedyskryminacji, w tym. m. in. koniecznością stosowania zasady uniwersalnego projektowania.</w:t>
            </w:r>
          </w:p>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 xml:space="preserve">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w:t>
            </w:r>
            <w:r w:rsidRPr="007C6939">
              <w:rPr>
                <w:rFonts w:ascii="Myriad Pro" w:eastAsia="MyriadPro-Regular" w:hAnsi="Myriad Pro" w:cs="Arial"/>
                <w:sz w:val="20"/>
              </w:rPr>
              <w:br/>
              <w:t>z niepełnosprawnościami.</w:t>
            </w:r>
          </w:p>
        </w:tc>
        <w:tc>
          <w:tcPr>
            <w:tcW w:w="6011" w:type="dxa"/>
          </w:tcPr>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lastRenderedPageBreak/>
              <w:t xml:space="preserve">Spełnienie kryterium jest konieczne do przyznania </w:t>
            </w:r>
            <w:r w:rsidRPr="007C6939">
              <w:rPr>
                <w:rFonts w:ascii="Myriad Pro" w:hAnsi="Myriad Pro" w:cs="Arial"/>
                <w:sz w:val="20"/>
              </w:rPr>
              <w:lastRenderedPageBreak/>
              <w:t>dofinansowania.</w:t>
            </w:r>
          </w:p>
          <w:p w:rsidR="0064078C" w:rsidRPr="007C6939" w:rsidRDefault="0064078C" w:rsidP="00590201">
            <w:pPr>
              <w:spacing w:before="40" w:after="40"/>
              <w:rPr>
                <w:rFonts w:ascii="Myriad Pro" w:hAnsi="Myriad Pro" w:cs="Arial"/>
                <w:sz w:val="20"/>
              </w:rPr>
            </w:pPr>
            <w:r w:rsidRPr="007C6939">
              <w:rPr>
                <w:rFonts w:ascii="Myriad Pro" w:hAnsi="Myriad Pro" w:cs="Arial"/>
                <w:sz w:val="20"/>
              </w:rPr>
              <w:t>Projekty niespełniające kryterium są odrzucane.</w:t>
            </w:r>
          </w:p>
          <w:p w:rsidR="0064078C" w:rsidRPr="007C6939" w:rsidRDefault="0064078C" w:rsidP="00590201">
            <w:pPr>
              <w:spacing w:before="40" w:after="40"/>
              <w:rPr>
                <w:rFonts w:ascii="Myriad Pro" w:hAnsi="Myriad Pro" w:cs="Arial"/>
                <w:sz w:val="20"/>
              </w:rPr>
            </w:pPr>
            <w:r w:rsidRPr="007C6939">
              <w:rPr>
                <w:rFonts w:ascii="Myriad Pro" w:hAnsi="Myriad Pro" w:cs="Arial"/>
                <w:sz w:val="20"/>
              </w:rPr>
              <w:t>Ocena spełniania kryterium polega na przypisaniu wartości logicznych „tak”, „nie”.</w:t>
            </w:r>
          </w:p>
        </w:tc>
      </w:tr>
    </w:tbl>
    <w:p w:rsidR="0064078C" w:rsidRPr="007C6939" w:rsidRDefault="0064078C" w:rsidP="0064078C">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2131"/>
        <w:gridCol w:w="6804"/>
        <w:gridCol w:w="4733"/>
      </w:tblGrid>
      <w:tr w:rsidR="0064078C" w:rsidRPr="007C6939" w:rsidTr="00590201">
        <w:trPr>
          <w:jc w:val="center"/>
        </w:trPr>
        <w:tc>
          <w:tcPr>
            <w:tcW w:w="14175" w:type="dxa"/>
            <w:gridSpan w:val="4"/>
            <w:shd w:val="clear" w:color="auto" w:fill="D9D9D9" w:themeFill="background1" w:themeFillShade="D9"/>
            <w:vAlign w:val="center"/>
          </w:tcPr>
          <w:p w:rsidR="0064078C" w:rsidRPr="007C6939" w:rsidRDefault="0064078C" w:rsidP="00590201">
            <w:pPr>
              <w:spacing w:before="40" w:after="40" w:line="240" w:lineRule="auto"/>
              <w:jc w:val="center"/>
              <w:rPr>
                <w:rFonts w:ascii="Myriad Pro" w:hAnsi="Myriad Pro" w:cs="Arial"/>
                <w:sz w:val="20"/>
              </w:rPr>
            </w:pPr>
            <w:r w:rsidRPr="007C6939">
              <w:rPr>
                <w:rFonts w:ascii="Myriad Pro" w:hAnsi="Myriad Pro" w:cs="Arial"/>
                <w:b/>
                <w:sz w:val="20"/>
              </w:rPr>
              <w:t>Kryteria wykonalności</w:t>
            </w:r>
          </w:p>
        </w:tc>
      </w:tr>
      <w:tr w:rsidR="0064078C" w:rsidRPr="007C6939" w:rsidTr="00590201">
        <w:trPr>
          <w:jc w:val="center"/>
        </w:trPr>
        <w:tc>
          <w:tcPr>
            <w:tcW w:w="507" w:type="dxa"/>
          </w:tcPr>
          <w:p w:rsidR="0064078C" w:rsidRPr="007C6939" w:rsidRDefault="0064078C" w:rsidP="00590201">
            <w:pPr>
              <w:spacing w:before="40" w:after="40" w:line="240" w:lineRule="auto"/>
              <w:ind w:left="-37" w:right="-113"/>
              <w:jc w:val="center"/>
              <w:rPr>
                <w:rFonts w:ascii="Myriad Pro" w:hAnsi="Myriad Pro" w:cs="Arial"/>
                <w:sz w:val="20"/>
              </w:rPr>
            </w:pPr>
            <w:r w:rsidRPr="007C6939">
              <w:rPr>
                <w:rFonts w:ascii="Myriad Pro" w:hAnsi="Myriad Pro" w:cs="Arial"/>
                <w:sz w:val="20"/>
              </w:rPr>
              <w:t>L.p.</w:t>
            </w:r>
          </w:p>
        </w:tc>
        <w:tc>
          <w:tcPr>
            <w:tcW w:w="2131" w:type="dxa"/>
            <w:vAlign w:val="center"/>
          </w:tcPr>
          <w:p w:rsidR="0064078C" w:rsidRPr="007C6939" w:rsidRDefault="0064078C" w:rsidP="00590201">
            <w:pPr>
              <w:spacing w:before="40" w:after="40" w:line="240" w:lineRule="auto"/>
              <w:jc w:val="center"/>
              <w:rPr>
                <w:rFonts w:ascii="Myriad Pro" w:hAnsi="Myriad Pro" w:cs="Arial"/>
                <w:sz w:val="20"/>
              </w:rPr>
            </w:pPr>
            <w:r w:rsidRPr="007C6939">
              <w:rPr>
                <w:rFonts w:ascii="Myriad Pro" w:hAnsi="Myriad Pro" w:cs="Arial"/>
                <w:sz w:val="20"/>
              </w:rPr>
              <w:t>Nazwa kryterium</w:t>
            </w:r>
          </w:p>
        </w:tc>
        <w:tc>
          <w:tcPr>
            <w:tcW w:w="6804" w:type="dxa"/>
            <w:vAlign w:val="center"/>
          </w:tcPr>
          <w:p w:rsidR="0064078C" w:rsidRPr="007C6939" w:rsidRDefault="0064078C" w:rsidP="00590201">
            <w:pPr>
              <w:spacing w:before="40" w:after="40" w:line="240" w:lineRule="auto"/>
              <w:jc w:val="center"/>
              <w:rPr>
                <w:rFonts w:ascii="Myriad Pro" w:hAnsi="Myriad Pro" w:cs="Arial"/>
                <w:sz w:val="20"/>
              </w:rPr>
            </w:pPr>
            <w:r w:rsidRPr="007C6939">
              <w:rPr>
                <w:rFonts w:ascii="Myriad Pro" w:hAnsi="Myriad Pro" w:cs="Arial"/>
                <w:sz w:val="20"/>
              </w:rPr>
              <w:t>Definicja kryterium</w:t>
            </w:r>
          </w:p>
        </w:tc>
        <w:tc>
          <w:tcPr>
            <w:tcW w:w="4733" w:type="dxa"/>
            <w:vAlign w:val="center"/>
          </w:tcPr>
          <w:p w:rsidR="0064078C" w:rsidRPr="007C6939" w:rsidRDefault="0064078C" w:rsidP="00590201">
            <w:pPr>
              <w:spacing w:before="40" w:after="40" w:line="240" w:lineRule="auto"/>
              <w:jc w:val="center"/>
              <w:rPr>
                <w:rFonts w:ascii="Myriad Pro" w:hAnsi="Myriad Pro" w:cs="Arial"/>
                <w:sz w:val="20"/>
              </w:rPr>
            </w:pPr>
            <w:r w:rsidRPr="007C6939">
              <w:rPr>
                <w:rFonts w:ascii="Myriad Pro" w:hAnsi="Myriad Pro" w:cs="Arial"/>
                <w:sz w:val="20"/>
              </w:rPr>
              <w:t>Opis znaczenia kryterium</w:t>
            </w:r>
          </w:p>
        </w:tc>
      </w:tr>
      <w:tr w:rsidR="0064078C" w:rsidRPr="007C6939" w:rsidTr="00590201">
        <w:trPr>
          <w:jc w:val="center"/>
        </w:trPr>
        <w:tc>
          <w:tcPr>
            <w:tcW w:w="507" w:type="dxa"/>
          </w:tcPr>
          <w:p w:rsidR="0064078C" w:rsidRPr="007C6939" w:rsidRDefault="0064078C" w:rsidP="00590201">
            <w:pPr>
              <w:spacing w:before="40" w:after="40" w:line="240" w:lineRule="auto"/>
              <w:jc w:val="center"/>
              <w:rPr>
                <w:rFonts w:ascii="Myriad Pro" w:hAnsi="Myriad Pro" w:cs="Arial"/>
                <w:sz w:val="20"/>
              </w:rPr>
            </w:pPr>
            <w:r w:rsidRPr="007C6939">
              <w:rPr>
                <w:rFonts w:ascii="Myriad Pro" w:hAnsi="Myriad Pro" w:cs="Arial"/>
                <w:sz w:val="20"/>
              </w:rPr>
              <w:t>1</w:t>
            </w:r>
          </w:p>
        </w:tc>
        <w:tc>
          <w:tcPr>
            <w:tcW w:w="2131" w:type="dxa"/>
            <w:vAlign w:val="center"/>
          </w:tcPr>
          <w:p w:rsidR="0064078C" w:rsidRPr="007C6939" w:rsidRDefault="0064078C" w:rsidP="00590201">
            <w:pPr>
              <w:spacing w:before="40" w:after="40" w:line="240" w:lineRule="auto"/>
              <w:jc w:val="center"/>
              <w:rPr>
                <w:rFonts w:ascii="Myriad Pro" w:hAnsi="Myriad Pro" w:cs="Arial"/>
                <w:sz w:val="20"/>
              </w:rPr>
            </w:pPr>
            <w:r w:rsidRPr="007C6939">
              <w:rPr>
                <w:rFonts w:ascii="Myriad Pro" w:hAnsi="Myriad Pro" w:cs="Arial"/>
                <w:sz w:val="20"/>
              </w:rPr>
              <w:t>2</w:t>
            </w:r>
          </w:p>
        </w:tc>
        <w:tc>
          <w:tcPr>
            <w:tcW w:w="6804" w:type="dxa"/>
            <w:vAlign w:val="center"/>
          </w:tcPr>
          <w:p w:rsidR="0064078C" w:rsidRPr="007C6939" w:rsidRDefault="0064078C" w:rsidP="00590201">
            <w:pPr>
              <w:spacing w:before="40" w:after="40" w:line="240" w:lineRule="auto"/>
              <w:jc w:val="center"/>
              <w:rPr>
                <w:rFonts w:ascii="Myriad Pro" w:hAnsi="Myriad Pro" w:cs="Arial"/>
                <w:sz w:val="20"/>
              </w:rPr>
            </w:pPr>
            <w:r w:rsidRPr="007C6939">
              <w:rPr>
                <w:rFonts w:ascii="Myriad Pro" w:hAnsi="Myriad Pro" w:cs="Arial"/>
                <w:sz w:val="20"/>
              </w:rPr>
              <w:t>3</w:t>
            </w:r>
          </w:p>
        </w:tc>
        <w:tc>
          <w:tcPr>
            <w:tcW w:w="4733" w:type="dxa"/>
            <w:vAlign w:val="center"/>
          </w:tcPr>
          <w:p w:rsidR="0064078C" w:rsidRPr="007C6939" w:rsidRDefault="0064078C" w:rsidP="00590201">
            <w:pPr>
              <w:spacing w:before="40" w:after="40" w:line="240" w:lineRule="auto"/>
              <w:jc w:val="center"/>
              <w:rPr>
                <w:rFonts w:ascii="Myriad Pro" w:hAnsi="Myriad Pro" w:cs="Arial"/>
                <w:sz w:val="20"/>
              </w:rPr>
            </w:pPr>
            <w:r w:rsidRPr="007C6939">
              <w:rPr>
                <w:rFonts w:ascii="Myriad Pro" w:hAnsi="Myriad Pro" w:cs="Arial"/>
                <w:sz w:val="20"/>
              </w:rPr>
              <w:t>4</w:t>
            </w:r>
          </w:p>
        </w:tc>
      </w:tr>
      <w:tr w:rsidR="0064078C" w:rsidRPr="007C6939" w:rsidTr="00590201">
        <w:trPr>
          <w:jc w:val="center"/>
        </w:trPr>
        <w:tc>
          <w:tcPr>
            <w:tcW w:w="507" w:type="dxa"/>
          </w:tcPr>
          <w:p w:rsidR="0064078C" w:rsidRPr="007C6939" w:rsidRDefault="0064078C" w:rsidP="00912095">
            <w:pPr>
              <w:pStyle w:val="Akapitzlist"/>
              <w:numPr>
                <w:ilvl w:val="0"/>
                <w:numId w:val="233"/>
              </w:numPr>
              <w:spacing w:before="40" w:after="40" w:line="240" w:lineRule="auto"/>
              <w:ind w:left="0" w:firstLine="0"/>
              <w:contextualSpacing w:val="0"/>
              <w:rPr>
                <w:rFonts w:cs="Arial"/>
              </w:rPr>
            </w:pPr>
          </w:p>
        </w:tc>
        <w:tc>
          <w:tcPr>
            <w:tcW w:w="2131" w:type="dxa"/>
            <w:shd w:val="clear" w:color="auto" w:fill="auto"/>
          </w:tcPr>
          <w:p w:rsidR="0064078C" w:rsidRPr="007C6939" w:rsidRDefault="0064078C" w:rsidP="00590201">
            <w:pPr>
              <w:spacing w:before="40" w:after="40" w:line="240" w:lineRule="auto"/>
              <w:rPr>
                <w:rFonts w:ascii="Myriad Pro" w:hAnsi="Myriad Pro" w:cs="Arial"/>
                <w:sz w:val="20"/>
              </w:rPr>
            </w:pPr>
            <w:r w:rsidRPr="007C6939">
              <w:rPr>
                <w:rFonts w:ascii="Myriad Pro" w:hAnsi="Myriad Pro" w:cs="Arial"/>
                <w:sz w:val="20"/>
              </w:rPr>
              <w:t>Zgodność prawna</w:t>
            </w:r>
          </w:p>
        </w:tc>
        <w:tc>
          <w:tcPr>
            <w:tcW w:w="6804" w:type="dxa"/>
          </w:tcPr>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hAnsi="Myriad Pro" w:cs="Arial"/>
                <w:sz w:val="20"/>
              </w:rPr>
              <w:t xml:space="preserve">Projekt jest zgodny z prawodawstwem wspólnotowym i krajowym, </w:t>
            </w:r>
            <w:r w:rsidRPr="007C6939">
              <w:rPr>
                <w:rFonts w:ascii="Myriad Pro" w:hAnsi="Myriad Pro" w:cs="Arial"/>
                <w:sz w:val="20"/>
              </w:rPr>
              <w:br/>
              <w:t>w tym przepisami ustawy z dnia 29 stycznia 2004 r.</w:t>
            </w:r>
            <w:r w:rsidRPr="007C6939">
              <w:rPr>
                <w:rFonts w:ascii="Myriad Pro" w:hAnsi="Myriad Pro" w:cs="Arial"/>
                <w:i/>
                <w:sz w:val="20"/>
              </w:rPr>
              <w:t xml:space="preserve"> Prawo zamówień publicznych</w:t>
            </w:r>
            <w:r w:rsidRPr="007C6939">
              <w:rPr>
                <w:rFonts w:ascii="Myriad Pro" w:hAnsi="Myriad Pro" w:cs="Arial"/>
                <w:sz w:val="20"/>
              </w:rPr>
              <w:t>.</w:t>
            </w:r>
            <w:r w:rsidRPr="007C6939">
              <w:rPr>
                <w:rFonts w:ascii="Myriad Pro" w:eastAsia="MyriadPro-Regular" w:hAnsi="Myriad Pro" w:cs="Arial"/>
                <w:sz w:val="20"/>
              </w:rPr>
              <w:t xml:space="preserve"> </w:t>
            </w:r>
          </w:p>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p w:rsidR="0064078C" w:rsidRPr="007C6939" w:rsidRDefault="0064078C" w:rsidP="00590201">
            <w:pPr>
              <w:autoSpaceDE w:val="0"/>
              <w:autoSpaceDN w:val="0"/>
              <w:adjustRightInd w:val="0"/>
              <w:jc w:val="both"/>
              <w:rPr>
                <w:rFonts w:ascii="Myriad Pro" w:hAnsi="Myriad Pro" w:cs="Arial"/>
                <w:sz w:val="20"/>
              </w:rPr>
            </w:pPr>
          </w:p>
        </w:tc>
        <w:tc>
          <w:tcPr>
            <w:tcW w:w="4733" w:type="dxa"/>
          </w:tcPr>
          <w:p w:rsidR="0064078C" w:rsidRPr="007C6939" w:rsidRDefault="0064078C" w:rsidP="00590201">
            <w:pPr>
              <w:spacing w:before="40" w:after="40" w:line="240" w:lineRule="auto"/>
              <w:ind w:left="34"/>
              <w:contextualSpacing/>
              <w:rPr>
                <w:rFonts w:ascii="Myriad Pro" w:hAnsi="Myriad Pro" w:cs="Arial"/>
                <w:sz w:val="20"/>
              </w:rPr>
            </w:pPr>
            <w:r w:rsidRPr="007C6939">
              <w:rPr>
                <w:rFonts w:ascii="Myriad Pro" w:hAnsi="Myriad Pro" w:cs="Arial"/>
                <w:sz w:val="20"/>
              </w:rPr>
              <w:t>Spełnienie kryterium jest konieczne do przyznania dofinansowania.</w:t>
            </w:r>
          </w:p>
          <w:p w:rsidR="0064078C" w:rsidRPr="007C6939" w:rsidRDefault="0064078C" w:rsidP="00590201">
            <w:pPr>
              <w:spacing w:before="40" w:after="40" w:line="240" w:lineRule="auto"/>
              <w:ind w:left="34"/>
              <w:contextualSpacing/>
              <w:rPr>
                <w:rFonts w:ascii="Myriad Pro" w:hAnsi="Myriad Pro" w:cs="Arial"/>
                <w:sz w:val="20"/>
              </w:rPr>
            </w:pPr>
            <w:r w:rsidRPr="007C6939">
              <w:rPr>
                <w:rFonts w:ascii="Myriad Pro" w:hAnsi="Myriad Pro" w:cs="Arial"/>
                <w:sz w:val="20"/>
              </w:rPr>
              <w:t>Projekty niespełniające kryterium są odrzucane.</w:t>
            </w:r>
          </w:p>
          <w:p w:rsidR="0064078C" w:rsidRPr="007C6939" w:rsidRDefault="0064078C" w:rsidP="00590201">
            <w:pPr>
              <w:spacing w:before="40" w:after="40" w:line="240" w:lineRule="auto"/>
              <w:ind w:left="34"/>
              <w:contextualSpacing/>
              <w:rPr>
                <w:rFonts w:ascii="Myriad Pro" w:hAnsi="Myriad Pro" w:cs="Arial"/>
                <w:sz w:val="20"/>
              </w:rPr>
            </w:pPr>
            <w:r w:rsidRPr="007C6939">
              <w:rPr>
                <w:rFonts w:ascii="Myriad Pro" w:hAnsi="Myriad Pro" w:cs="Arial"/>
                <w:sz w:val="20"/>
              </w:rPr>
              <w:t>Ocena spełniania kryterium polega na przypisaniu wartości logicznych „tak”, „nie”.</w:t>
            </w:r>
          </w:p>
        </w:tc>
      </w:tr>
      <w:tr w:rsidR="0064078C" w:rsidRPr="007C6939" w:rsidTr="00590201">
        <w:trPr>
          <w:jc w:val="center"/>
        </w:trPr>
        <w:tc>
          <w:tcPr>
            <w:tcW w:w="507" w:type="dxa"/>
          </w:tcPr>
          <w:p w:rsidR="0064078C" w:rsidRPr="007C6939" w:rsidRDefault="0064078C" w:rsidP="00912095">
            <w:pPr>
              <w:pStyle w:val="Akapitzlist"/>
              <w:numPr>
                <w:ilvl w:val="0"/>
                <w:numId w:val="233"/>
              </w:numPr>
              <w:spacing w:after="0" w:line="240" w:lineRule="auto"/>
              <w:ind w:left="0" w:firstLine="0"/>
              <w:contextualSpacing w:val="0"/>
              <w:rPr>
                <w:rFonts w:cs="Arial"/>
              </w:rPr>
            </w:pPr>
          </w:p>
        </w:tc>
        <w:tc>
          <w:tcPr>
            <w:tcW w:w="2131" w:type="dxa"/>
            <w:shd w:val="clear" w:color="auto" w:fill="auto"/>
          </w:tcPr>
          <w:p w:rsidR="0064078C" w:rsidRPr="007C6939" w:rsidRDefault="0064078C" w:rsidP="00590201">
            <w:pPr>
              <w:autoSpaceDE w:val="0"/>
              <w:autoSpaceDN w:val="0"/>
              <w:adjustRightInd w:val="0"/>
              <w:spacing w:after="0"/>
              <w:rPr>
                <w:rFonts w:ascii="Myriad Pro" w:eastAsia="Malgun Gothic" w:hAnsi="Myriad Pro" w:cs="Arial"/>
                <w:sz w:val="20"/>
              </w:rPr>
            </w:pPr>
            <w:r w:rsidRPr="007C6939">
              <w:rPr>
                <w:rFonts w:ascii="Myriad Pro" w:eastAsia="Malgun Gothic" w:hAnsi="Myriad Pro" w:cs="Arial"/>
                <w:sz w:val="20"/>
              </w:rPr>
              <w:t>Zgodność</w:t>
            </w:r>
          </w:p>
          <w:p w:rsidR="0064078C" w:rsidRPr="007C6939" w:rsidRDefault="0064078C" w:rsidP="00590201">
            <w:pPr>
              <w:autoSpaceDE w:val="0"/>
              <w:autoSpaceDN w:val="0"/>
              <w:adjustRightInd w:val="0"/>
              <w:spacing w:after="0"/>
              <w:rPr>
                <w:rFonts w:ascii="Myriad Pro" w:eastAsia="Malgun Gothic" w:hAnsi="Myriad Pro" w:cs="Arial"/>
                <w:sz w:val="20"/>
              </w:rPr>
            </w:pPr>
            <w:r w:rsidRPr="007C6939">
              <w:rPr>
                <w:rFonts w:ascii="Myriad Pro" w:eastAsia="Malgun Gothic" w:hAnsi="Myriad Pro" w:cs="Arial"/>
                <w:sz w:val="20"/>
              </w:rPr>
              <w:t>z wymogami pomocy</w:t>
            </w:r>
          </w:p>
          <w:p w:rsidR="0064078C" w:rsidRPr="007C6939" w:rsidRDefault="0064078C" w:rsidP="00590201">
            <w:pPr>
              <w:spacing w:after="0" w:line="240" w:lineRule="auto"/>
              <w:rPr>
                <w:rFonts w:ascii="Myriad Pro" w:eastAsia="Malgun Gothic" w:hAnsi="Myriad Pro" w:cs="Arial"/>
                <w:sz w:val="20"/>
              </w:rPr>
            </w:pPr>
            <w:r w:rsidRPr="007C6939">
              <w:rPr>
                <w:rFonts w:ascii="Myriad Pro" w:eastAsia="Malgun Gothic" w:hAnsi="Myriad Pro" w:cs="Arial"/>
                <w:sz w:val="20"/>
              </w:rPr>
              <w:t>publicznej</w:t>
            </w:r>
          </w:p>
        </w:tc>
        <w:tc>
          <w:tcPr>
            <w:tcW w:w="6804" w:type="dxa"/>
          </w:tcPr>
          <w:p w:rsidR="0064078C" w:rsidRPr="007C6939" w:rsidRDefault="0064078C" w:rsidP="00590201">
            <w:pPr>
              <w:spacing w:after="0" w:line="240" w:lineRule="auto"/>
              <w:rPr>
                <w:rFonts w:ascii="Myriad Pro" w:eastAsia="Malgun Gothic" w:hAnsi="Myriad Pro" w:cs="Arial"/>
                <w:sz w:val="20"/>
              </w:rPr>
            </w:pPr>
            <w:r w:rsidRPr="007C6939">
              <w:rPr>
                <w:rFonts w:ascii="Myriad Pro" w:eastAsia="Malgun Gothic" w:hAnsi="Myriad Pro" w:cs="Arial"/>
                <w:sz w:val="20"/>
              </w:rPr>
              <w:t xml:space="preserve">Projekt jest zgodny regułami pomocy publicznej i/lub pomocy </w:t>
            </w:r>
            <w:r w:rsidRPr="007C6939">
              <w:rPr>
                <w:rFonts w:ascii="Myriad Pro" w:eastAsia="Malgun Gothic" w:hAnsi="Myriad Pro" w:cs="Arial"/>
                <w:i/>
                <w:sz w:val="20"/>
              </w:rPr>
              <w:t xml:space="preserve">de </w:t>
            </w:r>
            <w:proofErr w:type="spellStart"/>
            <w:r w:rsidRPr="007C6939">
              <w:rPr>
                <w:rFonts w:ascii="Myriad Pro" w:eastAsia="Malgun Gothic" w:hAnsi="Myriad Pro" w:cs="Arial"/>
                <w:i/>
                <w:sz w:val="20"/>
              </w:rPr>
              <w:t>minimis</w:t>
            </w:r>
            <w:proofErr w:type="spellEnd"/>
            <w:r w:rsidRPr="007C6939">
              <w:rPr>
                <w:rFonts w:ascii="Myriad Pro" w:eastAsia="Malgun Gothic" w:hAnsi="Myriad Pro" w:cs="Arial"/>
                <w:sz w:val="20"/>
              </w:rPr>
              <w:t>.</w:t>
            </w:r>
          </w:p>
        </w:tc>
        <w:tc>
          <w:tcPr>
            <w:tcW w:w="4733"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Jeżeli dotyczy: spełnienie kryterium jest konieczne do przyznania dofinansowania.</w:t>
            </w:r>
          </w:p>
          <w:p w:rsidR="0064078C" w:rsidRPr="007C6939" w:rsidRDefault="0064078C" w:rsidP="00590201">
            <w:pPr>
              <w:autoSpaceDE w:val="0"/>
              <w:autoSpaceDN w:val="0"/>
              <w:adjustRightInd w:val="0"/>
              <w:spacing w:after="0"/>
              <w:jc w:val="both"/>
              <w:rPr>
                <w:rFonts w:ascii="Myriad Pro" w:hAnsi="Myriad Pro" w:cs="Arial"/>
                <w:sz w:val="20"/>
              </w:rPr>
            </w:pPr>
            <w:r w:rsidRPr="007C6939">
              <w:rPr>
                <w:rFonts w:ascii="Myriad Pro" w:hAnsi="Myriad Pro" w:cs="Arial"/>
                <w:sz w:val="20"/>
              </w:rPr>
              <w:t>Projekty niespełniające kryterium są odrzucane.</w:t>
            </w:r>
          </w:p>
          <w:p w:rsidR="0064078C" w:rsidRPr="007C6939" w:rsidRDefault="0064078C" w:rsidP="00590201">
            <w:pPr>
              <w:autoSpaceDE w:val="0"/>
              <w:autoSpaceDN w:val="0"/>
              <w:adjustRightInd w:val="0"/>
              <w:jc w:val="both"/>
              <w:rPr>
                <w:rFonts w:ascii="Myriad Pro" w:hAnsi="Myriad Pro" w:cs="Arial"/>
                <w:sz w:val="20"/>
              </w:rPr>
            </w:pPr>
            <w:r w:rsidRPr="007C6939">
              <w:rPr>
                <w:rFonts w:ascii="Myriad Pro" w:hAnsi="Myriad Pro" w:cs="Arial"/>
                <w:sz w:val="20"/>
              </w:rPr>
              <w:t xml:space="preserve">Ocena spełniania kryterium polega na przypisaniu </w:t>
            </w:r>
            <w:r w:rsidRPr="007C6939">
              <w:rPr>
                <w:rFonts w:ascii="Myriad Pro" w:hAnsi="Myriad Pro" w:cs="Arial"/>
                <w:sz w:val="20"/>
              </w:rPr>
              <w:lastRenderedPageBreak/>
              <w:t>wartości logicznych „tak”, „nie”, „nie dotyczy”.</w:t>
            </w:r>
          </w:p>
        </w:tc>
      </w:tr>
      <w:tr w:rsidR="0064078C" w:rsidRPr="007C6939" w:rsidTr="00590201">
        <w:trPr>
          <w:trHeight w:val="3445"/>
          <w:jc w:val="center"/>
        </w:trPr>
        <w:tc>
          <w:tcPr>
            <w:tcW w:w="507" w:type="dxa"/>
          </w:tcPr>
          <w:p w:rsidR="0064078C" w:rsidRPr="007C6939" w:rsidRDefault="0064078C" w:rsidP="00912095">
            <w:pPr>
              <w:pStyle w:val="Akapitzlist"/>
              <w:numPr>
                <w:ilvl w:val="0"/>
                <w:numId w:val="233"/>
              </w:numPr>
              <w:spacing w:after="0" w:line="240" w:lineRule="auto"/>
              <w:ind w:left="0" w:firstLine="0"/>
              <w:contextualSpacing w:val="0"/>
              <w:rPr>
                <w:rFonts w:cs="Arial"/>
              </w:rPr>
            </w:pPr>
          </w:p>
        </w:tc>
        <w:tc>
          <w:tcPr>
            <w:tcW w:w="2131" w:type="dxa"/>
            <w:shd w:val="clear" w:color="auto" w:fill="auto"/>
          </w:tcPr>
          <w:p w:rsidR="0064078C" w:rsidRPr="007C6939" w:rsidRDefault="0064078C" w:rsidP="00590201">
            <w:pPr>
              <w:spacing w:before="40" w:after="40" w:line="240" w:lineRule="auto"/>
              <w:rPr>
                <w:rFonts w:ascii="Myriad Pro" w:hAnsi="Myriad Pro" w:cs="Arial"/>
                <w:sz w:val="20"/>
              </w:rPr>
            </w:pPr>
            <w:r w:rsidRPr="007C6939">
              <w:rPr>
                <w:rFonts w:ascii="Myriad Pro" w:hAnsi="Myriad Pro" w:cs="Arial"/>
                <w:sz w:val="20"/>
              </w:rPr>
              <w:t>Zdolność finansowa</w:t>
            </w:r>
          </w:p>
        </w:tc>
        <w:tc>
          <w:tcPr>
            <w:tcW w:w="6804" w:type="dxa"/>
          </w:tcPr>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 xml:space="preserve">Kondycja finansowa Beneficjenta na dzień złożenia wniosku o dofinansowanie gwarantuje osiągnięcie deklarowanych produktów lub rezultatów, zgodnie z </w:t>
            </w:r>
            <w:r w:rsidR="00AD1DE5">
              <w:rPr>
                <w:rFonts w:ascii="Myriad Pro" w:hAnsi="Myriad Pro" w:cs="Arial"/>
                <w:sz w:val="20"/>
              </w:rPr>
              <w:t xml:space="preserve">deklarowanym planem finansowym </w:t>
            </w:r>
            <w:r w:rsidRPr="007C6939">
              <w:rPr>
                <w:rFonts w:ascii="Myriad Pro" w:hAnsi="Myriad Pro" w:cs="Arial"/>
                <w:sz w:val="20"/>
              </w:rPr>
              <w:t>i w terminie określonym we wniosku o dofinansowanie.</w:t>
            </w:r>
          </w:p>
          <w:p w:rsidR="0064078C" w:rsidRPr="007C6939" w:rsidRDefault="0064078C" w:rsidP="00590201">
            <w:pPr>
              <w:autoSpaceDE w:val="0"/>
              <w:autoSpaceDN w:val="0"/>
              <w:adjustRightInd w:val="0"/>
              <w:spacing w:after="0" w:line="240" w:lineRule="auto"/>
              <w:jc w:val="both"/>
              <w:rPr>
                <w:rFonts w:ascii="Myriad Pro" w:eastAsia="MyriadPro-Regular" w:hAnsi="Myriad Pro" w:cs="Arial"/>
                <w:sz w:val="20"/>
              </w:rPr>
            </w:pPr>
            <w:r w:rsidRPr="007C6939">
              <w:rPr>
                <w:rFonts w:ascii="Myriad Pro" w:eastAsia="MyriadPro-Regular" w:hAnsi="Myriad Pro" w:cs="Arial"/>
                <w:sz w:val="20"/>
              </w:rPr>
              <w:t>Beneficjent oraz Partner/</w:t>
            </w:r>
            <w:proofErr w:type="spellStart"/>
            <w:r w:rsidRPr="007C6939">
              <w:rPr>
                <w:rFonts w:ascii="Myriad Pro" w:eastAsia="MyriadPro-Regular" w:hAnsi="Myriad Pro" w:cs="Arial"/>
                <w:sz w:val="20"/>
              </w:rPr>
              <w:t>rzy</w:t>
            </w:r>
            <w:proofErr w:type="spellEnd"/>
            <w:r w:rsidRPr="007C6939">
              <w:rPr>
                <w:rFonts w:ascii="Myriad Pro" w:eastAsia="MyriadPro-Regular" w:hAnsi="Myriad Pro" w:cs="Arial"/>
                <w:sz w:val="20"/>
              </w:rPr>
              <w:t xml:space="preserve"> krajowi (o ile dotyczy), ponoszący wydatki w danym projekcie z EFS, posiadają </w:t>
            </w:r>
            <w:r w:rsidRPr="007C6939">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7C6939">
              <w:rPr>
                <w:rFonts w:ascii="Myriad Pro" w:eastAsia="MyriadPro-Regular" w:hAnsi="Myriad Pro" w:cs="Arial"/>
                <w:sz w:val="20"/>
              </w:rPr>
              <w:t>równy lub wyższy od łącznych rocznych wydatków w danym projekcie z roku, w którym wydatki są najwyższe.</w:t>
            </w:r>
          </w:p>
          <w:p w:rsidR="0064078C" w:rsidRPr="007C6939" w:rsidRDefault="0064078C" w:rsidP="00590201">
            <w:pPr>
              <w:spacing w:before="40" w:after="0"/>
              <w:jc w:val="both"/>
              <w:rPr>
                <w:rFonts w:ascii="Myriad Pro" w:hAnsi="Myriad Pro" w:cs="Arial"/>
                <w:sz w:val="20"/>
              </w:rPr>
            </w:pPr>
            <w:r w:rsidRPr="007C6939">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64078C" w:rsidRPr="007C6939" w:rsidRDefault="0064078C" w:rsidP="00590201">
            <w:pPr>
              <w:spacing w:before="40" w:after="40" w:line="240" w:lineRule="auto"/>
              <w:rPr>
                <w:rFonts w:ascii="Myriad Pro" w:hAnsi="Myriad Pro" w:cs="Arial"/>
                <w:sz w:val="20"/>
              </w:rPr>
            </w:pPr>
            <w:r w:rsidRPr="007C6939">
              <w:rPr>
                <w:rFonts w:ascii="Myriad Pro" w:hAnsi="Myriad Pro" w:cs="Arial"/>
                <w:sz w:val="20"/>
              </w:rPr>
              <w:t>Spełnienie kryterium jest konieczne do przyznania dofinansowania.</w:t>
            </w:r>
          </w:p>
          <w:p w:rsidR="0064078C" w:rsidRPr="007C6939" w:rsidRDefault="0064078C" w:rsidP="00590201">
            <w:pPr>
              <w:spacing w:before="40" w:after="40"/>
              <w:rPr>
                <w:rFonts w:ascii="Myriad Pro" w:hAnsi="Myriad Pro" w:cs="Arial"/>
                <w:sz w:val="20"/>
              </w:rPr>
            </w:pPr>
            <w:r w:rsidRPr="007C6939">
              <w:rPr>
                <w:rFonts w:ascii="Myriad Pro" w:hAnsi="Myriad Pro" w:cs="Arial"/>
                <w:sz w:val="20"/>
              </w:rPr>
              <w:t>Kryterium weryfikowane będzie na etapie  KOP.</w:t>
            </w:r>
          </w:p>
          <w:p w:rsidR="0064078C" w:rsidRPr="007C6939" w:rsidRDefault="0064078C" w:rsidP="00590201">
            <w:pPr>
              <w:spacing w:before="40" w:after="40" w:line="240" w:lineRule="auto"/>
              <w:rPr>
                <w:rFonts w:ascii="Myriad Pro" w:hAnsi="Myriad Pro" w:cs="Arial"/>
                <w:sz w:val="20"/>
              </w:rPr>
            </w:pPr>
          </w:p>
          <w:p w:rsidR="0064078C" w:rsidRPr="007C6939" w:rsidRDefault="0064078C" w:rsidP="00590201">
            <w:pPr>
              <w:autoSpaceDE w:val="0"/>
              <w:autoSpaceDN w:val="0"/>
              <w:adjustRightInd w:val="0"/>
              <w:spacing w:after="0"/>
              <w:jc w:val="both"/>
              <w:rPr>
                <w:rFonts w:ascii="Myriad Pro" w:hAnsi="Myriad Pro" w:cs="Arial"/>
                <w:sz w:val="20"/>
              </w:rPr>
            </w:pPr>
            <w:r w:rsidRPr="007C6939">
              <w:rPr>
                <w:rFonts w:ascii="Myriad Pro" w:hAnsi="Myriad Pro" w:cs="Arial"/>
                <w:sz w:val="20"/>
              </w:rPr>
              <w:t>Projekty niespełniające kryterium są odrzucane.</w:t>
            </w:r>
          </w:p>
          <w:p w:rsidR="0064078C" w:rsidRPr="007C6939" w:rsidRDefault="0064078C" w:rsidP="00590201">
            <w:pPr>
              <w:spacing w:before="40" w:after="40" w:line="240" w:lineRule="auto"/>
              <w:rPr>
                <w:rFonts w:ascii="Myriad Pro" w:hAnsi="Myriad Pro" w:cs="Arial"/>
                <w:sz w:val="20"/>
              </w:rPr>
            </w:pPr>
            <w:r w:rsidRPr="007C6939">
              <w:rPr>
                <w:rFonts w:ascii="Myriad Pro" w:hAnsi="Myriad Pro" w:cs="Arial"/>
                <w:sz w:val="20"/>
              </w:rPr>
              <w:t xml:space="preserve"> Ocena spełniania kryterium polega na przypisaniu wartości logicznych „tak”, „nie”.</w:t>
            </w:r>
          </w:p>
        </w:tc>
      </w:tr>
    </w:tbl>
    <w:p w:rsidR="0064078C" w:rsidRPr="007C6939" w:rsidRDefault="0064078C" w:rsidP="0064078C">
      <w:pPr>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64078C" w:rsidRPr="007C6939" w:rsidTr="00590201">
        <w:trPr>
          <w:trHeight w:val="333"/>
        </w:trPr>
        <w:tc>
          <w:tcPr>
            <w:tcW w:w="14220" w:type="dxa"/>
            <w:gridSpan w:val="4"/>
            <w:shd w:val="clear" w:color="auto" w:fill="A6A6A6" w:themeFill="background1" w:themeFillShade="A6"/>
            <w:vAlign w:val="center"/>
          </w:tcPr>
          <w:p w:rsidR="0064078C" w:rsidRPr="007C6939" w:rsidRDefault="0064078C" w:rsidP="00590201">
            <w:pPr>
              <w:spacing w:before="40" w:after="40" w:line="240" w:lineRule="auto"/>
              <w:contextualSpacing/>
              <w:jc w:val="center"/>
              <w:rPr>
                <w:rFonts w:ascii="Myriad Pro" w:hAnsi="Myriad Pro" w:cs="Arial"/>
                <w:b/>
                <w:sz w:val="20"/>
              </w:rPr>
            </w:pPr>
            <w:r w:rsidRPr="007C6939">
              <w:rPr>
                <w:rFonts w:ascii="Myriad Pro" w:hAnsi="Myriad Pro" w:cs="Arial"/>
                <w:b/>
                <w:sz w:val="20"/>
                <w:shd w:val="clear" w:color="auto" w:fill="A6A6A6" w:themeFill="background1" w:themeFillShade="A6"/>
              </w:rPr>
              <w:t>Kryteria</w:t>
            </w:r>
            <w:r w:rsidRPr="007C6939">
              <w:rPr>
                <w:rFonts w:ascii="Myriad Pro" w:hAnsi="Myriad Pro" w:cs="Arial"/>
                <w:b/>
                <w:sz w:val="20"/>
              </w:rPr>
              <w:t xml:space="preserve"> jakości</w:t>
            </w:r>
          </w:p>
        </w:tc>
      </w:tr>
      <w:tr w:rsidR="0064078C" w:rsidRPr="007C6939" w:rsidTr="00590201">
        <w:trPr>
          <w:trHeight w:val="387"/>
        </w:trPr>
        <w:tc>
          <w:tcPr>
            <w:tcW w:w="536" w:type="dxa"/>
            <w:vAlign w:val="center"/>
          </w:tcPr>
          <w:p w:rsidR="0064078C" w:rsidRPr="007C6939" w:rsidRDefault="0064078C" w:rsidP="00590201">
            <w:pPr>
              <w:spacing w:before="40" w:after="40" w:line="240" w:lineRule="auto"/>
              <w:ind w:left="-142" w:right="-106"/>
              <w:contextualSpacing/>
              <w:jc w:val="center"/>
              <w:rPr>
                <w:rFonts w:ascii="Myriad Pro" w:hAnsi="Myriad Pro" w:cs="Arial"/>
                <w:sz w:val="20"/>
              </w:rPr>
            </w:pPr>
            <w:r w:rsidRPr="007C6939">
              <w:rPr>
                <w:rFonts w:ascii="Myriad Pro" w:hAnsi="Myriad Pro" w:cs="Arial"/>
                <w:sz w:val="20"/>
              </w:rPr>
              <w:t>L.p.</w:t>
            </w:r>
          </w:p>
        </w:tc>
        <w:tc>
          <w:tcPr>
            <w:tcW w:w="2833" w:type="dxa"/>
            <w:vAlign w:val="center"/>
          </w:tcPr>
          <w:p w:rsidR="0064078C" w:rsidRPr="007C6939" w:rsidRDefault="0064078C" w:rsidP="00590201">
            <w:pPr>
              <w:spacing w:before="40" w:after="40" w:line="240" w:lineRule="auto"/>
              <w:contextualSpacing/>
              <w:jc w:val="center"/>
              <w:rPr>
                <w:rFonts w:ascii="Myriad Pro" w:hAnsi="Myriad Pro" w:cs="Arial"/>
                <w:sz w:val="20"/>
              </w:rPr>
            </w:pPr>
            <w:r w:rsidRPr="007C6939">
              <w:rPr>
                <w:rFonts w:ascii="Myriad Pro" w:hAnsi="Myriad Pro" w:cs="Arial"/>
                <w:sz w:val="20"/>
              </w:rPr>
              <w:t>Nazwa kryterium</w:t>
            </w:r>
          </w:p>
        </w:tc>
        <w:tc>
          <w:tcPr>
            <w:tcW w:w="6095" w:type="dxa"/>
            <w:vAlign w:val="center"/>
          </w:tcPr>
          <w:p w:rsidR="0064078C" w:rsidRPr="007C6939" w:rsidRDefault="0064078C" w:rsidP="00590201">
            <w:pPr>
              <w:spacing w:before="40" w:after="40" w:line="240" w:lineRule="auto"/>
              <w:contextualSpacing/>
              <w:jc w:val="center"/>
              <w:rPr>
                <w:rFonts w:ascii="Myriad Pro" w:hAnsi="Myriad Pro" w:cs="Arial"/>
                <w:sz w:val="20"/>
              </w:rPr>
            </w:pPr>
            <w:r w:rsidRPr="007C6939">
              <w:rPr>
                <w:rFonts w:ascii="Myriad Pro" w:hAnsi="Myriad Pro" w:cs="Arial"/>
                <w:sz w:val="20"/>
              </w:rPr>
              <w:t>Definicja kryterium</w:t>
            </w:r>
          </w:p>
        </w:tc>
        <w:tc>
          <w:tcPr>
            <w:tcW w:w="4756" w:type="dxa"/>
            <w:vAlign w:val="center"/>
          </w:tcPr>
          <w:p w:rsidR="0064078C" w:rsidRPr="007C6939" w:rsidRDefault="0064078C" w:rsidP="00590201">
            <w:pPr>
              <w:spacing w:before="40" w:after="40" w:line="240" w:lineRule="auto"/>
              <w:contextualSpacing/>
              <w:jc w:val="center"/>
              <w:rPr>
                <w:rFonts w:ascii="Myriad Pro" w:hAnsi="Myriad Pro" w:cs="Arial"/>
                <w:sz w:val="20"/>
              </w:rPr>
            </w:pPr>
            <w:r w:rsidRPr="007C6939">
              <w:rPr>
                <w:rFonts w:ascii="Myriad Pro" w:hAnsi="Myriad Pro" w:cs="Arial"/>
                <w:sz w:val="20"/>
              </w:rPr>
              <w:t>Opis znaczenia kryterium</w:t>
            </w:r>
          </w:p>
        </w:tc>
      </w:tr>
      <w:tr w:rsidR="0064078C" w:rsidRPr="007C6939" w:rsidTr="00590201">
        <w:tc>
          <w:tcPr>
            <w:tcW w:w="536" w:type="dxa"/>
          </w:tcPr>
          <w:p w:rsidR="0064078C" w:rsidRPr="007C6939" w:rsidRDefault="0064078C" w:rsidP="00590201">
            <w:pPr>
              <w:spacing w:before="40" w:after="40" w:line="240" w:lineRule="auto"/>
              <w:contextualSpacing/>
              <w:jc w:val="center"/>
              <w:rPr>
                <w:rFonts w:ascii="Myriad Pro" w:hAnsi="Myriad Pro" w:cs="Arial"/>
                <w:sz w:val="20"/>
              </w:rPr>
            </w:pPr>
            <w:r w:rsidRPr="007C6939">
              <w:rPr>
                <w:rFonts w:ascii="Myriad Pro" w:hAnsi="Myriad Pro" w:cs="Arial"/>
                <w:sz w:val="20"/>
              </w:rPr>
              <w:t>1</w:t>
            </w:r>
          </w:p>
        </w:tc>
        <w:tc>
          <w:tcPr>
            <w:tcW w:w="2833" w:type="dxa"/>
            <w:vAlign w:val="center"/>
          </w:tcPr>
          <w:p w:rsidR="0064078C" w:rsidRPr="007C6939" w:rsidRDefault="0064078C" w:rsidP="00590201">
            <w:pPr>
              <w:spacing w:before="40" w:after="40" w:line="240" w:lineRule="auto"/>
              <w:contextualSpacing/>
              <w:jc w:val="center"/>
              <w:rPr>
                <w:rFonts w:ascii="Myriad Pro" w:hAnsi="Myriad Pro" w:cs="Arial"/>
                <w:sz w:val="20"/>
              </w:rPr>
            </w:pPr>
            <w:r w:rsidRPr="007C6939">
              <w:rPr>
                <w:rFonts w:ascii="Myriad Pro" w:hAnsi="Myriad Pro" w:cs="Arial"/>
                <w:sz w:val="20"/>
              </w:rPr>
              <w:t>2</w:t>
            </w:r>
          </w:p>
        </w:tc>
        <w:tc>
          <w:tcPr>
            <w:tcW w:w="6095" w:type="dxa"/>
            <w:vAlign w:val="center"/>
          </w:tcPr>
          <w:p w:rsidR="0064078C" w:rsidRPr="007C6939" w:rsidRDefault="0064078C" w:rsidP="00590201">
            <w:pPr>
              <w:spacing w:before="40" w:after="40" w:line="240" w:lineRule="auto"/>
              <w:contextualSpacing/>
              <w:jc w:val="center"/>
              <w:rPr>
                <w:rFonts w:ascii="Myriad Pro" w:hAnsi="Myriad Pro" w:cs="Arial"/>
                <w:sz w:val="20"/>
              </w:rPr>
            </w:pPr>
            <w:r w:rsidRPr="007C6939">
              <w:rPr>
                <w:rFonts w:ascii="Myriad Pro" w:hAnsi="Myriad Pro" w:cs="Arial"/>
                <w:sz w:val="20"/>
              </w:rPr>
              <w:t>3</w:t>
            </w:r>
          </w:p>
        </w:tc>
        <w:tc>
          <w:tcPr>
            <w:tcW w:w="4756" w:type="dxa"/>
            <w:vAlign w:val="center"/>
          </w:tcPr>
          <w:p w:rsidR="0064078C" w:rsidRPr="007C6939" w:rsidRDefault="0064078C" w:rsidP="00590201">
            <w:pPr>
              <w:spacing w:before="40" w:after="40" w:line="240" w:lineRule="auto"/>
              <w:contextualSpacing/>
              <w:jc w:val="center"/>
              <w:rPr>
                <w:rFonts w:ascii="Myriad Pro" w:hAnsi="Myriad Pro" w:cs="Arial"/>
                <w:sz w:val="20"/>
              </w:rPr>
            </w:pPr>
            <w:r w:rsidRPr="007C6939">
              <w:rPr>
                <w:rFonts w:ascii="Myriad Pro" w:hAnsi="Myriad Pro" w:cs="Arial"/>
                <w:sz w:val="20"/>
              </w:rPr>
              <w:t>4</w:t>
            </w:r>
          </w:p>
        </w:tc>
      </w:tr>
      <w:tr w:rsidR="0064078C" w:rsidRPr="007C6939" w:rsidTr="00590201">
        <w:trPr>
          <w:trHeight w:val="411"/>
        </w:trPr>
        <w:tc>
          <w:tcPr>
            <w:tcW w:w="536" w:type="dxa"/>
          </w:tcPr>
          <w:p w:rsidR="0064078C" w:rsidRPr="007C6939" w:rsidRDefault="0064078C" w:rsidP="001B0A9F">
            <w:pPr>
              <w:pStyle w:val="Akapitzlist"/>
              <w:numPr>
                <w:ilvl w:val="0"/>
                <w:numId w:val="371"/>
              </w:numPr>
              <w:spacing w:before="40" w:after="0" w:line="240" w:lineRule="auto"/>
              <w:ind w:left="0" w:firstLine="0"/>
              <w:rPr>
                <w:rFonts w:cs="Arial"/>
              </w:rPr>
            </w:pPr>
          </w:p>
        </w:tc>
        <w:tc>
          <w:tcPr>
            <w:tcW w:w="2833" w:type="dxa"/>
            <w:shd w:val="clear" w:color="auto" w:fill="auto"/>
          </w:tcPr>
          <w:p w:rsidR="0064078C" w:rsidRPr="007C6939" w:rsidRDefault="0064078C" w:rsidP="00590201">
            <w:pPr>
              <w:spacing w:before="40" w:after="0" w:line="240" w:lineRule="auto"/>
              <w:contextualSpacing/>
              <w:rPr>
                <w:rFonts w:ascii="Myriad Pro" w:hAnsi="Myriad Pro" w:cs="Arial"/>
                <w:sz w:val="20"/>
              </w:rPr>
            </w:pPr>
            <w:r w:rsidRPr="007C6939">
              <w:rPr>
                <w:rFonts w:ascii="Myriad Pro" w:hAnsi="Myriad Pro" w:cs="Arial"/>
                <w:sz w:val="20"/>
              </w:rPr>
              <w:t>Odpowiedniość/Adekwatność/Trafność</w:t>
            </w:r>
          </w:p>
        </w:tc>
        <w:tc>
          <w:tcPr>
            <w:tcW w:w="6095" w:type="dxa"/>
            <w:shd w:val="clear" w:color="auto" w:fill="auto"/>
          </w:tcPr>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 xml:space="preserve">Stopień, w jakim grupa docelowa, oferowane formy wsparcia, harmonogram realizacji zadań i budżetu oraz dobrane wskaźniki są spójne z analizą sytuacji problemowej zawartą we wniosku </w:t>
            </w:r>
            <w:r w:rsidRPr="007C6939">
              <w:rPr>
                <w:rFonts w:ascii="Myriad Pro" w:eastAsia="MyriadPro-Regular" w:hAnsi="Myriad Pro" w:cs="Arial"/>
                <w:sz w:val="20"/>
              </w:rPr>
              <w:br/>
              <w:t>o dofinansowanie.</w:t>
            </w:r>
          </w:p>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Stopień, w jakim projekt zaspokaja potrzeby i niweluje bariery grupy docelowej, a także przyczynia się do osiągnięcia celów RPO WZ 2014-2020.</w:t>
            </w:r>
          </w:p>
          <w:p w:rsidR="0064078C" w:rsidRPr="007C6939" w:rsidRDefault="0064078C" w:rsidP="00590201">
            <w:pPr>
              <w:spacing w:before="40" w:after="0" w:line="240" w:lineRule="auto"/>
              <w:contextualSpacing/>
              <w:jc w:val="both"/>
              <w:rPr>
                <w:rFonts w:ascii="Myriad Pro" w:hAnsi="Myriad Pro" w:cs="Arial"/>
                <w:sz w:val="20"/>
              </w:rPr>
            </w:pPr>
            <w:r w:rsidRPr="007C6939">
              <w:rPr>
                <w:rFonts w:ascii="Myriad Pro" w:eastAsia="MyriadPro-Regular" w:hAnsi="Myriad Pro" w:cs="Arial"/>
                <w:sz w:val="20"/>
              </w:rPr>
              <w:t>Projekt jest spójny i kompletny w zakresie ocenianego kryterium.</w:t>
            </w:r>
          </w:p>
        </w:tc>
        <w:tc>
          <w:tcPr>
            <w:tcW w:w="4756" w:type="dxa"/>
            <w:shd w:val="clear" w:color="auto" w:fill="auto"/>
          </w:tcPr>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 xml:space="preserve">Ocena spełniania kryterium dokonywana jest </w:t>
            </w:r>
            <w:r w:rsidRPr="007C6939">
              <w:rPr>
                <w:rFonts w:ascii="Myriad Pro" w:eastAsia="MyriadPro-Regular" w:hAnsi="Myriad Pro" w:cs="Arial"/>
                <w:sz w:val="20"/>
              </w:rPr>
              <w:br/>
              <w:t>w ramach skali punktowej.</w:t>
            </w:r>
          </w:p>
          <w:p w:rsidR="0064078C" w:rsidRPr="007C6939" w:rsidRDefault="0064078C" w:rsidP="00590201">
            <w:pPr>
              <w:spacing w:before="40" w:after="0"/>
              <w:jc w:val="both"/>
              <w:rPr>
                <w:rFonts w:ascii="Myriad Pro" w:eastAsia="MyriadPro-Regular" w:hAnsi="Myriad Pro" w:cs="Arial"/>
                <w:sz w:val="20"/>
              </w:rPr>
            </w:pPr>
            <w:r w:rsidRPr="007C6939">
              <w:rPr>
                <w:rFonts w:ascii="Myriad Pro" w:eastAsia="MyriadPro-Regular" w:hAnsi="Myriad Pro" w:cs="Arial"/>
                <w:sz w:val="20"/>
              </w:rPr>
              <w:t>Skala punktów: 0-40.</w:t>
            </w:r>
          </w:p>
          <w:p w:rsidR="0064078C" w:rsidRPr="007C6939" w:rsidRDefault="0064078C" w:rsidP="00590201">
            <w:pPr>
              <w:spacing w:before="40" w:after="0"/>
              <w:jc w:val="both"/>
              <w:rPr>
                <w:rFonts w:ascii="Myriad Pro" w:eastAsia="MyriadPro-Regular" w:hAnsi="Myriad Pro" w:cs="Arial"/>
                <w:sz w:val="20"/>
              </w:rPr>
            </w:pPr>
            <w:r w:rsidRPr="007C6939">
              <w:rPr>
                <w:rFonts w:ascii="Myriad Pro" w:eastAsia="MyriadPro-Regular" w:hAnsi="Myriad Pro" w:cs="Arial"/>
                <w:sz w:val="20"/>
              </w:rPr>
              <w:t>Kryterium zostanie spełnione, jeżeli podczas jego oceny zostaną przyznane minimum 24 punkty.</w:t>
            </w:r>
          </w:p>
          <w:p w:rsidR="0064078C" w:rsidRPr="007C6939" w:rsidRDefault="0064078C" w:rsidP="00590201">
            <w:pPr>
              <w:spacing w:before="40" w:after="0" w:line="240" w:lineRule="auto"/>
              <w:contextualSpacing/>
              <w:rPr>
                <w:rFonts w:ascii="Myriad Pro" w:hAnsi="Myriad Pro" w:cs="Arial"/>
                <w:sz w:val="20"/>
              </w:rPr>
            </w:pPr>
          </w:p>
        </w:tc>
      </w:tr>
      <w:tr w:rsidR="0064078C" w:rsidRPr="007C6939" w:rsidTr="00590201">
        <w:trPr>
          <w:trHeight w:val="105"/>
        </w:trPr>
        <w:tc>
          <w:tcPr>
            <w:tcW w:w="536" w:type="dxa"/>
          </w:tcPr>
          <w:p w:rsidR="0064078C" w:rsidRPr="007C6939" w:rsidRDefault="0064078C" w:rsidP="001B0A9F">
            <w:pPr>
              <w:pStyle w:val="Akapitzlist"/>
              <w:numPr>
                <w:ilvl w:val="0"/>
                <w:numId w:val="371"/>
              </w:numPr>
              <w:spacing w:before="40" w:after="0" w:line="240" w:lineRule="auto"/>
              <w:ind w:left="0" w:firstLine="0"/>
              <w:rPr>
                <w:rFonts w:cs="Arial"/>
              </w:rPr>
            </w:pPr>
          </w:p>
        </w:tc>
        <w:tc>
          <w:tcPr>
            <w:tcW w:w="2833" w:type="dxa"/>
            <w:shd w:val="clear" w:color="auto" w:fill="auto"/>
          </w:tcPr>
          <w:p w:rsidR="0064078C" w:rsidRPr="007C6939" w:rsidRDefault="0064078C" w:rsidP="00590201">
            <w:pPr>
              <w:spacing w:before="40" w:after="0" w:line="240" w:lineRule="auto"/>
              <w:contextualSpacing/>
              <w:rPr>
                <w:rFonts w:ascii="Myriad Pro" w:hAnsi="Myriad Pro" w:cs="Arial"/>
                <w:sz w:val="20"/>
              </w:rPr>
            </w:pPr>
            <w:r w:rsidRPr="007C6939">
              <w:rPr>
                <w:rFonts w:ascii="Myriad Pro" w:eastAsia="MyriadPro-Regular" w:hAnsi="Myriad Pro" w:cs="Arial"/>
                <w:sz w:val="20"/>
              </w:rPr>
              <w:t>Skuteczność/Efektywność</w:t>
            </w:r>
          </w:p>
        </w:tc>
        <w:tc>
          <w:tcPr>
            <w:tcW w:w="6095" w:type="dxa"/>
            <w:shd w:val="clear" w:color="auto" w:fill="auto"/>
          </w:tcPr>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Stopnień, w jakim projekt przyczyni się do rozwiązania/złagodzenia sytuacji problemowej wskazanej we wniosku o dofinansowanie.</w:t>
            </w:r>
          </w:p>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 xml:space="preserve">Stopień/poziom osiągnięcia zakładanych wskaźników </w:t>
            </w:r>
            <w:r w:rsidRPr="007C6939">
              <w:rPr>
                <w:rFonts w:ascii="Myriad Pro" w:eastAsia="MyriadPro-Regular" w:hAnsi="Myriad Pro" w:cs="Arial"/>
                <w:sz w:val="20"/>
              </w:rPr>
              <w:br/>
            </w:r>
            <w:r w:rsidRPr="007C6939">
              <w:rPr>
                <w:rFonts w:ascii="Myriad Pro" w:eastAsia="MyriadPro-Regular" w:hAnsi="Myriad Pro" w:cs="Arial"/>
                <w:sz w:val="20"/>
              </w:rPr>
              <w:lastRenderedPageBreak/>
              <w:t>w odniesieniu do zaplanowanych kosztów.</w:t>
            </w:r>
          </w:p>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Ocena relacji nakład/rezultat.</w:t>
            </w:r>
          </w:p>
          <w:p w:rsidR="0064078C" w:rsidRPr="007C6939" w:rsidRDefault="0064078C" w:rsidP="00590201">
            <w:pPr>
              <w:spacing w:before="40" w:after="0"/>
              <w:contextualSpacing/>
              <w:rPr>
                <w:rFonts w:ascii="Myriad Pro" w:hAnsi="Myriad Pro" w:cs="Arial"/>
                <w:sz w:val="20"/>
              </w:rPr>
            </w:pPr>
            <w:r w:rsidRPr="007C6939">
              <w:rPr>
                <w:rFonts w:ascii="Myriad Pro" w:eastAsia="MyriadPro-Regular" w:hAnsi="Myriad Pro" w:cs="Arial"/>
                <w:sz w:val="20"/>
              </w:rPr>
              <w:t>Projekt jest spójny i kompletny w zakresie ocenianego kryterium.</w:t>
            </w:r>
          </w:p>
        </w:tc>
        <w:tc>
          <w:tcPr>
            <w:tcW w:w="4756" w:type="dxa"/>
            <w:shd w:val="clear" w:color="auto" w:fill="auto"/>
          </w:tcPr>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lastRenderedPageBreak/>
              <w:t xml:space="preserve">Ocena spełniania kryterium dokonywana jest </w:t>
            </w:r>
            <w:r w:rsidRPr="007C6939">
              <w:rPr>
                <w:rFonts w:ascii="Myriad Pro" w:eastAsia="MyriadPro-Regular" w:hAnsi="Myriad Pro" w:cs="Arial"/>
                <w:sz w:val="20"/>
              </w:rPr>
              <w:br/>
              <w:t>w ramach skali punktowej.</w:t>
            </w:r>
          </w:p>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Skala punktów: 0-30.</w:t>
            </w:r>
          </w:p>
          <w:p w:rsidR="0064078C" w:rsidRPr="007C6939" w:rsidRDefault="0064078C" w:rsidP="00590201">
            <w:pPr>
              <w:spacing w:before="40" w:after="0"/>
              <w:jc w:val="both"/>
              <w:rPr>
                <w:rFonts w:ascii="Myriad Pro" w:eastAsia="MyriadPro-Regular" w:hAnsi="Myriad Pro" w:cs="Arial"/>
                <w:sz w:val="20"/>
              </w:rPr>
            </w:pPr>
            <w:r w:rsidRPr="007C6939">
              <w:rPr>
                <w:rFonts w:ascii="Myriad Pro" w:eastAsia="MyriadPro-Regular" w:hAnsi="Myriad Pro" w:cs="Arial"/>
                <w:sz w:val="20"/>
              </w:rPr>
              <w:t xml:space="preserve">Kryterium zostanie spełnione, jeżeli podczas jego </w:t>
            </w:r>
            <w:r w:rsidRPr="007C6939">
              <w:rPr>
                <w:rFonts w:ascii="Myriad Pro" w:eastAsia="MyriadPro-Regular" w:hAnsi="Myriad Pro" w:cs="Arial"/>
                <w:sz w:val="20"/>
              </w:rPr>
              <w:lastRenderedPageBreak/>
              <w:t>oceny zostanie przyznane minimum 18 punktów.</w:t>
            </w:r>
          </w:p>
          <w:p w:rsidR="0064078C" w:rsidRPr="007C6939" w:rsidRDefault="0064078C" w:rsidP="00590201">
            <w:pPr>
              <w:spacing w:before="40" w:after="0" w:line="240" w:lineRule="auto"/>
              <w:contextualSpacing/>
              <w:rPr>
                <w:rFonts w:ascii="Myriad Pro" w:hAnsi="Myriad Pro" w:cs="Arial"/>
                <w:sz w:val="20"/>
              </w:rPr>
            </w:pPr>
          </w:p>
        </w:tc>
      </w:tr>
      <w:tr w:rsidR="0064078C" w:rsidRPr="007C6939" w:rsidTr="00590201">
        <w:trPr>
          <w:trHeight w:val="971"/>
        </w:trPr>
        <w:tc>
          <w:tcPr>
            <w:tcW w:w="536" w:type="dxa"/>
          </w:tcPr>
          <w:p w:rsidR="0064078C" w:rsidRPr="007C6939" w:rsidRDefault="0064078C" w:rsidP="001B0A9F">
            <w:pPr>
              <w:pStyle w:val="Akapitzlist"/>
              <w:numPr>
                <w:ilvl w:val="0"/>
                <w:numId w:val="371"/>
              </w:numPr>
              <w:spacing w:before="40" w:after="0" w:line="240" w:lineRule="auto"/>
              <w:ind w:left="0" w:firstLine="0"/>
              <w:rPr>
                <w:rFonts w:cs="Arial"/>
              </w:rPr>
            </w:pPr>
          </w:p>
        </w:tc>
        <w:tc>
          <w:tcPr>
            <w:tcW w:w="2833" w:type="dxa"/>
            <w:shd w:val="clear" w:color="auto" w:fill="auto"/>
          </w:tcPr>
          <w:p w:rsidR="0064078C" w:rsidRPr="007C6939" w:rsidRDefault="0064078C" w:rsidP="00590201">
            <w:pPr>
              <w:spacing w:before="40" w:after="40" w:line="240" w:lineRule="auto"/>
              <w:contextualSpacing/>
              <w:rPr>
                <w:rFonts w:ascii="Myriad Pro" w:hAnsi="Myriad Pro" w:cs="Arial"/>
                <w:sz w:val="20"/>
              </w:rPr>
            </w:pPr>
            <w:r w:rsidRPr="007C6939">
              <w:rPr>
                <w:rFonts w:ascii="Myriad Pro" w:hAnsi="Myriad Pro" w:cs="Arial"/>
                <w:sz w:val="20"/>
              </w:rPr>
              <w:t>Trwałość</w:t>
            </w:r>
          </w:p>
        </w:tc>
        <w:tc>
          <w:tcPr>
            <w:tcW w:w="6095" w:type="dxa"/>
            <w:shd w:val="clear" w:color="auto" w:fill="auto"/>
          </w:tcPr>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Ocena w jakim stopniu zaproponowane w projekcie instrumenty wsparcia oraz zaplanowane rezultaty przyczynią się do trwałej zmiany sytuacji grup docelowych.</w:t>
            </w:r>
          </w:p>
          <w:p w:rsidR="0064078C" w:rsidRPr="007C6939" w:rsidRDefault="0064078C" w:rsidP="00590201">
            <w:pPr>
              <w:spacing w:before="40" w:after="0" w:line="240" w:lineRule="auto"/>
              <w:contextualSpacing/>
              <w:rPr>
                <w:rFonts w:ascii="Myriad Pro" w:hAnsi="Myriad Pro" w:cs="Arial"/>
                <w:sz w:val="20"/>
              </w:rPr>
            </w:pPr>
            <w:r w:rsidRPr="007C6939">
              <w:rPr>
                <w:rFonts w:ascii="Myriad Pro" w:eastAsia="MyriadPro-Regular" w:hAnsi="Myriad Pro" w:cs="Arial"/>
                <w:sz w:val="20"/>
              </w:rPr>
              <w:t>Projekt jest spójny i kompletny w zakresie ocenianego kryterium.</w:t>
            </w:r>
          </w:p>
        </w:tc>
        <w:tc>
          <w:tcPr>
            <w:tcW w:w="4756" w:type="dxa"/>
            <w:shd w:val="clear" w:color="auto" w:fill="auto"/>
          </w:tcPr>
          <w:p w:rsidR="0064078C" w:rsidRPr="007C6939" w:rsidRDefault="0064078C" w:rsidP="00590201">
            <w:pPr>
              <w:spacing w:before="40" w:after="0" w:line="240" w:lineRule="auto"/>
              <w:contextualSpacing/>
              <w:jc w:val="both"/>
              <w:rPr>
                <w:rFonts w:ascii="Myriad Pro" w:hAnsi="Myriad Pro" w:cs="Arial"/>
                <w:sz w:val="20"/>
              </w:rPr>
            </w:pPr>
            <w:r w:rsidRPr="007C6939">
              <w:rPr>
                <w:rFonts w:ascii="Myriad Pro" w:hAnsi="Myriad Pro" w:cs="Arial"/>
                <w:sz w:val="20"/>
              </w:rPr>
              <w:t xml:space="preserve">Ocena spełniania kryterium dokonywana jest </w:t>
            </w:r>
            <w:r w:rsidRPr="007C6939">
              <w:rPr>
                <w:rFonts w:ascii="Myriad Pro" w:hAnsi="Myriad Pro" w:cs="Arial"/>
                <w:sz w:val="20"/>
              </w:rPr>
              <w:br/>
              <w:t>w ramach skali punktowej.</w:t>
            </w:r>
          </w:p>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 xml:space="preserve">Skala punktów 0-10 </w:t>
            </w:r>
          </w:p>
          <w:p w:rsidR="0064078C" w:rsidRPr="007C6939" w:rsidRDefault="0064078C" w:rsidP="00590201">
            <w:pPr>
              <w:spacing w:before="40" w:after="0"/>
              <w:jc w:val="both"/>
              <w:rPr>
                <w:rFonts w:ascii="Myriad Pro" w:hAnsi="Myriad Pro" w:cs="Arial"/>
                <w:sz w:val="20"/>
              </w:rPr>
            </w:pPr>
            <w:r w:rsidRPr="007C6939">
              <w:rPr>
                <w:rFonts w:ascii="Myriad Pro" w:eastAsia="MyriadPro-Regular" w:hAnsi="Myriad Pro" w:cs="Arial"/>
                <w:sz w:val="20"/>
              </w:rPr>
              <w:t>Kryterium zostanie spełnione, jeżeli podczas jego oceny zostanie przyznane minimum 6 punktów.</w:t>
            </w:r>
          </w:p>
        </w:tc>
      </w:tr>
      <w:tr w:rsidR="0064078C" w:rsidRPr="007C6939" w:rsidTr="00590201">
        <w:trPr>
          <w:trHeight w:val="971"/>
        </w:trPr>
        <w:tc>
          <w:tcPr>
            <w:tcW w:w="536" w:type="dxa"/>
          </w:tcPr>
          <w:p w:rsidR="0064078C" w:rsidRPr="007C6939" w:rsidRDefault="0064078C" w:rsidP="001B0A9F">
            <w:pPr>
              <w:pStyle w:val="Akapitzlist"/>
              <w:numPr>
                <w:ilvl w:val="0"/>
                <w:numId w:val="371"/>
              </w:numPr>
              <w:spacing w:before="40" w:after="40" w:line="240" w:lineRule="auto"/>
              <w:ind w:left="0" w:firstLine="0"/>
              <w:rPr>
                <w:rFonts w:cs="Arial"/>
              </w:rPr>
            </w:pPr>
          </w:p>
        </w:tc>
        <w:tc>
          <w:tcPr>
            <w:tcW w:w="2833" w:type="dxa"/>
            <w:shd w:val="clear" w:color="auto" w:fill="auto"/>
          </w:tcPr>
          <w:p w:rsidR="0064078C" w:rsidRPr="007C6939" w:rsidRDefault="0064078C" w:rsidP="00590201">
            <w:pPr>
              <w:spacing w:before="40" w:after="40" w:line="240" w:lineRule="auto"/>
              <w:contextualSpacing/>
              <w:rPr>
                <w:rFonts w:ascii="Myriad Pro" w:hAnsi="Myriad Pro" w:cs="Arial"/>
                <w:sz w:val="20"/>
              </w:rPr>
            </w:pPr>
            <w:r w:rsidRPr="007C6939">
              <w:rPr>
                <w:rFonts w:ascii="Myriad Pro" w:eastAsia="MyriadPro-Regular" w:hAnsi="Myriad Pro" w:cs="Arial"/>
                <w:sz w:val="20"/>
              </w:rPr>
              <w:t>Doświadczenie wnioskodawcy i partnera (jeśli dotyczy)</w:t>
            </w:r>
          </w:p>
        </w:tc>
        <w:tc>
          <w:tcPr>
            <w:tcW w:w="6095" w:type="dxa"/>
            <w:shd w:val="clear" w:color="auto" w:fill="auto"/>
          </w:tcPr>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Doświadczenie w realizacji podobnych przedsięwzięć realizowanych:</w:t>
            </w:r>
          </w:p>
          <w:p w:rsidR="0064078C" w:rsidRPr="007C6939" w:rsidRDefault="0064078C" w:rsidP="00912095">
            <w:pPr>
              <w:pStyle w:val="Akapitzlist"/>
              <w:numPr>
                <w:ilvl w:val="0"/>
                <w:numId w:val="42"/>
              </w:numPr>
              <w:autoSpaceDE w:val="0"/>
              <w:autoSpaceDN w:val="0"/>
              <w:adjustRightInd w:val="0"/>
              <w:spacing w:after="0" w:line="240" w:lineRule="auto"/>
              <w:ind w:left="175" w:hanging="141"/>
              <w:jc w:val="both"/>
              <w:rPr>
                <w:rFonts w:cs="Arial"/>
              </w:rPr>
            </w:pPr>
            <w:r w:rsidRPr="007C6939">
              <w:rPr>
                <w:rFonts w:cs="Arial"/>
              </w:rPr>
              <w:t xml:space="preserve">w obszarze wsparcia projektu: maksymalnie </w:t>
            </w:r>
            <w:r w:rsidRPr="007C6939">
              <w:rPr>
                <w:rFonts w:cs="Arial"/>
                <w:b/>
              </w:rPr>
              <w:t>4 pkt</w:t>
            </w:r>
            <w:r w:rsidRPr="007C6939">
              <w:rPr>
                <w:rFonts w:cs="Arial"/>
              </w:rPr>
              <w:t xml:space="preserve">; </w:t>
            </w:r>
          </w:p>
          <w:p w:rsidR="0064078C" w:rsidRPr="007C6939" w:rsidRDefault="0064078C" w:rsidP="00912095">
            <w:pPr>
              <w:pStyle w:val="Default"/>
              <w:numPr>
                <w:ilvl w:val="0"/>
                <w:numId w:val="41"/>
              </w:numPr>
              <w:ind w:left="175" w:hanging="141"/>
              <w:jc w:val="both"/>
              <w:rPr>
                <w:rFonts w:ascii="Myriad Pro" w:hAnsi="Myriad Pro"/>
                <w:sz w:val="20"/>
                <w:szCs w:val="20"/>
              </w:rPr>
            </w:pPr>
            <w:r w:rsidRPr="007C6939">
              <w:rPr>
                <w:rFonts w:ascii="Myriad Pro" w:hAnsi="Myriad Pro"/>
                <w:sz w:val="20"/>
                <w:szCs w:val="20"/>
              </w:rPr>
              <w:t>na rzecz grupy docelowej, do której skierowany będzie projekt: maksymalnie</w:t>
            </w:r>
            <w:r w:rsidRPr="007C6939">
              <w:rPr>
                <w:rFonts w:ascii="Myriad Pro" w:hAnsi="Myriad Pro"/>
                <w:b/>
                <w:sz w:val="20"/>
                <w:szCs w:val="20"/>
              </w:rPr>
              <w:t xml:space="preserve"> 4 pkt</w:t>
            </w:r>
            <w:r w:rsidRPr="007C6939">
              <w:rPr>
                <w:rFonts w:ascii="Myriad Pro" w:hAnsi="Myriad Pro"/>
                <w:sz w:val="20"/>
                <w:szCs w:val="20"/>
              </w:rPr>
              <w:t>;</w:t>
            </w:r>
          </w:p>
          <w:p w:rsidR="0064078C" w:rsidRPr="007C6939" w:rsidRDefault="0064078C" w:rsidP="00912095">
            <w:pPr>
              <w:pStyle w:val="Default"/>
              <w:numPr>
                <w:ilvl w:val="0"/>
                <w:numId w:val="41"/>
              </w:numPr>
              <w:ind w:left="175" w:hanging="141"/>
              <w:jc w:val="both"/>
              <w:rPr>
                <w:rFonts w:ascii="Myriad Pro" w:eastAsia="MyriadPro-Regular" w:hAnsi="Myriad Pro"/>
                <w:sz w:val="20"/>
                <w:szCs w:val="20"/>
              </w:rPr>
            </w:pPr>
            <w:r w:rsidRPr="007C6939">
              <w:rPr>
                <w:rFonts w:ascii="Myriad Pro" w:hAnsi="Myriad Pro"/>
                <w:sz w:val="20"/>
                <w:szCs w:val="20"/>
              </w:rPr>
              <w:t>na określonym terytorium, którego będzie dotyczyć realizacja projektu: maksymalnie</w:t>
            </w:r>
            <w:r w:rsidRPr="007C6939">
              <w:rPr>
                <w:rFonts w:ascii="Myriad Pro" w:hAnsi="Myriad Pro"/>
                <w:b/>
                <w:sz w:val="20"/>
                <w:szCs w:val="20"/>
              </w:rPr>
              <w:t xml:space="preserve"> 2 pkt. </w:t>
            </w:r>
          </w:p>
        </w:tc>
        <w:tc>
          <w:tcPr>
            <w:tcW w:w="4756" w:type="dxa"/>
            <w:shd w:val="clear" w:color="auto" w:fill="auto"/>
          </w:tcPr>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 xml:space="preserve">Ocena spełniania kryterium dokonywana jest </w:t>
            </w:r>
            <w:r w:rsidRPr="007C6939">
              <w:rPr>
                <w:rFonts w:ascii="Myriad Pro" w:eastAsia="MyriadPro-Regular" w:hAnsi="Myriad Pro" w:cs="Arial"/>
                <w:sz w:val="20"/>
              </w:rPr>
              <w:br/>
              <w:t>w ramach skali punktowej.</w:t>
            </w:r>
          </w:p>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Skala punktów: 0- 10.</w:t>
            </w:r>
          </w:p>
          <w:p w:rsidR="0064078C" w:rsidRPr="007C6939" w:rsidRDefault="0064078C" w:rsidP="00590201">
            <w:pPr>
              <w:spacing w:before="40" w:after="0" w:line="240" w:lineRule="auto"/>
              <w:contextualSpacing/>
              <w:rPr>
                <w:rFonts w:ascii="Myriad Pro" w:hAnsi="Myriad Pro" w:cs="Arial"/>
                <w:sz w:val="20"/>
              </w:rPr>
            </w:pPr>
            <w:r w:rsidRPr="007C6939">
              <w:rPr>
                <w:rFonts w:ascii="Myriad Pro" w:eastAsia="MyriadPro-Regular" w:hAnsi="Myriad Pro" w:cs="Arial"/>
                <w:sz w:val="20"/>
              </w:rPr>
              <w:t>Kryterium zostanie spełnione, jeżeli podczas jego oceny zostanie przyznane minimum 6 punktów.</w:t>
            </w:r>
          </w:p>
        </w:tc>
      </w:tr>
      <w:tr w:rsidR="0064078C" w:rsidRPr="007C6939" w:rsidTr="00590201">
        <w:trPr>
          <w:trHeight w:val="971"/>
        </w:trPr>
        <w:tc>
          <w:tcPr>
            <w:tcW w:w="536" w:type="dxa"/>
          </w:tcPr>
          <w:p w:rsidR="0064078C" w:rsidRPr="007C6939" w:rsidRDefault="0064078C" w:rsidP="001B0A9F">
            <w:pPr>
              <w:pStyle w:val="Akapitzlist"/>
              <w:numPr>
                <w:ilvl w:val="0"/>
                <w:numId w:val="371"/>
              </w:numPr>
              <w:spacing w:before="40" w:after="40" w:line="240" w:lineRule="auto"/>
              <w:ind w:left="0" w:firstLine="0"/>
              <w:rPr>
                <w:rFonts w:cs="Arial"/>
              </w:rPr>
            </w:pPr>
          </w:p>
        </w:tc>
        <w:tc>
          <w:tcPr>
            <w:tcW w:w="2833" w:type="dxa"/>
            <w:shd w:val="clear" w:color="auto" w:fill="auto"/>
          </w:tcPr>
          <w:p w:rsidR="0064078C" w:rsidRPr="007C6939" w:rsidRDefault="0064078C" w:rsidP="00590201">
            <w:pPr>
              <w:rPr>
                <w:rFonts w:ascii="Myriad Pro" w:eastAsia="MyriadPro-Regular" w:hAnsi="Myriad Pro" w:cs="Arial"/>
                <w:sz w:val="20"/>
              </w:rPr>
            </w:pPr>
            <w:r w:rsidRPr="007C6939">
              <w:rPr>
                <w:rFonts w:ascii="Myriad Pro" w:eastAsia="MyriadPro-Regular" w:hAnsi="Myriad Pro" w:cs="Arial"/>
                <w:sz w:val="20"/>
              </w:rPr>
              <w:t>Zaplecze realizacji projektu</w:t>
            </w:r>
          </w:p>
        </w:tc>
        <w:tc>
          <w:tcPr>
            <w:tcW w:w="6095" w:type="dxa"/>
            <w:shd w:val="clear" w:color="auto" w:fill="auto"/>
          </w:tcPr>
          <w:p w:rsidR="0064078C" w:rsidRPr="007C6939" w:rsidRDefault="0064078C" w:rsidP="00590201">
            <w:pPr>
              <w:autoSpaceDE w:val="0"/>
              <w:autoSpaceDN w:val="0"/>
              <w:adjustRightInd w:val="0"/>
              <w:jc w:val="both"/>
              <w:rPr>
                <w:rFonts w:ascii="Myriad Pro" w:eastAsia="MyriadPro-Regular" w:hAnsi="Myriad Pro" w:cs="Arial"/>
                <w:b/>
                <w:sz w:val="20"/>
              </w:rPr>
            </w:pPr>
            <w:r w:rsidRPr="007C6939">
              <w:rPr>
                <w:rFonts w:ascii="Myriad Pro" w:eastAsia="MyriadPro-Regular" w:hAnsi="Myriad Pro" w:cs="Arial"/>
                <w:b/>
                <w:sz w:val="20"/>
              </w:rPr>
              <w:t>W przypadku samodzielnej realizacji projektu:</w:t>
            </w:r>
          </w:p>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 xml:space="preserve">Ocena potencjału organizacyjnego wnioskodawcy: maksymalnie </w:t>
            </w:r>
            <w:r w:rsidRPr="007C6939">
              <w:rPr>
                <w:rFonts w:ascii="Myriad Pro" w:eastAsia="MyriadPro-Regular" w:hAnsi="Myriad Pro" w:cs="Arial"/>
                <w:b/>
                <w:sz w:val="20"/>
              </w:rPr>
              <w:t>10 pkt</w:t>
            </w:r>
            <w:r w:rsidRPr="007C6939">
              <w:rPr>
                <w:rFonts w:ascii="Myriad Pro" w:eastAsia="MyriadPro-Regular" w:hAnsi="Myriad Pro" w:cs="Arial"/>
                <w:sz w:val="20"/>
              </w:rPr>
              <w:t>, w tym:</w:t>
            </w:r>
          </w:p>
          <w:p w:rsidR="0064078C" w:rsidRPr="007C6939" w:rsidRDefault="0064078C"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7C6939">
              <w:rPr>
                <w:rFonts w:eastAsia="MyriadPro-Regular" w:cs="Arial"/>
              </w:rPr>
              <w:t xml:space="preserve">opis sposobu zarządzania projektem oraz realizacja wsparcia w oparciu o własne zasoby: maksymalnie </w:t>
            </w:r>
            <w:r w:rsidRPr="007C6939">
              <w:rPr>
                <w:rFonts w:eastAsia="MyriadPro-Regular" w:cs="Arial"/>
                <w:b/>
              </w:rPr>
              <w:t>4 pkt</w:t>
            </w:r>
          </w:p>
          <w:p w:rsidR="0064078C" w:rsidRPr="007C6939" w:rsidRDefault="0064078C"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7C6939">
              <w:rPr>
                <w:rFonts w:eastAsia="MyriadPro-Regular" w:cs="Arial"/>
              </w:rPr>
              <w:t xml:space="preserve">potencjał kadrowy zaangażowany do obsługi projektu jak </w:t>
            </w:r>
            <w:r w:rsidRPr="007C6939">
              <w:rPr>
                <w:rFonts w:eastAsia="MyriadPro-Regular" w:cs="Arial"/>
              </w:rPr>
              <w:br/>
              <w:t xml:space="preserve">i realizacji przedsięwzięć merytorycznych: maksymalnie </w:t>
            </w:r>
            <w:r w:rsidRPr="007C6939">
              <w:rPr>
                <w:rFonts w:eastAsia="MyriadPro-Regular" w:cs="Arial"/>
                <w:b/>
              </w:rPr>
              <w:t>4 pkt;</w:t>
            </w:r>
          </w:p>
          <w:p w:rsidR="0064078C" w:rsidRPr="007C6939" w:rsidRDefault="0064078C"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7C6939">
              <w:rPr>
                <w:rFonts w:eastAsia="MyriadPro-Regular" w:cs="Arial"/>
              </w:rPr>
              <w:t xml:space="preserve">potencjał techniczny zaangażowany w realizację projektu: maksymalnie </w:t>
            </w:r>
            <w:r w:rsidRPr="007C6939">
              <w:rPr>
                <w:rFonts w:eastAsia="MyriadPro-Regular" w:cs="Arial"/>
                <w:b/>
              </w:rPr>
              <w:t>2 pkt.</w:t>
            </w:r>
          </w:p>
          <w:p w:rsidR="0064078C" w:rsidRPr="007C6939" w:rsidRDefault="0064078C" w:rsidP="00590201">
            <w:pPr>
              <w:autoSpaceDE w:val="0"/>
              <w:autoSpaceDN w:val="0"/>
              <w:adjustRightInd w:val="0"/>
              <w:jc w:val="both"/>
              <w:rPr>
                <w:rFonts w:ascii="Myriad Pro" w:eastAsia="MyriadPro-Regular" w:hAnsi="Myriad Pro" w:cs="Arial"/>
                <w:b/>
                <w:sz w:val="20"/>
              </w:rPr>
            </w:pPr>
            <w:r w:rsidRPr="007C6939">
              <w:rPr>
                <w:rFonts w:ascii="Myriad Pro" w:eastAsia="MyriadPro-Regular" w:hAnsi="Myriad Pro" w:cs="Arial"/>
                <w:b/>
                <w:sz w:val="20"/>
              </w:rPr>
              <w:t>W przypadku realizacji projektu w partnerstwie:</w:t>
            </w:r>
          </w:p>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 xml:space="preserve">Ocena potencjału organizacyjnego wnioskodawcy i partnera/ów: maksymalnie </w:t>
            </w:r>
            <w:r w:rsidRPr="007C6939">
              <w:rPr>
                <w:rFonts w:ascii="Myriad Pro" w:eastAsia="MyriadPro-Regular" w:hAnsi="Myriad Pro" w:cs="Arial"/>
                <w:b/>
                <w:sz w:val="20"/>
              </w:rPr>
              <w:t>5 pkt</w:t>
            </w:r>
            <w:r w:rsidRPr="007C6939">
              <w:rPr>
                <w:rFonts w:ascii="Myriad Pro" w:eastAsia="MyriadPro-Regular" w:hAnsi="Myriad Pro" w:cs="Arial"/>
                <w:sz w:val="20"/>
              </w:rPr>
              <w:t>, w tym:</w:t>
            </w:r>
          </w:p>
          <w:p w:rsidR="0064078C" w:rsidRPr="007C6939" w:rsidRDefault="0064078C"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7C6939">
              <w:rPr>
                <w:rFonts w:eastAsia="MyriadPro-Regular" w:cs="Arial"/>
              </w:rPr>
              <w:t xml:space="preserve">opis sposobu zarządzania projektem oraz realizacja wsparcia w oparciu o własne zasoby: maksymalnie </w:t>
            </w:r>
            <w:r w:rsidRPr="007C6939">
              <w:rPr>
                <w:rFonts w:eastAsia="MyriadPro-Regular" w:cs="Arial"/>
                <w:b/>
              </w:rPr>
              <w:t>2 pkt</w:t>
            </w:r>
          </w:p>
          <w:p w:rsidR="0064078C" w:rsidRPr="007C6939" w:rsidRDefault="0064078C"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7C6939">
              <w:rPr>
                <w:rFonts w:eastAsia="MyriadPro-Regular" w:cs="Arial"/>
              </w:rPr>
              <w:t xml:space="preserve">potencjał kadrowy zaangażowany do obsługi projektu jak </w:t>
            </w:r>
            <w:r w:rsidRPr="007C6939">
              <w:rPr>
                <w:rFonts w:eastAsia="MyriadPro-Regular" w:cs="Arial"/>
              </w:rPr>
              <w:br/>
              <w:t xml:space="preserve">i realizacji przedsięwzięć merytorycznych: maksymalnie </w:t>
            </w:r>
            <w:r w:rsidRPr="007C6939">
              <w:rPr>
                <w:rFonts w:eastAsia="MyriadPro-Regular" w:cs="Arial"/>
                <w:b/>
              </w:rPr>
              <w:t>2 pkt;</w:t>
            </w:r>
          </w:p>
          <w:p w:rsidR="0064078C" w:rsidRPr="007C6939" w:rsidRDefault="0064078C"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7C6939">
              <w:rPr>
                <w:rFonts w:eastAsia="MyriadPro-Regular" w:cs="Arial"/>
              </w:rPr>
              <w:lastRenderedPageBreak/>
              <w:t xml:space="preserve">potencjał techniczny zaangażowany w realizację projektu: maksymalnie </w:t>
            </w:r>
            <w:r w:rsidRPr="007C6939">
              <w:rPr>
                <w:rFonts w:eastAsia="MyriadPro-Regular" w:cs="Arial"/>
                <w:b/>
              </w:rPr>
              <w:t>1 pkt.</w:t>
            </w:r>
          </w:p>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 xml:space="preserve">Ocena zasadności partnerstwa zawiązanego w celu wspólnej realizacji projektu, w tym sposób podziału realizacji zadań: maksymalnie </w:t>
            </w:r>
            <w:r w:rsidRPr="007C6939">
              <w:rPr>
                <w:rFonts w:ascii="Myriad Pro" w:eastAsia="MyriadPro-Regular" w:hAnsi="Myriad Pro" w:cs="Arial"/>
                <w:b/>
                <w:sz w:val="20"/>
              </w:rPr>
              <w:t>5  pkt</w:t>
            </w:r>
          </w:p>
        </w:tc>
        <w:tc>
          <w:tcPr>
            <w:tcW w:w="4756" w:type="dxa"/>
            <w:shd w:val="clear" w:color="auto" w:fill="auto"/>
          </w:tcPr>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lastRenderedPageBreak/>
              <w:t xml:space="preserve">Ocena spełniania kryterium dokonywana jest </w:t>
            </w:r>
            <w:r w:rsidRPr="007C6939">
              <w:rPr>
                <w:rFonts w:ascii="Myriad Pro" w:eastAsia="MyriadPro-Regular" w:hAnsi="Myriad Pro" w:cs="Arial"/>
                <w:sz w:val="20"/>
              </w:rPr>
              <w:br/>
              <w:t>w ramach skali punktowej.</w:t>
            </w:r>
          </w:p>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Skala punktów: 0- 10</w:t>
            </w:r>
          </w:p>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Kryterium zostanie spełnione, jeżeli podczas jego oceny zostanie przyznane minimum 6 punktów.</w:t>
            </w:r>
          </w:p>
        </w:tc>
      </w:tr>
    </w:tbl>
    <w:p w:rsidR="0064078C" w:rsidRPr="007C6939" w:rsidRDefault="0064078C" w:rsidP="0064078C">
      <w:pPr>
        <w:rPr>
          <w:rFonts w:ascii="Myriad Pro" w:hAnsi="Myriad Pro"/>
          <w:sz w:val="20"/>
        </w:rPr>
      </w:pPr>
    </w:p>
    <w:tbl>
      <w:tblPr>
        <w:tblStyle w:val="Tabela-Siatka"/>
        <w:tblW w:w="14170" w:type="dxa"/>
        <w:jc w:val="center"/>
        <w:tblLayout w:type="fixed"/>
        <w:tblLook w:val="04A0" w:firstRow="1" w:lastRow="0" w:firstColumn="1" w:lastColumn="0" w:noHBand="0" w:noVBand="1"/>
      </w:tblPr>
      <w:tblGrid>
        <w:gridCol w:w="399"/>
        <w:gridCol w:w="2824"/>
        <w:gridCol w:w="4803"/>
        <w:gridCol w:w="6144"/>
      </w:tblGrid>
      <w:tr w:rsidR="0064078C" w:rsidRPr="007C6939" w:rsidTr="00590201">
        <w:trPr>
          <w:jc w:val="center"/>
        </w:trPr>
        <w:tc>
          <w:tcPr>
            <w:tcW w:w="14170" w:type="dxa"/>
            <w:gridSpan w:val="4"/>
            <w:shd w:val="clear" w:color="auto" w:fill="D9D9D9" w:themeFill="background1" w:themeFillShade="D9"/>
            <w:vAlign w:val="center"/>
          </w:tcPr>
          <w:p w:rsidR="0064078C" w:rsidRPr="007C6939" w:rsidRDefault="0064078C" w:rsidP="00590201">
            <w:pPr>
              <w:spacing w:before="40" w:after="40"/>
              <w:jc w:val="center"/>
              <w:rPr>
                <w:rFonts w:ascii="Myriad Pro" w:hAnsi="Myriad Pro" w:cs="Arial"/>
                <w:b/>
                <w:sz w:val="20"/>
              </w:rPr>
            </w:pPr>
            <w:r w:rsidRPr="007C6939">
              <w:rPr>
                <w:rFonts w:ascii="Myriad Pro" w:hAnsi="Myriad Pro" w:cs="Arial"/>
                <w:b/>
                <w:sz w:val="20"/>
              </w:rPr>
              <w:t>Kryteria administracyjności</w:t>
            </w:r>
          </w:p>
        </w:tc>
      </w:tr>
      <w:tr w:rsidR="0064078C" w:rsidRPr="007C6939" w:rsidTr="00590201">
        <w:trPr>
          <w:jc w:val="center"/>
        </w:trPr>
        <w:tc>
          <w:tcPr>
            <w:tcW w:w="399" w:type="dxa"/>
          </w:tcPr>
          <w:p w:rsidR="0064078C" w:rsidRPr="007C6939" w:rsidRDefault="0064078C" w:rsidP="00590201">
            <w:pPr>
              <w:spacing w:before="40" w:after="40"/>
              <w:ind w:right="-84"/>
              <w:rPr>
                <w:rFonts w:ascii="Myriad Pro" w:hAnsi="Myriad Pro" w:cs="Arial"/>
                <w:sz w:val="20"/>
              </w:rPr>
            </w:pPr>
            <w:r w:rsidRPr="007C6939">
              <w:rPr>
                <w:rFonts w:ascii="Myriad Pro" w:hAnsi="Myriad Pro" w:cs="Arial"/>
                <w:sz w:val="20"/>
              </w:rPr>
              <w:t>L.p.</w:t>
            </w:r>
          </w:p>
        </w:tc>
        <w:tc>
          <w:tcPr>
            <w:tcW w:w="2824"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Nazwa kryterium</w:t>
            </w:r>
          </w:p>
        </w:tc>
        <w:tc>
          <w:tcPr>
            <w:tcW w:w="4803"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Definicja kryterium</w:t>
            </w:r>
          </w:p>
        </w:tc>
        <w:tc>
          <w:tcPr>
            <w:tcW w:w="6144"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Opis znaczenia kryterium</w:t>
            </w:r>
          </w:p>
        </w:tc>
      </w:tr>
      <w:tr w:rsidR="0064078C" w:rsidRPr="007C6939" w:rsidTr="00590201">
        <w:trPr>
          <w:jc w:val="center"/>
        </w:trPr>
        <w:tc>
          <w:tcPr>
            <w:tcW w:w="399" w:type="dxa"/>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1</w:t>
            </w:r>
          </w:p>
        </w:tc>
        <w:tc>
          <w:tcPr>
            <w:tcW w:w="2824"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2</w:t>
            </w:r>
          </w:p>
        </w:tc>
        <w:tc>
          <w:tcPr>
            <w:tcW w:w="4803"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3</w:t>
            </w:r>
          </w:p>
        </w:tc>
        <w:tc>
          <w:tcPr>
            <w:tcW w:w="6144"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4</w:t>
            </w:r>
          </w:p>
        </w:tc>
      </w:tr>
      <w:tr w:rsidR="0064078C" w:rsidRPr="007C6939" w:rsidTr="00590201">
        <w:trPr>
          <w:jc w:val="center"/>
        </w:trPr>
        <w:tc>
          <w:tcPr>
            <w:tcW w:w="399" w:type="dxa"/>
          </w:tcPr>
          <w:p w:rsidR="0064078C" w:rsidRPr="007C6939" w:rsidRDefault="0064078C" w:rsidP="001B0A9F">
            <w:pPr>
              <w:pStyle w:val="Akapitzlist"/>
              <w:numPr>
                <w:ilvl w:val="0"/>
                <w:numId w:val="372"/>
              </w:numPr>
              <w:spacing w:before="40" w:after="40"/>
              <w:ind w:left="357" w:hanging="357"/>
              <w:contextualSpacing w:val="0"/>
              <w:rPr>
                <w:rFonts w:cs="Arial"/>
              </w:rPr>
            </w:pPr>
          </w:p>
        </w:tc>
        <w:tc>
          <w:tcPr>
            <w:tcW w:w="2824"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Intensywność wsparcia</w:t>
            </w:r>
          </w:p>
        </w:tc>
        <w:tc>
          <w:tcPr>
            <w:tcW w:w="4803"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 xml:space="preserve">Wnioskowana kwota i poziom wsparcia są zgodne z zapisami </w:t>
            </w:r>
            <w:r w:rsidRPr="007C6939">
              <w:rPr>
                <w:rFonts w:ascii="Myriad Pro" w:hAnsi="Myriad Pro" w:cs="Arial"/>
                <w:i/>
                <w:sz w:val="20"/>
              </w:rPr>
              <w:t>Regulaminu konkursu</w:t>
            </w:r>
            <w:r w:rsidRPr="007C6939">
              <w:rPr>
                <w:rFonts w:ascii="Myriad Pro" w:hAnsi="Myriad Pro" w:cs="Arial"/>
                <w:sz w:val="20"/>
              </w:rPr>
              <w:t>.</w:t>
            </w:r>
          </w:p>
        </w:tc>
        <w:tc>
          <w:tcPr>
            <w:tcW w:w="6144" w:type="dxa"/>
          </w:tcPr>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Spełnienie kryterium jest konieczne do przyznania dofinansowania.</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Projekty niespełniające kryterium kierowane są do poprawy lub uzupełnienia.</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Ocena spełniania kryterium polega na przypisaniu wartości logicznych „tak”, „nie”.</w:t>
            </w:r>
          </w:p>
        </w:tc>
      </w:tr>
      <w:tr w:rsidR="0064078C" w:rsidRPr="007C6939" w:rsidTr="00590201">
        <w:trPr>
          <w:jc w:val="center"/>
        </w:trPr>
        <w:tc>
          <w:tcPr>
            <w:tcW w:w="399" w:type="dxa"/>
          </w:tcPr>
          <w:p w:rsidR="0064078C" w:rsidRPr="007C6939" w:rsidRDefault="0064078C" w:rsidP="001B0A9F">
            <w:pPr>
              <w:pStyle w:val="Akapitzlist"/>
              <w:numPr>
                <w:ilvl w:val="0"/>
                <w:numId w:val="372"/>
              </w:numPr>
              <w:spacing w:before="40" w:after="40"/>
              <w:ind w:left="357" w:hanging="357"/>
              <w:contextualSpacing w:val="0"/>
              <w:rPr>
                <w:rFonts w:cs="Arial"/>
              </w:rPr>
            </w:pPr>
          </w:p>
        </w:tc>
        <w:tc>
          <w:tcPr>
            <w:tcW w:w="2824"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Zgodność z kwalifikowalnością wydatków.</w:t>
            </w:r>
          </w:p>
        </w:tc>
        <w:tc>
          <w:tcPr>
            <w:tcW w:w="4803" w:type="dxa"/>
          </w:tcPr>
          <w:p w:rsidR="0064078C" w:rsidRPr="007C6939" w:rsidRDefault="0064078C" w:rsidP="00590201">
            <w:pPr>
              <w:autoSpaceDE w:val="0"/>
              <w:autoSpaceDN w:val="0"/>
              <w:adjustRightInd w:val="0"/>
              <w:jc w:val="both"/>
              <w:rPr>
                <w:rFonts w:ascii="Myriad Pro" w:eastAsia="MyriadPro-Regular" w:hAnsi="Myriad Pro" w:cs="Arial"/>
                <w:i/>
                <w:sz w:val="20"/>
              </w:rPr>
            </w:pPr>
            <w:r w:rsidRPr="007C6939">
              <w:rPr>
                <w:rFonts w:ascii="Myriad Pro" w:eastAsia="MyriadPro-Regular" w:hAnsi="Myriad Pro" w:cs="Arial"/>
                <w:sz w:val="20"/>
              </w:rPr>
              <w:t xml:space="preserve">Wydatki w projekcie są zgodne z </w:t>
            </w:r>
            <w:r w:rsidRPr="007C6939">
              <w:rPr>
                <w:rFonts w:ascii="Myriad Pro" w:eastAsia="MyriadPro-Regular" w:hAnsi="Myriad Pro" w:cs="Arial"/>
                <w:i/>
                <w:sz w:val="20"/>
              </w:rPr>
              <w:t xml:space="preserve">Wytycznymi </w:t>
            </w:r>
            <w:r w:rsidRPr="007C6939">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sidRPr="007C6939">
              <w:rPr>
                <w:rFonts w:ascii="Myriad Pro" w:eastAsia="MyriadPro-Regular" w:hAnsi="Myriad Pro" w:cs="Arial"/>
                <w:sz w:val="20"/>
              </w:rPr>
              <w:t xml:space="preserve"> oraz </w:t>
            </w:r>
            <w:r w:rsidRPr="007C6939">
              <w:rPr>
                <w:rFonts w:ascii="Myriad Pro" w:eastAsia="MyriadPro-Regular" w:hAnsi="Myriad Pro" w:cs="Arial"/>
                <w:sz w:val="20"/>
              </w:rPr>
              <w:br/>
              <w:t>z</w:t>
            </w:r>
            <w:r w:rsidRPr="007C6939">
              <w:rPr>
                <w:rFonts w:ascii="Myriad Pro" w:eastAsia="MyriadPro-Regular" w:hAnsi="Myriad Pro" w:cs="Arial"/>
                <w:i/>
                <w:sz w:val="20"/>
              </w:rPr>
              <w:t xml:space="preserve"> Wytycznymi w zakresie realizacji przedsięwzięć </w:t>
            </w:r>
            <w:r w:rsidRPr="007C6939">
              <w:rPr>
                <w:rFonts w:ascii="Myriad Pro" w:eastAsia="MyriadPro-Regular" w:hAnsi="Myriad Pro" w:cs="Arial"/>
                <w:i/>
                <w:sz w:val="20"/>
              </w:rPr>
              <w:br/>
              <w:t xml:space="preserve">z udziałem środków Europejskiego Funduszu Społecznego </w:t>
            </w:r>
            <w:r w:rsidRPr="007C6939">
              <w:rPr>
                <w:rFonts w:ascii="Myriad Pro" w:eastAsia="Times New Roman" w:hAnsi="Myriad Pro" w:cs="Arial"/>
                <w:i/>
                <w:sz w:val="20"/>
              </w:rPr>
              <w:t>w obszarze rynku pracy na lata 2014-2020</w:t>
            </w:r>
            <w:r w:rsidRPr="007C6939">
              <w:rPr>
                <w:rFonts w:ascii="Myriad Pro" w:eastAsia="MyriadPro-Regular" w:hAnsi="Myriad Pro" w:cs="Arial"/>
                <w:i/>
                <w:sz w:val="20"/>
              </w:rPr>
              <w:t>.</w:t>
            </w:r>
          </w:p>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Planowane wydatki są uzasadnione, niezbędne, racjonalne i adekwatne do zakresu merytorycznego</w:t>
            </w:r>
            <w:r w:rsidRPr="007C6939">
              <w:rPr>
                <w:rFonts w:ascii="Myriad Pro" w:eastAsia="MyriadPro-Regular" w:hAnsi="Myriad Pro" w:cs="MyriadPro-Regular"/>
                <w:sz w:val="20"/>
              </w:rPr>
              <w:t xml:space="preserve"> </w:t>
            </w:r>
            <w:r w:rsidRPr="007C6939">
              <w:rPr>
                <w:rFonts w:ascii="Myriad Pro" w:eastAsia="MyriadPro-Regular" w:hAnsi="Myriad Pro" w:cs="Arial"/>
                <w:sz w:val="20"/>
              </w:rPr>
              <w:t xml:space="preserve">projektu w tym opisu grupy docelowej </w:t>
            </w:r>
            <w:r w:rsidRPr="007C6939">
              <w:rPr>
                <w:rFonts w:ascii="Myriad Pro" w:eastAsia="MyriadPro-Regular" w:hAnsi="Myriad Pro" w:cs="Arial"/>
                <w:sz w:val="20"/>
              </w:rPr>
              <w:br/>
              <w:t>i planowanego wsparcia.</w:t>
            </w:r>
          </w:p>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 xml:space="preserve">Wydatki założone w projekcie są zgodne </w:t>
            </w:r>
            <w:r w:rsidRPr="007C6939">
              <w:rPr>
                <w:rFonts w:ascii="Myriad Pro" w:eastAsia="MyriadPro-Regular" w:hAnsi="Myriad Pro" w:cs="Arial"/>
                <w:sz w:val="20"/>
              </w:rPr>
              <w:br/>
              <w:t>z</w:t>
            </w:r>
            <w:r w:rsidRPr="007C6939">
              <w:rPr>
                <w:rFonts w:ascii="Myriad Pro" w:eastAsia="MyriadPro-Regular" w:hAnsi="Myriad Pro" w:cs="MyriadPro-Regular"/>
                <w:sz w:val="20"/>
              </w:rPr>
              <w:t xml:space="preserve"> </w:t>
            </w:r>
            <w:r w:rsidRPr="007C6939">
              <w:rPr>
                <w:rFonts w:ascii="Myriad Pro" w:eastAsia="MyriadPro-Regular" w:hAnsi="Myriad Pro" w:cs="Arial"/>
                <w:sz w:val="20"/>
              </w:rPr>
              <w:t>katalogiem wydatków,</w:t>
            </w:r>
            <w:r w:rsidRPr="007C6939">
              <w:rPr>
                <w:rFonts w:ascii="Myriad Pro" w:eastAsia="MyriadPro-Regular" w:hAnsi="Myriad Pro" w:cs="MyriadPro-Regular"/>
                <w:sz w:val="20"/>
              </w:rPr>
              <w:t xml:space="preserve"> </w:t>
            </w:r>
            <w:r w:rsidRPr="007C6939">
              <w:rPr>
                <w:rFonts w:ascii="Myriad Pro" w:eastAsia="MyriadPro-Regular" w:hAnsi="Myriad Pro" w:cs="Arial"/>
                <w:sz w:val="20"/>
              </w:rPr>
              <w:t>limitami (w tym stawką ryczałtową dla kosztów pośrednich) oraz zasadami kwalifikowalności określonymi w Regulaminie konkursu (jeśli dotyczy).</w:t>
            </w:r>
          </w:p>
          <w:p w:rsidR="0064078C" w:rsidRPr="007C6939" w:rsidRDefault="0064078C" w:rsidP="00590201">
            <w:pPr>
              <w:autoSpaceDE w:val="0"/>
              <w:autoSpaceDN w:val="0"/>
              <w:adjustRightInd w:val="0"/>
              <w:jc w:val="both"/>
              <w:rPr>
                <w:rFonts w:ascii="Myriad Pro" w:hAnsi="Myriad Pro" w:cs="Arial"/>
                <w:sz w:val="20"/>
              </w:rPr>
            </w:pPr>
            <w:r w:rsidRPr="007C6939">
              <w:rPr>
                <w:rFonts w:ascii="Myriad Pro" w:eastAsia="MyriadPro-Regular" w:hAnsi="Myriad Pro" w:cs="Arial"/>
                <w:sz w:val="20"/>
              </w:rPr>
              <w:lastRenderedPageBreak/>
              <w:t xml:space="preserve">Poziom wydatków w ramach cross </w:t>
            </w:r>
            <w:proofErr w:type="spellStart"/>
            <w:r w:rsidRPr="007C6939">
              <w:rPr>
                <w:rFonts w:ascii="Myriad Pro" w:eastAsia="MyriadPro-Regular" w:hAnsi="Myriad Pro" w:cs="Arial"/>
                <w:sz w:val="20"/>
              </w:rPr>
              <w:t>financingu</w:t>
            </w:r>
            <w:proofErr w:type="spellEnd"/>
            <w:r w:rsidRPr="007C6939">
              <w:rPr>
                <w:rFonts w:ascii="Myriad Pro" w:eastAsia="MyriadPro-Regular" w:hAnsi="Myriad Pro" w:cs="Arial"/>
                <w:sz w:val="20"/>
              </w:rPr>
              <w:t xml:space="preserve"> oraz środków trwałych jest zgodny z poziomem tych wydatków wskazanym w Regulaminie konkursu.</w:t>
            </w:r>
          </w:p>
        </w:tc>
        <w:tc>
          <w:tcPr>
            <w:tcW w:w="6144" w:type="dxa"/>
          </w:tcPr>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lastRenderedPageBreak/>
              <w:t>Spełnienie kryterium jest konieczne do przyznania dofinansowania.</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Projekty niespełniające kryterium kierowane są do poprawy lub uzupełnienia.</w:t>
            </w:r>
          </w:p>
          <w:p w:rsidR="0064078C" w:rsidRPr="007C6939" w:rsidRDefault="0064078C" w:rsidP="00590201">
            <w:pPr>
              <w:autoSpaceDE w:val="0"/>
              <w:autoSpaceDN w:val="0"/>
              <w:adjustRightInd w:val="0"/>
              <w:jc w:val="both"/>
              <w:rPr>
                <w:rFonts w:ascii="Myriad Pro" w:eastAsia="MyriadPro-Regular" w:hAnsi="Myriad Pro" w:cs="Arial"/>
                <w:i/>
                <w:sz w:val="20"/>
              </w:rPr>
            </w:pPr>
            <w:r w:rsidRPr="007C6939">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7C6939">
              <w:rPr>
                <w:rFonts w:ascii="Myriad Pro" w:hAnsi="Myriad Pro" w:cs="Arial"/>
                <w:i/>
                <w:sz w:val="20"/>
              </w:rPr>
              <w:t>SOOP RPO WZ 2014-2020</w:t>
            </w:r>
            <w:r w:rsidRPr="007C6939">
              <w:rPr>
                <w:rFonts w:ascii="Myriad Pro" w:hAnsi="Myriad Pro" w:cs="Arial"/>
                <w:sz w:val="20"/>
              </w:rPr>
              <w:t xml:space="preserve">, </w:t>
            </w:r>
            <w:r w:rsidRPr="007C6939">
              <w:rPr>
                <w:rFonts w:ascii="Myriad Pro" w:eastAsia="MyriadPro-Regular" w:hAnsi="Myriad Pro" w:cs="Arial"/>
                <w:i/>
                <w:sz w:val="20"/>
              </w:rPr>
              <w:t xml:space="preserve">Wytycznych  </w:t>
            </w:r>
            <w:r w:rsidRPr="007C6939">
              <w:rPr>
                <w:rFonts w:ascii="Myriad Pro" w:eastAsia="MyriadPro-Regular" w:hAnsi="Myriad Pro" w:cs="Arial"/>
                <w:i/>
                <w:sz w:val="20"/>
              </w:rPr>
              <w:br/>
              <w:t xml:space="preserve">w zakresie kwalifikowalności wydatków w ramach Europejskiego Funduszu Rozwoju Regionalnego, Europejskiego Funduszu Społecznego oraz Funduszu Spójności na lata 2014-2020  oraz </w:t>
            </w:r>
            <w:r w:rsidRPr="007C6939">
              <w:rPr>
                <w:rFonts w:ascii="Myriad Pro" w:eastAsia="MyriadPro-Regular" w:hAnsi="Myriad Pro" w:cs="Arial"/>
                <w:sz w:val="20"/>
              </w:rPr>
              <w:t xml:space="preserve"> </w:t>
            </w:r>
            <w:r w:rsidRPr="007C6939">
              <w:rPr>
                <w:rFonts w:ascii="Myriad Pro" w:hAnsi="Myriad Pro" w:cs="Arial"/>
                <w:sz w:val="20"/>
              </w:rPr>
              <w:t xml:space="preserve"> właściwych </w:t>
            </w:r>
            <w:r w:rsidRPr="007C6939">
              <w:rPr>
                <w:rFonts w:ascii="Myriad Pro" w:eastAsia="MyriadPro-Regular" w:hAnsi="Myriad Pro" w:cs="Arial"/>
                <w:i/>
                <w:sz w:val="20"/>
              </w:rPr>
              <w:t xml:space="preserve">Wytycznych obszarowych, </w:t>
            </w:r>
            <w:r w:rsidRPr="007C6939">
              <w:rPr>
                <w:rFonts w:ascii="Myriad Pro" w:hAnsi="Myriad Pro" w:cs="Arial"/>
                <w:sz w:val="20"/>
              </w:rPr>
              <w:t xml:space="preserve">mających wpływ na założenia dotyczące kwalifikowalności wydatków.   </w:t>
            </w:r>
          </w:p>
          <w:p w:rsidR="0064078C" w:rsidRPr="007C6939" w:rsidRDefault="0064078C" w:rsidP="00590201">
            <w:pPr>
              <w:spacing w:before="40" w:after="40"/>
              <w:jc w:val="both"/>
              <w:rPr>
                <w:rFonts w:ascii="Myriad Pro" w:hAnsi="Myriad Pro" w:cs="Arial"/>
                <w:sz w:val="20"/>
              </w:rPr>
            </w:pP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Ocena spełniania kryterium polega na przypisaniu wartości logicznych „tak”, „nie”.</w:t>
            </w:r>
          </w:p>
        </w:tc>
      </w:tr>
      <w:tr w:rsidR="0064078C" w:rsidRPr="007C6939" w:rsidTr="00590201">
        <w:trPr>
          <w:jc w:val="center"/>
        </w:trPr>
        <w:tc>
          <w:tcPr>
            <w:tcW w:w="399" w:type="dxa"/>
          </w:tcPr>
          <w:p w:rsidR="0064078C" w:rsidRPr="007C6939" w:rsidRDefault="0064078C" w:rsidP="001B0A9F">
            <w:pPr>
              <w:pStyle w:val="Akapitzlist"/>
              <w:numPr>
                <w:ilvl w:val="0"/>
                <w:numId w:val="372"/>
              </w:numPr>
              <w:spacing w:before="40" w:after="40"/>
              <w:ind w:left="357" w:hanging="357"/>
              <w:contextualSpacing w:val="0"/>
              <w:rPr>
                <w:rFonts w:cs="Arial"/>
              </w:rPr>
            </w:pPr>
          </w:p>
        </w:tc>
        <w:tc>
          <w:tcPr>
            <w:tcW w:w="2824" w:type="dxa"/>
          </w:tcPr>
          <w:p w:rsidR="0064078C" w:rsidRPr="007C6939" w:rsidRDefault="0064078C" w:rsidP="00590201">
            <w:pPr>
              <w:spacing w:before="40" w:after="40"/>
              <w:rPr>
                <w:rFonts w:ascii="Myriad Pro" w:hAnsi="Myriad Pro" w:cs="Arial"/>
                <w:sz w:val="20"/>
              </w:rPr>
            </w:pPr>
            <w:r w:rsidRPr="007C6939">
              <w:rPr>
                <w:rFonts w:ascii="Myriad Pro" w:eastAsia="MyriadPro-Regular" w:hAnsi="Myriad Pro" w:cs="Arial"/>
                <w:sz w:val="20"/>
              </w:rPr>
              <w:t>Zgodność z warunkami realizacji wsparcia.</w:t>
            </w:r>
          </w:p>
        </w:tc>
        <w:tc>
          <w:tcPr>
            <w:tcW w:w="4803" w:type="dxa"/>
          </w:tcPr>
          <w:p w:rsidR="0064078C" w:rsidRPr="007C6939" w:rsidRDefault="0064078C" w:rsidP="00590201">
            <w:pPr>
              <w:spacing w:before="40" w:after="40"/>
              <w:jc w:val="both"/>
              <w:rPr>
                <w:rFonts w:ascii="Myriad Pro" w:hAnsi="Myriad Pro" w:cs="Arial"/>
                <w:sz w:val="20"/>
              </w:rPr>
            </w:pPr>
            <w:r w:rsidRPr="007C6939">
              <w:rPr>
                <w:rFonts w:ascii="Myriad Pro" w:eastAsia="MyriadPro-Regular" w:hAnsi="Myriad Pro" w:cs="Arial"/>
                <w:sz w:val="20"/>
              </w:rPr>
              <w:t xml:space="preserve">Wniosek został sporządzony zgodnie </w:t>
            </w:r>
            <w:r w:rsidRPr="007C6939">
              <w:rPr>
                <w:rFonts w:ascii="Myriad Pro" w:eastAsia="MyriadPro-Regular" w:hAnsi="Myriad Pro" w:cs="Arial"/>
                <w:sz w:val="20"/>
              </w:rPr>
              <w:br/>
              <w:t xml:space="preserve">z uwarunkowaniami realizacji wsparcia określonymi we właściwych wytycznych obszarowych oraz z zasadami realizacji wsparcia wskazanymi przez IOK   w części 5.3 </w:t>
            </w:r>
            <w:r w:rsidRPr="007C6939">
              <w:rPr>
                <w:rFonts w:ascii="Myriad Pro" w:eastAsia="MyriadPro-Regular" w:hAnsi="Myriad Pro" w:cs="Arial"/>
                <w:i/>
                <w:sz w:val="20"/>
              </w:rPr>
              <w:t xml:space="preserve">Regulaminu konkursu </w:t>
            </w:r>
            <w:r w:rsidRPr="007C6939">
              <w:rPr>
                <w:rFonts w:ascii="Myriad Pro" w:eastAsia="MyriadPro-Regular" w:hAnsi="Myriad Pro" w:cs="Arial"/>
                <w:sz w:val="20"/>
              </w:rPr>
              <w:t>(np. zasady realizacji danej formy wsparcia).</w:t>
            </w:r>
          </w:p>
        </w:tc>
        <w:tc>
          <w:tcPr>
            <w:tcW w:w="6144" w:type="dxa"/>
          </w:tcPr>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Spełnienie kryterium jest konieczne do przyznania dofinansowania.</w:t>
            </w:r>
          </w:p>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Projekty niespełniające kryterium kierowane są do poprawy lub uzupełnienia.</w:t>
            </w:r>
          </w:p>
          <w:p w:rsidR="0064078C" w:rsidRPr="007C6939" w:rsidRDefault="0064078C" w:rsidP="00590201">
            <w:pPr>
              <w:autoSpaceDE w:val="0"/>
              <w:autoSpaceDN w:val="0"/>
              <w:adjustRightInd w:val="0"/>
              <w:jc w:val="both"/>
              <w:rPr>
                <w:rFonts w:ascii="Myriad Pro" w:eastAsia="MyriadPro-Regular" w:hAnsi="Myriad Pro" w:cs="Arial"/>
                <w:i/>
                <w:sz w:val="20"/>
              </w:rPr>
            </w:pPr>
            <w:r w:rsidRPr="007C6939">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7C6939">
              <w:rPr>
                <w:rFonts w:ascii="Myriad Pro" w:hAnsi="Myriad Pro" w:cs="Arial"/>
                <w:i/>
                <w:sz w:val="20"/>
              </w:rPr>
              <w:t>RPO WZ 2014-2020</w:t>
            </w:r>
            <w:r w:rsidRPr="007C6939">
              <w:rPr>
                <w:rFonts w:ascii="Myriad Pro" w:hAnsi="Myriad Pro" w:cs="Arial"/>
                <w:sz w:val="20"/>
              </w:rPr>
              <w:t xml:space="preserve">, przepisów prawa, </w:t>
            </w:r>
            <w:r w:rsidRPr="007C6939">
              <w:rPr>
                <w:rFonts w:ascii="Myriad Pro" w:hAnsi="Myriad Pro" w:cs="Arial"/>
                <w:i/>
                <w:sz w:val="20"/>
              </w:rPr>
              <w:t>SOOP RPO WZ 2014-2020</w:t>
            </w:r>
            <w:r w:rsidRPr="007C6939">
              <w:rPr>
                <w:rFonts w:ascii="Myriad Pro" w:hAnsi="Myriad Pro" w:cs="Arial"/>
                <w:sz w:val="20"/>
              </w:rPr>
              <w:t xml:space="preserve">, </w:t>
            </w:r>
            <w:r w:rsidRPr="007C6939">
              <w:rPr>
                <w:rFonts w:ascii="Myriad Pro" w:eastAsia="MyriadPro-Regular" w:hAnsi="Myriad Pro" w:cs="Arial"/>
                <w:sz w:val="20"/>
              </w:rPr>
              <w:t>właściwych</w:t>
            </w:r>
            <w:r w:rsidRPr="007C6939">
              <w:rPr>
                <w:rFonts w:ascii="Myriad Pro" w:eastAsia="MyriadPro-Regular" w:hAnsi="Myriad Pro" w:cs="Arial"/>
                <w:i/>
                <w:sz w:val="20"/>
              </w:rPr>
              <w:t xml:space="preserve"> Wytycznych obszarowych, </w:t>
            </w:r>
            <w:r w:rsidRPr="007C6939">
              <w:rPr>
                <w:rFonts w:ascii="Myriad Pro" w:hAnsi="Myriad Pro" w:cs="Arial"/>
                <w:sz w:val="20"/>
              </w:rPr>
              <w:t xml:space="preserve">mających wpływ na założenia dotyczące uwarunkowań realizacji wsparcia.    </w:t>
            </w:r>
          </w:p>
          <w:p w:rsidR="0064078C" w:rsidRPr="007C6939" w:rsidRDefault="0064078C" w:rsidP="00590201">
            <w:pPr>
              <w:spacing w:before="40"/>
              <w:jc w:val="both"/>
              <w:rPr>
                <w:rFonts w:ascii="Myriad Pro" w:hAnsi="Myriad Pro" w:cs="Arial"/>
                <w:sz w:val="20"/>
              </w:rPr>
            </w:pPr>
            <w:r w:rsidRPr="007C6939">
              <w:rPr>
                <w:rFonts w:ascii="Myriad Pro" w:eastAsia="MyriadPro-Regular" w:hAnsi="Myriad Pro" w:cs="Arial"/>
                <w:sz w:val="20"/>
              </w:rPr>
              <w:t>Ocena spełniania kryterium polega na przypisaniu wartości logicznych „tak”, „nie”.</w:t>
            </w:r>
          </w:p>
        </w:tc>
      </w:tr>
      <w:tr w:rsidR="0064078C" w:rsidRPr="007C6939" w:rsidTr="00590201">
        <w:trPr>
          <w:jc w:val="center"/>
        </w:trPr>
        <w:tc>
          <w:tcPr>
            <w:tcW w:w="399" w:type="dxa"/>
          </w:tcPr>
          <w:p w:rsidR="0064078C" w:rsidRPr="007C6939" w:rsidRDefault="0064078C" w:rsidP="001B0A9F">
            <w:pPr>
              <w:pStyle w:val="Akapitzlist"/>
              <w:numPr>
                <w:ilvl w:val="0"/>
                <w:numId w:val="372"/>
              </w:numPr>
              <w:spacing w:before="40" w:after="40"/>
              <w:ind w:left="357" w:hanging="357"/>
              <w:contextualSpacing w:val="0"/>
              <w:rPr>
                <w:rFonts w:cs="Arial"/>
              </w:rPr>
            </w:pPr>
          </w:p>
        </w:tc>
        <w:tc>
          <w:tcPr>
            <w:tcW w:w="2824"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 xml:space="preserve">Spójność i kompletność zapisów </w:t>
            </w:r>
          </w:p>
        </w:tc>
        <w:tc>
          <w:tcPr>
            <w:tcW w:w="4803" w:type="dxa"/>
          </w:tcPr>
          <w:p w:rsidR="0064078C" w:rsidRPr="007C6939" w:rsidRDefault="0064078C" w:rsidP="00590201">
            <w:pPr>
              <w:autoSpaceDE w:val="0"/>
              <w:autoSpaceDN w:val="0"/>
              <w:adjustRightInd w:val="0"/>
              <w:jc w:val="both"/>
              <w:rPr>
                <w:rFonts w:ascii="Myriad Pro" w:hAnsi="Myriad Pro" w:cs="Arial"/>
                <w:sz w:val="20"/>
              </w:rPr>
            </w:pPr>
            <w:r w:rsidRPr="007C6939">
              <w:rPr>
                <w:rFonts w:ascii="Myriad Pro" w:eastAsia="MyriadPro-Regular" w:hAnsi="Myriad Pro" w:cs="Arial"/>
                <w:sz w:val="20"/>
              </w:rPr>
              <w:t xml:space="preserve">Wniosek jest spójny i kompletny w odniesieniu do dokonanej oceny. </w:t>
            </w:r>
          </w:p>
        </w:tc>
        <w:tc>
          <w:tcPr>
            <w:tcW w:w="6144" w:type="dxa"/>
          </w:tcPr>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Spełnienie kryterium jest konieczne do przyznania dofinansowania.</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Projekty niespełniające kryterium kierowane są do poprawy lub uzupełnienia.</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Ocena spełniania kryterium polega na przypisaniu wartości logicznych „tak”, „nie.</w:t>
            </w:r>
          </w:p>
        </w:tc>
      </w:tr>
    </w:tbl>
    <w:p w:rsidR="00E57CB9" w:rsidRDefault="00E57CB9" w:rsidP="003D7DC9">
      <w:pPr>
        <w:rPr>
          <w:rFonts w:ascii="Myriad Pro" w:hAnsi="Myriad Pro"/>
          <w:b/>
          <w:sz w:val="20"/>
        </w:rPr>
      </w:pPr>
    </w:p>
    <w:p w:rsidR="00A57FEC" w:rsidRPr="00A57FEC" w:rsidRDefault="00D16733" w:rsidP="00A57FEC">
      <w:pPr>
        <w:jc w:val="center"/>
        <w:rPr>
          <w:rFonts w:ascii="Myriad Pro" w:hAnsi="Myriad Pro"/>
          <w:b/>
          <w:sz w:val="20"/>
        </w:rPr>
      </w:pPr>
      <w:r w:rsidRPr="00A57FEC">
        <w:rPr>
          <w:rFonts w:ascii="Myriad Pro" w:hAnsi="Myriad Pro"/>
          <w:b/>
          <w:sz w:val="20"/>
        </w:rPr>
        <w:t>Kry</w:t>
      </w:r>
      <w:r w:rsidR="00EA606D" w:rsidRPr="00A57FEC">
        <w:rPr>
          <w:rFonts w:ascii="Myriad Pro" w:hAnsi="Myriad Pro"/>
          <w:b/>
          <w:sz w:val="20"/>
        </w:rPr>
        <w:t>teria szczegółowe</w:t>
      </w:r>
      <w:r w:rsidRPr="00A57FEC">
        <w:rPr>
          <w:rFonts w:ascii="Myriad Pro" w:hAnsi="Myriad Pro"/>
          <w:b/>
          <w:sz w:val="20"/>
        </w:rPr>
        <w:t xml:space="preserve"> przyjęte Uchwałą Nr</w:t>
      </w:r>
      <w:r w:rsidR="007058D8" w:rsidRPr="00A57FEC">
        <w:rPr>
          <w:rFonts w:ascii="Myriad Pro" w:hAnsi="Myriad Pro"/>
          <w:b/>
          <w:sz w:val="20"/>
        </w:rPr>
        <w:t xml:space="preserve"> </w:t>
      </w:r>
      <w:r w:rsidR="009E1AA1" w:rsidRPr="00A57FEC">
        <w:rPr>
          <w:rFonts w:ascii="Myriad Pro" w:hAnsi="Myriad Pro"/>
          <w:b/>
          <w:sz w:val="20"/>
        </w:rPr>
        <w:t>15</w:t>
      </w:r>
      <w:r w:rsidR="00542C26" w:rsidRPr="00A57FEC">
        <w:rPr>
          <w:rFonts w:ascii="Myriad Pro" w:hAnsi="Myriad Pro"/>
          <w:b/>
          <w:sz w:val="20"/>
        </w:rPr>
        <w:t>/19</w:t>
      </w:r>
      <w:r w:rsidRPr="00A57FEC">
        <w:rPr>
          <w:rFonts w:ascii="Myriad Pro" w:hAnsi="Myriad Pro"/>
          <w:b/>
          <w:sz w:val="20"/>
        </w:rPr>
        <w:t xml:space="preserve"> Komitetu Monitorującego RPO WZ 2014-2020 z</w:t>
      </w:r>
      <w:r w:rsidR="00542C26" w:rsidRPr="00A57FEC">
        <w:rPr>
          <w:rFonts w:ascii="Myriad Pro" w:hAnsi="Myriad Pro"/>
          <w:b/>
          <w:sz w:val="20"/>
        </w:rPr>
        <w:t xml:space="preserve"> dnia </w:t>
      </w:r>
      <w:r w:rsidR="009E1AA1" w:rsidRPr="00A57FEC">
        <w:rPr>
          <w:rFonts w:ascii="Myriad Pro" w:hAnsi="Myriad Pro"/>
          <w:b/>
          <w:sz w:val="20"/>
        </w:rPr>
        <w:t xml:space="preserve">14 lutego 2019 r. </w:t>
      </w:r>
      <w:r w:rsidR="008047D7" w:rsidRPr="00A57FEC">
        <w:rPr>
          <w:rFonts w:ascii="Myriad Pro" w:hAnsi="Myriad Pro"/>
          <w:b/>
          <w:sz w:val="20"/>
        </w:rPr>
        <w:t xml:space="preserve"> </w:t>
      </w:r>
      <w:r w:rsidR="00EA606D" w:rsidRPr="00A57FEC">
        <w:rPr>
          <w:rFonts w:ascii="Myriad Pro" w:hAnsi="Myriad Pro"/>
          <w:b/>
          <w:sz w:val="20"/>
        </w:rPr>
        <w:t xml:space="preserve">(tryb </w:t>
      </w:r>
      <w:r w:rsidRPr="00A57FEC">
        <w:rPr>
          <w:rFonts w:ascii="Myriad Pro" w:hAnsi="Myriad Pro"/>
          <w:b/>
          <w:sz w:val="20"/>
        </w:rPr>
        <w:t>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A57FEC" w:rsidRPr="00BA6E37" w:rsidTr="00045B9C">
        <w:trPr>
          <w:jc w:val="center"/>
        </w:trPr>
        <w:tc>
          <w:tcPr>
            <w:tcW w:w="1900" w:type="dxa"/>
            <w:shd w:val="clear" w:color="auto" w:fill="B6DDE8"/>
          </w:tcPr>
          <w:p w:rsidR="00A57FEC" w:rsidRPr="00BA6E37" w:rsidRDefault="00A57FEC" w:rsidP="00045B9C">
            <w:pPr>
              <w:spacing w:before="40" w:after="40" w:line="240" w:lineRule="auto"/>
              <w:rPr>
                <w:rFonts w:ascii="Myriad Pro" w:hAnsi="Myriad Pro"/>
                <w:sz w:val="20"/>
              </w:rPr>
            </w:pPr>
            <w:r w:rsidRPr="00BA6E37">
              <w:rPr>
                <w:rFonts w:ascii="Myriad Pro" w:hAnsi="Myriad Pro"/>
                <w:sz w:val="20"/>
              </w:rPr>
              <w:t>Oś priorytetowa</w:t>
            </w:r>
          </w:p>
        </w:tc>
        <w:tc>
          <w:tcPr>
            <w:tcW w:w="12275" w:type="dxa"/>
            <w:shd w:val="clear" w:color="auto" w:fill="B6DDE8"/>
          </w:tcPr>
          <w:p w:rsidR="00A57FEC" w:rsidRPr="00BA6E37" w:rsidRDefault="00A57FEC" w:rsidP="00045B9C">
            <w:pPr>
              <w:spacing w:before="40" w:after="40" w:line="240" w:lineRule="auto"/>
              <w:rPr>
                <w:rFonts w:ascii="Myriad Pro" w:hAnsi="Myriad Pro"/>
                <w:sz w:val="20"/>
              </w:rPr>
            </w:pPr>
            <w:r w:rsidRPr="00BA6E37">
              <w:rPr>
                <w:rFonts w:ascii="Myriad Pro" w:hAnsi="Myriad Pro"/>
                <w:sz w:val="20"/>
              </w:rPr>
              <w:t>VI Rynek Pracy</w:t>
            </w:r>
          </w:p>
        </w:tc>
      </w:tr>
      <w:tr w:rsidR="00A57FEC" w:rsidRPr="00BA6E37" w:rsidTr="00045B9C">
        <w:trPr>
          <w:jc w:val="center"/>
        </w:trPr>
        <w:tc>
          <w:tcPr>
            <w:tcW w:w="1900" w:type="dxa"/>
            <w:shd w:val="clear" w:color="auto" w:fill="B6DDE8"/>
          </w:tcPr>
          <w:p w:rsidR="00A57FEC" w:rsidRPr="00BA6E37" w:rsidRDefault="00A57FEC" w:rsidP="00045B9C">
            <w:pPr>
              <w:spacing w:before="40" w:after="40" w:line="240" w:lineRule="auto"/>
              <w:rPr>
                <w:rFonts w:ascii="Myriad Pro" w:hAnsi="Myriad Pro"/>
                <w:sz w:val="20"/>
              </w:rPr>
            </w:pPr>
            <w:r w:rsidRPr="00BA6E37">
              <w:rPr>
                <w:rFonts w:ascii="Myriad Pro" w:hAnsi="Myriad Pro"/>
                <w:sz w:val="20"/>
              </w:rPr>
              <w:t>Priorytet Inwestycyjny</w:t>
            </w:r>
          </w:p>
        </w:tc>
        <w:tc>
          <w:tcPr>
            <w:tcW w:w="12275" w:type="dxa"/>
            <w:shd w:val="clear" w:color="auto" w:fill="B6DDE8"/>
          </w:tcPr>
          <w:p w:rsidR="00A57FEC" w:rsidRPr="00BA6E37" w:rsidRDefault="00A57FEC" w:rsidP="00045B9C">
            <w:pPr>
              <w:spacing w:before="40" w:after="40" w:line="240" w:lineRule="auto"/>
              <w:jc w:val="both"/>
              <w:rPr>
                <w:rFonts w:ascii="Myriad Pro" w:hAnsi="Myriad Pro"/>
                <w:sz w:val="20"/>
              </w:rPr>
            </w:pPr>
            <w:r w:rsidRPr="00BA6E37">
              <w:rPr>
                <w:rFonts w:ascii="Myriad Pro" w:hAnsi="Myriad Pro"/>
                <w:sz w:val="20"/>
              </w:rPr>
              <w:t>8i Dostęp do zatrudnienia dla osób poszukujących pracy i osób biernych zawodowo, w tym długotrwale bezrobotnych oraz oddalonych od rynku pracy, także podejmowanie lokalnych inicjatyw na rzecz zatrudnienia oraz wspieranie mobilności pracowników</w:t>
            </w:r>
          </w:p>
        </w:tc>
      </w:tr>
      <w:tr w:rsidR="00A57FEC" w:rsidRPr="00BA6E37" w:rsidTr="00045B9C">
        <w:trPr>
          <w:jc w:val="center"/>
        </w:trPr>
        <w:tc>
          <w:tcPr>
            <w:tcW w:w="1900" w:type="dxa"/>
            <w:shd w:val="clear" w:color="auto" w:fill="B6DDE8"/>
          </w:tcPr>
          <w:p w:rsidR="00A57FEC" w:rsidRPr="00BA6E37" w:rsidRDefault="00A57FEC" w:rsidP="00045B9C">
            <w:pPr>
              <w:spacing w:before="40" w:after="40" w:line="240" w:lineRule="auto"/>
              <w:rPr>
                <w:rFonts w:ascii="Myriad Pro" w:hAnsi="Myriad Pro"/>
                <w:sz w:val="20"/>
              </w:rPr>
            </w:pPr>
            <w:r w:rsidRPr="00BA6E37">
              <w:rPr>
                <w:rFonts w:ascii="Myriad Pro" w:hAnsi="Myriad Pro"/>
                <w:sz w:val="20"/>
              </w:rPr>
              <w:t>Działanie</w:t>
            </w:r>
          </w:p>
        </w:tc>
        <w:tc>
          <w:tcPr>
            <w:tcW w:w="12275" w:type="dxa"/>
            <w:shd w:val="clear" w:color="auto" w:fill="B6DDE8"/>
          </w:tcPr>
          <w:p w:rsidR="00A57FEC" w:rsidRPr="00BA6E37" w:rsidRDefault="00A57FEC" w:rsidP="00045B9C">
            <w:pPr>
              <w:spacing w:before="40" w:after="40" w:line="240" w:lineRule="auto"/>
              <w:jc w:val="both"/>
              <w:rPr>
                <w:rFonts w:ascii="Myriad Pro" w:hAnsi="Myriad Pro"/>
                <w:sz w:val="20"/>
              </w:rPr>
            </w:pPr>
            <w:r w:rsidRPr="00BA6E37">
              <w:rPr>
                <w:rFonts w:ascii="Myriad Pro" w:hAnsi="Myriad Pro"/>
                <w:sz w:val="20"/>
              </w:rPr>
              <w:t xml:space="preserve">6.5 </w:t>
            </w:r>
            <w:r w:rsidRPr="00E45AEC">
              <w:rPr>
                <w:rFonts w:ascii="Myriad Pro" w:hAnsi="Myriad Pro"/>
                <w:sz w:val="20"/>
              </w:rPr>
              <w:t>Kompleksowe wsparcie głównie dla osób bezrobotnych, biernych zawodowo zwłaszcza znajdujących się w szczególnie trudnej sytuacji na rynku pracy obejmujące pomoc w aktywnym poszukiwaniu pracy oraz działania na rzecz podnoszenia kwalifikacji zawodowych</w:t>
            </w:r>
          </w:p>
        </w:tc>
      </w:tr>
      <w:tr w:rsidR="00A57FEC" w:rsidRPr="00BA6E37" w:rsidTr="00045B9C">
        <w:trPr>
          <w:jc w:val="center"/>
        </w:trPr>
        <w:tc>
          <w:tcPr>
            <w:tcW w:w="1900" w:type="dxa"/>
            <w:shd w:val="clear" w:color="auto" w:fill="B6DDE8"/>
          </w:tcPr>
          <w:p w:rsidR="00A57FEC" w:rsidRPr="00BA6E37" w:rsidRDefault="00A57FEC" w:rsidP="00045B9C">
            <w:pPr>
              <w:spacing w:before="40" w:after="40" w:line="240" w:lineRule="auto"/>
              <w:rPr>
                <w:rFonts w:ascii="Myriad Pro" w:hAnsi="Myriad Pro"/>
                <w:sz w:val="20"/>
              </w:rPr>
            </w:pPr>
            <w:r w:rsidRPr="00BA6E37">
              <w:rPr>
                <w:rFonts w:ascii="Myriad Pro" w:hAnsi="Myriad Pro"/>
                <w:sz w:val="20"/>
              </w:rPr>
              <w:t>Typ projektu</w:t>
            </w:r>
          </w:p>
        </w:tc>
        <w:tc>
          <w:tcPr>
            <w:tcW w:w="12275" w:type="dxa"/>
            <w:shd w:val="clear" w:color="auto" w:fill="B6DDE8"/>
          </w:tcPr>
          <w:p w:rsidR="00A57FEC" w:rsidRPr="00810514" w:rsidRDefault="00A57FEC" w:rsidP="00045B9C">
            <w:pPr>
              <w:spacing w:before="60" w:after="60"/>
              <w:jc w:val="both"/>
              <w:rPr>
                <w:rFonts w:ascii="Myriad Pro" w:hAnsi="Myriad Pro" w:cs="Arial"/>
                <w:sz w:val="20"/>
              </w:rPr>
            </w:pPr>
            <w:r w:rsidRPr="00810514">
              <w:rPr>
                <w:rFonts w:ascii="Myriad Pro" w:hAnsi="Myriad Pro" w:cs="Arial"/>
                <w:sz w:val="20"/>
              </w:rPr>
              <w:t>2. Wsparcie indywidualnej i kompleksowej aktywizacji z</w:t>
            </w:r>
            <w:r>
              <w:rPr>
                <w:rFonts w:ascii="Myriad Pro" w:hAnsi="Myriad Pro" w:cs="Arial"/>
                <w:sz w:val="20"/>
              </w:rPr>
              <w:t xml:space="preserve">awodowej osób biernych zawodowo lub </w:t>
            </w:r>
            <w:r w:rsidRPr="00810514">
              <w:rPr>
                <w:rFonts w:ascii="Myriad Pro" w:hAnsi="Myriad Pro" w:cs="Arial"/>
                <w:sz w:val="20"/>
              </w:rPr>
              <w:t>bezrobotnych niezarejestrowanych w PUP znajdujących się w szczególnie trudnej sytuacji na rynku pracy:</w:t>
            </w:r>
          </w:p>
          <w:p w:rsidR="00A57FEC" w:rsidRPr="00810514" w:rsidRDefault="00A57FEC" w:rsidP="001B0A9F">
            <w:pPr>
              <w:numPr>
                <w:ilvl w:val="0"/>
                <w:numId w:val="287"/>
              </w:numPr>
              <w:spacing w:before="60" w:after="60" w:line="240" w:lineRule="auto"/>
              <w:ind w:left="714" w:hanging="357"/>
              <w:jc w:val="both"/>
              <w:rPr>
                <w:rFonts w:ascii="Myriad Pro" w:hAnsi="Myriad Pro" w:cs="Arial"/>
                <w:sz w:val="20"/>
              </w:rPr>
            </w:pPr>
            <w:r w:rsidRPr="00810514">
              <w:rPr>
                <w:rFonts w:ascii="Myriad Pro" w:hAnsi="Myriad Pro" w:cs="Arial"/>
                <w:sz w:val="20"/>
              </w:rPr>
              <w:t>wsparcie oraz pomoc w zakresie określenia ścieżki zawodowej (obligatoryjne):</w:t>
            </w:r>
          </w:p>
          <w:p w:rsidR="00A57FEC" w:rsidRPr="00810514" w:rsidRDefault="00A57FE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jc w:val="both"/>
              <w:rPr>
                <w:rFonts w:ascii="Myriad Pro" w:hAnsi="Myriad Pro" w:cs="Arial"/>
                <w:sz w:val="20"/>
              </w:rPr>
            </w:pPr>
            <w:r w:rsidRPr="00810514">
              <w:rPr>
                <w:rFonts w:ascii="Myriad Pro" w:hAnsi="Myriad Pro" w:cs="Arial"/>
                <w:sz w:val="20"/>
              </w:rPr>
              <w:t xml:space="preserve">identyfikacja potrzeb osób biernych/bezrobotnych niezarejestrowanych w PUP oraz diagnozowanie możliwości w zakresie </w:t>
            </w:r>
            <w:r w:rsidRPr="00810514">
              <w:rPr>
                <w:rFonts w:ascii="Myriad Pro" w:hAnsi="Myriad Pro" w:cs="Arial"/>
                <w:sz w:val="20"/>
              </w:rPr>
              <w:lastRenderedPageBreak/>
              <w:t>doskonalenia zawodowego,</w:t>
            </w:r>
          </w:p>
          <w:p w:rsidR="00A57FEC" w:rsidRPr="00810514" w:rsidRDefault="00A57FE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jc w:val="both"/>
              <w:rPr>
                <w:rFonts w:ascii="Myriad Pro" w:hAnsi="Myriad Pro" w:cs="Arial"/>
                <w:sz w:val="20"/>
              </w:rPr>
            </w:pPr>
            <w:r w:rsidRPr="00810514">
              <w:rPr>
                <w:rFonts w:ascii="Myriad Pro" w:hAnsi="Myriad Pro" w:cs="Arial"/>
                <w:sz w:val="20"/>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A57FEC" w:rsidRPr="00810514" w:rsidRDefault="00A57FEC" w:rsidP="001B0A9F">
            <w:pPr>
              <w:numPr>
                <w:ilvl w:val="0"/>
                <w:numId w:val="287"/>
              </w:numPr>
              <w:spacing w:before="60" w:after="60" w:line="240" w:lineRule="auto"/>
              <w:ind w:left="714" w:hanging="357"/>
              <w:jc w:val="both"/>
              <w:rPr>
                <w:rFonts w:ascii="Myriad Pro" w:hAnsi="Myriad Pro" w:cs="Arial"/>
                <w:sz w:val="20"/>
              </w:rPr>
            </w:pPr>
            <w:r w:rsidRPr="00810514">
              <w:rPr>
                <w:rFonts w:ascii="Myriad Pro" w:hAnsi="Myriad Pro" w:cs="Arial"/>
                <w:sz w:val="20"/>
              </w:rPr>
              <w:t>wsparcie w uzupełnieniu lub zdobyciu nowych umiejętności i kompetencji:</w:t>
            </w:r>
          </w:p>
          <w:p w:rsidR="00A57FEC" w:rsidRPr="00810514" w:rsidRDefault="00A57FE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jc w:val="both"/>
              <w:rPr>
                <w:rFonts w:ascii="Myriad Pro" w:hAnsi="Myriad Pro" w:cs="Arial"/>
                <w:sz w:val="20"/>
              </w:rPr>
            </w:pPr>
            <w:r w:rsidRPr="00810514">
              <w:rPr>
                <w:rFonts w:ascii="Myriad Pro" w:hAnsi="Myriad Pro" w:cs="Arial"/>
                <w:sz w:val="20"/>
              </w:rPr>
              <w:t>nabywanie, podwyższanie lub dostosowywanie kompetencji i/lub kwalifikacji, niezbędnych na rynku pracy w kontekście zidentyfikowanych potrzeb osoby, której udzielane jest wsparcie, m.in. poprzez wysokiej jakości szkolenia,</w:t>
            </w:r>
          </w:p>
          <w:p w:rsidR="00A57FEC" w:rsidRPr="00810514" w:rsidRDefault="00A57FEC" w:rsidP="001B0A9F">
            <w:pPr>
              <w:numPr>
                <w:ilvl w:val="0"/>
                <w:numId w:val="287"/>
              </w:numPr>
              <w:spacing w:before="60" w:after="60" w:line="240" w:lineRule="auto"/>
              <w:ind w:left="714" w:hanging="357"/>
              <w:jc w:val="both"/>
              <w:rPr>
                <w:rFonts w:ascii="Myriad Pro" w:hAnsi="Myriad Pro" w:cs="Arial"/>
                <w:sz w:val="20"/>
              </w:rPr>
            </w:pPr>
            <w:r w:rsidRPr="00810514">
              <w:rPr>
                <w:rFonts w:ascii="Myriad Pro" w:hAnsi="Myriad Pro" w:cs="Arial"/>
                <w:sz w:val="20"/>
              </w:rPr>
              <w:t>wsparcie zdobycia doświadczenia zawodowego wymaganego przez pracodawców:</w:t>
            </w:r>
          </w:p>
          <w:p w:rsidR="00A57FEC" w:rsidRPr="00810514" w:rsidRDefault="00A57FE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jc w:val="both"/>
              <w:rPr>
                <w:rFonts w:ascii="Myriad Pro" w:hAnsi="Myriad Pro" w:cs="Arial"/>
                <w:sz w:val="20"/>
              </w:rPr>
            </w:pPr>
            <w:r w:rsidRPr="00810514">
              <w:rPr>
                <w:rFonts w:ascii="Myriad Pro" w:hAnsi="Myriad Pro" w:cs="Arial"/>
                <w:sz w:val="20"/>
              </w:rPr>
              <w:t>nabywanie lub uzupełnianie doświadczenia zawodowego oraz praktycznych umiejętności w zakresie wykonywania danego zawodu, m.in. poprzez staże i praktyki, które są zgodne z zaleceniem Rady z dnia 10 marca 2014 r. w sprawie ram jakości staży oraz Polskimi Ramami Jakości Praktyk i Staży,</w:t>
            </w:r>
          </w:p>
          <w:p w:rsidR="00A57FEC" w:rsidRPr="00810514" w:rsidRDefault="00A57FE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jc w:val="both"/>
              <w:rPr>
                <w:rFonts w:ascii="Myriad Pro" w:hAnsi="Myriad Pro" w:cs="Arial"/>
                <w:sz w:val="20"/>
              </w:rPr>
            </w:pPr>
            <w:r w:rsidRPr="00810514">
              <w:rPr>
                <w:rFonts w:ascii="Myriad Pro" w:hAnsi="Myriad Pro" w:cs="Arial"/>
                <w:sz w:val="20"/>
              </w:rPr>
              <w:t>wsparcie zatrudnienia osoby biernej zawodowo/bezrobotnej niezarejestrowanej w PUP u przedsiębiorcy lub innego pracodawcy, stanowiące zachętę do zatrudnienia, m.in. poprzez pokrycie kosztów subsydiowania zatrudnienia dla osób, u których zidentyfikowano adekwatność tej formy wsparcia, refundację wyposażenia lub doposażenia stanowiska,</w:t>
            </w:r>
          </w:p>
          <w:p w:rsidR="00A57FEC" w:rsidRPr="00810514" w:rsidRDefault="00A57FE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jc w:val="both"/>
              <w:rPr>
                <w:rFonts w:ascii="Myriad Pro" w:hAnsi="Myriad Pro" w:cs="Arial"/>
                <w:sz w:val="20"/>
              </w:rPr>
            </w:pPr>
            <w:r w:rsidRPr="00810514">
              <w:rPr>
                <w:rFonts w:ascii="Myriad Pro" w:hAnsi="Myriad Pro" w:cs="Arial"/>
                <w:sz w:val="20"/>
              </w:rPr>
              <w:t>wolontariat,</w:t>
            </w:r>
          </w:p>
          <w:p w:rsidR="00A57FEC" w:rsidRPr="00810514" w:rsidRDefault="00A57FEC" w:rsidP="001B0A9F">
            <w:pPr>
              <w:numPr>
                <w:ilvl w:val="0"/>
                <w:numId w:val="287"/>
              </w:numPr>
              <w:spacing w:before="60" w:after="60" w:line="240" w:lineRule="auto"/>
              <w:ind w:left="714" w:hanging="357"/>
              <w:jc w:val="both"/>
              <w:rPr>
                <w:rFonts w:ascii="Myriad Pro" w:hAnsi="Myriad Pro" w:cs="Arial"/>
                <w:sz w:val="20"/>
              </w:rPr>
            </w:pPr>
            <w:r w:rsidRPr="00810514">
              <w:rPr>
                <w:rFonts w:ascii="Myriad Pro" w:hAnsi="Myriad Pro" w:cs="Arial"/>
                <w:sz w:val="20"/>
              </w:rPr>
              <w:t>wsparcie mobilności geograficznej dla osób, u których zidentyfikowano problem z zatrudnieniem w miejscu zamieszkania, m.in. poprzez pokrycie kosztów dojazdu do pracy lub wstępnego zagospodarowania w nowym miejscu zamieszkania, m.in. poprzez finansowanie kosztów dojazdu, zapewnienie środków na zasiedlenie,</w:t>
            </w:r>
          </w:p>
          <w:p w:rsidR="00A57FEC" w:rsidRPr="00810514" w:rsidRDefault="00A57FEC" w:rsidP="001B0A9F">
            <w:pPr>
              <w:numPr>
                <w:ilvl w:val="0"/>
                <w:numId w:val="287"/>
              </w:numPr>
              <w:spacing w:before="60" w:after="60" w:line="240" w:lineRule="auto"/>
              <w:ind w:left="714" w:hanging="357"/>
              <w:jc w:val="both"/>
              <w:rPr>
                <w:rFonts w:ascii="Myriad Pro" w:hAnsi="Myriad Pro" w:cs="Arial"/>
                <w:sz w:val="20"/>
              </w:rPr>
            </w:pPr>
            <w:r w:rsidRPr="00810514">
              <w:rPr>
                <w:rFonts w:ascii="Myriad Pro" w:hAnsi="Myriad Pro" w:cs="Arial"/>
                <w:sz w:val="20"/>
              </w:rPr>
              <w:t>działania skierowane do osób niepełnosprawnych:</w:t>
            </w:r>
          </w:p>
          <w:p w:rsidR="00A57FEC" w:rsidRPr="00CC17FE" w:rsidRDefault="00A57FEC" w:rsidP="001B0A9F">
            <w:pPr>
              <w:pStyle w:val="Akapitzlist"/>
              <w:numPr>
                <w:ilvl w:val="0"/>
                <w:numId w:val="291"/>
              </w:numPr>
              <w:autoSpaceDE w:val="0"/>
              <w:autoSpaceDN w:val="0"/>
              <w:spacing w:after="0" w:line="240" w:lineRule="auto"/>
              <w:contextualSpacing w:val="0"/>
              <w:jc w:val="both"/>
              <w:rPr>
                <w:rFonts w:cs="Arial"/>
              </w:rPr>
            </w:pPr>
            <w:r w:rsidRPr="00810514">
              <w:rPr>
                <w:rFonts w:cs="Arial"/>
              </w:rPr>
              <w:t>niwelowanie barier jakie napotykają osoby niepełnosprawne w zakresie zdobycia i utrzymania zatrudnienia, m.in. poprzez zatrudnienie wspomagane, w tym finansowanie pracy asystenta osobistego i/lub trenera pracy, który może zostać wsparty przez psychologa, doradcę zawodowego lub terapeutów.</w:t>
            </w:r>
          </w:p>
          <w:p w:rsidR="00A57FEC" w:rsidRPr="00810514" w:rsidRDefault="00A57FEC" w:rsidP="00045B9C">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contextualSpacing/>
              <w:jc w:val="both"/>
              <w:rPr>
                <w:rFonts w:ascii="Myriad Pro" w:eastAsia="ヒラギノ角ゴ Pro W3" w:hAnsi="Myriad Pro" w:cs="Arial"/>
                <w:color w:val="000000"/>
                <w:sz w:val="20"/>
              </w:rPr>
            </w:pPr>
            <w:r w:rsidRPr="00810514">
              <w:rPr>
                <w:rFonts w:ascii="Myriad Pro" w:hAnsi="Myriad Pro" w:cs="Arial"/>
                <w:sz w:val="20"/>
              </w:rPr>
              <w:t xml:space="preserve">3. </w:t>
            </w:r>
            <w:r w:rsidRPr="00810514">
              <w:rPr>
                <w:rFonts w:ascii="Myriad Pro" w:eastAsia="ヒラギノ角ゴ Pro W3" w:hAnsi="Myriad Pro" w:cs="Arial"/>
                <w:color w:val="000000"/>
                <w:sz w:val="20"/>
              </w:rPr>
              <w:t>Kompleksowe wsparcie i indywidualna pomoc realizowana zgodnie z zaplanowaną ścieżką wsparcia, osób o statusie ubogich pracujących, odchodzących z rolnictwa, zatrudnionych na umowach krótkoterminowych i cywilno-prawnych poprzez:</w:t>
            </w:r>
          </w:p>
          <w:p w:rsidR="00A57FEC" w:rsidRPr="00810514" w:rsidRDefault="00A57FEC" w:rsidP="001B0A9F">
            <w:pPr>
              <w:pStyle w:val="Akapitzlist"/>
              <w:numPr>
                <w:ilvl w:val="0"/>
                <w:numId w:val="295"/>
              </w:numPr>
              <w:spacing w:before="60" w:after="60" w:line="240" w:lineRule="auto"/>
              <w:ind w:hanging="14"/>
              <w:jc w:val="both"/>
              <w:rPr>
                <w:rFonts w:cs="Arial"/>
                <w:u w:val="single"/>
              </w:rPr>
            </w:pPr>
            <w:r w:rsidRPr="00810514">
              <w:rPr>
                <w:rFonts w:cs="Arial"/>
              </w:rPr>
              <w:t>wsparcie oraz pomoc w zakresie określenia ścieżki zawodowej (obligatoryjne):</w:t>
            </w:r>
          </w:p>
          <w:p w:rsidR="00A57FEC" w:rsidRPr="00810514" w:rsidRDefault="00A57FE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jc w:val="both"/>
              <w:rPr>
                <w:rFonts w:ascii="Myriad Pro" w:eastAsia="ヒラギノ角ゴ Pro W3" w:hAnsi="Myriad Pro" w:cs="Arial"/>
                <w:color w:val="000000"/>
                <w:sz w:val="20"/>
              </w:rPr>
            </w:pPr>
            <w:r w:rsidRPr="00810514">
              <w:rPr>
                <w:rFonts w:ascii="Myriad Pro" w:eastAsia="ヒラギノ角ゴ Pro W3" w:hAnsi="Myriad Pro" w:cs="Arial"/>
                <w:color w:val="000000"/>
                <w:sz w:val="20"/>
              </w:rPr>
              <w:t>identyfikacja potrzeb oraz diagnozowanie możliwości w zakresie doskonalenia zawodowego,</w:t>
            </w:r>
          </w:p>
          <w:p w:rsidR="00A57FEC" w:rsidRPr="00810514" w:rsidRDefault="00A57FEC" w:rsidP="00912095">
            <w:pPr>
              <w:pStyle w:val="Akapitzlist"/>
              <w:numPr>
                <w:ilvl w:val="0"/>
                <w:numId w:val="23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eastAsia="ヒラギノ角ゴ Pro W3" w:cs="Arial"/>
                <w:color w:val="000000"/>
              </w:rPr>
            </w:pPr>
            <w:r w:rsidRPr="00810514">
              <w:rPr>
                <w:rFonts w:eastAsia="ヒラギノ角ゴ Pro W3" w:cs="Arial"/>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A57FEC" w:rsidRPr="00810514" w:rsidRDefault="00A57FEC" w:rsidP="001B0A9F">
            <w:pPr>
              <w:pStyle w:val="Akapitzlist"/>
              <w:numPr>
                <w:ilvl w:val="0"/>
                <w:numId w:val="295"/>
              </w:numPr>
              <w:spacing w:before="60" w:after="60" w:line="240" w:lineRule="auto"/>
              <w:ind w:hanging="14"/>
              <w:jc w:val="both"/>
              <w:rPr>
                <w:rFonts w:cs="Arial"/>
              </w:rPr>
            </w:pPr>
            <w:r w:rsidRPr="00810514">
              <w:rPr>
                <w:rFonts w:eastAsia="ヒラギノ角ゴ Pro W3" w:cs="Arial"/>
                <w:color w:val="000000"/>
              </w:rPr>
              <w:t>wsparcie</w:t>
            </w:r>
            <w:r w:rsidRPr="00810514">
              <w:rPr>
                <w:rFonts w:cs="Arial"/>
              </w:rPr>
              <w:t xml:space="preserve"> w uzupełnieniu lub zdobyciu nowych umiejętności i kompetencji:</w:t>
            </w:r>
          </w:p>
          <w:p w:rsidR="00A57FEC" w:rsidRPr="000108BA" w:rsidRDefault="00A57FEC" w:rsidP="001B0A9F">
            <w:pPr>
              <w:pStyle w:val="Akapitzlist"/>
              <w:numPr>
                <w:ilvl w:val="0"/>
                <w:numId w:val="292"/>
              </w:numPr>
              <w:spacing w:before="60" w:after="60" w:line="240" w:lineRule="auto"/>
              <w:ind w:left="1055" w:hanging="425"/>
              <w:jc w:val="both"/>
              <w:rPr>
                <w:rFonts w:ascii="Arial" w:hAnsi="Arial" w:cs="Arial"/>
                <w:sz w:val="18"/>
                <w:szCs w:val="18"/>
              </w:rPr>
            </w:pPr>
            <w:r w:rsidRPr="00810514">
              <w:rPr>
                <w:rFonts w:eastAsia="ヒラギノ角ゴ Pro W3" w:cs="Arial"/>
                <w:color w:val="000000"/>
              </w:rPr>
              <w:t>nabywanie, podwyższanie lub dostosowywanie kompetencji i/lub kwalifikacji, niezbędnych na rynku pracy w kontekście zidentyfikowanych potrzeb osoby, której udzielane jest wsparcie, poprzez  między innymi wysokiej jakości s</w:t>
            </w:r>
            <w:r w:rsidRPr="00810514">
              <w:rPr>
                <w:rFonts w:eastAsia="ヒラギノ角ゴ Pro W3" w:cs="Arial"/>
                <w:i/>
                <w:color w:val="000000"/>
              </w:rPr>
              <w:t>z</w:t>
            </w:r>
            <w:r w:rsidRPr="00810514">
              <w:rPr>
                <w:rFonts w:eastAsia="ヒラギノ角ゴ Pro W3" w:cs="Arial"/>
                <w:color w:val="000000"/>
              </w:rPr>
              <w:t>kolenia.</w:t>
            </w:r>
          </w:p>
        </w:tc>
      </w:tr>
    </w:tbl>
    <w:p w:rsidR="00E73A59" w:rsidRDefault="00E73A59" w:rsidP="00A57FEC">
      <w:pPr>
        <w:tabs>
          <w:tab w:val="left" w:pos="6147"/>
        </w:tabs>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501"/>
        <w:gridCol w:w="6371"/>
        <w:gridCol w:w="4741"/>
      </w:tblGrid>
      <w:tr w:rsidR="00A57FEC" w:rsidRPr="00CC17FE" w:rsidTr="00045B9C">
        <w:trPr>
          <w:jc w:val="center"/>
        </w:trPr>
        <w:tc>
          <w:tcPr>
            <w:tcW w:w="14175" w:type="dxa"/>
            <w:gridSpan w:val="4"/>
            <w:shd w:val="clear" w:color="auto" w:fill="D9D9D9" w:themeFill="background1" w:themeFillShade="D9"/>
          </w:tcPr>
          <w:p w:rsidR="00A57FEC" w:rsidRPr="00CC17FE" w:rsidRDefault="00A57FEC" w:rsidP="00045B9C">
            <w:pPr>
              <w:spacing w:before="40" w:after="40" w:line="240" w:lineRule="auto"/>
              <w:jc w:val="center"/>
              <w:rPr>
                <w:rFonts w:ascii="Myriad Pro" w:hAnsi="Myriad Pro"/>
                <w:b/>
                <w:sz w:val="20"/>
              </w:rPr>
            </w:pPr>
            <w:r w:rsidRPr="00CC17FE">
              <w:rPr>
                <w:rFonts w:ascii="Myriad Pro" w:hAnsi="Myriad Pro"/>
                <w:b/>
                <w:sz w:val="20"/>
              </w:rPr>
              <w:lastRenderedPageBreak/>
              <w:t>Kryteria dopuszczalności</w:t>
            </w:r>
          </w:p>
        </w:tc>
      </w:tr>
      <w:tr w:rsidR="00A57FEC" w:rsidRPr="00CC17FE" w:rsidTr="00045B9C">
        <w:trPr>
          <w:jc w:val="center"/>
        </w:trPr>
        <w:tc>
          <w:tcPr>
            <w:tcW w:w="562" w:type="dxa"/>
          </w:tcPr>
          <w:p w:rsidR="00A57FEC" w:rsidRPr="00CC17FE" w:rsidRDefault="00A57FEC" w:rsidP="00045B9C">
            <w:pPr>
              <w:spacing w:before="40" w:after="40" w:line="240" w:lineRule="auto"/>
              <w:jc w:val="center"/>
              <w:rPr>
                <w:rFonts w:ascii="Myriad Pro" w:hAnsi="Myriad Pro"/>
                <w:sz w:val="20"/>
              </w:rPr>
            </w:pPr>
            <w:r w:rsidRPr="00CC17FE">
              <w:rPr>
                <w:rFonts w:ascii="Myriad Pro" w:hAnsi="Myriad Pro"/>
                <w:sz w:val="20"/>
              </w:rPr>
              <w:t>L.p.</w:t>
            </w:r>
          </w:p>
        </w:tc>
        <w:tc>
          <w:tcPr>
            <w:tcW w:w="2501" w:type="dxa"/>
          </w:tcPr>
          <w:p w:rsidR="00A57FEC" w:rsidRPr="00CC17FE" w:rsidRDefault="00A57FEC" w:rsidP="00045B9C">
            <w:pPr>
              <w:spacing w:before="40" w:after="40" w:line="240" w:lineRule="auto"/>
              <w:jc w:val="center"/>
              <w:rPr>
                <w:rFonts w:ascii="Myriad Pro" w:hAnsi="Myriad Pro"/>
                <w:sz w:val="20"/>
              </w:rPr>
            </w:pPr>
            <w:r w:rsidRPr="00CC17FE">
              <w:rPr>
                <w:rFonts w:ascii="Myriad Pro" w:hAnsi="Myriad Pro"/>
                <w:sz w:val="20"/>
              </w:rPr>
              <w:t>Nazwa kryterium</w:t>
            </w:r>
          </w:p>
        </w:tc>
        <w:tc>
          <w:tcPr>
            <w:tcW w:w="6371" w:type="dxa"/>
          </w:tcPr>
          <w:p w:rsidR="00A57FEC" w:rsidRPr="00CC17FE" w:rsidRDefault="00A57FEC" w:rsidP="00045B9C">
            <w:pPr>
              <w:spacing w:before="40" w:after="40" w:line="240" w:lineRule="auto"/>
              <w:jc w:val="center"/>
              <w:rPr>
                <w:rFonts w:ascii="Myriad Pro" w:hAnsi="Myriad Pro"/>
                <w:sz w:val="20"/>
              </w:rPr>
            </w:pPr>
            <w:r w:rsidRPr="00CC17FE">
              <w:rPr>
                <w:rFonts w:ascii="Myriad Pro" w:hAnsi="Myriad Pro"/>
                <w:sz w:val="20"/>
              </w:rPr>
              <w:t>Definicja kryterium</w:t>
            </w:r>
          </w:p>
        </w:tc>
        <w:tc>
          <w:tcPr>
            <w:tcW w:w="4741" w:type="dxa"/>
          </w:tcPr>
          <w:p w:rsidR="00A57FEC" w:rsidRPr="00CC17FE" w:rsidRDefault="00A57FEC" w:rsidP="00045B9C">
            <w:pPr>
              <w:spacing w:before="40" w:after="40" w:line="240" w:lineRule="auto"/>
              <w:jc w:val="center"/>
              <w:rPr>
                <w:rFonts w:ascii="Myriad Pro" w:hAnsi="Myriad Pro"/>
                <w:sz w:val="20"/>
              </w:rPr>
            </w:pPr>
            <w:r w:rsidRPr="00CC17FE">
              <w:rPr>
                <w:rFonts w:ascii="Myriad Pro" w:hAnsi="Myriad Pro"/>
                <w:sz w:val="20"/>
              </w:rPr>
              <w:t>Opis znaczenia kryterium</w:t>
            </w:r>
          </w:p>
        </w:tc>
      </w:tr>
      <w:tr w:rsidR="00A57FEC" w:rsidRPr="00CC17FE" w:rsidTr="00045B9C">
        <w:trPr>
          <w:jc w:val="center"/>
        </w:trPr>
        <w:tc>
          <w:tcPr>
            <w:tcW w:w="562" w:type="dxa"/>
          </w:tcPr>
          <w:p w:rsidR="00A57FEC" w:rsidRPr="00CC17FE" w:rsidRDefault="00A57FEC" w:rsidP="00045B9C">
            <w:pPr>
              <w:spacing w:before="40" w:after="40" w:line="240" w:lineRule="auto"/>
              <w:rPr>
                <w:rFonts w:ascii="Myriad Pro" w:hAnsi="Myriad Pro"/>
                <w:sz w:val="20"/>
              </w:rPr>
            </w:pPr>
            <w:r w:rsidRPr="00CC17FE">
              <w:rPr>
                <w:rFonts w:ascii="Myriad Pro" w:hAnsi="Myriad Pro"/>
                <w:sz w:val="20"/>
              </w:rPr>
              <w:t>1</w:t>
            </w:r>
          </w:p>
        </w:tc>
        <w:tc>
          <w:tcPr>
            <w:tcW w:w="2501" w:type="dxa"/>
          </w:tcPr>
          <w:p w:rsidR="00A57FEC" w:rsidRPr="00CC17FE" w:rsidRDefault="00A57FEC" w:rsidP="00045B9C">
            <w:pPr>
              <w:spacing w:before="40" w:after="40" w:line="240" w:lineRule="auto"/>
              <w:jc w:val="center"/>
              <w:rPr>
                <w:rFonts w:ascii="Myriad Pro" w:hAnsi="Myriad Pro"/>
                <w:sz w:val="20"/>
              </w:rPr>
            </w:pPr>
            <w:r w:rsidRPr="00CC17FE">
              <w:rPr>
                <w:rFonts w:ascii="Myriad Pro" w:hAnsi="Myriad Pro"/>
                <w:sz w:val="20"/>
              </w:rPr>
              <w:t>2</w:t>
            </w:r>
          </w:p>
        </w:tc>
        <w:tc>
          <w:tcPr>
            <w:tcW w:w="6371" w:type="dxa"/>
          </w:tcPr>
          <w:p w:rsidR="00A57FEC" w:rsidRPr="00CC17FE" w:rsidRDefault="00A57FEC" w:rsidP="00045B9C">
            <w:pPr>
              <w:spacing w:before="40" w:after="40" w:line="240" w:lineRule="auto"/>
              <w:jc w:val="center"/>
              <w:rPr>
                <w:rFonts w:ascii="Myriad Pro" w:hAnsi="Myriad Pro"/>
                <w:sz w:val="20"/>
              </w:rPr>
            </w:pPr>
            <w:r w:rsidRPr="00CC17FE">
              <w:rPr>
                <w:rFonts w:ascii="Myriad Pro" w:hAnsi="Myriad Pro"/>
                <w:sz w:val="20"/>
              </w:rPr>
              <w:t>3</w:t>
            </w:r>
          </w:p>
        </w:tc>
        <w:tc>
          <w:tcPr>
            <w:tcW w:w="4741" w:type="dxa"/>
          </w:tcPr>
          <w:p w:rsidR="00A57FEC" w:rsidRPr="00CC17FE" w:rsidRDefault="00A57FEC" w:rsidP="00045B9C">
            <w:pPr>
              <w:spacing w:before="40" w:after="40" w:line="240" w:lineRule="auto"/>
              <w:jc w:val="center"/>
              <w:rPr>
                <w:rFonts w:ascii="Myriad Pro" w:hAnsi="Myriad Pro"/>
                <w:sz w:val="20"/>
              </w:rPr>
            </w:pPr>
            <w:r w:rsidRPr="00CC17FE">
              <w:rPr>
                <w:rFonts w:ascii="Myriad Pro" w:hAnsi="Myriad Pro"/>
                <w:sz w:val="20"/>
              </w:rPr>
              <w:t>4</w:t>
            </w:r>
          </w:p>
        </w:tc>
      </w:tr>
      <w:tr w:rsidR="00A57FEC" w:rsidRPr="00CC17FE" w:rsidTr="00045B9C">
        <w:trPr>
          <w:jc w:val="center"/>
        </w:trPr>
        <w:tc>
          <w:tcPr>
            <w:tcW w:w="562" w:type="dxa"/>
          </w:tcPr>
          <w:p w:rsidR="00A57FEC" w:rsidRPr="00CC17FE" w:rsidRDefault="00683607" w:rsidP="00683607">
            <w:pPr>
              <w:spacing w:before="40" w:after="40" w:line="240" w:lineRule="auto"/>
            </w:pPr>
            <w:r>
              <w:t>1.</w:t>
            </w:r>
          </w:p>
        </w:tc>
        <w:tc>
          <w:tcPr>
            <w:tcW w:w="2501" w:type="dxa"/>
          </w:tcPr>
          <w:p w:rsidR="00A57FEC" w:rsidRPr="00CC17FE" w:rsidRDefault="00A57FEC" w:rsidP="00045B9C">
            <w:pPr>
              <w:spacing w:before="40" w:after="40" w:line="240" w:lineRule="auto"/>
              <w:rPr>
                <w:rFonts w:ascii="Myriad Pro" w:hAnsi="Myriad Pro"/>
                <w:sz w:val="20"/>
              </w:rPr>
            </w:pPr>
            <w:r w:rsidRPr="00CC17FE">
              <w:rPr>
                <w:rFonts w:ascii="Myriad Pro" w:hAnsi="Myriad Pro"/>
                <w:sz w:val="20"/>
              </w:rPr>
              <w:t>Wymogi organizacyjne</w:t>
            </w:r>
          </w:p>
        </w:tc>
        <w:tc>
          <w:tcPr>
            <w:tcW w:w="6371" w:type="dxa"/>
            <w:shd w:val="clear" w:color="auto" w:fill="auto"/>
          </w:tcPr>
          <w:p w:rsidR="00A57FEC" w:rsidRPr="009C3D16" w:rsidRDefault="00A57FEC" w:rsidP="001B0A9F">
            <w:pPr>
              <w:pStyle w:val="Akapitzlist"/>
              <w:numPr>
                <w:ilvl w:val="0"/>
                <w:numId w:val="293"/>
              </w:numPr>
              <w:spacing w:before="40" w:after="40" w:line="240" w:lineRule="auto"/>
              <w:ind w:left="317" w:hanging="317"/>
              <w:jc w:val="both"/>
            </w:pPr>
            <w:r w:rsidRPr="00CC17FE">
              <w:rPr>
                <w:rFonts w:cs="Arial"/>
              </w:rPr>
              <w:t>Podmiot składa nie więcej niż 1 wniosek o dofinansowanie projektu – niezależnie czy działa jako Beneficjent czy jako Partner projektu. W przypadku zidentyfikowania projektów gdzie ten sam podmiot występuje więcej niż 1 raz jako Wnioskodawca i/lub jako Partner - wszystkie projekty tego podmiotu zostają odrzucone.</w:t>
            </w:r>
            <w:r>
              <w:rPr>
                <w:rFonts w:cs="Arial"/>
              </w:rPr>
              <w:t xml:space="preserve"> </w:t>
            </w:r>
          </w:p>
          <w:p w:rsidR="00A57FEC" w:rsidRDefault="00A57FEC" w:rsidP="00045B9C">
            <w:pPr>
              <w:pStyle w:val="Akapitzlist"/>
              <w:numPr>
                <w:ilvl w:val="0"/>
                <w:numId w:val="0"/>
              </w:numPr>
              <w:spacing w:before="40" w:after="40" w:line="240" w:lineRule="auto"/>
              <w:ind w:left="317"/>
              <w:jc w:val="both"/>
              <w:rPr>
                <w:rFonts w:cs="Arial"/>
              </w:rPr>
            </w:pPr>
            <w:r>
              <w:rPr>
                <w:rFonts w:cs="Arial"/>
              </w:rPr>
              <w:t>(typ projektu 2, 3)</w:t>
            </w:r>
          </w:p>
          <w:p w:rsidR="00A57FEC" w:rsidRPr="00CC17FE" w:rsidRDefault="00A57FEC" w:rsidP="00045B9C">
            <w:pPr>
              <w:pStyle w:val="Akapitzlist"/>
              <w:numPr>
                <w:ilvl w:val="0"/>
                <w:numId w:val="0"/>
              </w:numPr>
              <w:spacing w:before="40" w:after="40" w:line="240" w:lineRule="auto"/>
              <w:ind w:left="317"/>
              <w:jc w:val="both"/>
            </w:pPr>
          </w:p>
        </w:tc>
        <w:tc>
          <w:tcPr>
            <w:tcW w:w="4741" w:type="dxa"/>
          </w:tcPr>
          <w:p w:rsidR="00A57FEC" w:rsidRPr="00CC17FE" w:rsidRDefault="00A57FEC" w:rsidP="00045B9C">
            <w:pPr>
              <w:spacing w:before="40" w:after="40" w:line="240" w:lineRule="auto"/>
              <w:rPr>
                <w:rFonts w:ascii="Myriad Pro" w:hAnsi="Myriad Pro"/>
                <w:sz w:val="20"/>
              </w:rPr>
            </w:pPr>
            <w:r w:rsidRPr="00CC17FE">
              <w:rPr>
                <w:rFonts w:ascii="Myriad Pro" w:hAnsi="Myriad Pro"/>
                <w:sz w:val="20"/>
              </w:rPr>
              <w:t>Spełnienie kryterium jest konieczne do przyznania dofinansowania.</w:t>
            </w:r>
          </w:p>
          <w:p w:rsidR="00A57FEC" w:rsidRPr="00CC17FE" w:rsidRDefault="00A57FEC" w:rsidP="00045B9C">
            <w:pPr>
              <w:spacing w:before="40" w:after="40" w:line="240" w:lineRule="auto"/>
              <w:rPr>
                <w:rFonts w:ascii="Myriad Pro" w:hAnsi="Myriad Pro"/>
                <w:sz w:val="20"/>
              </w:rPr>
            </w:pPr>
            <w:r w:rsidRPr="00CC17FE">
              <w:rPr>
                <w:rFonts w:ascii="Myriad Pro" w:hAnsi="Myriad Pro"/>
                <w:sz w:val="20"/>
              </w:rPr>
              <w:t>Projekty niespełniające kryterium są odrzucane.</w:t>
            </w:r>
          </w:p>
          <w:p w:rsidR="00A57FEC" w:rsidRPr="00CC17FE" w:rsidRDefault="00A57FEC" w:rsidP="00045B9C">
            <w:pPr>
              <w:spacing w:before="40" w:after="40" w:line="240" w:lineRule="auto"/>
              <w:rPr>
                <w:rFonts w:ascii="Myriad Pro" w:hAnsi="Myriad Pro"/>
                <w:sz w:val="20"/>
              </w:rPr>
            </w:pPr>
            <w:r w:rsidRPr="00CC17FE">
              <w:rPr>
                <w:rFonts w:ascii="Myriad Pro" w:hAnsi="Myriad Pro"/>
                <w:sz w:val="20"/>
              </w:rPr>
              <w:t>Ocena spełniania kryterium polega na przypisaniu wartości logicznych „tak”, „nie”.</w:t>
            </w:r>
          </w:p>
        </w:tc>
      </w:tr>
      <w:tr w:rsidR="00A57FEC" w:rsidRPr="00CC17FE" w:rsidTr="00045B9C">
        <w:trPr>
          <w:trHeight w:val="70"/>
          <w:jc w:val="center"/>
        </w:trPr>
        <w:tc>
          <w:tcPr>
            <w:tcW w:w="562" w:type="dxa"/>
          </w:tcPr>
          <w:p w:rsidR="00A57FEC" w:rsidRPr="00CC17FE" w:rsidRDefault="00A57FEC" w:rsidP="00912095">
            <w:pPr>
              <w:pStyle w:val="Akapitzlist"/>
              <w:numPr>
                <w:ilvl w:val="0"/>
                <w:numId w:val="168"/>
              </w:numPr>
              <w:spacing w:before="40" w:after="40" w:line="240" w:lineRule="auto"/>
              <w:ind w:left="0" w:firstLine="0"/>
              <w:contextualSpacing w:val="0"/>
            </w:pPr>
          </w:p>
        </w:tc>
        <w:tc>
          <w:tcPr>
            <w:tcW w:w="2501" w:type="dxa"/>
          </w:tcPr>
          <w:p w:rsidR="00A57FEC" w:rsidRPr="00CC17FE" w:rsidRDefault="00A57FEC" w:rsidP="00045B9C">
            <w:pPr>
              <w:spacing w:before="40" w:after="40" w:line="240" w:lineRule="auto"/>
              <w:rPr>
                <w:rFonts w:ascii="Myriad Pro" w:hAnsi="Myriad Pro"/>
                <w:sz w:val="20"/>
              </w:rPr>
            </w:pPr>
            <w:r w:rsidRPr="00CC17FE">
              <w:rPr>
                <w:rFonts w:ascii="Myriad Pro" w:hAnsi="Myriad Pro"/>
                <w:sz w:val="20"/>
              </w:rPr>
              <w:t>Zgodność wsparcia</w:t>
            </w:r>
          </w:p>
        </w:tc>
        <w:tc>
          <w:tcPr>
            <w:tcW w:w="6371" w:type="dxa"/>
            <w:shd w:val="clear" w:color="auto" w:fill="auto"/>
          </w:tcPr>
          <w:p w:rsidR="00A57FEC" w:rsidRPr="00CC17FE" w:rsidRDefault="00A57FEC" w:rsidP="001B0A9F">
            <w:pPr>
              <w:pStyle w:val="Akapitzlist"/>
              <w:numPr>
                <w:ilvl w:val="0"/>
                <w:numId w:val="288"/>
              </w:numPr>
              <w:spacing w:before="40" w:after="40" w:line="240" w:lineRule="auto"/>
              <w:jc w:val="both"/>
            </w:pPr>
            <w:r w:rsidRPr="00CC17FE">
              <w:rPr>
                <w:rFonts w:cs="Arial"/>
              </w:rPr>
              <w:t>Wnioskodawca jest zobligowany do stosowania stawek jednostkowyc</w:t>
            </w:r>
            <w:r>
              <w:rPr>
                <w:rFonts w:cs="Arial"/>
              </w:rPr>
              <w:t>h zgodnie z zapisami Regulaminu. (typ projektu 2, 3)</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1B0A9F">
            <w:pPr>
              <w:pStyle w:val="Akapitzlist"/>
              <w:numPr>
                <w:ilvl w:val="0"/>
                <w:numId w:val="288"/>
              </w:numPr>
              <w:spacing w:before="40" w:after="40" w:line="240" w:lineRule="auto"/>
              <w:jc w:val="both"/>
            </w:pPr>
            <w:r w:rsidRPr="00CC17FE">
              <w:rPr>
                <w:rFonts w:cs="Arial"/>
              </w:rPr>
              <w:t>Projekt jest skierowany do grup docelowych z obszaru województwa zachodniopomorskiego (uczących się, pracujących lub zamieszkujących na obszarze województwa zachodniopomorskiego w rozumien</w:t>
            </w:r>
            <w:r>
              <w:rPr>
                <w:rFonts w:cs="Arial"/>
              </w:rPr>
              <w:t>iu przepisów Kodeksu Cywilnego). (typ projektu 2, 3)</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1B0A9F">
            <w:pPr>
              <w:pStyle w:val="Akapitzlist"/>
              <w:numPr>
                <w:ilvl w:val="0"/>
                <w:numId w:val="288"/>
              </w:numPr>
              <w:spacing w:before="40" w:after="40" w:line="240" w:lineRule="auto"/>
              <w:jc w:val="both"/>
            </w:pPr>
            <w:r w:rsidRPr="00CC17FE">
              <w:rPr>
                <w:rFonts w:cs="Arial"/>
              </w:rPr>
              <w:t>Uczestnikami projektu (grupą docelową) są:</w:t>
            </w:r>
          </w:p>
          <w:p w:rsidR="00A57FEC" w:rsidRPr="00CC17FE" w:rsidRDefault="00A57FEC" w:rsidP="00045B9C">
            <w:pPr>
              <w:spacing w:before="120" w:after="120"/>
              <w:ind w:left="214"/>
              <w:jc w:val="both"/>
              <w:rPr>
                <w:rFonts w:ascii="Myriad Pro" w:hAnsi="Myriad Pro" w:cs="Arial"/>
                <w:sz w:val="20"/>
              </w:rPr>
            </w:pPr>
            <w:r w:rsidRPr="00CC17FE">
              <w:rPr>
                <w:rFonts w:ascii="Myriad Pro" w:hAnsi="Myriad Pro" w:cs="Arial"/>
                <w:sz w:val="20"/>
              </w:rPr>
              <w:t>a) obligatoryjnie:</w:t>
            </w:r>
          </w:p>
          <w:p w:rsidR="00A57FEC" w:rsidRPr="00CC17FE" w:rsidRDefault="00A57FEC" w:rsidP="00045B9C">
            <w:pPr>
              <w:spacing w:before="120" w:after="120"/>
              <w:ind w:left="399" w:hanging="142"/>
              <w:jc w:val="both"/>
              <w:rPr>
                <w:rFonts w:ascii="Myriad Pro" w:hAnsi="Myriad Pro" w:cs="Arial"/>
                <w:sz w:val="20"/>
              </w:rPr>
            </w:pPr>
            <w:r w:rsidRPr="00CC17FE">
              <w:rPr>
                <w:rFonts w:ascii="Myriad Pro" w:hAnsi="Myriad Pro" w:cs="Arial"/>
                <w:sz w:val="20"/>
              </w:rPr>
              <w:t xml:space="preserve">- osoby bierne zawodowo i/lub bezrobotne niezarejestrowane w PUP, znajdujące się w szczególnie trudnej sytuacji na rynku pracy </w:t>
            </w:r>
            <w:proofErr w:type="spellStart"/>
            <w:r w:rsidRPr="00CC17FE">
              <w:rPr>
                <w:rFonts w:ascii="Myriad Pro" w:hAnsi="Myriad Pro" w:cs="Arial"/>
                <w:sz w:val="20"/>
              </w:rPr>
              <w:t>tj</w:t>
            </w:r>
            <w:proofErr w:type="spellEnd"/>
            <w:r w:rsidRPr="00CC17FE">
              <w:rPr>
                <w:rFonts w:ascii="Myriad Pro" w:hAnsi="Myriad Pro" w:cs="Arial"/>
                <w:sz w:val="20"/>
              </w:rPr>
              <w:t>: osoby w wieku 50 lat i więcej, kobiety, osoby z niepełnosprawnościami, osoby długotrwale bezrobotne, osoby o niskich kwalifikacjach, które stanowią nie mniej niż 60% uczestników projektu;</w:t>
            </w:r>
          </w:p>
          <w:p w:rsidR="00A57FEC" w:rsidRPr="00CC17FE" w:rsidRDefault="00A57FEC" w:rsidP="00045B9C">
            <w:pPr>
              <w:spacing w:before="120" w:after="120"/>
              <w:ind w:left="399" w:hanging="142"/>
              <w:jc w:val="both"/>
              <w:rPr>
                <w:rFonts w:ascii="Myriad Pro" w:hAnsi="Myriad Pro" w:cs="Arial"/>
                <w:sz w:val="20"/>
              </w:rPr>
            </w:pPr>
            <w:r w:rsidRPr="00CC17FE">
              <w:rPr>
                <w:rFonts w:ascii="Myriad Pro" w:hAnsi="Myriad Pro" w:cs="Arial"/>
                <w:sz w:val="20"/>
              </w:rPr>
              <w:t>b) fakultatywnie:</w:t>
            </w:r>
          </w:p>
          <w:p w:rsidR="00A57FEC" w:rsidRPr="00CC17FE" w:rsidRDefault="00A57FEC" w:rsidP="00045B9C">
            <w:pPr>
              <w:spacing w:before="120" w:after="120"/>
              <w:ind w:left="399" w:hanging="142"/>
              <w:jc w:val="both"/>
              <w:rPr>
                <w:rFonts w:ascii="Myriad Pro" w:hAnsi="Myriad Pro" w:cs="Arial"/>
                <w:sz w:val="20"/>
              </w:rPr>
            </w:pPr>
            <w:r w:rsidRPr="00CC17FE">
              <w:rPr>
                <w:rFonts w:ascii="Myriad Pro" w:hAnsi="Myriad Pro" w:cs="Arial"/>
                <w:sz w:val="20"/>
              </w:rPr>
              <w:t xml:space="preserve">- osoby odchodzące z rolnictwa i/lub ich rodziny, osoby ubogie pracujące, osoby zatrudnione na umowach krótkoterminowych oraz pracujący w ramach umów cywilno-prawnych, których zarobki nie przekraczają wysokości minimalnego </w:t>
            </w:r>
            <w:r w:rsidRPr="00CC17FE">
              <w:rPr>
                <w:rFonts w:ascii="Myriad Pro" w:hAnsi="Myriad Pro" w:cs="Arial"/>
                <w:sz w:val="20"/>
              </w:rPr>
              <w:lastRenderedPageBreak/>
              <w:t xml:space="preserve">wynagrodzenia, </w:t>
            </w:r>
          </w:p>
          <w:p w:rsidR="00A57FEC" w:rsidRPr="003723E1" w:rsidRDefault="00A57FEC" w:rsidP="003723E1">
            <w:pPr>
              <w:pStyle w:val="Akapitzlist"/>
              <w:numPr>
                <w:ilvl w:val="0"/>
                <w:numId w:val="0"/>
              </w:numPr>
              <w:spacing w:before="40" w:after="40" w:line="240" w:lineRule="auto"/>
              <w:ind w:left="360"/>
              <w:jc w:val="both"/>
              <w:rPr>
                <w:rFonts w:cs="Arial"/>
              </w:rPr>
            </w:pPr>
            <w:r w:rsidRPr="00CC17FE">
              <w:rPr>
                <w:rFonts w:cs="Arial"/>
              </w:rPr>
              <w:t>- osoby bezrobotne niezarejestrowane w PUP - mężczyźni w wieku 30-49 lat, którzy stanowią nie więcej niż 20% bezrobotnych uczestników projektu oraz nie należą do kategorii uczestników wymienionych powyżej w punkcie a i b.</w:t>
            </w:r>
            <w:r w:rsidR="003723E1">
              <w:rPr>
                <w:rFonts w:cs="Arial"/>
              </w:rPr>
              <w:t xml:space="preserve"> </w:t>
            </w:r>
            <w:r w:rsidRPr="003723E1">
              <w:rPr>
                <w:rFonts w:cs="Arial"/>
              </w:rPr>
              <w:t>(typ projektu 2, 3)</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1B0A9F">
            <w:pPr>
              <w:pStyle w:val="Akapitzlist"/>
              <w:numPr>
                <w:ilvl w:val="0"/>
                <w:numId w:val="288"/>
              </w:numPr>
              <w:spacing w:before="40" w:after="40" w:line="240" w:lineRule="auto"/>
              <w:jc w:val="both"/>
            </w:pPr>
            <w:r w:rsidRPr="00CC17FE">
              <w:rPr>
                <w:rFonts w:cs="Arial"/>
              </w:rPr>
              <w:t>Wskaźnik efektywności zatrudnieniowej w przypadku osób biernych lub bezrobotnych niezarejestrowanych w PUP zostanie osiągnięty na poziomie określonym w Komunikacie Ministra Rozwoju w sprawie wyznaczenia minimalnych poziomów kryterium efektywności zatrudnieniowej dla Regionalnych Programów Operacyjnych.</w:t>
            </w:r>
          </w:p>
          <w:p w:rsidR="00A57FEC" w:rsidRPr="00CC17FE" w:rsidRDefault="00A57FEC" w:rsidP="00045B9C">
            <w:pPr>
              <w:pStyle w:val="Akapitzlist"/>
              <w:numPr>
                <w:ilvl w:val="0"/>
                <w:numId w:val="0"/>
              </w:numPr>
              <w:spacing w:before="40" w:after="40" w:line="240" w:lineRule="auto"/>
              <w:ind w:left="360"/>
              <w:jc w:val="both"/>
              <w:rPr>
                <w:rFonts w:cs="Arial"/>
              </w:rPr>
            </w:pPr>
            <w:r>
              <w:rPr>
                <w:rFonts w:cs="Arial"/>
              </w:rPr>
              <w:t>(typ</w:t>
            </w:r>
            <w:r w:rsidRPr="00CC17FE">
              <w:rPr>
                <w:rFonts w:cs="Arial"/>
              </w:rPr>
              <w:t xml:space="preserve"> projektu</w:t>
            </w:r>
            <w:r>
              <w:rPr>
                <w:rFonts w:cs="Arial"/>
              </w:rPr>
              <w:t xml:space="preserve"> 2</w:t>
            </w:r>
            <w:r w:rsidRPr="00CC17FE">
              <w:rPr>
                <w:rFonts w:cs="Arial"/>
              </w:rPr>
              <w:t>)</w:t>
            </w:r>
          </w:p>
          <w:p w:rsidR="00A57FEC" w:rsidRPr="00CC17FE" w:rsidRDefault="00A57FEC" w:rsidP="00045B9C">
            <w:pPr>
              <w:pStyle w:val="Akapitzlist"/>
              <w:numPr>
                <w:ilvl w:val="0"/>
                <w:numId w:val="0"/>
              </w:numPr>
              <w:spacing w:before="40" w:after="40" w:line="240" w:lineRule="auto"/>
              <w:ind w:left="360"/>
              <w:jc w:val="both"/>
              <w:rPr>
                <w:rFonts w:cs="Arial"/>
              </w:rPr>
            </w:pPr>
          </w:p>
          <w:p w:rsidR="00A57FEC" w:rsidRPr="00CC17FE" w:rsidRDefault="00A57FEC" w:rsidP="001B0A9F">
            <w:pPr>
              <w:pStyle w:val="Akapitzlist"/>
              <w:numPr>
                <w:ilvl w:val="0"/>
                <w:numId w:val="288"/>
              </w:numPr>
              <w:spacing w:before="40" w:after="40" w:line="240" w:lineRule="auto"/>
              <w:jc w:val="both"/>
            </w:pPr>
            <w:r w:rsidRPr="00CC17FE">
              <w:rPr>
                <w:rFonts w:cs="Arial"/>
              </w:rPr>
              <w:t>W przypadku osób pracujących w momencie przystąpienia do projektu, w projekcie zakłada się realizację minimalnego poziomu efektywności zawodowej. Minimalny poziom efektywności zawodowej dla konkursu wynosi 20%.</w:t>
            </w:r>
          </w:p>
          <w:p w:rsidR="00A57FEC" w:rsidRPr="00CC17FE" w:rsidRDefault="00A57FEC" w:rsidP="00045B9C">
            <w:pPr>
              <w:pStyle w:val="Akapitzlist"/>
              <w:numPr>
                <w:ilvl w:val="0"/>
                <w:numId w:val="0"/>
              </w:numPr>
              <w:spacing w:before="40" w:after="40" w:line="240" w:lineRule="auto"/>
              <w:ind w:left="360"/>
              <w:jc w:val="both"/>
            </w:pPr>
            <w:r>
              <w:t>(typ</w:t>
            </w:r>
            <w:r w:rsidRPr="00CC17FE">
              <w:t xml:space="preserve"> projektu</w:t>
            </w:r>
            <w:r>
              <w:t xml:space="preserve"> 3</w:t>
            </w:r>
            <w:r w:rsidRPr="00CC17FE">
              <w:t>)</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1B0A9F">
            <w:pPr>
              <w:pStyle w:val="Akapitzlist"/>
              <w:numPr>
                <w:ilvl w:val="0"/>
                <w:numId w:val="288"/>
              </w:numPr>
              <w:spacing w:before="40" w:after="40" w:line="240" w:lineRule="auto"/>
              <w:jc w:val="both"/>
            </w:pPr>
            <w:r w:rsidRPr="00CC17FE">
              <w:rPr>
                <w:rFonts w:cs="Arial"/>
              </w:rPr>
              <w:t>W ramach projektu dla każdego uczestnika realizowana jest indywidualna i kompleksowa aktywizacja zawodowo-edukacyjna osób z grupy docelowej, która opiera się na co najmniej trzech elementach pomocy wskazanych w typach operacji. Przy czym dwa elementy: opracowanie IPD, wsparcie oraz pomoc w zakresie określenia ścieżki zawodowej (pośrednictwo i/lub poradnictwo zawodowe) są obligatoryjne. Kolejne elementy wsparcia są fakultatywne.</w:t>
            </w:r>
            <w:r>
              <w:rPr>
                <w:rFonts w:cs="Arial"/>
              </w:rPr>
              <w:t xml:space="preserve"> (typ projektu 2, 3)</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1B0A9F">
            <w:pPr>
              <w:pStyle w:val="Akapitzlist"/>
              <w:numPr>
                <w:ilvl w:val="0"/>
                <w:numId w:val="288"/>
              </w:numPr>
              <w:spacing w:before="40" w:after="40" w:line="240" w:lineRule="auto"/>
              <w:jc w:val="both"/>
            </w:pPr>
            <w:r w:rsidRPr="00CC17FE">
              <w:rPr>
                <w:rFonts w:cs="Arial"/>
              </w:rPr>
              <w:t>W przypadku szkoleń kończących się nabyciem kwalifikacji, przewidzianych do realizacji w ramach projektu, ich zakres musi być zgodny z zapotrzebowaniem zgłaszanym przez przedsiębiorców na pracowników o określonych kwalifikacjach (na podstawie diagnozy zawartej we wniosku o dofinansowanie).</w:t>
            </w:r>
            <w:r>
              <w:rPr>
                <w:rFonts w:cs="Arial"/>
              </w:rPr>
              <w:t xml:space="preserve"> (typ projektu 2, 3)</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1B0A9F">
            <w:pPr>
              <w:pStyle w:val="Akapitzlist"/>
              <w:numPr>
                <w:ilvl w:val="0"/>
                <w:numId w:val="288"/>
              </w:numPr>
              <w:spacing w:before="40" w:after="40" w:line="240" w:lineRule="auto"/>
              <w:jc w:val="both"/>
            </w:pPr>
            <w:r w:rsidRPr="00CC17FE">
              <w:rPr>
                <w:rFonts w:cs="Arial"/>
              </w:rPr>
              <w:t xml:space="preserve">Usługi szkoleniowe oferowane w projekcie gwarantują </w:t>
            </w:r>
            <w:r w:rsidRPr="00CC17FE">
              <w:rPr>
                <w:rFonts w:cs="Arial"/>
              </w:rPr>
              <w:lastRenderedPageBreak/>
              <w:t>efektywność wsparcia poprzez nabycie kwalifikacji lub nabycie kompetencji potwierdzonych dokumentem w rozumieniu Wytycznych Ministra Rozwoju w zakresie monitorowania postępu rzeczowego realizacji programów operacyjnych na lata 2014-2020.</w:t>
            </w:r>
            <w:r>
              <w:rPr>
                <w:rFonts w:cs="Arial"/>
              </w:rPr>
              <w:t xml:space="preserve"> </w:t>
            </w:r>
            <w:r w:rsidRPr="00470DDE">
              <w:rPr>
                <w:rFonts w:cs="Arial"/>
              </w:rPr>
              <w:t>(typ projektu 2b, 3b</w:t>
            </w:r>
            <w:r>
              <w:rPr>
                <w:rFonts w:cs="Arial"/>
              </w:rPr>
              <w:t>)</w:t>
            </w:r>
          </w:p>
          <w:p w:rsidR="00A57FEC" w:rsidRPr="00470DDE" w:rsidRDefault="00A57FEC" w:rsidP="00045B9C">
            <w:pPr>
              <w:pStyle w:val="Akapitzlist"/>
              <w:numPr>
                <w:ilvl w:val="0"/>
                <w:numId w:val="0"/>
              </w:numPr>
              <w:spacing w:before="40" w:after="40" w:line="240" w:lineRule="auto"/>
              <w:ind w:left="360"/>
              <w:jc w:val="both"/>
            </w:pPr>
          </w:p>
          <w:p w:rsidR="00A57FEC" w:rsidRPr="00CC17FE" w:rsidRDefault="00A57FEC" w:rsidP="001B0A9F">
            <w:pPr>
              <w:pStyle w:val="Akapitzlist"/>
              <w:numPr>
                <w:ilvl w:val="0"/>
                <w:numId w:val="288"/>
              </w:numPr>
              <w:spacing w:before="40" w:after="40" w:line="240" w:lineRule="auto"/>
              <w:jc w:val="both"/>
            </w:pPr>
            <w:r w:rsidRPr="00CC17FE">
              <w:rPr>
                <w:rFonts w:cs="Arial"/>
              </w:rPr>
              <w:t>Udzielone wsparcie dla bezrobotnych mężczyzn niezarejestrowanych w PUP w wieku 30-49 lat prowadzi do:</w:t>
            </w:r>
          </w:p>
          <w:p w:rsidR="00A57FEC" w:rsidRPr="00CC17FE" w:rsidRDefault="00A57FEC" w:rsidP="001B0A9F">
            <w:pPr>
              <w:pStyle w:val="Akapitzlist"/>
              <w:numPr>
                <w:ilvl w:val="0"/>
                <w:numId w:val="289"/>
              </w:numPr>
              <w:autoSpaceDE w:val="0"/>
              <w:autoSpaceDN w:val="0"/>
              <w:spacing w:after="0" w:line="240" w:lineRule="auto"/>
              <w:contextualSpacing w:val="0"/>
              <w:jc w:val="both"/>
              <w:rPr>
                <w:rFonts w:cs="Arial"/>
              </w:rPr>
            </w:pPr>
            <w:r w:rsidRPr="00CC17FE">
              <w:rPr>
                <w:rFonts w:cs="Arial"/>
              </w:rPr>
              <w:t>podwyższenia lub nabycia nowych kwalifikacji i/lub;</w:t>
            </w:r>
          </w:p>
          <w:p w:rsidR="00A57FEC" w:rsidRPr="00CC17FE" w:rsidRDefault="00A57FEC" w:rsidP="001B0A9F">
            <w:pPr>
              <w:pStyle w:val="Akapitzlist"/>
              <w:numPr>
                <w:ilvl w:val="0"/>
                <w:numId w:val="289"/>
              </w:numPr>
              <w:autoSpaceDE w:val="0"/>
              <w:autoSpaceDN w:val="0"/>
              <w:spacing w:after="0" w:line="240" w:lineRule="auto"/>
              <w:contextualSpacing w:val="0"/>
              <w:jc w:val="both"/>
              <w:rPr>
                <w:rFonts w:cs="Arial"/>
              </w:rPr>
            </w:pPr>
            <w:r w:rsidRPr="00CC17FE">
              <w:rPr>
                <w:rFonts w:cs="Arial"/>
              </w:rPr>
              <w:t>podwyższenia lub nabycia nowych kompetencji i/lub;</w:t>
            </w:r>
          </w:p>
          <w:p w:rsidR="00A57FEC" w:rsidRPr="00CC17FE" w:rsidRDefault="00A57FEC" w:rsidP="001B0A9F">
            <w:pPr>
              <w:pStyle w:val="Akapitzlist"/>
              <w:numPr>
                <w:ilvl w:val="0"/>
                <w:numId w:val="289"/>
              </w:numPr>
              <w:autoSpaceDE w:val="0"/>
              <w:autoSpaceDN w:val="0"/>
              <w:spacing w:after="0" w:line="240" w:lineRule="auto"/>
              <w:contextualSpacing w:val="0"/>
              <w:jc w:val="both"/>
              <w:rPr>
                <w:rFonts w:cs="Arial"/>
              </w:rPr>
            </w:pPr>
            <w:r w:rsidRPr="00CC17FE">
              <w:rPr>
                <w:rFonts w:cs="Arial"/>
              </w:rPr>
              <w:t>utrzymania i formalnego potwierdzenia kwalifikacji i/lub;</w:t>
            </w:r>
          </w:p>
          <w:p w:rsidR="00A57FEC" w:rsidRPr="00CC17FE" w:rsidRDefault="00A57FEC" w:rsidP="001B0A9F">
            <w:pPr>
              <w:pStyle w:val="Akapitzlist"/>
              <w:numPr>
                <w:ilvl w:val="0"/>
                <w:numId w:val="289"/>
              </w:numPr>
              <w:autoSpaceDE w:val="0"/>
              <w:autoSpaceDN w:val="0"/>
              <w:spacing w:after="0" w:line="240" w:lineRule="auto"/>
              <w:contextualSpacing w:val="0"/>
              <w:jc w:val="both"/>
              <w:rPr>
                <w:rFonts w:cs="Arial"/>
              </w:rPr>
            </w:pPr>
            <w:r w:rsidRPr="00CC17FE">
              <w:rPr>
                <w:rFonts w:cs="Arial"/>
              </w:rPr>
              <w:t>utrzymania i formalnego potwierdzenia kompetencji.</w:t>
            </w:r>
          </w:p>
          <w:p w:rsidR="00A57FEC" w:rsidRPr="00CC17FE" w:rsidRDefault="00A57FEC" w:rsidP="00045B9C">
            <w:pPr>
              <w:autoSpaceDE w:val="0"/>
              <w:autoSpaceDN w:val="0"/>
              <w:spacing w:after="0" w:line="240" w:lineRule="auto"/>
              <w:ind w:left="317"/>
              <w:jc w:val="both"/>
              <w:rPr>
                <w:rFonts w:ascii="Myriad Pro" w:hAnsi="Myriad Pro" w:cs="Arial"/>
                <w:sz w:val="20"/>
              </w:rPr>
            </w:pPr>
            <w:r>
              <w:rPr>
                <w:rFonts w:ascii="Myriad Pro" w:hAnsi="Myriad Pro" w:cs="Arial"/>
                <w:sz w:val="20"/>
              </w:rPr>
              <w:t>(typ</w:t>
            </w:r>
            <w:r w:rsidRPr="00CC17FE">
              <w:rPr>
                <w:rFonts w:ascii="Myriad Pro" w:hAnsi="Myriad Pro" w:cs="Arial"/>
                <w:sz w:val="20"/>
              </w:rPr>
              <w:t xml:space="preserve"> projektu</w:t>
            </w:r>
            <w:r>
              <w:rPr>
                <w:rFonts w:ascii="Myriad Pro" w:hAnsi="Myriad Pro" w:cs="Arial"/>
                <w:sz w:val="20"/>
              </w:rPr>
              <w:t xml:space="preserve"> 2</w:t>
            </w:r>
            <w:r w:rsidRPr="00CC17FE">
              <w:rPr>
                <w:rFonts w:ascii="Myriad Pro" w:hAnsi="Myriad Pro" w:cs="Arial"/>
                <w:sz w:val="20"/>
              </w:rPr>
              <w:t>)</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1B0A9F">
            <w:pPr>
              <w:pStyle w:val="Akapitzlist"/>
              <w:numPr>
                <w:ilvl w:val="0"/>
                <w:numId w:val="288"/>
              </w:numPr>
              <w:spacing w:before="40" w:after="40" w:line="240" w:lineRule="auto"/>
              <w:jc w:val="both"/>
            </w:pPr>
            <w:r w:rsidRPr="00CC17FE">
              <w:rPr>
                <w:rFonts w:cs="Arial"/>
              </w:rPr>
              <w:t>W przypadku zdiagnozowania potrzeb osoby z niepełnosprawnościami obligatoryjnie zapewniane jest wsparcie trenera pracy realizującego działania w zakresie zatrudnienia wspomaganego.</w:t>
            </w:r>
            <w:r>
              <w:rPr>
                <w:rFonts w:cs="Arial"/>
              </w:rPr>
              <w:t xml:space="preserve"> </w:t>
            </w:r>
            <w:r w:rsidRPr="00470DDE">
              <w:rPr>
                <w:rFonts w:cs="Arial"/>
              </w:rPr>
              <w:t>(typ projektu 2, 3)</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1B0A9F">
            <w:pPr>
              <w:pStyle w:val="Akapitzlist"/>
              <w:numPr>
                <w:ilvl w:val="0"/>
                <w:numId w:val="288"/>
              </w:numPr>
              <w:spacing w:before="40" w:after="40" w:line="240" w:lineRule="auto"/>
              <w:jc w:val="both"/>
            </w:pPr>
            <w:r w:rsidRPr="00CC17FE">
              <w:rPr>
                <w:rFonts w:cs="Arial"/>
              </w:rPr>
              <w:t xml:space="preserve">Projektodawca </w:t>
            </w:r>
            <w:r w:rsidRPr="00CC17FE" w:rsidDel="00094346">
              <w:rPr>
                <w:rFonts w:cs="Arial"/>
              </w:rPr>
              <w:t>wniesie wkład własn</w:t>
            </w:r>
            <w:r w:rsidRPr="00CC17FE">
              <w:rPr>
                <w:rFonts w:cs="Arial"/>
              </w:rPr>
              <w:t>y</w:t>
            </w:r>
            <w:r w:rsidRPr="00CC17FE" w:rsidDel="00094346">
              <w:rPr>
                <w:rFonts w:cs="Arial"/>
              </w:rPr>
              <w:t xml:space="preserve"> </w:t>
            </w:r>
            <w:r w:rsidRPr="00CC17FE">
              <w:rPr>
                <w:rFonts w:cs="Arial"/>
              </w:rPr>
              <w:t>w wysokości nie mniejszej niż 5% wartości projektu, zgodnie z zapisami zawartymi w Szczegółowym Opisie Osi Priorytetowych Regionalnego Programu Operacyjnego Województwa Zachodniopomorskiego 2014-2020.</w:t>
            </w:r>
            <w:r>
              <w:rPr>
                <w:rFonts w:cs="Arial"/>
              </w:rPr>
              <w:t xml:space="preserve"> </w:t>
            </w:r>
            <w:r w:rsidRPr="00470DDE">
              <w:rPr>
                <w:rFonts w:cs="Arial"/>
              </w:rPr>
              <w:t>(typ projektu 2, 3)</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1B0A9F">
            <w:pPr>
              <w:pStyle w:val="Akapitzlist"/>
              <w:numPr>
                <w:ilvl w:val="0"/>
                <w:numId w:val="288"/>
              </w:numPr>
              <w:spacing w:before="40" w:after="40" w:line="240" w:lineRule="auto"/>
              <w:jc w:val="both"/>
            </w:pPr>
            <w:r w:rsidRPr="00CC17FE">
              <w:rPr>
                <w:rFonts w:cs="Arial"/>
              </w:rPr>
              <w:t>Projektodawca zapewnia, że uczestnicy projektów z zakresu włączenia społecznego  realizowanych w ramach PI 9i  RPO WZ 2014-2020 będą mieli możliwość ubiegania się o wsparcie w projekcie. Projektodawca przekazuje informacje beneficjentom projektów PI 9i z gminy/powiatu, w których realizuje projekt, o możliwości uzyskania wsparcia, harmonogramie jego realizacji, grupie docelowej oraz warunkach udziału w projekcie.</w:t>
            </w:r>
            <w:r>
              <w:rPr>
                <w:rFonts w:cs="Arial"/>
              </w:rPr>
              <w:t xml:space="preserve"> </w:t>
            </w:r>
            <w:r w:rsidRPr="00470DDE">
              <w:rPr>
                <w:rFonts w:cs="Arial"/>
              </w:rPr>
              <w:t>(typ projektu 2, 3)</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1B0A9F">
            <w:pPr>
              <w:pStyle w:val="Akapitzlist"/>
              <w:numPr>
                <w:ilvl w:val="0"/>
                <w:numId w:val="288"/>
              </w:numPr>
              <w:spacing w:before="40" w:after="40" w:line="240" w:lineRule="auto"/>
              <w:jc w:val="both"/>
            </w:pPr>
            <w:r w:rsidRPr="00CC17FE">
              <w:rPr>
                <w:rFonts w:cs="Arial"/>
              </w:rPr>
              <w:t>Projektodawca posiada co najmniej dwuletnie doświadczenie, na dzień złożenia wniosku, w obszarze aktywizacji zawodowej osób pozostających poza rynkiem pracy.</w:t>
            </w:r>
          </w:p>
          <w:p w:rsidR="00A57FEC" w:rsidRPr="00CC17FE" w:rsidRDefault="00A57FEC" w:rsidP="00045B9C">
            <w:pPr>
              <w:pStyle w:val="Akapitzlist"/>
              <w:numPr>
                <w:ilvl w:val="0"/>
                <w:numId w:val="0"/>
              </w:numPr>
              <w:spacing w:before="40" w:after="40" w:line="240" w:lineRule="auto"/>
              <w:ind w:left="360"/>
              <w:jc w:val="both"/>
            </w:pPr>
            <w:r w:rsidRPr="00CC17FE">
              <w:rPr>
                <w:rFonts w:cs="Arial"/>
              </w:rPr>
              <w:t xml:space="preserve">Kryterium będzie weryfikowane na etapie KOP, a na podstawie </w:t>
            </w:r>
            <w:r w:rsidRPr="00CC17FE">
              <w:rPr>
                <w:rFonts w:cs="Arial"/>
              </w:rPr>
              <w:lastRenderedPageBreak/>
              <w:t>art. 45 ust. 3 ustawy z dnia 11 lipca 2014 r. o zasadach realizacji programów w zakresie polityki spójności finansowanych w perspektywie finansowej 2014–2020 (Dz. U. z 2017 r. poz. 1460, 1475) treść wniosku o dofinansowanie w części dotyczącej spełnienia kryterium  może być uzupełniana lub poprawiana w zakresie określonym w regulaminie konkursu.</w:t>
            </w:r>
            <w:r>
              <w:rPr>
                <w:rFonts w:cs="Arial"/>
              </w:rPr>
              <w:t xml:space="preserve"> </w:t>
            </w:r>
            <w:r w:rsidRPr="00470DDE">
              <w:rPr>
                <w:rFonts w:cs="Arial"/>
              </w:rPr>
              <w:t>(typ projektu 2, 3)</w:t>
            </w:r>
          </w:p>
        </w:tc>
        <w:tc>
          <w:tcPr>
            <w:tcW w:w="4741" w:type="dxa"/>
          </w:tcPr>
          <w:p w:rsidR="00A57FEC" w:rsidRPr="00CC17FE" w:rsidRDefault="00A57FEC" w:rsidP="00045B9C">
            <w:pPr>
              <w:spacing w:before="40" w:after="40" w:line="240" w:lineRule="auto"/>
              <w:rPr>
                <w:rFonts w:ascii="Myriad Pro" w:hAnsi="Myriad Pro"/>
                <w:sz w:val="20"/>
              </w:rPr>
            </w:pPr>
            <w:r w:rsidRPr="00CC17FE">
              <w:rPr>
                <w:rFonts w:ascii="Myriad Pro" w:hAnsi="Myriad Pro"/>
                <w:sz w:val="20"/>
              </w:rPr>
              <w:lastRenderedPageBreak/>
              <w:t>Spełnienie kryterium jest konieczne do przyznania dofinansowania.</w:t>
            </w:r>
          </w:p>
          <w:p w:rsidR="00A57FEC" w:rsidRPr="00CC17FE" w:rsidRDefault="00A57FEC" w:rsidP="00045B9C">
            <w:pPr>
              <w:spacing w:before="40" w:after="40" w:line="240" w:lineRule="auto"/>
              <w:rPr>
                <w:rFonts w:ascii="Myriad Pro" w:hAnsi="Myriad Pro"/>
                <w:sz w:val="20"/>
              </w:rPr>
            </w:pPr>
            <w:r w:rsidRPr="00CC17FE">
              <w:rPr>
                <w:rFonts w:ascii="Myriad Pro" w:hAnsi="Myriad Pro"/>
                <w:sz w:val="20"/>
              </w:rPr>
              <w:t>Projekty niespełniające kryterium są odrzucane.</w:t>
            </w:r>
          </w:p>
          <w:p w:rsidR="00A57FEC" w:rsidRPr="00CC17FE" w:rsidRDefault="00A57FEC" w:rsidP="00045B9C">
            <w:pPr>
              <w:spacing w:before="40" w:after="40" w:line="240" w:lineRule="auto"/>
              <w:rPr>
                <w:rFonts w:ascii="Myriad Pro" w:hAnsi="Myriad Pro"/>
                <w:sz w:val="20"/>
              </w:rPr>
            </w:pPr>
            <w:r w:rsidRPr="00CC17FE">
              <w:rPr>
                <w:rFonts w:ascii="Myriad Pro" w:hAnsi="Myriad Pro"/>
                <w:sz w:val="20"/>
              </w:rPr>
              <w:t>Ocena spełniania kryterium polega na przypisaniu wartości logicznych „tak”, „nie”, „nie dotyczy”.</w:t>
            </w:r>
          </w:p>
        </w:tc>
      </w:tr>
    </w:tbl>
    <w:p w:rsidR="001F4942" w:rsidRPr="00470DDE" w:rsidRDefault="001F4942" w:rsidP="00A57FEC">
      <w:pPr>
        <w:tabs>
          <w:tab w:val="left" w:pos="6147"/>
        </w:tabs>
        <w:rPr>
          <w:rFonts w:ascii="Myriad Pro" w:hAnsi="Myriad Pro"/>
          <w:sz w:val="20"/>
        </w:rPr>
      </w:pPr>
    </w:p>
    <w:tbl>
      <w:tblPr>
        <w:tblW w:w="14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8880"/>
        <w:gridCol w:w="4728"/>
      </w:tblGrid>
      <w:tr w:rsidR="00A57FEC" w:rsidRPr="00470DDE" w:rsidTr="00045B9C">
        <w:trPr>
          <w:jc w:val="center"/>
        </w:trPr>
        <w:tc>
          <w:tcPr>
            <w:tcW w:w="14170" w:type="dxa"/>
            <w:gridSpan w:val="3"/>
            <w:shd w:val="clear" w:color="auto" w:fill="D9D9D9"/>
          </w:tcPr>
          <w:p w:rsidR="00A57FEC" w:rsidRPr="00470DDE" w:rsidRDefault="00A57FEC" w:rsidP="00045B9C">
            <w:pPr>
              <w:spacing w:before="40" w:after="40" w:line="240" w:lineRule="auto"/>
              <w:jc w:val="center"/>
              <w:rPr>
                <w:rFonts w:ascii="Myriad Pro" w:hAnsi="Myriad Pro"/>
                <w:sz w:val="20"/>
              </w:rPr>
            </w:pPr>
            <w:r w:rsidRPr="00470DDE">
              <w:rPr>
                <w:rFonts w:ascii="Myriad Pro" w:hAnsi="Myriad Pro"/>
                <w:b/>
                <w:sz w:val="20"/>
              </w:rPr>
              <w:t>Kryteria premiujące</w:t>
            </w:r>
          </w:p>
        </w:tc>
      </w:tr>
      <w:tr w:rsidR="00A57FEC" w:rsidRPr="00470DDE" w:rsidTr="00045B9C">
        <w:trPr>
          <w:jc w:val="center"/>
        </w:trPr>
        <w:tc>
          <w:tcPr>
            <w:tcW w:w="562" w:type="dxa"/>
          </w:tcPr>
          <w:p w:rsidR="00A57FEC" w:rsidRPr="00470DDE" w:rsidRDefault="00A57FEC" w:rsidP="00045B9C">
            <w:pPr>
              <w:pStyle w:val="Akapitzlist"/>
              <w:spacing w:before="40" w:after="40" w:line="240" w:lineRule="auto"/>
              <w:ind w:left="0"/>
              <w:contextualSpacing w:val="0"/>
              <w:jc w:val="center"/>
            </w:pPr>
            <w:r w:rsidRPr="00470DDE">
              <w:t>L.p.</w:t>
            </w:r>
          </w:p>
        </w:tc>
        <w:tc>
          <w:tcPr>
            <w:tcW w:w="8880" w:type="dxa"/>
            <w:shd w:val="clear" w:color="auto" w:fill="auto"/>
          </w:tcPr>
          <w:p w:rsidR="00A57FEC" w:rsidRPr="00470DDE" w:rsidRDefault="00A57FEC" w:rsidP="00045B9C">
            <w:pPr>
              <w:spacing w:before="40" w:after="40" w:line="240" w:lineRule="auto"/>
              <w:jc w:val="center"/>
              <w:rPr>
                <w:rFonts w:ascii="Myriad Pro" w:hAnsi="Myriad Pro"/>
                <w:sz w:val="20"/>
              </w:rPr>
            </w:pPr>
            <w:r w:rsidRPr="00470DDE">
              <w:rPr>
                <w:rFonts w:ascii="Myriad Pro" w:hAnsi="Myriad Pro"/>
                <w:sz w:val="20"/>
              </w:rPr>
              <w:t>Definicja kryterium</w:t>
            </w:r>
          </w:p>
        </w:tc>
        <w:tc>
          <w:tcPr>
            <w:tcW w:w="4728" w:type="dxa"/>
            <w:shd w:val="clear" w:color="auto" w:fill="auto"/>
          </w:tcPr>
          <w:p w:rsidR="00A57FEC" w:rsidRPr="00470DDE" w:rsidRDefault="00A57FEC" w:rsidP="00045B9C">
            <w:pPr>
              <w:spacing w:before="40" w:after="40" w:line="240" w:lineRule="auto"/>
              <w:jc w:val="center"/>
              <w:rPr>
                <w:rFonts w:ascii="Myriad Pro" w:hAnsi="Myriad Pro"/>
                <w:sz w:val="20"/>
              </w:rPr>
            </w:pPr>
            <w:r w:rsidRPr="00470DDE">
              <w:rPr>
                <w:rFonts w:ascii="Myriad Pro" w:hAnsi="Myriad Pro"/>
                <w:sz w:val="20"/>
              </w:rPr>
              <w:t>Opis znaczenia kryterium</w:t>
            </w:r>
          </w:p>
        </w:tc>
      </w:tr>
      <w:tr w:rsidR="00A57FEC" w:rsidRPr="00470DDE" w:rsidTr="00045B9C">
        <w:trPr>
          <w:jc w:val="center"/>
        </w:trPr>
        <w:tc>
          <w:tcPr>
            <w:tcW w:w="562" w:type="dxa"/>
          </w:tcPr>
          <w:p w:rsidR="00A57FEC" w:rsidRPr="00470DDE" w:rsidRDefault="00A57FEC" w:rsidP="00045B9C">
            <w:pPr>
              <w:pStyle w:val="Akapitzlist"/>
              <w:spacing w:before="40" w:after="40" w:line="240" w:lineRule="auto"/>
              <w:ind w:left="0"/>
              <w:contextualSpacing w:val="0"/>
              <w:jc w:val="center"/>
            </w:pPr>
            <w:r w:rsidRPr="00470DDE">
              <w:t>1</w:t>
            </w:r>
          </w:p>
        </w:tc>
        <w:tc>
          <w:tcPr>
            <w:tcW w:w="8880" w:type="dxa"/>
            <w:shd w:val="clear" w:color="auto" w:fill="auto"/>
          </w:tcPr>
          <w:p w:rsidR="00A57FEC" w:rsidRPr="00470DDE" w:rsidRDefault="00A57FEC" w:rsidP="00045B9C">
            <w:pPr>
              <w:spacing w:before="40" w:after="40" w:line="240" w:lineRule="auto"/>
              <w:jc w:val="center"/>
              <w:rPr>
                <w:rFonts w:ascii="Myriad Pro" w:hAnsi="Myriad Pro"/>
                <w:sz w:val="20"/>
              </w:rPr>
            </w:pPr>
            <w:r w:rsidRPr="00470DDE">
              <w:rPr>
                <w:rFonts w:ascii="Myriad Pro" w:hAnsi="Myriad Pro"/>
                <w:sz w:val="20"/>
              </w:rPr>
              <w:t>2</w:t>
            </w:r>
          </w:p>
        </w:tc>
        <w:tc>
          <w:tcPr>
            <w:tcW w:w="4728" w:type="dxa"/>
            <w:shd w:val="clear" w:color="auto" w:fill="auto"/>
          </w:tcPr>
          <w:p w:rsidR="00A57FEC" w:rsidRPr="00470DDE" w:rsidRDefault="00A57FEC" w:rsidP="00045B9C">
            <w:pPr>
              <w:spacing w:before="40" w:after="40" w:line="240" w:lineRule="auto"/>
              <w:jc w:val="center"/>
              <w:rPr>
                <w:rFonts w:ascii="Myriad Pro" w:hAnsi="Myriad Pro"/>
                <w:sz w:val="20"/>
              </w:rPr>
            </w:pPr>
            <w:r w:rsidRPr="00470DDE">
              <w:rPr>
                <w:rFonts w:ascii="Myriad Pro" w:hAnsi="Myriad Pro"/>
                <w:sz w:val="20"/>
              </w:rPr>
              <w:t>3</w:t>
            </w:r>
          </w:p>
        </w:tc>
      </w:tr>
      <w:tr w:rsidR="00A57FEC" w:rsidRPr="00470DDE" w:rsidTr="00045B9C">
        <w:trPr>
          <w:jc w:val="center"/>
        </w:trPr>
        <w:tc>
          <w:tcPr>
            <w:tcW w:w="562" w:type="dxa"/>
          </w:tcPr>
          <w:p w:rsidR="00A57FEC" w:rsidRPr="00470DDE" w:rsidRDefault="00A57FEC" w:rsidP="001B0A9F">
            <w:pPr>
              <w:pStyle w:val="Akapitzlist"/>
              <w:numPr>
                <w:ilvl w:val="0"/>
                <w:numId w:val="296"/>
              </w:numPr>
              <w:spacing w:before="40" w:after="40" w:line="240" w:lineRule="auto"/>
              <w:ind w:left="0" w:firstLine="0"/>
              <w:contextualSpacing w:val="0"/>
            </w:pPr>
          </w:p>
        </w:tc>
        <w:tc>
          <w:tcPr>
            <w:tcW w:w="8880" w:type="dxa"/>
            <w:shd w:val="clear" w:color="auto" w:fill="auto"/>
          </w:tcPr>
          <w:p w:rsidR="00A57FEC" w:rsidRPr="00470DDE" w:rsidRDefault="00A57FEC" w:rsidP="00045B9C">
            <w:pPr>
              <w:spacing w:before="40" w:after="40" w:line="240" w:lineRule="auto"/>
              <w:jc w:val="both"/>
              <w:rPr>
                <w:rFonts w:ascii="Myriad Pro" w:hAnsi="Myriad Pro" w:cs="Arial"/>
                <w:sz w:val="20"/>
              </w:rPr>
            </w:pPr>
            <w:r w:rsidRPr="00470DDE">
              <w:rPr>
                <w:rFonts w:ascii="Myriad Pro" w:hAnsi="Myriad Pro" w:cs="Arial"/>
                <w:sz w:val="20"/>
              </w:rPr>
              <w:t>Projektodawca od minimum 1 roku przed dniem złożenia wniosku posiada siedzibę  lub oddział lub główne miejsce wykonywania działalności lub dodatkowe miejsce wykonywania działalności na terenie województwa zachodniopomorskiego.</w:t>
            </w:r>
          </w:p>
          <w:p w:rsidR="00A57FEC" w:rsidRPr="00470DDE" w:rsidDel="002E02B7" w:rsidRDefault="00A57FEC" w:rsidP="00045B9C">
            <w:pPr>
              <w:spacing w:before="40" w:after="40" w:line="240" w:lineRule="auto"/>
              <w:jc w:val="both"/>
              <w:rPr>
                <w:rFonts w:ascii="Myriad Pro" w:hAnsi="Myriad Pro"/>
                <w:sz w:val="20"/>
              </w:rPr>
            </w:pPr>
            <w:r w:rsidRPr="00470DDE">
              <w:rPr>
                <w:rFonts w:ascii="Myriad Pro" w:hAnsi="Myriad Pro" w:cs="Arial"/>
                <w:sz w:val="20"/>
              </w:rPr>
              <w:t>(typ projektu 2, 3)</w:t>
            </w:r>
          </w:p>
        </w:tc>
        <w:tc>
          <w:tcPr>
            <w:tcW w:w="4728" w:type="dxa"/>
            <w:shd w:val="clear" w:color="auto" w:fill="auto"/>
          </w:tcPr>
          <w:p w:rsidR="00A57FEC" w:rsidRPr="00470DDE" w:rsidRDefault="00A57FEC" w:rsidP="00045B9C">
            <w:pPr>
              <w:spacing w:before="40" w:after="40" w:line="240" w:lineRule="auto"/>
              <w:rPr>
                <w:rFonts w:ascii="Myriad Pro" w:hAnsi="Myriad Pro"/>
                <w:sz w:val="20"/>
              </w:rPr>
            </w:pPr>
            <w:r w:rsidRPr="00470DDE">
              <w:rPr>
                <w:rFonts w:ascii="Myriad Pro" w:hAnsi="Myriad Pro"/>
                <w:sz w:val="20"/>
              </w:rPr>
              <w:t>Liczba punktów:</w:t>
            </w:r>
            <w:r w:rsidRPr="00470DDE">
              <w:rPr>
                <w:rFonts w:ascii="Myriad Pro" w:hAnsi="Myriad Pro" w:cs="Arial"/>
                <w:sz w:val="20"/>
              </w:rPr>
              <w:t xml:space="preserve"> 10</w:t>
            </w:r>
          </w:p>
        </w:tc>
      </w:tr>
      <w:tr w:rsidR="00A57FEC" w:rsidRPr="00470DDE" w:rsidTr="00045B9C">
        <w:trPr>
          <w:trHeight w:val="737"/>
          <w:jc w:val="center"/>
        </w:trPr>
        <w:tc>
          <w:tcPr>
            <w:tcW w:w="562" w:type="dxa"/>
          </w:tcPr>
          <w:p w:rsidR="00A57FEC" w:rsidRPr="00470DDE" w:rsidRDefault="00A57FEC" w:rsidP="001B0A9F">
            <w:pPr>
              <w:pStyle w:val="Akapitzlist"/>
              <w:numPr>
                <w:ilvl w:val="0"/>
                <w:numId w:val="296"/>
              </w:numPr>
              <w:spacing w:before="40" w:after="40" w:line="240" w:lineRule="auto"/>
              <w:ind w:left="0" w:firstLine="0"/>
              <w:contextualSpacing w:val="0"/>
            </w:pPr>
          </w:p>
        </w:tc>
        <w:tc>
          <w:tcPr>
            <w:tcW w:w="8880" w:type="dxa"/>
            <w:shd w:val="clear" w:color="auto" w:fill="auto"/>
          </w:tcPr>
          <w:p w:rsidR="00A57FEC" w:rsidRPr="00470DDE" w:rsidRDefault="00A57FEC" w:rsidP="00045B9C">
            <w:pPr>
              <w:autoSpaceDE w:val="0"/>
              <w:autoSpaceDN w:val="0"/>
              <w:spacing w:before="40" w:after="40" w:line="240" w:lineRule="auto"/>
              <w:jc w:val="both"/>
              <w:rPr>
                <w:rFonts w:ascii="Myriad Pro" w:eastAsia="Calibri" w:hAnsi="Myriad Pro" w:cs="Arial"/>
                <w:sz w:val="20"/>
              </w:rPr>
            </w:pPr>
            <w:r w:rsidRPr="00470DDE">
              <w:rPr>
                <w:rFonts w:ascii="Myriad Pro" w:eastAsia="Calibri" w:hAnsi="Myriad Pro" w:cs="Arial"/>
                <w:sz w:val="20"/>
              </w:rPr>
              <w:t>Minimum 30% grupy docelowej w projekcie zamieszkuje (w rozumieniu przepisów Kodeksu cywilnego):</w:t>
            </w:r>
          </w:p>
          <w:p w:rsidR="00A57FEC" w:rsidRPr="00470DDE" w:rsidRDefault="00A57FEC" w:rsidP="001B0A9F">
            <w:pPr>
              <w:pStyle w:val="Akapitzlist"/>
              <w:numPr>
                <w:ilvl w:val="0"/>
                <w:numId w:val="294"/>
              </w:numPr>
              <w:autoSpaceDE w:val="0"/>
              <w:autoSpaceDN w:val="0"/>
              <w:spacing w:before="40" w:after="40" w:line="240" w:lineRule="auto"/>
              <w:contextualSpacing w:val="0"/>
              <w:jc w:val="both"/>
              <w:rPr>
                <w:rFonts w:eastAsia="Calibri" w:cs="Arial"/>
              </w:rPr>
            </w:pPr>
            <w:r w:rsidRPr="00470DDE">
              <w:rPr>
                <w:rFonts w:eastAsia="Calibri" w:cs="Arial"/>
              </w:rPr>
              <w:t>obszar miast średnich – 2 pkt.</w:t>
            </w:r>
          </w:p>
          <w:p w:rsidR="00A57FEC" w:rsidRPr="00470DDE" w:rsidRDefault="00A57FEC" w:rsidP="001B0A9F">
            <w:pPr>
              <w:pStyle w:val="Akapitzlist"/>
              <w:numPr>
                <w:ilvl w:val="0"/>
                <w:numId w:val="294"/>
              </w:numPr>
              <w:autoSpaceDE w:val="0"/>
              <w:autoSpaceDN w:val="0"/>
              <w:spacing w:after="0" w:line="240" w:lineRule="auto"/>
              <w:contextualSpacing w:val="0"/>
              <w:jc w:val="both"/>
              <w:rPr>
                <w:rFonts w:eastAsia="Calibri" w:cs="Arial"/>
              </w:rPr>
            </w:pPr>
            <w:r w:rsidRPr="00470DDE">
              <w:rPr>
                <w:rFonts w:eastAsia="Calibri" w:cs="Arial"/>
              </w:rPr>
              <w:t>obszar miast średnich tracących funkcje społeczno-gospodarcze – 5 pkt.</w:t>
            </w:r>
          </w:p>
          <w:p w:rsidR="00A57FEC" w:rsidRPr="00470DDE" w:rsidRDefault="00A57FEC" w:rsidP="00045B9C">
            <w:pPr>
              <w:spacing w:before="40" w:after="40" w:line="240" w:lineRule="auto"/>
              <w:rPr>
                <w:rFonts w:ascii="Myriad Pro" w:eastAsia="Calibri" w:hAnsi="Myriad Pro" w:cs="Arial"/>
                <w:sz w:val="20"/>
              </w:rPr>
            </w:pPr>
            <w:r w:rsidRPr="00470DDE">
              <w:rPr>
                <w:rFonts w:ascii="Myriad Pro" w:eastAsia="Calibri" w:hAnsi="Myriad Pro" w:cs="Arial"/>
                <w:sz w:val="20"/>
              </w:rPr>
              <w:t>Punkty w ramach kryterium się nie sumują</w:t>
            </w:r>
            <w:r w:rsidRPr="00470DDE">
              <w:rPr>
                <w:rFonts w:ascii="Myriad Pro" w:hAnsi="Myriad Pro"/>
                <w:sz w:val="20"/>
              </w:rPr>
              <w:t xml:space="preserve"> </w:t>
            </w:r>
            <w:r w:rsidRPr="00470DDE">
              <w:rPr>
                <w:rFonts w:ascii="Myriad Pro" w:eastAsia="Calibri" w:hAnsi="Myriad Pro" w:cs="Arial"/>
                <w:sz w:val="20"/>
              </w:rPr>
              <w:t>(miasta średnie tracące funkcje społeczno-gospodarcze mogą otrzymać maksymalnie 5 pkt).</w:t>
            </w:r>
          </w:p>
          <w:p w:rsidR="00A57FEC" w:rsidRPr="00470DDE" w:rsidRDefault="00A57FEC" w:rsidP="00045B9C">
            <w:pPr>
              <w:spacing w:before="40" w:after="40" w:line="240" w:lineRule="auto"/>
              <w:rPr>
                <w:rFonts w:ascii="Myriad Pro" w:hAnsi="Myriad Pro"/>
                <w:sz w:val="20"/>
              </w:rPr>
            </w:pPr>
            <w:r w:rsidRPr="00470DDE">
              <w:rPr>
                <w:rFonts w:ascii="Myriad Pro" w:eastAsia="Calibri" w:hAnsi="Myriad Pro" w:cs="Arial"/>
                <w:sz w:val="20"/>
              </w:rPr>
              <w:t>(typ projektu 2, 3)</w:t>
            </w:r>
          </w:p>
        </w:tc>
        <w:tc>
          <w:tcPr>
            <w:tcW w:w="4728" w:type="dxa"/>
            <w:shd w:val="clear" w:color="auto" w:fill="auto"/>
          </w:tcPr>
          <w:p w:rsidR="00A57FEC" w:rsidRPr="00470DDE" w:rsidRDefault="00A57FEC" w:rsidP="00045B9C">
            <w:pPr>
              <w:spacing w:before="40" w:after="40" w:line="240" w:lineRule="auto"/>
              <w:rPr>
                <w:rFonts w:ascii="Myriad Pro" w:hAnsi="Myriad Pro"/>
                <w:sz w:val="20"/>
              </w:rPr>
            </w:pPr>
            <w:r w:rsidRPr="00470DDE">
              <w:rPr>
                <w:rFonts w:ascii="Myriad Pro" w:hAnsi="Myriad Pro"/>
                <w:sz w:val="20"/>
              </w:rPr>
              <w:t xml:space="preserve">Liczba punktów: </w:t>
            </w:r>
            <w:r w:rsidRPr="00470DDE">
              <w:rPr>
                <w:rFonts w:ascii="Myriad Pro" w:hAnsi="Myriad Pro" w:cs="Arial"/>
                <w:sz w:val="20"/>
              </w:rPr>
              <w:t>2/5</w:t>
            </w:r>
          </w:p>
        </w:tc>
      </w:tr>
      <w:tr w:rsidR="00A57FEC" w:rsidRPr="00470DDE" w:rsidTr="00045B9C">
        <w:trPr>
          <w:jc w:val="center"/>
        </w:trPr>
        <w:tc>
          <w:tcPr>
            <w:tcW w:w="562" w:type="dxa"/>
          </w:tcPr>
          <w:p w:rsidR="00A57FEC" w:rsidRPr="00470DDE" w:rsidRDefault="00A57FEC" w:rsidP="001B0A9F">
            <w:pPr>
              <w:pStyle w:val="Akapitzlist"/>
              <w:numPr>
                <w:ilvl w:val="0"/>
                <w:numId w:val="296"/>
              </w:numPr>
              <w:spacing w:before="40" w:after="40" w:line="240" w:lineRule="auto"/>
              <w:ind w:left="0" w:firstLine="0"/>
              <w:contextualSpacing w:val="0"/>
            </w:pPr>
          </w:p>
        </w:tc>
        <w:tc>
          <w:tcPr>
            <w:tcW w:w="8880" w:type="dxa"/>
            <w:shd w:val="clear" w:color="auto" w:fill="auto"/>
          </w:tcPr>
          <w:p w:rsidR="00A57FEC" w:rsidRPr="00470DDE" w:rsidRDefault="00A57FEC" w:rsidP="00045B9C">
            <w:pPr>
              <w:autoSpaceDE w:val="0"/>
              <w:autoSpaceDN w:val="0"/>
              <w:spacing w:before="40" w:after="40" w:line="240" w:lineRule="auto"/>
              <w:jc w:val="both"/>
              <w:rPr>
                <w:rFonts w:ascii="Myriad Pro" w:hAnsi="Myriad Pro" w:cs="Arial"/>
                <w:sz w:val="20"/>
              </w:rPr>
            </w:pPr>
            <w:r w:rsidRPr="00470DDE">
              <w:rPr>
                <w:rFonts w:ascii="Myriad Pro" w:hAnsi="Myriad Pro" w:cs="Arial"/>
                <w:sz w:val="20"/>
              </w:rPr>
              <w:t>Projekt spełnia łącznie następujące warunki:</w:t>
            </w:r>
          </w:p>
          <w:p w:rsidR="00A57FEC" w:rsidRPr="00470DDE" w:rsidRDefault="00A57FEC" w:rsidP="001B0A9F">
            <w:pPr>
              <w:pStyle w:val="Akapitzlist"/>
              <w:numPr>
                <w:ilvl w:val="0"/>
                <w:numId w:val="290"/>
              </w:numPr>
              <w:spacing w:before="40" w:after="40" w:line="240" w:lineRule="auto"/>
              <w:jc w:val="both"/>
              <w:rPr>
                <w:rFonts w:cs="Arial"/>
              </w:rPr>
            </w:pPr>
            <w:r w:rsidRPr="00470DDE">
              <w:rPr>
                <w:rFonts w:cs="Arial"/>
              </w:rPr>
              <w:t>udział osób  z niepełnosprawnościami na poziomie minimum 30% grupy docelowej;</w:t>
            </w:r>
          </w:p>
          <w:p w:rsidR="00A57FEC" w:rsidRPr="00470DDE" w:rsidRDefault="00A57FEC" w:rsidP="001B0A9F">
            <w:pPr>
              <w:pStyle w:val="Akapitzlist"/>
              <w:numPr>
                <w:ilvl w:val="0"/>
                <w:numId w:val="290"/>
              </w:numPr>
              <w:spacing w:before="40" w:after="40" w:line="240" w:lineRule="auto"/>
              <w:jc w:val="both"/>
              <w:rPr>
                <w:rFonts w:cs="Arial"/>
              </w:rPr>
            </w:pPr>
            <w:r w:rsidRPr="00470DDE">
              <w:rPr>
                <w:rFonts w:cs="Arial"/>
              </w:rPr>
              <w:t>Projektodawca i/lub Partner jest podmiotem statutowo zajmującym się pomocą osobom z niepełnosprawnościami;</w:t>
            </w:r>
          </w:p>
          <w:p w:rsidR="00A57FEC" w:rsidRPr="00470DDE" w:rsidRDefault="00A57FEC" w:rsidP="001B0A9F">
            <w:pPr>
              <w:pStyle w:val="Akapitzlist"/>
              <w:numPr>
                <w:ilvl w:val="0"/>
                <w:numId w:val="290"/>
              </w:numPr>
              <w:spacing w:before="40" w:after="40" w:line="240" w:lineRule="auto"/>
              <w:jc w:val="both"/>
              <w:rPr>
                <w:rFonts w:cs="Arial"/>
              </w:rPr>
            </w:pPr>
            <w:r w:rsidRPr="00470DDE">
              <w:rPr>
                <w:rFonts w:cs="Arial"/>
              </w:rPr>
              <w:t>Projektodawca i/lub Partner posiada dwuletnie doświadczenie w aktywizacji zawodowej osób z niepełnosprawnościami.</w:t>
            </w:r>
          </w:p>
          <w:p w:rsidR="00A57FEC" w:rsidRPr="002F22BF" w:rsidRDefault="00A57FEC" w:rsidP="00045B9C">
            <w:pPr>
              <w:spacing w:before="40" w:after="40" w:line="240" w:lineRule="auto"/>
              <w:jc w:val="both"/>
              <w:rPr>
                <w:rFonts w:ascii="Myriad Pro" w:hAnsi="Myriad Pro" w:cs="Arial"/>
                <w:sz w:val="20"/>
              </w:rPr>
            </w:pPr>
            <w:r w:rsidRPr="002F22BF">
              <w:rPr>
                <w:rFonts w:ascii="Myriad Pro" w:hAnsi="Myriad Pro" w:cs="Arial"/>
                <w:sz w:val="20"/>
              </w:rPr>
              <w:t>(typ projektu 2, 3)</w:t>
            </w:r>
          </w:p>
        </w:tc>
        <w:tc>
          <w:tcPr>
            <w:tcW w:w="4728" w:type="dxa"/>
            <w:shd w:val="clear" w:color="auto" w:fill="auto"/>
          </w:tcPr>
          <w:p w:rsidR="00A57FEC" w:rsidRPr="00470DDE" w:rsidRDefault="00A57FEC" w:rsidP="00045B9C">
            <w:pPr>
              <w:tabs>
                <w:tab w:val="center" w:pos="2256"/>
              </w:tabs>
              <w:spacing w:before="40" w:after="40" w:line="240" w:lineRule="auto"/>
              <w:rPr>
                <w:rFonts w:ascii="Myriad Pro" w:hAnsi="Myriad Pro"/>
                <w:sz w:val="20"/>
              </w:rPr>
            </w:pPr>
            <w:r w:rsidRPr="00470DDE">
              <w:rPr>
                <w:rFonts w:ascii="Myriad Pro" w:hAnsi="Myriad Pro"/>
                <w:sz w:val="20"/>
              </w:rPr>
              <w:t xml:space="preserve">Liczba punktów: </w:t>
            </w:r>
            <w:r w:rsidRPr="00470DDE">
              <w:rPr>
                <w:rFonts w:ascii="Myriad Pro" w:hAnsi="Myriad Pro" w:cs="Arial"/>
                <w:sz w:val="20"/>
              </w:rPr>
              <w:t>5</w:t>
            </w:r>
          </w:p>
        </w:tc>
      </w:tr>
      <w:tr w:rsidR="00A57FEC" w:rsidRPr="00470DDE" w:rsidTr="00045B9C">
        <w:trPr>
          <w:jc w:val="center"/>
        </w:trPr>
        <w:tc>
          <w:tcPr>
            <w:tcW w:w="562" w:type="dxa"/>
          </w:tcPr>
          <w:p w:rsidR="00A57FEC" w:rsidRPr="00470DDE" w:rsidRDefault="00A57FEC" w:rsidP="001B0A9F">
            <w:pPr>
              <w:pStyle w:val="Akapitzlist"/>
              <w:numPr>
                <w:ilvl w:val="0"/>
                <w:numId w:val="296"/>
              </w:numPr>
              <w:spacing w:before="40" w:after="40" w:line="240" w:lineRule="auto"/>
              <w:ind w:left="0" w:firstLine="0"/>
              <w:contextualSpacing w:val="0"/>
            </w:pPr>
          </w:p>
        </w:tc>
        <w:tc>
          <w:tcPr>
            <w:tcW w:w="8880" w:type="dxa"/>
            <w:shd w:val="clear" w:color="auto" w:fill="auto"/>
          </w:tcPr>
          <w:p w:rsidR="00A57FEC" w:rsidRPr="00470DDE" w:rsidRDefault="00A57FEC" w:rsidP="00045B9C">
            <w:pPr>
              <w:spacing w:before="40" w:after="40" w:line="240" w:lineRule="auto"/>
              <w:jc w:val="both"/>
              <w:rPr>
                <w:rFonts w:ascii="Myriad Pro" w:hAnsi="Myriad Pro" w:cs="Arial"/>
                <w:sz w:val="20"/>
              </w:rPr>
            </w:pPr>
            <w:r w:rsidRPr="00470DDE">
              <w:rPr>
                <w:rFonts w:ascii="Myriad Pro" w:hAnsi="Myriad Pro" w:cs="Arial"/>
                <w:sz w:val="20"/>
              </w:rPr>
              <w:t>Co najmniej 30% grupy docelowej projektu stanowią osoby w wieku 50 lat i więcej.</w:t>
            </w:r>
          </w:p>
          <w:p w:rsidR="00A57FEC" w:rsidRPr="00470DDE" w:rsidRDefault="00A57FEC" w:rsidP="00045B9C">
            <w:pPr>
              <w:spacing w:before="40" w:after="40" w:line="240" w:lineRule="auto"/>
              <w:jc w:val="both"/>
              <w:rPr>
                <w:rFonts w:ascii="Myriad Pro" w:hAnsi="Myriad Pro" w:cs="Arial"/>
                <w:sz w:val="20"/>
              </w:rPr>
            </w:pPr>
            <w:r w:rsidRPr="00470DDE">
              <w:rPr>
                <w:rFonts w:ascii="Myriad Pro" w:hAnsi="Myriad Pro" w:cs="Arial"/>
                <w:sz w:val="20"/>
              </w:rPr>
              <w:t>(typ projektu 2, 3)</w:t>
            </w:r>
          </w:p>
        </w:tc>
        <w:tc>
          <w:tcPr>
            <w:tcW w:w="4728" w:type="dxa"/>
            <w:shd w:val="clear" w:color="auto" w:fill="auto"/>
          </w:tcPr>
          <w:p w:rsidR="00A57FEC" w:rsidRPr="00470DDE" w:rsidRDefault="00A57FEC" w:rsidP="00045B9C">
            <w:pPr>
              <w:spacing w:before="40" w:after="40" w:line="240" w:lineRule="auto"/>
              <w:rPr>
                <w:rFonts w:ascii="Myriad Pro" w:hAnsi="Myriad Pro"/>
                <w:sz w:val="20"/>
              </w:rPr>
            </w:pPr>
            <w:r w:rsidRPr="00470DDE">
              <w:rPr>
                <w:rFonts w:ascii="Myriad Pro" w:hAnsi="Myriad Pro"/>
                <w:sz w:val="20"/>
              </w:rPr>
              <w:t>Liczba punktów:</w:t>
            </w:r>
            <w:r w:rsidRPr="00470DDE">
              <w:rPr>
                <w:rFonts w:ascii="Myriad Pro" w:hAnsi="Myriad Pro" w:cs="Arial"/>
                <w:sz w:val="20"/>
              </w:rPr>
              <w:t xml:space="preserve"> 10</w:t>
            </w:r>
          </w:p>
        </w:tc>
      </w:tr>
      <w:tr w:rsidR="00A57FEC" w:rsidRPr="00470DDE" w:rsidTr="00045B9C">
        <w:trPr>
          <w:jc w:val="center"/>
        </w:trPr>
        <w:tc>
          <w:tcPr>
            <w:tcW w:w="562" w:type="dxa"/>
          </w:tcPr>
          <w:p w:rsidR="00A57FEC" w:rsidRPr="00470DDE" w:rsidRDefault="00A57FEC" w:rsidP="001B0A9F">
            <w:pPr>
              <w:pStyle w:val="Akapitzlist"/>
              <w:numPr>
                <w:ilvl w:val="0"/>
                <w:numId w:val="296"/>
              </w:numPr>
              <w:spacing w:before="40" w:after="40" w:line="240" w:lineRule="auto"/>
              <w:ind w:left="0" w:firstLine="0"/>
              <w:contextualSpacing w:val="0"/>
            </w:pPr>
          </w:p>
        </w:tc>
        <w:tc>
          <w:tcPr>
            <w:tcW w:w="8880" w:type="dxa"/>
            <w:shd w:val="clear" w:color="auto" w:fill="auto"/>
          </w:tcPr>
          <w:p w:rsidR="00A57FEC" w:rsidRPr="00470DDE" w:rsidRDefault="00A57FEC" w:rsidP="00045B9C">
            <w:pPr>
              <w:spacing w:before="40" w:after="40" w:line="240" w:lineRule="auto"/>
              <w:jc w:val="both"/>
              <w:rPr>
                <w:rFonts w:ascii="Myriad Pro" w:hAnsi="Myriad Pro" w:cs="Arial"/>
                <w:sz w:val="20"/>
              </w:rPr>
            </w:pPr>
            <w:r w:rsidRPr="00470DDE">
              <w:rPr>
                <w:rFonts w:ascii="Myriad Pro" w:hAnsi="Myriad Pro" w:cs="Arial"/>
                <w:sz w:val="20"/>
              </w:rPr>
              <w:t>Projekt obejmie wsparciem minimum 60 uczestników.</w:t>
            </w:r>
          </w:p>
          <w:p w:rsidR="00A57FEC" w:rsidRPr="00470DDE" w:rsidRDefault="00A57FEC" w:rsidP="00045B9C">
            <w:pPr>
              <w:spacing w:before="40" w:after="40" w:line="240" w:lineRule="auto"/>
              <w:jc w:val="both"/>
              <w:rPr>
                <w:rFonts w:ascii="Myriad Pro" w:hAnsi="Myriad Pro" w:cs="Arial"/>
                <w:sz w:val="20"/>
              </w:rPr>
            </w:pPr>
            <w:r w:rsidRPr="00470DDE">
              <w:rPr>
                <w:rFonts w:ascii="Myriad Pro" w:hAnsi="Myriad Pro" w:cs="Arial"/>
                <w:sz w:val="20"/>
              </w:rPr>
              <w:t>(typ projektu 2, 3)</w:t>
            </w:r>
          </w:p>
        </w:tc>
        <w:tc>
          <w:tcPr>
            <w:tcW w:w="4728" w:type="dxa"/>
            <w:shd w:val="clear" w:color="auto" w:fill="auto"/>
          </w:tcPr>
          <w:p w:rsidR="00A57FEC" w:rsidRPr="00470DDE" w:rsidRDefault="00A57FEC" w:rsidP="00045B9C">
            <w:pPr>
              <w:spacing w:before="40" w:after="40" w:line="240" w:lineRule="auto"/>
              <w:rPr>
                <w:rFonts w:ascii="Myriad Pro" w:hAnsi="Myriad Pro"/>
                <w:sz w:val="20"/>
              </w:rPr>
            </w:pPr>
            <w:r w:rsidRPr="00470DDE">
              <w:rPr>
                <w:rFonts w:ascii="Myriad Pro" w:hAnsi="Myriad Pro"/>
                <w:sz w:val="20"/>
              </w:rPr>
              <w:t>Liczba punktów:</w:t>
            </w:r>
            <w:r w:rsidRPr="00470DDE">
              <w:rPr>
                <w:rFonts w:ascii="Myriad Pro" w:hAnsi="Myriad Pro" w:cs="Arial"/>
                <w:sz w:val="20"/>
              </w:rPr>
              <w:t xml:space="preserve"> 20</w:t>
            </w:r>
          </w:p>
        </w:tc>
      </w:tr>
    </w:tbl>
    <w:p w:rsidR="00646679" w:rsidRDefault="00646679" w:rsidP="00E73A59">
      <w:pPr>
        <w:jc w:val="center"/>
        <w:rPr>
          <w:rFonts w:ascii="Myriad Pro" w:hAnsi="Myriad Pro"/>
          <w:b/>
          <w:sz w:val="20"/>
        </w:rPr>
      </w:pPr>
    </w:p>
    <w:p w:rsidR="00E73A59" w:rsidRDefault="00E73A59" w:rsidP="00E73A59">
      <w:pPr>
        <w:jc w:val="center"/>
        <w:rPr>
          <w:rFonts w:ascii="Myriad Pro" w:hAnsi="Myriad Pro"/>
          <w:b/>
          <w:sz w:val="20"/>
        </w:rPr>
      </w:pPr>
      <w:r>
        <w:rPr>
          <w:rFonts w:ascii="Myriad Pro" w:hAnsi="Myriad Pro"/>
          <w:b/>
          <w:sz w:val="20"/>
        </w:rPr>
        <w:lastRenderedPageBreak/>
        <w:t xml:space="preserve">Kryteria ogólne przyjęte Uchwałą Nr 13/20 Komitetu Monitorującego RPO WZ 2014-2020 z dnia 1 kwietnia 2020 r. (tryb pozakonkursowy) </w:t>
      </w:r>
      <w:r>
        <w:rPr>
          <w:rFonts w:ascii="Myriad Pro" w:hAnsi="Myriad Pro"/>
          <w:b/>
          <w:sz w:val="20"/>
        </w:rPr>
        <w:br/>
        <w:t>projekt WUP</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900"/>
        <w:gridCol w:w="12275"/>
      </w:tblGrid>
      <w:tr w:rsidR="00E73A59" w:rsidRPr="002B689F" w:rsidTr="00361736">
        <w:trPr>
          <w:jc w:val="center"/>
        </w:trPr>
        <w:tc>
          <w:tcPr>
            <w:tcW w:w="1900" w:type="dxa"/>
            <w:shd w:val="clear" w:color="auto" w:fill="B6DDE8" w:themeFill="accent5" w:themeFillTint="66"/>
          </w:tcPr>
          <w:p w:rsidR="00E73A59" w:rsidRPr="002B689F" w:rsidRDefault="00E73A59" w:rsidP="00361736">
            <w:pPr>
              <w:spacing w:before="40" w:after="40"/>
              <w:rPr>
                <w:rFonts w:ascii="Arial" w:hAnsi="Arial" w:cs="Arial"/>
                <w:sz w:val="20"/>
              </w:rPr>
            </w:pPr>
            <w:r w:rsidRPr="00C149FB">
              <w:rPr>
                <w:rFonts w:ascii="Arial" w:hAnsi="Arial" w:cs="Arial"/>
                <w:sz w:val="20"/>
              </w:rPr>
              <w:t>O</w:t>
            </w:r>
            <w:r w:rsidRPr="00C149FB">
              <w:rPr>
                <w:rFonts w:ascii="Arial" w:hAnsi="Arial" w:cs="Arial" w:hint="eastAsia"/>
                <w:sz w:val="20"/>
              </w:rPr>
              <w:t>ś</w:t>
            </w:r>
            <w:r w:rsidRPr="00C149FB">
              <w:rPr>
                <w:rFonts w:ascii="Arial" w:hAnsi="Arial" w:cs="Arial"/>
                <w:sz w:val="20"/>
              </w:rPr>
              <w:t xml:space="preserve"> priorytetowa</w:t>
            </w:r>
          </w:p>
        </w:tc>
        <w:tc>
          <w:tcPr>
            <w:tcW w:w="12275" w:type="dxa"/>
            <w:shd w:val="clear" w:color="auto" w:fill="B6DDE8" w:themeFill="accent5" w:themeFillTint="66"/>
          </w:tcPr>
          <w:p w:rsidR="00E73A59" w:rsidRPr="002B689F" w:rsidRDefault="00E73A59" w:rsidP="00361736">
            <w:pPr>
              <w:spacing w:before="40" w:after="40"/>
              <w:rPr>
                <w:rFonts w:ascii="Arial" w:hAnsi="Arial" w:cs="Arial"/>
                <w:sz w:val="20"/>
              </w:rPr>
            </w:pPr>
            <w:r w:rsidRPr="00C149FB">
              <w:rPr>
                <w:rFonts w:ascii="Arial" w:hAnsi="Arial" w:cs="Arial"/>
                <w:sz w:val="20"/>
              </w:rPr>
              <w:t>VI Rynek Pracy</w:t>
            </w:r>
          </w:p>
        </w:tc>
      </w:tr>
      <w:tr w:rsidR="00E73A59" w:rsidRPr="002B689F" w:rsidTr="00361736">
        <w:trPr>
          <w:jc w:val="center"/>
        </w:trPr>
        <w:tc>
          <w:tcPr>
            <w:tcW w:w="1900" w:type="dxa"/>
            <w:shd w:val="clear" w:color="auto" w:fill="B6DDE8" w:themeFill="accent5" w:themeFillTint="66"/>
          </w:tcPr>
          <w:p w:rsidR="00E73A59" w:rsidRPr="002B689F" w:rsidRDefault="00E73A59" w:rsidP="00361736">
            <w:pPr>
              <w:spacing w:before="40" w:after="40"/>
              <w:rPr>
                <w:rFonts w:ascii="Arial" w:hAnsi="Arial" w:cs="Arial"/>
                <w:sz w:val="20"/>
              </w:rPr>
            </w:pPr>
            <w:r w:rsidRPr="00C149FB">
              <w:rPr>
                <w:rFonts w:ascii="Arial" w:hAnsi="Arial" w:cs="Arial"/>
                <w:sz w:val="20"/>
              </w:rPr>
              <w:t>Priorytet Inwestycyjny</w:t>
            </w:r>
          </w:p>
        </w:tc>
        <w:tc>
          <w:tcPr>
            <w:tcW w:w="12275" w:type="dxa"/>
            <w:shd w:val="clear" w:color="auto" w:fill="B6DDE8" w:themeFill="accent5" w:themeFillTint="66"/>
          </w:tcPr>
          <w:p w:rsidR="00E73A59" w:rsidRPr="002B689F" w:rsidRDefault="00E73A59" w:rsidP="00361736">
            <w:pPr>
              <w:spacing w:before="40" w:after="40"/>
              <w:rPr>
                <w:rFonts w:ascii="Arial" w:hAnsi="Arial" w:cs="Arial"/>
                <w:sz w:val="20"/>
              </w:rPr>
            </w:pPr>
            <w:r w:rsidRPr="00C149FB">
              <w:rPr>
                <w:rFonts w:ascii="Arial" w:hAnsi="Arial" w:cs="Arial"/>
                <w:iCs/>
                <w:sz w:val="20"/>
              </w:rPr>
              <w:t>8i Dost</w:t>
            </w:r>
            <w:r w:rsidRPr="00C149FB">
              <w:rPr>
                <w:rFonts w:ascii="Arial" w:hAnsi="Arial" w:cs="Arial" w:hint="eastAsia"/>
                <w:iCs/>
                <w:sz w:val="20"/>
              </w:rPr>
              <w:t>ę</w:t>
            </w:r>
            <w:r w:rsidRPr="00C149FB">
              <w:rPr>
                <w:rFonts w:ascii="Arial" w:hAnsi="Arial" w:cs="Arial"/>
                <w:iCs/>
                <w:sz w:val="20"/>
              </w:rPr>
              <w:t>p do zatrudnienia dla os</w:t>
            </w:r>
            <w:r w:rsidRPr="00C149FB">
              <w:rPr>
                <w:rFonts w:ascii="Arial" w:hAnsi="Arial" w:cs="Arial" w:hint="eastAsia"/>
                <w:iCs/>
                <w:sz w:val="20"/>
              </w:rPr>
              <w:t>ó</w:t>
            </w:r>
            <w:r w:rsidRPr="00C149FB">
              <w:rPr>
                <w:rFonts w:ascii="Arial" w:hAnsi="Arial" w:cs="Arial"/>
                <w:iCs/>
                <w:sz w:val="20"/>
              </w:rPr>
              <w:t>b poszukuj</w:t>
            </w:r>
            <w:r w:rsidRPr="00C149FB">
              <w:rPr>
                <w:rFonts w:ascii="Arial" w:hAnsi="Arial" w:cs="Arial" w:hint="eastAsia"/>
                <w:iCs/>
                <w:sz w:val="20"/>
              </w:rPr>
              <w:t>ą</w:t>
            </w:r>
            <w:r w:rsidRPr="00C149FB">
              <w:rPr>
                <w:rFonts w:ascii="Arial" w:hAnsi="Arial" w:cs="Arial"/>
                <w:iCs/>
                <w:sz w:val="20"/>
              </w:rPr>
              <w:t>cych pracy i os</w:t>
            </w:r>
            <w:r w:rsidRPr="00C149FB">
              <w:rPr>
                <w:rFonts w:ascii="Arial" w:hAnsi="Arial" w:cs="Arial" w:hint="eastAsia"/>
                <w:iCs/>
                <w:sz w:val="20"/>
              </w:rPr>
              <w:t>ó</w:t>
            </w:r>
            <w:r w:rsidRPr="00C149FB">
              <w:rPr>
                <w:rFonts w:ascii="Arial" w:hAnsi="Arial" w:cs="Arial"/>
                <w:iCs/>
                <w:sz w:val="20"/>
              </w:rPr>
              <w:t>b biernych zawodowo, w tym d</w:t>
            </w:r>
            <w:r w:rsidRPr="00C149FB">
              <w:rPr>
                <w:rFonts w:ascii="Arial" w:hAnsi="Arial" w:cs="Arial" w:hint="eastAsia"/>
                <w:iCs/>
                <w:sz w:val="20"/>
              </w:rPr>
              <w:t>ł</w:t>
            </w:r>
            <w:r w:rsidRPr="00C149FB">
              <w:rPr>
                <w:rFonts w:ascii="Arial" w:hAnsi="Arial" w:cs="Arial"/>
                <w:iCs/>
                <w:sz w:val="20"/>
              </w:rPr>
              <w:t>ugotrwale bezrobotnych oraz oddalonych od rynku pracy, tak</w:t>
            </w:r>
            <w:r w:rsidRPr="00C149FB">
              <w:rPr>
                <w:rFonts w:ascii="Arial" w:hAnsi="Arial" w:cs="Arial" w:hint="eastAsia"/>
                <w:iCs/>
                <w:sz w:val="20"/>
              </w:rPr>
              <w:t>ż</w:t>
            </w:r>
            <w:r w:rsidRPr="00C149FB">
              <w:rPr>
                <w:rFonts w:ascii="Arial" w:hAnsi="Arial" w:cs="Arial"/>
                <w:iCs/>
                <w:sz w:val="20"/>
              </w:rPr>
              <w:t>e podejmowanie lokalnych inicjatyw na rzecz zatrudnienia oraz wspieranie mobilno</w:t>
            </w:r>
            <w:r w:rsidRPr="00C149FB">
              <w:rPr>
                <w:rFonts w:ascii="Arial" w:hAnsi="Arial" w:cs="Arial" w:hint="eastAsia"/>
                <w:iCs/>
                <w:sz w:val="20"/>
              </w:rPr>
              <w:t>ś</w:t>
            </w:r>
            <w:r w:rsidRPr="00C149FB">
              <w:rPr>
                <w:rFonts w:ascii="Arial" w:hAnsi="Arial" w:cs="Arial"/>
                <w:iCs/>
                <w:sz w:val="20"/>
              </w:rPr>
              <w:t>ci pracownik</w:t>
            </w:r>
            <w:r w:rsidRPr="00C149FB">
              <w:rPr>
                <w:rFonts w:ascii="Arial" w:hAnsi="Arial" w:cs="Arial" w:hint="eastAsia"/>
                <w:iCs/>
                <w:sz w:val="20"/>
              </w:rPr>
              <w:t>ó</w:t>
            </w:r>
            <w:r w:rsidRPr="00C149FB">
              <w:rPr>
                <w:rFonts w:ascii="Arial" w:hAnsi="Arial" w:cs="Arial"/>
                <w:iCs/>
                <w:sz w:val="20"/>
              </w:rPr>
              <w:t>w.</w:t>
            </w:r>
          </w:p>
        </w:tc>
      </w:tr>
      <w:tr w:rsidR="00E73A59" w:rsidRPr="002B689F" w:rsidTr="00361736">
        <w:trPr>
          <w:jc w:val="center"/>
        </w:trPr>
        <w:tc>
          <w:tcPr>
            <w:tcW w:w="1900" w:type="dxa"/>
            <w:shd w:val="clear" w:color="auto" w:fill="B6DDE8" w:themeFill="accent5" w:themeFillTint="66"/>
          </w:tcPr>
          <w:p w:rsidR="00E73A59" w:rsidRPr="002B689F" w:rsidRDefault="00E73A59" w:rsidP="00361736">
            <w:pPr>
              <w:spacing w:before="40" w:after="40"/>
              <w:rPr>
                <w:rFonts w:ascii="Arial" w:hAnsi="Arial" w:cs="Arial"/>
                <w:sz w:val="20"/>
              </w:rPr>
            </w:pPr>
            <w:r w:rsidRPr="00C149FB">
              <w:rPr>
                <w:rFonts w:ascii="Arial" w:hAnsi="Arial" w:cs="Arial"/>
                <w:sz w:val="20"/>
              </w:rPr>
              <w:t>Dzia</w:t>
            </w:r>
            <w:r w:rsidRPr="00C149FB">
              <w:rPr>
                <w:rFonts w:ascii="Arial" w:hAnsi="Arial" w:cs="Arial" w:hint="eastAsia"/>
                <w:sz w:val="20"/>
              </w:rPr>
              <w:t>ł</w:t>
            </w:r>
            <w:r w:rsidRPr="00C149FB">
              <w:rPr>
                <w:rFonts w:ascii="Arial" w:hAnsi="Arial" w:cs="Arial"/>
                <w:sz w:val="20"/>
              </w:rPr>
              <w:t>anie</w:t>
            </w:r>
          </w:p>
        </w:tc>
        <w:tc>
          <w:tcPr>
            <w:tcW w:w="12275" w:type="dxa"/>
            <w:shd w:val="clear" w:color="auto" w:fill="B6DDE8" w:themeFill="accent5" w:themeFillTint="66"/>
          </w:tcPr>
          <w:p w:rsidR="00E73A59" w:rsidRPr="00AD6407" w:rsidRDefault="00E73A59" w:rsidP="00361736">
            <w:pPr>
              <w:spacing w:before="40" w:after="40"/>
              <w:rPr>
                <w:rFonts w:ascii="Arial" w:hAnsi="Arial" w:cs="Arial"/>
                <w:sz w:val="20"/>
              </w:rPr>
            </w:pPr>
            <w:r w:rsidRPr="00AD6407">
              <w:rPr>
                <w:rFonts w:ascii="Arial" w:hAnsi="Arial" w:cs="Arial"/>
                <w:sz w:val="20"/>
              </w:rPr>
              <w:t xml:space="preserve">6.5 </w:t>
            </w:r>
            <w:r w:rsidRPr="00AD6407">
              <w:rPr>
                <w:rFonts w:ascii="Arial" w:hAnsi="Arial" w:cs="Arial"/>
                <w:bCs/>
                <w:sz w:val="20"/>
              </w:rPr>
              <w:t>Kompleksowe wsparcie głównie dla osób bezrobotnych,  biernych zawodowo  zwłaszcza znajdujących się w szczególnie trudnej sytuacji na rynku pracy obejmujące pomoc w aktywnym poszukiwaniu pracy oraz działania na rzecz podnoszenia kwalifikacji zawodowych</w:t>
            </w:r>
          </w:p>
        </w:tc>
      </w:tr>
    </w:tbl>
    <w:p w:rsidR="00E73A59" w:rsidRPr="007F692A" w:rsidRDefault="00E73A59" w:rsidP="00E73A59">
      <w:pPr>
        <w:spacing w:before="120" w:after="120" w:line="240" w:lineRule="auto"/>
        <w:rPr>
          <w:sz w:val="20"/>
        </w:rPr>
      </w:pPr>
    </w:p>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E73A59" w:rsidRPr="009B6D35" w:rsidTr="00361736">
        <w:trPr>
          <w:jc w:val="center"/>
        </w:trPr>
        <w:tc>
          <w:tcPr>
            <w:tcW w:w="14175" w:type="dxa"/>
            <w:gridSpan w:val="4"/>
            <w:shd w:val="pct10" w:color="auto" w:fill="auto"/>
            <w:vAlign w:val="center"/>
          </w:tcPr>
          <w:p w:rsidR="00E73A59" w:rsidRPr="009B6D35" w:rsidRDefault="00E73A59" w:rsidP="00361736">
            <w:pPr>
              <w:spacing w:before="40" w:after="40"/>
              <w:jc w:val="center"/>
              <w:rPr>
                <w:rFonts w:ascii="Arial" w:hAnsi="Arial" w:cs="Arial"/>
                <w:b/>
                <w:sz w:val="20"/>
              </w:rPr>
            </w:pPr>
            <w:r w:rsidRPr="009B6D35">
              <w:rPr>
                <w:rFonts w:ascii="Arial" w:hAnsi="Arial" w:cs="Arial"/>
                <w:b/>
                <w:sz w:val="20"/>
              </w:rPr>
              <w:t>Kryteria dopuszczalności</w:t>
            </w:r>
          </w:p>
        </w:tc>
      </w:tr>
      <w:tr w:rsidR="00E73A59" w:rsidRPr="009B6D35" w:rsidTr="00361736">
        <w:trPr>
          <w:jc w:val="center"/>
        </w:trPr>
        <w:tc>
          <w:tcPr>
            <w:tcW w:w="539" w:type="dxa"/>
          </w:tcPr>
          <w:p w:rsidR="00E73A59" w:rsidRPr="009B6D35" w:rsidRDefault="00E73A59" w:rsidP="00361736">
            <w:pPr>
              <w:spacing w:before="40" w:after="40"/>
              <w:rPr>
                <w:rFonts w:ascii="Arial" w:hAnsi="Arial" w:cs="Arial"/>
                <w:sz w:val="20"/>
              </w:rPr>
            </w:pPr>
            <w:r w:rsidRPr="009B6D35">
              <w:rPr>
                <w:rFonts w:ascii="Arial" w:hAnsi="Arial" w:cs="Arial"/>
                <w:sz w:val="18"/>
              </w:rPr>
              <w:t>L.p.</w:t>
            </w:r>
          </w:p>
        </w:tc>
        <w:tc>
          <w:tcPr>
            <w:tcW w:w="2524" w:type="dxa"/>
            <w:vAlign w:val="center"/>
          </w:tcPr>
          <w:p w:rsidR="00E73A59" w:rsidRPr="009B6D35" w:rsidRDefault="00E73A59" w:rsidP="00361736">
            <w:pPr>
              <w:spacing w:before="40" w:after="40"/>
              <w:jc w:val="center"/>
              <w:rPr>
                <w:rFonts w:ascii="Arial" w:hAnsi="Arial" w:cs="Arial"/>
                <w:sz w:val="20"/>
              </w:rPr>
            </w:pPr>
            <w:r w:rsidRPr="009B6D35">
              <w:rPr>
                <w:rFonts w:ascii="Arial" w:hAnsi="Arial" w:cs="Arial"/>
                <w:sz w:val="20"/>
              </w:rPr>
              <w:t>Nazwa kryterium</w:t>
            </w:r>
          </w:p>
        </w:tc>
        <w:tc>
          <w:tcPr>
            <w:tcW w:w="5101" w:type="dxa"/>
            <w:vAlign w:val="center"/>
          </w:tcPr>
          <w:p w:rsidR="00E73A59" w:rsidRPr="009B6D35" w:rsidRDefault="00E73A59" w:rsidP="00361736">
            <w:pPr>
              <w:spacing w:before="40" w:after="40"/>
              <w:jc w:val="center"/>
              <w:rPr>
                <w:rFonts w:ascii="Arial" w:hAnsi="Arial" w:cs="Arial"/>
                <w:sz w:val="20"/>
              </w:rPr>
            </w:pPr>
            <w:r w:rsidRPr="009B6D35">
              <w:rPr>
                <w:rFonts w:ascii="Arial" w:hAnsi="Arial" w:cs="Arial"/>
                <w:sz w:val="20"/>
              </w:rPr>
              <w:t>Definicja kryterium</w:t>
            </w:r>
          </w:p>
        </w:tc>
        <w:tc>
          <w:tcPr>
            <w:tcW w:w="6011" w:type="dxa"/>
            <w:vAlign w:val="center"/>
          </w:tcPr>
          <w:p w:rsidR="00E73A59" w:rsidRPr="009B6D35" w:rsidRDefault="00E73A59" w:rsidP="00361736">
            <w:pPr>
              <w:spacing w:before="40" w:after="40"/>
              <w:jc w:val="center"/>
              <w:rPr>
                <w:rFonts w:ascii="Arial" w:hAnsi="Arial" w:cs="Arial"/>
                <w:sz w:val="20"/>
              </w:rPr>
            </w:pPr>
            <w:r w:rsidRPr="009B6D35">
              <w:rPr>
                <w:rFonts w:ascii="Arial" w:hAnsi="Arial" w:cs="Arial"/>
                <w:sz w:val="20"/>
              </w:rPr>
              <w:t>Opis znaczenia kryterium</w:t>
            </w:r>
          </w:p>
        </w:tc>
      </w:tr>
      <w:tr w:rsidR="00E73A59" w:rsidRPr="009B6D35" w:rsidTr="00361736">
        <w:trPr>
          <w:jc w:val="center"/>
        </w:trPr>
        <w:tc>
          <w:tcPr>
            <w:tcW w:w="539" w:type="dxa"/>
          </w:tcPr>
          <w:p w:rsidR="00E73A59" w:rsidRPr="009B6D35" w:rsidRDefault="00E73A59" w:rsidP="00361736">
            <w:pPr>
              <w:spacing w:before="40" w:after="40"/>
              <w:jc w:val="center"/>
              <w:rPr>
                <w:rFonts w:ascii="Arial" w:hAnsi="Arial" w:cs="Arial"/>
                <w:sz w:val="20"/>
              </w:rPr>
            </w:pPr>
            <w:r w:rsidRPr="009B6D35">
              <w:rPr>
                <w:rFonts w:ascii="Arial" w:hAnsi="Arial" w:cs="Arial"/>
                <w:sz w:val="20"/>
              </w:rPr>
              <w:t>1</w:t>
            </w:r>
          </w:p>
        </w:tc>
        <w:tc>
          <w:tcPr>
            <w:tcW w:w="2524" w:type="dxa"/>
            <w:vAlign w:val="center"/>
          </w:tcPr>
          <w:p w:rsidR="00E73A59" w:rsidRPr="009B6D35" w:rsidRDefault="00E73A59" w:rsidP="00361736">
            <w:pPr>
              <w:spacing w:before="40" w:after="40"/>
              <w:jc w:val="center"/>
              <w:rPr>
                <w:rFonts w:ascii="Arial" w:hAnsi="Arial" w:cs="Arial"/>
                <w:sz w:val="20"/>
              </w:rPr>
            </w:pPr>
            <w:r w:rsidRPr="009B6D35">
              <w:rPr>
                <w:rFonts w:ascii="Arial" w:hAnsi="Arial" w:cs="Arial"/>
                <w:sz w:val="20"/>
              </w:rPr>
              <w:t>2</w:t>
            </w:r>
          </w:p>
        </w:tc>
        <w:tc>
          <w:tcPr>
            <w:tcW w:w="5101" w:type="dxa"/>
            <w:vAlign w:val="center"/>
          </w:tcPr>
          <w:p w:rsidR="00E73A59" w:rsidRPr="009B6D35" w:rsidRDefault="00E73A59" w:rsidP="00361736">
            <w:pPr>
              <w:spacing w:before="40" w:after="40"/>
              <w:jc w:val="center"/>
              <w:rPr>
                <w:rFonts w:ascii="Arial" w:hAnsi="Arial" w:cs="Arial"/>
                <w:sz w:val="20"/>
              </w:rPr>
            </w:pPr>
            <w:r w:rsidRPr="009B6D35">
              <w:rPr>
                <w:rFonts w:ascii="Arial" w:hAnsi="Arial" w:cs="Arial"/>
                <w:sz w:val="20"/>
              </w:rPr>
              <w:t>3</w:t>
            </w:r>
          </w:p>
        </w:tc>
        <w:tc>
          <w:tcPr>
            <w:tcW w:w="6011" w:type="dxa"/>
            <w:vAlign w:val="center"/>
          </w:tcPr>
          <w:p w:rsidR="00E73A59" w:rsidRPr="009B6D35" w:rsidRDefault="00E73A59" w:rsidP="00361736">
            <w:pPr>
              <w:spacing w:before="40" w:after="40"/>
              <w:jc w:val="center"/>
              <w:rPr>
                <w:rFonts w:ascii="Arial" w:hAnsi="Arial" w:cs="Arial"/>
                <w:sz w:val="20"/>
              </w:rPr>
            </w:pPr>
            <w:r w:rsidRPr="009B6D35">
              <w:rPr>
                <w:rFonts w:ascii="Arial" w:hAnsi="Arial" w:cs="Arial"/>
                <w:sz w:val="20"/>
              </w:rPr>
              <w:t>4</w:t>
            </w:r>
          </w:p>
        </w:tc>
      </w:tr>
      <w:tr w:rsidR="00E73A59" w:rsidRPr="009B6D35" w:rsidTr="00361736">
        <w:trPr>
          <w:jc w:val="center"/>
        </w:trPr>
        <w:tc>
          <w:tcPr>
            <w:tcW w:w="539" w:type="dxa"/>
          </w:tcPr>
          <w:p w:rsidR="006675F4" w:rsidRDefault="006675F4" w:rsidP="001B0A9F">
            <w:pPr>
              <w:pStyle w:val="Akapitzlist"/>
              <w:numPr>
                <w:ilvl w:val="0"/>
                <w:numId w:val="466"/>
              </w:numPr>
              <w:spacing w:before="40" w:after="40" w:line="276" w:lineRule="auto"/>
              <w:contextualSpacing w:val="0"/>
              <w:rPr>
                <w:rFonts w:ascii="Arial" w:hAnsi="Arial" w:cs="Arial"/>
              </w:rPr>
            </w:pPr>
          </w:p>
        </w:tc>
        <w:tc>
          <w:tcPr>
            <w:tcW w:w="2524" w:type="dxa"/>
          </w:tcPr>
          <w:p w:rsidR="00E73A59" w:rsidRPr="009B6D35" w:rsidRDefault="00E73A59" w:rsidP="00361736">
            <w:pPr>
              <w:spacing w:before="40" w:after="40"/>
              <w:rPr>
                <w:rFonts w:ascii="Arial" w:hAnsi="Arial" w:cs="Arial"/>
                <w:sz w:val="20"/>
              </w:rPr>
            </w:pPr>
            <w:r w:rsidRPr="009B6D35">
              <w:rPr>
                <w:rFonts w:ascii="Arial" w:hAnsi="Arial" w:cs="Arial"/>
                <w:sz w:val="20"/>
              </w:rPr>
              <w:t>Zgodność z celem szczegółowym i rezultatami Działania</w:t>
            </w:r>
          </w:p>
        </w:tc>
        <w:tc>
          <w:tcPr>
            <w:tcW w:w="5101" w:type="dxa"/>
          </w:tcPr>
          <w:p w:rsidR="00E73A59" w:rsidRPr="009B6D35" w:rsidRDefault="00E73A59" w:rsidP="00361736">
            <w:pPr>
              <w:spacing w:before="40" w:after="40"/>
              <w:rPr>
                <w:rFonts w:ascii="Arial" w:hAnsi="Arial" w:cs="Arial"/>
                <w:sz w:val="20"/>
              </w:rPr>
            </w:pPr>
            <w:r w:rsidRPr="009B6D35">
              <w:rPr>
                <w:rFonts w:ascii="Arial" w:hAnsi="Arial" w:cs="Arial"/>
                <w:sz w:val="20"/>
              </w:rPr>
              <w:t>Projekt jest zgodny z właściwym celem szczegółowym RPO WZ 2014-2020 oraz koresponduje ze wskaźnikami dla danego Działania/typu projektu.</w:t>
            </w:r>
          </w:p>
        </w:tc>
        <w:tc>
          <w:tcPr>
            <w:tcW w:w="6011" w:type="dxa"/>
          </w:tcPr>
          <w:p w:rsidR="00E73A59" w:rsidRPr="009B6D35" w:rsidRDefault="00E73A59" w:rsidP="00361736">
            <w:pPr>
              <w:spacing w:before="40" w:after="40"/>
              <w:rPr>
                <w:rFonts w:ascii="Arial" w:hAnsi="Arial" w:cs="Arial"/>
                <w:sz w:val="20"/>
              </w:rPr>
            </w:pPr>
            <w:r w:rsidRPr="009B6D35">
              <w:rPr>
                <w:rFonts w:ascii="Arial" w:hAnsi="Arial" w:cs="Arial"/>
                <w:sz w:val="20"/>
              </w:rPr>
              <w:t>Spełnienie kryterium jest konieczne do przyznania dofinansowania.</w:t>
            </w:r>
          </w:p>
          <w:p w:rsidR="00E73A59" w:rsidRPr="009B6D35" w:rsidRDefault="00E73A59" w:rsidP="00361736">
            <w:pPr>
              <w:spacing w:before="40" w:after="40"/>
              <w:rPr>
                <w:rFonts w:ascii="Arial" w:hAnsi="Arial" w:cs="Arial"/>
                <w:sz w:val="20"/>
              </w:rPr>
            </w:pPr>
            <w:r w:rsidRPr="009B6D35">
              <w:rPr>
                <w:rFonts w:ascii="Arial" w:hAnsi="Arial" w:cs="Arial"/>
                <w:sz w:val="20"/>
              </w:rPr>
              <w:t>Projekty niespełniające kryterium kierowane są do poprawy lub uzupełnienia.</w:t>
            </w:r>
          </w:p>
          <w:p w:rsidR="00E73A59" w:rsidRPr="009B6D35" w:rsidRDefault="00E73A59" w:rsidP="00361736">
            <w:pPr>
              <w:spacing w:before="40" w:after="40"/>
              <w:contextualSpacing/>
              <w:rPr>
                <w:rFonts w:ascii="Arial" w:hAnsi="Arial" w:cs="Arial"/>
                <w:sz w:val="20"/>
              </w:rPr>
            </w:pPr>
            <w:r w:rsidRPr="009B6D35">
              <w:rPr>
                <w:rFonts w:ascii="Arial" w:hAnsi="Arial" w:cs="Arial"/>
                <w:sz w:val="20"/>
              </w:rPr>
              <w:t>Ocena spełniania kryterium polega na przypisaniu wartości logicznych „tak”, „nie”.</w:t>
            </w:r>
          </w:p>
        </w:tc>
      </w:tr>
      <w:tr w:rsidR="00E73A59" w:rsidRPr="009B6D35" w:rsidTr="00361736">
        <w:trPr>
          <w:jc w:val="center"/>
        </w:trPr>
        <w:tc>
          <w:tcPr>
            <w:tcW w:w="539" w:type="dxa"/>
          </w:tcPr>
          <w:p w:rsidR="006675F4" w:rsidRDefault="006675F4" w:rsidP="001B0A9F">
            <w:pPr>
              <w:pStyle w:val="Akapitzlist"/>
              <w:numPr>
                <w:ilvl w:val="0"/>
                <w:numId w:val="466"/>
              </w:numPr>
              <w:spacing w:before="40" w:after="40" w:line="276" w:lineRule="auto"/>
              <w:ind w:left="0" w:firstLine="0"/>
              <w:contextualSpacing w:val="0"/>
              <w:rPr>
                <w:rFonts w:ascii="Arial" w:hAnsi="Arial" w:cs="Arial"/>
              </w:rPr>
            </w:pPr>
          </w:p>
        </w:tc>
        <w:tc>
          <w:tcPr>
            <w:tcW w:w="2524" w:type="dxa"/>
          </w:tcPr>
          <w:p w:rsidR="00E73A59" w:rsidRPr="009B6D35" w:rsidRDefault="00E73A59" w:rsidP="00361736">
            <w:pPr>
              <w:spacing w:before="40" w:after="40"/>
              <w:rPr>
                <w:rFonts w:ascii="Arial" w:hAnsi="Arial" w:cs="Arial"/>
                <w:sz w:val="20"/>
              </w:rPr>
            </w:pPr>
            <w:r w:rsidRPr="009B6D35">
              <w:rPr>
                <w:rFonts w:ascii="Arial" w:hAnsi="Arial" w:cs="Arial"/>
                <w:sz w:val="20"/>
              </w:rPr>
              <w:t>Zgodność z</w:t>
            </w:r>
            <w:r w:rsidRPr="009B6D35">
              <w:rPr>
                <w:rFonts w:ascii="Arial" w:hAnsi="Arial" w:cs="Arial"/>
                <w:i/>
                <w:sz w:val="20"/>
              </w:rPr>
              <w:t xml:space="preserve"> </w:t>
            </w:r>
            <w:r w:rsidRPr="009B6D35">
              <w:rPr>
                <w:rFonts w:ascii="Arial" w:hAnsi="Arial" w:cs="Arial"/>
                <w:sz w:val="20"/>
              </w:rPr>
              <w:t>typem projektu</w:t>
            </w:r>
          </w:p>
          <w:p w:rsidR="00E73A59" w:rsidRPr="009B6D35" w:rsidRDefault="00E73A59" w:rsidP="00361736">
            <w:pPr>
              <w:spacing w:before="40" w:after="40"/>
              <w:rPr>
                <w:rFonts w:ascii="Arial" w:hAnsi="Arial" w:cs="Arial"/>
                <w:sz w:val="20"/>
              </w:rPr>
            </w:pPr>
          </w:p>
          <w:p w:rsidR="00E73A59" w:rsidRPr="009B6D35" w:rsidRDefault="00E73A59" w:rsidP="00361736">
            <w:pPr>
              <w:spacing w:before="40" w:after="40"/>
              <w:rPr>
                <w:rFonts w:ascii="Arial" w:hAnsi="Arial" w:cs="Arial"/>
                <w:sz w:val="20"/>
              </w:rPr>
            </w:pPr>
          </w:p>
        </w:tc>
        <w:tc>
          <w:tcPr>
            <w:tcW w:w="5101" w:type="dxa"/>
          </w:tcPr>
          <w:p w:rsidR="00E73A59" w:rsidRPr="009B6D35" w:rsidRDefault="00E73A59" w:rsidP="00361736">
            <w:pPr>
              <w:spacing w:before="40" w:after="40"/>
              <w:rPr>
                <w:rFonts w:ascii="Arial" w:hAnsi="Arial" w:cs="Arial"/>
                <w:sz w:val="20"/>
              </w:rPr>
            </w:pPr>
            <w:r w:rsidRPr="009B6D35">
              <w:rPr>
                <w:rFonts w:ascii="Arial" w:hAnsi="Arial" w:cs="Arial"/>
                <w:sz w:val="20"/>
              </w:rPr>
              <w:t xml:space="preserve">Projekt jest zgodny z typem projektu oraz grupą docelową wskazaną w  </w:t>
            </w:r>
            <w:r w:rsidRPr="009B6D35">
              <w:rPr>
                <w:rFonts w:ascii="Arial" w:hAnsi="Arial" w:cs="Arial"/>
                <w:i/>
                <w:sz w:val="20"/>
              </w:rPr>
              <w:t xml:space="preserve">SOOP RPO WZ </w:t>
            </w:r>
            <w:r>
              <w:rPr>
                <w:rFonts w:ascii="Arial" w:hAnsi="Arial" w:cs="Arial"/>
                <w:i/>
                <w:sz w:val="20"/>
              </w:rPr>
              <w:t xml:space="preserve">2014-2020 </w:t>
            </w:r>
            <w:r w:rsidRPr="009B6D35">
              <w:rPr>
                <w:rFonts w:ascii="Arial" w:hAnsi="Arial" w:cs="Arial"/>
                <w:sz w:val="20"/>
              </w:rPr>
              <w:t xml:space="preserve">oraz </w:t>
            </w:r>
            <w:r>
              <w:rPr>
                <w:rFonts w:ascii="Arial" w:hAnsi="Arial" w:cs="Arial"/>
                <w:i/>
                <w:sz w:val="20"/>
              </w:rPr>
              <w:t>Wezwaniu do złożenia projektu</w:t>
            </w:r>
            <w:r w:rsidRPr="009B6D35">
              <w:rPr>
                <w:rFonts w:ascii="Arial" w:hAnsi="Arial" w:cs="Arial"/>
                <w:i/>
                <w:sz w:val="20"/>
              </w:rPr>
              <w:t>.</w:t>
            </w:r>
            <w:r w:rsidRPr="009B6D35">
              <w:rPr>
                <w:rFonts w:ascii="Arial" w:hAnsi="Arial" w:cs="Arial"/>
                <w:sz w:val="20"/>
              </w:rPr>
              <w:t xml:space="preserve"> </w:t>
            </w:r>
          </w:p>
        </w:tc>
        <w:tc>
          <w:tcPr>
            <w:tcW w:w="6011" w:type="dxa"/>
          </w:tcPr>
          <w:p w:rsidR="00E73A59" w:rsidRPr="009B6D35" w:rsidRDefault="00E73A59" w:rsidP="00361736">
            <w:pPr>
              <w:spacing w:before="40" w:after="40"/>
              <w:rPr>
                <w:rFonts w:ascii="Arial" w:hAnsi="Arial" w:cs="Arial"/>
                <w:sz w:val="20"/>
              </w:rPr>
            </w:pPr>
            <w:r w:rsidRPr="009B6D35">
              <w:rPr>
                <w:rFonts w:ascii="Arial" w:hAnsi="Arial" w:cs="Arial"/>
                <w:sz w:val="20"/>
              </w:rPr>
              <w:t>Spełnienie kryterium jest konieczne do przyznania dofinansowania.</w:t>
            </w:r>
          </w:p>
          <w:p w:rsidR="00E73A59" w:rsidRDefault="00E73A59" w:rsidP="00361736">
            <w:pPr>
              <w:spacing w:before="40" w:after="40"/>
              <w:rPr>
                <w:rFonts w:ascii="Arial" w:hAnsi="Arial" w:cs="Arial"/>
                <w:sz w:val="20"/>
              </w:rPr>
            </w:pPr>
            <w:r w:rsidRPr="009B6D35">
              <w:rPr>
                <w:rFonts w:ascii="Arial" w:hAnsi="Arial" w:cs="Arial"/>
                <w:sz w:val="20"/>
              </w:rPr>
              <w:t>Projekty niespełniające kryterium kierowane są do poprawy lub uzupełnienia.</w:t>
            </w:r>
          </w:p>
          <w:p w:rsidR="00E73A59" w:rsidRPr="009B6D35" w:rsidRDefault="00E73A59" w:rsidP="00361736">
            <w:pPr>
              <w:spacing w:before="40" w:after="40"/>
              <w:rPr>
                <w:rFonts w:ascii="Arial" w:hAnsi="Arial" w:cs="Arial"/>
                <w:sz w:val="20"/>
              </w:rPr>
            </w:pPr>
            <w:r>
              <w:rPr>
                <w:rFonts w:ascii="Arial" w:hAnsi="Arial" w:cs="Arial"/>
                <w:sz w:val="20"/>
              </w:rPr>
              <w:t xml:space="preserve">Za zgodą IP, na etapie realizacji projektu, dopuszcza się możliwość odstępstwa od  zapisów </w:t>
            </w:r>
            <w:r w:rsidRPr="00662C2F">
              <w:rPr>
                <w:rFonts w:ascii="Arial" w:hAnsi="Arial" w:cs="Arial"/>
                <w:i/>
                <w:sz w:val="20"/>
              </w:rPr>
              <w:t>Wezwania do złożenia projektu</w:t>
            </w:r>
            <w:r>
              <w:rPr>
                <w:rFonts w:ascii="Arial" w:hAnsi="Arial" w:cs="Arial"/>
                <w:sz w:val="20"/>
              </w:rPr>
              <w:t xml:space="preserve">, w zakresie spełnienia przedmiotowego kryterium z uwagi na zmiany dokumentów nadrzędnych tj. </w:t>
            </w:r>
            <w:r w:rsidRPr="00447143">
              <w:rPr>
                <w:rFonts w:ascii="Arial" w:hAnsi="Arial" w:cs="Arial"/>
                <w:i/>
                <w:sz w:val="20"/>
              </w:rPr>
              <w:t>RPO WZ 2014-2020</w:t>
            </w:r>
            <w:r>
              <w:rPr>
                <w:rFonts w:ascii="Arial" w:hAnsi="Arial" w:cs="Arial"/>
                <w:sz w:val="20"/>
              </w:rPr>
              <w:t xml:space="preserve">, </w:t>
            </w:r>
            <w:r w:rsidRPr="001F3A70">
              <w:rPr>
                <w:rFonts w:ascii="Arial" w:hAnsi="Arial" w:cs="Arial"/>
                <w:i/>
                <w:sz w:val="20"/>
              </w:rPr>
              <w:t xml:space="preserve">SOOP RPO WZ </w:t>
            </w:r>
            <w:r>
              <w:rPr>
                <w:rFonts w:ascii="Arial" w:hAnsi="Arial" w:cs="Arial"/>
                <w:i/>
                <w:sz w:val="20"/>
              </w:rPr>
              <w:t>2014-2020</w:t>
            </w:r>
            <w:r>
              <w:rPr>
                <w:rFonts w:ascii="Arial" w:hAnsi="Arial" w:cs="Arial"/>
                <w:sz w:val="20"/>
              </w:rPr>
              <w:t xml:space="preserve">, przepisów prawa -  mających wpływ na założenia dotyczące grupy docelowej i/lub typu projektu.  </w:t>
            </w:r>
          </w:p>
          <w:p w:rsidR="00E73A59" w:rsidRPr="009B6D35" w:rsidRDefault="00E73A59" w:rsidP="00361736">
            <w:pPr>
              <w:spacing w:before="40" w:after="40"/>
              <w:rPr>
                <w:rFonts w:ascii="Arial" w:hAnsi="Arial" w:cs="Arial"/>
                <w:sz w:val="20"/>
              </w:rPr>
            </w:pPr>
            <w:r w:rsidRPr="009B6D35">
              <w:rPr>
                <w:rFonts w:ascii="Arial" w:hAnsi="Arial" w:cs="Arial"/>
                <w:sz w:val="20"/>
              </w:rPr>
              <w:t>Ocena spełniania kryterium polega na przypisaniu wartości logicznych „tak”, „nie”.</w:t>
            </w:r>
          </w:p>
        </w:tc>
      </w:tr>
      <w:tr w:rsidR="00E73A59" w:rsidRPr="009B6D35" w:rsidTr="00361736">
        <w:trPr>
          <w:jc w:val="center"/>
        </w:trPr>
        <w:tc>
          <w:tcPr>
            <w:tcW w:w="539" w:type="dxa"/>
          </w:tcPr>
          <w:p w:rsidR="006675F4" w:rsidRDefault="006675F4" w:rsidP="001B0A9F">
            <w:pPr>
              <w:pStyle w:val="Akapitzlist"/>
              <w:numPr>
                <w:ilvl w:val="0"/>
                <w:numId w:val="466"/>
              </w:numPr>
              <w:spacing w:line="276" w:lineRule="auto"/>
              <w:ind w:left="0" w:firstLine="0"/>
              <w:contextualSpacing w:val="0"/>
              <w:rPr>
                <w:rFonts w:ascii="Arial" w:hAnsi="Arial" w:cs="Arial"/>
              </w:rPr>
            </w:pPr>
          </w:p>
        </w:tc>
        <w:tc>
          <w:tcPr>
            <w:tcW w:w="2524" w:type="dxa"/>
          </w:tcPr>
          <w:p w:rsidR="00E73A59" w:rsidRPr="009B6D35" w:rsidRDefault="00E73A59" w:rsidP="00361736">
            <w:pPr>
              <w:rPr>
                <w:rFonts w:ascii="Arial" w:hAnsi="Arial" w:cs="Arial"/>
                <w:sz w:val="20"/>
              </w:rPr>
            </w:pPr>
            <w:r w:rsidRPr="009B6D35">
              <w:rPr>
                <w:rFonts w:ascii="Arial" w:hAnsi="Arial" w:cs="Arial"/>
                <w:sz w:val="20"/>
              </w:rPr>
              <w:t xml:space="preserve">Kwalifikowalność </w:t>
            </w:r>
            <w:r>
              <w:rPr>
                <w:rFonts w:ascii="Arial" w:hAnsi="Arial" w:cs="Arial"/>
                <w:sz w:val="20"/>
              </w:rPr>
              <w:t xml:space="preserve">Beneficjenta/ </w:t>
            </w:r>
            <w:r w:rsidRPr="009B6D35">
              <w:rPr>
                <w:rFonts w:ascii="Arial" w:hAnsi="Arial" w:cs="Arial"/>
                <w:sz w:val="20"/>
              </w:rPr>
              <w:t>Partnera</w:t>
            </w:r>
            <w:r>
              <w:rPr>
                <w:rFonts w:ascii="Arial" w:hAnsi="Arial" w:cs="Arial"/>
                <w:sz w:val="20"/>
              </w:rPr>
              <w:t xml:space="preserve"> </w:t>
            </w:r>
            <w:r>
              <w:rPr>
                <w:rFonts w:ascii="Arial" w:hAnsi="Arial" w:cs="Arial"/>
                <w:sz w:val="20"/>
              </w:rPr>
              <w:lastRenderedPageBreak/>
              <w:t>(jeśli dotyczy)</w:t>
            </w:r>
          </w:p>
        </w:tc>
        <w:tc>
          <w:tcPr>
            <w:tcW w:w="5101" w:type="dxa"/>
          </w:tcPr>
          <w:p w:rsidR="00E73A59" w:rsidRPr="001F3A70" w:rsidRDefault="00E73A59" w:rsidP="00361736">
            <w:pPr>
              <w:autoSpaceDE w:val="0"/>
              <w:autoSpaceDN w:val="0"/>
              <w:adjustRightInd w:val="0"/>
              <w:jc w:val="both"/>
              <w:rPr>
                <w:rFonts w:ascii="Arial" w:eastAsia="MyriadPro-Regular" w:hAnsi="Arial" w:cs="Arial"/>
                <w:sz w:val="20"/>
              </w:rPr>
            </w:pPr>
            <w:r w:rsidRPr="001F3A70">
              <w:rPr>
                <w:rFonts w:ascii="Arial" w:eastAsia="MyriadPro-Regular" w:hAnsi="Arial" w:cs="Arial"/>
                <w:sz w:val="20"/>
              </w:rPr>
              <w:lastRenderedPageBreak/>
              <w:t xml:space="preserve">Beneficjent, zgodnie z </w:t>
            </w:r>
            <w:r w:rsidRPr="001F3A70">
              <w:rPr>
                <w:rFonts w:ascii="Arial" w:eastAsia="MyriadPro-Regular" w:hAnsi="Arial" w:cs="Arial"/>
                <w:i/>
                <w:sz w:val="20"/>
              </w:rPr>
              <w:t>SOOP RPO WZ 2014-2020</w:t>
            </w:r>
            <w:r w:rsidRPr="001F3A70">
              <w:rPr>
                <w:rFonts w:ascii="Arial" w:eastAsia="MyriadPro-Regular" w:hAnsi="Arial" w:cs="Arial"/>
                <w:sz w:val="20"/>
              </w:rPr>
              <w:t>,</w:t>
            </w:r>
            <w:r>
              <w:rPr>
                <w:rFonts w:ascii="Arial" w:eastAsia="MyriadPro-Regular" w:hAnsi="Arial" w:cs="Arial"/>
                <w:sz w:val="20"/>
              </w:rPr>
              <w:t xml:space="preserve"> </w:t>
            </w:r>
            <w:r w:rsidRPr="001F3A70">
              <w:rPr>
                <w:rFonts w:ascii="Arial" w:eastAsia="MyriadPro-Regular" w:hAnsi="Arial" w:cs="Arial"/>
                <w:sz w:val="20"/>
              </w:rPr>
              <w:t xml:space="preserve">jest podmiotem uprawnionym do ubiegania się </w:t>
            </w:r>
            <w:r>
              <w:rPr>
                <w:rFonts w:ascii="Arial" w:eastAsia="MyriadPro-Regular" w:hAnsi="Arial" w:cs="Arial"/>
                <w:sz w:val="20"/>
              </w:rPr>
              <w:br/>
            </w:r>
            <w:r w:rsidRPr="001F3A70">
              <w:rPr>
                <w:rFonts w:ascii="Arial" w:eastAsia="MyriadPro-Regular" w:hAnsi="Arial" w:cs="Arial"/>
                <w:sz w:val="20"/>
              </w:rPr>
              <w:lastRenderedPageBreak/>
              <w:t>o dofinansowanie w</w:t>
            </w:r>
            <w:r>
              <w:rPr>
                <w:rFonts w:ascii="Arial" w:eastAsia="MyriadPro-Regular" w:hAnsi="Arial" w:cs="Arial"/>
                <w:sz w:val="20"/>
              </w:rPr>
              <w:t xml:space="preserve"> </w:t>
            </w:r>
            <w:r w:rsidRPr="001F3A70">
              <w:rPr>
                <w:rFonts w:ascii="Arial" w:eastAsia="MyriadPro-Regular" w:hAnsi="Arial" w:cs="Arial"/>
                <w:sz w:val="20"/>
              </w:rPr>
              <w:t xml:space="preserve">ramach Działania typu/ów projektu/ów, </w:t>
            </w:r>
            <w:r>
              <w:rPr>
                <w:rFonts w:ascii="Arial" w:eastAsia="MyriadPro-Regular" w:hAnsi="Arial" w:cs="Arial"/>
                <w:sz w:val="20"/>
              </w:rPr>
              <w:t>w którym ogłoszony został nabór</w:t>
            </w:r>
            <w:r w:rsidRPr="001F3A70">
              <w:rPr>
                <w:rFonts w:ascii="Arial" w:eastAsia="MyriadPro-Regular" w:hAnsi="Arial" w:cs="Arial"/>
                <w:sz w:val="20"/>
              </w:rPr>
              <w:t>.</w:t>
            </w:r>
          </w:p>
          <w:p w:rsidR="00E73A59" w:rsidRDefault="00E73A59" w:rsidP="00361736">
            <w:pPr>
              <w:autoSpaceDE w:val="0"/>
              <w:autoSpaceDN w:val="0"/>
              <w:adjustRightInd w:val="0"/>
              <w:jc w:val="both"/>
              <w:rPr>
                <w:rFonts w:ascii="Arial" w:eastAsia="Malgun Gothic" w:hAnsi="Arial" w:cs="Arial"/>
                <w:sz w:val="20"/>
              </w:rPr>
            </w:pPr>
            <w:r w:rsidRPr="009B6D35">
              <w:rPr>
                <w:rFonts w:ascii="Arial" w:eastAsia="Malgun Gothic" w:hAnsi="Arial" w:cs="Arial"/>
                <w:sz w:val="20"/>
              </w:rPr>
              <w:t>Partner/</w:t>
            </w:r>
            <w:proofErr w:type="spellStart"/>
            <w:r w:rsidRPr="009B6D35">
              <w:rPr>
                <w:rFonts w:ascii="Arial" w:eastAsia="Malgun Gothic" w:hAnsi="Arial" w:cs="Arial"/>
                <w:sz w:val="20"/>
              </w:rPr>
              <w:t>rzy</w:t>
            </w:r>
            <w:proofErr w:type="spellEnd"/>
            <w:r w:rsidRPr="009B6D35">
              <w:rPr>
                <w:rFonts w:ascii="Arial" w:eastAsia="Malgun Gothic" w:hAnsi="Arial" w:cs="Arial"/>
                <w:sz w:val="20"/>
              </w:rPr>
              <w:t xml:space="preserve"> nie podlega</w:t>
            </w:r>
            <w:r>
              <w:rPr>
                <w:rFonts w:ascii="Arial" w:eastAsia="Malgun Gothic" w:hAnsi="Arial" w:cs="Arial"/>
                <w:sz w:val="20"/>
              </w:rPr>
              <w:t>/ją</w:t>
            </w:r>
            <w:r w:rsidRPr="009B6D35">
              <w:rPr>
                <w:rFonts w:ascii="Arial" w:eastAsia="Malgun Gothic" w:hAnsi="Arial" w:cs="Arial"/>
                <w:sz w:val="20"/>
              </w:rPr>
              <w:t xml:space="preserve"> wykluczeniu z możliwości ubiegania się o dofinansowanie, w tym wykluczeniu, o którym mowa w art. 207 ust. 4 ustawy z dnia 27 sierpnia 2009 r., o finansach publicznych.</w:t>
            </w:r>
          </w:p>
          <w:p w:rsidR="00E73A59" w:rsidRPr="00AD6407" w:rsidRDefault="00E73A59" w:rsidP="00361736">
            <w:pPr>
              <w:autoSpaceDE w:val="0"/>
              <w:autoSpaceDN w:val="0"/>
              <w:adjustRightInd w:val="0"/>
              <w:jc w:val="both"/>
              <w:rPr>
                <w:rFonts w:ascii="Arial" w:hAnsi="Arial" w:cs="Arial"/>
                <w:sz w:val="20"/>
              </w:rPr>
            </w:pPr>
            <w:r>
              <w:rPr>
                <w:rFonts w:ascii="Arial" w:eastAsia="MyriadPro-Regular" w:hAnsi="Arial" w:cs="Arial"/>
                <w:sz w:val="20"/>
              </w:rPr>
              <w:t xml:space="preserve">W przypadku partnera stanowiącego podmiot,  o którym mowa w art. </w:t>
            </w:r>
            <w:r>
              <w:rPr>
                <w:rFonts w:ascii="Arial" w:eastAsia="Malgun Gothic" w:hAnsi="Arial" w:cs="Arial"/>
                <w:sz w:val="20"/>
              </w:rPr>
              <w:t>207 ust. 7</w:t>
            </w:r>
            <w:r w:rsidRPr="009B6D35">
              <w:rPr>
                <w:rFonts w:ascii="Arial" w:eastAsia="Malgun Gothic" w:hAnsi="Arial" w:cs="Arial"/>
                <w:sz w:val="20"/>
              </w:rPr>
              <w:t xml:space="preserve"> ustawy z dnia 27 sierpnia 2009 r., o finansach publicznych</w:t>
            </w:r>
            <w:r>
              <w:rPr>
                <w:rFonts w:ascii="Arial" w:eastAsia="MyriadPro-Regular" w:hAnsi="Arial" w:cs="Arial"/>
                <w:sz w:val="20"/>
              </w:rPr>
              <w:t xml:space="preserve"> kryterium dotyczące kwalifikowalności Partnera zostaje automatycznie uznane za spełnione.</w:t>
            </w:r>
          </w:p>
        </w:tc>
        <w:tc>
          <w:tcPr>
            <w:tcW w:w="6011" w:type="dxa"/>
          </w:tcPr>
          <w:p w:rsidR="00E73A59" w:rsidRPr="009B6D35" w:rsidRDefault="00E73A59" w:rsidP="00361736">
            <w:pPr>
              <w:autoSpaceDE w:val="0"/>
              <w:autoSpaceDN w:val="0"/>
              <w:adjustRightInd w:val="0"/>
              <w:jc w:val="both"/>
              <w:rPr>
                <w:rFonts w:ascii="Arial" w:eastAsia="Malgun Gothic" w:hAnsi="Arial" w:cs="Arial"/>
                <w:sz w:val="20"/>
              </w:rPr>
            </w:pPr>
            <w:r w:rsidRPr="009B6D35">
              <w:rPr>
                <w:rFonts w:ascii="Arial" w:eastAsia="Malgun Gothic" w:hAnsi="Arial" w:cs="Arial"/>
                <w:sz w:val="20"/>
              </w:rPr>
              <w:lastRenderedPageBreak/>
              <w:t>Spełnienie kryterium jest konieczne do przyznania dofinansowania.</w:t>
            </w:r>
          </w:p>
          <w:p w:rsidR="00E73A59" w:rsidRDefault="00E73A59" w:rsidP="00361736">
            <w:pPr>
              <w:autoSpaceDE w:val="0"/>
              <w:autoSpaceDN w:val="0"/>
              <w:adjustRightInd w:val="0"/>
              <w:jc w:val="both"/>
              <w:rPr>
                <w:rFonts w:ascii="Arial" w:eastAsia="Malgun Gothic" w:hAnsi="Arial" w:cs="Arial"/>
                <w:sz w:val="20"/>
              </w:rPr>
            </w:pPr>
            <w:r w:rsidRPr="009B6D35">
              <w:rPr>
                <w:rFonts w:ascii="Arial" w:eastAsia="Malgun Gothic" w:hAnsi="Arial" w:cs="Arial"/>
                <w:sz w:val="20"/>
              </w:rPr>
              <w:lastRenderedPageBreak/>
              <w:t>Projekty niespełniające kryterium kierowane są do poprawy lub uzupełnienia.</w:t>
            </w:r>
          </w:p>
          <w:p w:rsidR="00E73A59" w:rsidRDefault="00E73A59" w:rsidP="00361736">
            <w:pPr>
              <w:autoSpaceDE w:val="0"/>
              <w:autoSpaceDN w:val="0"/>
              <w:adjustRightInd w:val="0"/>
              <w:jc w:val="both"/>
              <w:rPr>
                <w:rFonts w:ascii="Arial" w:eastAsia="Malgun Gothic" w:hAnsi="Arial" w:cs="Arial"/>
                <w:sz w:val="20"/>
              </w:rPr>
            </w:pPr>
            <w:r>
              <w:rPr>
                <w:rFonts w:ascii="Arial" w:hAnsi="Arial" w:cs="Arial"/>
                <w:sz w:val="20"/>
              </w:rPr>
              <w:t xml:space="preserve">Kryterium będzie weryfikowane na etapie oceny, na dzień podpisania umowy oraz w przypadku zmiany Partnera (jeśli dotyczy). </w:t>
            </w:r>
          </w:p>
          <w:p w:rsidR="00E73A59" w:rsidRPr="009B6D35" w:rsidRDefault="00E73A59" w:rsidP="00361736">
            <w:pPr>
              <w:autoSpaceDE w:val="0"/>
              <w:autoSpaceDN w:val="0"/>
              <w:adjustRightInd w:val="0"/>
              <w:jc w:val="both"/>
              <w:rPr>
                <w:rFonts w:ascii="Arial" w:eastAsia="Malgun Gothic" w:hAnsi="Arial" w:cs="Arial"/>
                <w:sz w:val="20"/>
              </w:rPr>
            </w:pPr>
            <w:r w:rsidRPr="009B6D35">
              <w:rPr>
                <w:rFonts w:ascii="Arial" w:eastAsia="Malgun Gothic" w:hAnsi="Arial" w:cs="Arial"/>
                <w:sz w:val="20"/>
              </w:rPr>
              <w:t>Ocena spełniania kryterium polega na przypisaniu wartości logicznych „tak”, „nie”</w:t>
            </w:r>
            <w:r>
              <w:rPr>
                <w:rFonts w:ascii="Arial" w:hAnsi="Arial" w:cs="Arial"/>
                <w:sz w:val="20"/>
              </w:rPr>
              <w:t xml:space="preserve">. </w:t>
            </w:r>
          </w:p>
        </w:tc>
      </w:tr>
      <w:tr w:rsidR="00E73A59" w:rsidRPr="009B6D35" w:rsidTr="00361736">
        <w:trPr>
          <w:jc w:val="center"/>
        </w:trPr>
        <w:tc>
          <w:tcPr>
            <w:tcW w:w="539" w:type="dxa"/>
          </w:tcPr>
          <w:p w:rsidR="006675F4" w:rsidRDefault="006675F4" w:rsidP="001B0A9F">
            <w:pPr>
              <w:pStyle w:val="Akapitzlist"/>
              <w:numPr>
                <w:ilvl w:val="0"/>
                <w:numId w:val="466"/>
              </w:numPr>
              <w:spacing w:line="276" w:lineRule="auto"/>
              <w:ind w:left="0" w:firstLine="0"/>
              <w:contextualSpacing w:val="0"/>
              <w:rPr>
                <w:rFonts w:ascii="Arial" w:hAnsi="Arial" w:cs="Arial"/>
              </w:rPr>
            </w:pPr>
          </w:p>
        </w:tc>
        <w:tc>
          <w:tcPr>
            <w:tcW w:w="2524" w:type="dxa"/>
          </w:tcPr>
          <w:p w:rsidR="00E73A59" w:rsidRPr="009B6D35" w:rsidRDefault="00E73A59" w:rsidP="00361736">
            <w:pPr>
              <w:spacing w:before="40" w:after="40"/>
              <w:rPr>
                <w:rFonts w:ascii="Arial" w:hAnsi="Arial" w:cs="Arial"/>
                <w:sz w:val="20"/>
              </w:rPr>
            </w:pPr>
            <w:r w:rsidRPr="009B6D35">
              <w:rPr>
                <w:rFonts w:ascii="Arial" w:hAnsi="Arial" w:cs="Arial"/>
                <w:sz w:val="20"/>
              </w:rPr>
              <w:t>Zgodność z zasadami horyzontalnymi.</w:t>
            </w:r>
          </w:p>
        </w:tc>
        <w:tc>
          <w:tcPr>
            <w:tcW w:w="5101" w:type="dxa"/>
          </w:tcPr>
          <w:p w:rsidR="00E73A59" w:rsidRPr="009B6D35" w:rsidRDefault="00E73A59" w:rsidP="00361736">
            <w:pPr>
              <w:spacing w:before="40" w:after="40"/>
              <w:rPr>
                <w:rFonts w:ascii="Arial" w:hAnsi="Arial" w:cs="Arial"/>
                <w:sz w:val="20"/>
              </w:rPr>
            </w:pPr>
            <w:r w:rsidRPr="009B6D35">
              <w:rPr>
                <w:rFonts w:ascii="Arial" w:hAnsi="Arial" w:cs="Arial"/>
                <w:sz w:val="20"/>
              </w:rPr>
              <w:t>Projekt jest zgodny z:</w:t>
            </w:r>
          </w:p>
          <w:p w:rsidR="006675F4" w:rsidRDefault="00E73A59" w:rsidP="001B0A9F">
            <w:pPr>
              <w:pStyle w:val="Akapitzlist"/>
              <w:numPr>
                <w:ilvl w:val="0"/>
                <w:numId w:val="467"/>
              </w:numPr>
              <w:spacing w:before="40" w:after="40" w:line="276" w:lineRule="auto"/>
              <w:ind w:hanging="686"/>
              <w:contextualSpacing w:val="0"/>
              <w:rPr>
                <w:rFonts w:ascii="Arial" w:hAnsi="Arial" w:cs="Arial"/>
              </w:rPr>
            </w:pPr>
            <w:r w:rsidRPr="009B6D35">
              <w:rPr>
                <w:rFonts w:ascii="Arial" w:hAnsi="Arial" w:cs="Arial"/>
              </w:rPr>
              <w:t xml:space="preserve">zasadą równości szans kobiet i mężczyzn, </w:t>
            </w:r>
            <w:r w:rsidRPr="009B6D35">
              <w:rPr>
                <w:rFonts w:ascii="Arial" w:hAnsi="Arial" w:cs="Arial"/>
              </w:rPr>
              <w:br/>
              <w:t xml:space="preserve">w oparciu o </w:t>
            </w:r>
            <w:r w:rsidRPr="009B6D35">
              <w:rPr>
                <w:rFonts w:ascii="Arial" w:hAnsi="Arial" w:cs="Arial"/>
                <w:i/>
              </w:rPr>
              <w:t>standard minimum</w:t>
            </w:r>
            <w:r w:rsidRPr="009B6D35">
              <w:rPr>
                <w:rFonts w:ascii="Arial" w:hAnsi="Arial" w:cs="Arial"/>
              </w:rPr>
              <w:t>,</w:t>
            </w:r>
          </w:p>
          <w:p w:rsidR="006675F4" w:rsidRDefault="00E73A59" w:rsidP="001B0A9F">
            <w:pPr>
              <w:pStyle w:val="Akapitzlist"/>
              <w:numPr>
                <w:ilvl w:val="0"/>
                <w:numId w:val="467"/>
              </w:numPr>
              <w:spacing w:before="40" w:after="40" w:line="276" w:lineRule="auto"/>
              <w:ind w:left="315" w:hanging="284"/>
              <w:contextualSpacing w:val="0"/>
              <w:rPr>
                <w:rFonts w:ascii="Arial" w:hAnsi="Arial" w:cs="Arial"/>
              </w:rPr>
            </w:pPr>
            <w:r w:rsidRPr="009B6D35">
              <w:rPr>
                <w:rFonts w:ascii="Arial" w:hAnsi="Arial" w:cs="Arial"/>
              </w:rPr>
              <w:t>właściwymi politykami i zasadami wspólnotowym</w:t>
            </w:r>
            <w:r>
              <w:rPr>
                <w:rFonts w:ascii="Arial" w:hAnsi="Arial" w:cs="Arial"/>
              </w:rPr>
              <w:t>i</w:t>
            </w:r>
            <w:r w:rsidRPr="009B6D35">
              <w:rPr>
                <w:rFonts w:ascii="Arial" w:hAnsi="Arial" w:cs="Arial"/>
              </w:rPr>
              <w:t xml:space="preserve">: </w:t>
            </w:r>
          </w:p>
          <w:p w:rsidR="00E73A59" w:rsidRPr="009B6D35" w:rsidRDefault="00E73A59" w:rsidP="00E73A59">
            <w:pPr>
              <w:pStyle w:val="Akapitzlist"/>
              <w:numPr>
                <w:ilvl w:val="0"/>
                <w:numId w:val="40"/>
              </w:numPr>
              <w:autoSpaceDE w:val="0"/>
              <w:autoSpaceDN w:val="0"/>
              <w:adjustRightInd w:val="0"/>
              <w:jc w:val="both"/>
              <w:rPr>
                <w:rFonts w:ascii="Arial" w:eastAsia="MyriadPro-Regular" w:hAnsi="Arial" w:cs="Arial"/>
              </w:rPr>
            </w:pPr>
            <w:r w:rsidRPr="009B6D35">
              <w:rPr>
                <w:rFonts w:ascii="Arial" w:eastAsia="MyriadPro-Regular" w:hAnsi="Arial" w:cs="Arial"/>
              </w:rPr>
              <w:t>zrównoważonego rozwoju,</w:t>
            </w:r>
          </w:p>
          <w:p w:rsidR="00E73A59" w:rsidRPr="009B6D35" w:rsidRDefault="00E73A59" w:rsidP="00E73A59">
            <w:pPr>
              <w:pStyle w:val="Akapitzlist"/>
              <w:numPr>
                <w:ilvl w:val="0"/>
                <w:numId w:val="40"/>
              </w:numPr>
              <w:autoSpaceDE w:val="0"/>
              <w:autoSpaceDN w:val="0"/>
              <w:adjustRightInd w:val="0"/>
              <w:jc w:val="both"/>
              <w:rPr>
                <w:rFonts w:ascii="Arial" w:eastAsia="MyriadPro-Regular" w:hAnsi="Arial" w:cs="Arial"/>
              </w:rPr>
            </w:pPr>
            <w:r w:rsidRPr="009B6D35">
              <w:rPr>
                <w:rFonts w:ascii="Arial" w:eastAsia="MyriadPro-Regular" w:hAnsi="Arial" w:cs="Arial"/>
              </w:rPr>
              <w:t>promowania i realizacji zasady równości szans i niedyskryminacji, w tym. m. in. koniecznością stosowania zasady uniwersalnego projektowania.</w:t>
            </w:r>
          </w:p>
          <w:p w:rsidR="00E73A59" w:rsidRPr="009B6D35" w:rsidRDefault="00E73A59" w:rsidP="00361736">
            <w:pPr>
              <w:autoSpaceDE w:val="0"/>
              <w:autoSpaceDN w:val="0"/>
              <w:adjustRightInd w:val="0"/>
              <w:jc w:val="both"/>
              <w:rPr>
                <w:rFonts w:ascii="Arial" w:eastAsia="MyriadPro-Regular" w:hAnsi="Arial" w:cs="Arial"/>
                <w:sz w:val="20"/>
              </w:rPr>
            </w:pPr>
            <w:r w:rsidRPr="009B6D35">
              <w:rPr>
                <w:rFonts w:ascii="Arial" w:eastAsia="MyriadPro-Regular" w:hAnsi="Arial"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Pr>
          <w:p w:rsidR="00E73A59" w:rsidRPr="009B6D35" w:rsidRDefault="00E73A59" w:rsidP="00361736">
            <w:pPr>
              <w:spacing w:before="40" w:after="40"/>
              <w:rPr>
                <w:rFonts w:ascii="Arial" w:hAnsi="Arial" w:cs="Arial"/>
                <w:sz w:val="20"/>
              </w:rPr>
            </w:pPr>
            <w:r w:rsidRPr="009B6D35">
              <w:rPr>
                <w:rFonts w:ascii="Arial" w:hAnsi="Arial" w:cs="Arial"/>
                <w:sz w:val="20"/>
              </w:rPr>
              <w:t>Spełnienie kryterium jest konieczne do przyznania dofinansowania.</w:t>
            </w:r>
          </w:p>
          <w:p w:rsidR="00E73A59" w:rsidRPr="009B6D35" w:rsidRDefault="00E73A59" w:rsidP="00361736">
            <w:pPr>
              <w:spacing w:before="40" w:after="40"/>
              <w:rPr>
                <w:rFonts w:ascii="Arial" w:hAnsi="Arial" w:cs="Arial"/>
                <w:sz w:val="20"/>
              </w:rPr>
            </w:pPr>
            <w:r w:rsidRPr="009B6D35">
              <w:rPr>
                <w:rFonts w:ascii="Arial" w:hAnsi="Arial" w:cs="Arial"/>
                <w:sz w:val="20"/>
              </w:rPr>
              <w:t>Projekty niespełniające kryterium kierowane są do poprawy lub uzupełnienia.</w:t>
            </w:r>
          </w:p>
          <w:p w:rsidR="00E73A59" w:rsidRPr="009B6D35" w:rsidRDefault="00E73A59" w:rsidP="00361736">
            <w:pPr>
              <w:spacing w:before="40" w:after="40"/>
              <w:rPr>
                <w:rFonts w:ascii="Arial" w:hAnsi="Arial" w:cs="Arial"/>
                <w:sz w:val="20"/>
              </w:rPr>
            </w:pPr>
            <w:r w:rsidRPr="009B6D35">
              <w:rPr>
                <w:rFonts w:ascii="Arial" w:hAnsi="Arial" w:cs="Arial"/>
                <w:sz w:val="20"/>
              </w:rPr>
              <w:t>Ocena spełniania kryterium polega na przypisaniu wartości logicznych „tak”, „nie”.</w:t>
            </w:r>
          </w:p>
        </w:tc>
      </w:tr>
    </w:tbl>
    <w:p w:rsidR="00E73A59" w:rsidRPr="007F692A" w:rsidRDefault="00E73A59" w:rsidP="00E73A59">
      <w:pPr>
        <w:spacing w:before="120" w:after="120" w:line="240" w:lineRule="auto"/>
        <w:rPr>
          <w:rFonts w:ascii="Myriad Pro" w:hAnsi="Myriad Pro"/>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2131"/>
        <w:gridCol w:w="6804"/>
        <w:gridCol w:w="4733"/>
      </w:tblGrid>
      <w:tr w:rsidR="00E73A59" w:rsidRPr="009B6D35" w:rsidTr="00361736">
        <w:trPr>
          <w:jc w:val="center"/>
        </w:trPr>
        <w:tc>
          <w:tcPr>
            <w:tcW w:w="14175" w:type="dxa"/>
            <w:gridSpan w:val="4"/>
            <w:shd w:val="clear" w:color="auto" w:fill="D9D9D9" w:themeFill="background1" w:themeFillShade="D9"/>
            <w:vAlign w:val="center"/>
          </w:tcPr>
          <w:p w:rsidR="00E73A59" w:rsidRPr="009B6D35" w:rsidRDefault="00E73A59" w:rsidP="00361736">
            <w:pPr>
              <w:spacing w:before="40" w:after="40" w:line="240" w:lineRule="auto"/>
              <w:jc w:val="center"/>
              <w:rPr>
                <w:rFonts w:ascii="Arial" w:hAnsi="Arial" w:cs="Arial"/>
                <w:sz w:val="20"/>
              </w:rPr>
            </w:pPr>
            <w:r w:rsidRPr="009B6D35">
              <w:rPr>
                <w:rFonts w:ascii="Arial" w:hAnsi="Arial" w:cs="Arial"/>
                <w:b/>
                <w:sz w:val="20"/>
              </w:rPr>
              <w:t>Kryteria wykonalności</w:t>
            </w:r>
          </w:p>
        </w:tc>
      </w:tr>
      <w:tr w:rsidR="00E73A59" w:rsidRPr="009B6D35" w:rsidTr="00361736">
        <w:trPr>
          <w:jc w:val="center"/>
        </w:trPr>
        <w:tc>
          <w:tcPr>
            <w:tcW w:w="507" w:type="dxa"/>
          </w:tcPr>
          <w:p w:rsidR="00E73A59" w:rsidRPr="009B6D35" w:rsidRDefault="00E73A59" w:rsidP="00361736">
            <w:pPr>
              <w:spacing w:before="40" w:after="40" w:line="240" w:lineRule="auto"/>
              <w:ind w:left="-22" w:right="-113" w:firstLine="22"/>
              <w:rPr>
                <w:rFonts w:ascii="Arial" w:hAnsi="Arial" w:cs="Arial"/>
                <w:sz w:val="20"/>
              </w:rPr>
            </w:pPr>
            <w:r w:rsidRPr="009B6D35">
              <w:rPr>
                <w:rFonts w:ascii="Arial" w:hAnsi="Arial" w:cs="Arial"/>
                <w:sz w:val="18"/>
              </w:rPr>
              <w:t>L.p.</w:t>
            </w:r>
          </w:p>
        </w:tc>
        <w:tc>
          <w:tcPr>
            <w:tcW w:w="2131" w:type="dxa"/>
            <w:vAlign w:val="center"/>
          </w:tcPr>
          <w:p w:rsidR="00E73A59" w:rsidRPr="009B6D35" w:rsidRDefault="00E73A59" w:rsidP="00361736">
            <w:pPr>
              <w:spacing w:before="40" w:after="40" w:line="240" w:lineRule="auto"/>
              <w:jc w:val="center"/>
              <w:rPr>
                <w:rFonts w:ascii="Arial" w:hAnsi="Arial" w:cs="Arial"/>
                <w:sz w:val="20"/>
              </w:rPr>
            </w:pPr>
            <w:r w:rsidRPr="009B6D35">
              <w:rPr>
                <w:rFonts w:ascii="Arial" w:hAnsi="Arial" w:cs="Arial"/>
                <w:sz w:val="20"/>
              </w:rPr>
              <w:t>Nazwa kryterium</w:t>
            </w:r>
          </w:p>
        </w:tc>
        <w:tc>
          <w:tcPr>
            <w:tcW w:w="6804" w:type="dxa"/>
            <w:vAlign w:val="center"/>
          </w:tcPr>
          <w:p w:rsidR="00E73A59" w:rsidRPr="009B6D35" w:rsidRDefault="00E73A59" w:rsidP="00361736">
            <w:pPr>
              <w:spacing w:before="40" w:after="40" w:line="240" w:lineRule="auto"/>
              <w:jc w:val="center"/>
              <w:rPr>
                <w:rFonts w:ascii="Arial" w:hAnsi="Arial" w:cs="Arial"/>
                <w:sz w:val="20"/>
              </w:rPr>
            </w:pPr>
            <w:r w:rsidRPr="009B6D35">
              <w:rPr>
                <w:rFonts w:ascii="Arial" w:hAnsi="Arial" w:cs="Arial"/>
                <w:sz w:val="20"/>
              </w:rPr>
              <w:t>Definicja kryterium</w:t>
            </w:r>
          </w:p>
        </w:tc>
        <w:tc>
          <w:tcPr>
            <w:tcW w:w="4733" w:type="dxa"/>
            <w:vAlign w:val="center"/>
          </w:tcPr>
          <w:p w:rsidR="00E73A59" w:rsidRPr="009B6D35" w:rsidRDefault="00E73A59" w:rsidP="00361736">
            <w:pPr>
              <w:spacing w:before="40" w:after="40" w:line="240" w:lineRule="auto"/>
              <w:jc w:val="center"/>
              <w:rPr>
                <w:rFonts w:ascii="Arial" w:hAnsi="Arial" w:cs="Arial"/>
                <w:sz w:val="20"/>
              </w:rPr>
            </w:pPr>
            <w:r w:rsidRPr="009B6D35">
              <w:rPr>
                <w:rFonts w:ascii="Arial" w:hAnsi="Arial" w:cs="Arial"/>
                <w:sz w:val="20"/>
              </w:rPr>
              <w:t>Opis znaczenia kryterium</w:t>
            </w:r>
          </w:p>
        </w:tc>
      </w:tr>
      <w:tr w:rsidR="00E73A59" w:rsidRPr="009B6D35" w:rsidTr="00361736">
        <w:trPr>
          <w:jc w:val="center"/>
        </w:trPr>
        <w:tc>
          <w:tcPr>
            <w:tcW w:w="507" w:type="dxa"/>
          </w:tcPr>
          <w:p w:rsidR="00E73A59" w:rsidRPr="009B6D35" w:rsidRDefault="00E73A59" w:rsidP="00361736">
            <w:pPr>
              <w:spacing w:before="40" w:after="40" w:line="240" w:lineRule="auto"/>
              <w:jc w:val="center"/>
              <w:rPr>
                <w:rFonts w:ascii="Arial" w:hAnsi="Arial" w:cs="Arial"/>
                <w:sz w:val="20"/>
              </w:rPr>
            </w:pPr>
            <w:r w:rsidRPr="009B6D35">
              <w:rPr>
                <w:rFonts w:ascii="Arial" w:hAnsi="Arial" w:cs="Arial"/>
                <w:sz w:val="20"/>
              </w:rPr>
              <w:t>1</w:t>
            </w:r>
          </w:p>
        </w:tc>
        <w:tc>
          <w:tcPr>
            <w:tcW w:w="2131" w:type="dxa"/>
            <w:vAlign w:val="center"/>
          </w:tcPr>
          <w:p w:rsidR="00E73A59" w:rsidRPr="009B6D35" w:rsidRDefault="00E73A59" w:rsidP="00361736">
            <w:pPr>
              <w:spacing w:before="40" w:after="40" w:line="240" w:lineRule="auto"/>
              <w:jc w:val="center"/>
              <w:rPr>
                <w:rFonts w:ascii="Arial" w:hAnsi="Arial" w:cs="Arial"/>
                <w:sz w:val="20"/>
              </w:rPr>
            </w:pPr>
            <w:r w:rsidRPr="009B6D35">
              <w:rPr>
                <w:rFonts w:ascii="Arial" w:hAnsi="Arial" w:cs="Arial"/>
                <w:sz w:val="20"/>
              </w:rPr>
              <w:t>2</w:t>
            </w:r>
          </w:p>
        </w:tc>
        <w:tc>
          <w:tcPr>
            <w:tcW w:w="6804" w:type="dxa"/>
            <w:vAlign w:val="center"/>
          </w:tcPr>
          <w:p w:rsidR="00E73A59" w:rsidRPr="009B6D35" w:rsidRDefault="00E73A59" w:rsidP="00361736">
            <w:pPr>
              <w:spacing w:before="40" w:after="40" w:line="240" w:lineRule="auto"/>
              <w:jc w:val="center"/>
              <w:rPr>
                <w:rFonts w:ascii="Arial" w:hAnsi="Arial" w:cs="Arial"/>
                <w:sz w:val="20"/>
              </w:rPr>
            </w:pPr>
            <w:r w:rsidRPr="009B6D35">
              <w:rPr>
                <w:rFonts w:ascii="Arial" w:hAnsi="Arial" w:cs="Arial"/>
                <w:sz w:val="20"/>
              </w:rPr>
              <w:t>3</w:t>
            </w:r>
          </w:p>
        </w:tc>
        <w:tc>
          <w:tcPr>
            <w:tcW w:w="4733" w:type="dxa"/>
            <w:vAlign w:val="center"/>
          </w:tcPr>
          <w:p w:rsidR="00E73A59" w:rsidRPr="009B6D35" w:rsidRDefault="00E73A59" w:rsidP="00361736">
            <w:pPr>
              <w:spacing w:before="40" w:after="40" w:line="240" w:lineRule="auto"/>
              <w:jc w:val="center"/>
              <w:rPr>
                <w:rFonts w:ascii="Arial" w:hAnsi="Arial" w:cs="Arial"/>
                <w:sz w:val="20"/>
              </w:rPr>
            </w:pPr>
            <w:r w:rsidRPr="009B6D35">
              <w:rPr>
                <w:rFonts w:ascii="Arial" w:hAnsi="Arial" w:cs="Arial"/>
                <w:sz w:val="20"/>
              </w:rPr>
              <w:t>4</w:t>
            </w:r>
          </w:p>
        </w:tc>
      </w:tr>
      <w:tr w:rsidR="00E73A59" w:rsidRPr="009B6D35" w:rsidTr="00361736">
        <w:trPr>
          <w:jc w:val="center"/>
        </w:trPr>
        <w:tc>
          <w:tcPr>
            <w:tcW w:w="507" w:type="dxa"/>
          </w:tcPr>
          <w:p w:rsidR="006675F4" w:rsidRDefault="006675F4" w:rsidP="001B0A9F">
            <w:pPr>
              <w:pStyle w:val="Akapitzlist"/>
              <w:numPr>
                <w:ilvl w:val="0"/>
                <w:numId w:val="468"/>
              </w:numPr>
              <w:spacing w:before="40" w:after="40" w:line="240" w:lineRule="auto"/>
              <w:contextualSpacing w:val="0"/>
              <w:rPr>
                <w:rFonts w:ascii="Arial" w:hAnsi="Arial" w:cs="Arial"/>
              </w:rPr>
            </w:pPr>
          </w:p>
        </w:tc>
        <w:tc>
          <w:tcPr>
            <w:tcW w:w="2131" w:type="dxa"/>
            <w:shd w:val="clear" w:color="auto" w:fill="auto"/>
          </w:tcPr>
          <w:p w:rsidR="00E73A59" w:rsidRPr="009B6D35" w:rsidRDefault="00E73A59" w:rsidP="00361736">
            <w:pPr>
              <w:spacing w:before="40" w:after="40" w:line="240" w:lineRule="auto"/>
              <w:rPr>
                <w:rFonts w:ascii="Arial" w:hAnsi="Arial" w:cs="Arial"/>
                <w:sz w:val="20"/>
              </w:rPr>
            </w:pPr>
            <w:r w:rsidRPr="009B6D35">
              <w:rPr>
                <w:rFonts w:ascii="Arial" w:hAnsi="Arial" w:cs="Arial"/>
                <w:sz w:val="20"/>
              </w:rPr>
              <w:t>Zgodność prawna</w:t>
            </w:r>
          </w:p>
        </w:tc>
        <w:tc>
          <w:tcPr>
            <w:tcW w:w="6804" w:type="dxa"/>
          </w:tcPr>
          <w:p w:rsidR="00E73A59" w:rsidRDefault="00E73A59" w:rsidP="00361736">
            <w:pPr>
              <w:autoSpaceDE w:val="0"/>
              <w:autoSpaceDN w:val="0"/>
              <w:adjustRightInd w:val="0"/>
              <w:jc w:val="both"/>
              <w:rPr>
                <w:rFonts w:ascii="Arial" w:eastAsia="MyriadPro-Regular" w:hAnsi="Arial" w:cs="Arial"/>
                <w:sz w:val="20"/>
              </w:rPr>
            </w:pPr>
            <w:r w:rsidRPr="009B6D35">
              <w:rPr>
                <w:rFonts w:ascii="Arial" w:hAnsi="Arial" w:cs="Arial"/>
                <w:sz w:val="20"/>
              </w:rPr>
              <w:t xml:space="preserve">Projekt jest zgodny z prawodawstwem wspólnotowym i krajowym, </w:t>
            </w:r>
            <w:r w:rsidRPr="009B6D35">
              <w:rPr>
                <w:rFonts w:ascii="Arial" w:hAnsi="Arial" w:cs="Arial"/>
                <w:sz w:val="20"/>
              </w:rPr>
              <w:br/>
              <w:t>w tym przepisami ustawy</w:t>
            </w:r>
            <w:r w:rsidRPr="009B6D35">
              <w:rPr>
                <w:rFonts w:ascii="Arial" w:hAnsi="Arial" w:cs="Arial"/>
                <w:i/>
                <w:sz w:val="20"/>
              </w:rPr>
              <w:t xml:space="preserve"> </w:t>
            </w:r>
            <w:r>
              <w:rPr>
                <w:rFonts w:ascii="Arial" w:hAnsi="Arial" w:cs="Arial"/>
                <w:sz w:val="20"/>
              </w:rPr>
              <w:t xml:space="preserve">z dnia 29 stycznia 2004 r. </w:t>
            </w:r>
            <w:r w:rsidRPr="009B6D35">
              <w:rPr>
                <w:rFonts w:ascii="Arial" w:hAnsi="Arial" w:cs="Arial"/>
                <w:i/>
                <w:sz w:val="20"/>
              </w:rPr>
              <w:t xml:space="preserve">Prawo zamówień </w:t>
            </w:r>
            <w:r w:rsidRPr="009B6D35">
              <w:rPr>
                <w:rFonts w:ascii="Arial" w:hAnsi="Arial" w:cs="Arial"/>
                <w:i/>
                <w:sz w:val="20"/>
              </w:rPr>
              <w:lastRenderedPageBreak/>
              <w:t>publicznych</w:t>
            </w:r>
            <w:r w:rsidRPr="009B6D35">
              <w:rPr>
                <w:rFonts w:ascii="Arial" w:hAnsi="Arial" w:cs="Arial"/>
                <w:sz w:val="20"/>
              </w:rPr>
              <w:t>.</w:t>
            </w:r>
            <w:r w:rsidRPr="009B6D35">
              <w:rPr>
                <w:rFonts w:ascii="Arial" w:eastAsia="MyriadPro-Regular" w:hAnsi="Arial" w:cs="Arial"/>
                <w:sz w:val="20"/>
              </w:rPr>
              <w:t xml:space="preserve"> </w:t>
            </w:r>
          </w:p>
          <w:p w:rsidR="00E73A59" w:rsidRPr="009B6D35" w:rsidRDefault="00E73A59" w:rsidP="00361736">
            <w:pPr>
              <w:autoSpaceDE w:val="0"/>
              <w:autoSpaceDN w:val="0"/>
              <w:adjustRightInd w:val="0"/>
              <w:jc w:val="both"/>
              <w:rPr>
                <w:rFonts w:ascii="Arial" w:hAnsi="Arial" w:cs="Arial"/>
                <w:sz w:val="20"/>
              </w:rPr>
            </w:pPr>
            <w:r w:rsidRPr="001F4040">
              <w:rPr>
                <w:rFonts w:ascii="Arial" w:eastAsia="MyriadPro-Regular" w:hAnsi="Arial" w:cs="Arial"/>
                <w:sz w:val="20"/>
              </w:rPr>
              <w:t xml:space="preserve">Projekt spełnia wymogi utworzenia partnerstwa zgodnie z art. 33 </w:t>
            </w:r>
            <w:r>
              <w:rPr>
                <w:rFonts w:ascii="Arial" w:eastAsia="MyriadPro-Regular" w:hAnsi="Arial" w:cs="Arial"/>
                <w:sz w:val="20"/>
              </w:rPr>
              <w:t xml:space="preserve">ust. 2-4a </w:t>
            </w:r>
            <w:r w:rsidRPr="001F4040">
              <w:rPr>
                <w:rFonts w:ascii="Arial" w:eastAsia="MyriadPro-Regular" w:hAnsi="Arial" w:cs="Arial"/>
                <w:sz w:val="20"/>
              </w:rPr>
              <w:t>ustawy z dnia</w:t>
            </w:r>
            <w:r>
              <w:rPr>
                <w:rFonts w:ascii="Arial" w:eastAsia="MyriadPro-Regular" w:hAnsi="Arial" w:cs="Arial"/>
                <w:sz w:val="20"/>
              </w:rPr>
              <w:t xml:space="preserve"> </w:t>
            </w:r>
            <w:r w:rsidRPr="001F4040">
              <w:rPr>
                <w:rFonts w:ascii="Arial" w:eastAsia="MyriadPro-Regular" w:hAnsi="Arial" w:cs="Arial"/>
                <w:sz w:val="20"/>
              </w:rPr>
              <w:t xml:space="preserve">11 lipca 2014 r. o zasadach realizacji programów </w:t>
            </w:r>
            <w:r>
              <w:rPr>
                <w:rFonts w:ascii="Arial" w:eastAsia="MyriadPro-Regular" w:hAnsi="Arial" w:cs="Arial"/>
                <w:sz w:val="20"/>
              </w:rPr>
              <w:br/>
            </w:r>
            <w:r w:rsidRPr="001F4040">
              <w:rPr>
                <w:rFonts w:ascii="Arial" w:eastAsia="MyriadPro-Regular" w:hAnsi="Arial" w:cs="Arial"/>
                <w:sz w:val="20"/>
              </w:rPr>
              <w:t>w zakresie polityki spójności</w:t>
            </w:r>
            <w:r>
              <w:rPr>
                <w:rFonts w:ascii="Arial" w:eastAsia="MyriadPro-Regular" w:hAnsi="Arial" w:cs="Arial"/>
                <w:sz w:val="20"/>
              </w:rPr>
              <w:t xml:space="preserve"> </w:t>
            </w:r>
            <w:r w:rsidRPr="001F4040">
              <w:rPr>
                <w:rFonts w:ascii="Arial" w:eastAsia="MyriadPro-Regular" w:hAnsi="Arial" w:cs="Arial"/>
                <w:sz w:val="20"/>
              </w:rPr>
              <w:t>finansowanych w perspektywie finansowej 2014-2020</w:t>
            </w:r>
            <w:r>
              <w:rPr>
                <w:rFonts w:ascii="Arial" w:eastAsia="MyriadPro-Regular" w:hAnsi="Arial" w:cs="Arial"/>
                <w:sz w:val="20"/>
              </w:rPr>
              <w:t xml:space="preserve"> (jeśli dotyczy)</w:t>
            </w:r>
            <w:r w:rsidRPr="001F4040">
              <w:rPr>
                <w:rFonts w:ascii="Arial" w:eastAsia="MyriadPro-Regular" w:hAnsi="Arial" w:cs="Arial"/>
                <w:sz w:val="20"/>
              </w:rPr>
              <w:t>.</w:t>
            </w:r>
          </w:p>
        </w:tc>
        <w:tc>
          <w:tcPr>
            <w:tcW w:w="4733" w:type="dxa"/>
          </w:tcPr>
          <w:p w:rsidR="00E73A59" w:rsidRPr="009B6D35" w:rsidRDefault="00E73A59" w:rsidP="00361736">
            <w:pPr>
              <w:spacing w:before="40" w:after="40" w:line="240" w:lineRule="auto"/>
              <w:ind w:left="34"/>
              <w:contextualSpacing/>
              <w:rPr>
                <w:rFonts w:ascii="Arial" w:hAnsi="Arial" w:cs="Arial"/>
                <w:sz w:val="20"/>
              </w:rPr>
            </w:pPr>
            <w:r w:rsidRPr="009B6D35">
              <w:rPr>
                <w:rFonts w:ascii="Arial" w:hAnsi="Arial" w:cs="Arial"/>
                <w:sz w:val="20"/>
              </w:rPr>
              <w:lastRenderedPageBreak/>
              <w:t>Spełnienie kryterium jest konieczne do przyznania dofinansowania.</w:t>
            </w:r>
          </w:p>
          <w:p w:rsidR="00E73A59" w:rsidRPr="009B6D35" w:rsidRDefault="00E73A59" w:rsidP="00361736">
            <w:pPr>
              <w:spacing w:before="40" w:after="40" w:line="240" w:lineRule="auto"/>
              <w:ind w:left="34"/>
              <w:contextualSpacing/>
              <w:rPr>
                <w:rFonts w:ascii="Arial" w:hAnsi="Arial" w:cs="Arial"/>
                <w:sz w:val="20"/>
              </w:rPr>
            </w:pPr>
            <w:r w:rsidRPr="009B6D35">
              <w:rPr>
                <w:rFonts w:ascii="Arial" w:hAnsi="Arial" w:cs="Arial"/>
                <w:sz w:val="20"/>
              </w:rPr>
              <w:t xml:space="preserve">Projekty niespełniające kryterium kierowane są do </w:t>
            </w:r>
            <w:r w:rsidRPr="009B6D35">
              <w:rPr>
                <w:rFonts w:ascii="Arial" w:hAnsi="Arial" w:cs="Arial"/>
                <w:sz w:val="20"/>
              </w:rPr>
              <w:lastRenderedPageBreak/>
              <w:t>poprawy lub uzupełnienia.</w:t>
            </w:r>
          </w:p>
          <w:p w:rsidR="00E73A59" w:rsidRPr="009B6D35" w:rsidRDefault="00E73A59" w:rsidP="00361736">
            <w:pPr>
              <w:spacing w:before="40" w:after="40" w:line="240" w:lineRule="auto"/>
              <w:ind w:left="34"/>
              <w:contextualSpacing/>
              <w:rPr>
                <w:rFonts w:ascii="Arial" w:hAnsi="Arial" w:cs="Arial"/>
                <w:sz w:val="20"/>
              </w:rPr>
            </w:pPr>
            <w:r w:rsidRPr="009B6D35">
              <w:rPr>
                <w:rFonts w:ascii="Arial" w:hAnsi="Arial" w:cs="Arial"/>
                <w:sz w:val="20"/>
              </w:rPr>
              <w:t>Ocena spełniania kryterium polega na przypisaniu wartości logicznych „tak”, „nie”.</w:t>
            </w:r>
          </w:p>
        </w:tc>
      </w:tr>
      <w:tr w:rsidR="00E73A59" w:rsidRPr="009B6D35" w:rsidTr="00361736">
        <w:trPr>
          <w:jc w:val="center"/>
        </w:trPr>
        <w:tc>
          <w:tcPr>
            <w:tcW w:w="507" w:type="dxa"/>
          </w:tcPr>
          <w:p w:rsidR="006675F4" w:rsidRDefault="006675F4" w:rsidP="001B0A9F">
            <w:pPr>
              <w:pStyle w:val="Akapitzlist"/>
              <w:numPr>
                <w:ilvl w:val="0"/>
                <w:numId w:val="468"/>
              </w:numPr>
              <w:spacing w:after="0" w:line="240" w:lineRule="auto"/>
              <w:ind w:left="0" w:firstLine="0"/>
              <w:contextualSpacing w:val="0"/>
              <w:rPr>
                <w:rFonts w:ascii="Arial" w:hAnsi="Arial" w:cs="Arial"/>
              </w:rPr>
            </w:pPr>
          </w:p>
        </w:tc>
        <w:tc>
          <w:tcPr>
            <w:tcW w:w="2131" w:type="dxa"/>
            <w:shd w:val="clear" w:color="auto" w:fill="auto"/>
          </w:tcPr>
          <w:p w:rsidR="00E73A59" w:rsidRPr="009B6D35" w:rsidRDefault="00E73A59" w:rsidP="00361736">
            <w:pPr>
              <w:autoSpaceDE w:val="0"/>
              <w:autoSpaceDN w:val="0"/>
              <w:adjustRightInd w:val="0"/>
              <w:spacing w:after="0"/>
              <w:rPr>
                <w:rFonts w:ascii="Arial" w:eastAsia="Malgun Gothic" w:hAnsi="Arial" w:cs="Arial"/>
                <w:sz w:val="20"/>
              </w:rPr>
            </w:pPr>
            <w:r w:rsidRPr="009B6D35">
              <w:rPr>
                <w:rFonts w:ascii="Arial" w:eastAsia="Malgun Gothic" w:hAnsi="Arial" w:cs="Arial"/>
                <w:sz w:val="20"/>
              </w:rPr>
              <w:t>Zgodność</w:t>
            </w:r>
          </w:p>
          <w:p w:rsidR="00E73A59" w:rsidRPr="009B6D35" w:rsidRDefault="00E73A59" w:rsidP="00361736">
            <w:pPr>
              <w:autoSpaceDE w:val="0"/>
              <w:autoSpaceDN w:val="0"/>
              <w:adjustRightInd w:val="0"/>
              <w:spacing w:after="0"/>
              <w:rPr>
                <w:rFonts w:ascii="Arial" w:eastAsia="Malgun Gothic" w:hAnsi="Arial" w:cs="Arial"/>
                <w:sz w:val="20"/>
              </w:rPr>
            </w:pPr>
            <w:r w:rsidRPr="009B6D35">
              <w:rPr>
                <w:rFonts w:ascii="Arial" w:eastAsia="Malgun Gothic" w:hAnsi="Arial" w:cs="Arial"/>
                <w:sz w:val="20"/>
              </w:rPr>
              <w:t>z wymogami pomocy</w:t>
            </w:r>
          </w:p>
          <w:p w:rsidR="00E73A59" w:rsidRPr="009B6D35" w:rsidRDefault="00E73A59" w:rsidP="00361736">
            <w:pPr>
              <w:spacing w:after="0" w:line="240" w:lineRule="auto"/>
              <w:rPr>
                <w:rFonts w:ascii="Arial" w:eastAsia="Malgun Gothic" w:hAnsi="Arial" w:cs="Arial"/>
                <w:sz w:val="20"/>
              </w:rPr>
            </w:pPr>
            <w:r w:rsidRPr="009B6D35">
              <w:rPr>
                <w:rFonts w:ascii="Arial" w:eastAsia="Malgun Gothic" w:hAnsi="Arial" w:cs="Arial"/>
                <w:sz w:val="20"/>
              </w:rPr>
              <w:t>publicznej</w:t>
            </w:r>
          </w:p>
        </w:tc>
        <w:tc>
          <w:tcPr>
            <w:tcW w:w="6804" w:type="dxa"/>
          </w:tcPr>
          <w:p w:rsidR="00E73A59" w:rsidRPr="009B6D35" w:rsidRDefault="00E73A59" w:rsidP="00361736">
            <w:pPr>
              <w:spacing w:after="0" w:line="240" w:lineRule="auto"/>
              <w:rPr>
                <w:rFonts w:ascii="Arial" w:eastAsia="Malgun Gothic" w:hAnsi="Arial" w:cs="Arial"/>
                <w:sz w:val="20"/>
              </w:rPr>
            </w:pPr>
            <w:r w:rsidRPr="009B6D35">
              <w:rPr>
                <w:rFonts w:ascii="Arial" w:eastAsia="Malgun Gothic" w:hAnsi="Arial" w:cs="Arial"/>
                <w:sz w:val="20"/>
              </w:rPr>
              <w:t xml:space="preserve">Projekt jest zgodny regułami pomocy publicznej i/lub pomocy </w:t>
            </w:r>
            <w:r w:rsidRPr="009B6D35">
              <w:rPr>
                <w:rFonts w:ascii="Arial" w:eastAsia="Malgun Gothic" w:hAnsi="Arial" w:cs="Arial"/>
                <w:i/>
                <w:sz w:val="20"/>
              </w:rPr>
              <w:t xml:space="preserve">de </w:t>
            </w:r>
            <w:proofErr w:type="spellStart"/>
            <w:r w:rsidRPr="009B6D35">
              <w:rPr>
                <w:rFonts w:ascii="Arial" w:eastAsia="Malgun Gothic" w:hAnsi="Arial" w:cs="Arial"/>
                <w:i/>
                <w:sz w:val="20"/>
              </w:rPr>
              <w:t>minimis</w:t>
            </w:r>
            <w:proofErr w:type="spellEnd"/>
            <w:r w:rsidRPr="009B6D35">
              <w:rPr>
                <w:rFonts w:ascii="Arial" w:eastAsia="Malgun Gothic" w:hAnsi="Arial" w:cs="Arial"/>
                <w:sz w:val="20"/>
              </w:rPr>
              <w:t>.</w:t>
            </w:r>
          </w:p>
        </w:tc>
        <w:tc>
          <w:tcPr>
            <w:tcW w:w="4733" w:type="dxa"/>
          </w:tcPr>
          <w:p w:rsidR="00E73A59" w:rsidRPr="009B6D35" w:rsidRDefault="00E73A59" w:rsidP="00361736">
            <w:pPr>
              <w:spacing w:before="40" w:after="40"/>
              <w:rPr>
                <w:rFonts w:ascii="Arial" w:hAnsi="Arial" w:cs="Arial"/>
                <w:sz w:val="20"/>
              </w:rPr>
            </w:pPr>
            <w:r w:rsidRPr="009B6D35">
              <w:rPr>
                <w:rFonts w:ascii="Arial" w:hAnsi="Arial" w:cs="Arial"/>
                <w:sz w:val="20"/>
              </w:rPr>
              <w:t>Jeżeli dotyczy: spełnienie kryterium jest konieczne do przyznania dofinansowania.</w:t>
            </w:r>
          </w:p>
          <w:p w:rsidR="00E73A59" w:rsidRPr="009B6D35" w:rsidRDefault="00E73A59" w:rsidP="00361736">
            <w:pPr>
              <w:autoSpaceDE w:val="0"/>
              <w:autoSpaceDN w:val="0"/>
              <w:adjustRightInd w:val="0"/>
              <w:jc w:val="both"/>
              <w:rPr>
                <w:rFonts w:ascii="Arial" w:hAnsi="Arial" w:cs="Arial"/>
                <w:sz w:val="20"/>
              </w:rPr>
            </w:pPr>
            <w:r w:rsidRPr="009B6D35">
              <w:rPr>
                <w:rFonts w:ascii="Arial" w:hAnsi="Arial" w:cs="Arial"/>
                <w:sz w:val="20"/>
              </w:rPr>
              <w:t>Projekty niespełniające kryterium kierowane są do poprawy lub uzupełnienia.</w:t>
            </w:r>
          </w:p>
          <w:p w:rsidR="00E73A59" w:rsidRPr="009B6D35" w:rsidRDefault="00E73A59" w:rsidP="00361736">
            <w:pPr>
              <w:spacing w:after="0" w:line="240" w:lineRule="auto"/>
              <w:rPr>
                <w:rFonts w:ascii="Arial" w:hAnsi="Arial" w:cs="Arial"/>
                <w:sz w:val="20"/>
              </w:rPr>
            </w:pPr>
            <w:r w:rsidRPr="009B6D35">
              <w:rPr>
                <w:rFonts w:ascii="Arial" w:hAnsi="Arial" w:cs="Arial"/>
                <w:sz w:val="20"/>
              </w:rPr>
              <w:t>Ocena spełniania kryterium polega na przypisaniu wartości logicznych „tak”, „nie”, „nie dotyczy”.</w:t>
            </w:r>
          </w:p>
        </w:tc>
      </w:tr>
      <w:tr w:rsidR="00E73A59" w:rsidRPr="009B6D35" w:rsidTr="00361736">
        <w:trPr>
          <w:jc w:val="center"/>
        </w:trPr>
        <w:tc>
          <w:tcPr>
            <w:tcW w:w="507" w:type="dxa"/>
          </w:tcPr>
          <w:p w:rsidR="006675F4" w:rsidRDefault="006675F4" w:rsidP="001B0A9F">
            <w:pPr>
              <w:pStyle w:val="Akapitzlist"/>
              <w:numPr>
                <w:ilvl w:val="0"/>
                <w:numId w:val="468"/>
              </w:numPr>
              <w:spacing w:after="0" w:line="240" w:lineRule="auto"/>
              <w:ind w:left="0" w:firstLine="0"/>
              <w:contextualSpacing w:val="0"/>
              <w:rPr>
                <w:rFonts w:ascii="Arial" w:hAnsi="Arial" w:cs="Arial"/>
              </w:rPr>
            </w:pPr>
          </w:p>
        </w:tc>
        <w:tc>
          <w:tcPr>
            <w:tcW w:w="2131" w:type="dxa"/>
            <w:shd w:val="clear" w:color="auto" w:fill="auto"/>
          </w:tcPr>
          <w:p w:rsidR="00E73A59" w:rsidRPr="009B6D35" w:rsidRDefault="00E73A59" w:rsidP="00361736">
            <w:pPr>
              <w:autoSpaceDE w:val="0"/>
              <w:autoSpaceDN w:val="0"/>
              <w:adjustRightInd w:val="0"/>
              <w:spacing w:after="0"/>
              <w:rPr>
                <w:rFonts w:ascii="Arial" w:eastAsia="Malgun Gothic" w:hAnsi="Arial" w:cs="Arial"/>
                <w:sz w:val="20"/>
              </w:rPr>
            </w:pPr>
            <w:r w:rsidRPr="009B6D35">
              <w:rPr>
                <w:rFonts w:ascii="Arial" w:hAnsi="Arial" w:cs="Arial"/>
                <w:sz w:val="20"/>
              </w:rPr>
              <w:t>Zdolność organizacyjno-operacyjna</w:t>
            </w:r>
          </w:p>
        </w:tc>
        <w:tc>
          <w:tcPr>
            <w:tcW w:w="6804" w:type="dxa"/>
          </w:tcPr>
          <w:p w:rsidR="00E73A59" w:rsidRDefault="00E73A59" w:rsidP="00361736">
            <w:pPr>
              <w:spacing w:before="40" w:after="40"/>
              <w:rPr>
                <w:rFonts w:ascii="Arial" w:hAnsi="Arial" w:cs="Arial"/>
                <w:sz w:val="20"/>
              </w:rPr>
            </w:pPr>
            <w:r w:rsidRPr="009B6D35">
              <w:rPr>
                <w:rFonts w:ascii="Arial" w:hAnsi="Arial" w:cs="Arial"/>
                <w:sz w:val="20"/>
              </w:rPr>
              <w:t xml:space="preserve">Beneficjent dysponuje odpowiednim potencjałem </w:t>
            </w:r>
            <w:r>
              <w:rPr>
                <w:rFonts w:ascii="Arial" w:hAnsi="Arial" w:cs="Arial"/>
                <w:sz w:val="20"/>
              </w:rPr>
              <w:t xml:space="preserve">organizacyjnym i </w:t>
            </w:r>
            <w:r w:rsidRPr="009B6D35">
              <w:rPr>
                <w:rFonts w:ascii="Arial" w:hAnsi="Arial" w:cs="Arial"/>
                <w:sz w:val="20"/>
              </w:rPr>
              <w:t>technicznym.</w:t>
            </w:r>
          </w:p>
          <w:p w:rsidR="00E73A59" w:rsidRPr="009B6D35" w:rsidRDefault="00E73A59" w:rsidP="00361736">
            <w:pPr>
              <w:spacing w:before="40" w:after="40"/>
              <w:rPr>
                <w:rFonts w:ascii="Arial" w:hAnsi="Arial" w:cs="Arial"/>
                <w:sz w:val="20"/>
              </w:rPr>
            </w:pPr>
            <w:r w:rsidRPr="009B6D35">
              <w:rPr>
                <w:rFonts w:ascii="Arial" w:hAnsi="Arial" w:cs="Arial"/>
                <w:sz w:val="20"/>
              </w:rPr>
              <w:t>Beneficjent zapewni do realizacji projektu odpowiednio wykwalifikowaną kadrę, zarówno do jego obsługi jak i realizacji przedsięwzięć merytorycznych.</w:t>
            </w:r>
          </w:p>
          <w:p w:rsidR="00E73A59" w:rsidRPr="009B6D35" w:rsidRDefault="00E73A59" w:rsidP="00361736">
            <w:pPr>
              <w:spacing w:after="0"/>
              <w:rPr>
                <w:rFonts w:ascii="Arial" w:eastAsia="Malgun Gothic" w:hAnsi="Arial" w:cs="Arial"/>
                <w:sz w:val="20"/>
              </w:rPr>
            </w:pPr>
          </w:p>
        </w:tc>
        <w:tc>
          <w:tcPr>
            <w:tcW w:w="4733" w:type="dxa"/>
          </w:tcPr>
          <w:p w:rsidR="00E73A59" w:rsidRPr="009B6D35" w:rsidRDefault="00E73A59" w:rsidP="00361736">
            <w:pPr>
              <w:spacing w:before="40" w:after="40"/>
              <w:rPr>
                <w:rFonts w:ascii="Arial" w:hAnsi="Arial" w:cs="Arial"/>
                <w:sz w:val="20"/>
              </w:rPr>
            </w:pPr>
            <w:r w:rsidRPr="009B6D35">
              <w:rPr>
                <w:rFonts w:ascii="Arial" w:hAnsi="Arial" w:cs="Arial"/>
                <w:sz w:val="20"/>
              </w:rPr>
              <w:t>Spełnienie kryterium jest konieczne do przyznania dofinansowania.</w:t>
            </w:r>
          </w:p>
          <w:p w:rsidR="00E73A59" w:rsidRPr="009B6D35" w:rsidRDefault="00E73A59" w:rsidP="00361736">
            <w:pPr>
              <w:spacing w:before="40" w:after="40"/>
              <w:rPr>
                <w:rFonts w:ascii="Arial" w:hAnsi="Arial" w:cs="Arial"/>
                <w:sz w:val="20"/>
              </w:rPr>
            </w:pPr>
            <w:r w:rsidRPr="009B6D35">
              <w:rPr>
                <w:rFonts w:ascii="Arial" w:hAnsi="Arial" w:cs="Arial"/>
                <w:sz w:val="20"/>
              </w:rPr>
              <w:t>Projekty niespełniające kryterium kierowane są do poprawy lub uzupełnienia.</w:t>
            </w:r>
          </w:p>
          <w:p w:rsidR="00E73A59" w:rsidRPr="009B6D35" w:rsidRDefault="00E73A59" w:rsidP="00361736">
            <w:pPr>
              <w:spacing w:before="40" w:after="40"/>
              <w:rPr>
                <w:rFonts w:ascii="Arial" w:hAnsi="Arial" w:cs="Arial"/>
                <w:sz w:val="20"/>
              </w:rPr>
            </w:pPr>
            <w:r w:rsidRPr="009B6D35">
              <w:rPr>
                <w:rFonts w:ascii="Arial" w:hAnsi="Arial" w:cs="Arial"/>
                <w:sz w:val="20"/>
              </w:rPr>
              <w:t>Ocena spełniania kryterium polega na przypisaniu wartości logicznych „tak”, „nie”.</w:t>
            </w:r>
          </w:p>
        </w:tc>
      </w:tr>
      <w:tr w:rsidR="00E73A59" w:rsidRPr="009B6D35" w:rsidTr="00361736">
        <w:trPr>
          <w:jc w:val="center"/>
        </w:trPr>
        <w:tc>
          <w:tcPr>
            <w:tcW w:w="507" w:type="dxa"/>
          </w:tcPr>
          <w:p w:rsidR="006675F4" w:rsidRDefault="006675F4" w:rsidP="001B0A9F">
            <w:pPr>
              <w:pStyle w:val="Akapitzlist"/>
              <w:numPr>
                <w:ilvl w:val="0"/>
                <w:numId w:val="468"/>
              </w:numPr>
              <w:spacing w:after="0" w:line="240" w:lineRule="auto"/>
              <w:ind w:left="0" w:firstLine="0"/>
              <w:contextualSpacing w:val="0"/>
              <w:rPr>
                <w:rFonts w:ascii="Arial" w:hAnsi="Arial" w:cs="Arial"/>
              </w:rPr>
            </w:pPr>
          </w:p>
        </w:tc>
        <w:tc>
          <w:tcPr>
            <w:tcW w:w="2131" w:type="dxa"/>
            <w:shd w:val="clear" w:color="auto" w:fill="auto"/>
          </w:tcPr>
          <w:p w:rsidR="00E73A59" w:rsidRPr="009B6D35" w:rsidRDefault="00E73A59" w:rsidP="00361736">
            <w:pPr>
              <w:spacing w:before="40" w:after="40" w:line="240" w:lineRule="auto"/>
              <w:rPr>
                <w:rFonts w:ascii="Arial" w:hAnsi="Arial" w:cs="Arial"/>
                <w:sz w:val="20"/>
              </w:rPr>
            </w:pPr>
            <w:r w:rsidRPr="009B6D35">
              <w:rPr>
                <w:rFonts w:ascii="Arial" w:hAnsi="Arial" w:cs="Arial"/>
                <w:sz w:val="20"/>
              </w:rPr>
              <w:t>Zdolność finansowa</w:t>
            </w:r>
          </w:p>
        </w:tc>
        <w:tc>
          <w:tcPr>
            <w:tcW w:w="6804" w:type="dxa"/>
          </w:tcPr>
          <w:p w:rsidR="00E73A59" w:rsidRPr="009B6D35" w:rsidRDefault="00E73A59" w:rsidP="00361736">
            <w:pPr>
              <w:spacing w:before="40" w:after="40"/>
              <w:rPr>
                <w:rFonts w:ascii="Arial" w:hAnsi="Arial" w:cs="Arial"/>
                <w:sz w:val="20"/>
              </w:rPr>
            </w:pPr>
            <w:r w:rsidRPr="009B6D35">
              <w:rPr>
                <w:rFonts w:ascii="Arial" w:hAnsi="Arial" w:cs="Arial"/>
                <w:sz w:val="20"/>
              </w:rPr>
              <w:t xml:space="preserve">Kondycja finansowa Beneficjenta </w:t>
            </w:r>
            <w:r>
              <w:rPr>
                <w:rFonts w:ascii="Arial" w:hAnsi="Arial" w:cs="Arial"/>
                <w:sz w:val="20"/>
              </w:rPr>
              <w:t xml:space="preserve">na dzień złożenia wniosku o dofinansowanie </w:t>
            </w:r>
            <w:r w:rsidRPr="009B6D35">
              <w:rPr>
                <w:rFonts w:ascii="Arial" w:hAnsi="Arial" w:cs="Arial"/>
                <w:sz w:val="20"/>
              </w:rPr>
              <w:t>gwarantuje osiągnięcie deklarowanych produktów lub rezultatów, zgodnie z deklarowanym planem finansowym i w terminie określonym we wniosku o dofinansowanie.</w:t>
            </w:r>
          </w:p>
          <w:p w:rsidR="00E73A59" w:rsidRPr="00FD5F84" w:rsidRDefault="00E73A59" w:rsidP="00361736">
            <w:pPr>
              <w:spacing w:before="40" w:after="0"/>
              <w:jc w:val="both"/>
              <w:rPr>
                <w:rFonts w:ascii="Arial" w:eastAsiaTheme="minorEastAsia" w:hAnsi="Arial" w:cs="Arial"/>
                <w:sz w:val="20"/>
                <w:lang w:eastAsia="pl-PL"/>
              </w:rPr>
            </w:pPr>
            <w:r w:rsidRPr="00FD5F84">
              <w:rPr>
                <w:rFonts w:ascii="Arial" w:eastAsia="MyriadPro-Regular" w:hAnsi="Arial" w:cs="Arial"/>
                <w:sz w:val="20"/>
                <w:lang w:eastAsia="pl-PL"/>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p w:rsidR="00E73A59" w:rsidRPr="009B6D35" w:rsidRDefault="00E73A59" w:rsidP="00361736">
            <w:pPr>
              <w:spacing w:before="40" w:after="0"/>
              <w:rPr>
                <w:rFonts w:ascii="Arial" w:hAnsi="Arial" w:cs="Arial"/>
                <w:sz w:val="20"/>
              </w:rPr>
            </w:pPr>
          </w:p>
        </w:tc>
        <w:tc>
          <w:tcPr>
            <w:tcW w:w="4733" w:type="dxa"/>
          </w:tcPr>
          <w:p w:rsidR="00E73A59" w:rsidRDefault="00E73A59" w:rsidP="00361736">
            <w:pPr>
              <w:spacing w:before="40" w:after="40"/>
              <w:rPr>
                <w:rFonts w:ascii="Arial" w:hAnsi="Arial" w:cs="Arial"/>
                <w:sz w:val="20"/>
              </w:rPr>
            </w:pPr>
            <w:r w:rsidRPr="009B6D35">
              <w:rPr>
                <w:rFonts w:ascii="Arial" w:hAnsi="Arial" w:cs="Arial"/>
                <w:sz w:val="20"/>
              </w:rPr>
              <w:t xml:space="preserve">Spełnienie kryterium jest konieczne do przyznania dofinansowania. </w:t>
            </w:r>
            <w:r>
              <w:rPr>
                <w:rFonts w:ascii="Arial" w:hAnsi="Arial" w:cs="Arial"/>
                <w:sz w:val="20"/>
              </w:rPr>
              <w:br/>
            </w:r>
            <w:r w:rsidRPr="009B6D35">
              <w:rPr>
                <w:rFonts w:ascii="Arial" w:hAnsi="Arial" w:cs="Arial"/>
                <w:sz w:val="20"/>
              </w:rPr>
              <w:t>Projekty niespełniające kryterium kierowane są do poprawy lub uzupełnienia.</w:t>
            </w:r>
          </w:p>
          <w:p w:rsidR="00E73A59" w:rsidRPr="009B6D35" w:rsidRDefault="00E73A59" w:rsidP="00361736">
            <w:pPr>
              <w:spacing w:before="40" w:after="40"/>
              <w:rPr>
                <w:rFonts w:ascii="Arial" w:hAnsi="Arial" w:cs="Arial"/>
                <w:sz w:val="20"/>
              </w:rPr>
            </w:pPr>
            <w:r>
              <w:rPr>
                <w:rFonts w:ascii="Arial" w:hAnsi="Arial" w:cs="Arial"/>
                <w:sz w:val="20"/>
              </w:rPr>
              <w:t>Kryterium weryfikowane będzie na etapie  oceny.</w:t>
            </w:r>
          </w:p>
          <w:p w:rsidR="00E73A59" w:rsidRPr="009B6D35" w:rsidRDefault="00E73A59" w:rsidP="00361736">
            <w:pPr>
              <w:spacing w:before="40" w:after="40"/>
              <w:rPr>
                <w:rFonts w:ascii="Arial" w:hAnsi="Arial" w:cs="Arial"/>
                <w:sz w:val="20"/>
              </w:rPr>
            </w:pPr>
            <w:r w:rsidRPr="009B6D35">
              <w:rPr>
                <w:rFonts w:ascii="Arial" w:hAnsi="Arial" w:cs="Arial"/>
                <w:sz w:val="20"/>
              </w:rPr>
              <w:t>Ocena spełniania kryterium polega na przypisaniu wartości logicznych „tak”, „nie”.</w:t>
            </w:r>
          </w:p>
        </w:tc>
      </w:tr>
    </w:tbl>
    <w:p w:rsidR="00E73A59" w:rsidRDefault="00E73A59" w:rsidP="00E73A59"/>
    <w:p w:rsidR="00E73A59" w:rsidRDefault="00E73A59" w:rsidP="00E73A59"/>
    <w:tbl>
      <w:tblPr>
        <w:tblStyle w:val="Tabela-Siatka"/>
        <w:tblW w:w="14345" w:type="dxa"/>
        <w:jc w:val="center"/>
        <w:tblInd w:w="171" w:type="dxa"/>
        <w:tblLayout w:type="fixed"/>
        <w:tblLook w:val="04A0" w:firstRow="1" w:lastRow="0" w:firstColumn="1" w:lastColumn="0" w:noHBand="0" w:noVBand="1"/>
      </w:tblPr>
      <w:tblGrid>
        <w:gridCol w:w="597"/>
        <w:gridCol w:w="2933"/>
        <w:gridCol w:w="4803"/>
        <w:gridCol w:w="6012"/>
      </w:tblGrid>
      <w:tr w:rsidR="00E73A59" w:rsidRPr="002B689F" w:rsidTr="00E73A59">
        <w:trPr>
          <w:jc w:val="center"/>
        </w:trPr>
        <w:tc>
          <w:tcPr>
            <w:tcW w:w="14345" w:type="dxa"/>
            <w:gridSpan w:val="4"/>
            <w:shd w:val="clear" w:color="auto" w:fill="D9D9D9" w:themeFill="background1" w:themeFillShade="D9"/>
            <w:vAlign w:val="center"/>
          </w:tcPr>
          <w:p w:rsidR="00E73A59" w:rsidRPr="002B689F" w:rsidRDefault="00E73A59" w:rsidP="00361736">
            <w:pPr>
              <w:spacing w:before="40" w:after="40"/>
              <w:jc w:val="center"/>
              <w:rPr>
                <w:rFonts w:ascii="Arial" w:hAnsi="Arial" w:cs="Arial"/>
                <w:b/>
                <w:sz w:val="20"/>
              </w:rPr>
            </w:pPr>
            <w:r w:rsidRPr="00C149FB">
              <w:rPr>
                <w:rFonts w:ascii="Arial" w:hAnsi="Arial" w:cs="Arial"/>
                <w:b/>
                <w:sz w:val="20"/>
              </w:rPr>
              <w:lastRenderedPageBreak/>
              <w:t>Kryteria administracyjno</w:t>
            </w:r>
            <w:r w:rsidRPr="00C149FB">
              <w:rPr>
                <w:rFonts w:ascii="Arial" w:hAnsi="Arial" w:cs="Arial" w:hint="eastAsia"/>
                <w:b/>
                <w:sz w:val="20"/>
              </w:rPr>
              <w:t>ś</w:t>
            </w:r>
            <w:r w:rsidRPr="00C149FB">
              <w:rPr>
                <w:rFonts w:ascii="Arial" w:hAnsi="Arial" w:cs="Arial"/>
                <w:b/>
                <w:sz w:val="20"/>
              </w:rPr>
              <w:t>ci</w:t>
            </w:r>
          </w:p>
        </w:tc>
      </w:tr>
      <w:tr w:rsidR="00E73A59" w:rsidRPr="002B689F" w:rsidTr="00E73A59">
        <w:trPr>
          <w:jc w:val="center"/>
        </w:trPr>
        <w:tc>
          <w:tcPr>
            <w:tcW w:w="597" w:type="dxa"/>
          </w:tcPr>
          <w:p w:rsidR="00E73A59" w:rsidRPr="002B689F" w:rsidRDefault="00E73A59" w:rsidP="00361736">
            <w:pPr>
              <w:spacing w:before="40" w:after="40"/>
              <w:ind w:right="-84"/>
              <w:rPr>
                <w:rFonts w:ascii="Arial" w:hAnsi="Arial" w:cs="Arial"/>
                <w:sz w:val="20"/>
              </w:rPr>
            </w:pPr>
            <w:r w:rsidRPr="00C149FB">
              <w:rPr>
                <w:rFonts w:ascii="Arial" w:hAnsi="Arial" w:cs="Arial"/>
                <w:sz w:val="20"/>
              </w:rPr>
              <w:t>L.p.</w:t>
            </w:r>
          </w:p>
        </w:tc>
        <w:tc>
          <w:tcPr>
            <w:tcW w:w="2933" w:type="dxa"/>
            <w:vAlign w:val="center"/>
          </w:tcPr>
          <w:p w:rsidR="00E73A59" w:rsidRPr="002B689F" w:rsidRDefault="00E73A59" w:rsidP="00361736">
            <w:pPr>
              <w:spacing w:before="40" w:after="40"/>
              <w:jc w:val="center"/>
              <w:rPr>
                <w:rFonts w:ascii="Arial" w:hAnsi="Arial" w:cs="Arial"/>
                <w:sz w:val="20"/>
              </w:rPr>
            </w:pPr>
            <w:r w:rsidRPr="00C149FB">
              <w:rPr>
                <w:rFonts w:ascii="Arial" w:hAnsi="Arial" w:cs="Arial"/>
                <w:sz w:val="20"/>
              </w:rPr>
              <w:t>Nazwa kryterium</w:t>
            </w:r>
          </w:p>
        </w:tc>
        <w:tc>
          <w:tcPr>
            <w:tcW w:w="4803" w:type="dxa"/>
            <w:vAlign w:val="center"/>
          </w:tcPr>
          <w:p w:rsidR="00E73A59" w:rsidRPr="002B689F" w:rsidRDefault="00E73A59" w:rsidP="00361736">
            <w:pPr>
              <w:spacing w:before="40" w:after="40"/>
              <w:jc w:val="center"/>
              <w:rPr>
                <w:rFonts w:ascii="Arial" w:hAnsi="Arial" w:cs="Arial"/>
                <w:sz w:val="20"/>
              </w:rPr>
            </w:pPr>
            <w:r w:rsidRPr="00C149FB">
              <w:rPr>
                <w:rFonts w:ascii="Arial" w:hAnsi="Arial" w:cs="Arial"/>
                <w:sz w:val="20"/>
              </w:rPr>
              <w:t>Definicja kryterium</w:t>
            </w:r>
          </w:p>
        </w:tc>
        <w:tc>
          <w:tcPr>
            <w:tcW w:w="6012" w:type="dxa"/>
            <w:vAlign w:val="center"/>
          </w:tcPr>
          <w:p w:rsidR="00E73A59" w:rsidRPr="002B689F" w:rsidRDefault="00E73A59" w:rsidP="00361736">
            <w:pPr>
              <w:spacing w:before="40" w:after="40"/>
              <w:jc w:val="center"/>
              <w:rPr>
                <w:rFonts w:ascii="Arial" w:hAnsi="Arial" w:cs="Arial"/>
                <w:sz w:val="20"/>
              </w:rPr>
            </w:pPr>
            <w:r w:rsidRPr="00C149FB">
              <w:rPr>
                <w:rFonts w:ascii="Arial" w:hAnsi="Arial" w:cs="Arial"/>
                <w:sz w:val="20"/>
              </w:rPr>
              <w:t>Opis znaczenia kryterium</w:t>
            </w:r>
          </w:p>
        </w:tc>
      </w:tr>
      <w:tr w:rsidR="00E73A59" w:rsidRPr="002B689F" w:rsidTr="00E73A59">
        <w:trPr>
          <w:jc w:val="center"/>
        </w:trPr>
        <w:tc>
          <w:tcPr>
            <w:tcW w:w="597" w:type="dxa"/>
          </w:tcPr>
          <w:p w:rsidR="00E73A59" w:rsidRPr="002B689F" w:rsidRDefault="00E73A59" w:rsidP="00361736">
            <w:pPr>
              <w:spacing w:before="40" w:after="40"/>
              <w:jc w:val="center"/>
              <w:rPr>
                <w:rFonts w:ascii="Arial" w:hAnsi="Arial" w:cs="Arial"/>
                <w:sz w:val="20"/>
              </w:rPr>
            </w:pPr>
            <w:r w:rsidRPr="00C149FB">
              <w:rPr>
                <w:rFonts w:ascii="Arial" w:hAnsi="Arial" w:cs="Arial"/>
                <w:sz w:val="20"/>
              </w:rPr>
              <w:t>1</w:t>
            </w:r>
          </w:p>
        </w:tc>
        <w:tc>
          <w:tcPr>
            <w:tcW w:w="2933" w:type="dxa"/>
            <w:vAlign w:val="center"/>
          </w:tcPr>
          <w:p w:rsidR="00E73A59" w:rsidRPr="002B689F" w:rsidRDefault="00E73A59" w:rsidP="00361736">
            <w:pPr>
              <w:spacing w:before="40" w:after="40"/>
              <w:jc w:val="center"/>
              <w:rPr>
                <w:rFonts w:ascii="Arial" w:hAnsi="Arial" w:cs="Arial"/>
                <w:sz w:val="20"/>
              </w:rPr>
            </w:pPr>
            <w:r w:rsidRPr="00C149FB">
              <w:rPr>
                <w:rFonts w:ascii="Arial" w:hAnsi="Arial" w:cs="Arial"/>
                <w:sz w:val="20"/>
              </w:rPr>
              <w:t>2</w:t>
            </w:r>
          </w:p>
        </w:tc>
        <w:tc>
          <w:tcPr>
            <w:tcW w:w="4803" w:type="dxa"/>
            <w:vAlign w:val="center"/>
          </w:tcPr>
          <w:p w:rsidR="00E73A59" w:rsidRPr="002B689F" w:rsidRDefault="00E73A59" w:rsidP="00361736">
            <w:pPr>
              <w:spacing w:before="40" w:after="40"/>
              <w:jc w:val="center"/>
              <w:rPr>
                <w:rFonts w:ascii="Arial" w:hAnsi="Arial" w:cs="Arial"/>
                <w:sz w:val="20"/>
              </w:rPr>
            </w:pPr>
            <w:r w:rsidRPr="00C149FB">
              <w:rPr>
                <w:rFonts w:ascii="Arial" w:hAnsi="Arial" w:cs="Arial"/>
                <w:sz w:val="20"/>
              </w:rPr>
              <w:t>3</w:t>
            </w:r>
          </w:p>
        </w:tc>
        <w:tc>
          <w:tcPr>
            <w:tcW w:w="6012" w:type="dxa"/>
            <w:vAlign w:val="center"/>
          </w:tcPr>
          <w:p w:rsidR="00E73A59" w:rsidRPr="002B689F" w:rsidRDefault="00E73A59" w:rsidP="00361736">
            <w:pPr>
              <w:spacing w:before="40" w:after="40"/>
              <w:jc w:val="center"/>
              <w:rPr>
                <w:rFonts w:ascii="Arial" w:hAnsi="Arial" w:cs="Arial"/>
                <w:sz w:val="20"/>
              </w:rPr>
            </w:pPr>
            <w:r w:rsidRPr="00C149FB">
              <w:rPr>
                <w:rFonts w:ascii="Arial" w:hAnsi="Arial" w:cs="Arial"/>
                <w:sz w:val="20"/>
              </w:rPr>
              <w:t>4</w:t>
            </w:r>
          </w:p>
        </w:tc>
      </w:tr>
      <w:tr w:rsidR="00E73A59" w:rsidRPr="002B689F" w:rsidTr="00E73A59">
        <w:trPr>
          <w:jc w:val="center"/>
        </w:trPr>
        <w:tc>
          <w:tcPr>
            <w:tcW w:w="597" w:type="dxa"/>
          </w:tcPr>
          <w:p w:rsidR="006675F4" w:rsidRDefault="006675F4" w:rsidP="001B0A9F">
            <w:pPr>
              <w:pStyle w:val="Akapitzlist"/>
              <w:numPr>
                <w:ilvl w:val="0"/>
                <w:numId w:val="469"/>
              </w:numPr>
              <w:spacing w:before="40" w:after="40" w:line="276" w:lineRule="auto"/>
              <w:ind w:hanging="666"/>
              <w:contextualSpacing w:val="0"/>
              <w:rPr>
                <w:rFonts w:ascii="Arial" w:hAnsi="Arial" w:cs="Arial"/>
              </w:rPr>
            </w:pPr>
          </w:p>
        </w:tc>
        <w:tc>
          <w:tcPr>
            <w:tcW w:w="2933" w:type="dxa"/>
          </w:tcPr>
          <w:p w:rsidR="00E73A59" w:rsidRPr="002B689F" w:rsidRDefault="00E73A59" w:rsidP="00361736">
            <w:pPr>
              <w:spacing w:before="40" w:after="40"/>
              <w:rPr>
                <w:rFonts w:ascii="Arial" w:hAnsi="Arial" w:cs="Arial"/>
                <w:sz w:val="20"/>
              </w:rPr>
            </w:pPr>
            <w:r w:rsidRPr="00C149FB">
              <w:rPr>
                <w:rFonts w:ascii="Arial" w:hAnsi="Arial" w:cs="Arial"/>
                <w:sz w:val="20"/>
              </w:rPr>
              <w:t>Intensywno</w:t>
            </w:r>
            <w:r w:rsidRPr="00C149FB">
              <w:rPr>
                <w:rFonts w:ascii="Arial" w:hAnsi="Arial" w:cs="Arial" w:hint="eastAsia"/>
                <w:sz w:val="20"/>
              </w:rPr>
              <w:t>ść</w:t>
            </w:r>
            <w:r w:rsidRPr="00C149FB">
              <w:rPr>
                <w:rFonts w:ascii="Arial" w:hAnsi="Arial" w:cs="Arial"/>
                <w:sz w:val="20"/>
              </w:rPr>
              <w:t xml:space="preserve"> wsparcia</w:t>
            </w:r>
          </w:p>
        </w:tc>
        <w:tc>
          <w:tcPr>
            <w:tcW w:w="4803" w:type="dxa"/>
          </w:tcPr>
          <w:p w:rsidR="00E73A59" w:rsidRPr="002B689F" w:rsidRDefault="00E73A59" w:rsidP="00361736">
            <w:pPr>
              <w:spacing w:before="40" w:after="40"/>
              <w:rPr>
                <w:rFonts w:ascii="Arial" w:hAnsi="Arial" w:cs="Arial"/>
                <w:sz w:val="20"/>
              </w:rPr>
            </w:pPr>
            <w:r w:rsidRPr="00C149FB">
              <w:rPr>
                <w:rFonts w:ascii="Arial" w:hAnsi="Arial" w:cs="Arial"/>
                <w:sz w:val="20"/>
              </w:rPr>
              <w:t>Wnioskowana kwota i poziom wsparcia s</w:t>
            </w:r>
            <w:r w:rsidRPr="00C149FB">
              <w:rPr>
                <w:rFonts w:ascii="Arial" w:hAnsi="Arial" w:cs="Arial" w:hint="eastAsia"/>
                <w:sz w:val="20"/>
              </w:rPr>
              <w:t>ą</w:t>
            </w:r>
            <w:r w:rsidRPr="00C149FB">
              <w:rPr>
                <w:rFonts w:ascii="Arial" w:hAnsi="Arial" w:cs="Arial"/>
                <w:sz w:val="20"/>
              </w:rPr>
              <w:t xml:space="preserve"> zgodne z</w:t>
            </w:r>
            <w:r w:rsidRPr="00C149FB">
              <w:rPr>
                <w:rFonts w:ascii="Arial" w:hAnsi="Arial" w:cs="Arial" w:hint="eastAsia"/>
                <w:sz w:val="20"/>
              </w:rPr>
              <w:t> </w:t>
            </w:r>
            <w:r w:rsidRPr="00C149FB">
              <w:rPr>
                <w:rFonts w:ascii="Arial" w:hAnsi="Arial" w:cs="Arial"/>
                <w:sz w:val="20"/>
              </w:rPr>
              <w:t xml:space="preserve">zapisami </w:t>
            </w:r>
            <w:r>
              <w:rPr>
                <w:rFonts w:ascii="Arial" w:hAnsi="Arial" w:cs="Arial"/>
                <w:i/>
                <w:sz w:val="20"/>
              </w:rPr>
              <w:t>Wezwania do złożenia projektu</w:t>
            </w:r>
            <w:r w:rsidRPr="00C149FB">
              <w:rPr>
                <w:rFonts w:ascii="Arial" w:hAnsi="Arial" w:cs="Arial"/>
                <w:sz w:val="20"/>
              </w:rPr>
              <w:t>.</w:t>
            </w:r>
          </w:p>
        </w:tc>
        <w:tc>
          <w:tcPr>
            <w:tcW w:w="6012" w:type="dxa"/>
          </w:tcPr>
          <w:p w:rsidR="00E73A59" w:rsidRPr="009B6D35" w:rsidRDefault="00E73A59" w:rsidP="00361736">
            <w:pPr>
              <w:spacing w:before="40" w:after="40"/>
              <w:rPr>
                <w:rFonts w:ascii="Arial" w:hAnsi="Arial" w:cs="Arial"/>
                <w:sz w:val="20"/>
              </w:rPr>
            </w:pPr>
            <w:r w:rsidRPr="009B6D35">
              <w:rPr>
                <w:rFonts w:ascii="Arial" w:hAnsi="Arial" w:cs="Arial"/>
                <w:sz w:val="20"/>
              </w:rPr>
              <w:t>Spełnienie kryterium jest konieczne do przyznania dofinansowania.</w:t>
            </w:r>
          </w:p>
          <w:p w:rsidR="00E73A59" w:rsidRPr="009B6D35" w:rsidRDefault="00E73A59" w:rsidP="00361736">
            <w:pPr>
              <w:spacing w:before="40" w:after="40"/>
              <w:rPr>
                <w:rFonts w:ascii="Arial" w:hAnsi="Arial" w:cs="Arial"/>
                <w:sz w:val="20"/>
              </w:rPr>
            </w:pPr>
            <w:r w:rsidRPr="009B6D35">
              <w:rPr>
                <w:rFonts w:ascii="Arial" w:hAnsi="Arial" w:cs="Arial"/>
                <w:sz w:val="20"/>
              </w:rPr>
              <w:t>Projekty niespełniające kryterium kierowane są do poprawy lub uzupełnienia.</w:t>
            </w:r>
          </w:p>
          <w:p w:rsidR="00E73A59" w:rsidRPr="009B6D35" w:rsidRDefault="00E73A59" w:rsidP="00361736">
            <w:pPr>
              <w:spacing w:before="40" w:after="40"/>
              <w:rPr>
                <w:rFonts w:ascii="Arial" w:hAnsi="Arial" w:cs="Arial"/>
                <w:sz w:val="20"/>
              </w:rPr>
            </w:pPr>
            <w:r w:rsidRPr="009B6D35">
              <w:rPr>
                <w:rFonts w:ascii="Arial" w:hAnsi="Arial" w:cs="Arial"/>
                <w:sz w:val="20"/>
              </w:rPr>
              <w:t>Ocena spełniania kryterium polega na przypisaniu wartości logicznych „tak”, „nie”.</w:t>
            </w:r>
          </w:p>
        </w:tc>
      </w:tr>
      <w:tr w:rsidR="00E73A59" w:rsidRPr="002B689F" w:rsidTr="00E73A59">
        <w:trPr>
          <w:jc w:val="center"/>
        </w:trPr>
        <w:tc>
          <w:tcPr>
            <w:tcW w:w="597" w:type="dxa"/>
          </w:tcPr>
          <w:p w:rsidR="006675F4" w:rsidRDefault="006675F4" w:rsidP="001B0A9F">
            <w:pPr>
              <w:pStyle w:val="Akapitzlist"/>
              <w:numPr>
                <w:ilvl w:val="0"/>
                <w:numId w:val="469"/>
              </w:numPr>
              <w:spacing w:before="40" w:after="40" w:line="276" w:lineRule="auto"/>
              <w:ind w:left="357" w:hanging="357"/>
              <w:contextualSpacing w:val="0"/>
              <w:rPr>
                <w:rFonts w:ascii="Arial" w:hAnsi="Arial" w:cs="Arial"/>
              </w:rPr>
            </w:pPr>
          </w:p>
        </w:tc>
        <w:tc>
          <w:tcPr>
            <w:tcW w:w="2933" w:type="dxa"/>
          </w:tcPr>
          <w:p w:rsidR="00E73A59" w:rsidRPr="002B689F" w:rsidRDefault="00E73A59" w:rsidP="00361736">
            <w:pPr>
              <w:spacing w:before="40" w:after="40"/>
              <w:rPr>
                <w:rFonts w:ascii="Arial" w:hAnsi="Arial" w:cs="Arial"/>
                <w:sz w:val="20"/>
              </w:rPr>
            </w:pPr>
            <w:r w:rsidRPr="00C149FB">
              <w:rPr>
                <w:rFonts w:ascii="Arial" w:hAnsi="Arial" w:cs="Arial"/>
                <w:sz w:val="20"/>
              </w:rPr>
              <w:t>Zgodno</w:t>
            </w:r>
            <w:r w:rsidRPr="00C149FB">
              <w:rPr>
                <w:rFonts w:ascii="Arial" w:hAnsi="Arial" w:cs="Arial" w:hint="eastAsia"/>
                <w:sz w:val="20"/>
              </w:rPr>
              <w:t>ść</w:t>
            </w:r>
            <w:r w:rsidRPr="00C149FB">
              <w:rPr>
                <w:rFonts w:ascii="Arial" w:hAnsi="Arial" w:cs="Arial"/>
                <w:sz w:val="20"/>
              </w:rPr>
              <w:t xml:space="preserve"> z kwalifikowalno</w:t>
            </w:r>
            <w:r w:rsidRPr="00C149FB">
              <w:rPr>
                <w:rFonts w:ascii="Arial" w:hAnsi="Arial" w:cs="Arial" w:hint="eastAsia"/>
                <w:sz w:val="20"/>
              </w:rPr>
              <w:t>ś</w:t>
            </w:r>
            <w:r w:rsidRPr="00C149FB">
              <w:rPr>
                <w:rFonts w:ascii="Arial" w:hAnsi="Arial" w:cs="Arial"/>
                <w:sz w:val="20"/>
              </w:rPr>
              <w:t>ci</w:t>
            </w:r>
            <w:r w:rsidRPr="00C149FB">
              <w:rPr>
                <w:rFonts w:ascii="Arial" w:hAnsi="Arial" w:cs="Arial" w:hint="eastAsia"/>
                <w:sz w:val="20"/>
              </w:rPr>
              <w:t>ą</w:t>
            </w:r>
            <w:r w:rsidRPr="00C149FB">
              <w:rPr>
                <w:rFonts w:ascii="Arial" w:hAnsi="Arial" w:cs="Arial"/>
                <w:sz w:val="20"/>
              </w:rPr>
              <w:t xml:space="preserve"> wydatk</w:t>
            </w:r>
            <w:r w:rsidRPr="00C149FB">
              <w:rPr>
                <w:rFonts w:ascii="Arial" w:hAnsi="Arial" w:cs="Arial" w:hint="eastAsia"/>
                <w:sz w:val="20"/>
              </w:rPr>
              <w:t>ó</w:t>
            </w:r>
            <w:r w:rsidRPr="00C149FB">
              <w:rPr>
                <w:rFonts w:ascii="Arial" w:hAnsi="Arial" w:cs="Arial"/>
                <w:sz w:val="20"/>
              </w:rPr>
              <w:t>w.</w:t>
            </w:r>
          </w:p>
        </w:tc>
        <w:tc>
          <w:tcPr>
            <w:tcW w:w="4803" w:type="dxa"/>
          </w:tcPr>
          <w:p w:rsidR="00E73A59" w:rsidRDefault="00E73A59" w:rsidP="00361736">
            <w:pPr>
              <w:spacing w:before="40" w:after="40"/>
              <w:jc w:val="both"/>
              <w:rPr>
                <w:rFonts w:ascii="Arial" w:hAnsi="Arial" w:cs="Arial"/>
                <w:i/>
                <w:sz w:val="20"/>
              </w:rPr>
            </w:pPr>
            <w:r w:rsidRPr="00E64C13">
              <w:rPr>
                <w:rFonts w:ascii="Arial" w:hAnsi="Arial" w:cs="Arial"/>
                <w:sz w:val="20"/>
              </w:rPr>
              <w:t xml:space="preserve">Wydatki w projekcie są zgodne z </w:t>
            </w:r>
            <w:r w:rsidRPr="00E64C13">
              <w:rPr>
                <w:rFonts w:ascii="Arial" w:eastAsia="Times New Roman" w:hAnsi="Arial" w:cs="Arial"/>
                <w:i/>
                <w:sz w:val="20"/>
                <w:lang w:eastAsia="pl-PL"/>
              </w:rPr>
              <w:t xml:space="preserve">Wytycznymi w zakresie kwalifikowalności wydatków Europejskiego Funduszu Rozwoju Regionalnego, Europejskiego Funduszu Społecznego oraz Funduszu Spójności </w:t>
            </w:r>
            <w:r>
              <w:rPr>
                <w:rFonts w:ascii="Arial" w:eastAsia="Times New Roman" w:hAnsi="Arial" w:cs="Arial"/>
                <w:i/>
                <w:sz w:val="20"/>
                <w:lang w:eastAsia="pl-PL"/>
              </w:rPr>
              <w:t xml:space="preserve">na lata 2014-2020 </w:t>
            </w:r>
            <w:r w:rsidRPr="00E64C13">
              <w:rPr>
                <w:rFonts w:ascii="Arial" w:hAnsi="Arial" w:cs="Arial"/>
                <w:sz w:val="20"/>
              </w:rPr>
              <w:t xml:space="preserve">oraz z </w:t>
            </w:r>
            <w:r w:rsidRPr="00E64C13">
              <w:rPr>
                <w:rFonts w:ascii="Arial" w:hAnsi="Arial" w:cs="Arial"/>
                <w:i/>
                <w:sz w:val="20"/>
              </w:rPr>
              <w:t xml:space="preserve">Wytycznymi w zakresie </w:t>
            </w:r>
            <w:r>
              <w:rPr>
                <w:rFonts w:ascii="Arial" w:hAnsi="Arial" w:cs="Arial"/>
                <w:i/>
                <w:sz w:val="20"/>
              </w:rPr>
              <w:t xml:space="preserve">realizacji przedsięwzięć z udziałem środków Europejskiego Funduszu Społecznego w obszarze rynku pracy na lata 2014-2020. </w:t>
            </w:r>
          </w:p>
          <w:p w:rsidR="00E73A59" w:rsidRDefault="00E73A59" w:rsidP="00361736">
            <w:pPr>
              <w:spacing w:before="40" w:after="40"/>
              <w:jc w:val="both"/>
              <w:rPr>
                <w:rFonts w:ascii="Arial" w:hAnsi="Arial" w:cs="Arial"/>
                <w:sz w:val="20"/>
              </w:rPr>
            </w:pPr>
            <w:r>
              <w:rPr>
                <w:rFonts w:ascii="Arial" w:hAnsi="Arial" w:cs="Arial"/>
                <w:sz w:val="20"/>
              </w:rPr>
              <w:t xml:space="preserve">Planowane wydatki są uzasadnione, niezbędne, racjonalne i adekwatne do zakresu merytorycznego projektu w tym opisu grupy docelowej i planowanego wsparcia. Wydatki założone w </w:t>
            </w:r>
            <w:r w:rsidRPr="00F57930">
              <w:rPr>
                <w:rFonts w:ascii="Arial" w:hAnsi="Arial" w:cs="Arial"/>
                <w:sz w:val="20"/>
              </w:rPr>
              <w:t>projekcie  s</w:t>
            </w:r>
            <w:r>
              <w:rPr>
                <w:rFonts w:ascii="Arial" w:hAnsi="Arial" w:cs="Arial"/>
                <w:sz w:val="20"/>
              </w:rPr>
              <w:t xml:space="preserve">ą  zgodne z katalogiem wydatków, limitami (w tym stawką ryczałtową  dla  kosztów pośrednich) oraz zasadami kwalifikowalności określonymi w </w:t>
            </w:r>
            <w:r>
              <w:rPr>
                <w:rFonts w:ascii="Arial" w:hAnsi="Arial" w:cs="Arial"/>
                <w:i/>
                <w:sz w:val="20"/>
              </w:rPr>
              <w:t>Wezwaniu do złożenia projektu</w:t>
            </w:r>
            <w:r>
              <w:rPr>
                <w:rFonts w:ascii="Arial" w:hAnsi="Arial" w:cs="Arial"/>
                <w:sz w:val="20"/>
              </w:rPr>
              <w:t xml:space="preserve"> (jeśli dotyczy). Poziom wydatków w ramach cross -</w:t>
            </w:r>
            <w:proofErr w:type="spellStart"/>
            <w:r>
              <w:rPr>
                <w:rFonts w:ascii="Arial" w:hAnsi="Arial" w:cs="Arial"/>
                <w:sz w:val="20"/>
              </w:rPr>
              <w:t>financingu</w:t>
            </w:r>
            <w:proofErr w:type="spellEnd"/>
            <w:r>
              <w:rPr>
                <w:rFonts w:ascii="Arial" w:hAnsi="Arial" w:cs="Arial"/>
                <w:sz w:val="20"/>
              </w:rPr>
              <w:t xml:space="preserve"> oraz środków trwałych jest  zgodny  z  poziomem tych wydatków wskazanym w </w:t>
            </w:r>
            <w:r>
              <w:rPr>
                <w:rFonts w:ascii="Arial" w:hAnsi="Arial" w:cs="Arial"/>
                <w:i/>
                <w:sz w:val="20"/>
              </w:rPr>
              <w:t>Wezwaniu do złożenia projektu</w:t>
            </w:r>
            <w:r w:rsidRPr="00F57930">
              <w:rPr>
                <w:rFonts w:ascii="Arial" w:hAnsi="Arial" w:cs="Arial"/>
                <w:sz w:val="20"/>
              </w:rPr>
              <w:t>.</w:t>
            </w:r>
          </w:p>
        </w:tc>
        <w:tc>
          <w:tcPr>
            <w:tcW w:w="6012" w:type="dxa"/>
          </w:tcPr>
          <w:p w:rsidR="00E73A59" w:rsidRDefault="00E73A59" w:rsidP="00361736">
            <w:pPr>
              <w:spacing w:before="40" w:after="40"/>
              <w:jc w:val="both"/>
              <w:rPr>
                <w:rFonts w:ascii="Arial" w:hAnsi="Arial" w:cs="Arial"/>
                <w:sz w:val="20"/>
              </w:rPr>
            </w:pPr>
            <w:r w:rsidRPr="009B6D35">
              <w:rPr>
                <w:rFonts w:ascii="Arial" w:hAnsi="Arial" w:cs="Arial"/>
                <w:sz w:val="20"/>
              </w:rPr>
              <w:t>Spełnienie kryterium jest konieczne do przyznania dofinansowania.</w:t>
            </w:r>
          </w:p>
          <w:p w:rsidR="00E73A59" w:rsidRDefault="00E73A59" w:rsidP="00361736">
            <w:pPr>
              <w:spacing w:before="40" w:after="40"/>
              <w:jc w:val="both"/>
              <w:rPr>
                <w:rFonts w:ascii="Arial" w:hAnsi="Arial" w:cs="Arial"/>
                <w:sz w:val="20"/>
              </w:rPr>
            </w:pPr>
            <w:r w:rsidRPr="009B6D35">
              <w:rPr>
                <w:rFonts w:ascii="Arial" w:hAnsi="Arial" w:cs="Arial"/>
                <w:sz w:val="20"/>
              </w:rPr>
              <w:t>Projekty niespełniające kryterium kierowane są do poprawy lub uzupełnienia.</w:t>
            </w:r>
          </w:p>
          <w:p w:rsidR="00E73A59" w:rsidRDefault="00E73A59" w:rsidP="00361736">
            <w:pPr>
              <w:spacing w:before="40" w:after="40"/>
              <w:jc w:val="both"/>
              <w:rPr>
                <w:rFonts w:ascii="Arial" w:hAnsi="Arial" w:cs="Arial"/>
                <w:sz w:val="20"/>
              </w:rPr>
            </w:pPr>
            <w:r w:rsidRPr="009B6D35">
              <w:rPr>
                <w:rFonts w:ascii="Arial" w:hAnsi="Arial" w:cs="Arial"/>
                <w:sz w:val="20"/>
              </w:rPr>
              <w:t>Ocena spełniania kryterium polega na przypisaniu wartości logicznych „tak”, „nie”.</w:t>
            </w:r>
          </w:p>
        </w:tc>
      </w:tr>
      <w:tr w:rsidR="00E73A59" w:rsidRPr="002B689F" w:rsidTr="00E73A59">
        <w:trPr>
          <w:jc w:val="center"/>
        </w:trPr>
        <w:tc>
          <w:tcPr>
            <w:tcW w:w="597" w:type="dxa"/>
          </w:tcPr>
          <w:p w:rsidR="006675F4" w:rsidRDefault="006675F4" w:rsidP="001B0A9F">
            <w:pPr>
              <w:pStyle w:val="Akapitzlist"/>
              <w:numPr>
                <w:ilvl w:val="0"/>
                <w:numId w:val="469"/>
              </w:numPr>
              <w:spacing w:before="40" w:after="40" w:line="276" w:lineRule="auto"/>
              <w:ind w:left="357" w:hanging="357"/>
              <w:contextualSpacing w:val="0"/>
              <w:rPr>
                <w:rFonts w:ascii="Arial" w:hAnsi="Arial" w:cs="Arial"/>
              </w:rPr>
            </w:pPr>
          </w:p>
        </w:tc>
        <w:tc>
          <w:tcPr>
            <w:tcW w:w="2933" w:type="dxa"/>
          </w:tcPr>
          <w:p w:rsidR="00E73A59" w:rsidRPr="002B689F" w:rsidRDefault="00E73A59" w:rsidP="00361736">
            <w:pPr>
              <w:spacing w:before="40" w:after="40"/>
              <w:rPr>
                <w:rFonts w:ascii="Arial" w:hAnsi="Arial" w:cs="Arial"/>
                <w:sz w:val="20"/>
              </w:rPr>
            </w:pPr>
            <w:r w:rsidRPr="00C149FB">
              <w:rPr>
                <w:rFonts w:ascii="Arial" w:eastAsia="MyriadPro-Regular" w:hAnsi="Arial" w:cs="Arial" w:hint="eastAsia"/>
                <w:sz w:val="20"/>
              </w:rPr>
              <w:t>Zgodność z warunkami realizacji wsparcia.</w:t>
            </w:r>
          </w:p>
        </w:tc>
        <w:tc>
          <w:tcPr>
            <w:tcW w:w="4803" w:type="dxa"/>
          </w:tcPr>
          <w:p w:rsidR="00E73A59" w:rsidRDefault="00E73A59" w:rsidP="00361736">
            <w:pPr>
              <w:spacing w:before="40" w:after="40"/>
              <w:rPr>
                <w:rFonts w:ascii="Arial" w:hAnsi="Arial" w:cs="Arial"/>
                <w:sz w:val="20"/>
              </w:rPr>
            </w:pPr>
            <w:r w:rsidRPr="00C149FB">
              <w:rPr>
                <w:rFonts w:ascii="Arial" w:eastAsia="MyriadPro-Regular" w:hAnsi="Arial" w:cs="Arial" w:hint="eastAsia"/>
                <w:sz w:val="20"/>
              </w:rPr>
              <w:t xml:space="preserve">Wniosek został sporządzony zgodnie </w:t>
            </w:r>
            <w:r>
              <w:rPr>
                <w:rFonts w:ascii="Arial" w:eastAsia="MyriadPro-Regular" w:hAnsi="Arial" w:cs="Arial"/>
                <w:sz w:val="20"/>
              </w:rPr>
              <w:br/>
            </w:r>
            <w:r w:rsidRPr="00C149FB">
              <w:rPr>
                <w:rFonts w:ascii="Arial" w:eastAsia="MyriadPro-Regular" w:hAnsi="Arial" w:cs="Arial" w:hint="eastAsia"/>
                <w:sz w:val="20"/>
              </w:rPr>
              <w:t>z uwarunkowaniami realizacji wsparcia określonymi w</w:t>
            </w:r>
            <w:r>
              <w:rPr>
                <w:rFonts w:ascii="Arial" w:eastAsia="MyriadPro-Regular" w:hAnsi="Arial" w:cs="Arial"/>
                <w:sz w:val="20"/>
              </w:rPr>
              <w:t>e właściwych wytycznych obszarowych oraz z zasadami realizacji wsparcia wskazanymi przez IP  w</w:t>
            </w:r>
            <w:r w:rsidRPr="00C149FB">
              <w:rPr>
                <w:rFonts w:ascii="Arial" w:eastAsia="MyriadPro-Regular" w:hAnsi="Arial" w:cs="Arial" w:hint="eastAsia"/>
                <w:sz w:val="20"/>
              </w:rPr>
              <w:t xml:space="preserve"> </w:t>
            </w:r>
            <w:r>
              <w:rPr>
                <w:rFonts w:ascii="Arial" w:hAnsi="Arial" w:cs="Arial"/>
                <w:i/>
                <w:sz w:val="20"/>
              </w:rPr>
              <w:t>Wezwaniu do złożenia projektu</w:t>
            </w:r>
            <w:r w:rsidRPr="00447143">
              <w:rPr>
                <w:rFonts w:ascii="Arial" w:eastAsia="MyriadPro-Regular" w:hAnsi="Arial" w:cs="Arial"/>
                <w:sz w:val="20"/>
              </w:rPr>
              <w:t xml:space="preserve"> (np. zasady </w:t>
            </w:r>
            <w:r>
              <w:rPr>
                <w:rFonts w:ascii="Arial" w:eastAsia="MyriadPro-Regular" w:hAnsi="Arial" w:cs="Arial"/>
                <w:sz w:val="20"/>
              </w:rPr>
              <w:t>realizacji danej formy wsparcia)</w:t>
            </w:r>
            <w:r w:rsidRPr="00C149FB">
              <w:rPr>
                <w:rFonts w:ascii="Arial" w:eastAsia="MyriadPro-Regular" w:hAnsi="Arial" w:cs="Arial" w:hint="eastAsia"/>
                <w:i/>
                <w:sz w:val="20"/>
              </w:rPr>
              <w:t>.</w:t>
            </w:r>
          </w:p>
        </w:tc>
        <w:tc>
          <w:tcPr>
            <w:tcW w:w="6012" w:type="dxa"/>
          </w:tcPr>
          <w:p w:rsidR="00E73A59" w:rsidRPr="009B6D35" w:rsidRDefault="00E73A59" w:rsidP="00361736">
            <w:pPr>
              <w:autoSpaceDE w:val="0"/>
              <w:autoSpaceDN w:val="0"/>
              <w:adjustRightInd w:val="0"/>
              <w:rPr>
                <w:rFonts w:ascii="Arial" w:eastAsia="MyriadPro-Regular" w:hAnsi="Arial" w:cs="Arial"/>
                <w:sz w:val="20"/>
              </w:rPr>
            </w:pPr>
            <w:r w:rsidRPr="009B6D35">
              <w:rPr>
                <w:rFonts w:ascii="Arial" w:eastAsia="MyriadPro-Regular" w:hAnsi="Arial" w:cs="Arial"/>
                <w:sz w:val="20"/>
              </w:rPr>
              <w:t>Spełnienie kryterium jest konieczne do przyznania dofinansowania.</w:t>
            </w:r>
          </w:p>
          <w:p w:rsidR="00E73A59" w:rsidRDefault="00E73A59" w:rsidP="00361736">
            <w:pPr>
              <w:autoSpaceDE w:val="0"/>
              <w:autoSpaceDN w:val="0"/>
              <w:adjustRightInd w:val="0"/>
              <w:rPr>
                <w:rFonts w:ascii="Arial" w:eastAsia="MyriadPro-Regular" w:hAnsi="Arial" w:cs="Arial"/>
                <w:sz w:val="20"/>
              </w:rPr>
            </w:pPr>
            <w:r w:rsidRPr="009B6D35">
              <w:rPr>
                <w:rFonts w:ascii="Arial" w:eastAsia="MyriadPro-Regular" w:hAnsi="Arial" w:cs="Arial"/>
                <w:sz w:val="20"/>
              </w:rPr>
              <w:t>Projekty niespełniające kryterium kierowane są do poprawy lub uzupełnienia.</w:t>
            </w:r>
          </w:p>
          <w:p w:rsidR="00E73A59" w:rsidRPr="002B689F" w:rsidRDefault="00E73A59" w:rsidP="00361736">
            <w:pPr>
              <w:rPr>
                <w:rFonts w:ascii="Arial" w:hAnsi="Arial" w:cs="Arial"/>
                <w:sz w:val="20"/>
              </w:rPr>
            </w:pPr>
            <w:r w:rsidRPr="009B6D35">
              <w:rPr>
                <w:rFonts w:ascii="Arial" w:eastAsia="MyriadPro-Regular" w:hAnsi="Arial" w:cs="Arial"/>
                <w:sz w:val="20"/>
              </w:rPr>
              <w:t>Ocena spełniania kryterium polega na przypisaniu wartości logicznych „tak”, „nie”.</w:t>
            </w:r>
          </w:p>
        </w:tc>
      </w:tr>
      <w:tr w:rsidR="00E73A59" w:rsidRPr="002B689F" w:rsidTr="00E73A59">
        <w:trPr>
          <w:jc w:val="center"/>
        </w:trPr>
        <w:tc>
          <w:tcPr>
            <w:tcW w:w="597" w:type="dxa"/>
            <w:shd w:val="clear" w:color="auto" w:fill="auto"/>
          </w:tcPr>
          <w:p w:rsidR="006675F4" w:rsidRDefault="006675F4" w:rsidP="001B0A9F">
            <w:pPr>
              <w:pStyle w:val="Akapitzlist"/>
              <w:numPr>
                <w:ilvl w:val="0"/>
                <w:numId w:val="469"/>
              </w:numPr>
              <w:spacing w:before="40" w:after="40" w:line="276" w:lineRule="auto"/>
              <w:ind w:left="357" w:hanging="357"/>
              <w:contextualSpacing w:val="0"/>
              <w:rPr>
                <w:rFonts w:ascii="Arial" w:hAnsi="Arial" w:cs="Arial"/>
              </w:rPr>
            </w:pPr>
          </w:p>
        </w:tc>
        <w:tc>
          <w:tcPr>
            <w:tcW w:w="2933" w:type="dxa"/>
            <w:shd w:val="clear" w:color="auto" w:fill="auto"/>
          </w:tcPr>
          <w:p w:rsidR="00E73A59" w:rsidRPr="00AF309D" w:rsidRDefault="00E73A59" w:rsidP="00361736">
            <w:pPr>
              <w:pStyle w:val="Tekstkomentarza"/>
              <w:rPr>
                <w:rFonts w:ascii="Arial" w:hAnsi="Arial" w:cs="Arial"/>
              </w:rPr>
            </w:pPr>
            <w:r w:rsidRPr="00AF309D">
              <w:rPr>
                <w:rFonts w:ascii="Arial" w:hAnsi="Arial" w:cs="Arial"/>
              </w:rPr>
              <w:t>Spójność wniosku i załączników (jeśli dotyczy)</w:t>
            </w:r>
          </w:p>
          <w:p w:rsidR="00E73A59" w:rsidRPr="0097188E" w:rsidRDefault="00E73A59" w:rsidP="00361736">
            <w:pPr>
              <w:spacing w:before="40" w:after="40"/>
              <w:rPr>
                <w:rFonts w:ascii="Arial" w:hAnsi="Arial" w:cs="Arial"/>
                <w:sz w:val="20"/>
              </w:rPr>
            </w:pPr>
          </w:p>
        </w:tc>
        <w:tc>
          <w:tcPr>
            <w:tcW w:w="4803" w:type="dxa"/>
            <w:shd w:val="clear" w:color="auto" w:fill="auto"/>
          </w:tcPr>
          <w:p w:rsidR="00E73A59" w:rsidRPr="0097188E" w:rsidRDefault="00E73A59" w:rsidP="00361736">
            <w:pPr>
              <w:autoSpaceDE w:val="0"/>
              <w:autoSpaceDN w:val="0"/>
              <w:adjustRightInd w:val="0"/>
              <w:jc w:val="both"/>
              <w:rPr>
                <w:rFonts w:ascii="Arial" w:hAnsi="Arial" w:cs="Arial"/>
                <w:sz w:val="20"/>
              </w:rPr>
            </w:pPr>
            <w:r w:rsidRPr="00AF309D">
              <w:rPr>
                <w:rFonts w:ascii="Arial" w:hAnsi="Arial" w:cs="Arial"/>
                <w:sz w:val="20"/>
              </w:rPr>
              <w:t>Opisy we wniosku oraz w załącznikach (jeśli dotyczy) są ze sobą spójne i nie zawierają sprzecznych ze sobą kwestii.</w:t>
            </w:r>
          </w:p>
        </w:tc>
        <w:tc>
          <w:tcPr>
            <w:tcW w:w="6012" w:type="dxa"/>
            <w:shd w:val="clear" w:color="auto" w:fill="auto"/>
          </w:tcPr>
          <w:p w:rsidR="00E73A59" w:rsidRDefault="00E73A59" w:rsidP="00361736">
            <w:pPr>
              <w:spacing w:before="40" w:after="40"/>
              <w:jc w:val="both"/>
              <w:rPr>
                <w:rFonts w:ascii="Arial" w:hAnsi="Arial" w:cs="Arial"/>
                <w:sz w:val="20"/>
              </w:rPr>
            </w:pPr>
            <w:r w:rsidRPr="001D3F91">
              <w:rPr>
                <w:rFonts w:ascii="Arial" w:hAnsi="Arial" w:cs="Arial"/>
                <w:sz w:val="20"/>
              </w:rPr>
              <w:t>Spełnienie kryterium jest konieczne do przyznania dofinansowania.</w:t>
            </w:r>
          </w:p>
          <w:p w:rsidR="00E73A59" w:rsidRDefault="00E73A59" w:rsidP="00361736">
            <w:pPr>
              <w:spacing w:before="40" w:after="40"/>
              <w:jc w:val="both"/>
              <w:rPr>
                <w:rFonts w:ascii="Arial" w:hAnsi="Arial" w:cs="Arial"/>
                <w:sz w:val="20"/>
              </w:rPr>
            </w:pPr>
            <w:r w:rsidRPr="001D3F91">
              <w:rPr>
                <w:rFonts w:ascii="Arial" w:hAnsi="Arial" w:cs="Arial"/>
                <w:sz w:val="20"/>
              </w:rPr>
              <w:t>Projekty niespełniające kryterium kierowane są do poprawy lub uzupełnienia.</w:t>
            </w:r>
            <w:r>
              <w:rPr>
                <w:rFonts w:ascii="Arial" w:hAnsi="Arial" w:cs="Arial"/>
                <w:sz w:val="20"/>
              </w:rPr>
              <w:t xml:space="preserve"> </w:t>
            </w:r>
            <w:r w:rsidRPr="001D3F91">
              <w:rPr>
                <w:rFonts w:ascii="Arial" w:hAnsi="Arial" w:cs="Arial"/>
                <w:sz w:val="20"/>
              </w:rPr>
              <w:t>Ocena spełniania kryterium polega na przypisaniu wartości logicznych „tak”, „nie.</w:t>
            </w:r>
          </w:p>
        </w:tc>
      </w:tr>
    </w:tbl>
    <w:p w:rsidR="00E73A59" w:rsidRDefault="00E73A59" w:rsidP="00F23677">
      <w:pPr>
        <w:rPr>
          <w:rFonts w:ascii="Arial" w:eastAsiaTheme="majorEastAsia" w:hAnsi="Arial" w:cs="Arial"/>
          <w:b/>
          <w:bCs/>
        </w:rPr>
      </w:pPr>
    </w:p>
    <w:p w:rsidR="000A5B1A" w:rsidRDefault="000A5B1A" w:rsidP="00E73A59">
      <w:pPr>
        <w:jc w:val="center"/>
        <w:rPr>
          <w:rFonts w:ascii="Myriad Pro" w:hAnsi="Myriad Pro"/>
          <w:b/>
          <w:sz w:val="20"/>
        </w:rPr>
      </w:pPr>
    </w:p>
    <w:p w:rsidR="00E73A59" w:rsidRPr="00D50197" w:rsidRDefault="00E73A59" w:rsidP="00E73A59">
      <w:pPr>
        <w:jc w:val="center"/>
        <w:rPr>
          <w:rFonts w:ascii="Myriad Pro" w:eastAsiaTheme="majorEastAsia" w:hAnsi="Myriad Pro" w:cs="Arial"/>
          <w:b/>
          <w:bCs/>
        </w:rPr>
      </w:pPr>
      <w:r>
        <w:rPr>
          <w:rFonts w:ascii="Myriad Pro" w:hAnsi="Myriad Pro"/>
          <w:b/>
          <w:sz w:val="20"/>
        </w:rPr>
        <w:t>Kryteria szczegółowe przyjęte Uchwałą Nr 12/20 Komitetu Monitorującego RPO WZ 2014-2020 z dnia 1 kwietnia 2020 r. (tryb pozakonkursowy) projekt WUP</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900"/>
        <w:gridCol w:w="12275"/>
      </w:tblGrid>
      <w:tr w:rsidR="00E73A59" w:rsidRPr="002B689F" w:rsidTr="00361736">
        <w:trPr>
          <w:jc w:val="center"/>
        </w:trPr>
        <w:tc>
          <w:tcPr>
            <w:tcW w:w="1900" w:type="dxa"/>
            <w:shd w:val="clear" w:color="auto" w:fill="B6DDE8" w:themeFill="accent5" w:themeFillTint="66"/>
          </w:tcPr>
          <w:p w:rsidR="00E73A59" w:rsidRPr="00DF5E75" w:rsidRDefault="00E73A59" w:rsidP="00361736">
            <w:pPr>
              <w:spacing w:before="40" w:after="40"/>
              <w:rPr>
                <w:rFonts w:ascii="Myriad Pro" w:hAnsi="Myriad Pro" w:cs="Arial"/>
                <w:sz w:val="20"/>
              </w:rPr>
            </w:pPr>
            <w:r w:rsidRPr="00DF5E75">
              <w:rPr>
                <w:rFonts w:ascii="Myriad Pro" w:hAnsi="Myriad Pro" w:cs="Arial"/>
                <w:sz w:val="20"/>
              </w:rPr>
              <w:t>O</w:t>
            </w:r>
            <w:r w:rsidRPr="00DF5E75">
              <w:rPr>
                <w:rFonts w:ascii="Myriad Pro" w:hAnsi="Myriad Pro" w:cs="Arial" w:hint="eastAsia"/>
                <w:sz w:val="20"/>
              </w:rPr>
              <w:t>ś</w:t>
            </w:r>
            <w:r w:rsidRPr="00DF5E75">
              <w:rPr>
                <w:rFonts w:ascii="Myriad Pro" w:hAnsi="Myriad Pro" w:cs="Arial"/>
                <w:sz w:val="20"/>
              </w:rPr>
              <w:t xml:space="preserve"> priorytetowa</w:t>
            </w:r>
          </w:p>
        </w:tc>
        <w:tc>
          <w:tcPr>
            <w:tcW w:w="12275" w:type="dxa"/>
            <w:shd w:val="clear" w:color="auto" w:fill="B6DDE8" w:themeFill="accent5" w:themeFillTint="66"/>
          </w:tcPr>
          <w:p w:rsidR="00E73A59" w:rsidRPr="00DF5E75" w:rsidRDefault="00E73A59" w:rsidP="00361736">
            <w:pPr>
              <w:spacing w:before="40" w:after="40"/>
              <w:rPr>
                <w:rFonts w:ascii="Myriad Pro" w:hAnsi="Myriad Pro" w:cs="Arial"/>
                <w:sz w:val="20"/>
              </w:rPr>
            </w:pPr>
            <w:r w:rsidRPr="00DF5E75">
              <w:rPr>
                <w:rFonts w:ascii="Myriad Pro" w:hAnsi="Myriad Pro" w:cs="Arial"/>
                <w:sz w:val="20"/>
              </w:rPr>
              <w:t>VI Rynek Pracy</w:t>
            </w:r>
          </w:p>
        </w:tc>
      </w:tr>
      <w:tr w:rsidR="00E73A59" w:rsidRPr="002B689F" w:rsidTr="00361736">
        <w:trPr>
          <w:jc w:val="center"/>
        </w:trPr>
        <w:tc>
          <w:tcPr>
            <w:tcW w:w="1900" w:type="dxa"/>
            <w:shd w:val="clear" w:color="auto" w:fill="B6DDE8" w:themeFill="accent5" w:themeFillTint="66"/>
          </w:tcPr>
          <w:p w:rsidR="00E73A59" w:rsidRPr="00DF5E75" w:rsidRDefault="00E73A59" w:rsidP="00361736">
            <w:pPr>
              <w:spacing w:before="40" w:after="40"/>
              <w:rPr>
                <w:rFonts w:ascii="Myriad Pro" w:hAnsi="Myriad Pro" w:cs="Arial"/>
                <w:sz w:val="20"/>
              </w:rPr>
            </w:pPr>
            <w:r w:rsidRPr="00DF5E75">
              <w:rPr>
                <w:rFonts w:ascii="Myriad Pro" w:hAnsi="Myriad Pro" w:cs="Arial"/>
                <w:sz w:val="20"/>
              </w:rPr>
              <w:t>Priorytet Inwestycyjny</w:t>
            </w:r>
          </w:p>
        </w:tc>
        <w:tc>
          <w:tcPr>
            <w:tcW w:w="12275" w:type="dxa"/>
            <w:shd w:val="clear" w:color="auto" w:fill="B6DDE8" w:themeFill="accent5" w:themeFillTint="66"/>
          </w:tcPr>
          <w:p w:rsidR="00E73A59" w:rsidRPr="00DF5E75" w:rsidRDefault="00E73A59" w:rsidP="00361736">
            <w:pPr>
              <w:spacing w:before="40" w:after="40"/>
              <w:rPr>
                <w:rFonts w:ascii="Myriad Pro" w:hAnsi="Myriad Pro" w:cs="Arial"/>
                <w:sz w:val="20"/>
              </w:rPr>
            </w:pPr>
            <w:r w:rsidRPr="00DF5E75">
              <w:rPr>
                <w:rFonts w:ascii="Myriad Pro" w:hAnsi="Myriad Pro" w:cs="Arial"/>
                <w:sz w:val="20"/>
              </w:rPr>
              <w:t>8i Dost</w:t>
            </w:r>
            <w:r w:rsidRPr="00DF5E75">
              <w:rPr>
                <w:rFonts w:ascii="Myriad Pro" w:hAnsi="Myriad Pro" w:cs="Arial" w:hint="eastAsia"/>
                <w:sz w:val="20"/>
              </w:rPr>
              <w:t>ę</w:t>
            </w:r>
            <w:r w:rsidRPr="00DF5E75">
              <w:rPr>
                <w:rFonts w:ascii="Myriad Pro" w:hAnsi="Myriad Pro" w:cs="Arial"/>
                <w:sz w:val="20"/>
              </w:rPr>
              <w:t>p do zatrudnienia dla os</w:t>
            </w:r>
            <w:r w:rsidRPr="00DF5E75">
              <w:rPr>
                <w:rFonts w:ascii="Myriad Pro" w:hAnsi="Myriad Pro" w:cs="Arial" w:hint="eastAsia"/>
                <w:sz w:val="20"/>
              </w:rPr>
              <w:t>ó</w:t>
            </w:r>
            <w:r w:rsidRPr="00DF5E75">
              <w:rPr>
                <w:rFonts w:ascii="Myriad Pro" w:hAnsi="Myriad Pro" w:cs="Arial"/>
                <w:sz w:val="20"/>
              </w:rPr>
              <w:t>b poszukuj</w:t>
            </w:r>
            <w:r w:rsidRPr="00DF5E75">
              <w:rPr>
                <w:rFonts w:ascii="Myriad Pro" w:hAnsi="Myriad Pro" w:cs="Arial" w:hint="eastAsia"/>
                <w:sz w:val="20"/>
              </w:rPr>
              <w:t>ą</w:t>
            </w:r>
            <w:r w:rsidRPr="00DF5E75">
              <w:rPr>
                <w:rFonts w:ascii="Myriad Pro" w:hAnsi="Myriad Pro" w:cs="Arial"/>
                <w:sz w:val="20"/>
              </w:rPr>
              <w:t>cych pracy i os</w:t>
            </w:r>
            <w:r w:rsidRPr="00DF5E75">
              <w:rPr>
                <w:rFonts w:ascii="Myriad Pro" w:hAnsi="Myriad Pro" w:cs="Arial" w:hint="eastAsia"/>
                <w:sz w:val="20"/>
              </w:rPr>
              <w:t>ó</w:t>
            </w:r>
            <w:r w:rsidRPr="00DF5E75">
              <w:rPr>
                <w:rFonts w:ascii="Myriad Pro" w:hAnsi="Myriad Pro" w:cs="Arial"/>
                <w:sz w:val="20"/>
              </w:rPr>
              <w:t>b biernych zawodowo, w tym d</w:t>
            </w:r>
            <w:r w:rsidRPr="00DF5E75">
              <w:rPr>
                <w:rFonts w:ascii="Myriad Pro" w:hAnsi="Myriad Pro" w:cs="Arial" w:hint="eastAsia"/>
                <w:sz w:val="20"/>
              </w:rPr>
              <w:t>ł</w:t>
            </w:r>
            <w:r w:rsidRPr="00DF5E75">
              <w:rPr>
                <w:rFonts w:ascii="Myriad Pro" w:hAnsi="Myriad Pro" w:cs="Arial"/>
                <w:sz w:val="20"/>
              </w:rPr>
              <w:t>ugotrwale bezrobotnych oraz oddalonych od rynku pracy, tak</w:t>
            </w:r>
            <w:r w:rsidRPr="00DF5E75">
              <w:rPr>
                <w:rFonts w:ascii="Myriad Pro" w:hAnsi="Myriad Pro" w:cs="Arial" w:hint="eastAsia"/>
                <w:sz w:val="20"/>
              </w:rPr>
              <w:t>ż</w:t>
            </w:r>
            <w:r w:rsidRPr="00DF5E75">
              <w:rPr>
                <w:rFonts w:ascii="Myriad Pro" w:hAnsi="Myriad Pro" w:cs="Arial"/>
                <w:sz w:val="20"/>
              </w:rPr>
              <w:t>e podejmowanie lokalnych inicjatyw na rzecz zatrudnienia oraz wspieranie mobilno</w:t>
            </w:r>
            <w:r w:rsidRPr="00DF5E75">
              <w:rPr>
                <w:rFonts w:ascii="Myriad Pro" w:hAnsi="Myriad Pro" w:cs="Arial" w:hint="eastAsia"/>
                <w:sz w:val="20"/>
              </w:rPr>
              <w:t>ś</w:t>
            </w:r>
            <w:r w:rsidRPr="00DF5E75">
              <w:rPr>
                <w:rFonts w:ascii="Myriad Pro" w:hAnsi="Myriad Pro" w:cs="Arial"/>
                <w:sz w:val="20"/>
              </w:rPr>
              <w:t>ci pracownik</w:t>
            </w:r>
            <w:r w:rsidRPr="00DF5E75">
              <w:rPr>
                <w:rFonts w:ascii="Myriad Pro" w:hAnsi="Myriad Pro" w:cs="Arial" w:hint="eastAsia"/>
                <w:sz w:val="20"/>
              </w:rPr>
              <w:t>ó</w:t>
            </w:r>
            <w:r w:rsidRPr="00DF5E75">
              <w:rPr>
                <w:rFonts w:ascii="Myriad Pro" w:hAnsi="Myriad Pro" w:cs="Arial"/>
                <w:sz w:val="20"/>
              </w:rPr>
              <w:t>w.</w:t>
            </w:r>
          </w:p>
        </w:tc>
      </w:tr>
      <w:tr w:rsidR="00E73A59" w:rsidRPr="002B689F" w:rsidTr="00361736">
        <w:trPr>
          <w:jc w:val="center"/>
        </w:trPr>
        <w:tc>
          <w:tcPr>
            <w:tcW w:w="1900" w:type="dxa"/>
            <w:shd w:val="clear" w:color="auto" w:fill="B6DDE8" w:themeFill="accent5" w:themeFillTint="66"/>
          </w:tcPr>
          <w:p w:rsidR="00E73A59" w:rsidRPr="00DF5E75" w:rsidRDefault="00E73A59" w:rsidP="00361736">
            <w:pPr>
              <w:spacing w:before="40" w:after="40"/>
              <w:rPr>
                <w:rFonts w:ascii="Myriad Pro" w:hAnsi="Myriad Pro" w:cs="Arial"/>
                <w:sz w:val="20"/>
              </w:rPr>
            </w:pPr>
            <w:r w:rsidRPr="00DF5E75">
              <w:rPr>
                <w:rFonts w:ascii="Myriad Pro" w:hAnsi="Myriad Pro" w:cs="Arial"/>
                <w:sz w:val="20"/>
              </w:rPr>
              <w:t>Dzia</w:t>
            </w:r>
            <w:r w:rsidRPr="00DF5E75">
              <w:rPr>
                <w:rFonts w:ascii="Myriad Pro" w:hAnsi="Myriad Pro" w:cs="Arial" w:hint="eastAsia"/>
                <w:sz w:val="20"/>
              </w:rPr>
              <w:t>ł</w:t>
            </w:r>
            <w:r w:rsidRPr="00DF5E75">
              <w:rPr>
                <w:rFonts w:ascii="Myriad Pro" w:hAnsi="Myriad Pro" w:cs="Arial"/>
                <w:sz w:val="20"/>
              </w:rPr>
              <w:t>anie</w:t>
            </w:r>
          </w:p>
        </w:tc>
        <w:tc>
          <w:tcPr>
            <w:tcW w:w="12275" w:type="dxa"/>
            <w:shd w:val="clear" w:color="auto" w:fill="B6DDE8" w:themeFill="accent5" w:themeFillTint="66"/>
          </w:tcPr>
          <w:p w:rsidR="00E73A59" w:rsidRPr="00DF5E75" w:rsidRDefault="00E73A59" w:rsidP="00361736">
            <w:pPr>
              <w:spacing w:before="40" w:after="40"/>
              <w:rPr>
                <w:rFonts w:ascii="Myriad Pro" w:hAnsi="Myriad Pro" w:cs="Arial"/>
                <w:sz w:val="20"/>
              </w:rPr>
            </w:pPr>
            <w:r w:rsidRPr="00DF5E75">
              <w:rPr>
                <w:rFonts w:ascii="Myriad Pro" w:hAnsi="Myriad Pro" w:cs="Arial"/>
                <w:sz w:val="20"/>
              </w:rPr>
              <w:t>6.5 Kompleksowe wsparcie głównie dla osób bezrobotnych,  biernych zawodowo  zwłaszcza znajdujących się w szczególnie trudnej sytuacji na rynku pracy obejmujące pomoc w aktywnym poszukiwaniu pracy oraz działania na rzecz podnoszenia kwalifikacji zawodowych</w:t>
            </w:r>
          </w:p>
        </w:tc>
      </w:tr>
    </w:tbl>
    <w:p w:rsidR="00E73A59" w:rsidRDefault="00E73A59" w:rsidP="00E73A59">
      <w:pPr>
        <w:spacing w:before="120" w:after="120" w:line="240" w:lineRule="auto"/>
        <w:rPr>
          <w:sz w:val="20"/>
        </w:rPr>
      </w:pPr>
    </w:p>
    <w:tbl>
      <w:tblPr>
        <w:tblW w:w="140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
        <w:gridCol w:w="2126"/>
        <w:gridCol w:w="6804"/>
        <w:gridCol w:w="4465"/>
      </w:tblGrid>
      <w:tr w:rsidR="00E73A59" w:rsidRPr="00AC2E00" w:rsidTr="00E73A59">
        <w:trPr>
          <w:jc w:val="center"/>
        </w:trPr>
        <w:tc>
          <w:tcPr>
            <w:tcW w:w="14024" w:type="dxa"/>
            <w:gridSpan w:val="4"/>
            <w:shd w:val="clear" w:color="auto" w:fill="D9D9D9" w:themeFill="background1" w:themeFillShade="D9"/>
          </w:tcPr>
          <w:p w:rsidR="00E73A59" w:rsidRPr="00AC2E00" w:rsidRDefault="00E73A59" w:rsidP="00361736">
            <w:pPr>
              <w:spacing w:before="40" w:after="40" w:line="240" w:lineRule="auto"/>
              <w:jc w:val="center"/>
              <w:rPr>
                <w:rFonts w:ascii="Myriad Pro" w:hAnsi="Myriad Pro"/>
                <w:b/>
                <w:sz w:val="20"/>
              </w:rPr>
            </w:pPr>
            <w:r w:rsidRPr="00AC2E00">
              <w:rPr>
                <w:rFonts w:ascii="Myriad Pro" w:hAnsi="Myriad Pro"/>
                <w:b/>
                <w:sz w:val="20"/>
              </w:rPr>
              <w:t>Kryteria dopuszczalności</w:t>
            </w:r>
          </w:p>
        </w:tc>
      </w:tr>
      <w:tr w:rsidR="00E73A59" w:rsidRPr="00AC2E00" w:rsidTr="00E73A59">
        <w:trPr>
          <w:jc w:val="center"/>
        </w:trPr>
        <w:tc>
          <w:tcPr>
            <w:tcW w:w="629" w:type="dxa"/>
          </w:tcPr>
          <w:p w:rsidR="00E73A59" w:rsidRPr="00AC2E00" w:rsidRDefault="00E73A59" w:rsidP="00361736">
            <w:pPr>
              <w:spacing w:before="40" w:after="40" w:line="240" w:lineRule="auto"/>
              <w:jc w:val="center"/>
              <w:rPr>
                <w:rFonts w:ascii="Myriad Pro" w:hAnsi="Myriad Pro"/>
                <w:sz w:val="20"/>
              </w:rPr>
            </w:pPr>
            <w:r w:rsidRPr="00AC2E00">
              <w:rPr>
                <w:rFonts w:ascii="Myriad Pro" w:hAnsi="Myriad Pro"/>
                <w:sz w:val="20"/>
              </w:rPr>
              <w:t>L.p.</w:t>
            </w:r>
          </w:p>
        </w:tc>
        <w:tc>
          <w:tcPr>
            <w:tcW w:w="2126" w:type="dxa"/>
          </w:tcPr>
          <w:p w:rsidR="00E73A59" w:rsidRPr="00AC2E00" w:rsidRDefault="00E73A59" w:rsidP="00361736">
            <w:pPr>
              <w:spacing w:before="40" w:after="40" w:line="240" w:lineRule="auto"/>
              <w:jc w:val="center"/>
              <w:rPr>
                <w:rFonts w:ascii="Myriad Pro" w:hAnsi="Myriad Pro"/>
                <w:sz w:val="20"/>
              </w:rPr>
            </w:pPr>
            <w:r w:rsidRPr="00AC2E00">
              <w:rPr>
                <w:rFonts w:ascii="Myriad Pro" w:hAnsi="Myriad Pro"/>
                <w:sz w:val="20"/>
              </w:rPr>
              <w:t>Nazwa kryterium</w:t>
            </w:r>
          </w:p>
        </w:tc>
        <w:tc>
          <w:tcPr>
            <w:tcW w:w="6804" w:type="dxa"/>
          </w:tcPr>
          <w:p w:rsidR="00E73A59" w:rsidRPr="00AC2E00" w:rsidRDefault="00E73A59" w:rsidP="00361736">
            <w:pPr>
              <w:spacing w:before="40" w:after="40" w:line="240" w:lineRule="auto"/>
              <w:jc w:val="center"/>
              <w:rPr>
                <w:rFonts w:ascii="Myriad Pro" w:hAnsi="Myriad Pro"/>
                <w:sz w:val="20"/>
              </w:rPr>
            </w:pPr>
            <w:r w:rsidRPr="00AC2E00">
              <w:rPr>
                <w:rFonts w:ascii="Myriad Pro" w:hAnsi="Myriad Pro"/>
                <w:sz w:val="20"/>
              </w:rPr>
              <w:t>Definicja kryterium</w:t>
            </w:r>
          </w:p>
        </w:tc>
        <w:tc>
          <w:tcPr>
            <w:tcW w:w="4465" w:type="dxa"/>
          </w:tcPr>
          <w:p w:rsidR="00E73A59" w:rsidRPr="00AC2E00" w:rsidRDefault="00E73A59" w:rsidP="00361736">
            <w:pPr>
              <w:spacing w:before="40" w:after="40" w:line="240" w:lineRule="auto"/>
              <w:jc w:val="center"/>
              <w:rPr>
                <w:rFonts w:ascii="Myriad Pro" w:hAnsi="Myriad Pro"/>
                <w:sz w:val="20"/>
              </w:rPr>
            </w:pPr>
            <w:r w:rsidRPr="00AC2E00">
              <w:rPr>
                <w:rFonts w:ascii="Myriad Pro" w:hAnsi="Myriad Pro"/>
                <w:sz w:val="20"/>
              </w:rPr>
              <w:t>Opis znaczenia kryterium</w:t>
            </w:r>
          </w:p>
        </w:tc>
      </w:tr>
      <w:tr w:rsidR="00E73A59" w:rsidRPr="00AC2E00" w:rsidTr="00E73A59">
        <w:trPr>
          <w:jc w:val="center"/>
        </w:trPr>
        <w:tc>
          <w:tcPr>
            <w:tcW w:w="629" w:type="dxa"/>
          </w:tcPr>
          <w:p w:rsidR="00E73A59" w:rsidRPr="00AC2E00" w:rsidRDefault="00E73A59" w:rsidP="00361736">
            <w:pPr>
              <w:spacing w:before="40" w:after="40" w:line="240" w:lineRule="auto"/>
              <w:jc w:val="center"/>
              <w:rPr>
                <w:rFonts w:ascii="Myriad Pro" w:hAnsi="Myriad Pro"/>
                <w:sz w:val="20"/>
              </w:rPr>
            </w:pPr>
            <w:r w:rsidRPr="00AC2E00">
              <w:rPr>
                <w:rFonts w:ascii="Myriad Pro" w:hAnsi="Myriad Pro"/>
                <w:sz w:val="20"/>
              </w:rPr>
              <w:t>1</w:t>
            </w:r>
          </w:p>
        </w:tc>
        <w:tc>
          <w:tcPr>
            <w:tcW w:w="2126" w:type="dxa"/>
          </w:tcPr>
          <w:p w:rsidR="00E73A59" w:rsidRPr="00AC2E00" w:rsidRDefault="00E73A59" w:rsidP="00361736">
            <w:pPr>
              <w:spacing w:before="40" w:after="40" w:line="240" w:lineRule="auto"/>
              <w:jc w:val="center"/>
              <w:rPr>
                <w:rFonts w:ascii="Myriad Pro" w:hAnsi="Myriad Pro"/>
                <w:sz w:val="20"/>
              </w:rPr>
            </w:pPr>
            <w:r w:rsidRPr="00AC2E00">
              <w:rPr>
                <w:rFonts w:ascii="Myriad Pro" w:hAnsi="Myriad Pro"/>
                <w:sz w:val="20"/>
              </w:rPr>
              <w:t>2</w:t>
            </w:r>
          </w:p>
        </w:tc>
        <w:tc>
          <w:tcPr>
            <w:tcW w:w="6804" w:type="dxa"/>
          </w:tcPr>
          <w:p w:rsidR="00E73A59" w:rsidRPr="00AC2E00" w:rsidRDefault="00E73A59" w:rsidP="00361736">
            <w:pPr>
              <w:spacing w:before="40" w:after="40" w:line="240" w:lineRule="auto"/>
              <w:jc w:val="center"/>
              <w:rPr>
                <w:rFonts w:ascii="Myriad Pro" w:hAnsi="Myriad Pro"/>
                <w:sz w:val="20"/>
              </w:rPr>
            </w:pPr>
            <w:r w:rsidRPr="00AC2E00">
              <w:rPr>
                <w:rFonts w:ascii="Myriad Pro" w:hAnsi="Myriad Pro"/>
                <w:sz w:val="20"/>
              </w:rPr>
              <w:t>3</w:t>
            </w:r>
          </w:p>
        </w:tc>
        <w:tc>
          <w:tcPr>
            <w:tcW w:w="4465" w:type="dxa"/>
          </w:tcPr>
          <w:p w:rsidR="00E73A59" w:rsidRPr="00AC2E00" w:rsidRDefault="00E73A59" w:rsidP="00361736">
            <w:pPr>
              <w:spacing w:before="40" w:after="40" w:line="240" w:lineRule="auto"/>
              <w:jc w:val="center"/>
              <w:rPr>
                <w:rFonts w:ascii="Myriad Pro" w:hAnsi="Myriad Pro"/>
                <w:sz w:val="20"/>
              </w:rPr>
            </w:pPr>
            <w:r w:rsidRPr="00AC2E00">
              <w:rPr>
                <w:rFonts w:ascii="Myriad Pro" w:hAnsi="Myriad Pro"/>
                <w:sz w:val="20"/>
              </w:rPr>
              <w:t>4</w:t>
            </w:r>
          </w:p>
        </w:tc>
      </w:tr>
      <w:tr w:rsidR="00E73A59" w:rsidRPr="002F12CD" w:rsidTr="00E73A59">
        <w:trPr>
          <w:trHeight w:val="269"/>
          <w:jc w:val="center"/>
        </w:trPr>
        <w:tc>
          <w:tcPr>
            <w:tcW w:w="629" w:type="dxa"/>
          </w:tcPr>
          <w:p w:rsidR="006675F4" w:rsidRDefault="006675F4" w:rsidP="001B0A9F">
            <w:pPr>
              <w:pStyle w:val="Akapitzlist"/>
              <w:numPr>
                <w:ilvl w:val="0"/>
                <w:numId w:val="477"/>
              </w:numPr>
              <w:spacing w:before="40" w:after="40" w:line="240" w:lineRule="auto"/>
              <w:contextualSpacing w:val="0"/>
            </w:pPr>
          </w:p>
        </w:tc>
        <w:tc>
          <w:tcPr>
            <w:tcW w:w="2126" w:type="dxa"/>
            <w:shd w:val="clear" w:color="auto" w:fill="auto"/>
          </w:tcPr>
          <w:p w:rsidR="00E73A59" w:rsidRPr="00844A80" w:rsidRDefault="00E73A59" w:rsidP="00361736">
            <w:pPr>
              <w:spacing w:before="40" w:after="40" w:line="240" w:lineRule="auto"/>
              <w:rPr>
                <w:rFonts w:ascii="Myriad Pro" w:hAnsi="Myriad Pro" w:cs="Arial"/>
                <w:sz w:val="20"/>
              </w:rPr>
            </w:pPr>
            <w:r w:rsidRPr="00844A80">
              <w:rPr>
                <w:rFonts w:ascii="Myriad Pro" w:hAnsi="Myriad Pro" w:cs="Arial"/>
                <w:sz w:val="20"/>
              </w:rPr>
              <w:t>Zgodność wsparcia</w:t>
            </w:r>
          </w:p>
        </w:tc>
        <w:tc>
          <w:tcPr>
            <w:tcW w:w="6804" w:type="dxa"/>
            <w:shd w:val="clear" w:color="auto" w:fill="auto"/>
          </w:tcPr>
          <w:p w:rsidR="00E73A59" w:rsidRPr="00DF5E75" w:rsidRDefault="00E73A59" w:rsidP="001B0A9F">
            <w:pPr>
              <w:numPr>
                <w:ilvl w:val="0"/>
                <w:numId w:val="470"/>
              </w:numPr>
              <w:spacing w:before="40" w:after="40"/>
              <w:ind w:left="0" w:firstLine="0"/>
              <w:rPr>
                <w:rFonts w:ascii="Myriad Pro" w:hAnsi="Myriad Pro" w:cs="Arial"/>
                <w:sz w:val="20"/>
              </w:rPr>
            </w:pPr>
            <w:r w:rsidRPr="00DF5E75">
              <w:rPr>
                <w:rFonts w:ascii="Myriad Pro" w:hAnsi="Myriad Pro" w:cs="Arial"/>
                <w:sz w:val="20"/>
              </w:rPr>
              <w:t>W ramach projektu realizowane jest wsparcie oparte o zidentyfikowane indywidualne potrzeby uczestnika dla osób wskazanych poniżej:</w:t>
            </w:r>
          </w:p>
          <w:p w:rsidR="00E73A59" w:rsidRPr="00DF5E75" w:rsidRDefault="00E73A59" w:rsidP="001B0A9F">
            <w:pPr>
              <w:pStyle w:val="Akapitzlist"/>
              <w:numPr>
                <w:ilvl w:val="0"/>
                <w:numId w:val="471"/>
              </w:numPr>
              <w:spacing w:before="40" w:after="40"/>
              <w:rPr>
                <w:rFonts w:cs="Arial"/>
              </w:rPr>
            </w:pPr>
            <w:r w:rsidRPr="00DF5E75">
              <w:rPr>
                <w:rFonts w:cs="Arial"/>
              </w:rPr>
              <w:t>imigranci i ich rodziny (w tym osoby polskiego pochodzenia),</w:t>
            </w:r>
          </w:p>
          <w:p w:rsidR="00E73A59" w:rsidRPr="00DF5E75" w:rsidRDefault="00E73A59" w:rsidP="001B0A9F">
            <w:pPr>
              <w:pStyle w:val="Akapitzlist"/>
              <w:numPr>
                <w:ilvl w:val="0"/>
                <w:numId w:val="471"/>
              </w:numPr>
              <w:spacing w:before="40" w:after="40"/>
              <w:rPr>
                <w:rFonts w:cs="Arial"/>
              </w:rPr>
            </w:pPr>
            <w:r w:rsidRPr="00DF5E75">
              <w:rPr>
                <w:rFonts w:cs="Arial"/>
              </w:rPr>
              <w:t xml:space="preserve">reemigranci i ich rodziny (w tym osoby powracające do kraju z emigracji zarobkowej), </w:t>
            </w:r>
          </w:p>
          <w:p w:rsidR="00E73A59" w:rsidRPr="00DF5E75" w:rsidRDefault="00E73A59" w:rsidP="001B0A9F">
            <w:pPr>
              <w:pStyle w:val="Akapitzlist"/>
              <w:numPr>
                <w:ilvl w:val="0"/>
                <w:numId w:val="471"/>
              </w:numPr>
              <w:spacing w:before="40" w:after="40"/>
              <w:rPr>
                <w:rFonts w:cs="Arial"/>
              </w:rPr>
            </w:pPr>
            <w:r w:rsidRPr="00DF5E75">
              <w:rPr>
                <w:rFonts w:cs="Arial"/>
              </w:rPr>
              <w:t>repatrianci,</w:t>
            </w:r>
          </w:p>
          <w:p w:rsidR="00E73A59" w:rsidRPr="00DF5E75" w:rsidRDefault="00E73A59" w:rsidP="001B0A9F">
            <w:pPr>
              <w:pStyle w:val="Akapitzlist"/>
              <w:numPr>
                <w:ilvl w:val="0"/>
                <w:numId w:val="471"/>
              </w:numPr>
              <w:spacing w:before="40" w:after="40"/>
              <w:rPr>
                <w:rFonts w:cs="Arial"/>
              </w:rPr>
            </w:pPr>
            <w:r w:rsidRPr="00DF5E75">
              <w:rPr>
                <w:rFonts w:cs="Arial"/>
              </w:rPr>
              <w:t>osoby mieszkające za granicą zamierzające rozpocząć pracę/działalność gospodarczą na terenie Polski,</w:t>
            </w:r>
          </w:p>
          <w:p w:rsidR="00E73A59" w:rsidRPr="00DF5E75" w:rsidRDefault="00E73A59" w:rsidP="00361736">
            <w:pPr>
              <w:spacing w:before="40" w:after="40"/>
              <w:rPr>
                <w:rFonts w:ascii="Myriad Pro" w:hAnsi="Myriad Pro" w:cs="Arial"/>
                <w:sz w:val="20"/>
              </w:rPr>
            </w:pPr>
            <w:r w:rsidRPr="00DF5E75">
              <w:rPr>
                <w:rFonts w:ascii="Myriad Pro" w:hAnsi="Myriad Pro" w:cs="Arial"/>
                <w:sz w:val="20"/>
              </w:rPr>
              <w:t>opierająca się na elementach wskazanych w typie 5.</w:t>
            </w:r>
          </w:p>
          <w:p w:rsidR="00E73A59" w:rsidRPr="00DF5E75" w:rsidRDefault="00E73A59" w:rsidP="00361736">
            <w:pPr>
              <w:spacing w:before="40" w:after="40"/>
              <w:rPr>
                <w:rFonts w:ascii="Myriad Pro" w:hAnsi="Myriad Pro" w:cs="Arial"/>
                <w:sz w:val="20"/>
              </w:rPr>
            </w:pPr>
          </w:p>
          <w:p w:rsidR="00E73A59" w:rsidRPr="00DF5E75" w:rsidRDefault="00E73A59" w:rsidP="001B0A9F">
            <w:pPr>
              <w:numPr>
                <w:ilvl w:val="0"/>
                <w:numId w:val="470"/>
              </w:numPr>
              <w:spacing w:before="40" w:after="40"/>
              <w:ind w:left="0" w:firstLine="0"/>
              <w:rPr>
                <w:rFonts w:ascii="Myriad Pro" w:hAnsi="Myriad Pro" w:cs="Arial"/>
                <w:sz w:val="20"/>
              </w:rPr>
            </w:pPr>
            <w:r w:rsidRPr="00DF5E75">
              <w:rPr>
                <w:rFonts w:ascii="Myriad Pro" w:hAnsi="Myriad Pro" w:cs="Arial"/>
                <w:sz w:val="20"/>
              </w:rPr>
              <w:t>Obszar realizacji projektu obejmuje całe województwo zachodniopomorskie.</w:t>
            </w:r>
          </w:p>
          <w:p w:rsidR="00E73A59" w:rsidRPr="00DF5E75" w:rsidRDefault="00E73A59" w:rsidP="00361736">
            <w:pPr>
              <w:spacing w:before="40" w:after="40"/>
              <w:rPr>
                <w:rFonts w:ascii="Myriad Pro" w:hAnsi="Myriad Pro" w:cs="Arial"/>
                <w:sz w:val="20"/>
              </w:rPr>
            </w:pPr>
          </w:p>
          <w:p w:rsidR="00E73A59" w:rsidRPr="00DF5E75" w:rsidRDefault="00E73A59" w:rsidP="001B0A9F">
            <w:pPr>
              <w:numPr>
                <w:ilvl w:val="0"/>
                <w:numId w:val="470"/>
              </w:numPr>
              <w:spacing w:before="40" w:after="40"/>
              <w:ind w:left="0" w:firstLine="0"/>
              <w:rPr>
                <w:rFonts w:ascii="Myriad Pro" w:hAnsi="Myriad Pro" w:cs="Arial"/>
                <w:sz w:val="20"/>
              </w:rPr>
            </w:pPr>
            <w:r w:rsidRPr="00DF5E75">
              <w:rPr>
                <w:rFonts w:ascii="Myriad Pro" w:hAnsi="Myriad Pro" w:cs="Arial"/>
                <w:sz w:val="20"/>
              </w:rPr>
              <w:t xml:space="preserve">Projekt jest skierowany do grup docelowych z obszaru województwa zachodniopomorskiego: </w:t>
            </w:r>
          </w:p>
          <w:p w:rsidR="00E73A59" w:rsidRPr="00DF5E75" w:rsidRDefault="00E73A59" w:rsidP="001B0A9F">
            <w:pPr>
              <w:pStyle w:val="Akapitzlist"/>
              <w:numPr>
                <w:ilvl w:val="0"/>
                <w:numId w:val="472"/>
              </w:numPr>
              <w:spacing w:before="40" w:after="40"/>
              <w:rPr>
                <w:rFonts w:cs="Arial"/>
              </w:rPr>
            </w:pPr>
            <w:r w:rsidRPr="00DF5E75">
              <w:rPr>
                <w:rFonts w:cs="Arial"/>
              </w:rPr>
              <w:t>osoby fizyczne pracujące, uczące się lub zamieszkujące na obszarze województwa zachodniopomorskiego w rozumieniu przepisów Kodeksu Cywilnego;</w:t>
            </w:r>
          </w:p>
          <w:p w:rsidR="00E73A59" w:rsidRPr="00DF5E75" w:rsidRDefault="00E73A59" w:rsidP="001B0A9F">
            <w:pPr>
              <w:pStyle w:val="Akapitzlist"/>
              <w:numPr>
                <w:ilvl w:val="0"/>
                <w:numId w:val="472"/>
              </w:numPr>
              <w:spacing w:before="40" w:after="40"/>
              <w:rPr>
                <w:rFonts w:cs="Arial"/>
              </w:rPr>
            </w:pPr>
            <w:r w:rsidRPr="00DF5E75">
              <w:rPr>
                <w:rFonts w:cs="Arial"/>
              </w:rPr>
              <w:t>osoby fizyczne zamierzające podjąć pracę, naukę lub zamieszkać na obszarze województwa zachodniopomorskiego w rozumieniu przepisów Kodeksu Cywilnego;</w:t>
            </w:r>
          </w:p>
          <w:p w:rsidR="00E73A59" w:rsidRPr="00DF5E75" w:rsidRDefault="00E73A59" w:rsidP="001B0A9F">
            <w:pPr>
              <w:pStyle w:val="Akapitzlist"/>
              <w:numPr>
                <w:ilvl w:val="0"/>
                <w:numId w:val="472"/>
              </w:numPr>
              <w:spacing w:before="40" w:after="40"/>
              <w:rPr>
                <w:rFonts w:cs="Arial"/>
              </w:rPr>
            </w:pPr>
            <w:r w:rsidRPr="00DF5E75">
              <w:rPr>
                <w:rFonts w:cs="Arial"/>
              </w:rPr>
              <w:t>inne podmioty – posiadających jednostkę organizacyjną na obszarze województwa zachodniopomorskiego).</w:t>
            </w:r>
          </w:p>
          <w:p w:rsidR="00E73A59" w:rsidRPr="00DF5E75" w:rsidRDefault="00E73A59" w:rsidP="00476A6D">
            <w:pPr>
              <w:pStyle w:val="Akapitzlist"/>
              <w:numPr>
                <w:ilvl w:val="0"/>
                <w:numId w:val="0"/>
              </w:numPr>
              <w:spacing w:before="40" w:after="40"/>
              <w:ind w:left="714"/>
              <w:rPr>
                <w:rFonts w:cs="Arial"/>
              </w:rPr>
            </w:pPr>
          </w:p>
          <w:p w:rsidR="00E73A59" w:rsidRPr="00DF5E75" w:rsidRDefault="00E73A59" w:rsidP="001B0A9F">
            <w:pPr>
              <w:numPr>
                <w:ilvl w:val="0"/>
                <w:numId w:val="470"/>
              </w:numPr>
              <w:spacing w:before="40" w:after="40"/>
              <w:ind w:left="0" w:firstLine="0"/>
              <w:rPr>
                <w:rFonts w:ascii="Myriad Pro" w:hAnsi="Myriad Pro" w:cs="Arial"/>
                <w:sz w:val="20"/>
              </w:rPr>
            </w:pPr>
            <w:r w:rsidRPr="00DF5E75">
              <w:rPr>
                <w:rFonts w:ascii="Myriad Pro" w:hAnsi="Myriad Pro" w:cs="Arial"/>
                <w:sz w:val="20"/>
              </w:rPr>
              <w:t>Projektodawca zapewnia, że uczestnicy projektów z zakresu włączenia społecznego  realizowanych w ramach PI 9i  RPO WZ 2014-2020 będą mieli możliwość ubiegania się o wsparcie w projekcie. Projektodawca przekazuje informacje beneficjentom projektów PI 9i z gminy/powiatu, w których realizuje projekt, o możliwości uzyskania wsparcia, harmonogramie jego realizacji, grupie docelowej oraz warunkach udziału w projekcie.</w:t>
            </w:r>
          </w:p>
          <w:p w:rsidR="00E73A59" w:rsidRPr="00DF5E75" w:rsidRDefault="00E73A59" w:rsidP="00361736">
            <w:pPr>
              <w:spacing w:before="40" w:after="40"/>
              <w:rPr>
                <w:rFonts w:ascii="Myriad Pro" w:hAnsi="Myriad Pro" w:cs="Arial"/>
                <w:sz w:val="20"/>
              </w:rPr>
            </w:pPr>
          </w:p>
          <w:p w:rsidR="00E73A59" w:rsidRPr="00DF5E75" w:rsidRDefault="00E73A59" w:rsidP="001B0A9F">
            <w:pPr>
              <w:numPr>
                <w:ilvl w:val="0"/>
                <w:numId w:val="470"/>
              </w:numPr>
              <w:spacing w:before="40" w:after="40"/>
              <w:ind w:left="0" w:firstLine="0"/>
              <w:rPr>
                <w:rFonts w:ascii="Myriad Pro" w:hAnsi="Myriad Pro" w:cs="Arial"/>
                <w:sz w:val="20"/>
              </w:rPr>
            </w:pPr>
            <w:r w:rsidRPr="00DF5E75">
              <w:rPr>
                <w:rFonts w:ascii="Myriad Pro" w:hAnsi="Myriad Pro" w:cs="Arial"/>
                <w:sz w:val="20"/>
              </w:rPr>
              <w:t xml:space="preserve">Projektodawca zapewnia preferencje w rekrutacji uczestnikom zamieszkującym (w rozumieniu przepisów Kodeksu Cywilnego) obszar miast średnich.  </w:t>
            </w:r>
          </w:p>
          <w:p w:rsidR="00E73A59" w:rsidRPr="00DF5E75" w:rsidRDefault="00E73A59" w:rsidP="00361736">
            <w:pPr>
              <w:spacing w:before="40" w:after="40"/>
              <w:rPr>
                <w:rFonts w:ascii="Myriad Pro" w:hAnsi="Myriad Pro" w:cs="Arial"/>
                <w:sz w:val="20"/>
              </w:rPr>
            </w:pPr>
          </w:p>
          <w:p w:rsidR="00E73A59" w:rsidRPr="00DF5E75" w:rsidRDefault="00E73A59" w:rsidP="001B0A9F">
            <w:pPr>
              <w:numPr>
                <w:ilvl w:val="0"/>
                <w:numId w:val="470"/>
              </w:numPr>
              <w:spacing w:before="40" w:after="40"/>
              <w:ind w:left="0" w:firstLine="0"/>
              <w:rPr>
                <w:rFonts w:ascii="Myriad Pro" w:hAnsi="Myriad Pro" w:cs="Arial"/>
                <w:sz w:val="20"/>
              </w:rPr>
            </w:pPr>
            <w:r w:rsidRPr="00DF5E75">
              <w:rPr>
                <w:rFonts w:ascii="Myriad Pro" w:hAnsi="Myriad Pro" w:cs="Arial"/>
                <w:sz w:val="20"/>
              </w:rPr>
              <w:t>Szkolenia lub inne formy uzyskiwania kwalifikacji lub zdobywania i poprawy kompetencji będą kończyły się uzyskaniem dokumentu potwierdzającego nabyte kwalifikacje i/lub kompetencje w rozumieniu Wytycznych  w zakresie monitorowania postępu rzeczowego realizacji programów operacyjnych na lata 2014-2020.</w:t>
            </w:r>
          </w:p>
          <w:p w:rsidR="00E73A59" w:rsidRPr="00DF5E75" w:rsidRDefault="00E73A59" w:rsidP="00361736">
            <w:pPr>
              <w:spacing w:before="40" w:after="40"/>
              <w:rPr>
                <w:rFonts w:ascii="Myriad Pro" w:hAnsi="Myriad Pro" w:cs="Arial"/>
                <w:sz w:val="20"/>
              </w:rPr>
            </w:pPr>
          </w:p>
          <w:p w:rsidR="00E73A59" w:rsidRPr="00DF5E75" w:rsidRDefault="00E73A59" w:rsidP="001B0A9F">
            <w:pPr>
              <w:numPr>
                <w:ilvl w:val="0"/>
                <w:numId w:val="470"/>
              </w:numPr>
              <w:spacing w:before="40" w:after="40"/>
              <w:ind w:left="0" w:firstLine="0"/>
              <w:rPr>
                <w:rFonts w:ascii="Myriad Pro" w:hAnsi="Myriad Pro" w:cs="Arial"/>
                <w:sz w:val="20"/>
              </w:rPr>
            </w:pPr>
            <w:r w:rsidRPr="00DF5E75">
              <w:rPr>
                <w:rFonts w:ascii="Myriad Pro" w:hAnsi="Myriad Pro" w:cs="Arial"/>
                <w:sz w:val="20"/>
              </w:rPr>
              <w:t>Okres realizacji projektu trwa nie dłużej niż do 30.06.2023 r.</w:t>
            </w:r>
          </w:p>
          <w:p w:rsidR="00E73A59" w:rsidRPr="00DF5E75" w:rsidRDefault="00E73A59" w:rsidP="00361736">
            <w:pPr>
              <w:spacing w:before="40" w:after="40"/>
              <w:rPr>
                <w:rFonts w:ascii="Myriad Pro" w:hAnsi="Myriad Pro" w:cs="Arial"/>
                <w:sz w:val="20"/>
              </w:rPr>
            </w:pPr>
          </w:p>
          <w:p w:rsidR="00E73A59" w:rsidRPr="00DF5E75" w:rsidRDefault="00E73A59" w:rsidP="001B0A9F">
            <w:pPr>
              <w:numPr>
                <w:ilvl w:val="0"/>
                <w:numId w:val="470"/>
              </w:numPr>
              <w:spacing w:before="40" w:after="40"/>
              <w:ind w:left="0" w:firstLine="0"/>
              <w:rPr>
                <w:rFonts w:ascii="Myriad Pro" w:hAnsi="Myriad Pro" w:cs="Arial"/>
                <w:sz w:val="20"/>
              </w:rPr>
            </w:pPr>
            <w:r w:rsidRPr="00DF5E75">
              <w:rPr>
                <w:rFonts w:ascii="Myriad Pro" w:hAnsi="Myriad Pro" w:cs="Arial"/>
                <w:sz w:val="20"/>
              </w:rPr>
              <w:t>Projekt zakłada utworzenie i utrzymanie Lokalnych Punktów Integracji Migrantów w ramach instytucjonalnego wparcia grupy docelowej.</w:t>
            </w:r>
          </w:p>
          <w:p w:rsidR="00E73A59" w:rsidRPr="00DF5E75" w:rsidRDefault="00E73A59" w:rsidP="00361736">
            <w:pPr>
              <w:spacing w:before="40" w:after="40"/>
              <w:rPr>
                <w:rFonts w:ascii="Myriad Pro" w:hAnsi="Myriad Pro" w:cs="Arial"/>
                <w:sz w:val="20"/>
              </w:rPr>
            </w:pPr>
          </w:p>
          <w:p w:rsidR="00E73A59" w:rsidRPr="00DF5E75" w:rsidRDefault="00E73A59" w:rsidP="001B0A9F">
            <w:pPr>
              <w:numPr>
                <w:ilvl w:val="0"/>
                <w:numId w:val="470"/>
              </w:numPr>
              <w:spacing w:before="40" w:after="40"/>
              <w:ind w:left="0" w:firstLine="0"/>
              <w:rPr>
                <w:rFonts w:ascii="Myriad Pro" w:hAnsi="Myriad Pro" w:cs="Arial"/>
                <w:sz w:val="20"/>
              </w:rPr>
            </w:pPr>
            <w:r w:rsidRPr="00DF5E75">
              <w:rPr>
                <w:rFonts w:ascii="Myriad Pro" w:hAnsi="Myriad Pro" w:cs="Arial"/>
                <w:sz w:val="20"/>
              </w:rPr>
              <w:t>Projektodawca wniesie wkład własny w wysokości nie mniejszej niż 8% wydatków kwalifikowalnych w projekcie, zgodnie z zapisami określonymi w Szczegółowym Opisie Osi Priorytetowych  Regionalnego Programu Operacyjnego  Województwa Zachodniopomorskiego 2014-2020.</w:t>
            </w:r>
          </w:p>
        </w:tc>
        <w:tc>
          <w:tcPr>
            <w:tcW w:w="4465" w:type="dxa"/>
            <w:shd w:val="clear" w:color="auto" w:fill="auto"/>
          </w:tcPr>
          <w:p w:rsidR="00E73A59" w:rsidRPr="00831E7A" w:rsidRDefault="00E73A59" w:rsidP="00361736">
            <w:pPr>
              <w:spacing w:before="40" w:after="40" w:line="240" w:lineRule="auto"/>
              <w:rPr>
                <w:rFonts w:ascii="Myriad Pro" w:hAnsi="Myriad Pro"/>
                <w:sz w:val="20"/>
              </w:rPr>
            </w:pPr>
            <w:r w:rsidRPr="00831E7A">
              <w:rPr>
                <w:rFonts w:ascii="Myriad Pro" w:hAnsi="Myriad Pro"/>
                <w:sz w:val="20"/>
              </w:rPr>
              <w:lastRenderedPageBreak/>
              <w:t>Spełnienie kryterium jest konieczne do przyznania dofinansowania.</w:t>
            </w:r>
          </w:p>
          <w:p w:rsidR="00E73A59" w:rsidRPr="00831E7A" w:rsidRDefault="00E73A59" w:rsidP="00361736">
            <w:pPr>
              <w:spacing w:before="40" w:after="40" w:line="240" w:lineRule="auto"/>
              <w:rPr>
                <w:rFonts w:ascii="Myriad Pro" w:hAnsi="Myriad Pro"/>
                <w:sz w:val="20"/>
              </w:rPr>
            </w:pPr>
            <w:r w:rsidRPr="00831E7A">
              <w:rPr>
                <w:rFonts w:ascii="Myriad Pro" w:hAnsi="Myriad Pro"/>
                <w:sz w:val="20"/>
              </w:rPr>
              <w:t xml:space="preserve">Projekty niespełniające kryterium są </w:t>
            </w:r>
            <w:r w:rsidRPr="004E2CDE">
              <w:rPr>
                <w:rFonts w:ascii="Myriad Pro" w:hAnsi="Myriad Pro" w:cs="Arial"/>
                <w:sz w:val="20"/>
              </w:rPr>
              <w:t>kierowane są do poprawy lub uzupełnienia</w:t>
            </w:r>
            <w:r w:rsidRPr="00831E7A">
              <w:rPr>
                <w:rFonts w:ascii="Myriad Pro" w:hAnsi="Myriad Pro"/>
                <w:sz w:val="20"/>
              </w:rPr>
              <w:t>.</w:t>
            </w:r>
          </w:p>
          <w:p w:rsidR="00E73A59" w:rsidRPr="00831E7A" w:rsidRDefault="00E73A59" w:rsidP="00361736">
            <w:pPr>
              <w:autoSpaceDE w:val="0"/>
              <w:autoSpaceDN w:val="0"/>
              <w:spacing w:after="0" w:line="240" w:lineRule="auto"/>
              <w:jc w:val="both"/>
              <w:rPr>
                <w:rFonts w:ascii="Myriad Pro" w:hAnsi="Myriad Pro" w:cs="Arial"/>
                <w:sz w:val="20"/>
              </w:rPr>
            </w:pPr>
            <w:r w:rsidRPr="00831E7A">
              <w:rPr>
                <w:rFonts w:ascii="Myriad Pro" w:hAnsi="Myriad Pro"/>
                <w:sz w:val="20"/>
              </w:rPr>
              <w:t>Ocena spełniania kryterium polega na przypisaniu wartości logicznych „tak”, „nie”.</w:t>
            </w:r>
            <w:r w:rsidRPr="00831E7A">
              <w:rPr>
                <w:rFonts w:ascii="Myriad Pro" w:hAnsi="Myriad Pro" w:cs="Arial"/>
                <w:sz w:val="20"/>
              </w:rPr>
              <w:t xml:space="preserve"> </w:t>
            </w:r>
          </w:p>
          <w:p w:rsidR="00E73A59" w:rsidRPr="00831E7A" w:rsidRDefault="00E73A59" w:rsidP="00361736">
            <w:pPr>
              <w:autoSpaceDE w:val="0"/>
              <w:autoSpaceDN w:val="0"/>
              <w:spacing w:after="0" w:line="240" w:lineRule="auto"/>
              <w:jc w:val="both"/>
              <w:rPr>
                <w:rFonts w:ascii="Myriad Pro" w:hAnsi="Myriad Pro" w:cs="Arial"/>
                <w:sz w:val="20"/>
              </w:rPr>
            </w:pPr>
          </w:p>
          <w:p w:rsidR="00E73A59" w:rsidRDefault="00E73A59" w:rsidP="00361736">
            <w:pPr>
              <w:spacing w:after="0" w:line="240" w:lineRule="auto"/>
              <w:rPr>
                <w:rFonts w:ascii="Myriad Pro" w:hAnsi="Myriad Pro" w:cs="Arial"/>
                <w:sz w:val="20"/>
              </w:rPr>
            </w:pPr>
            <w:r w:rsidRPr="00831E7A">
              <w:rPr>
                <w:rFonts w:ascii="Myriad Pro" w:hAnsi="Myriad Pro" w:cs="Arial"/>
                <w:sz w:val="20"/>
              </w:rPr>
              <w:t>Kryterium zostanie zweryfikowane na podstawie treści wniosku o dofinansowanie.</w:t>
            </w:r>
            <w:r w:rsidRPr="00EB1C52">
              <w:rPr>
                <w:rFonts w:ascii="Myriad Pro" w:hAnsi="Myriad Pro" w:cs="Arial"/>
                <w:sz w:val="20"/>
              </w:rPr>
              <w:t xml:space="preserve"> </w:t>
            </w:r>
          </w:p>
          <w:p w:rsidR="00E73A59" w:rsidRPr="00844A80" w:rsidRDefault="00E73A59" w:rsidP="00361736">
            <w:pPr>
              <w:spacing w:after="0"/>
              <w:rPr>
                <w:rFonts w:ascii="Myriad Pro" w:hAnsi="Myriad Pro" w:cs="Arial"/>
                <w:sz w:val="20"/>
              </w:rPr>
            </w:pPr>
          </w:p>
          <w:p w:rsidR="00E73A59" w:rsidRDefault="00E73A59" w:rsidP="00361736">
            <w:pPr>
              <w:spacing w:after="0"/>
              <w:rPr>
                <w:rFonts w:ascii="Myriad Pro" w:hAnsi="Myriad Pro" w:cs="Arial"/>
                <w:sz w:val="20"/>
              </w:rPr>
            </w:pPr>
            <w:r w:rsidRPr="00844A80">
              <w:rPr>
                <w:rFonts w:ascii="Myriad Pro" w:hAnsi="Myriad Pro" w:cs="Arial"/>
                <w:sz w:val="20"/>
              </w:rPr>
              <w:t xml:space="preserve">Kryterium </w:t>
            </w:r>
            <w:r>
              <w:rPr>
                <w:rFonts w:ascii="Myriad Pro" w:hAnsi="Myriad Pro" w:cs="Arial"/>
                <w:sz w:val="20"/>
              </w:rPr>
              <w:t>dostępu „Zgodność wsparcia” nr 7</w:t>
            </w:r>
            <w:r w:rsidRPr="00844A80">
              <w:rPr>
                <w:rFonts w:ascii="Myriad Pro" w:hAnsi="Myriad Pro" w:cs="Arial"/>
                <w:sz w:val="20"/>
              </w:rPr>
              <w:t xml:space="preserve"> na </w:t>
            </w:r>
            <w:r w:rsidRPr="00844A80">
              <w:rPr>
                <w:rFonts w:ascii="Myriad Pro" w:hAnsi="Myriad Pro" w:cs="Arial"/>
                <w:sz w:val="20"/>
              </w:rPr>
              <w:lastRenderedPageBreak/>
              <w:t>podstawie art. 45 ust. 3 ustawy z dnia 11 lipca 2014 r. o zasadach realizacji programów w zakresie polityki spójności finansowanych w perspektywie finansowej 2014–2020 (</w:t>
            </w:r>
            <w:proofErr w:type="spellStart"/>
            <w:r w:rsidRPr="00844A80">
              <w:rPr>
                <w:rFonts w:ascii="Myriad Pro" w:hAnsi="Myriad Pro" w:cs="Arial"/>
                <w:sz w:val="20"/>
              </w:rPr>
              <w:t>t.j</w:t>
            </w:r>
            <w:proofErr w:type="spellEnd"/>
            <w:r w:rsidRPr="00844A80">
              <w:rPr>
                <w:rFonts w:ascii="Myriad Pro" w:hAnsi="Myriad Pro" w:cs="Arial"/>
                <w:sz w:val="20"/>
              </w:rPr>
              <w:t xml:space="preserve">. Dz.U. 2018 poz. 1431) </w:t>
            </w:r>
            <w:r>
              <w:rPr>
                <w:rFonts w:ascii="Myriad Pro" w:hAnsi="Myriad Pro" w:cs="Arial"/>
                <w:sz w:val="20"/>
              </w:rPr>
              <w:t>w</w:t>
            </w:r>
            <w:r w:rsidRPr="00844A80">
              <w:rPr>
                <w:rFonts w:ascii="Myriad Pro" w:hAnsi="Myriad Pro" w:cs="Arial"/>
                <w:sz w:val="20"/>
              </w:rPr>
              <w:t xml:space="preserve"> </w:t>
            </w:r>
            <w:r w:rsidRPr="003D7913">
              <w:rPr>
                <w:rFonts w:ascii="Myriad Pro" w:hAnsi="Myriad Pro" w:cs="Arial"/>
                <w:sz w:val="20"/>
              </w:rPr>
              <w:t>uzasadnionych przypadkach na etapie realizacji projektu na wniosek lub za zgodą IP, dopuszcza się możliwość odstępstwa w zakresie warunku zakończenia projektu do 30 czerwca 2023 roku</w:t>
            </w:r>
            <w:r>
              <w:rPr>
                <w:rFonts w:ascii="Myriad Pro" w:hAnsi="Myriad Pro" w:cs="Arial"/>
                <w:sz w:val="20"/>
              </w:rPr>
              <w:t>.</w:t>
            </w:r>
          </w:p>
          <w:p w:rsidR="00E73A59" w:rsidRDefault="00E73A59" w:rsidP="00361736">
            <w:pPr>
              <w:spacing w:after="0"/>
              <w:rPr>
                <w:rFonts w:ascii="Myriad Pro" w:hAnsi="Myriad Pro" w:cs="Arial"/>
                <w:sz w:val="20"/>
              </w:rPr>
            </w:pPr>
          </w:p>
          <w:p w:rsidR="00E73A59" w:rsidRPr="00844A80" w:rsidRDefault="00E73A59" w:rsidP="00361736">
            <w:pPr>
              <w:spacing w:after="0"/>
              <w:rPr>
                <w:rFonts w:ascii="Myriad Pro" w:hAnsi="Myriad Pro" w:cs="Arial"/>
                <w:sz w:val="20"/>
              </w:rPr>
            </w:pPr>
          </w:p>
        </w:tc>
      </w:tr>
    </w:tbl>
    <w:p w:rsidR="00646679" w:rsidRDefault="00646679" w:rsidP="00606993">
      <w:pPr>
        <w:pStyle w:val="Podtytu"/>
        <w:sectPr w:rsidR="00646679" w:rsidSect="00666E30">
          <w:pgSz w:w="16838" w:h="11906" w:orient="landscape"/>
          <w:pgMar w:top="1417" w:right="1417" w:bottom="1417" w:left="1417" w:header="708" w:footer="708" w:gutter="0"/>
          <w:cols w:space="708"/>
          <w:docGrid w:linePitch="360"/>
        </w:sectPr>
      </w:pPr>
    </w:p>
    <w:p w:rsidR="00E5433C" w:rsidRPr="003029DD" w:rsidRDefault="003029DD" w:rsidP="00606993">
      <w:pPr>
        <w:pStyle w:val="Podtytu"/>
        <w:rPr>
          <w:rFonts w:eastAsia="MyriadPro-Regular"/>
        </w:rPr>
      </w:pPr>
      <w:bookmarkStart w:id="25" w:name="_Toc59089706"/>
      <w:r w:rsidRPr="003029DD">
        <w:lastRenderedPageBreak/>
        <w:t>6.6</w:t>
      </w:r>
      <w:r w:rsidR="00E5433C" w:rsidRPr="003029DD">
        <w:t xml:space="preserve"> </w:t>
      </w:r>
      <w:r w:rsidR="00E5433C" w:rsidRPr="003029DD">
        <w:rPr>
          <w:rFonts w:eastAsia="MyriadPro-Regular"/>
        </w:rPr>
        <w:t>Programy zapewnienia i zwiększenia dostępu do opieki nad dziećmi w wieku do lat 3</w:t>
      </w:r>
      <w:bookmarkEnd w:id="25"/>
    </w:p>
    <w:p w:rsidR="00E5433C" w:rsidRDefault="003029DD" w:rsidP="00E5433C">
      <w:pPr>
        <w:jc w:val="center"/>
        <w:rPr>
          <w:rFonts w:ascii="Myriad Pro" w:hAnsi="Myriad Pro"/>
          <w:b/>
          <w:sz w:val="20"/>
        </w:rPr>
      </w:pPr>
      <w:r>
        <w:rPr>
          <w:rFonts w:ascii="Myriad Pro" w:hAnsi="Myriad Pro"/>
          <w:b/>
          <w:sz w:val="20"/>
        </w:rPr>
        <w:t>Kryteria ogólne przyjęte Uchwałą N</w:t>
      </w:r>
      <w:r w:rsidR="00E5433C">
        <w:rPr>
          <w:rFonts w:ascii="Myriad Pro" w:hAnsi="Myriad Pro"/>
          <w:b/>
          <w:sz w:val="20"/>
        </w:rPr>
        <w:t>r 77/17 Komite</w:t>
      </w:r>
      <w:r>
        <w:rPr>
          <w:rFonts w:ascii="Myriad Pro" w:hAnsi="Myriad Pro"/>
          <w:b/>
          <w:sz w:val="20"/>
        </w:rPr>
        <w:t>tu Monitorującego RPO WZ 2014-</w:t>
      </w:r>
      <w:r w:rsidR="00E5433C">
        <w:rPr>
          <w:rFonts w:ascii="Myriad Pro" w:hAnsi="Myriad Pro"/>
          <w:b/>
          <w:sz w:val="20"/>
        </w:rPr>
        <w:t>2020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Oś priorytetowa</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VI  Rynek Pracy</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Priorytet Inwestycyjny</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autoSpaceDE w:val="0"/>
              <w:autoSpaceDN w:val="0"/>
              <w:adjustRightInd w:val="0"/>
              <w:spacing w:after="0" w:line="240" w:lineRule="auto"/>
              <w:rPr>
                <w:rFonts w:ascii="Myriad Pro" w:eastAsia="MyriadPro-Regular" w:hAnsi="Myriad Pro" w:cs="Arial"/>
                <w:sz w:val="20"/>
              </w:rPr>
            </w:pPr>
            <w:r>
              <w:rPr>
                <w:rFonts w:ascii="Myriad Pro" w:eastAsia="MyriadPro-Regular" w:hAnsi="Myriad Pro" w:cs="Arial"/>
                <w:sz w:val="20"/>
              </w:rPr>
              <w:t>8iv Równość mężczyzn i kobiet we wszystkich dziedzinach, w tym dostęp do zatrudnienia, rozwój kariery, godzenie życia zawodowego i</w:t>
            </w:r>
          </w:p>
          <w:p w:rsidR="00E5433C" w:rsidRDefault="00E5433C">
            <w:pPr>
              <w:spacing w:before="40" w:after="40" w:line="240" w:lineRule="auto"/>
              <w:rPr>
                <w:rFonts w:ascii="Myriad Pro" w:hAnsi="Myriad Pro" w:cs="Arial"/>
                <w:iCs/>
                <w:sz w:val="20"/>
              </w:rPr>
            </w:pPr>
            <w:r>
              <w:rPr>
                <w:rFonts w:ascii="Myriad Pro" w:eastAsia="MyriadPro-Regular" w:hAnsi="Myriad Pro" w:cs="Arial"/>
                <w:sz w:val="20"/>
              </w:rPr>
              <w:t>prywatnego oraz promowanie równości wynagrodzeń za taką samą pracę</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Działanie</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pStyle w:val="Nagwek1"/>
              <w:spacing w:before="120" w:after="240"/>
              <w:ind w:left="346" w:hanging="346"/>
              <w:jc w:val="both"/>
              <w:rPr>
                <w:rFonts w:eastAsia="Calibri" w:cs="Arial"/>
                <w:b/>
                <w:bCs w:val="0"/>
                <w:szCs w:val="20"/>
              </w:rPr>
            </w:pPr>
            <w:r>
              <w:rPr>
                <w:rFonts w:eastAsia="MyriadPro-Regular" w:cs="Arial"/>
                <w:szCs w:val="20"/>
              </w:rPr>
              <w:t>6.6 Programy zapewnienia i zwiększenia dostępu do opieki nad dziećmi w wieku do lat 3</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Typ projektu</w:t>
            </w:r>
          </w:p>
        </w:tc>
        <w:tc>
          <w:tcPr>
            <w:tcW w:w="12315" w:type="dxa"/>
            <w:tcBorders>
              <w:top w:val="single" w:sz="4" w:space="0" w:color="auto"/>
              <w:left w:val="single" w:sz="4" w:space="0" w:color="auto"/>
              <w:bottom w:val="single" w:sz="4" w:space="0" w:color="auto"/>
              <w:right w:val="single" w:sz="4" w:space="0" w:color="auto"/>
            </w:tcBorders>
            <w:shd w:val="clear" w:color="auto" w:fill="B6DDE8"/>
          </w:tcPr>
          <w:p w:rsidR="00E5433C" w:rsidRDefault="00E5433C">
            <w:pPr>
              <w:spacing w:after="0" w:line="240" w:lineRule="auto"/>
              <w:rPr>
                <w:rFonts w:ascii="Myriad Pro" w:eastAsia="Times New Roman" w:hAnsi="Myriad Pro" w:cs="Arial"/>
                <w:sz w:val="20"/>
              </w:rPr>
            </w:pPr>
            <w:r>
              <w:rPr>
                <w:rFonts w:ascii="Myriad Pro" w:eastAsia="Times New Roman" w:hAnsi="Myriad Pro" w:cs="Arial"/>
                <w:sz w:val="20"/>
              </w:rPr>
              <w:t xml:space="preserve">Upowszechnienie dostępu do usług opieki nad dziećmi w wieku do lat 3, poprzez: </w:t>
            </w:r>
          </w:p>
          <w:p w:rsidR="00E5433C" w:rsidRDefault="00E5433C" w:rsidP="00912095">
            <w:pPr>
              <w:pStyle w:val="Akapitzlist"/>
              <w:numPr>
                <w:ilvl w:val="0"/>
                <w:numId w:val="20"/>
              </w:numPr>
              <w:autoSpaceDE w:val="0"/>
              <w:autoSpaceDN w:val="0"/>
              <w:adjustRightInd w:val="0"/>
              <w:spacing w:after="0" w:line="240" w:lineRule="auto"/>
              <w:ind w:left="346" w:hanging="283"/>
              <w:rPr>
                <w:rFonts w:eastAsia="MyriadPro-Regular" w:cs="Arial"/>
              </w:rPr>
            </w:pPr>
            <w:r>
              <w:rPr>
                <w:rFonts w:eastAsia="MyriadPro-Regular" w:cs="Arial"/>
              </w:rPr>
              <w:t>Tworzenie nowych miejsc opieki nad dziećmi do lat 3, w tym dostosowanych do potrzeb dzieci z niepełnosprawnościami w istniejących lub nowo tworzonych formach opieki (żłobki i kluby dziecięce oraz w ramach instytucji opiekuna dziennego), w tym m.in.:</w:t>
            </w:r>
          </w:p>
          <w:p w:rsidR="00E5433C" w:rsidRDefault="00E5433C" w:rsidP="00912095">
            <w:pPr>
              <w:pStyle w:val="Akapitzlist"/>
              <w:numPr>
                <w:ilvl w:val="0"/>
                <w:numId w:val="21"/>
              </w:numPr>
              <w:autoSpaceDE w:val="0"/>
              <w:autoSpaceDN w:val="0"/>
              <w:adjustRightInd w:val="0"/>
              <w:spacing w:after="0" w:line="240" w:lineRule="auto"/>
              <w:rPr>
                <w:rFonts w:eastAsia="MyriadPro-Regular" w:cs="Arial"/>
              </w:rPr>
            </w:pPr>
            <w:r>
              <w:rPr>
                <w:rFonts w:eastAsia="MyriadPro-Regular" w:cs="Arial"/>
              </w:rPr>
              <w:t>dostosowanie pomieszczeń do potrzeb dzieci, w tym do wymogów budowlanych, sanitarno-higienicznych, bezpieczeństwa przeciwpożarowego, organizacja kuchni, stołówek, szatni zgodnie z koncepcją uniwersalnego projektowania itp.;</w:t>
            </w:r>
          </w:p>
          <w:p w:rsidR="00E5433C" w:rsidRDefault="00E5433C" w:rsidP="00912095">
            <w:pPr>
              <w:pStyle w:val="Akapitzlist"/>
              <w:numPr>
                <w:ilvl w:val="0"/>
                <w:numId w:val="21"/>
              </w:numPr>
              <w:autoSpaceDE w:val="0"/>
              <w:autoSpaceDN w:val="0"/>
              <w:adjustRightInd w:val="0"/>
              <w:spacing w:after="0" w:line="240" w:lineRule="auto"/>
              <w:rPr>
                <w:rFonts w:eastAsia="MyriadPro-Regular" w:cs="Arial"/>
              </w:rPr>
            </w:pPr>
            <w:r>
              <w:rPr>
                <w:rFonts w:eastAsia="MyriadPro-Regular" w:cs="Arial"/>
              </w:rPr>
              <w:t>zakup i montaż wyposażenia (w tym m. in. meble, wyposażenie wypoczynkowe, wyposażenie sanitarne, zabawki);</w:t>
            </w:r>
          </w:p>
          <w:p w:rsidR="00E5433C" w:rsidRDefault="00E5433C" w:rsidP="00912095">
            <w:pPr>
              <w:pStyle w:val="Akapitzlist"/>
              <w:numPr>
                <w:ilvl w:val="0"/>
                <w:numId w:val="21"/>
              </w:numPr>
              <w:autoSpaceDE w:val="0"/>
              <w:autoSpaceDN w:val="0"/>
              <w:adjustRightInd w:val="0"/>
              <w:spacing w:after="0" w:line="240" w:lineRule="auto"/>
              <w:rPr>
                <w:rFonts w:eastAsia="MyriadPro-Regular" w:cs="Arial"/>
              </w:rPr>
            </w:pPr>
            <w:r>
              <w:rPr>
                <w:rFonts w:eastAsia="MyriadPro-Regular" w:cs="Arial"/>
              </w:rPr>
              <w:t>zakup pomocy do prowadzenia zajęć opiekuńczo-wychowawczych i edukacyjnych, specjalistycznego sprzętu oraz narzędzi do rozpoznawania potrzeb rozwojowych i edukacyjnych oraz możliwości psychofizycznych dzieci, wspomagania rozwoju i prowadzenia terapii dzieci ze specjalnymi potrzebami edukacyjnymi, ze szczególnym uwzględnieniem tych pomocy, sprzętu i narzędzi, które są zgodne z koncepcją uniwersalnego projektowania;</w:t>
            </w:r>
          </w:p>
          <w:p w:rsidR="00E5433C" w:rsidRDefault="00E5433C" w:rsidP="00912095">
            <w:pPr>
              <w:pStyle w:val="Akapitzlist"/>
              <w:numPr>
                <w:ilvl w:val="0"/>
                <w:numId w:val="21"/>
              </w:numPr>
              <w:autoSpaceDE w:val="0"/>
              <w:autoSpaceDN w:val="0"/>
              <w:adjustRightInd w:val="0"/>
              <w:spacing w:after="0" w:line="240" w:lineRule="auto"/>
              <w:rPr>
                <w:rFonts w:eastAsia="MyriadPro-Regular" w:cs="Arial"/>
              </w:rPr>
            </w:pPr>
            <w:r>
              <w:rPr>
                <w:rFonts w:eastAsia="MyriadPro-Regular" w:cs="Arial"/>
              </w:rPr>
              <w:t>wyposażenie i montaż placu zabaw wraz z bezpieczną nawierzchnią i ogrodzeniem;</w:t>
            </w:r>
          </w:p>
          <w:p w:rsidR="00E5433C" w:rsidRDefault="00E5433C" w:rsidP="00912095">
            <w:pPr>
              <w:pStyle w:val="Akapitzlist"/>
              <w:numPr>
                <w:ilvl w:val="0"/>
                <w:numId w:val="21"/>
              </w:numPr>
              <w:autoSpaceDE w:val="0"/>
              <w:autoSpaceDN w:val="0"/>
              <w:adjustRightInd w:val="0"/>
              <w:spacing w:after="0" w:line="240" w:lineRule="auto"/>
              <w:rPr>
                <w:rFonts w:eastAsia="MyriadPro-Regular" w:cs="Arial"/>
              </w:rPr>
            </w:pPr>
            <w:r>
              <w:rPr>
                <w:rFonts w:eastAsia="MyriadPro-Regular" w:cs="Arial"/>
              </w:rPr>
              <w:t>modyfikacja przestrzeni wspierająca rozwój psychoruchowy i poznawczy dzieci;</w:t>
            </w:r>
          </w:p>
          <w:p w:rsidR="00E5433C" w:rsidRDefault="00E5433C" w:rsidP="00912095">
            <w:pPr>
              <w:pStyle w:val="Akapitzlist"/>
              <w:numPr>
                <w:ilvl w:val="0"/>
                <w:numId w:val="21"/>
              </w:numPr>
              <w:autoSpaceDE w:val="0"/>
              <w:autoSpaceDN w:val="0"/>
              <w:adjustRightInd w:val="0"/>
              <w:spacing w:after="0" w:line="240" w:lineRule="auto"/>
              <w:rPr>
                <w:rFonts w:eastAsia="MyriadPro-Regular" w:cs="Arial"/>
              </w:rPr>
            </w:pPr>
            <w:r>
              <w:rPr>
                <w:rFonts w:eastAsia="MyriadPro-Regular" w:cs="Arial"/>
              </w:rPr>
              <w:t>zapewnienie bieżącego funkcjonowania utworzonego miejsca opieki nad dziećmi do lat 3, w tym: koszty wynagrodzenia personelu zatrudnionego w miejscu opieki nad dziećmi do lat 3, koszty opłat za wyżywienie i pobyt dziecka;</w:t>
            </w:r>
          </w:p>
          <w:p w:rsidR="00E5433C" w:rsidRDefault="00E5433C" w:rsidP="00912095">
            <w:pPr>
              <w:pStyle w:val="Akapitzlist"/>
              <w:numPr>
                <w:ilvl w:val="0"/>
                <w:numId w:val="21"/>
              </w:numPr>
              <w:autoSpaceDE w:val="0"/>
              <w:autoSpaceDN w:val="0"/>
              <w:adjustRightInd w:val="0"/>
              <w:spacing w:after="0" w:line="240" w:lineRule="auto"/>
              <w:rPr>
                <w:rFonts w:eastAsia="MyriadPro-Regular" w:cs="Arial"/>
              </w:rPr>
            </w:pPr>
            <w:r>
              <w:rPr>
                <w:rFonts w:eastAsia="MyriadPro-Regular" w:cs="Arial"/>
              </w:rPr>
              <w:t>przeszkolenie w zawodzie opiekuna dziennego w tym odbycie szkolenia uzupełniającego;</w:t>
            </w:r>
          </w:p>
          <w:p w:rsidR="00E5433C" w:rsidRPr="003029DD" w:rsidRDefault="00E5433C" w:rsidP="00912095">
            <w:pPr>
              <w:pStyle w:val="Akapitzlist"/>
              <w:numPr>
                <w:ilvl w:val="0"/>
                <w:numId w:val="21"/>
              </w:numPr>
              <w:autoSpaceDE w:val="0"/>
              <w:autoSpaceDN w:val="0"/>
              <w:adjustRightInd w:val="0"/>
              <w:spacing w:after="0" w:line="240" w:lineRule="auto"/>
              <w:rPr>
                <w:rFonts w:eastAsia="MyriadPro-Regular" w:cs="Arial"/>
              </w:rPr>
            </w:pPr>
            <w:r>
              <w:rPr>
                <w:rFonts w:eastAsia="MyriadPro-Regular" w:cs="Arial"/>
              </w:rPr>
              <w:t>inne wydatki o ile są niezbędne do prawidłowego funkcjonowania miejs</w:t>
            </w:r>
            <w:r w:rsidR="003029DD">
              <w:rPr>
                <w:rFonts w:eastAsia="MyriadPro-Regular" w:cs="Arial"/>
              </w:rPr>
              <w:t>ca opieki nad dziećmi do lat 3.</w:t>
            </w:r>
          </w:p>
          <w:p w:rsidR="00E5433C" w:rsidRPr="003029DD" w:rsidRDefault="00E5433C" w:rsidP="00912095">
            <w:pPr>
              <w:pStyle w:val="Akapitzlist"/>
              <w:numPr>
                <w:ilvl w:val="0"/>
                <w:numId w:val="20"/>
              </w:numPr>
              <w:autoSpaceDE w:val="0"/>
              <w:autoSpaceDN w:val="0"/>
              <w:adjustRightInd w:val="0"/>
              <w:spacing w:after="0" w:line="240" w:lineRule="auto"/>
              <w:ind w:left="346" w:hanging="283"/>
              <w:rPr>
                <w:rFonts w:eastAsia="MyriadPro-Regular" w:cs="Arial"/>
              </w:rPr>
            </w:pPr>
            <w:r>
              <w:rPr>
                <w:rFonts w:eastAsia="MyriadPro-Regular" w:cs="Arial"/>
              </w:rPr>
              <w:t>Dostosowanie istniejących miejsc opieki nad dziećmi do lat 3 do potrzeb dzieci z niepełnosprawnościami, w tym finansowanie mechanizmu racjonalnych usprawnień, np. zatrudnienie asystenta dziecka, dostosowanie posiłków z uwzględnieniem specyficznych potrzeb żywieniowych wynikających z niepełnosprawności dziecka, zakup pomocy dydaktycznych adekwatnych do specjalnych potrzeb edukacyjnych wynikających z niepełnosprawności, w oparciu o indywid</w:t>
            </w:r>
            <w:r w:rsidR="003029DD">
              <w:rPr>
                <w:rFonts w:eastAsia="MyriadPro-Regular" w:cs="Arial"/>
              </w:rPr>
              <w:t>ualnie przeprowadzoną diagnozę.</w:t>
            </w:r>
          </w:p>
          <w:p w:rsidR="00E5433C" w:rsidRDefault="00E5433C" w:rsidP="00912095">
            <w:pPr>
              <w:pStyle w:val="Akapitzlist"/>
              <w:numPr>
                <w:ilvl w:val="0"/>
                <w:numId w:val="20"/>
              </w:numPr>
              <w:autoSpaceDE w:val="0"/>
              <w:autoSpaceDN w:val="0"/>
              <w:adjustRightInd w:val="0"/>
              <w:spacing w:after="0" w:line="240" w:lineRule="auto"/>
              <w:ind w:left="346" w:hanging="283"/>
              <w:rPr>
                <w:rFonts w:eastAsia="MyriadPro-Regular" w:cs="Arial"/>
              </w:rPr>
            </w:pPr>
            <w:r>
              <w:rPr>
                <w:rFonts w:eastAsia="MyriadPro-Regular" w:cs="Arial"/>
              </w:rPr>
              <w:t>Finansowanie kosztów usług bieżącej opieki nad dziećmi poprzez pokrycie kosztów opłat za pobyt dziecka w żłobku, klubie dziecięcym lub u opiekuna dziennego, ponoszonych przez opiekunów dzieci lub pokrycie kosztów wynagrodzenia niani ponoszonych przez opiekunów dzieci do lat 3.</w:t>
            </w:r>
          </w:p>
        </w:tc>
      </w:tr>
    </w:tbl>
    <w:p w:rsidR="00E5433C" w:rsidRDefault="00E5433C" w:rsidP="00E5433C">
      <w:pPr>
        <w:tabs>
          <w:tab w:val="left" w:pos="6147"/>
        </w:tabs>
        <w:rPr>
          <w:rFonts w:ascii="Myriad Pro" w:hAnsi="Myriad Pro"/>
          <w:sz w:val="20"/>
        </w:rPr>
      </w:pPr>
    </w:p>
    <w:p w:rsidR="000A5B1A" w:rsidRDefault="000A5B1A" w:rsidP="00E5433C">
      <w:pPr>
        <w:tabs>
          <w:tab w:val="left" w:pos="6147"/>
        </w:tabs>
        <w:rPr>
          <w:rFonts w:ascii="Myriad Pro" w:hAnsi="Myriad Pro"/>
          <w:sz w:val="20"/>
        </w:rPr>
      </w:pPr>
    </w:p>
    <w:tbl>
      <w:tblPr>
        <w:tblW w:w="14175" w:type="dxa"/>
        <w:jc w:val="center"/>
        <w:tblLayout w:type="fixed"/>
        <w:tblLook w:val="04A0" w:firstRow="1" w:lastRow="0" w:firstColumn="1" w:lastColumn="0" w:noHBand="0" w:noVBand="1"/>
      </w:tblPr>
      <w:tblGrid>
        <w:gridCol w:w="539"/>
        <w:gridCol w:w="2524"/>
        <w:gridCol w:w="5101"/>
        <w:gridCol w:w="6011"/>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pct10" w:color="auto" w:fill="auto"/>
            <w:hideMark/>
          </w:tcPr>
          <w:p w:rsidR="00E5433C" w:rsidRDefault="00E5433C">
            <w:pPr>
              <w:spacing w:before="40" w:after="40"/>
              <w:jc w:val="center"/>
              <w:rPr>
                <w:rFonts w:ascii="Myriad Pro" w:hAnsi="Myriad Pro" w:cs="Arial"/>
                <w:b/>
                <w:sz w:val="20"/>
              </w:rPr>
            </w:pPr>
            <w:r>
              <w:rPr>
                <w:rFonts w:ascii="Myriad Pro" w:hAnsi="Myriad Pro" w:cs="Arial"/>
                <w:b/>
                <w:sz w:val="20"/>
              </w:rPr>
              <w:lastRenderedPageBreak/>
              <w:t>Kryteria dopuszczalności</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L.p.</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celem szczegółowym i rezultatami Działania</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Projekt jest zgodny z właściwym celem szczegółowym RPO WZ 2014-2020 oraz koresponduje ze wskaźnikami dla danego Działania/typu projektu.</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3029DD">
            <w:pPr>
              <w:spacing w:before="40" w:after="40"/>
              <w:jc w:val="both"/>
              <w:rPr>
                <w:rFonts w:ascii="Myriad Pro" w:hAnsi="Myriad Pro" w:cs="Arial"/>
                <w:sz w:val="20"/>
              </w:rPr>
            </w:pPr>
            <w:r>
              <w:rPr>
                <w:rFonts w:ascii="Myriad Pro" w:hAnsi="Myriad Pro" w:cs="Arial"/>
                <w:sz w:val="20"/>
              </w:rPr>
              <w:t xml:space="preserve">Projekty niespełniające kryterium są odrzucane. </w:t>
            </w:r>
          </w:p>
          <w:p w:rsidR="00E5433C" w:rsidRDefault="00E5433C" w:rsidP="003029DD">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2.</w:t>
            </w:r>
          </w:p>
        </w:tc>
        <w:tc>
          <w:tcPr>
            <w:tcW w:w="2524" w:type="dxa"/>
            <w:tcBorders>
              <w:top w:val="single" w:sz="4" w:space="0" w:color="auto"/>
              <w:left w:val="single" w:sz="4" w:space="0" w:color="auto"/>
              <w:bottom w:val="single" w:sz="4" w:space="0" w:color="auto"/>
              <w:right w:val="single" w:sz="4" w:space="0" w:color="auto"/>
            </w:tcBorders>
          </w:tcPr>
          <w:p w:rsidR="00E5433C" w:rsidRDefault="00E5433C">
            <w:pPr>
              <w:spacing w:before="40" w:after="40"/>
              <w:rPr>
                <w:rFonts w:ascii="Myriad Pro" w:hAnsi="Myriad Pro" w:cs="Arial"/>
                <w:sz w:val="20"/>
              </w:rPr>
            </w:pPr>
            <w:r>
              <w:rPr>
                <w:rFonts w:ascii="Myriad Pro" w:hAnsi="Myriad Pro" w:cs="Arial"/>
                <w:sz w:val="20"/>
              </w:rPr>
              <w:t>Zgodność z</w:t>
            </w:r>
            <w:r>
              <w:rPr>
                <w:rFonts w:ascii="Myriad Pro" w:hAnsi="Myriad Pro" w:cs="Arial"/>
                <w:i/>
                <w:sz w:val="20"/>
              </w:rPr>
              <w:t xml:space="preserve"> </w:t>
            </w:r>
            <w:r>
              <w:rPr>
                <w:rFonts w:ascii="Myriad Pro" w:hAnsi="Myriad Pro" w:cs="Arial"/>
                <w:sz w:val="20"/>
              </w:rPr>
              <w:t>typem projektu</w:t>
            </w:r>
          </w:p>
          <w:p w:rsidR="00E5433C" w:rsidRDefault="00E5433C">
            <w:pPr>
              <w:spacing w:before="40" w:after="40"/>
              <w:rPr>
                <w:rFonts w:ascii="Myriad Pro" w:hAnsi="Myriad Pro" w:cs="Arial"/>
                <w:sz w:val="20"/>
              </w:rPr>
            </w:pPr>
          </w:p>
          <w:p w:rsidR="00E5433C" w:rsidRDefault="00E5433C">
            <w:pPr>
              <w:spacing w:before="40" w:after="40"/>
              <w:rPr>
                <w:rFonts w:ascii="Myriad Pro" w:hAnsi="Myriad Pro" w:cs="Arial"/>
                <w:sz w:val="20"/>
              </w:rPr>
            </w:pP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 xml:space="preserve">Projekt jest zgodny z typem projektu oraz grupą docelową wskazaną w  </w:t>
            </w:r>
            <w:r>
              <w:rPr>
                <w:rFonts w:ascii="Myriad Pro" w:hAnsi="Myriad Pro" w:cs="Arial"/>
                <w:i/>
                <w:sz w:val="20"/>
              </w:rPr>
              <w:t xml:space="preserve">SOOP RPO WZ 2014-2020 </w:t>
            </w:r>
            <w:r>
              <w:rPr>
                <w:rFonts w:ascii="Myriad Pro" w:hAnsi="Myriad Pro" w:cs="Arial"/>
                <w:sz w:val="20"/>
              </w:rPr>
              <w:t xml:space="preserve">oraz </w:t>
            </w:r>
            <w:r>
              <w:rPr>
                <w:rFonts w:ascii="Myriad Pro" w:hAnsi="Myriad Pro" w:cs="Arial"/>
                <w:i/>
                <w:sz w:val="20"/>
              </w:rPr>
              <w:t>Regulaminie konkursu.</w:t>
            </w:r>
            <w:r>
              <w:rPr>
                <w:rFonts w:ascii="Myriad Pro" w:hAnsi="Myriad Pro" w:cs="Arial"/>
                <w:sz w:val="20"/>
              </w:rPr>
              <w:t xml:space="preserve"> </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3029DD">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rsidP="003029DD">
            <w:pPr>
              <w:spacing w:before="40" w:after="40"/>
              <w:jc w:val="both"/>
              <w:rPr>
                <w:rFonts w:ascii="Myriad Pro" w:hAnsi="Myriad Pro" w:cs="Arial"/>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Pr>
                <w:rFonts w:ascii="Myriad Pro" w:hAnsi="Myriad Pro" w:cs="Arial"/>
                <w:i/>
                <w:sz w:val="20"/>
              </w:rPr>
              <w:t>RPO WZ 2014-2020</w:t>
            </w:r>
            <w:r>
              <w:rPr>
                <w:rFonts w:ascii="Myriad Pro" w:hAnsi="Myriad Pro" w:cs="Arial"/>
                <w:sz w:val="20"/>
              </w:rPr>
              <w:t xml:space="preserve">, </w:t>
            </w:r>
            <w:r>
              <w:rPr>
                <w:rFonts w:ascii="Myriad Pro" w:hAnsi="Myriad Pro" w:cs="Arial"/>
                <w:i/>
                <w:sz w:val="20"/>
              </w:rPr>
              <w:t>SOOP RPO WZ 2014-2020</w:t>
            </w:r>
            <w:r>
              <w:rPr>
                <w:rFonts w:ascii="Myriad Pro" w:hAnsi="Myriad Pro" w:cs="Arial"/>
                <w:sz w:val="20"/>
              </w:rPr>
              <w:t xml:space="preserve">, przepisów prawa -  mających wpływ na założenia dotyczące grupy docelowej i/lub typu projektu.  </w:t>
            </w:r>
          </w:p>
          <w:p w:rsidR="00E5433C" w:rsidRDefault="00E5433C" w:rsidP="003029DD">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3.</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Kwalifikowalność Beneficjenta/Partnera</w:t>
            </w:r>
          </w:p>
        </w:tc>
        <w:tc>
          <w:tcPr>
            <w:tcW w:w="5101" w:type="dxa"/>
            <w:tcBorders>
              <w:top w:val="single" w:sz="4" w:space="0" w:color="auto"/>
              <w:left w:val="single" w:sz="4" w:space="0" w:color="auto"/>
              <w:bottom w:val="single" w:sz="4" w:space="0" w:color="auto"/>
              <w:right w:val="single" w:sz="4" w:space="0" w:color="auto"/>
            </w:tcBorders>
          </w:tcPr>
          <w:p w:rsidR="00E5433C" w:rsidRDefault="00E5433C" w:rsidP="003029DD">
            <w:pPr>
              <w:autoSpaceDE w:val="0"/>
              <w:autoSpaceDN w:val="0"/>
              <w:adjustRightInd w:val="0"/>
              <w:jc w:val="both"/>
              <w:rPr>
                <w:rFonts w:ascii="Myriad Pro" w:eastAsia="Malgun Gothic" w:hAnsi="Myriad Pro" w:cs="Arial"/>
                <w:sz w:val="20"/>
              </w:rPr>
            </w:pPr>
            <w:r>
              <w:rPr>
                <w:rFonts w:ascii="Myriad Pro" w:eastAsia="Malgun Gothic" w:hAnsi="Myriad Pro" w:cs="Arial"/>
                <w:sz w:val="20"/>
              </w:rPr>
              <w:t>Beneficjent oraz Partner/</w:t>
            </w:r>
            <w:proofErr w:type="spellStart"/>
            <w:r>
              <w:rPr>
                <w:rFonts w:ascii="Myriad Pro" w:eastAsia="Malgun Gothic" w:hAnsi="Myriad Pro" w:cs="Arial"/>
                <w:sz w:val="20"/>
              </w:rPr>
              <w:t>rzy</w:t>
            </w:r>
            <w:proofErr w:type="spellEnd"/>
            <w:r>
              <w:rPr>
                <w:rFonts w:ascii="Myriad Pro" w:eastAsia="Malgun Gothic" w:hAnsi="Myriad Pro" w:cs="Arial"/>
                <w:sz w:val="20"/>
              </w:rPr>
              <w:t xml:space="preserve"> (o ile dotyczy) nie podlega/ją wykluczeniu z możliwości ubiegania się o dofinansowanie, w tym wykluczeniu, o którym mowa w art. 207 ust. 4 ustawy z dnia 27 sierpnia 2009 r., o finansach publicznych.</w:t>
            </w:r>
          </w:p>
          <w:p w:rsidR="00E5433C" w:rsidRPr="003029DD" w:rsidRDefault="00E5433C" w:rsidP="003029DD">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Beneficjent, zgodnie z </w:t>
            </w:r>
            <w:r>
              <w:rPr>
                <w:rFonts w:ascii="Myriad Pro" w:eastAsia="MyriadPro-Regular" w:hAnsi="Myriad Pro" w:cs="Arial"/>
                <w:i/>
                <w:sz w:val="20"/>
              </w:rPr>
              <w:t>SOOP RPO WZ 2014-2020</w:t>
            </w:r>
            <w:r>
              <w:rPr>
                <w:rFonts w:ascii="Myriad Pro" w:eastAsia="MyriadPro-Regular" w:hAnsi="Myriad Pro" w:cs="Arial"/>
                <w:sz w:val="20"/>
              </w:rPr>
              <w:t>, jest podmiotem uprawnionym do ubiegania się o dofinansowanie w ramach Działania typu/ów projektu/ów, w którym ogłoszony został konkurs.</w:t>
            </w:r>
          </w:p>
        </w:tc>
        <w:tc>
          <w:tcPr>
            <w:tcW w:w="6011" w:type="dxa"/>
            <w:tcBorders>
              <w:top w:val="single" w:sz="4" w:space="0" w:color="auto"/>
              <w:left w:val="single" w:sz="4" w:space="0" w:color="auto"/>
              <w:bottom w:val="single" w:sz="4" w:space="0" w:color="auto"/>
              <w:right w:val="single" w:sz="4" w:space="0" w:color="auto"/>
            </w:tcBorders>
          </w:tcPr>
          <w:p w:rsidR="00E5433C" w:rsidRDefault="00E5433C" w:rsidP="003029DD">
            <w:pPr>
              <w:autoSpaceDE w:val="0"/>
              <w:autoSpaceDN w:val="0"/>
              <w:adjustRightInd w:val="0"/>
              <w:jc w:val="both"/>
              <w:rPr>
                <w:rFonts w:ascii="Myriad Pro" w:eastAsia="Malgun Gothic" w:hAnsi="Myriad Pro" w:cs="Arial"/>
                <w:sz w:val="20"/>
              </w:rPr>
            </w:pPr>
            <w:r>
              <w:rPr>
                <w:rFonts w:ascii="Myriad Pro" w:eastAsia="Malgun Gothic" w:hAnsi="Myriad Pro" w:cs="Arial"/>
                <w:sz w:val="20"/>
              </w:rPr>
              <w:t>Spełnienie kryterium jest konieczne do przyznania dofinansowania.</w:t>
            </w:r>
          </w:p>
          <w:p w:rsidR="00E5433C" w:rsidRDefault="00E5433C" w:rsidP="003029DD">
            <w:pPr>
              <w:autoSpaceDE w:val="0"/>
              <w:autoSpaceDN w:val="0"/>
              <w:adjustRightInd w:val="0"/>
              <w:jc w:val="both"/>
              <w:rPr>
                <w:rFonts w:ascii="Myriad Pro" w:eastAsia="Malgun Gothic" w:hAnsi="Myriad Pro" w:cs="Arial"/>
                <w:sz w:val="20"/>
              </w:rPr>
            </w:pPr>
            <w:r>
              <w:rPr>
                <w:rFonts w:ascii="Myriad Pro" w:eastAsia="Malgun Gothic" w:hAnsi="Myriad Pro" w:cs="Arial"/>
                <w:sz w:val="20"/>
              </w:rPr>
              <w:t>Projekty niespełniające kryterium są odrzucane.</w:t>
            </w:r>
          </w:p>
          <w:p w:rsidR="00E5433C" w:rsidRDefault="00E5433C" w:rsidP="003029DD">
            <w:pPr>
              <w:autoSpaceDE w:val="0"/>
              <w:autoSpaceDN w:val="0"/>
              <w:adjustRightInd w:val="0"/>
              <w:jc w:val="both"/>
              <w:rPr>
                <w:rFonts w:ascii="Myriad Pro" w:eastAsia="Malgun Gothic" w:hAnsi="Myriad Pro" w:cs="Arial"/>
                <w:sz w:val="20"/>
              </w:rPr>
            </w:pPr>
            <w:r>
              <w:rPr>
                <w:rFonts w:ascii="Myriad Pro" w:hAnsi="Myriad Pro" w:cs="Arial"/>
                <w:sz w:val="20"/>
              </w:rPr>
              <w:t xml:space="preserve">Kryterium będzie weryfikowane na etapie KOP, na dzień podpisania umowy oraz w przypadku zmiany Partnera (jeśli dotyczy) </w:t>
            </w:r>
          </w:p>
          <w:p w:rsidR="00E5433C" w:rsidRDefault="00E5433C" w:rsidP="003029DD">
            <w:pPr>
              <w:spacing w:before="40"/>
              <w:ind w:left="36"/>
              <w:contextualSpacing/>
              <w:jc w:val="both"/>
              <w:rPr>
                <w:rFonts w:ascii="Myriad Pro" w:eastAsia="Malgun Gothic" w:hAnsi="Myriad Pro" w:cs="Arial"/>
                <w:sz w:val="20"/>
              </w:rPr>
            </w:pPr>
            <w:r>
              <w:rPr>
                <w:rFonts w:ascii="Myriad Pro" w:eastAsia="Malgun Gothic"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4.</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zasadami horyzontalnymi</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Projekt jest zgodny z:</w:t>
            </w:r>
          </w:p>
          <w:p w:rsidR="00E5433C" w:rsidRDefault="00E5433C" w:rsidP="00912095">
            <w:pPr>
              <w:pStyle w:val="Akapitzlist"/>
              <w:numPr>
                <w:ilvl w:val="0"/>
                <w:numId w:val="22"/>
              </w:numPr>
              <w:spacing w:before="40" w:after="40"/>
              <w:ind w:left="317" w:hanging="283"/>
              <w:rPr>
                <w:rFonts w:cs="Arial"/>
              </w:rPr>
            </w:pPr>
            <w:r>
              <w:rPr>
                <w:rFonts w:cs="Arial"/>
              </w:rPr>
              <w:t>zasadą rów</w:t>
            </w:r>
            <w:r w:rsidR="003029DD">
              <w:rPr>
                <w:rFonts w:cs="Arial"/>
              </w:rPr>
              <w:t xml:space="preserve">ności szans kobiet i mężczyzn, </w:t>
            </w:r>
            <w:r>
              <w:rPr>
                <w:rFonts w:cs="Arial"/>
              </w:rPr>
              <w:t xml:space="preserve">w oparciu o </w:t>
            </w:r>
            <w:r>
              <w:rPr>
                <w:rFonts w:cs="Arial"/>
                <w:i/>
              </w:rPr>
              <w:t>standard minimum</w:t>
            </w:r>
            <w:r>
              <w:rPr>
                <w:rFonts w:cs="Arial"/>
              </w:rPr>
              <w:t>,</w:t>
            </w:r>
          </w:p>
          <w:p w:rsidR="00E5433C" w:rsidRDefault="00E5433C" w:rsidP="00912095">
            <w:pPr>
              <w:pStyle w:val="Akapitzlist"/>
              <w:numPr>
                <w:ilvl w:val="0"/>
                <w:numId w:val="22"/>
              </w:numPr>
              <w:spacing w:before="40" w:after="40"/>
              <w:ind w:left="317" w:hanging="283"/>
              <w:rPr>
                <w:rFonts w:cs="Arial"/>
              </w:rPr>
            </w:pPr>
            <w:r>
              <w:rPr>
                <w:rFonts w:cs="Arial"/>
              </w:rPr>
              <w:t xml:space="preserve">właściwymi politykami i zasadami wspólnotowymi: </w:t>
            </w:r>
          </w:p>
          <w:p w:rsidR="00E5433C" w:rsidRDefault="00E5433C" w:rsidP="002712B6">
            <w:pPr>
              <w:pStyle w:val="Akapitzlist"/>
              <w:numPr>
                <w:ilvl w:val="0"/>
                <w:numId w:val="5"/>
              </w:numPr>
              <w:autoSpaceDE w:val="0"/>
              <w:autoSpaceDN w:val="0"/>
              <w:adjustRightInd w:val="0"/>
              <w:jc w:val="both"/>
              <w:rPr>
                <w:rFonts w:eastAsia="MyriadPro-Regular" w:cs="Arial"/>
              </w:rPr>
            </w:pPr>
            <w:r>
              <w:rPr>
                <w:rFonts w:eastAsia="MyriadPro-Regular" w:cs="Arial"/>
              </w:rPr>
              <w:t>zrównoważonego rozwoju,</w:t>
            </w:r>
          </w:p>
          <w:p w:rsidR="00E5433C" w:rsidRDefault="00E5433C" w:rsidP="002712B6">
            <w:pPr>
              <w:pStyle w:val="Akapitzlist"/>
              <w:numPr>
                <w:ilvl w:val="0"/>
                <w:numId w:val="5"/>
              </w:numPr>
              <w:autoSpaceDE w:val="0"/>
              <w:autoSpaceDN w:val="0"/>
              <w:adjustRightInd w:val="0"/>
              <w:jc w:val="both"/>
              <w:rPr>
                <w:rFonts w:eastAsia="MyriadPro-Regular" w:cs="Arial"/>
              </w:rPr>
            </w:pPr>
            <w:r>
              <w:rPr>
                <w:rFonts w:eastAsia="MyriadPro-Regular" w:cs="Arial"/>
              </w:rPr>
              <w:t>promowania i realizacji zasady równości szans i niedyskryminacji, w tym. m. in. koniecznością stosowania zasady uniwersalnego projektowania.</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tabs>
          <w:tab w:val="left" w:pos="6147"/>
        </w:tabs>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5433C" w:rsidRDefault="00E5433C">
            <w:pPr>
              <w:spacing w:before="40" w:after="40" w:line="240" w:lineRule="auto"/>
              <w:jc w:val="center"/>
              <w:rPr>
                <w:rFonts w:ascii="Myriad Pro" w:hAnsi="Myriad Pro" w:cs="Arial"/>
                <w:sz w:val="20"/>
              </w:rPr>
            </w:pPr>
            <w:r>
              <w:rPr>
                <w:rFonts w:ascii="Myriad Pro" w:hAnsi="Myriad Pro" w:cs="Arial"/>
                <w:b/>
                <w:sz w:val="20"/>
              </w:rPr>
              <w:t>Kryteria wykonalności</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left="-22"/>
              <w:rPr>
                <w:rFonts w:ascii="Myriad Pro" w:hAnsi="Myriad Pro" w:cs="Arial"/>
                <w:sz w:val="20"/>
              </w:rPr>
            </w:pPr>
            <w:r>
              <w:rPr>
                <w:rFonts w:ascii="Myriad Pro" w:hAnsi="Myriad Pro" w:cs="Arial"/>
                <w:sz w:val="20"/>
              </w:rPr>
              <w:t>L.p.</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Nazwa kryterium</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Definicja kryterium</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1</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2</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3</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4</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1.</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Zgodność prawna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3029DD">
            <w:pPr>
              <w:autoSpaceDE w:val="0"/>
              <w:autoSpaceDN w:val="0"/>
              <w:adjustRightInd w:val="0"/>
              <w:spacing w:after="0"/>
              <w:jc w:val="both"/>
              <w:rPr>
                <w:rFonts w:ascii="Myriad Pro" w:eastAsia="MyriadPro-Regular" w:hAnsi="Myriad Pro" w:cs="Arial"/>
                <w:sz w:val="20"/>
              </w:rPr>
            </w:pPr>
            <w:r>
              <w:rPr>
                <w:rFonts w:ascii="Myriad Pro" w:hAnsi="Myriad Pro" w:cs="Arial"/>
                <w:sz w:val="20"/>
              </w:rPr>
              <w:t>Projekt jest zgodny z prawodaw</w:t>
            </w:r>
            <w:r w:rsidR="003029DD">
              <w:rPr>
                <w:rFonts w:ascii="Myriad Pro" w:hAnsi="Myriad Pro" w:cs="Arial"/>
                <w:sz w:val="20"/>
              </w:rPr>
              <w:t xml:space="preserve">stwem wspólnotowym i krajowym, </w:t>
            </w:r>
            <w:r>
              <w:rPr>
                <w:rFonts w:ascii="Myriad Pro" w:hAnsi="Myriad Pro" w:cs="Arial"/>
                <w:sz w:val="20"/>
              </w:rPr>
              <w:t>w tym przepisami ustawy</w:t>
            </w:r>
            <w:r>
              <w:rPr>
                <w:rFonts w:ascii="Myriad Pro" w:hAnsi="Myriad Pro" w:cs="Arial"/>
                <w:i/>
                <w:sz w:val="20"/>
              </w:rPr>
              <w:t xml:space="preserve"> </w:t>
            </w:r>
            <w:r>
              <w:rPr>
                <w:rFonts w:ascii="Myriad Pro" w:hAnsi="Myriad Pro" w:cs="Arial"/>
                <w:sz w:val="20"/>
              </w:rPr>
              <w:t xml:space="preserve">z dnia 29 stycznia 2004 r. </w:t>
            </w:r>
            <w:r>
              <w:rPr>
                <w:rFonts w:ascii="Myriad Pro" w:hAnsi="Myriad Pro" w:cs="Arial"/>
                <w:i/>
                <w:sz w:val="20"/>
              </w:rPr>
              <w:t>Prawo zamówień publicznych</w:t>
            </w:r>
            <w:r>
              <w:rPr>
                <w:rFonts w:ascii="Myriad Pro" w:hAnsi="Myriad Pro" w:cs="Arial"/>
                <w:sz w:val="20"/>
              </w:rPr>
              <w:t>.</w:t>
            </w:r>
            <w:r>
              <w:rPr>
                <w:rFonts w:ascii="Myriad Pro" w:eastAsia="MyriadPro-Regular" w:hAnsi="Myriad Pro" w:cs="Arial"/>
                <w:sz w:val="20"/>
              </w:rPr>
              <w:t xml:space="preserve"> </w:t>
            </w:r>
          </w:p>
          <w:p w:rsidR="00E5433C" w:rsidRDefault="00E5433C" w:rsidP="003029DD">
            <w:pPr>
              <w:autoSpaceDE w:val="0"/>
              <w:autoSpaceDN w:val="0"/>
              <w:adjustRightInd w:val="0"/>
              <w:jc w:val="both"/>
              <w:rPr>
                <w:rFonts w:ascii="Myriad Pro" w:hAnsi="Myriad Pro" w:cs="Arial"/>
                <w:sz w:val="20"/>
              </w:rPr>
            </w:pPr>
            <w:r>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ind w:left="34"/>
              <w:contextualSpacing/>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3029DD">
            <w:pPr>
              <w:spacing w:before="40" w:after="40"/>
              <w:ind w:left="34"/>
              <w:contextualSpacing/>
              <w:jc w:val="both"/>
              <w:rPr>
                <w:rFonts w:ascii="Myriad Pro" w:hAnsi="Myriad Pro" w:cs="Arial"/>
                <w:sz w:val="20"/>
              </w:rPr>
            </w:pPr>
            <w:r>
              <w:rPr>
                <w:rFonts w:ascii="Myriad Pro" w:hAnsi="Myriad Pro" w:cs="Arial"/>
                <w:sz w:val="20"/>
              </w:rPr>
              <w:t>Projekty niespełniające kryterium są odrzucane.</w:t>
            </w:r>
          </w:p>
          <w:p w:rsidR="00E5433C" w:rsidRDefault="00E5433C" w:rsidP="003029DD">
            <w:pPr>
              <w:spacing w:before="40" w:after="40"/>
              <w:ind w:left="34"/>
              <w:contextualSpacing/>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2.</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Zgodność</w:t>
            </w:r>
          </w:p>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lastRenderedPageBreak/>
              <w:t>z wymogami pomocy</w:t>
            </w:r>
          </w:p>
          <w:p w:rsidR="00E5433C" w:rsidRDefault="00E5433C">
            <w:pPr>
              <w:spacing w:after="0" w:line="240" w:lineRule="auto"/>
              <w:rPr>
                <w:rFonts w:ascii="Myriad Pro" w:eastAsia="Malgun Gothic" w:hAnsi="Myriad Pro" w:cs="Arial"/>
                <w:sz w:val="20"/>
              </w:rPr>
            </w:pPr>
            <w:r>
              <w:rPr>
                <w:rFonts w:ascii="Myriad Pro" w:eastAsia="Malgun Gothic" w:hAnsi="Myriad Pro" w:cs="Arial"/>
                <w:sz w:val="20"/>
              </w:rPr>
              <w:t>publicznej</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after="0" w:line="240" w:lineRule="auto"/>
              <w:jc w:val="both"/>
              <w:rPr>
                <w:rFonts w:ascii="Myriad Pro" w:eastAsia="Malgun Gothic" w:hAnsi="Myriad Pro" w:cs="Arial"/>
                <w:sz w:val="20"/>
              </w:rPr>
            </w:pPr>
            <w:r>
              <w:rPr>
                <w:rFonts w:ascii="Myriad Pro" w:eastAsia="Malgun Gothic" w:hAnsi="Myriad Pro" w:cs="Arial"/>
                <w:sz w:val="20"/>
              </w:rPr>
              <w:lastRenderedPageBreak/>
              <w:t xml:space="preserve">Projekt jest zgodny regułami pomocy publicznej i/lub pomocy </w:t>
            </w:r>
            <w:r>
              <w:rPr>
                <w:rFonts w:ascii="Myriad Pro" w:eastAsia="Malgun Gothic" w:hAnsi="Myriad Pro" w:cs="Arial"/>
                <w:i/>
                <w:sz w:val="20"/>
              </w:rPr>
              <w:t xml:space="preserve">de </w:t>
            </w:r>
            <w:proofErr w:type="spellStart"/>
            <w:r>
              <w:rPr>
                <w:rFonts w:ascii="Myriad Pro" w:eastAsia="Malgun Gothic" w:hAnsi="Myriad Pro" w:cs="Arial"/>
                <w:i/>
                <w:sz w:val="20"/>
              </w:rPr>
              <w:t>minimis</w:t>
            </w:r>
            <w:proofErr w:type="spellEnd"/>
            <w:r>
              <w:rPr>
                <w:rFonts w:ascii="Myriad Pro" w:eastAsia="Malgun Gothic" w:hAnsi="Myriad Pro" w:cs="Arial"/>
                <w:sz w:val="20"/>
              </w:rPr>
              <w:t>.</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 xml:space="preserve">Jeżeli dotyczy: spełnienie kryterium jest konieczne </w:t>
            </w:r>
            <w:r>
              <w:rPr>
                <w:rFonts w:ascii="Myriad Pro" w:hAnsi="Myriad Pro" w:cs="Arial"/>
                <w:sz w:val="20"/>
              </w:rPr>
              <w:lastRenderedPageBreak/>
              <w:t>do przyznania dofinansowania.</w:t>
            </w:r>
          </w:p>
          <w:p w:rsidR="00E5433C" w:rsidRDefault="00E5433C" w:rsidP="003029DD">
            <w:pPr>
              <w:autoSpaceDE w:val="0"/>
              <w:autoSpaceDN w:val="0"/>
              <w:adjustRightInd w:val="0"/>
              <w:spacing w:after="0"/>
              <w:jc w:val="both"/>
              <w:rPr>
                <w:rFonts w:ascii="Myriad Pro" w:hAnsi="Myriad Pro" w:cs="Arial"/>
                <w:sz w:val="20"/>
              </w:rPr>
            </w:pPr>
            <w:r>
              <w:rPr>
                <w:rFonts w:ascii="Myriad Pro" w:hAnsi="Myriad Pro" w:cs="Arial"/>
                <w:sz w:val="20"/>
              </w:rPr>
              <w:t>Projekty niespełniające kryterium są odrzucane.</w:t>
            </w:r>
          </w:p>
          <w:p w:rsidR="00E5433C" w:rsidRDefault="00E5433C" w:rsidP="003029DD">
            <w:pPr>
              <w:autoSpaceDE w:val="0"/>
              <w:autoSpaceDN w:val="0"/>
              <w:adjustRightInd w:val="0"/>
              <w:jc w:val="both"/>
              <w:rPr>
                <w:rFonts w:ascii="Myriad Pro" w:hAnsi="Myriad Pro" w:cs="Arial"/>
                <w:sz w:val="20"/>
              </w:rPr>
            </w:pPr>
            <w:r>
              <w:rPr>
                <w:rFonts w:ascii="Myriad Pro" w:hAnsi="Myriad Pro" w:cs="Arial"/>
                <w:sz w:val="20"/>
              </w:rPr>
              <w:t>Ocena spełniania kryterium polega na przypisaniu wartości logicznych „tak”, „nie”, „nie dotyczy”.</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lastRenderedPageBreak/>
              <w:t>3.</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Zdolność finansowa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E5433C" w:rsidRDefault="00E5433C" w:rsidP="003029DD">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Beneficjent oraz Partner/</w:t>
            </w:r>
            <w:proofErr w:type="spellStart"/>
            <w:r>
              <w:rPr>
                <w:rFonts w:ascii="Myriad Pro" w:eastAsia="MyriadPro-Regular" w:hAnsi="Myriad Pro" w:cs="Arial"/>
                <w:sz w:val="20"/>
              </w:rPr>
              <w:t>rzy</w:t>
            </w:r>
            <w:proofErr w:type="spellEnd"/>
            <w:r>
              <w:rPr>
                <w:rFonts w:ascii="Myriad Pro" w:eastAsia="MyriadPro-Regular" w:hAnsi="Myriad Pro" w:cs="Arial"/>
                <w:sz w:val="20"/>
              </w:rPr>
              <w:t xml:space="preserve"> krajowi (o ile dotyczy), ponoszący wydatki</w:t>
            </w:r>
            <w:r w:rsidR="003029DD">
              <w:rPr>
                <w:rFonts w:ascii="Myriad Pro" w:eastAsia="MyriadPro-Regular" w:hAnsi="Myriad Pro" w:cs="Arial"/>
                <w:sz w:val="20"/>
              </w:rPr>
              <w:t xml:space="preserve"> </w:t>
            </w:r>
            <w:r>
              <w:rPr>
                <w:rFonts w:ascii="Myriad Pro" w:eastAsia="MyriadPro-Regular" w:hAnsi="Myriad Pro" w:cs="Arial"/>
                <w:sz w:val="20"/>
              </w:rPr>
              <w:t xml:space="preserve">w danym projekcie z EFS, posiadają </w:t>
            </w:r>
            <w:r>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Pr>
                <w:rFonts w:ascii="Myriad Pro" w:eastAsia="MyriadPro-Regular" w:hAnsi="Myriad Pro" w:cs="Arial"/>
                <w:sz w:val="20"/>
              </w:rPr>
              <w:t>równy lub wyższy od łącznych rocznych wydatków w danym projekcie z roku, w którym wydatki są najwyższe.</w:t>
            </w:r>
          </w:p>
          <w:p w:rsidR="00E5433C" w:rsidRDefault="00E5433C" w:rsidP="003029DD">
            <w:pPr>
              <w:spacing w:before="40" w:after="0"/>
              <w:jc w:val="both"/>
              <w:rPr>
                <w:rFonts w:ascii="Myriad Pro" w:hAnsi="Myriad Pro" w:cs="Arial"/>
                <w:sz w:val="20"/>
              </w:rPr>
            </w:pPr>
            <w:r>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Borders>
              <w:top w:val="single" w:sz="4" w:space="0" w:color="auto"/>
              <w:left w:val="single" w:sz="4" w:space="0" w:color="auto"/>
              <w:bottom w:val="single" w:sz="4" w:space="0" w:color="auto"/>
              <w:right w:val="single" w:sz="4" w:space="0" w:color="auto"/>
            </w:tcBorders>
          </w:tcPr>
          <w:p w:rsidR="00E5433C" w:rsidRDefault="00E5433C" w:rsidP="003029DD">
            <w:pPr>
              <w:spacing w:before="40" w:after="40" w:line="240" w:lineRule="auto"/>
              <w:jc w:val="both"/>
              <w:rPr>
                <w:rFonts w:ascii="Myriad Pro" w:hAnsi="Myriad Pro" w:cs="Arial"/>
                <w:sz w:val="20"/>
              </w:rPr>
            </w:pPr>
            <w:r>
              <w:rPr>
                <w:rFonts w:ascii="Myriad Pro" w:hAnsi="Myriad Pro" w:cs="Arial"/>
                <w:sz w:val="20"/>
              </w:rPr>
              <w:t xml:space="preserve">Spełnienie kryterium jest konieczne do przyznania dofinansowania. </w:t>
            </w:r>
          </w:p>
          <w:p w:rsidR="00E5433C" w:rsidRDefault="00E5433C" w:rsidP="003029DD">
            <w:pPr>
              <w:spacing w:before="40" w:after="40"/>
              <w:jc w:val="both"/>
              <w:rPr>
                <w:rFonts w:ascii="Myriad Pro" w:hAnsi="Myriad Pro" w:cs="Arial"/>
                <w:sz w:val="20"/>
              </w:rPr>
            </w:pPr>
            <w:r>
              <w:rPr>
                <w:rFonts w:ascii="Myriad Pro" w:hAnsi="Myriad Pro" w:cs="Arial"/>
                <w:sz w:val="20"/>
              </w:rPr>
              <w:t>Kryterium weryfikowane będzie na etapie  KOP.</w:t>
            </w:r>
          </w:p>
          <w:p w:rsidR="00E5433C" w:rsidRDefault="00E5433C" w:rsidP="003029DD">
            <w:pPr>
              <w:spacing w:before="40" w:after="40" w:line="240" w:lineRule="auto"/>
              <w:jc w:val="both"/>
              <w:rPr>
                <w:rFonts w:ascii="Myriad Pro" w:hAnsi="Myriad Pro" w:cs="Arial"/>
                <w:sz w:val="20"/>
              </w:rPr>
            </w:pPr>
          </w:p>
          <w:p w:rsidR="00E5433C" w:rsidRDefault="00E5433C" w:rsidP="003029DD">
            <w:pPr>
              <w:spacing w:before="40" w:after="40" w:line="240" w:lineRule="auto"/>
              <w:jc w:val="both"/>
              <w:rPr>
                <w:rFonts w:ascii="Myriad Pro" w:hAnsi="Myriad Pro" w:cs="Arial"/>
                <w:sz w:val="20"/>
              </w:rPr>
            </w:pPr>
            <w:r>
              <w:rPr>
                <w:rFonts w:ascii="Myriad Pro" w:hAnsi="Myriad Pro" w:cs="Arial"/>
                <w:sz w:val="20"/>
              </w:rPr>
              <w:t>Projekty niespełniające kryterium są odrzucane.</w:t>
            </w:r>
          </w:p>
          <w:p w:rsidR="00E5433C" w:rsidRDefault="00E5433C" w:rsidP="003029DD">
            <w:pPr>
              <w:spacing w:before="40" w:after="40" w:line="240" w:lineRule="auto"/>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tabs>
          <w:tab w:val="left" w:pos="6147"/>
        </w:tabs>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E5433C" w:rsidTr="00E5433C">
        <w:tc>
          <w:tcPr>
            <w:tcW w:w="1422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5433C" w:rsidRDefault="00E5433C">
            <w:pPr>
              <w:spacing w:before="40" w:after="40" w:line="240" w:lineRule="auto"/>
              <w:contextualSpacing/>
              <w:jc w:val="center"/>
              <w:rPr>
                <w:rFonts w:ascii="Myriad Pro" w:hAnsi="Myriad Pro" w:cs="Arial"/>
                <w:b/>
                <w:sz w:val="20"/>
              </w:rPr>
            </w:pPr>
            <w:r>
              <w:rPr>
                <w:rFonts w:ascii="Myriad Pro" w:hAnsi="Myriad Pro" w:cs="Arial"/>
                <w:b/>
                <w:sz w:val="20"/>
              </w:rPr>
              <w:t>Kryteria jakości</w:t>
            </w:r>
          </w:p>
        </w:tc>
      </w:tr>
      <w:tr w:rsidR="00E5433C" w:rsidTr="00E5433C">
        <w:trPr>
          <w:trHeight w:val="387"/>
        </w:trPr>
        <w:tc>
          <w:tcPr>
            <w:tcW w:w="536"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ind w:left="-15"/>
              <w:contextualSpacing/>
              <w:jc w:val="center"/>
              <w:rPr>
                <w:rFonts w:ascii="Myriad Pro" w:hAnsi="Myriad Pro" w:cs="Arial"/>
                <w:sz w:val="20"/>
              </w:rPr>
            </w:pPr>
            <w:r>
              <w:rPr>
                <w:rFonts w:ascii="Myriad Pro" w:hAnsi="Myriad Pro" w:cs="Arial"/>
                <w:sz w:val="20"/>
              </w:rPr>
              <w:t>L.p.</w:t>
            </w:r>
          </w:p>
        </w:tc>
        <w:tc>
          <w:tcPr>
            <w:tcW w:w="28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Nazwa kryterium</w:t>
            </w:r>
          </w:p>
        </w:tc>
        <w:tc>
          <w:tcPr>
            <w:tcW w:w="6095"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Definicja kryterium</w:t>
            </w:r>
          </w:p>
        </w:tc>
        <w:tc>
          <w:tcPr>
            <w:tcW w:w="4756"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Opis znaczenia kryterium</w:t>
            </w:r>
          </w:p>
        </w:tc>
      </w:tr>
      <w:tr w:rsidR="00E5433C" w:rsidTr="00E5433C">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1</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2</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3</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4</w:t>
            </w:r>
          </w:p>
        </w:tc>
      </w:tr>
      <w:tr w:rsidR="00E5433C" w:rsidTr="00E5433C">
        <w:trPr>
          <w:trHeight w:val="41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1.</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contextualSpacing/>
              <w:rPr>
                <w:rFonts w:ascii="Myriad Pro" w:hAnsi="Myriad Pro" w:cs="Arial"/>
                <w:sz w:val="20"/>
              </w:rPr>
            </w:pPr>
            <w:r>
              <w:rPr>
                <w:rFonts w:ascii="Myriad Pro" w:hAnsi="Myriad Pro" w:cs="Arial"/>
                <w:sz w:val="20"/>
              </w:rPr>
              <w:t>Odpowiedniość/Adekwatność/Trafność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Stopień, w jakim grupa docelowa, oferowane formy wsparcia, harmonogram realizacji zadań i budżetu oraz dobrane wskaźniki są spójne z analizą sytuacji problemowej zawartą we wniosku </w:t>
            </w:r>
            <w:r>
              <w:rPr>
                <w:rFonts w:ascii="Myriad Pro" w:eastAsia="MyriadPro-Regular" w:hAnsi="Myriad Pro" w:cs="Arial"/>
                <w:sz w:val="20"/>
              </w:rPr>
              <w:br/>
              <w:t>o dofinansowanie.</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 w jakim projekt zaspokaja potrzeby i niweluje bariery grupy docelowej, a także przyczynia się do osiągnięcia celów RPO WZ 2014-2020.</w:t>
            </w:r>
          </w:p>
          <w:p w:rsidR="00E5433C" w:rsidRDefault="00E5433C">
            <w:pPr>
              <w:spacing w:before="40" w:line="240" w:lineRule="auto"/>
              <w:contextualSpacing/>
              <w:jc w:val="both"/>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pPr>
              <w:spacing w:before="40" w:after="0"/>
              <w:jc w:val="both"/>
              <w:rPr>
                <w:rFonts w:ascii="Myriad Pro" w:eastAsia="MyriadPro-Regular" w:hAnsi="Myriad Pro" w:cs="Arial"/>
                <w:sz w:val="20"/>
              </w:rPr>
            </w:pPr>
            <w:r>
              <w:rPr>
                <w:rFonts w:ascii="Myriad Pro" w:eastAsia="MyriadPro-Regular" w:hAnsi="Myriad Pro" w:cs="Arial"/>
                <w:sz w:val="20"/>
              </w:rPr>
              <w:t>Skala punktów: 0-40.</w:t>
            </w:r>
          </w:p>
          <w:p w:rsidR="00E5433C" w:rsidRDefault="00E5433C">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zostaną przyznane minimum 24 punkty.</w:t>
            </w:r>
          </w:p>
          <w:p w:rsidR="00E5433C" w:rsidRDefault="00E5433C">
            <w:pPr>
              <w:spacing w:before="40" w:after="0" w:line="240" w:lineRule="auto"/>
              <w:contextualSpacing/>
              <w:rPr>
                <w:rFonts w:ascii="Myriad Pro" w:hAnsi="Myriad Pro" w:cs="Arial"/>
                <w:sz w:val="20"/>
              </w:rPr>
            </w:pPr>
          </w:p>
        </w:tc>
      </w:tr>
      <w:tr w:rsidR="00E5433C" w:rsidTr="00E5433C">
        <w:trPr>
          <w:trHeight w:val="83"/>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lastRenderedPageBreak/>
              <w:t>2.</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rPr>
                <w:rFonts w:ascii="Myriad Pro" w:eastAsia="MyriadPro-Regular" w:hAnsi="Myriad Pro" w:cs="Arial"/>
                <w:sz w:val="20"/>
              </w:rPr>
            </w:pPr>
            <w:r>
              <w:rPr>
                <w:rFonts w:ascii="Myriad Pro" w:eastAsia="MyriadPro-Regular" w:hAnsi="Myriad Pro" w:cs="Arial"/>
                <w:sz w:val="20"/>
              </w:rPr>
              <w:t>Skuteczność/Efektywność</w:t>
            </w:r>
          </w:p>
        </w:tc>
        <w:tc>
          <w:tcPr>
            <w:tcW w:w="6095"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Stopnień, w jakim projekt przyczyni się do rozwiązania/złagodzenia sytuacji problemowej wskazanej we wniosku o dofinansowanie.</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Stopień/poziom osiągnięcia zakładanych wskaźników </w:t>
            </w:r>
            <w:r>
              <w:rPr>
                <w:rFonts w:ascii="Myriad Pro" w:eastAsia="MyriadPro-Regular" w:hAnsi="Myriad Pro" w:cs="Arial"/>
                <w:sz w:val="20"/>
              </w:rPr>
              <w:br/>
              <w:t>w odniesieniu do zaplanowanych kosztów.</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relacji nakład/rezultat.</w:t>
            </w:r>
          </w:p>
          <w:p w:rsidR="00E5433C" w:rsidRPr="003029DD" w:rsidRDefault="00E5433C">
            <w:pPr>
              <w:spacing w:before="40" w:after="0" w:line="240" w:lineRule="auto"/>
              <w:contextualSpacing/>
              <w:rPr>
                <w:rFonts w:ascii="Myriad Pro" w:eastAsia="MyriadPro-Regular" w:hAnsi="Myriad Pro" w:cs="Arial"/>
                <w:sz w:val="20"/>
              </w:rPr>
            </w:pPr>
            <w:r>
              <w:rPr>
                <w:rFonts w:ascii="Myriad Pro" w:eastAsia="MyriadPro-Regular" w:hAnsi="Myriad Pro" w:cs="Arial"/>
                <w:sz w:val="20"/>
              </w:rPr>
              <w:t>Projekt jest spójny i kompletny w</w:t>
            </w:r>
            <w:r w:rsidR="003029DD">
              <w:rPr>
                <w:rFonts w:ascii="Myriad Pro" w:eastAsia="MyriadPro-Regular" w:hAnsi="Myriad Pro" w:cs="Arial"/>
                <w:sz w:val="20"/>
              </w:rPr>
              <w:t xml:space="preserve">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0-30.</w:t>
            </w:r>
          </w:p>
          <w:p w:rsidR="00E5433C" w:rsidRPr="003029DD" w:rsidRDefault="00E5433C" w:rsidP="003029DD">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w:t>
            </w:r>
            <w:r w:rsidR="003029DD">
              <w:rPr>
                <w:rFonts w:ascii="Myriad Pro" w:eastAsia="MyriadPro-Regular" w:hAnsi="Myriad Pro" w:cs="Arial"/>
                <w:sz w:val="20"/>
              </w:rPr>
              <w:t>e przyznane minimum 18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3.</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hAnsi="Myriad Pro" w:cs="Arial"/>
                <w:sz w:val="20"/>
              </w:rPr>
              <w:t>Trwałość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w jakim stopniu zaproponowane w projekcie instrumenty wsparcia oraz zaplanowane rezultaty przyczynią się do trwałej zmiany sytuacji grup docelowych.</w:t>
            </w:r>
          </w:p>
          <w:p w:rsidR="00E5433C" w:rsidRDefault="00E5433C">
            <w:pPr>
              <w:spacing w:before="40" w:after="0" w:line="240" w:lineRule="auto"/>
              <w:contextualSpacing/>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pPr>
              <w:spacing w:before="40" w:after="0" w:line="240" w:lineRule="auto"/>
              <w:contextualSpacing/>
              <w:jc w:val="both"/>
              <w:rPr>
                <w:rFonts w:ascii="Myriad Pro" w:hAnsi="Myriad Pro" w:cs="Arial"/>
                <w:sz w:val="20"/>
              </w:rPr>
            </w:pPr>
            <w:r>
              <w:rPr>
                <w:rFonts w:ascii="Myriad Pro" w:hAnsi="Myriad Pro" w:cs="Arial"/>
                <w:sz w:val="20"/>
              </w:rPr>
              <w:t xml:space="preserve">Ocena spełniania kryterium dokonywana jest </w:t>
            </w:r>
            <w:r>
              <w:rPr>
                <w:rFonts w:ascii="Myriad Pro"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Skala punktów 0-10 </w:t>
            </w:r>
          </w:p>
          <w:p w:rsidR="00E5433C" w:rsidRPr="003029DD" w:rsidRDefault="00E5433C" w:rsidP="003029DD">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w:t>
            </w:r>
            <w:r w:rsidR="003029DD">
              <w:rPr>
                <w:rFonts w:ascii="Myriad Pro" w:eastAsia="MyriadPro-Regular" w:hAnsi="Myriad Pro" w:cs="Arial"/>
                <w:sz w:val="20"/>
              </w:rPr>
              <w:t>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4.</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eastAsia="MyriadPro-Regular" w:hAnsi="Myriad Pro" w:cs="Arial"/>
                <w:sz w:val="20"/>
              </w:rPr>
              <w:t>Doświadczenie wnioskodawcy i partnera (jeśli dotyczy)</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Doświadczenie w realizacji podobnych przedsięwzięć realizowanych:</w:t>
            </w:r>
          </w:p>
          <w:p w:rsidR="00E5433C" w:rsidRDefault="00E5433C" w:rsidP="002712B6">
            <w:pPr>
              <w:pStyle w:val="Akapitzlist"/>
              <w:numPr>
                <w:ilvl w:val="0"/>
                <w:numId w:val="7"/>
              </w:numPr>
              <w:autoSpaceDE w:val="0"/>
              <w:autoSpaceDN w:val="0"/>
              <w:adjustRightInd w:val="0"/>
              <w:spacing w:after="0" w:line="240" w:lineRule="auto"/>
              <w:ind w:left="175" w:hanging="141"/>
              <w:jc w:val="both"/>
              <w:rPr>
                <w:rFonts w:cs="Arial"/>
              </w:rPr>
            </w:pPr>
            <w:r>
              <w:rPr>
                <w:rFonts w:cs="Arial"/>
              </w:rPr>
              <w:t xml:space="preserve">w obszarze wsparcia projektu: maksymalnie </w:t>
            </w:r>
            <w:r>
              <w:rPr>
                <w:rFonts w:cs="Arial"/>
                <w:b/>
              </w:rPr>
              <w:t>4 pkt</w:t>
            </w:r>
            <w:r>
              <w:rPr>
                <w:rFonts w:cs="Arial"/>
              </w:rPr>
              <w:t xml:space="preserve">; </w:t>
            </w:r>
          </w:p>
          <w:p w:rsidR="00E5433C" w:rsidRDefault="00E5433C" w:rsidP="002712B6">
            <w:pPr>
              <w:pStyle w:val="Default"/>
              <w:numPr>
                <w:ilvl w:val="0"/>
                <w:numId w:val="8"/>
              </w:numPr>
              <w:spacing w:line="276" w:lineRule="auto"/>
              <w:ind w:left="175" w:hanging="141"/>
              <w:jc w:val="both"/>
              <w:rPr>
                <w:rFonts w:ascii="Myriad Pro" w:hAnsi="Myriad Pro"/>
                <w:sz w:val="20"/>
                <w:szCs w:val="20"/>
              </w:rPr>
            </w:pPr>
            <w:r>
              <w:rPr>
                <w:rFonts w:ascii="Myriad Pro" w:hAnsi="Myriad Pro"/>
                <w:sz w:val="20"/>
                <w:szCs w:val="20"/>
              </w:rPr>
              <w:t xml:space="preserve">na rzecz grupy docelowej, do której skierowany będzie projekt: maksymalnie </w:t>
            </w:r>
            <w:r>
              <w:rPr>
                <w:rFonts w:ascii="Myriad Pro" w:hAnsi="Myriad Pro"/>
                <w:b/>
                <w:sz w:val="20"/>
                <w:szCs w:val="20"/>
              </w:rPr>
              <w:t>4 pkt</w:t>
            </w:r>
            <w:r>
              <w:rPr>
                <w:rFonts w:ascii="Myriad Pro" w:hAnsi="Myriad Pro"/>
                <w:sz w:val="20"/>
                <w:szCs w:val="20"/>
              </w:rPr>
              <w:t>;</w:t>
            </w:r>
          </w:p>
          <w:p w:rsidR="00E5433C" w:rsidRDefault="00E5433C" w:rsidP="002712B6">
            <w:pPr>
              <w:pStyle w:val="Default"/>
              <w:numPr>
                <w:ilvl w:val="0"/>
                <w:numId w:val="8"/>
              </w:numPr>
              <w:spacing w:after="240" w:line="276" w:lineRule="auto"/>
              <w:ind w:left="175" w:hanging="141"/>
              <w:jc w:val="both"/>
              <w:rPr>
                <w:rFonts w:ascii="Myriad Pro" w:hAnsi="Myriad Pro"/>
                <w:b/>
                <w:sz w:val="20"/>
                <w:szCs w:val="20"/>
              </w:rPr>
            </w:pPr>
            <w:r>
              <w:rPr>
                <w:rFonts w:ascii="Myriad Pro" w:hAnsi="Myriad Pro"/>
                <w:sz w:val="20"/>
                <w:szCs w:val="20"/>
              </w:rPr>
              <w:t xml:space="preserve">na określonym terytorium, którego będzie dotyczyć realizacja projektu: maksymalnie </w:t>
            </w:r>
            <w:r>
              <w:rPr>
                <w:rFonts w:ascii="Myriad Pro" w:hAnsi="Myriad Pro"/>
                <w:b/>
                <w:sz w:val="20"/>
                <w:szCs w:val="20"/>
              </w:rPr>
              <w:t xml:space="preserve">2 pkt. </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Default="00E5433C">
            <w:pPr>
              <w:spacing w:before="40" w:after="0" w:line="240" w:lineRule="auto"/>
              <w:contextualSpacing/>
              <w:rPr>
                <w:rFonts w:ascii="Myriad Pro" w:hAnsi="Myriad Pro" w:cs="Arial"/>
                <w:sz w:val="20"/>
              </w:rPr>
            </w:pPr>
            <w:r>
              <w:rPr>
                <w:rFonts w:ascii="Myriad Pro" w:eastAsia="MyriadPro-Regular" w:hAnsi="Myriad Pro" w:cs="Arial"/>
                <w:sz w:val="20"/>
              </w:rPr>
              <w:t>Kryterium zostanie spełnione, jeżeli podczas jego oceny zostanie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5.</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rPr>
                <w:rFonts w:ascii="Myriad Pro" w:eastAsia="MyriadPro-Regular" w:hAnsi="Myriad Pro" w:cs="Arial"/>
                <w:sz w:val="20"/>
              </w:rPr>
            </w:pPr>
            <w:r>
              <w:rPr>
                <w:rFonts w:ascii="Myriad Pro" w:eastAsia="MyriadPro-Regular" w:hAnsi="Myriad Pro" w:cs="Arial"/>
                <w:sz w:val="20"/>
              </w:rPr>
              <w:t>Zaplecze realizacji projektu</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t>W przypadku samodzielnej realizacji projektu:</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maksymalnie </w:t>
            </w:r>
            <w:r>
              <w:rPr>
                <w:rFonts w:ascii="Myriad Pro" w:eastAsia="MyriadPro-Regular" w:hAnsi="Myriad Pro" w:cs="Arial"/>
                <w:b/>
                <w:sz w:val="20"/>
              </w:rPr>
              <w:t>10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maksymalnie </w:t>
            </w:r>
            <w:r>
              <w:rPr>
                <w:rFonts w:eastAsia="MyriadPro-Regular" w:cs="Arial"/>
                <w:b/>
              </w:rPr>
              <w:t>2 pkt.</w:t>
            </w:r>
          </w:p>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t>W przypadku realizacji projektu w partnerstwie:</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i partnera/ów: </w:t>
            </w:r>
            <w:r>
              <w:rPr>
                <w:rFonts w:ascii="Myriad Pro" w:eastAsia="MyriadPro-Regular" w:hAnsi="Myriad Pro" w:cs="Arial"/>
                <w:sz w:val="20"/>
              </w:rPr>
              <w:lastRenderedPageBreak/>
              <w:t xml:space="preserve">maksymalnie </w:t>
            </w:r>
            <w:r>
              <w:rPr>
                <w:rFonts w:ascii="Myriad Pro" w:eastAsia="MyriadPro-Regular" w:hAnsi="Myriad Pro" w:cs="Arial"/>
                <w:b/>
                <w:sz w:val="20"/>
              </w:rPr>
              <w:t>5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maksymalnie </w:t>
            </w:r>
            <w:r>
              <w:rPr>
                <w:rFonts w:eastAsia="MyriadPro-Regular" w:cs="Arial"/>
                <w:b/>
              </w:rPr>
              <w:t>1 pkt.</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zasadności partnerstwa zawiązanego w celu wspólnej realizacji projektu, w tym sposób podziału realizacji zadań: maksymalnie </w:t>
            </w:r>
            <w:r>
              <w:rPr>
                <w:rFonts w:ascii="Myriad Pro" w:eastAsia="MyriadPro-Regular" w:hAnsi="Myriad Pro" w:cs="Arial"/>
                <w:b/>
                <w:sz w:val="20"/>
              </w:rPr>
              <w:t>5  pkt</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lastRenderedPageBreak/>
              <w:t xml:space="preserve">Ocena spełniania kryterium dokonywana jest </w:t>
            </w:r>
            <w:r>
              <w:rPr>
                <w:rFonts w:ascii="Myriad Pro" w:eastAsia="MyriadPro-Regular"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6 punktów.</w:t>
            </w:r>
          </w:p>
        </w:tc>
      </w:tr>
    </w:tbl>
    <w:p w:rsidR="00E5433C" w:rsidRDefault="00E5433C" w:rsidP="00E5433C">
      <w:pPr>
        <w:tabs>
          <w:tab w:val="left" w:pos="6147"/>
        </w:tabs>
        <w:rPr>
          <w:rFonts w:ascii="Myriad Pro" w:hAnsi="Myriad Pro"/>
          <w:sz w:val="20"/>
        </w:rPr>
      </w:pPr>
    </w:p>
    <w:tbl>
      <w:tblPr>
        <w:tblW w:w="0" w:type="auto"/>
        <w:tblLayout w:type="fixed"/>
        <w:tblLook w:val="04A0" w:firstRow="1" w:lastRow="0" w:firstColumn="1" w:lastColumn="0" w:noHBand="0" w:noVBand="1"/>
      </w:tblPr>
      <w:tblGrid>
        <w:gridCol w:w="534"/>
        <w:gridCol w:w="2826"/>
        <w:gridCol w:w="4803"/>
        <w:gridCol w:w="6012"/>
      </w:tblGrid>
      <w:tr w:rsidR="00E5433C" w:rsidTr="00E5433C">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5433C" w:rsidRDefault="00E5433C">
            <w:pPr>
              <w:spacing w:before="40" w:after="40"/>
              <w:jc w:val="center"/>
              <w:rPr>
                <w:rFonts w:ascii="Myriad Pro" w:hAnsi="Myriad Pro" w:cs="Arial"/>
                <w:b/>
                <w:sz w:val="20"/>
              </w:rPr>
            </w:pPr>
            <w:r>
              <w:rPr>
                <w:rFonts w:ascii="Myriad Pro" w:hAnsi="Myriad Pro" w:cs="Arial"/>
                <w:b/>
                <w:sz w:val="20"/>
              </w:rPr>
              <w:t>Kryteria administracyjności</w:t>
            </w:r>
          </w:p>
        </w:tc>
      </w:tr>
      <w:tr w:rsidR="00E5433C" w:rsidTr="00E5433C">
        <w:tc>
          <w:tcPr>
            <w:tcW w:w="53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left="-22"/>
              <w:jc w:val="center"/>
              <w:rPr>
                <w:rFonts w:ascii="Myriad Pro" w:hAnsi="Myriad Pro" w:cs="Arial"/>
                <w:sz w:val="20"/>
              </w:rPr>
            </w:pPr>
            <w:r>
              <w:rPr>
                <w:rFonts w:ascii="Myriad Pro" w:hAnsi="Myriad Pro" w:cs="Arial"/>
                <w:sz w:val="20"/>
              </w:rPr>
              <w:t>L.p.</w:t>
            </w:r>
          </w:p>
        </w:tc>
        <w:tc>
          <w:tcPr>
            <w:tcW w:w="28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c>
          <w:tcPr>
            <w:tcW w:w="53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8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trHeight w:val="1552"/>
        </w:trPr>
        <w:tc>
          <w:tcPr>
            <w:tcW w:w="534"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23"/>
              </w:numPr>
              <w:spacing w:before="40" w:after="40"/>
              <w:rPr>
                <w:rFonts w:cs="Arial"/>
              </w:rPr>
            </w:pPr>
          </w:p>
        </w:tc>
        <w:tc>
          <w:tcPr>
            <w:tcW w:w="28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Intensywność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 xml:space="preserve">Wnioskowana kwota i poziom wsparcia są zgodne z zapisami </w:t>
            </w:r>
            <w:r>
              <w:rPr>
                <w:rFonts w:ascii="Myriad Pro" w:hAnsi="Myriad Pro" w:cs="Arial"/>
                <w:i/>
                <w:sz w:val="20"/>
              </w:rPr>
              <w:t>Regulaminu konkursu</w:t>
            </w:r>
            <w:r>
              <w:rPr>
                <w:rFonts w:ascii="Myriad Pro" w:hAnsi="Myriad Pro" w:cs="Arial"/>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3029DD">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3029DD">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trHeight w:val="983"/>
        </w:trPr>
        <w:tc>
          <w:tcPr>
            <w:tcW w:w="534"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23"/>
              </w:numPr>
              <w:spacing w:before="40" w:after="40"/>
              <w:rPr>
                <w:rFonts w:cs="Arial"/>
              </w:rPr>
            </w:pPr>
          </w:p>
        </w:tc>
        <w:tc>
          <w:tcPr>
            <w:tcW w:w="28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kwalifikowalnością wydatków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B739E7">
            <w:pPr>
              <w:autoSpaceDE w:val="0"/>
              <w:autoSpaceDN w:val="0"/>
              <w:adjustRightInd w:val="0"/>
              <w:jc w:val="both"/>
              <w:rPr>
                <w:rFonts w:ascii="Myriad Pro" w:eastAsia="MyriadPro-Regular" w:hAnsi="Myriad Pro" w:cs="Arial"/>
                <w:i/>
                <w:sz w:val="20"/>
              </w:rPr>
            </w:pPr>
            <w:r>
              <w:rPr>
                <w:rFonts w:ascii="Myriad Pro" w:eastAsia="MyriadPro-Regular" w:hAnsi="Myriad Pro" w:cs="Arial"/>
                <w:sz w:val="20"/>
              </w:rPr>
              <w:t xml:space="preserve">Wydatki w projekcie są zgodne z </w:t>
            </w:r>
            <w:r>
              <w:rPr>
                <w:rFonts w:ascii="Myriad Pro" w:eastAsia="MyriadPro-Regular" w:hAnsi="Myriad Pro" w:cs="Arial"/>
                <w:i/>
                <w:sz w:val="20"/>
              </w:rPr>
              <w:t xml:space="preserve">Wytycznymi </w:t>
            </w:r>
            <w:r>
              <w:rPr>
                <w:rFonts w:ascii="Myriad Pro" w:eastAsia="MyriadPro-Regular" w:hAnsi="Myriad Pro" w:cs="Arial"/>
                <w:i/>
                <w:sz w:val="20"/>
              </w:rPr>
              <w:br/>
              <w:t>w zakresie kwal</w:t>
            </w:r>
            <w:r w:rsidR="003029DD">
              <w:rPr>
                <w:rFonts w:ascii="Myriad Pro" w:eastAsia="MyriadPro-Regular" w:hAnsi="Myriad Pro" w:cs="Arial"/>
                <w:i/>
                <w:sz w:val="20"/>
              </w:rPr>
              <w:t xml:space="preserve">ifikowalności wydatków w ramach </w:t>
            </w:r>
            <w:r>
              <w:rPr>
                <w:rFonts w:ascii="Myriad Pro" w:eastAsia="MyriadPro-Regular" w:hAnsi="Myriad Pro" w:cs="Arial"/>
                <w:i/>
                <w:sz w:val="20"/>
              </w:rPr>
              <w:t>Europejskiego Funduszu Rozwoju Regionalnego, Europejskiego Funduszu Społecznego oraz Funduszu Spójności na lata 2014-2020</w:t>
            </w:r>
            <w:r>
              <w:rPr>
                <w:rFonts w:ascii="Myriad Pro" w:eastAsia="MyriadPro-Regular" w:hAnsi="Myriad Pro" w:cs="Arial"/>
                <w:sz w:val="20"/>
              </w:rPr>
              <w:t xml:space="preserve"> oraz z</w:t>
            </w:r>
            <w:r>
              <w:rPr>
                <w:rFonts w:ascii="Myriad Pro" w:eastAsia="MyriadPro-Regular" w:hAnsi="Myriad Pro" w:cs="Arial"/>
                <w:i/>
                <w:sz w:val="20"/>
              </w:rPr>
              <w:t xml:space="preserve"> Wytycznymi w zakresie realizacji przedsięwzięć z udziałem środków Europejskiego Funduszu Społecznego </w:t>
            </w:r>
            <w:r>
              <w:rPr>
                <w:rFonts w:ascii="Myriad Pro" w:eastAsia="Times New Roman" w:hAnsi="Myriad Pro" w:cs="Arial"/>
                <w:i/>
                <w:sz w:val="20"/>
              </w:rPr>
              <w:t>w obszarze rynku pracy na lata 2014-2020</w:t>
            </w:r>
            <w:r>
              <w:rPr>
                <w:rFonts w:ascii="Myriad Pro" w:eastAsia="MyriadPro-Regular" w:hAnsi="Myriad Pro" w:cs="Arial"/>
                <w:i/>
                <w:sz w:val="20"/>
              </w:rPr>
              <w:t>.</w:t>
            </w:r>
          </w:p>
          <w:p w:rsidR="00E5433C" w:rsidRDefault="00E5433C" w:rsidP="00B739E7">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lastRenderedPageBreak/>
              <w:t>Planowane wydatki są uzasadnione, niezbędne, racjonalne i adekwatne do zakresu merytorycznego</w:t>
            </w:r>
            <w:r>
              <w:rPr>
                <w:rFonts w:ascii="Myriad Pro" w:eastAsia="MyriadPro-Regular" w:hAnsi="Myriad Pro" w:cs="MyriadPro-Regular"/>
                <w:sz w:val="20"/>
              </w:rPr>
              <w:t xml:space="preserve"> </w:t>
            </w:r>
            <w:r>
              <w:rPr>
                <w:rFonts w:ascii="Myriad Pro" w:eastAsia="MyriadPro-Regular" w:hAnsi="Myriad Pro" w:cs="Arial"/>
                <w:sz w:val="20"/>
              </w:rPr>
              <w:t>projek</w:t>
            </w:r>
            <w:r w:rsidR="003029DD">
              <w:rPr>
                <w:rFonts w:ascii="Myriad Pro" w:eastAsia="MyriadPro-Regular" w:hAnsi="Myriad Pro" w:cs="Arial"/>
                <w:sz w:val="20"/>
              </w:rPr>
              <w:t xml:space="preserve">tu w tym opisu grupy docelowej </w:t>
            </w:r>
            <w:r>
              <w:rPr>
                <w:rFonts w:ascii="Myriad Pro" w:eastAsia="MyriadPro-Regular" w:hAnsi="Myriad Pro" w:cs="Arial"/>
                <w:sz w:val="20"/>
              </w:rPr>
              <w:t>i planowanego wsparcia.</w:t>
            </w:r>
          </w:p>
          <w:p w:rsidR="00E5433C" w:rsidRDefault="00E5433C" w:rsidP="00B739E7">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Wydatki założone w projekcie są zgodne </w:t>
            </w:r>
            <w:r>
              <w:rPr>
                <w:rFonts w:ascii="Myriad Pro" w:eastAsia="MyriadPro-Regular" w:hAnsi="Myriad Pro" w:cs="Arial"/>
                <w:sz w:val="20"/>
              </w:rPr>
              <w:br/>
              <w:t>z</w:t>
            </w:r>
            <w:r>
              <w:rPr>
                <w:rFonts w:ascii="Myriad Pro" w:eastAsia="MyriadPro-Regular" w:hAnsi="Myriad Pro" w:cs="MyriadPro-Regular"/>
                <w:sz w:val="20"/>
              </w:rPr>
              <w:t xml:space="preserve"> </w:t>
            </w:r>
            <w:r>
              <w:rPr>
                <w:rFonts w:ascii="Myriad Pro" w:eastAsia="MyriadPro-Regular" w:hAnsi="Myriad Pro" w:cs="Arial"/>
                <w:sz w:val="20"/>
              </w:rPr>
              <w:t>katalogiem wydatków,</w:t>
            </w:r>
            <w:r>
              <w:rPr>
                <w:rFonts w:ascii="Myriad Pro" w:eastAsia="MyriadPro-Regular" w:hAnsi="Myriad Pro" w:cs="MyriadPro-Regular"/>
                <w:sz w:val="20"/>
              </w:rPr>
              <w:t xml:space="preserve"> </w:t>
            </w:r>
            <w:r>
              <w:rPr>
                <w:rFonts w:ascii="Myriad Pro" w:eastAsia="MyriadPro-Regular" w:hAnsi="Myriad Pro" w:cs="Arial"/>
                <w:sz w:val="20"/>
              </w:rPr>
              <w:t>limitami (w tym stawką ryczałtową dla kosztów pośrednich) oraz zasadami kwalifikowalności określonymi w Regulaminie konkursu (jeśli dotyczy).</w:t>
            </w:r>
          </w:p>
          <w:p w:rsidR="00E5433C" w:rsidRDefault="00E5433C" w:rsidP="00B739E7">
            <w:pPr>
              <w:spacing w:before="40" w:after="40"/>
              <w:jc w:val="both"/>
              <w:rPr>
                <w:rFonts w:ascii="Myriad Pro" w:hAnsi="Myriad Pro" w:cs="Arial"/>
                <w:sz w:val="20"/>
              </w:rPr>
            </w:pPr>
            <w:r>
              <w:rPr>
                <w:rFonts w:ascii="Myriad Pro" w:eastAsia="MyriadPro-Regular" w:hAnsi="Myriad Pro" w:cs="Arial"/>
                <w:sz w:val="20"/>
              </w:rPr>
              <w:t xml:space="preserve">Poziom wydatków w ramach cross </w:t>
            </w:r>
            <w:proofErr w:type="spellStart"/>
            <w:r>
              <w:rPr>
                <w:rFonts w:ascii="Myriad Pro" w:eastAsia="MyriadPro-Regular" w:hAnsi="Myriad Pro" w:cs="Arial"/>
                <w:sz w:val="20"/>
              </w:rPr>
              <w:t>financingu</w:t>
            </w:r>
            <w:proofErr w:type="spellEnd"/>
            <w:r>
              <w:rPr>
                <w:rFonts w:ascii="Myriad Pro" w:eastAsia="MyriadPro-Regular" w:hAnsi="Myriad Pro" w:cs="Arial"/>
                <w:sz w:val="20"/>
              </w:rPr>
              <w:t xml:space="preserve"> oraz środków trwałych jest zgodny z poziomem tych wydatków wskazanym w Regulaminie konkursu.</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lastRenderedPageBreak/>
              <w:t>Spełnienie kryterium jest konieczne do przyznania dofinansowania.</w:t>
            </w:r>
          </w:p>
          <w:p w:rsidR="00E5433C" w:rsidRDefault="00E5433C" w:rsidP="00B739E7">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B739E7">
            <w:pPr>
              <w:autoSpaceDE w:val="0"/>
              <w:autoSpaceDN w:val="0"/>
              <w:adjustRightInd w:val="0"/>
              <w:jc w:val="both"/>
              <w:rPr>
                <w:rFonts w:ascii="Myriad Pro" w:eastAsia="MyriadPro-Regular" w:hAnsi="Myriad Pro" w:cs="Arial"/>
                <w:i/>
                <w:sz w:val="20"/>
              </w:rPr>
            </w:pPr>
            <w:r>
              <w:rPr>
                <w:rFonts w:ascii="Myriad Pro" w:hAnsi="Myriad Pro" w:cs="Arial"/>
                <w:sz w:val="20"/>
              </w:rPr>
              <w:t>Za zgodą IP, na etapie realizacji projektu, dopuszcz</w:t>
            </w:r>
            <w:r w:rsidR="00071151">
              <w:rPr>
                <w:rFonts w:ascii="Myriad Pro" w:hAnsi="Myriad Pro" w:cs="Arial"/>
                <w:sz w:val="20"/>
              </w:rPr>
              <w:t xml:space="preserve">a się możliwość  odstępstwa od </w:t>
            </w:r>
            <w:r>
              <w:rPr>
                <w:rFonts w:ascii="Myriad Pro" w:hAnsi="Myriad Pro" w:cs="Arial"/>
                <w:sz w:val="20"/>
              </w:rPr>
              <w:t xml:space="preserve">zapisów Regulaminu konkursu w zakresie spełnienia przedmiotowego kryterium z uwagi na zmiany </w:t>
            </w:r>
            <w:r>
              <w:rPr>
                <w:rFonts w:ascii="Myriad Pro" w:hAnsi="Myriad Pro" w:cs="Arial"/>
                <w:i/>
                <w:sz w:val="20"/>
              </w:rPr>
              <w:t>SOOP RPO WZ 2014-2020</w:t>
            </w:r>
            <w:r>
              <w:rPr>
                <w:rFonts w:ascii="Myriad Pro" w:hAnsi="Myriad Pro" w:cs="Arial"/>
                <w:sz w:val="20"/>
              </w:rPr>
              <w:t xml:space="preserve">, </w:t>
            </w:r>
            <w:r w:rsidR="00B739E7">
              <w:rPr>
                <w:rFonts w:ascii="Myriad Pro" w:eastAsia="MyriadPro-Regular" w:hAnsi="Myriad Pro" w:cs="Arial"/>
                <w:i/>
                <w:sz w:val="20"/>
              </w:rPr>
              <w:t xml:space="preserve">Wytycznych </w:t>
            </w:r>
            <w:r>
              <w:rPr>
                <w:rFonts w:ascii="Myriad Pro" w:eastAsia="MyriadPro-Regular" w:hAnsi="Myriad Pro" w:cs="Arial"/>
                <w:i/>
                <w:sz w:val="20"/>
              </w:rPr>
              <w:t xml:space="preserve">w zakresie kwalifikowalności wydatków w ramach Europejskiego Funduszu </w:t>
            </w:r>
            <w:r>
              <w:rPr>
                <w:rFonts w:ascii="Myriad Pro" w:eastAsia="MyriadPro-Regular" w:hAnsi="Myriad Pro" w:cs="Arial"/>
                <w:i/>
                <w:sz w:val="20"/>
              </w:rPr>
              <w:lastRenderedPageBreak/>
              <w:t xml:space="preserve">Rozwoju Regionalnego, Europejskiego Funduszu Społecznego oraz Funduszu Spójności na lata 2014-2020  oraz </w:t>
            </w:r>
            <w:r>
              <w:rPr>
                <w:rFonts w:ascii="Myriad Pro" w:eastAsia="MyriadPro-Regular" w:hAnsi="Myriad Pro" w:cs="Arial"/>
                <w:sz w:val="20"/>
              </w:rPr>
              <w:t xml:space="preserve"> </w:t>
            </w:r>
            <w:r>
              <w:rPr>
                <w:rFonts w:ascii="Myriad Pro" w:hAnsi="Myriad Pro" w:cs="Arial"/>
                <w:sz w:val="20"/>
              </w:rPr>
              <w:t xml:space="preserve"> właściwych </w:t>
            </w:r>
            <w:r>
              <w:rPr>
                <w:rFonts w:ascii="Myriad Pro" w:eastAsia="MyriadPro-Regular" w:hAnsi="Myriad Pro" w:cs="Arial"/>
                <w:i/>
                <w:sz w:val="20"/>
              </w:rPr>
              <w:t xml:space="preserve">Wytycznych obszarowych, </w:t>
            </w:r>
            <w:r>
              <w:rPr>
                <w:rFonts w:ascii="Myriad Pro" w:hAnsi="Myriad Pro" w:cs="Arial"/>
                <w:sz w:val="20"/>
              </w:rPr>
              <w:t>mających wpływ na założenia dotyczące kwalifikowalności wydatków.</w:t>
            </w:r>
          </w:p>
          <w:p w:rsidR="00E5433C" w:rsidRDefault="00E5433C" w:rsidP="00B739E7">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F23677">
        <w:trPr>
          <w:trHeight w:val="3730"/>
        </w:trPr>
        <w:tc>
          <w:tcPr>
            <w:tcW w:w="534"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23"/>
              </w:numPr>
              <w:spacing w:before="40" w:after="40"/>
              <w:rPr>
                <w:rFonts w:cs="Arial"/>
              </w:rPr>
            </w:pPr>
          </w:p>
        </w:tc>
        <w:tc>
          <w:tcPr>
            <w:tcW w:w="28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eastAsia="MyriadPro-Regular" w:hAnsi="Myriad Pro" w:cs="Arial"/>
                <w:sz w:val="20"/>
              </w:rPr>
              <w:t>Zgodność z warunkami realizacji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eastAsia="MyriadPro-Regular" w:hAnsi="Myriad Pro" w:cs="Arial"/>
                <w:sz w:val="20"/>
              </w:rPr>
              <w:t xml:space="preserve">Wniosek został sporządzony zgodnie z uwarunkowaniami realizacji wsparcia określonymi we właściwych wytycznych obszarowych oraz z zasadami realizacji wsparcia wskazanymi przez IOK   w części 5.3 </w:t>
            </w:r>
            <w:r>
              <w:rPr>
                <w:rFonts w:ascii="Myriad Pro" w:eastAsia="MyriadPro-Regular" w:hAnsi="Myriad Pro" w:cs="Arial"/>
                <w:i/>
                <w:sz w:val="20"/>
              </w:rPr>
              <w:t xml:space="preserve">Regulaminu konkursu </w:t>
            </w:r>
            <w:r>
              <w:rPr>
                <w:rFonts w:ascii="Myriad Pro" w:eastAsia="MyriadPro-Regular" w:hAnsi="Myriad Pro" w:cs="Arial"/>
                <w:sz w:val="20"/>
              </w:rPr>
              <w:t>(np. zasady realizacji danej formy wsparcia).</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B739E7">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Spełnienie kryterium jest konieczne do przyznania dofinansowania.</w:t>
            </w:r>
          </w:p>
          <w:p w:rsidR="00E5433C" w:rsidRDefault="00E5433C" w:rsidP="00B739E7">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Projekty niespełniające kryterium kierowane są do poprawy lub uzupełnienia.</w:t>
            </w:r>
          </w:p>
          <w:p w:rsidR="00E5433C" w:rsidRDefault="00E5433C" w:rsidP="00B739E7">
            <w:pPr>
              <w:autoSpaceDE w:val="0"/>
              <w:autoSpaceDN w:val="0"/>
              <w:adjustRightInd w:val="0"/>
              <w:jc w:val="both"/>
              <w:rPr>
                <w:rFonts w:ascii="Myriad Pro" w:eastAsia="MyriadPro-Regular" w:hAnsi="Myriad Pro" w:cs="Arial"/>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Pr>
                <w:rFonts w:ascii="Myriad Pro" w:hAnsi="Myriad Pro" w:cs="Arial"/>
                <w:i/>
                <w:sz w:val="20"/>
              </w:rPr>
              <w:t>RPO WZ 2014-2020</w:t>
            </w:r>
            <w:r>
              <w:rPr>
                <w:rFonts w:ascii="Myriad Pro" w:hAnsi="Myriad Pro" w:cs="Arial"/>
                <w:sz w:val="20"/>
              </w:rPr>
              <w:t xml:space="preserve">, przepisów prawa,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sz w:val="20"/>
              </w:rPr>
              <w:t>właściwych</w:t>
            </w:r>
            <w:r>
              <w:rPr>
                <w:rFonts w:ascii="Myriad Pro" w:eastAsia="MyriadPro-Regular" w:hAnsi="Myriad Pro" w:cs="Arial"/>
                <w:i/>
                <w:sz w:val="20"/>
              </w:rPr>
              <w:t xml:space="preserve"> Wytycznych obszarowych </w:t>
            </w:r>
            <w:r>
              <w:rPr>
                <w:rFonts w:ascii="Myriad Pro" w:hAnsi="Myriad Pro" w:cs="Arial"/>
                <w:sz w:val="20"/>
              </w:rPr>
              <w:t>mających wpływ na założenia dotyczące uwarunkowań realizacji wsparcia.</w:t>
            </w:r>
          </w:p>
          <w:p w:rsidR="00E5433C" w:rsidRDefault="00E5433C" w:rsidP="00B739E7">
            <w:pPr>
              <w:spacing w:before="40"/>
              <w:jc w:val="both"/>
              <w:rPr>
                <w:rFonts w:ascii="Myriad Pro" w:hAnsi="Myriad Pro" w:cs="Arial"/>
                <w:sz w:val="20"/>
              </w:rPr>
            </w:pPr>
            <w:r>
              <w:rPr>
                <w:rFonts w:ascii="Myriad Pro" w:eastAsia="MyriadPro-Regular" w:hAnsi="Myriad Pro" w:cs="Arial"/>
                <w:sz w:val="20"/>
              </w:rPr>
              <w:t>Ocena spełniania kryterium polega na przypisaniu wartości logicznych „tak”, „nie”.</w:t>
            </w:r>
          </w:p>
        </w:tc>
      </w:tr>
      <w:tr w:rsidR="00E5433C" w:rsidTr="00E5433C">
        <w:trPr>
          <w:trHeight w:val="1552"/>
        </w:trPr>
        <w:tc>
          <w:tcPr>
            <w:tcW w:w="534"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23"/>
              </w:numPr>
              <w:spacing w:before="40" w:after="40"/>
              <w:rPr>
                <w:rFonts w:cs="Arial"/>
              </w:rPr>
            </w:pPr>
          </w:p>
        </w:tc>
        <w:tc>
          <w:tcPr>
            <w:tcW w:w="28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Spójność i kompletność zapisów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B739E7">
            <w:pPr>
              <w:autoSpaceDE w:val="0"/>
              <w:autoSpaceDN w:val="0"/>
              <w:adjustRightInd w:val="0"/>
              <w:jc w:val="both"/>
              <w:rPr>
                <w:rFonts w:ascii="Myriad Pro" w:hAnsi="Myriad Pro" w:cs="Arial"/>
                <w:sz w:val="20"/>
              </w:rPr>
            </w:pPr>
            <w:r>
              <w:rPr>
                <w:rFonts w:ascii="Myriad Pro" w:eastAsia="MyriadPro-Regular" w:hAnsi="Myriad Pro" w:cs="Arial"/>
                <w:sz w:val="20"/>
              </w:rPr>
              <w:t>Wniosek jest spójny i kompletny w odniesieniu do dokonanej oceny.</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B739E7">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B739E7">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F23677" w:rsidRDefault="00F23677" w:rsidP="00E5433C">
      <w:pPr>
        <w:tabs>
          <w:tab w:val="left" w:pos="6147"/>
        </w:tabs>
        <w:rPr>
          <w:rFonts w:ascii="Myriad Pro" w:hAnsi="Myriad Pro"/>
          <w:sz w:val="20"/>
        </w:rPr>
      </w:pPr>
    </w:p>
    <w:p w:rsidR="00F23677" w:rsidRDefault="00F23677" w:rsidP="00E5433C">
      <w:pPr>
        <w:tabs>
          <w:tab w:val="left" w:pos="6147"/>
        </w:tabs>
        <w:rPr>
          <w:rFonts w:ascii="Myriad Pro" w:hAnsi="Myriad Pro"/>
          <w:sz w:val="20"/>
        </w:rPr>
      </w:pPr>
    </w:p>
    <w:p w:rsidR="00FE60F1" w:rsidRPr="00FE60F1" w:rsidRDefault="00EF4CFB" w:rsidP="00FE60F1">
      <w:pPr>
        <w:jc w:val="center"/>
        <w:rPr>
          <w:rFonts w:ascii="Myriad Pro" w:hAnsi="Myriad Pro"/>
          <w:b/>
          <w:sz w:val="20"/>
        </w:rPr>
      </w:pPr>
      <w:r w:rsidRPr="00FE60F1">
        <w:rPr>
          <w:rFonts w:ascii="Myriad Pro" w:hAnsi="Myriad Pro"/>
          <w:b/>
          <w:sz w:val="20"/>
        </w:rPr>
        <w:t xml:space="preserve">Kryteria szczegółowe przyjęte Uchwałą Nr </w:t>
      </w:r>
      <w:r w:rsidR="0086651C" w:rsidRPr="00FE60F1">
        <w:rPr>
          <w:rFonts w:ascii="Myriad Pro" w:hAnsi="Myriad Pro"/>
          <w:b/>
          <w:sz w:val="20"/>
        </w:rPr>
        <w:t>24/19</w:t>
      </w:r>
      <w:r w:rsidRPr="00FE60F1">
        <w:rPr>
          <w:rFonts w:ascii="Myriad Pro" w:hAnsi="Myriad Pro"/>
          <w:b/>
          <w:sz w:val="20"/>
        </w:rPr>
        <w:t xml:space="preserve"> Komitetu Monitoruj</w:t>
      </w:r>
      <w:r w:rsidR="00095455" w:rsidRPr="00FE60F1">
        <w:rPr>
          <w:rFonts w:ascii="Myriad Pro" w:hAnsi="Myriad Pro"/>
          <w:b/>
          <w:sz w:val="20"/>
        </w:rPr>
        <w:t>ącego RPO WZ 2014-2020 z dnia 25 czerwca 2019</w:t>
      </w:r>
      <w:r w:rsidRPr="00FE60F1">
        <w:rPr>
          <w:rFonts w:ascii="Myriad Pro" w:hAnsi="Myriad Pro"/>
          <w:b/>
          <w:sz w:val="20"/>
        </w:rPr>
        <w:t xml:space="preserve"> r. (tryb konkursowy)</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900"/>
        <w:gridCol w:w="12275"/>
      </w:tblGrid>
      <w:tr w:rsidR="00FE60F1" w:rsidRPr="00D34B91" w:rsidTr="00FE60F1">
        <w:trPr>
          <w:jc w:val="center"/>
        </w:trPr>
        <w:tc>
          <w:tcPr>
            <w:tcW w:w="1900" w:type="dxa"/>
            <w:shd w:val="clear" w:color="auto" w:fill="B6DDE8" w:themeFill="accent5" w:themeFillTint="66"/>
          </w:tcPr>
          <w:p w:rsidR="00FE60F1" w:rsidRPr="00D34B91" w:rsidRDefault="00FE60F1" w:rsidP="00FE60F1">
            <w:pPr>
              <w:spacing w:before="40" w:after="40"/>
              <w:rPr>
                <w:rFonts w:ascii="Myriad Pro" w:hAnsi="Myriad Pro"/>
                <w:sz w:val="20"/>
              </w:rPr>
            </w:pPr>
            <w:r w:rsidRPr="00D34B91">
              <w:rPr>
                <w:rFonts w:ascii="Myriad Pro" w:hAnsi="Myriad Pro"/>
                <w:sz w:val="20"/>
              </w:rPr>
              <w:t>Oś priorytetowa</w:t>
            </w:r>
          </w:p>
        </w:tc>
        <w:tc>
          <w:tcPr>
            <w:tcW w:w="12275" w:type="dxa"/>
            <w:shd w:val="clear" w:color="auto" w:fill="B6DDE8" w:themeFill="accent5" w:themeFillTint="66"/>
          </w:tcPr>
          <w:p w:rsidR="00FE60F1" w:rsidRPr="00D34B91" w:rsidRDefault="00FE60F1" w:rsidP="00FE60F1">
            <w:pPr>
              <w:spacing w:before="40" w:after="40"/>
              <w:rPr>
                <w:rFonts w:ascii="Myriad Pro" w:hAnsi="Myriad Pro"/>
                <w:sz w:val="20"/>
              </w:rPr>
            </w:pPr>
            <w:r w:rsidRPr="00D34B91">
              <w:rPr>
                <w:rFonts w:ascii="Myriad Pro" w:hAnsi="Myriad Pro"/>
                <w:sz w:val="20"/>
              </w:rPr>
              <w:t>VI Rynek Pracy</w:t>
            </w:r>
          </w:p>
        </w:tc>
      </w:tr>
      <w:tr w:rsidR="00FE60F1" w:rsidRPr="00D34B91" w:rsidTr="00FE60F1">
        <w:trPr>
          <w:jc w:val="center"/>
        </w:trPr>
        <w:tc>
          <w:tcPr>
            <w:tcW w:w="1900" w:type="dxa"/>
            <w:shd w:val="clear" w:color="auto" w:fill="B6DDE8" w:themeFill="accent5" w:themeFillTint="66"/>
          </w:tcPr>
          <w:p w:rsidR="00FE60F1" w:rsidRPr="00D34B91" w:rsidRDefault="00FE60F1" w:rsidP="00FE60F1">
            <w:pPr>
              <w:spacing w:before="40" w:after="40"/>
              <w:rPr>
                <w:rFonts w:ascii="Myriad Pro" w:hAnsi="Myriad Pro"/>
                <w:sz w:val="20"/>
              </w:rPr>
            </w:pPr>
            <w:r w:rsidRPr="00D34B91">
              <w:rPr>
                <w:rFonts w:ascii="Myriad Pro" w:hAnsi="Myriad Pro"/>
                <w:sz w:val="20"/>
              </w:rPr>
              <w:t>Priorytet Inwestycyjny</w:t>
            </w:r>
          </w:p>
        </w:tc>
        <w:tc>
          <w:tcPr>
            <w:tcW w:w="12275" w:type="dxa"/>
            <w:shd w:val="clear" w:color="auto" w:fill="B6DDE8" w:themeFill="accent5" w:themeFillTint="66"/>
          </w:tcPr>
          <w:p w:rsidR="00FE60F1" w:rsidRPr="00D34B91" w:rsidRDefault="00FE60F1" w:rsidP="00FE60F1">
            <w:pPr>
              <w:spacing w:before="40" w:after="40"/>
              <w:jc w:val="both"/>
              <w:rPr>
                <w:rFonts w:ascii="Myriad Pro" w:hAnsi="Myriad Pro"/>
                <w:sz w:val="20"/>
              </w:rPr>
            </w:pPr>
            <w:r w:rsidRPr="001E393A">
              <w:rPr>
                <w:rFonts w:ascii="Myriad Pro" w:eastAsia="Calibri" w:hAnsi="Myriad Pro" w:cs="Times New Roman"/>
                <w:sz w:val="20"/>
              </w:rPr>
              <w:t>8 iv Równość mężczyzn i kobiet we wszystkich dziedzinach, w tym dostęp</w:t>
            </w:r>
            <w:r>
              <w:rPr>
                <w:rFonts w:ascii="Myriad Pro" w:eastAsia="Calibri" w:hAnsi="Myriad Pro" w:cs="Times New Roman"/>
                <w:sz w:val="20"/>
              </w:rPr>
              <w:t xml:space="preserve"> </w:t>
            </w:r>
            <w:r w:rsidRPr="001E393A">
              <w:rPr>
                <w:rFonts w:ascii="Myriad Pro" w:eastAsia="Calibri" w:hAnsi="Myriad Pro" w:cs="Times New Roman"/>
                <w:sz w:val="20"/>
              </w:rPr>
              <w:t>do zatrudnienia, rozwój kariery, godzenie życia zawodowego i prywatnego oraz promowanie</w:t>
            </w:r>
            <w:r>
              <w:rPr>
                <w:rFonts w:ascii="Myriad Pro" w:eastAsia="Calibri" w:hAnsi="Myriad Pro" w:cs="Times New Roman"/>
                <w:sz w:val="20"/>
              </w:rPr>
              <w:t xml:space="preserve"> </w:t>
            </w:r>
            <w:r w:rsidRPr="001E393A">
              <w:rPr>
                <w:rFonts w:ascii="Myriad Pro" w:eastAsia="Calibri" w:hAnsi="Myriad Pro" w:cs="Times New Roman"/>
                <w:sz w:val="20"/>
              </w:rPr>
              <w:t>równości wynagrodzeń za taką samą pracę.</w:t>
            </w:r>
          </w:p>
        </w:tc>
      </w:tr>
      <w:tr w:rsidR="00FE60F1" w:rsidRPr="00D34B91" w:rsidTr="00FE60F1">
        <w:trPr>
          <w:jc w:val="center"/>
        </w:trPr>
        <w:tc>
          <w:tcPr>
            <w:tcW w:w="1900" w:type="dxa"/>
            <w:shd w:val="clear" w:color="auto" w:fill="B6DDE8" w:themeFill="accent5" w:themeFillTint="66"/>
          </w:tcPr>
          <w:p w:rsidR="00FE60F1" w:rsidRPr="00D34B91" w:rsidRDefault="00FE60F1" w:rsidP="00FE60F1">
            <w:pPr>
              <w:spacing w:before="40" w:after="40"/>
              <w:rPr>
                <w:rFonts w:ascii="Myriad Pro" w:hAnsi="Myriad Pro"/>
                <w:sz w:val="20"/>
              </w:rPr>
            </w:pPr>
            <w:r w:rsidRPr="00D34B91">
              <w:rPr>
                <w:rFonts w:ascii="Myriad Pro" w:hAnsi="Myriad Pro"/>
                <w:sz w:val="20"/>
              </w:rPr>
              <w:t>Działanie</w:t>
            </w:r>
          </w:p>
        </w:tc>
        <w:tc>
          <w:tcPr>
            <w:tcW w:w="12275" w:type="dxa"/>
            <w:shd w:val="clear" w:color="auto" w:fill="B6DDE8" w:themeFill="accent5" w:themeFillTint="66"/>
          </w:tcPr>
          <w:p w:rsidR="00FE60F1" w:rsidRPr="00D34B91" w:rsidRDefault="00FE60F1" w:rsidP="00FE60F1">
            <w:pPr>
              <w:spacing w:before="40" w:after="40"/>
              <w:rPr>
                <w:rFonts w:ascii="Myriad Pro" w:hAnsi="Myriad Pro"/>
                <w:sz w:val="20"/>
              </w:rPr>
            </w:pPr>
            <w:r w:rsidRPr="00851E60">
              <w:rPr>
                <w:rFonts w:ascii="Myriad Pro" w:eastAsia="Calibri" w:hAnsi="Myriad Pro" w:cs="Times New Roman"/>
                <w:sz w:val="20"/>
              </w:rPr>
              <w:t>6.</w:t>
            </w:r>
            <w:r>
              <w:rPr>
                <w:rFonts w:ascii="Myriad Pro" w:eastAsia="Calibri" w:hAnsi="Myriad Pro" w:cs="Times New Roman"/>
                <w:sz w:val="20"/>
              </w:rPr>
              <w:t xml:space="preserve">6 </w:t>
            </w:r>
            <w:r w:rsidRPr="00470DF6">
              <w:rPr>
                <w:rFonts w:ascii="Myriad Pro" w:eastAsia="Calibri" w:hAnsi="Myriad Pro" w:cs="Times New Roman"/>
                <w:sz w:val="20"/>
              </w:rPr>
              <w:t>Programy zapewnienia i zwiększenia dostępu do opieki nad dziećmi w wieku do  lat 3</w:t>
            </w:r>
          </w:p>
        </w:tc>
      </w:tr>
      <w:tr w:rsidR="00FE60F1" w:rsidRPr="00D34B91" w:rsidTr="00FE60F1">
        <w:trPr>
          <w:jc w:val="center"/>
        </w:trPr>
        <w:tc>
          <w:tcPr>
            <w:tcW w:w="1900" w:type="dxa"/>
            <w:shd w:val="clear" w:color="auto" w:fill="B6DDE8" w:themeFill="accent5" w:themeFillTint="66"/>
          </w:tcPr>
          <w:p w:rsidR="00FE60F1" w:rsidRPr="00D34B91" w:rsidRDefault="00FE60F1" w:rsidP="00FE60F1">
            <w:pPr>
              <w:spacing w:before="40" w:after="40"/>
              <w:rPr>
                <w:rFonts w:ascii="Myriad Pro" w:hAnsi="Myriad Pro"/>
                <w:sz w:val="20"/>
              </w:rPr>
            </w:pPr>
            <w:r w:rsidRPr="00D34B91">
              <w:rPr>
                <w:rFonts w:ascii="Myriad Pro" w:hAnsi="Myriad Pro"/>
                <w:sz w:val="20"/>
              </w:rPr>
              <w:t>Typ projektu</w:t>
            </w:r>
          </w:p>
        </w:tc>
        <w:tc>
          <w:tcPr>
            <w:tcW w:w="12275" w:type="dxa"/>
            <w:shd w:val="clear" w:color="auto" w:fill="B6DDE8" w:themeFill="accent5" w:themeFillTint="66"/>
          </w:tcPr>
          <w:p w:rsidR="00FE60F1" w:rsidRPr="00470DF6" w:rsidRDefault="00FE60F1" w:rsidP="00FE60F1">
            <w:pPr>
              <w:spacing w:before="40" w:after="40"/>
              <w:rPr>
                <w:rFonts w:ascii="Myriad Pro" w:hAnsi="Myriad Pro"/>
                <w:sz w:val="20"/>
              </w:rPr>
            </w:pPr>
            <w:r w:rsidRPr="00470DF6">
              <w:rPr>
                <w:rFonts w:ascii="Myriad Pro" w:hAnsi="Myriad Pro"/>
                <w:sz w:val="20"/>
              </w:rPr>
              <w:t>Upowszechnienie dostępu do usług opieki nad dziećmi wieku do lat 3, poprzez.:</w:t>
            </w:r>
          </w:p>
          <w:p w:rsidR="00FE60F1" w:rsidRPr="00470DF6" w:rsidRDefault="00FE60F1" w:rsidP="00912095">
            <w:pPr>
              <w:numPr>
                <w:ilvl w:val="0"/>
                <w:numId w:val="169"/>
              </w:numPr>
              <w:spacing w:before="40" w:after="40"/>
              <w:rPr>
                <w:rFonts w:ascii="Myriad Pro" w:hAnsi="Myriad Pro"/>
                <w:sz w:val="20"/>
              </w:rPr>
            </w:pPr>
            <w:r w:rsidRPr="00470DF6">
              <w:rPr>
                <w:rFonts w:ascii="Myriad Pro" w:hAnsi="Myriad Pro"/>
                <w:sz w:val="20"/>
              </w:rPr>
              <w:t>Tworzenie nowych miejsc opieki nad dziećmi do lat 3, w tym dostosowanych do potrzeb dzieci z niepełnosprawnościami w istniejących lub nowo tworzonych formach opieki (żłobki i kluby dziecięce oraz w ramach instytucji opiekuna dziennego), w tym m.in.:</w:t>
            </w:r>
          </w:p>
          <w:p w:rsidR="00FE60F1" w:rsidRPr="00470DF6" w:rsidRDefault="00FE60F1" w:rsidP="00912095">
            <w:pPr>
              <w:numPr>
                <w:ilvl w:val="3"/>
                <w:numId w:val="170"/>
              </w:numPr>
              <w:spacing w:before="40" w:after="40"/>
              <w:ind w:left="964" w:hanging="283"/>
              <w:jc w:val="both"/>
              <w:rPr>
                <w:rFonts w:ascii="Myriad Pro" w:hAnsi="Myriad Pro"/>
                <w:sz w:val="20"/>
              </w:rPr>
            </w:pPr>
            <w:r w:rsidRPr="00470DF6">
              <w:rPr>
                <w:rFonts w:ascii="Myriad Pro" w:hAnsi="Myriad Pro"/>
                <w:sz w:val="20"/>
              </w:rPr>
              <w:t>dostosowanie pomieszczeń do potrzeb dzieci, w tym do wymogów budowlanych, sanitarno-higienicznych, bezpieczeństwa przeciwpożarowego, organizacja kuchni, stołówek, szatni zgodnie z koncepcją uniwersalnego projektowania itp.</w:t>
            </w:r>
          </w:p>
          <w:p w:rsidR="00FE60F1" w:rsidRPr="00470DF6" w:rsidRDefault="00FE60F1" w:rsidP="00912095">
            <w:pPr>
              <w:numPr>
                <w:ilvl w:val="3"/>
                <w:numId w:val="170"/>
              </w:numPr>
              <w:spacing w:before="40" w:after="40"/>
              <w:ind w:left="964" w:hanging="283"/>
              <w:jc w:val="both"/>
              <w:rPr>
                <w:rFonts w:ascii="Myriad Pro" w:hAnsi="Myriad Pro"/>
                <w:sz w:val="20"/>
              </w:rPr>
            </w:pPr>
            <w:r w:rsidRPr="00470DF6">
              <w:rPr>
                <w:rFonts w:ascii="Myriad Pro" w:hAnsi="Myriad Pro"/>
                <w:sz w:val="20"/>
              </w:rPr>
              <w:t>zakup i montaż wyposażenia (w tym m. in. meble, wyposażenie wypoczynkowe, wyposażenie sanitarne, zabawki);</w:t>
            </w:r>
          </w:p>
          <w:p w:rsidR="00FE60F1" w:rsidRPr="00470DF6" w:rsidRDefault="00FE60F1" w:rsidP="00912095">
            <w:pPr>
              <w:numPr>
                <w:ilvl w:val="3"/>
                <w:numId w:val="170"/>
              </w:numPr>
              <w:spacing w:before="40" w:after="40"/>
              <w:ind w:left="964" w:hanging="283"/>
              <w:jc w:val="both"/>
              <w:rPr>
                <w:rFonts w:ascii="Myriad Pro" w:hAnsi="Myriad Pro"/>
                <w:sz w:val="20"/>
              </w:rPr>
            </w:pPr>
            <w:r w:rsidRPr="00470DF6">
              <w:rPr>
                <w:rFonts w:ascii="Myriad Pro" w:hAnsi="Myriad Pro"/>
                <w:sz w:val="20"/>
              </w:rPr>
              <w:t>zakup pomocy do prowadzenia zajęć opiekuńczo-wychowawczych i edukacyjnych, specjalistycznego sprzętu oraz narzędzi do rozpoznawania potrzeb rozwojowych i edukacyjnych oraz możliwości psychofizycznych dzieci, wspomagania rozwoju  i prowadzenia terapii dzieci ze specjalnymi potrzebami edukacyjnymi, ze szczególnym uwzględnieniem tych pomocy, sprzętu i narzędzi, które są zgodne z koncepcją uniwersalnego projektowania;</w:t>
            </w:r>
          </w:p>
          <w:p w:rsidR="00FE60F1" w:rsidRPr="00470DF6" w:rsidRDefault="00FE60F1" w:rsidP="00912095">
            <w:pPr>
              <w:numPr>
                <w:ilvl w:val="3"/>
                <w:numId w:val="170"/>
              </w:numPr>
              <w:spacing w:before="40" w:after="40"/>
              <w:ind w:left="964" w:hanging="283"/>
              <w:jc w:val="both"/>
              <w:rPr>
                <w:rFonts w:ascii="Myriad Pro" w:hAnsi="Myriad Pro"/>
                <w:sz w:val="20"/>
              </w:rPr>
            </w:pPr>
            <w:r w:rsidRPr="00470DF6">
              <w:rPr>
                <w:rFonts w:ascii="Myriad Pro" w:hAnsi="Myriad Pro"/>
                <w:sz w:val="20"/>
              </w:rPr>
              <w:t xml:space="preserve">wyposażenie i montaż placu zabaw wraz z bezpieczną nawierzchnią i ogrodzeniem; </w:t>
            </w:r>
          </w:p>
          <w:p w:rsidR="00FE60F1" w:rsidRPr="00470DF6" w:rsidRDefault="00FE60F1" w:rsidP="00912095">
            <w:pPr>
              <w:numPr>
                <w:ilvl w:val="3"/>
                <w:numId w:val="170"/>
              </w:numPr>
              <w:spacing w:before="40" w:after="40"/>
              <w:ind w:left="964" w:hanging="283"/>
              <w:jc w:val="both"/>
              <w:rPr>
                <w:rFonts w:ascii="Myriad Pro" w:hAnsi="Myriad Pro"/>
                <w:sz w:val="20"/>
              </w:rPr>
            </w:pPr>
            <w:r w:rsidRPr="00470DF6">
              <w:rPr>
                <w:rFonts w:ascii="Myriad Pro" w:hAnsi="Myriad Pro"/>
                <w:sz w:val="20"/>
              </w:rPr>
              <w:t>modyfikacja przestrzeni wspierająca rozwój psychoruchowy i poznawczy dzieci;</w:t>
            </w:r>
          </w:p>
          <w:p w:rsidR="00FE60F1" w:rsidRPr="00470DF6" w:rsidRDefault="00FE60F1" w:rsidP="00912095">
            <w:pPr>
              <w:numPr>
                <w:ilvl w:val="3"/>
                <w:numId w:val="170"/>
              </w:numPr>
              <w:spacing w:before="40" w:after="40"/>
              <w:ind w:left="964" w:hanging="283"/>
              <w:jc w:val="both"/>
              <w:rPr>
                <w:rFonts w:ascii="Myriad Pro" w:hAnsi="Myriad Pro"/>
                <w:sz w:val="20"/>
              </w:rPr>
            </w:pPr>
            <w:r w:rsidRPr="00470DF6">
              <w:rPr>
                <w:rFonts w:ascii="Myriad Pro" w:hAnsi="Myriad Pro"/>
                <w:sz w:val="20"/>
              </w:rPr>
              <w:t>zapewnienie bieżącego funkcjonowania utworzonego miejsca opieki nad dziećmi do lat 3, w tym: koszty wynagrodzenia personelu zatrudnionego w miejscu opieki nad dziećmi do lat 3, koszty opłat za wyżywienie i pobyt dziecka;</w:t>
            </w:r>
          </w:p>
          <w:p w:rsidR="00FE60F1" w:rsidRPr="00470DF6" w:rsidRDefault="00FE60F1" w:rsidP="00912095">
            <w:pPr>
              <w:numPr>
                <w:ilvl w:val="3"/>
                <w:numId w:val="170"/>
              </w:numPr>
              <w:spacing w:before="40" w:after="40"/>
              <w:ind w:left="964" w:hanging="283"/>
              <w:jc w:val="both"/>
              <w:rPr>
                <w:rFonts w:ascii="Myriad Pro" w:hAnsi="Myriad Pro"/>
                <w:sz w:val="20"/>
              </w:rPr>
            </w:pPr>
            <w:r w:rsidRPr="00470DF6">
              <w:rPr>
                <w:rFonts w:ascii="Myriad Pro" w:hAnsi="Myriad Pro"/>
                <w:sz w:val="20"/>
              </w:rPr>
              <w:t>finansowanie kosztów przeszkolenia i zdobycia kwalifikacji dla osób planujących zajęcie się opieką nad dziećmi do lat 3 w formie pracownika żłobka/klubu dziecięcego, opiekuna dziennego.</w:t>
            </w:r>
          </w:p>
          <w:p w:rsidR="00FE60F1" w:rsidRPr="00470DF6" w:rsidRDefault="00FE60F1" w:rsidP="00912095">
            <w:pPr>
              <w:numPr>
                <w:ilvl w:val="3"/>
                <w:numId w:val="170"/>
              </w:numPr>
              <w:spacing w:before="40" w:after="40"/>
              <w:ind w:left="964" w:hanging="283"/>
              <w:jc w:val="both"/>
              <w:rPr>
                <w:rFonts w:ascii="Myriad Pro" w:hAnsi="Myriad Pro"/>
                <w:sz w:val="20"/>
              </w:rPr>
            </w:pPr>
            <w:r w:rsidRPr="00470DF6">
              <w:rPr>
                <w:rFonts w:ascii="Myriad Pro" w:hAnsi="Myriad Pro"/>
                <w:sz w:val="20"/>
              </w:rPr>
              <w:t xml:space="preserve">finansowanie kosztów podniesienia kwalifikacji sprawujących opiekę nad dziećmi do lat 3 w formie pracownika żłobka/klubu </w:t>
            </w:r>
            <w:r w:rsidRPr="00470DF6">
              <w:rPr>
                <w:rFonts w:ascii="Myriad Pro" w:hAnsi="Myriad Pro"/>
                <w:sz w:val="20"/>
              </w:rPr>
              <w:lastRenderedPageBreak/>
              <w:t>dziecięcego, opiekuna dziennego.</w:t>
            </w:r>
          </w:p>
          <w:p w:rsidR="00FE60F1" w:rsidRPr="00470DF6" w:rsidRDefault="00FE60F1" w:rsidP="00912095">
            <w:pPr>
              <w:numPr>
                <w:ilvl w:val="3"/>
                <w:numId w:val="170"/>
              </w:numPr>
              <w:spacing w:before="40" w:after="40"/>
              <w:ind w:left="964" w:hanging="283"/>
              <w:jc w:val="both"/>
              <w:rPr>
                <w:rFonts w:ascii="Myriad Pro" w:hAnsi="Myriad Pro"/>
                <w:sz w:val="20"/>
              </w:rPr>
            </w:pPr>
            <w:r w:rsidRPr="00470DF6">
              <w:rPr>
                <w:rFonts w:ascii="Myriad Pro" w:hAnsi="Myriad Pro"/>
                <w:sz w:val="20"/>
              </w:rPr>
              <w:t>inne wydatki o ile są niezbędne do prawidłowego funkcjonowania miejsca opieki nad dziećmi do lat 3.</w:t>
            </w:r>
          </w:p>
          <w:p w:rsidR="00FE60F1" w:rsidRPr="00490AA8" w:rsidRDefault="00FE60F1" w:rsidP="00912095">
            <w:pPr>
              <w:numPr>
                <w:ilvl w:val="0"/>
                <w:numId w:val="170"/>
              </w:numPr>
              <w:spacing w:before="40" w:after="40"/>
              <w:rPr>
                <w:rFonts w:ascii="Myriad Pro" w:hAnsi="Myriad Pro"/>
                <w:sz w:val="20"/>
              </w:rPr>
            </w:pPr>
            <w:r w:rsidRPr="00470DF6">
              <w:rPr>
                <w:rFonts w:ascii="Myriad Pro" w:hAnsi="Myriad Pro"/>
                <w:sz w:val="20"/>
              </w:rPr>
              <w:t>Dostosowanie istniejących miejsc opieki nad dziećmi do lat 3 do potrzeb dzieci z niepełnosprawnościami, w tym finansowanie mechanizmu racjonalnych usprawnień, np. zatrudnienie asystenta dziecka, dostosowanie posiłków z uwzględnieniem specyficznych potrzeb żywieniowych wynikających z niepełnosprawności dziecka, zakup pomocy dydaktycznych adekwatnych do specjalnych potrzeb edukacyjnych wynikających z niepełnosprawności, w oparciu o indywidualnie przeprowadzoną diagnozę.</w:t>
            </w:r>
          </w:p>
        </w:tc>
      </w:tr>
    </w:tbl>
    <w:p w:rsidR="00FE60F1" w:rsidRDefault="00FE60F1" w:rsidP="00FE60F1">
      <w:pPr>
        <w:spacing w:before="120" w:after="120" w:line="240" w:lineRule="auto"/>
        <w:rPr>
          <w:sz w:val="20"/>
        </w:rPr>
      </w:pPr>
    </w:p>
    <w:p w:rsidR="00F23677" w:rsidRPr="007F692A" w:rsidRDefault="00F23677" w:rsidP="00FE60F1">
      <w:pPr>
        <w:spacing w:before="120" w:after="120" w:line="240" w:lineRule="auto"/>
        <w:rPr>
          <w:sz w:val="20"/>
        </w:rPr>
      </w:pPr>
    </w:p>
    <w:tbl>
      <w:tblPr>
        <w:tblStyle w:val="Tabela-Siatka"/>
        <w:tblW w:w="14175" w:type="dxa"/>
        <w:jc w:val="center"/>
        <w:tblLayout w:type="fixed"/>
        <w:tblLook w:val="04A0" w:firstRow="1" w:lastRow="0" w:firstColumn="1" w:lastColumn="0" w:noHBand="0" w:noVBand="1"/>
      </w:tblPr>
      <w:tblGrid>
        <w:gridCol w:w="539"/>
        <w:gridCol w:w="2524"/>
        <w:gridCol w:w="5954"/>
        <w:gridCol w:w="5158"/>
      </w:tblGrid>
      <w:tr w:rsidR="00FE60F1" w:rsidRPr="001F385E" w:rsidTr="00FE60F1">
        <w:trPr>
          <w:jc w:val="center"/>
        </w:trPr>
        <w:tc>
          <w:tcPr>
            <w:tcW w:w="14175" w:type="dxa"/>
            <w:gridSpan w:val="4"/>
            <w:shd w:val="pct10" w:color="auto" w:fill="auto"/>
          </w:tcPr>
          <w:p w:rsidR="00FE60F1" w:rsidRPr="001F385E" w:rsidRDefault="00FE60F1" w:rsidP="00FE60F1">
            <w:pPr>
              <w:spacing w:before="40" w:after="40"/>
              <w:jc w:val="center"/>
              <w:rPr>
                <w:rFonts w:ascii="Myriad Pro" w:hAnsi="Myriad Pro"/>
                <w:b/>
                <w:sz w:val="20"/>
              </w:rPr>
            </w:pPr>
            <w:r w:rsidRPr="001F385E">
              <w:rPr>
                <w:rFonts w:ascii="Myriad Pro" w:hAnsi="Myriad Pro"/>
                <w:b/>
                <w:sz w:val="20"/>
              </w:rPr>
              <w:t>Kryteria dopuszczalności</w:t>
            </w:r>
          </w:p>
        </w:tc>
      </w:tr>
      <w:tr w:rsidR="00FE60F1" w:rsidRPr="001F385E" w:rsidTr="00FE60F1">
        <w:trPr>
          <w:jc w:val="center"/>
        </w:trPr>
        <w:tc>
          <w:tcPr>
            <w:tcW w:w="539" w:type="dxa"/>
          </w:tcPr>
          <w:p w:rsidR="00FE60F1" w:rsidRPr="001F385E" w:rsidRDefault="00FE60F1" w:rsidP="00FE60F1">
            <w:pPr>
              <w:spacing w:before="40" w:after="40"/>
              <w:jc w:val="center"/>
              <w:rPr>
                <w:rFonts w:ascii="Myriad Pro" w:hAnsi="Myriad Pro"/>
                <w:sz w:val="20"/>
              </w:rPr>
            </w:pPr>
            <w:r w:rsidRPr="001F385E">
              <w:rPr>
                <w:rFonts w:ascii="Myriad Pro" w:hAnsi="Myriad Pro"/>
                <w:sz w:val="20"/>
              </w:rPr>
              <w:t>L.p.</w:t>
            </w:r>
          </w:p>
        </w:tc>
        <w:tc>
          <w:tcPr>
            <w:tcW w:w="2524" w:type="dxa"/>
          </w:tcPr>
          <w:p w:rsidR="00FE60F1" w:rsidRPr="001F385E" w:rsidRDefault="00FE60F1" w:rsidP="00FE60F1">
            <w:pPr>
              <w:spacing w:before="40" w:after="40"/>
              <w:jc w:val="center"/>
              <w:rPr>
                <w:rFonts w:ascii="Myriad Pro" w:hAnsi="Myriad Pro"/>
                <w:sz w:val="20"/>
              </w:rPr>
            </w:pPr>
            <w:r w:rsidRPr="001F385E">
              <w:rPr>
                <w:rFonts w:ascii="Myriad Pro" w:hAnsi="Myriad Pro"/>
                <w:sz w:val="20"/>
              </w:rPr>
              <w:t>Nazwa kryterium</w:t>
            </w:r>
          </w:p>
        </w:tc>
        <w:tc>
          <w:tcPr>
            <w:tcW w:w="5954" w:type="dxa"/>
          </w:tcPr>
          <w:p w:rsidR="00FE60F1" w:rsidRPr="001F385E" w:rsidRDefault="00FE60F1" w:rsidP="00FE60F1">
            <w:pPr>
              <w:spacing w:before="40" w:after="40"/>
              <w:jc w:val="center"/>
              <w:rPr>
                <w:rFonts w:ascii="Myriad Pro" w:hAnsi="Myriad Pro"/>
                <w:sz w:val="20"/>
              </w:rPr>
            </w:pPr>
            <w:r w:rsidRPr="001F385E">
              <w:rPr>
                <w:rFonts w:ascii="Myriad Pro" w:hAnsi="Myriad Pro"/>
                <w:sz w:val="20"/>
              </w:rPr>
              <w:t>Definicja kryterium</w:t>
            </w:r>
          </w:p>
        </w:tc>
        <w:tc>
          <w:tcPr>
            <w:tcW w:w="5158" w:type="dxa"/>
          </w:tcPr>
          <w:p w:rsidR="00FE60F1" w:rsidRPr="001F385E" w:rsidRDefault="00FE60F1" w:rsidP="00FE60F1">
            <w:pPr>
              <w:spacing w:before="40" w:after="40"/>
              <w:jc w:val="center"/>
              <w:rPr>
                <w:rFonts w:ascii="Myriad Pro" w:hAnsi="Myriad Pro"/>
                <w:sz w:val="20"/>
              </w:rPr>
            </w:pPr>
            <w:r w:rsidRPr="001F385E">
              <w:rPr>
                <w:rFonts w:ascii="Myriad Pro" w:hAnsi="Myriad Pro"/>
                <w:sz w:val="20"/>
              </w:rPr>
              <w:t>Opis znaczenia kryterium</w:t>
            </w:r>
          </w:p>
        </w:tc>
      </w:tr>
      <w:tr w:rsidR="00FE60F1" w:rsidRPr="001F385E" w:rsidTr="00FE60F1">
        <w:trPr>
          <w:jc w:val="center"/>
        </w:trPr>
        <w:tc>
          <w:tcPr>
            <w:tcW w:w="539" w:type="dxa"/>
          </w:tcPr>
          <w:p w:rsidR="00FE60F1" w:rsidRPr="001F385E" w:rsidRDefault="00FE60F1" w:rsidP="00FE60F1">
            <w:pPr>
              <w:spacing w:before="40" w:after="40"/>
              <w:jc w:val="center"/>
              <w:rPr>
                <w:rFonts w:ascii="Myriad Pro" w:hAnsi="Myriad Pro"/>
                <w:sz w:val="20"/>
              </w:rPr>
            </w:pPr>
            <w:r w:rsidRPr="001F385E">
              <w:rPr>
                <w:rFonts w:ascii="Myriad Pro" w:hAnsi="Myriad Pro"/>
                <w:sz w:val="20"/>
              </w:rPr>
              <w:t>1</w:t>
            </w:r>
          </w:p>
        </w:tc>
        <w:tc>
          <w:tcPr>
            <w:tcW w:w="2524" w:type="dxa"/>
          </w:tcPr>
          <w:p w:rsidR="00FE60F1" w:rsidRPr="001F385E" w:rsidRDefault="00FE60F1" w:rsidP="00FE60F1">
            <w:pPr>
              <w:spacing w:before="40" w:after="40"/>
              <w:jc w:val="center"/>
              <w:rPr>
                <w:rFonts w:ascii="Myriad Pro" w:hAnsi="Myriad Pro"/>
                <w:sz w:val="20"/>
              </w:rPr>
            </w:pPr>
            <w:r w:rsidRPr="001F385E">
              <w:rPr>
                <w:rFonts w:ascii="Myriad Pro" w:hAnsi="Myriad Pro"/>
                <w:sz w:val="20"/>
              </w:rPr>
              <w:t>2</w:t>
            </w:r>
          </w:p>
        </w:tc>
        <w:tc>
          <w:tcPr>
            <w:tcW w:w="5954" w:type="dxa"/>
          </w:tcPr>
          <w:p w:rsidR="00FE60F1" w:rsidRPr="001F385E" w:rsidRDefault="00FE60F1" w:rsidP="00FE60F1">
            <w:pPr>
              <w:spacing w:before="40" w:after="40"/>
              <w:jc w:val="center"/>
              <w:rPr>
                <w:rFonts w:ascii="Myriad Pro" w:hAnsi="Myriad Pro"/>
                <w:sz w:val="20"/>
              </w:rPr>
            </w:pPr>
            <w:r w:rsidRPr="001F385E">
              <w:rPr>
                <w:rFonts w:ascii="Myriad Pro" w:hAnsi="Myriad Pro"/>
                <w:sz w:val="20"/>
              </w:rPr>
              <w:t>3</w:t>
            </w:r>
          </w:p>
        </w:tc>
        <w:tc>
          <w:tcPr>
            <w:tcW w:w="5158" w:type="dxa"/>
          </w:tcPr>
          <w:p w:rsidR="00FE60F1" w:rsidRPr="001F385E" w:rsidRDefault="00FE60F1" w:rsidP="00FE60F1">
            <w:pPr>
              <w:spacing w:before="40" w:after="40"/>
              <w:jc w:val="center"/>
              <w:rPr>
                <w:rFonts w:ascii="Myriad Pro" w:hAnsi="Myriad Pro"/>
                <w:sz w:val="20"/>
              </w:rPr>
            </w:pPr>
            <w:r w:rsidRPr="001F385E">
              <w:rPr>
                <w:rFonts w:ascii="Myriad Pro" w:hAnsi="Myriad Pro"/>
                <w:sz w:val="20"/>
              </w:rPr>
              <w:t>4</w:t>
            </w:r>
          </w:p>
        </w:tc>
      </w:tr>
      <w:tr w:rsidR="00FE60F1" w:rsidRPr="001F385E" w:rsidTr="00FE60F1">
        <w:trPr>
          <w:jc w:val="center"/>
        </w:trPr>
        <w:tc>
          <w:tcPr>
            <w:tcW w:w="539" w:type="dxa"/>
          </w:tcPr>
          <w:p w:rsidR="00FE60F1" w:rsidRPr="001F385E" w:rsidRDefault="00FE60F1" w:rsidP="001B0A9F">
            <w:pPr>
              <w:pStyle w:val="Akapitzlist"/>
              <w:numPr>
                <w:ilvl w:val="0"/>
                <w:numId w:val="327"/>
              </w:numPr>
              <w:spacing w:before="240"/>
              <w:ind w:left="0" w:firstLine="0"/>
              <w:contextualSpacing w:val="0"/>
            </w:pPr>
          </w:p>
        </w:tc>
        <w:tc>
          <w:tcPr>
            <w:tcW w:w="2524" w:type="dxa"/>
          </w:tcPr>
          <w:p w:rsidR="00FE60F1" w:rsidRPr="001F385E" w:rsidRDefault="00FE60F1" w:rsidP="00FE60F1">
            <w:pPr>
              <w:spacing w:before="240"/>
              <w:rPr>
                <w:rFonts w:ascii="Myriad Pro" w:hAnsi="Myriad Pro"/>
                <w:sz w:val="20"/>
              </w:rPr>
            </w:pPr>
            <w:r w:rsidRPr="001F385E">
              <w:rPr>
                <w:rFonts w:ascii="Myriad Pro" w:hAnsi="Myriad Pro"/>
                <w:sz w:val="20"/>
              </w:rPr>
              <w:t>Zgodność wsparcia</w:t>
            </w:r>
          </w:p>
        </w:tc>
        <w:tc>
          <w:tcPr>
            <w:tcW w:w="5954" w:type="dxa"/>
          </w:tcPr>
          <w:p w:rsidR="00FE60F1" w:rsidRDefault="00FE60F1" w:rsidP="001B0A9F">
            <w:pPr>
              <w:pStyle w:val="Akapitzlist"/>
              <w:numPr>
                <w:ilvl w:val="0"/>
                <w:numId w:val="325"/>
              </w:numPr>
              <w:spacing w:before="240"/>
              <w:ind w:left="368" w:hanging="283"/>
              <w:jc w:val="both"/>
              <w:rPr>
                <w:bCs/>
              </w:rPr>
            </w:pPr>
            <w:r w:rsidRPr="00777619">
              <w:rPr>
                <w:bCs/>
              </w:rPr>
              <w:t>Projekt jest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p w:rsidR="00FE60F1" w:rsidRDefault="00FE60F1" w:rsidP="002E1E55">
            <w:pPr>
              <w:pStyle w:val="Akapitzlist"/>
              <w:numPr>
                <w:ilvl w:val="0"/>
                <w:numId w:val="0"/>
              </w:numPr>
              <w:spacing w:before="240"/>
              <w:ind w:left="368"/>
              <w:jc w:val="both"/>
              <w:rPr>
                <w:bCs/>
              </w:rPr>
            </w:pPr>
            <w:r>
              <w:rPr>
                <w:bCs/>
              </w:rPr>
              <w:t>(typ projektu 1-2)</w:t>
            </w:r>
          </w:p>
          <w:p w:rsidR="00FE60F1" w:rsidRPr="00777619" w:rsidRDefault="00FE60F1" w:rsidP="002E1E55">
            <w:pPr>
              <w:pStyle w:val="Akapitzlist"/>
              <w:numPr>
                <w:ilvl w:val="0"/>
                <w:numId w:val="0"/>
              </w:numPr>
              <w:spacing w:before="240"/>
              <w:ind w:left="368"/>
              <w:jc w:val="both"/>
              <w:rPr>
                <w:bCs/>
              </w:rPr>
            </w:pPr>
          </w:p>
          <w:p w:rsidR="00FE60F1" w:rsidRDefault="00FE60F1" w:rsidP="001B0A9F">
            <w:pPr>
              <w:pStyle w:val="Akapitzlist"/>
              <w:numPr>
                <w:ilvl w:val="0"/>
                <w:numId w:val="325"/>
              </w:numPr>
              <w:spacing w:before="240"/>
              <w:ind w:left="368" w:hanging="283"/>
              <w:jc w:val="both"/>
              <w:rPr>
                <w:bCs/>
              </w:rPr>
            </w:pPr>
            <w:r w:rsidRPr="00777619">
              <w:rPr>
                <w:bCs/>
              </w:rPr>
              <w:t>Projektodawca zapewnia, że w przypadku osób bezrobotnych i/lub biernych zawodowo, wsparcie udzielane będzie wyłącznie osobom, które zobowiążą się do podjęcia zatrudnienia w okresie 3 miesięcy od momentu rozpoczęcia finansowania opieki nad dzieckiem. Projektodawca zapewnia monitorowanie zmiany sytuacji pozostających poza rynkiem pracy opiekunów dzieci do lat 3. W przypadku braku podjęcia zatrudnienia w okresie 3 miesięcy od momentu rozpoczęcia finansowania opieki nad dzieckiem, Projektodawca zobowiązuje się do rozwiązania umowy z uczestnikiem projektu.</w:t>
            </w:r>
          </w:p>
          <w:p w:rsidR="00FE60F1" w:rsidRDefault="00FE60F1" w:rsidP="002E1E55">
            <w:pPr>
              <w:pStyle w:val="Akapitzlist"/>
              <w:numPr>
                <w:ilvl w:val="0"/>
                <w:numId w:val="0"/>
              </w:numPr>
              <w:spacing w:before="240"/>
              <w:ind w:left="368"/>
              <w:jc w:val="both"/>
              <w:rPr>
                <w:bCs/>
              </w:rPr>
            </w:pPr>
            <w:r>
              <w:rPr>
                <w:bCs/>
              </w:rPr>
              <w:t>(typ projektu 1-2)</w:t>
            </w:r>
          </w:p>
          <w:p w:rsidR="00FE60F1" w:rsidRPr="00777619" w:rsidRDefault="00FE60F1" w:rsidP="002E1E55">
            <w:pPr>
              <w:pStyle w:val="Akapitzlist"/>
              <w:numPr>
                <w:ilvl w:val="0"/>
                <w:numId w:val="0"/>
              </w:numPr>
              <w:spacing w:before="240"/>
              <w:ind w:left="368"/>
              <w:jc w:val="both"/>
              <w:rPr>
                <w:bCs/>
              </w:rPr>
            </w:pPr>
          </w:p>
          <w:p w:rsidR="00FE60F1" w:rsidRDefault="00FE60F1" w:rsidP="001B0A9F">
            <w:pPr>
              <w:pStyle w:val="Akapitzlist"/>
              <w:numPr>
                <w:ilvl w:val="0"/>
                <w:numId w:val="325"/>
              </w:numPr>
              <w:spacing w:before="240"/>
              <w:ind w:left="368" w:hanging="283"/>
              <w:jc w:val="both"/>
              <w:rPr>
                <w:bCs/>
              </w:rPr>
            </w:pPr>
            <w:r w:rsidRPr="00777619">
              <w:rPr>
                <w:bCs/>
              </w:rPr>
              <w:t>Projektodawca zapewnia, że w przypadku osób pracujących przebywających na urlopie macierzyńskim/rodzicielskim, wsparcie udzielane będzie wyłącznie osobom, które zobowiążą się do powrotu na rynek pracy po przerwie związanej z urodzeniem i wychowaniem dziecka oraz utrzymanie zatrudnienia w okresie realizacji projektu. Finansowanie opieki rozpoczyna się z dniem powrotu do pracy opiekuna dziecka do lat 3.</w:t>
            </w:r>
          </w:p>
          <w:p w:rsidR="00FE60F1" w:rsidRDefault="00FE60F1" w:rsidP="002E1E55">
            <w:pPr>
              <w:pStyle w:val="Akapitzlist"/>
              <w:numPr>
                <w:ilvl w:val="0"/>
                <w:numId w:val="0"/>
              </w:numPr>
              <w:spacing w:before="240"/>
              <w:ind w:left="368"/>
              <w:jc w:val="both"/>
              <w:rPr>
                <w:bCs/>
              </w:rPr>
            </w:pPr>
            <w:r>
              <w:rPr>
                <w:bCs/>
              </w:rPr>
              <w:t>(typ projektu 1-2)</w:t>
            </w:r>
          </w:p>
          <w:p w:rsidR="00FE60F1" w:rsidRPr="00777619" w:rsidRDefault="00FE60F1" w:rsidP="002E1E55">
            <w:pPr>
              <w:pStyle w:val="Akapitzlist"/>
              <w:numPr>
                <w:ilvl w:val="0"/>
                <w:numId w:val="0"/>
              </w:numPr>
              <w:spacing w:before="240"/>
              <w:ind w:left="368"/>
              <w:jc w:val="both"/>
              <w:rPr>
                <w:bCs/>
              </w:rPr>
            </w:pPr>
          </w:p>
          <w:p w:rsidR="00FE60F1" w:rsidRPr="00777619" w:rsidRDefault="00FE60F1" w:rsidP="001B0A9F">
            <w:pPr>
              <w:pStyle w:val="Akapitzlist"/>
              <w:numPr>
                <w:ilvl w:val="0"/>
                <w:numId w:val="325"/>
              </w:numPr>
              <w:spacing w:before="240"/>
              <w:ind w:left="368" w:hanging="283"/>
              <w:jc w:val="both"/>
              <w:rPr>
                <w:bCs/>
              </w:rPr>
            </w:pPr>
            <w:r w:rsidRPr="00777619">
              <w:rPr>
                <w:bCs/>
              </w:rPr>
              <w:t>Uzasadnienie realizacji projektu zostało poparte stosowną analizą uwzględniającą łącznie:</w:t>
            </w:r>
          </w:p>
          <w:p w:rsidR="00FE60F1" w:rsidRPr="00777619" w:rsidRDefault="00FE60F1" w:rsidP="001B0A9F">
            <w:pPr>
              <w:pStyle w:val="Akapitzlist"/>
              <w:numPr>
                <w:ilvl w:val="0"/>
                <w:numId w:val="326"/>
              </w:numPr>
              <w:spacing w:before="240"/>
              <w:ind w:left="652" w:hanging="284"/>
              <w:jc w:val="both"/>
              <w:rPr>
                <w:bCs/>
              </w:rPr>
            </w:pPr>
            <w:r w:rsidRPr="00777619">
              <w:rPr>
                <w:bCs/>
              </w:rPr>
              <w:t>dane statystyczne z obszaru realizacji projektu (odsetek dzieci objętych opieką w żłobkach/klubach dziecięcych i/lub liczby dzieci w żłobkach i klubach dziecięcych na 1000 dzieci w wieku do lat 3);</w:t>
            </w:r>
          </w:p>
          <w:p w:rsidR="00FE60F1" w:rsidRPr="00777619" w:rsidRDefault="00FE60F1" w:rsidP="001B0A9F">
            <w:pPr>
              <w:pStyle w:val="Akapitzlist"/>
              <w:numPr>
                <w:ilvl w:val="0"/>
                <w:numId w:val="326"/>
              </w:numPr>
              <w:spacing w:before="240"/>
              <w:ind w:left="652" w:hanging="284"/>
              <w:jc w:val="both"/>
              <w:rPr>
                <w:bCs/>
              </w:rPr>
            </w:pPr>
            <w:r w:rsidRPr="00777619">
              <w:rPr>
                <w:bCs/>
              </w:rPr>
              <w:t>uwarunkowania w zakresie zróżnicowań przestrzennych w dostępie do form opieki;</w:t>
            </w:r>
          </w:p>
          <w:p w:rsidR="00FE60F1" w:rsidRDefault="00FE60F1" w:rsidP="001B0A9F">
            <w:pPr>
              <w:pStyle w:val="Akapitzlist"/>
              <w:numPr>
                <w:ilvl w:val="0"/>
                <w:numId w:val="326"/>
              </w:numPr>
              <w:spacing w:before="240"/>
              <w:ind w:left="652" w:hanging="284"/>
              <w:jc w:val="both"/>
              <w:rPr>
                <w:bCs/>
              </w:rPr>
            </w:pPr>
            <w:r w:rsidRPr="00777619">
              <w:rPr>
                <w:bCs/>
              </w:rPr>
              <w:t>prognozy demograficzne dotyczące obszaru realizacji projektu.</w:t>
            </w:r>
          </w:p>
          <w:p w:rsidR="00FE60F1" w:rsidRDefault="00FE60F1" w:rsidP="002E1E55">
            <w:pPr>
              <w:pStyle w:val="Akapitzlist"/>
              <w:numPr>
                <w:ilvl w:val="0"/>
                <w:numId w:val="0"/>
              </w:numPr>
              <w:spacing w:before="240"/>
              <w:ind w:left="368"/>
              <w:jc w:val="both"/>
              <w:rPr>
                <w:bCs/>
              </w:rPr>
            </w:pPr>
            <w:r>
              <w:rPr>
                <w:bCs/>
              </w:rPr>
              <w:t>(typ projektu 1-2)</w:t>
            </w:r>
          </w:p>
          <w:p w:rsidR="00FE60F1" w:rsidRPr="00777619" w:rsidRDefault="00FE60F1" w:rsidP="002E1E55">
            <w:pPr>
              <w:pStyle w:val="Akapitzlist"/>
              <w:numPr>
                <w:ilvl w:val="0"/>
                <w:numId w:val="0"/>
              </w:numPr>
              <w:spacing w:before="240"/>
              <w:ind w:left="368"/>
              <w:jc w:val="both"/>
              <w:rPr>
                <w:bCs/>
              </w:rPr>
            </w:pPr>
          </w:p>
          <w:p w:rsidR="00FE60F1" w:rsidRDefault="00FE60F1" w:rsidP="001B0A9F">
            <w:pPr>
              <w:pStyle w:val="Akapitzlist"/>
              <w:numPr>
                <w:ilvl w:val="0"/>
                <w:numId w:val="325"/>
              </w:numPr>
              <w:spacing w:before="240"/>
              <w:ind w:left="368" w:hanging="283"/>
              <w:jc w:val="both"/>
              <w:rPr>
                <w:bCs/>
              </w:rPr>
            </w:pPr>
            <w:r>
              <w:rPr>
                <w:bCs/>
              </w:rPr>
              <w:t>W</w:t>
            </w:r>
            <w:r w:rsidRPr="00777619">
              <w:rPr>
                <w:bCs/>
              </w:rPr>
              <w:t>sparcie w zakresie tworzenia nowych miejsc opieki nad dziećmi do lat 3 w formie żłobków, klubów dziecięcych lub dziennego opiekuna gwarantuje zwiększenie liczby miejsc opieki prowadzonych przez daną instytucję publiczną lub niepubliczną, liczonych w okresie ostatnich 12 miesięcy przed dniem złożenia wniosku.</w:t>
            </w:r>
          </w:p>
          <w:p w:rsidR="00FE60F1" w:rsidRDefault="00FE60F1" w:rsidP="002E1E55">
            <w:pPr>
              <w:pStyle w:val="Akapitzlist"/>
              <w:numPr>
                <w:ilvl w:val="0"/>
                <w:numId w:val="0"/>
              </w:numPr>
              <w:spacing w:before="240"/>
              <w:ind w:left="368"/>
              <w:jc w:val="both"/>
              <w:rPr>
                <w:bCs/>
              </w:rPr>
            </w:pPr>
            <w:r>
              <w:rPr>
                <w:bCs/>
              </w:rPr>
              <w:t>(typ projektu 1)</w:t>
            </w:r>
          </w:p>
          <w:p w:rsidR="00FE60F1" w:rsidRPr="00777619" w:rsidRDefault="00FE60F1" w:rsidP="002E1E55">
            <w:pPr>
              <w:pStyle w:val="Akapitzlist"/>
              <w:numPr>
                <w:ilvl w:val="0"/>
                <w:numId w:val="0"/>
              </w:numPr>
              <w:spacing w:before="240"/>
              <w:ind w:left="368"/>
              <w:jc w:val="both"/>
              <w:rPr>
                <w:bCs/>
              </w:rPr>
            </w:pPr>
          </w:p>
          <w:p w:rsidR="00FE60F1" w:rsidRDefault="00FE60F1" w:rsidP="001B0A9F">
            <w:pPr>
              <w:pStyle w:val="Akapitzlist"/>
              <w:numPr>
                <w:ilvl w:val="0"/>
                <w:numId w:val="325"/>
              </w:numPr>
              <w:spacing w:before="240"/>
              <w:ind w:left="368" w:hanging="283"/>
              <w:jc w:val="both"/>
              <w:rPr>
                <w:bCs/>
              </w:rPr>
            </w:pPr>
            <w:r w:rsidRPr="00777619">
              <w:rPr>
                <w:bCs/>
              </w:rPr>
              <w:t>Projektodawca zapewnia trwałość utworzonych, w tym dostosowanych do potrzeb dzieci z niepełnosprawnościami w ramach projektu miejsc opieki nad dziećmi do lat 3 w żłobkach, klubach dziecięcych i przez dziennego opiekuna w okresie minimum 2 lat po ustaniu finansowania EFS, wskazując we wniosku o dofinansowanie sposób zapewnienia trwałości, w tym planowane działania oraz źródło ich finansowania.</w:t>
            </w:r>
          </w:p>
          <w:p w:rsidR="00FE60F1" w:rsidRDefault="00FE60F1" w:rsidP="002E1E55">
            <w:pPr>
              <w:pStyle w:val="Akapitzlist"/>
              <w:numPr>
                <w:ilvl w:val="0"/>
                <w:numId w:val="0"/>
              </w:numPr>
              <w:spacing w:before="240"/>
              <w:ind w:left="368"/>
              <w:jc w:val="both"/>
              <w:rPr>
                <w:bCs/>
              </w:rPr>
            </w:pPr>
            <w:r>
              <w:rPr>
                <w:bCs/>
              </w:rPr>
              <w:lastRenderedPageBreak/>
              <w:t>(typ projektu 1-2)</w:t>
            </w:r>
          </w:p>
          <w:p w:rsidR="00FE60F1" w:rsidRPr="00DC4BF1" w:rsidRDefault="00FE60F1" w:rsidP="002E1E55">
            <w:pPr>
              <w:pStyle w:val="Akapitzlist"/>
              <w:numPr>
                <w:ilvl w:val="0"/>
                <w:numId w:val="0"/>
              </w:numPr>
              <w:spacing w:before="240"/>
              <w:ind w:left="368"/>
              <w:jc w:val="both"/>
              <w:rPr>
                <w:bCs/>
              </w:rPr>
            </w:pPr>
          </w:p>
          <w:p w:rsidR="00FE60F1" w:rsidRDefault="00FE60F1" w:rsidP="001B0A9F">
            <w:pPr>
              <w:pStyle w:val="Akapitzlist"/>
              <w:numPr>
                <w:ilvl w:val="0"/>
                <w:numId w:val="325"/>
              </w:numPr>
              <w:spacing w:before="240"/>
              <w:ind w:left="368" w:hanging="283"/>
              <w:jc w:val="both"/>
              <w:rPr>
                <w:bCs/>
              </w:rPr>
            </w:pPr>
            <w:r w:rsidRPr="00777619">
              <w:rPr>
                <w:bCs/>
              </w:rPr>
              <w:t>Projektodawca wniesie wkład własny w wysokości nie mniejszej niż 5% wydatków kwalifikowalnych w projekcie, zgodnie z zapisami określonymi w Szczegółowym Opisie Osi Priorytetowych Regionalnego Programu Operacyjnego Województwa Zachodniopomorskiego 2014-2020</w:t>
            </w:r>
            <w:r>
              <w:rPr>
                <w:bCs/>
              </w:rPr>
              <w:t>.</w:t>
            </w:r>
          </w:p>
          <w:p w:rsidR="00FE60F1" w:rsidRDefault="00FE60F1" w:rsidP="002E1E55">
            <w:pPr>
              <w:pStyle w:val="Akapitzlist"/>
              <w:numPr>
                <w:ilvl w:val="0"/>
                <w:numId w:val="0"/>
              </w:numPr>
              <w:spacing w:before="240"/>
              <w:ind w:left="368"/>
              <w:jc w:val="both"/>
              <w:rPr>
                <w:bCs/>
              </w:rPr>
            </w:pPr>
            <w:r>
              <w:rPr>
                <w:bCs/>
              </w:rPr>
              <w:t>(typ projektu 1-2)</w:t>
            </w:r>
          </w:p>
          <w:p w:rsidR="00FE60F1" w:rsidRPr="00DC4BF1" w:rsidRDefault="00FE60F1" w:rsidP="002E1E55">
            <w:pPr>
              <w:pStyle w:val="Akapitzlist"/>
              <w:numPr>
                <w:ilvl w:val="0"/>
                <w:numId w:val="0"/>
              </w:numPr>
              <w:spacing w:before="240"/>
              <w:ind w:left="368"/>
              <w:jc w:val="both"/>
              <w:rPr>
                <w:bCs/>
              </w:rPr>
            </w:pPr>
          </w:p>
          <w:p w:rsidR="00FE60F1" w:rsidRDefault="00FE60F1" w:rsidP="001B0A9F">
            <w:pPr>
              <w:pStyle w:val="Akapitzlist"/>
              <w:numPr>
                <w:ilvl w:val="0"/>
                <w:numId w:val="325"/>
              </w:numPr>
              <w:spacing w:before="240"/>
              <w:ind w:left="368" w:hanging="283"/>
              <w:jc w:val="both"/>
              <w:rPr>
                <w:bCs/>
              </w:rPr>
            </w:pPr>
            <w:r w:rsidRPr="00777619">
              <w:rPr>
                <w:bCs/>
              </w:rPr>
              <w:t>Okres finansowania bieżącej działalności nowo utworzonych miejsc opieki wynosi maksymalnie 24 miesiące.</w:t>
            </w:r>
          </w:p>
          <w:p w:rsidR="00FE60F1" w:rsidRDefault="00FE60F1" w:rsidP="002E1E55">
            <w:pPr>
              <w:pStyle w:val="Akapitzlist"/>
              <w:numPr>
                <w:ilvl w:val="0"/>
                <w:numId w:val="0"/>
              </w:numPr>
              <w:spacing w:before="240"/>
              <w:ind w:left="368"/>
              <w:jc w:val="both"/>
              <w:rPr>
                <w:bCs/>
              </w:rPr>
            </w:pPr>
            <w:r>
              <w:rPr>
                <w:bCs/>
              </w:rPr>
              <w:t>(typ projektu 1)</w:t>
            </w:r>
          </w:p>
          <w:p w:rsidR="00FE60F1" w:rsidRPr="00DC4BF1" w:rsidRDefault="00FE60F1" w:rsidP="002E1E55">
            <w:pPr>
              <w:pStyle w:val="Akapitzlist"/>
              <w:numPr>
                <w:ilvl w:val="0"/>
                <w:numId w:val="0"/>
              </w:numPr>
              <w:spacing w:before="240"/>
              <w:ind w:left="368"/>
              <w:jc w:val="both"/>
              <w:rPr>
                <w:bCs/>
              </w:rPr>
            </w:pPr>
          </w:p>
          <w:p w:rsidR="00FE60F1" w:rsidRDefault="00FE60F1" w:rsidP="001B0A9F">
            <w:pPr>
              <w:pStyle w:val="Akapitzlist"/>
              <w:numPr>
                <w:ilvl w:val="0"/>
                <w:numId w:val="325"/>
              </w:numPr>
              <w:ind w:left="368" w:hanging="283"/>
              <w:rPr>
                <w:bCs/>
              </w:rPr>
            </w:pPr>
            <w:r w:rsidRPr="00777619">
              <w:rPr>
                <w:bCs/>
              </w:rPr>
              <w:t>Maksymalny koszt utworzenia nowego miejsca w żłobku/klubie dziecięcym /u opiekuna dziennego wynosi 33 000,00 zł.</w:t>
            </w:r>
          </w:p>
          <w:p w:rsidR="00FE60F1" w:rsidRPr="00DC4BF1" w:rsidRDefault="00FE60F1" w:rsidP="002E1E55">
            <w:pPr>
              <w:pStyle w:val="Akapitzlist"/>
              <w:numPr>
                <w:ilvl w:val="0"/>
                <w:numId w:val="0"/>
              </w:numPr>
              <w:spacing w:before="240"/>
              <w:ind w:left="368"/>
              <w:jc w:val="both"/>
              <w:rPr>
                <w:bCs/>
              </w:rPr>
            </w:pPr>
            <w:r>
              <w:rPr>
                <w:bCs/>
              </w:rPr>
              <w:t>(typ projektu 1)</w:t>
            </w:r>
          </w:p>
        </w:tc>
        <w:tc>
          <w:tcPr>
            <w:tcW w:w="5158" w:type="dxa"/>
          </w:tcPr>
          <w:p w:rsidR="00FE60F1" w:rsidRPr="009D4B73" w:rsidRDefault="00FE60F1" w:rsidP="00FE60F1">
            <w:pPr>
              <w:spacing w:before="240"/>
              <w:rPr>
                <w:rFonts w:ascii="Myriad Pro" w:hAnsi="Myriad Pro"/>
                <w:sz w:val="20"/>
              </w:rPr>
            </w:pPr>
            <w:r w:rsidRPr="009D4B73">
              <w:rPr>
                <w:rFonts w:ascii="Myriad Pro" w:hAnsi="Myriad Pro"/>
                <w:sz w:val="20"/>
              </w:rPr>
              <w:lastRenderedPageBreak/>
              <w:t>Spełnienie kryterium jest konieczne do przyznania dofinansowania.</w:t>
            </w:r>
          </w:p>
          <w:p w:rsidR="00FE60F1" w:rsidRPr="009D4B73" w:rsidRDefault="00FE60F1" w:rsidP="00FE60F1">
            <w:pPr>
              <w:rPr>
                <w:rFonts w:ascii="Myriad Pro" w:hAnsi="Myriad Pro"/>
                <w:sz w:val="20"/>
              </w:rPr>
            </w:pPr>
            <w:r w:rsidRPr="009D4B73">
              <w:rPr>
                <w:rFonts w:ascii="Myriad Pro" w:hAnsi="Myriad Pro"/>
                <w:sz w:val="20"/>
              </w:rPr>
              <w:t>Projekt</w:t>
            </w:r>
            <w:r>
              <w:rPr>
                <w:rFonts w:ascii="Myriad Pro" w:hAnsi="Myriad Pro"/>
                <w:sz w:val="20"/>
              </w:rPr>
              <w:t>y</w:t>
            </w:r>
            <w:r w:rsidRPr="009D4B73">
              <w:rPr>
                <w:rFonts w:ascii="Myriad Pro" w:hAnsi="Myriad Pro"/>
                <w:sz w:val="20"/>
              </w:rPr>
              <w:t xml:space="preserve"> niespełniające kryterium są odrzucane.</w:t>
            </w:r>
          </w:p>
          <w:p w:rsidR="00FE60F1" w:rsidRDefault="00FE60F1" w:rsidP="00FE60F1">
            <w:pPr>
              <w:rPr>
                <w:rFonts w:ascii="Myriad Pro" w:hAnsi="Myriad Pro"/>
                <w:sz w:val="20"/>
              </w:rPr>
            </w:pPr>
            <w:r w:rsidRPr="009D4B73">
              <w:rPr>
                <w:rFonts w:ascii="Myriad Pro" w:hAnsi="Myriad Pro"/>
                <w:sz w:val="20"/>
              </w:rPr>
              <w:t>Ocena spełniania kryterium polega na przypisaniu w</w:t>
            </w:r>
            <w:r>
              <w:rPr>
                <w:rFonts w:ascii="Myriad Pro" w:hAnsi="Myriad Pro"/>
                <w:sz w:val="20"/>
              </w:rPr>
              <w:t>artości logicznych „tak”, „nie”, „nie dotyczy”</w:t>
            </w:r>
          </w:p>
          <w:p w:rsidR="00FE60F1" w:rsidRPr="001F385E" w:rsidRDefault="00FE60F1" w:rsidP="00FE60F1">
            <w:pPr>
              <w:rPr>
                <w:rFonts w:ascii="Myriad Pro" w:hAnsi="Myriad Pro"/>
                <w:sz w:val="20"/>
              </w:rPr>
            </w:pPr>
          </w:p>
        </w:tc>
      </w:tr>
    </w:tbl>
    <w:p w:rsidR="00FE60F1" w:rsidRPr="001F385E" w:rsidRDefault="00FE60F1" w:rsidP="00FE60F1">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8880"/>
        <w:gridCol w:w="4733"/>
      </w:tblGrid>
      <w:tr w:rsidR="00FE60F1" w:rsidRPr="001F385E" w:rsidTr="00FE60F1">
        <w:trPr>
          <w:jc w:val="center"/>
        </w:trPr>
        <w:tc>
          <w:tcPr>
            <w:tcW w:w="14175" w:type="dxa"/>
            <w:gridSpan w:val="3"/>
            <w:shd w:val="clear" w:color="auto" w:fill="D9D9D9"/>
          </w:tcPr>
          <w:p w:rsidR="00FE60F1" w:rsidRPr="001F385E" w:rsidRDefault="00FE60F1" w:rsidP="00FE60F1">
            <w:pPr>
              <w:spacing w:before="40" w:after="40" w:line="240" w:lineRule="auto"/>
              <w:jc w:val="center"/>
              <w:rPr>
                <w:rFonts w:ascii="Myriad Pro" w:hAnsi="Myriad Pro"/>
                <w:sz w:val="20"/>
              </w:rPr>
            </w:pPr>
            <w:r w:rsidRPr="001F385E">
              <w:rPr>
                <w:rFonts w:ascii="Myriad Pro" w:hAnsi="Myriad Pro"/>
                <w:b/>
                <w:sz w:val="20"/>
              </w:rPr>
              <w:t>Kryteria premiujące</w:t>
            </w:r>
          </w:p>
        </w:tc>
      </w:tr>
      <w:tr w:rsidR="00FE60F1" w:rsidRPr="001F385E" w:rsidTr="00FE60F1">
        <w:trPr>
          <w:jc w:val="center"/>
        </w:trPr>
        <w:tc>
          <w:tcPr>
            <w:tcW w:w="562" w:type="dxa"/>
          </w:tcPr>
          <w:p w:rsidR="00FE60F1" w:rsidRPr="00622331" w:rsidRDefault="00FE60F1" w:rsidP="00FE60F1">
            <w:pPr>
              <w:pStyle w:val="Akapitzlist"/>
              <w:spacing w:before="40" w:after="40" w:line="240" w:lineRule="auto"/>
              <w:ind w:left="0"/>
              <w:contextualSpacing w:val="0"/>
              <w:jc w:val="center"/>
            </w:pPr>
            <w:r w:rsidRPr="00622331">
              <w:t>L.p.</w:t>
            </w:r>
          </w:p>
        </w:tc>
        <w:tc>
          <w:tcPr>
            <w:tcW w:w="8880" w:type="dxa"/>
          </w:tcPr>
          <w:p w:rsidR="00FE60F1" w:rsidRPr="00622331" w:rsidRDefault="00FE60F1" w:rsidP="00FE60F1">
            <w:pPr>
              <w:spacing w:before="40" w:after="40" w:line="240" w:lineRule="auto"/>
              <w:jc w:val="center"/>
              <w:rPr>
                <w:rFonts w:ascii="Myriad Pro" w:hAnsi="Myriad Pro"/>
                <w:sz w:val="20"/>
              </w:rPr>
            </w:pPr>
            <w:r w:rsidRPr="00622331">
              <w:rPr>
                <w:rFonts w:ascii="Myriad Pro" w:hAnsi="Myriad Pro"/>
                <w:sz w:val="20"/>
              </w:rPr>
              <w:t>Definicja kryterium</w:t>
            </w:r>
          </w:p>
        </w:tc>
        <w:tc>
          <w:tcPr>
            <w:tcW w:w="4733" w:type="dxa"/>
          </w:tcPr>
          <w:p w:rsidR="00FE60F1" w:rsidRPr="00622331" w:rsidRDefault="00FE60F1" w:rsidP="00FE60F1">
            <w:pPr>
              <w:spacing w:before="40" w:after="40" w:line="240" w:lineRule="auto"/>
              <w:jc w:val="center"/>
              <w:rPr>
                <w:rFonts w:ascii="Myriad Pro" w:hAnsi="Myriad Pro"/>
                <w:sz w:val="20"/>
              </w:rPr>
            </w:pPr>
            <w:r w:rsidRPr="00622331">
              <w:rPr>
                <w:rFonts w:ascii="Myriad Pro" w:hAnsi="Myriad Pro"/>
                <w:sz w:val="20"/>
              </w:rPr>
              <w:t>Opis znaczenia kryterium</w:t>
            </w:r>
          </w:p>
        </w:tc>
      </w:tr>
      <w:tr w:rsidR="00FE60F1" w:rsidRPr="001F385E" w:rsidTr="00FE60F1">
        <w:trPr>
          <w:jc w:val="center"/>
        </w:trPr>
        <w:tc>
          <w:tcPr>
            <w:tcW w:w="562" w:type="dxa"/>
            <w:tcBorders>
              <w:bottom w:val="single" w:sz="4" w:space="0" w:color="auto"/>
            </w:tcBorders>
          </w:tcPr>
          <w:p w:rsidR="00FE60F1" w:rsidRPr="00622331" w:rsidRDefault="00FE60F1" w:rsidP="00FE60F1">
            <w:pPr>
              <w:pStyle w:val="Akapitzlist"/>
              <w:spacing w:before="40" w:after="40" w:line="240" w:lineRule="auto"/>
              <w:ind w:left="0"/>
              <w:contextualSpacing w:val="0"/>
              <w:jc w:val="center"/>
            </w:pPr>
            <w:r w:rsidRPr="00622331">
              <w:t>1</w:t>
            </w:r>
          </w:p>
        </w:tc>
        <w:tc>
          <w:tcPr>
            <w:tcW w:w="8880" w:type="dxa"/>
            <w:tcBorders>
              <w:bottom w:val="single" w:sz="4" w:space="0" w:color="auto"/>
            </w:tcBorders>
          </w:tcPr>
          <w:p w:rsidR="00FE60F1" w:rsidRPr="00622331" w:rsidRDefault="00FE60F1" w:rsidP="00FE60F1">
            <w:pPr>
              <w:spacing w:before="40" w:after="40" w:line="240" w:lineRule="auto"/>
              <w:jc w:val="center"/>
              <w:rPr>
                <w:rFonts w:ascii="Myriad Pro" w:hAnsi="Myriad Pro"/>
                <w:sz w:val="20"/>
              </w:rPr>
            </w:pPr>
            <w:r w:rsidRPr="00622331">
              <w:rPr>
                <w:rFonts w:ascii="Myriad Pro" w:hAnsi="Myriad Pro"/>
                <w:sz w:val="20"/>
              </w:rPr>
              <w:t>2</w:t>
            </w:r>
          </w:p>
        </w:tc>
        <w:tc>
          <w:tcPr>
            <w:tcW w:w="4733" w:type="dxa"/>
            <w:tcBorders>
              <w:bottom w:val="single" w:sz="4" w:space="0" w:color="auto"/>
            </w:tcBorders>
          </w:tcPr>
          <w:p w:rsidR="00FE60F1" w:rsidRPr="00622331" w:rsidRDefault="00FE60F1" w:rsidP="00FE60F1">
            <w:pPr>
              <w:spacing w:before="40" w:after="40" w:line="240" w:lineRule="auto"/>
              <w:jc w:val="center"/>
              <w:rPr>
                <w:rFonts w:ascii="Myriad Pro" w:hAnsi="Myriad Pro"/>
                <w:sz w:val="20"/>
              </w:rPr>
            </w:pPr>
            <w:r w:rsidRPr="00622331">
              <w:rPr>
                <w:rFonts w:ascii="Myriad Pro" w:hAnsi="Myriad Pro"/>
                <w:sz w:val="20"/>
              </w:rPr>
              <w:t>3</w:t>
            </w:r>
          </w:p>
        </w:tc>
      </w:tr>
      <w:tr w:rsidR="00FE60F1" w:rsidRPr="001F385E" w:rsidTr="00FE60F1">
        <w:trPr>
          <w:jc w:val="center"/>
        </w:trPr>
        <w:tc>
          <w:tcPr>
            <w:tcW w:w="562" w:type="dxa"/>
            <w:tcBorders>
              <w:bottom w:val="single" w:sz="4" w:space="0" w:color="auto"/>
            </w:tcBorders>
          </w:tcPr>
          <w:p w:rsidR="00FE60F1" w:rsidRPr="00622331" w:rsidRDefault="00FE60F1" w:rsidP="001B0A9F">
            <w:pPr>
              <w:pStyle w:val="Akapitzlist"/>
              <w:numPr>
                <w:ilvl w:val="0"/>
                <w:numId w:val="328"/>
              </w:numPr>
              <w:spacing w:before="40" w:after="40" w:line="240" w:lineRule="auto"/>
              <w:ind w:left="0" w:firstLine="0"/>
              <w:contextualSpacing w:val="0"/>
            </w:pPr>
          </w:p>
        </w:tc>
        <w:tc>
          <w:tcPr>
            <w:tcW w:w="8880" w:type="dxa"/>
            <w:tcBorders>
              <w:bottom w:val="single" w:sz="4" w:space="0" w:color="auto"/>
            </w:tcBorders>
          </w:tcPr>
          <w:p w:rsidR="00FE60F1" w:rsidRDefault="00FE60F1" w:rsidP="00FE60F1">
            <w:pPr>
              <w:spacing w:before="40" w:after="40" w:line="240" w:lineRule="auto"/>
              <w:jc w:val="both"/>
              <w:rPr>
                <w:rFonts w:ascii="Myriad Pro" w:hAnsi="Myriad Pro" w:cs="Arial"/>
                <w:sz w:val="20"/>
              </w:rPr>
            </w:pPr>
            <w:r w:rsidRPr="00777619">
              <w:rPr>
                <w:rFonts w:ascii="Myriad Pro" w:hAnsi="Myriad Pro" w:cs="Arial"/>
                <w:sz w:val="20"/>
              </w:rPr>
              <w:t>Projekt jest realizowany na obszarze powiatów wałeckiego, koszalińskiego (ziemski), kamieńskiego, gdzie odsetek dzieci w wieku do lat 3, objętych opieką w żłobkach i klubach dziecięcych jest najniższy w regionie.</w:t>
            </w:r>
          </w:p>
          <w:p w:rsidR="00FE60F1" w:rsidRPr="00622331" w:rsidRDefault="00FE60F1" w:rsidP="00FE60F1">
            <w:pPr>
              <w:spacing w:before="40" w:after="40" w:line="240" w:lineRule="auto"/>
              <w:jc w:val="both"/>
              <w:rPr>
                <w:rFonts w:ascii="Myriad Pro" w:hAnsi="Myriad Pro" w:cs="Arial"/>
                <w:sz w:val="20"/>
              </w:rPr>
            </w:pPr>
            <w:r w:rsidRPr="00291DC1">
              <w:rPr>
                <w:rFonts w:ascii="Myriad Pro" w:hAnsi="Myriad Pro"/>
                <w:bCs/>
                <w:sz w:val="20"/>
              </w:rPr>
              <w:t>(typ projektu 1-2)</w:t>
            </w:r>
          </w:p>
        </w:tc>
        <w:tc>
          <w:tcPr>
            <w:tcW w:w="4733" w:type="dxa"/>
            <w:tcBorders>
              <w:bottom w:val="single" w:sz="4" w:space="0" w:color="auto"/>
            </w:tcBorders>
          </w:tcPr>
          <w:p w:rsidR="00FE60F1" w:rsidRPr="00622331" w:rsidRDefault="00FE60F1" w:rsidP="00FE60F1">
            <w:pPr>
              <w:tabs>
                <w:tab w:val="left" w:pos="1275"/>
              </w:tabs>
              <w:spacing w:before="40" w:after="40" w:line="240" w:lineRule="auto"/>
              <w:jc w:val="both"/>
              <w:rPr>
                <w:rFonts w:ascii="Myriad Pro" w:hAnsi="Myriad Pro" w:cs="Arial"/>
                <w:sz w:val="20"/>
              </w:rPr>
            </w:pPr>
            <w:r w:rsidRPr="00622331">
              <w:rPr>
                <w:rFonts w:ascii="Myriad Pro" w:hAnsi="Myriad Pro" w:cs="Arial"/>
                <w:sz w:val="20"/>
              </w:rPr>
              <w:t>Liczba punktów:</w:t>
            </w:r>
            <w:r>
              <w:rPr>
                <w:rFonts w:ascii="Myriad Pro" w:hAnsi="Myriad Pro" w:cs="Arial"/>
                <w:sz w:val="20"/>
              </w:rPr>
              <w:t xml:space="preserve"> 10</w:t>
            </w:r>
          </w:p>
        </w:tc>
      </w:tr>
      <w:tr w:rsidR="00FE60F1" w:rsidRPr="001F385E" w:rsidTr="00FE60F1">
        <w:trPr>
          <w:jc w:val="center"/>
        </w:trPr>
        <w:tc>
          <w:tcPr>
            <w:tcW w:w="562" w:type="dxa"/>
          </w:tcPr>
          <w:p w:rsidR="00FE60F1" w:rsidRPr="00622331" w:rsidRDefault="00FE60F1" w:rsidP="001B0A9F">
            <w:pPr>
              <w:pStyle w:val="Akapitzlist"/>
              <w:numPr>
                <w:ilvl w:val="0"/>
                <w:numId w:val="328"/>
              </w:numPr>
              <w:spacing w:before="40" w:after="40" w:line="240" w:lineRule="auto"/>
              <w:ind w:left="0" w:firstLine="0"/>
              <w:contextualSpacing w:val="0"/>
            </w:pPr>
          </w:p>
        </w:tc>
        <w:tc>
          <w:tcPr>
            <w:tcW w:w="8880" w:type="dxa"/>
          </w:tcPr>
          <w:p w:rsidR="00FE60F1" w:rsidRDefault="00FE60F1" w:rsidP="00FE60F1">
            <w:pPr>
              <w:spacing w:before="40" w:after="40" w:line="240" w:lineRule="auto"/>
              <w:jc w:val="both"/>
              <w:rPr>
                <w:rFonts w:ascii="Myriad Pro" w:hAnsi="Myriad Pro" w:cs="Arial"/>
                <w:sz w:val="20"/>
              </w:rPr>
            </w:pPr>
            <w:r w:rsidRPr="00777619">
              <w:rPr>
                <w:rFonts w:ascii="Myriad Pro" w:hAnsi="Myriad Pro" w:cs="Arial"/>
                <w:sz w:val="20"/>
              </w:rPr>
              <w:t>Projektodawca od minimum 1 roku przed dniem złożenia wniosku posiada siedzibę  lub oddział lub główne miejsce wykonywania działalności lub dodatkowe miejsce wykonywania działalności na terenie województwa zachodniopomorskiego.</w:t>
            </w:r>
          </w:p>
          <w:p w:rsidR="00FE60F1" w:rsidRPr="00291DC1" w:rsidDel="002E02B7" w:rsidRDefault="00FE60F1" w:rsidP="00FE60F1">
            <w:pPr>
              <w:spacing w:before="40" w:after="40" w:line="240" w:lineRule="auto"/>
              <w:jc w:val="both"/>
              <w:rPr>
                <w:rFonts w:ascii="Myriad Pro" w:hAnsi="Myriad Pro"/>
                <w:bCs/>
                <w:sz w:val="20"/>
              </w:rPr>
            </w:pPr>
            <w:r w:rsidRPr="00291DC1">
              <w:rPr>
                <w:rFonts w:ascii="Myriad Pro" w:hAnsi="Myriad Pro"/>
                <w:bCs/>
                <w:sz w:val="20"/>
              </w:rPr>
              <w:t>(typ projektu 1-2)</w:t>
            </w:r>
          </w:p>
        </w:tc>
        <w:tc>
          <w:tcPr>
            <w:tcW w:w="4733" w:type="dxa"/>
          </w:tcPr>
          <w:p w:rsidR="00FE60F1" w:rsidRPr="00622331" w:rsidRDefault="00FE60F1" w:rsidP="00FE60F1">
            <w:pPr>
              <w:spacing w:before="40" w:after="40" w:line="240" w:lineRule="auto"/>
              <w:jc w:val="both"/>
              <w:rPr>
                <w:rFonts w:ascii="Myriad Pro" w:hAnsi="Myriad Pro" w:cs="Arial"/>
                <w:sz w:val="20"/>
              </w:rPr>
            </w:pPr>
            <w:r w:rsidRPr="00622331">
              <w:rPr>
                <w:rFonts w:ascii="Myriad Pro" w:hAnsi="Myriad Pro" w:cs="Arial"/>
                <w:sz w:val="20"/>
              </w:rPr>
              <w:t>Liczba punktów:</w:t>
            </w:r>
            <w:r>
              <w:rPr>
                <w:rFonts w:ascii="Myriad Pro" w:hAnsi="Myriad Pro" w:cs="Arial"/>
                <w:sz w:val="20"/>
              </w:rPr>
              <w:t xml:space="preserve"> 10</w:t>
            </w:r>
          </w:p>
        </w:tc>
      </w:tr>
      <w:tr w:rsidR="00FE60F1" w:rsidRPr="001F385E" w:rsidTr="00FE60F1">
        <w:trPr>
          <w:jc w:val="center"/>
        </w:trPr>
        <w:tc>
          <w:tcPr>
            <w:tcW w:w="562" w:type="dxa"/>
          </w:tcPr>
          <w:p w:rsidR="00FE60F1" w:rsidRPr="00622331" w:rsidRDefault="00FE60F1" w:rsidP="001B0A9F">
            <w:pPr>
              <w:pStyle w:val="Akapitzlist"/>
              <w:numPr>
                <w:ilvl w:val="0"/>
                <w:numId w:val="328"/>
              </w:numPr>
              <w:spacing w:before="40" w:after="40" w:line="240" w:lineRule="auto"/>
              <w:ind w:left="0" w:firstLine="0"/>
              <w:contextualSpacing w:val="0"/>
            </w:pPr>
          </w:p>
        </w:tc>
        <w:tc>
          <w:tcPr>
            <w:tcW w:w="8880" w:type="dxa"/>
          </w:tcPr>
          <w:p w:rsidR="00FE60F1" w:rsidRDefault="00FE60F1" w:rsidP="00FE60F1">
            <w:pPr>
              <w:spacing w:before="40" w:after="40" w:line="240" w:lineRule="auto"/>
              <w:jc w:val="both"/>
              <w:rPr>
                <w:rFonts w:ascii="Myriad Pro" w:hAnsi="Myriad Pro" w:cs="Arial"/>
                <w:sz w:val="20"/>
              </w:rPr>
            </w:pPr>
            <w:r w:rsidRPr="00777619">
              <w:rPr>
                <w:rFonts w:ascii="Myriad Pro" w:hAnsi="Myriad Pro" w:cs="Arial"/>
                <w:sz w:val="20"/>
              </w:rPr>
              <w:t>Grupę docelową w projekcie stanowią minimum w 10 % osoby z niepełnosprawnościami.</w:t>
            </w:r>
          </w:p>
          <w:p w:rsidR="00FE60F1" w:rsidRPr="00291DC1" w:rsidDel="002E02B7" w:rsidRDefault="00FE60F1" w:rsidP="00FE60F1">
            <w:pPr>
              <w:spacing w:before="40" w:after="40" w:line="240" w:lineRule="auto"/>
              <w:jc w:val="both"/>
              <w:rPr>
                <w:rFonts w:ascii="Myriad Pro" w:hAnsi="Myriad Pro"/>
                <w:bCs/>
                <w:sz w:val="20"/>
              </w:rPr>
            </w:pPr>
            <w:r w:rsidRPr="00291DC1">
              <w:rPr>
                <w:rFonts w:ascii="Myriad Pro" w:hAnsi="Myriad Pro"/>
                <w:bCs/>
                <w:sz w:val="20"/>
              </w:rPr>
              <w:t>(typ projektu 1-2)</w:t>
            </w:r>
          </w:p>
        </w:tc>
        <w:tc>
          <w:tcPr>
            <w:tcW w:w="4733" w:type="dxa"/>
          </w:tcPr>
          <w:p w:rsidR="00FE60F1" w:rsidRPr="00622331" w:rsidRDefault="00FE60F1" w:rsidP="00FE60F1">
            <w:pPr>
              <w:spacing w:before="40" w:after="40" w:line="240" w:lineRule="auto"/>
              <w:jc w:val="both"/>
              <w:rPr>
                <w:rFonts w:ascii="Myriad Pro" w:hAnsi="Myriad Pro" w:cs="Arial"/>
                <w:sz w:val="20"/>
              </w:rPr>
            </w:pPr>
            <w:r w:rsidRPr="00622331">
              <w:rPr>
                <w:rFonts w:ascii="Myriad Pro" w:hAnsi="Myriad Pro" w:cs="Arial"/>
                <w:sz w:val="20"/>
              </w:rPr>
              <w:t>Liczba punktów:</w:t>
            </w:r>
            <w:r>
              <w:rPr>
                <w:rFonts w:ascii="Myriad Pro" w:hAnsi="Myriad Pro" w:cs="Arial"/>
                <w:sz w:val="20"/>
              </w:rPr>
              <w:t xml:space="preserve"> 10</w:t>
            </w:r>
          </w:p>
        </w:tc>
      </w:tr>
      <w:tr w:rsidR="00FE60F1" w:rsidRPr="001F385E" w:rsidTr="00FE60F1">
        <w:trPr>
          <w:jc w:val="center"/>
        </w:trPr>
        <w:tc>
          <w:tcPr>
            <w:tcW w:w="562" w:type="dxa"/>
            <w:tcBorders>
              <w:bottom w:val="single" w:sz="4" w:space="0" w:color="auto"/>
            </w:tcBorders>
          </w:tcPr>
          <w:p w:rsidR="00FE60F1" w:rsidRPr="00622331" w:rsidRDefault="00FE60F1" w:rsidP="001B0A9F">
            <w:pPr>
              <w:pStyle w:val="Akapitzlist"/>
              <w:numPr>
                <w:ilvl w:val="0"/>
                <w:numId w:val="328"/>
              </w:numPr>
              <w:spacing w:before="40" w:after="40" w:line="240" w:lineRule="auto"/>
              <w:ind w:left="0" w:firstLine="0"/>
              <w:contextualSpacing w:val="0"/>
            </w:pPr>
          </w:p>
        </w:tc>
        <w:tc>
          <w:tcPr>
            <w:tcW w:w="8880" w:type="dxa"/>
            <w:tcBorders>
              <w:bottom w:val="single" w:sz="4" w:space="0" w:color="auto"/>
            </w:tcBorders>
          </w:tcPr>
          <w:p w:rsidR="00FE60F1" w:rsidRDefault="00FE60F1" w:rsidP="00FE60F1">
            <w:pPr>
              <w:spacing w:before="40" w:after="40" w:line="240" w:lineRule="auto"/>
              <w:jc w:val="both"/>
              <w:rPr>
                <w:rFonts w:ascii="Myriad Pro" w:hAnsi="Myriad Pro" w:cs="Arial"/>
                <w:sz w:val="20"/>
              </w:rPr>
            </w:pPr>
            <w:r w:rsidRPr="00777619">
              <w:rPr>
                <w:rFonts w:ascii="Myriad Pro" w:hAnsi="Myriad Pro" w:cs="Arial"/>
                <w:sz w:val="20"/>
              </w:rPr>
              <w:t>Wsparcie w zakresie usług opiekuńczych nad dziećmi do lat 3 jest świadczone w ramach projektu przez podmioty ekonomii społecznej lub w partnerstwie z ww. podmiotami.</w:t>
            </w:r>
          </w:p>
          <w:p w:rsidR="00FE60F1" w:rsidRPr="00291DC1" w:rsidRDefault="00FE60F1" w:rsidP="00FE60F1">
            <w:pPr>
              <w:spacing w:before="40" w:after="40" w:line="240" w:lineRule="auto"/>
              <w:jc w:val="both"/>
              <w:rPr>
                <w:rFonts w:ascii="Myriad Pro" w:hAnsi="Myriad Pro"/>
                <w:bCs/>
                <w:sz w:val="20"/>
              </w:rPr>
            </w:pPr>
            <w:r w:rsidRPr="00291DC1">
              <w:rPr>
                <w:rFonts w:ascii="Myriad Pro" w:hAnsi="Myriad Pro"/>
                <w:bCs/>
                <w:sz w:val="20"/>
              </w:rPr>
              <w:t>(typ projektu 1-2)</w:t>
            </w:r>
          </w:p>
        </w:tc>
        <w:tc>
          <w:tcPr>
            <w:tcW w:w="4733" w:type="dxa"/>
            <w:tcBorders>
              <w:bottom w:val="single" w:sz="4" w:space="0" w:color="auto"/>
            </w:tcBorders>
          </w:tcPr>
          <w:p w:rsidR="00FE60F1" w:rsidRPr="00622331" w:rsidRDefault="00FE60F1" w:rsidP="00FE60F1">
            <w:pPr>
              <w:spacing w:before="40" w:after="40" w:line="240" w:lineRule="auto"/>
              <w:jc w:val="both"/>
              <w:rPr>
                <w:rFonts w:ascii="Myriad Pro" w:hAnsi="Myriad Pro" w:cs="Arial"/>
                <w:sz w:val="20"/>
              </w:rPr>
            </w:pPr>
            <w:r w:rsidRPr="00622331">
              <w:rPr>
                <w:rFonts w:ascii="Myriad Pro" w:hAnsi="Myriad Pro" w:cs="Arial"/>
                <w:sz w:val="20"/>
              </w:rPr>
              <w:t>Liczba punktów:</w:t>
            </w:r>
            <w:r>
              <w:rPr>
                <w:rFonts w:ascii="Myriad Pro" w:hAnsi="Myriad Pro" w:cs="Arial"/>
                <w:sz w:val="20"/>
              </w:rPr>
              <w:t xml:space="preserve"> 5</w:t>
            </w:r>
          </w:p>
        </w:tc>
      </w:tr>
    </w:tbl>
    <w:p w:rsidR="00E5433C" w:rsidRDefault="00B739E7" w:rsidP="00E5433C">
      <w:pPr>
        <w:jc w:val="center"/>
        <w:rPr>
          <w:rFonts w:ascii="Myriad Pro" w:hAnsi="Myriad Pro"/>
          <w:b/>
          <w:sz w:val="20"/>
        </w:rPr>
      </w:pPr>
      <w:r>
        <w:rPr>
          <w:rFonts w:ascii="Myriad Pro" w:hAnsi="Myriad Pro"/>
          <w:b/>
          <w:sz w:val="20"/>
        </w:rPr>
        <w:lastRenderedPageBreak/>
        <w:t>Kryteria ogólne przyjęte Uchwałą N</w:t>
      </w:r>
      <w:r w:rsidR="00E5433C">
        <w:rPr>
          <w:rFonts w:ascii="Myriad Pro" w:hAnsi="Myriad Pro"/>
          <w:b/>
          <w:sz w:val="20"/>
        </w:rPr>
        <w:t>r 78/17 Komite</w:t>
      </w:r>
      <w:r>
        <w:rPr>
          <w:rFonts w:ascii="Myriad Pro" w:hAnsi="Myriad Pro"/>
          <w:b/>
          <w:sz w:val="20"/>
        </w:rPr>
        <w:t>tu Monitorującego RPO WZ 2014-</w:t>
      </w:r>
      <w:r w:rsidR="00E5433C">
        <w:rPr>
          <w:rFonts w:ascii="Myriad Pro" w:hAnsi="Myriad Pro"/>
          <w:b/>
          <w:sz w:val="20"/>
        </w:rPr>
        <w:t>2020 z dnia 23 listopada 2017 r. (tryb pozakonkursowy)</w:t>
      </w:r>
    </w:p>
    <w:tbl>
      <w:tblPr>
        <w:tblW w:w="14175" w:type="dxa"/>
        <w:jc w:val="center"/>
        <w:shd w:val="clear" w:color="auto" w:fill="B6DDE8" w:themeFill="accent5" w:themeFillTint="66"/>
        <w:tblLayout w:type="fixed"/>
        <w:tblLook w:val="04A0" w:firstRow="1" w:lastRow="0" w:firstColumn="1" w:lastColumn="0" w:noHBand="0" w:noVBand="1"/>
      </w:tblPr>
      <w:tblGrid>
        <w:gridCol w:w="1900"/>
        <w:gridCol w:w="12275"/>
      </w:tblGrid>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Oś priorytetowa</w:t>
            </w:r>
          </w:p>
        </w:tc>
        <w:tc>
          <w:tcPr>
            <w:tcW w:w="1231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VI Rynek Pracy</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Priorytet Inwestycyjny</w:t>
            </w:r>
          </w:p>
        </w:tc>
        <w:tc>
          <w:tcPr>
            <w:tcW w:w="1231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iCs/>
                <w:sz w:val="20"/>
              </w:rPr>
              <w:t>8iv Równość mężczyzn i kobiet we wszystkich dziedzinach, w tym dostęp do zatrudnienia, rozwój kariery, godzenie życia zawodowego i prywatnego oraz promowanie równości wynagrodzeń za taką samą pracę</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Działanie</w:t>
            </w:r>
          </w:p>
        </w:tc>
        <w:tc>
          <w:tcPr>
            <w:tcW w:w="1231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 xml:space="preserve">6.6 </w:t>
            </w:r>
            <w:r>
              <w:rPr>
                <w:rFonts w:ascii="Myriad Pro" w:eastAsia="MyriadPro-Regular" w:hAnsi="Myriad Pro" w:cs="Arial"/>
                <w:sz w:val="20"/>
              </w:rPr>
              <w:t>Programy zapewnienia i zwiększenia dostępu do opieki nad dziećmi w wieku do lat 3</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Typ projektu</w:t>
            </w:r>
          </w:p>
        </w:tc>
        <w:tc>
          <w:tcPr>
            <w:tcW w:w="1231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autoSpaceDE w:val="0"/>
              <w:autoSpaceDN w:val="0"/>
              <w:adjustRightInd w:val="0"/>
              <w:spacing w:before="120" w:after="120"/>
              <w:jc w:val="both"/>
              <w:rPr>
                <w:rFonts w:ascii="Myriad Pro" w:hAnsi="Myriad Pro" w:cs="Arial"/>
                <w:sz w:val="20"/>
              </w:rPr>
            </w:pPr>
            <w:r>
              <w:rPr>
                <w:rFonts w:ascii="Myriad Pro" w:eastAsia="MyriadPro-Regular" w:hAnsi="Myriad Pro" w:cs="Arial"/>
                <w:sz w:val="20"/>
              </w:rPr>
              <w:t>3. Finansowanie kosztów usług bieżącej opieki nad dziećmi poprzez pokrycie kosztów opłat za pobyt dziecka w żłobku, klubie dziecięcym lub u opiekuna dziennego, ponoszonych przez opiekunów dzieci lub pokrycie kosztów wynagrodzenia niani ponoszonych przez opiekunów dzieci do lat 3</w:t>
            </w:r>
          </w:p>
        </w:tc>
      </w:tr>
    </w:tbl>
    <w:p w:rsidR="00EF4CFB" w:rsidRDefault="00EF4CFB" w:rsidP="00E5433C">
      <w:pPr>
        <w:tabs>
          <w:tab w:val="left" w:pos="6147"/>
        </w:tabs>
        <w:rPr>
          <w:rFonts w:ascii="Myriad Pro" w:hAnsi="Myriad Pro"/>
          <w:sz w:val="20"/>
        </w:rPr>
      </w:pPr>
    </w:p>
    <w:tbl>
      <w:tblPr>
        <w:tblW w:w="14175" w:type="dxa"/>
        <w:jc w:val="center"/>
        <w:tblLayout w:type="fixed"/>
        <w:tblLook w:val="04A0" w:firstRow="1" w:lastRow="0" w:firstColumn="1" w:lastColumn="0" w:noHBand="0" w:noVBand="1"/>
      </w:tblPr>
      <w:tblGrid>
        <w:gridCol w:w="539"/>
        <w:gridCol w:w="2524"/>
        <w:gridCol w:w="5101"/>
        <w:gridCol w:w="6011"/>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pct10" w:color="auto" w:fill="auto"/>
            <w:vAlign w:val="center"/>
            <w:hideMark/>
          </w:tcPr>
          <w:p w:rsidR="00E5433C" w:rsidRDefault="00E5433C">
            <w:pPr>
              <w:spacing w:before="40" w:after="40"/>
              <w:jc w:val="center"/>
              <w:rPr>
                <w:rFonts w:ascii="Myriad Pro" w:hAnsi="Myriad Pro" w:cs="Arial"/>
                <w:b/>
                <w:sz w:val="20"/>
              </w:rPr>
            </w:pPr>
            <w:r>
              <w:rPr>
                <w:rFonts w:ascii="Myriad Pro" w:hAnsi="Myriad Pro" w:cs="Arial"/>
                <w:b/>
                <w:sz w:val="20"/>
              </w:rPr>
              <w:t>Kryteria dopuszczalności</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L.p.</w:t>
            </w:r>
          </w:p>
        </w:tc>
        <w:tc>
          <w:tcPr>
            <w:tcW w:w="25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510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510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24"/>
              </w:numPr>
              <w:spacing w:before="40" w:after="40"/>
              <w:rPr>
                <w:rFonts w:cs="Arial"/>
              </w:rPr>
            </w:pP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celem szczegółowym i rezultatami Działania</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Projekt jest zgodny z właściwym celem szczegółowym RPO WZ 2014-2020 oraz koresponduje ze wskaźnikami dla danego Działania/typu projektu.</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B739E7">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B739E7">
            <w:pPr>
              <w:spacing w:before="40" w:after="40"/>
              <w:contextualSpacing/>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24"/>
              </w:numPr>
              <w:spacing w:before="40" w:after="40"/>
              <w:rPr>
                <w:rFonts w:cs="Arial"/>
              </w:rPr>
            </w:pPr>
          </w:p>
        </w:tc>
        <w:tc>
          <w:tcPr>
            <w:tcW w:w="2524" w:type="dxa"/>
            <w:tcBorders>
              <w:top w:val="single" w:sz="4" w:space="0" w:color="auto"/>
              <w:left w:val="single" w:sz="4" w:space="0" w:color="auto"/>
              <w:bottom w:val="single" w:sz="4" w:space="0" w:color="auto"/>
              <w:right w:val="single" w:sz="4" w:space="0" w:color="auto"/>
            </w:tcBorders>
          </w:tcPr>
          <w:p w:rsidR="00E5433C" w:rsidRDefault="00E5433C">
            <w:pPr>
              <w:spacing w:before="40" w:after="40"/>
              <w:rPr>
                <w:rFonts w:ascii="Myriad Pro" w:hAnsi="Myriad Pro" w:cs="Arial"/>
                <w:sz w:val="20"/>
              </w:rPr>
            </w:pPr>
            <w:r>
              <w:rPr>
                <w:rFonts w:ascii="Myriad Pro" w:hAnsi="Myriad Pro" w:cs="Arial"/>
                <w:sz w:val="20"/>
              </w:rPr>
              <w:t>Zgodność z</w:t>
            </w:r>
            <w:r>
              <w:rPr>
                <w:rFonts w:ascii="Myriad Pro" w:hAnsi="Myriad Pro" w:cs="Arial"/>
                <w:i/>
                <w:sz w:val="20"/>
              </w:rPr>
              <w:t xml:space="preserve"> </w:t>
            </w:r>
            <w:r>
              <w:rPr>
                <w:rFonts w:ascii="Myriad Pro" w:hAnsi="Myriad Pro" w:cs="Arial"/>
                <w:sz w:val="20"/>
              </w:rPr>
              <w:t>typem projektu</w:t>
            </w:r>
          </w:p>
          <w:p w:rsidR="00E5433C" w:rsidRDefault="00E5433C">
            <w:pPr>
              <w:spacing w:before="40" w:after="40"/>
              <w:rPr>
                <w:rFonts w:ascii="Myriad Pro" w:hAnsi="Myriad Pro" w:cs="Arial"/>
                <w:sz w:val="20"/>
              </w:rPr>
            </w:pPr>
          </w:p>
          <w:p w:rsidR="00E5433C" w:rsidRDefault="00E5433C">
            <w:pPr>
              <w:spacing w:before="40" w:after="40"/>
              <w:rPr>
                <w:rFonts w:ascii="Myriad Pro" w:hAnsi="Myriad Pro" w:cs="Arial"/>
                <w:sz w:val="20"/>
              </w:rPr>
            </w:pP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 xml:space="preserve">Projekt jest zgodny z typem projektu oraz grupą docelową wskazaną w  </w:t>
            </w:r>
            <w:r>
              <w:rPr>
                <w:rFonts w:ascii="Myriad Pro" w:hAnsi="Myriad Pro" w:cs="Arial"/>
                <w:i/>
                <w:sz w:val="20"/>
              </w:rPr>
              <w:t xml:space="preserve">SOOP RPO WZ 2014-2020 </w:t>
            </w:r>
            <w:r>
              <w:rPr>
                <w:rFonts w:ascii="Myriad Pro" w:hAnsi="Myriad Pro" w:cs="Arial"/>
                <w:sz w:val="20"/>
              </w:rPr>
              <w:t>oraz</w:t>
            </w:r>
            <w:r>
              <w:rPr>
                <w:rFonts w:ascii="Myriad Pro" w:hAnsi="Myriad Pro" w:cs="Arial"/>
                <w:i/>
                <w:sz w:val="20"/>
              </w:rPr>
              <w:t xml:space="preserve"> Wezwaniu do złożenia wniosku.</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B739E7">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B739E7">
            <w:pPr>
              <w:spacing w:before="40" w:after="40"/>
              <w:jc w:val="both"/>
              <w:rPr>
                <w:rFonts w:ascii="Myriad Pro" w:hAnsi="Myriad Pro" w:cs="Arial"/>
                <w:sz w:val="20"/>
              </w:rPr>
            </w:pPr>
            <w:r>
              <w:rPr>
                <w:rFonts w:ascii="Myriad Pro" w:hAnsi="Myriad Pro" w:cs="Arial"/>
                <w:sz w:val="20"/>
              </w:rPr>
              <w:t xml:space="preserve">Za zgodą IP, na etapie realizacji projektu, dopuszcza się możliwość  odstępstwa od  zapisów </w:t>
            </w:r>
            <w:r>
              <w:rPr>
                <w:rFonts w:ascii="Myriad Pro" w:hAnsi="Myriad Pro" w:cs="Arial"/>
                <w:i/>
                <w:sz w:val="20"/>
              </w:rPr>
              <w:t>Wezwania do złożenia wniosku</w:t>
            </w:r>
            <w:r>
              <w:rPr>
                <w:rFonts w:ascii="Myriad Pro" w:hAnsi="Myriad Pro" w:cs="Arial"/>
                <w:sz w:val="20"/>
              </w:rPr>
              <w:t xml:space="preserve"> w zakresie spełnienia przedmiotowego kryterium z uwagi na zmiany dokumentów nadrzędnych tj. </w:t>
            </w:r>
            <w:r>
              <w:rPr>
                <w:rFonts w:ascii="Myriad Pro" w:hAnsi="Myriad Pro" w:cs="Arial"/>
                <w:i/>
                <w:sz w:val="20"/>
              </w:rPr>
              <w:t>RPO WZ 2014-2020</w:t>
            </w:r>
            <w:r>
              <w:rPr>
                <w:rFonts w:ascii="Myriad Pro" w:hAnsi="Myriad Pro" w:cs="Arial"/>
                <w:sz w:val="20"/>
              </w:rPr>
              <w:t xml:space="preserve">, </w:t>
            </w:r>
            <w:r>
              <w:rPr>
                <w:rFonts w:ascii="Myriad Pro" w:hAnsi="Myriad Pro" w:cs="Arial"/>
                <w:i/>
                <w:sz w:val="20"/>
              </w:rPr>
              <w:t>SOOP RPO WZ 2014-2020</w:t>
            </w:r>
            <w:r w:rsidR="00B739E7">
              <w:rPr>
                <w:rFonts w:ascii="Myriad Pro" w:hAnsi="Myriad Pro" w:cs="Arial"/>
                <w:sz w:val="20"/>
              </w:rPr>
              <w:t xml:space="preserve">, przepisów prawa </w:t>
            </w:r>
            <w:r>
              <w:rPr>
                <w:rFonts w:ascii="Myriad Pro" w:hAnsi="Myriad Pro" w:cs="Arial"/>
                <w:sz w:val="20"/>
              </w:rPr>
              <w:t xml:space="preserve">mających </w:t>
            </w:r>
            <w:r>
              <w:rPr>
                <w:rFonts w:ascii="Myriad Pro" w:hAnsi="Myriad Pro" w:cs="Arial"/>
                <w:sz w:val="20"/>
              </w:rPr>
              <w:lastRenderedPageBreak/>
              <w:t xml:space="preserve">wpływ na założenia dotyczące grupy docelowej i/lub typu projektu.  </w:t>
            </w:r>
          </w:p>
          <w:p w:rsidR="00E5433C" w:rsidRDefault="00E5433C" w:rsidP="00B739E7">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24"/>
              </w:numPr>
              <w:spacing w:before="40" w:after="40"/>
              <w:rPr>
                <w:rFonts w:cs="Arial"/>
              </w:rPr>
            </w:pP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rPr>
                <w:rFonts w:ascii="Myriad Pro" w:hAnsi="Myriad Pro" w:cs="Arial"/>
                <w:sz w:val="20"/>
              </w:rPr>
            </w:pPr>
            <w:r>
              <w:rPr>
                <w:rFonts w:ascii="Myriad Pro" w:hAnsi="Myriad Pro" w:cs="Arial"/>
                <w:sz w:val="20"/>
              </w:rPr>
              <w:t>Kwalifikowalność Beneficjenta/ Partnera (jeśli dotyczy)</w:t>
            </w:r>
          </w:p>
        </w:tc>
        <w:tc>
          <w:tcPr>
            <w:tcW w:w="5101" w:type="dxa"/>
            <w:tcBorders>
              <w:top w:val="single" w:sz="4" w:space="0" w:color="auto"/>
              <w:left w:val="single" w:sz="4" w:space="0" w:color="auto"/>
              <w:bottom w:val="single" w:sz="4" w:space="0" w:color="auto"/>
              <w:right w:val="single" w:sz="4" w:space="0" w:color="auto"/>
            </w:tcBorders>
          </w:tcPr>
          <w:p w:rsidR="00E5433C" w:rsidRDefault="00E5433C" w:rsidP="00B739E7">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Beneficjent, zgodnie z </w:t>
            </w:r>
            <w:r>
              <w:rPr>
                <w:rFonts w:ascii="Myriad Pro" w:eastAsia="MyriadPro-Regular" w:hAnsi="Myriad Pro" w:cs="Arial"/>
                <w:i/>
                <w:sz w:val="20"/>
              </w:rPr>
              <w:t>SOOP RPO WZ 2014-2020</w:t>
            </w:r>
            <w:r>
              <w:rPr>
                <w:rFonts w:ascii="Myriad Pro" w:eastAsia="MyriadPro-Regular" w:hAnsi="Myriad Pro" w:cs="Arial"/>
                <w:sz w:val="20"/>
              </w:rPr>
              <w:t>, jest podmiote</w:t>
            </w:r>
            <w:r w:rsidR="00B739E7">
              <w:rPr>
                <w:rFonts w:ascii="Myriad Pro" w:eastAsia="MyriadPro-Regular" w:hAnsi="Myriad Pro" w:cs="Arial"/>
                <w:sz w:val="20"/>
              </w:rPr>
              <w:t xml:space="preserve">m uprawnionym do ubiegania się </w:t>
            </w:r>
            <w:r>
              <w:rPr>
                <w:rFonts w:ascii="Myriad Pro" w:eastAsia="MyriadPro-Regular" w:hAnsi="Myriad Pro" w:cs="Arial"/>
                <w:sz w:val="20"/>
              </w:rPr>
              <w:t>o dofinansowanie w ramach</w:t>
            </w:r>
            <w:r w:rsidR="00B739E7">
              <w:rPr>
                <w:rFonts w:ascii="Myriad Pro" w:eastAsia="MyriadPro-Regular" w:hAnsi="Myriad Pro" w:cs="Arial"/>
                <w:sz w:val="20"/>
              </w:rPr>
              <w:t xml:space="preserve"> Działania typu/ów projektu/ów, </w:t>
            </w:r>
            <w:r>
              <w:rPr>
                <w:rFonts w:ascii="Myriad Pro" w:eastAsia="MyriadPro-Regular" w:hAnsi="Myriad Pro" w:cs="Arial"/>
                <w:sz w:val="20"/>
              </w:rPr>
              <w:t>w którym ogłoszony został nabór.</w:t>
            </w:r>
          </w:p>
          <w:p w:rsidR="00E5433C" w:rsidRDefault="00E5433C" w:rsidP="00B739E7">
            <w:pPr>
              <w:autoSpaceDE w:val="0"/>
              <w:autoSpaceDN w:val="0"/>
              <w:adjustRightInd w:val="0"/>
              <w:jc w:val="both"/>
              <w:rPr>
                <w:rFonts w:ascii="Myriad Pro" w:eastAsia="Malgun Gothic" w:hAnsi="Myriad Pro" w:cs="Arial"/>
                <w:sz w:val="20"/>
              </w:rPr>
            </w:pPr>
            <w:r>
              <w:rPr>
                <w:rFonts w:ascii="Myriad Pro" w:eastAsia="Malgun Gothic" w:hAnsi="Myriad Pro" w:cs="Arial"/>
                <w:sz w:val="20"/>
              </w:rPr>
              <w:t>Partner/</w:t>
            </w:r>
            <w:proofErr w:type="spellStart"/>
            <w:r>
              <w:rPr>
                <w:rFonts w:ascii="Myriad Pro" w:eastAsia="Malgun Gothic" w:hAnsi="Myriad Pro" w:cs="Arial"/>
                <w:sz w:val="20"/>
              </w:rPr>
              <w:t>rzy</w:t>
            </w:r>
            <w:proofErr w:type="spellEnd"/>
            <w:r>
              <w:rPr>
                <w:rFonts w:ascii="Myriad Pro" w:eastAsia="Malgun Gothic" w:hAnsi="Myriad Pro" w:cs="Arial"/>
                <w:sz w:val="20"/>
              </w:rPr>
              <w:t xml:space="preserve"> nie podlega/ją wykluczeniu z możliwości ubiegania się o dofinansowanie, w tym wykluczeniu, o którym mowa w art. 207 ust. 4 ustawy z dnia 27 sierpnia 2009 r., o finansach publicznych.</w:t>
            </w:r>
          </w:p>
          <w:p w:rsidR="00E5433C" w:rsidRPr="00B739E7" w:rsidRDefault="00E5433C" w:rsidP="00B739E7">
            <w:pPr>
              <w:autoSpaceDE w:val="0"/>
              <w:autoSpaceDN w:val="0"/>
              <w:adjustRightInd w:val="0"/>
              <w:jc w:val="both"/>
              <w:rPr>
                <w:rFonts w:ascii="Myriad Pro" w:hAnsi="Myriad Pro" w:cs="Arial"/>
                <w:sz w:val="20"/>
              </w:rPr>
            </w:pPr>
            <w:r>
              <w:rPr>
                <w:rFonts w:ascii="Myriad Pro" w:eastAsia="MyriadPro-Regular" w:hAnsi="Myriad Pro" w:cs="Arial"/>
                <w:sz w:val="20"/>
              </w:rPr>
              <w:t xml:space="preserve">W przypadku partnera stanowiącego podmiot,  o którym mowa w art. </w:t>
            </w:r>
            <w:r>
              <w:rPr>
                <w:rFonts w:ascii="Myriad Pro" w:eastAsia="Malgun Gothic" w:hAnsi="Myriad Pro" w:cs="Arial"/>
                <w:sz w:val="20"/>
              </w:rPr>
              <w:t>207 ust. 7 ustawy z dnia 27 sierpnia 2009 r., o finansach publicznych</w:t>
            </w:r>
            <w:r>
              <w:rPr>
                <w:rFonts w:ascii="Myriad Pro" w:eastAsia="MyriadPro-Regular" w:hAnsi="Myriad Pro" w:cs="Arial"/>
                <w:sz w:val="20"/>
              </w:rPr>
              <w:t xml:space="preserve"> kryterium dotyczące</w:t>
            </w:r>
            <w:r w:rsidR="00B739E7">
              <w:rPr>
                <w:rFonts w:ascii="Myriad Pro" w:eastAsia="MyriadPro-Regular" w:hAnsi="Myriad Pro" w:cs="Arial"/>
                <w:sz w:val="20"/>
              </w:rPr>
              <w:t xml:space="preserve"> </w:t>
            </w:r>
            <w:r>
              <w:rPr>
                <w:rFonts w:ascii="Myriad Pro" w:eastAsia="MyriadPro-Regular" w:hAnsi="Myriad Pro" w:cs="Arial"/>
                <w:sz w:val="20"/>
              </w:rPr>
              <w:t>kwalifikowalności Partnera zostaje automatycznie uznane za spełnione.</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B739E7">
            <w:pPr>
              <w:autoSpaceDE w:val="0"/>
              <w:autoSpaceDN w:val="0"/>
              <w:adjustRightInd w:val="0"/>
              <w:jc w:val="both"/>
              <w:rPr>
                <w:rFonts w:ascii="Myriad Pro" w:eastAsia="Malgun Gothic" w:hAnsi="Myriad Pro" w:cs="Arial"/>
                <w:sz w:val="20"/>
              </w:rPr>
            </w:pPr>
            <w:r>
              <w:rPr>
                <w:rFonts w:ascii="Myriad Pro" w:eastAsia="Malgun Gothic" w:hAnsi="Myriad Pro" w:cs="Arial"/>
                <w:sz w:val="20"/>
              </w:rPr>
              <w:t>Spełnienie kryterium jest konieczne do przyznania dofinansowania.</w:t>
            </w:r>
          </w:p>
          <w:p w:rsidR="00E5433C" w:rsidRDefault="00E5433C" w:rsidP="00B739E7">
            <w:pPr>
              <w:autoSpaceDE w:val="0"/>
              <w:autoSpaceDN w:val="0"/>
              <w:adjustRightInd w:val="0"/>
              <w:jc w:val="both"/>
              <w:rPr>
                <w:rFonts w:ascii="Myriad Pro" w:eastAsia="Malgun Gothic" w:hAnsi="Myriad Pro" w:cs="Arial"/>
                <w:sz w:val="20"/>
              </w:rPr>
            </w:pPr>
            <w:r>
              <w:rPr>
                <w:rFonts w:ascii="Myriad Pro" w:eastAsia="Malgun Gothic" w:hAnsi="Myriad Pro" w:cs="Arial"/>
                <w:sz w:val="20"/>
              </w:rPr>
              <w:t>Projekty niespełniające kryterium kierowane są do poprawy lub uzupełnienia.</w:t>
            </w:r>
          </w:p>
          <w:p w:rsidR="00E5433C" w:rsidRDefault="00E5433C" w:rsidP="00B739E7">
            <w:pPr>
              <w:autoSpaceDE w:val="0"/>
              <w:autoSpaceDN w:val="0"/>
              <w:adjustRightInd w:val="0"/>
              <w:jc w:val="both"/>
              <w:rPr>
                <w:rFonts w:ascii="Myriad Pro" w:eastAsia="Malgun Gothic" w:hAnsi="Myriad Pro" w:cs="Arial"/>
                <w:sz w:val="20"/>
              </w:rPr>
            </w:pPr>
            <w:r>
              <w:rPr>
                <w:rFonts w:ascii="Myriad Pro" w:hAnsi="Myriad Pro" w:cs="Arial"/>
                <w:sz w:val="20"/>
              </w:rPr>
              <w:t xml:space="preserve">Kryterium będzie weryfikowane na etapie oceny, na dzień podpisania umowy oraz w przypadku zmiany Partnera (jeśli dotyczy). </w:t>
            </w:r>
          </w:p>
          <w:p w:rsidR="00E5433C" w:rsidRDefault="00E5433C" w:rsidP="00B739E7">
            <w:pPr>
              <w:autoSpaceDE w:val="0"/>
              <w:autoSpaceDN w:val="0"/>
              <w:adjustRightInd w:val="0"/>
              <w:jc w:val="both"/>
              <w:rPr>
                <w:rFonts w:ascii="Myriad Pro" w:eastAsia="Malgun Gothic" w:hAnsi="Myriad Pro" w:cs="Arial"/>
                <w:sz w:val="20"/>
              </w:rPr>
            </w:pPr>
            <w:r>
              <w:rPr>
                <w:rFonts w:ascii="Myriad Pro" w:eastAsia="Malgun Gothic" w:hAnsi="Myriad Pro" w:cs="Arial"/>
                <w:sz w:val="20"/>
              </w:rPr>
              <w:t>Ocena spełniania kryterium polega na przypisaniu wartości logicznych „tak”, „nie”</w:t>
            </w:r>
            <w:r>
              <w:rPr>
                <w:rFonts w:ascii="Myriad Pro" w:hAnsi="Myriad Pro" w:cs="Arial"/>
                <w:sz w:val="20"/>
              </w:rPr>
              <w:t xml:space="preserve">. </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24"/>
              </w:numPr>
              <w:spacing w:before="40" w:after="40"/>
              <w:rPr>
                <w:rFonts w:cs="Arial"/>
              </w:rPr>
            </w:pP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zasadami horyzontalnymi</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Projekt jest zgodny z:</w:t>
            </w:r>
          </w:p>
          <w:p w:rsidR="00E5433C" w:rsidRDefault="00E5433C" w:rsidP="00912095">
            <w:pPr>
              <w:pStyle w:val="Akapitzlist"/>
              <w:numPr>
                <w:ilvl w:val="0"/>
                <w:numId w:val="25"/>
              </w:numPr>
              <w:spacing w:before="40" w:after="40"/>
              <w:ind w:left="317" w:hanging="283"/>
              <w:rPr>
                <w:rFonts w:cs="Arial"/>
              </w:rPr>
            </w:pPr>
            <w:r>
              <w:rPr>
                <w:rFonts w:cs="Arial"/>
              </w:rPr>
              <w:t>zasadą rów</w:t>
            </w:r>
            <w:r w:rsidR="00B739E7">
              <w:rPr>
                <w:rFonts w:cs="Arial"/>
              </w:rPr>
              <w:t xml:space="preserve">ności szans kobiet i mężczyzn, </w:t>
            </w:r>
            <w:r>
              <w:rPr>
                <w:rFonts w:cs="Arial"/>
              </w:rPr>
              <w:t xml:space="preserve">w oparciu o </w:t>
            </w:r>
            <w:r>
              <w:rPr>
                <w:rFonts w:cs="Arial"/>
                <w:i/>
              </w:rPr>
              <w:t>standard minimum</w:t>
            </w:r>
            <w:r>
              <w:rPr>
                <w:rFonts w:cs="Arial"/>
              </w:rPr>
              <w:t>,</w:t>
            </w:r>
          </w:p>
          <w:p w:rsidR="00E5433C" w:rsidRDefault="00E5433C" w:rsidP="00912095">
            <w:pPr>
              <w:pStyle w:val="Akapitzlist"/>
              <w:numPr>
                <w:ilvl w:val="0"/>
                <w:numId w:val="25"/>
              </w:numPr>
              <w:spacing w:before="40" w:after="40"/>
              <w:ind w:left="317" w:hanging="283"/>
              <w:rPr>
                <w:rFonts w:cs="Arial"/>
              </w:rPr>
            </w:pPr>
            <w:r>
              <w:rPr>
                <w:rFonts w:cs="Arial"/>
              </w:rPr>
              <w:t xml:space="preserve">właściwymi politykami i zasadami wspólnotowymi: </w:t>
            </w:r>
          </w:p>
          <w:p w:rsidR="00E5433C" w:rsidRDefault="00E5433C" w:rsidP="002712B6">
            <w:pPr>
              <w:pStyle w:val="Akapitzlist"/>
              <w:numPr>
                <w:ilvl w:val="0"/>
                <w:numId w:val="5"/>
              </w:numPr>
              <w:autoSpaceDE w:val="0"/>
              <w:autoSpaceDN w:val="0"/>
              <w:adjustRightInd w:val="0"/>
              <w:jc w:val="both"/>
              <w:rPr>
                <w:rFonts w:eastAsia="MyriadPro-Regular" w:cs="Arial"/>
              </w:rPr>
            </w:pPr>
            <w:r>
              <w:rPr>
                <w:rFonts w:eastAsia="MyriadPro-Regular" w:cs="Arial"/>
              </w:rPr>
              <w:t>zrównoważonego rozwoju,</w:t>
            </w:r>
          </w:p>
          <w:p w:rsidR="00E5433C" w:rsidRDefault="00E5433C" w:rsidP="002712B6">
            <w:pPr>
              <w:pStyle w:val="Akapitzlist"/>
              <w:numPr>
                <w:ilvl w:val="0"/>
                <w:numId w:val="5"/>
              </w:numPr>
              <w:autoSpaceDE w:val="0"/>
              <w:autoSpaceDN w:val="0"/>
              <w:adjustRightInd w:val="0"/>
              <w:jc w:val="both"/>
              <w:rPr>
                <w:rFonts w:eastAsia="MyriadPro-Regular" w:cs="Arial"/>
              </w:rPr>
            </w:pPr>
            <w:r>
              <w:rPr>
                <w:rFonts w:eastAsia="MyriadPro-Regular" w:cs="Arial"/>
              </w:rPr>
              <w:t>promowania i realizacji zasady równości szans i niedyskryminacji, w tym. m. in. koniecznością stosowania zasady uniwersalnego projektowania.</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Uniwersalne projektowanie to projektowanie produktów, środowiska, programów i usług w taki sposób, by były użyteczne dla wszystkich, w możliwie największym stopniu, bez potrzeby późniejszej </w:t>
            </w:r>
            <w:r>
              <w:rPr>
                <w:rFonts w:ascii="Myriad Pro" w:eastAsia="MyriadPro-Regular" w:hAnsi="Myriad Pro" w:cs="Arial"/>
                <w:sz w:val="20"/>
              </w:rPr>
              <w:lastRenderedPageBreak/>
              <w:t>adaptacji lub specjalistycznego projektowania. Projekt zakłada dostępność dla jak najszerszego grona odbiorców, w szczególności osób z niepełnosprawnościami.</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bl>
    <w:p w:rsidR="00F23677" w:rsidRDefault="00F23677" w:rsidP="00E5433C">
      <w:pPr>
        <w:tabs>
          <w:tab w:val="left" w:pos="6147"/>
        </w:tabs>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2131"/>
        <w:gridCol w:w="6804"/>
        <w:gridCol w:w="4733"/>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b/>
                <w:sz w:val="20"/>
              </w:rPr>
              <w:t>Kryteria wykonalności</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left="-22" w:right="-113" w:firstLine="22"/>
              <w:rPr>
                <w:rFonts w:ascii="Myriad Pro" w:hAnsi="Myriad Pro" w:cs="Arial"/>
                <w:sz w:val="20"/>
              </w:rPr>
            </w:pPr>
            <w:r>
              <w:rPr>
                <w:rFonts w:ascii="Myriad Pro" w:hAnsi="Myriad Pro" w:cs="Arial"/>
                <w:sz w:val="20"/>
              </w:rPr>
              <w:t>L.p.</w:t>
            </w:r>
          </w:p>
        </w:tc>
        <w:tc>
          <w:tcPr>
            <w:tcW w:w="213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Nazwa kryterium</w:t>
            </w:r>
          </w:p>
        </w:tc>
        <w:tc>
          <w:tcPr>
            <w:tcW w:w="680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Definicja kryterium</w:t>
            </w:r>
          </w:p>
        </w:tc>
        <w:tc>
          <w:tcPr>
            <w:tcW w:w="47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1</w:t>
            </w:r>
          </w:p>
        </w:tc>
        <w:tc>
          <w:tcPr>
            <w:tcW w:w="213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2</w:t>
            </w:r>
          </w:p>
        </w:tc>
        <w:tc>
          <w:tcPr>
            <w:tcW w:w="680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3</w:t>
            </w:r>
          </w:p>
        </w:tc>
        <w:tc>
          <w:tcPr>
            <w:tcW w:w="47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4</w:t>
            </w:r>
          </w:p>
        </w:tc>
      </w:tr>
      <w:tr w:rsidR="00E5433C" w:rsidTr="00E5433C">
        <w:trPr>
          <w:trHeight w:val="2117"/>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1.</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Zgodność prawna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B739E7">
            <w:pPr>
              <w:autoSpaceDE w:val="0"/>
              <w:autoSpaceDN w:val="0"/>
              <w:adjustRightInd w:val="0"/>
              <w:jc w:val="both"/>
              <w:rPr>
                <w:rFonts w:ascii="Myriad Pro" w:eastAsia="MyriadPro-Regular" w:hAnsi="Myriad Pro" w:cs="Arial"/>
                <w:sz w:val="20"/>
              </w:rPr>
            </w:pPr>
            <w:r>
              <w:rPr>
                <w:rFonts w:ascii="Myriad Pro" w:hAnsi="Myriad Pro" w:cs="Arial"/>
                <w:sz w:val="20"/>
              </w:rPr>
              <w:t xml:space="preserve">Projekt jest zgodny z prawodawstwem wspólnotowym i krajowym, </w:t>
            </w:r>
            <w:r>
              <w:rPr>
                <w:rFonts w:ascii="Myriad Pro" w:hAnsi="Myriad Pro" w:cs="Arial"/>
                <w:sz w:val="20"/>
              </w:rPr>
              <w:br/>
              <w:t>w tym przepisami ustawy</w:t>
            </w:r>
            <w:r>
              <w:rPr>
                <w:rFonts w:ascii="Myriad Pro" w:hAnsi="Myriad Pro" w:cs="Arial"/>
                <w:i/>
                <w:sz w:val="20"/>
              </w:rPr>
              <w:t xml:space="preserve"> </w:t>
            </w:r>
            <w:r>
              <w:rPr>
                <w:rFonts w:ascii="Myriad Pro" w:hAnsi="Myriad Pro" w:cs="Arial"/>
                <w:sz w:val="20"/>
              </w:rPr>
              <w:t xml:space="preserve">z dnia 29 stycznia 2004 r. </w:t>
            </w:r>
            <w:r>
              <w:rPr>
                <w:rFonts w:ascii="Myriad Pro" w:hAnsi="Myriad Pro" w:cs="Arial"/>
                <w:i/>
                <w:sz w:val="20"/>
              </w:rPr>
              <w:t>Prawo zamówień publicznych</w:t>
            </w:r>
            <w:r>
              <w:rPr>
                <w:rFonts w:ascii="Myriad Pro" w:hAnsi="Myriad Pro" w:cs="Arial"/>
                <w:sz w:val="20"/>
              </w:rPr>
              <w:t>.</w:t>
            </w:r>
          </w:p>
          <w:p w:rsidR="00E5433C" w:rsidRDefault="00E5433C" w:rsidP="00B739E7">
            <w:pPr>
              <w:autoSpaceDE w:val="0"/>
              <w:autoSpaceDN w:val="0"/>
              <w:adjustRightInd w:val="0"/>
              <w:jc w:val="both"/>
              <w:rPr>
                <w:rFonts w:ascii="Myriad Pro" w:hAnsi="Myriad Pro" w:cs="Arial"/>
                <w:sz w:val="20"/>
              </w:rPr>
            </w:pPr>
            <w:r>
              <w:rPr>
                <w:rFonts w:ascii="Myriad Pro" w:eastAsia="MyriadPro-Regular" w:hAnsi="Myriad Pro" w:cs="Arial"/>
                <w:sz w:val="20"/>
              </w:rPr>
              <w:t xml:space="preserve">Projekt spełnia wymogi utworzenia partnerstwa zgodnie z art. 33 ust. 2-4a ustawy z dnia 11 lipca 2014 r. o zasadach realizacji programów </w:t>
            </w:r>
            <w:r>
              <w:rPr>
                <w:rFonts w:ascii="Myriad Pro" w:eastAsia="MyriadPro-Regular" w:hAnsi="Myriad Pro" w:cs="Arial"/>
                <w:sz w:val="20"/>
              </w:rPr>
              <w:br/>
              <w:t>w zakresie polityki spójności finansowanych w perspektywie finansowej 2014-2020 (jeśli dotyczy).</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line="240" w:lineRule="auto"/>
              <w:ind w:left="34"/>
              <w:contextualSpacing/>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B739E7">
            <w:pPr>
              <w:spacing w:before="40" w:after="40" w:line="240" w:lineRule="auto"/>
              <w:ind w:left="34"/>
              <w:contextualSpacing/>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B739E7">
            <w:pPr>
              <w:spacing w:before="40" w:after="40" w:line="240" w:lineRule="auto"/>
              <w:ind w:left="34"/>
              <w:contextualSpacing/>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2.</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Zgodność</w:t>
            </w:r>
          </w:p>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 wymogami pomocy</w:t>
            </w:r>
          </w:p>
          <w:p w:rsidR="00E5433C" w:rsidRDefault="00E5433C">
            <w:pPr>
              <w:spacing w:after="0" w:line="240" w:lineRule="auto"/>
              <w:rPr>
                <w:rFonts w:ascii="Myriad Pro" w:eastAsia="Malgun Gothic" w:hAnsi="Myriad Pro" w:cs="Arial"/>
                <w:sz w:val="20"/>
              </w:rPr>
            </w:pPr>
            <w:r>
              <w:rPr>
                <w:rFonts w:ascii="Myriad Pro" w:eastAsia="Malgun Gothic" w:hAnsi="Myriad Pro" w:cs="Arial"/>
                <w:sz w:val="20"/>
              </w:rPr>
              <w:t>publicznej</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after="0" w:line="240" w:lineRule="auto"/>
              <w:jc w:val="both"/>
              <w:rPr>
                <w:rFonts w:ascii="Myriad Pro" w:eastAsia="Malgun Gothic" w:hAnsi="Myriad Pro" w:cs="Arial"/>
                <w:sz w:val="20"/>
              </w:rPr>
            </w:pPr>
            <w:r>
              <w:rPr>
                <w:rFonts w:ascii="Myriad Pro" w:eastAsia="Malgun Gothic" w:hAnsi="Myriad Pro" w:cs="Arial"/>
                <w:sz w:val="20"/>
              </w:rPr>
              <w:t xml:space="preserve">Projekt jest zgodny regułami pomocy publicznej i/lub pomocy </w:t>
            </w:r>
            <w:r>
              <w:rPr>
                <w:rFonts w:ascii="Myriad Pro" w:eastAsia="Malgun Gothic" w:hAnsi="Myriad Pro" w:cs="Arial"/>
                <w:i/>
                <w:sz w:val="20"/>
              </w:rPr>
              <w:t xml:space="preserve">de </w:t>
            </w:r>
            <w:proofErr w:type="spellStart"/>
            <w:r>
              <w:rPr>
                <w:rFonts w:ascii="Myriad Pro" w:eastAsia="Malgun Gothic" w:hAnsi="Myriad Pro" w:cs="Arial"/>
                <w:i/>
                <w:sz w:val="20"/>
              </w:rPr>
              <w:t>minimis</w:t>
            </w:r>
            <w:proofErr w:type="spellEnd"/>
            <w:r>
              <w:rPr>
                <w:rFonts w:ascii="Myriad Pro" w:eastAsia="Malgun Gothic" w:hAnsi="Myriad Pro" w:cs="Arial"/>
                <w:sz w:val="20"/>
              </w:rPr>
              <w:t>.</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Jeżeli dotyczy: spełnienie kryterium jest konieczne do przyznania dofinansowania.</w:t>
            </w:r>
          </w:p>
          <w:p w:rsidR="00E5433C" w:rsidRDefault="00E5433C" w:rsidP="00B739E7">
            <w:pPr>
              <w:autoSpaceDE w:val="0"/>
              <w:autoSpaceDN w:val="0"/>
              <w:adjustRightInd w:val="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B739E7">
            <w:pPr>
              <w:spacing w:after="0" w:line="240" w:lineRule="auto"/>
              <w:jc w:val="both"/>
              <w:rPr>
                <w:rFonts w:ascii="Myriad Pro" w:hAnsi="Myriad Pro" w:cs="Arial"/>
                <w:sz w:val="20"/>
              </w:rPr>
            </w:pPr>
            <w:r>
              <w:rPr>
                <w:rFonts w:ascii="Myriad Pro" w:hAnsi="Myriad Pro" w:cs="Arial"/>
                <w:sz w:val="20"/>
              </w:rPr>
              <w:t>Ocena spełniania kryterium polega na przypisaniu wartości logicznych „tak”, „nie”, „nie dotyczy”.</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3.</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rPr>
                <w:rFonts w:ascii="Myriad Pro" w:eastAsia="Malgun Gothic" w:hAnsi="Myriad Pro" w:cs="Arial"/>
                <w:sz w:val="20"/>
              </w:rPr>
            </w:pPr>
            <w:r>
              <w:rPr>
                <w:rFonts w:ascii="Myriad Pro" w:hAnsi="Myriad Pro" w:cs="Arial"/>
                <w:sz w:val="20"/>
              </w:rPr>
              <w:t>Zdolność organizacyjno-operacyjna</w:t>
            </w:r>
          </w:p>
        </w:tc>
        <w:tc>
          <w:tcPr>
            <w:tcW w:w="6804" w:type="dxa"/>
            <w:tcBorders>
              <w:top w:val="single" w:sz="4" w:space="0" w:color="auto"/>
              <w:left w:val="single" w:sz="4" w:space="0" w:color="auto"/>
              <w:bottom w:val="single" w:sz="4" w:space="0" w:color="auto"/>
              <w:right w:val="single" w:sz="4" w:space="0" w:color="auto"/>
            </w:tcBorders>
          </w:tcPr>
          <w:p w:rsidR="00E5433C" w:rsidRDefault="00E5433C" w:rsidP="00B739E7">
            <w:pPr>
              <w:spacing w:before="40" w:after="40"/>
              <w:jc w:val="both"/>
              <w:rPr>
                <w:rFonts w:ascii="Myriad Pro" w:hAnsi="Myriad Pro" w:cs="Arial"/>
                <w:sz w:val="20"/>
              </w:rPr>
            </w:pPr>
            <w:r>
              <w:rPr>
                <w:rFonts w:ascii="Myriad Pro" w:hAnsi="Myriad Pro" w:cs="Arial"/>
                <w:sz w:val="20"/>
              </w:rPr>
              <w:t>Beneficjent dysponuje odpowiednim potencjałem organizacyjnym i technicznym.</w:t>
            </w:r>
          </w:p>
          <w:p w:rsidR="00E5433C" w:rsidRPr="00B739E7" w:rsidRDefault="00E5433C" w:rsidP="00B739E7">
            <w:pPr>
              <w:spacing w:before="40" w:after="40"/>
              <w:jc w:val="both"/>
              <w:rPr>
                <w:rFonts w:ascii="Myriad Pro" w:hAnsi="Myriad Pro" w:cs="Arial"/>
                <w:sz w:val="20"/>
              </w:rPr>
            </w:pPr>
            <w:r>
              <w:rPr>
                <w:rFonts w:ascii="Myriad Pro" w:hAnsi="Myriad Pro" w:cs="Arial"/>
                <w:sz w:val="20"/>
              </w:rPr>
              <w:t>Beneficjent zapewni do realizacji projektu odpowiednio wykwalifikowaną kadrę, zarówno do jego obsługi jak i realizacji przedsięwzięć merytorycznych.</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B739E7">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B739E7">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4.</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Zdolność finansowa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 xml:space="preserve">Kondycja finansowa Beneficjenta na dzień złożenia wniosku o </w:t>
            </w:r>
            <w:r>
              <w:rPr>
                <w:rFonts w:ascii="Myriad Pro" w:hAnsi="Myriad Pro" w:cs="Arial"/>
                <w:sz w:val="20"/>
              </w:rPr>
              <w:lastRenderedPageBreak/>
              <w:t>dofinansowanie gwarantuje osiągnięcie deklarowanych produktów lub rezultatów, zgodnie z deklarowanym planem finansowym i w terminie określonym we wniosku o dofinansowanie.</w:t>
            </w:r>
          </w:p>
          <w:p w:rsidR="00E5433C" w:rsidRDefault="00E5433C" w:rsidP="00B739E7">
            <w:pPr>
              <w:spacing w:before="40" w:after="0"/>
              <w:jc w:val="both"/>
              <w:rPr>
                <w:rFonts w:ascii="Myriad Pro" w:eastAsiaTheme="minorEastAsia" w:hAnsi="Myriad Pro" w:cs="Arial"/>
                <w:sz w:val="20"/>
                <w:lang w:eastAsia="pl-PL"/>
              </w:rPr>
            </w:pPr>
            <w:r>
              <w:rPr>
                <w:rFonts w:ascii="Myriad Pro" w:eastAsia="MyriadPro-Regular" w:hAnsi="Myriad Pro" w:cs="Arial"/>
                <w:sz w:val="20"/>
                <w:lang w:eastAsia="pl-PL"/>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lastRenderedPageBreak/>
              <w:t xml:space="preserve">Spełnienie kryterium jest konieczne do przyznania </w:t>
            </w:r>
            <w:r>
              <w:rPr>
                <w:rFonts w:ascii="Myriad Pro" w:hAnsi="Myriad Pro" w:cs="Arial"/>
                <w:sz w:val="20"/>
              </w:rPr>
              <w:lastRenderedPageBreak/>
              <w:t xml:space="preserve">dofinansowania. </w:t>
            </w:r>
            <w:r>
              <w:rPr>
                <w:rFonts w:ascii="Myriad Pro" w:hAnsi="Myriad Pro" w:cs="Arial"/>
                <w:sz w:val="20"/>
              </w:rPr>
              <w:br/>
              <w:t>Projekty niespełniające kryterium kierowane są do poprawy lub uzupełnienia.</w:t>
            </w:r>
          </w:p>
          <w:p w:rsidR="00E5433C" w:rsidRDefault="00E5433C" w:rsidP="00B739E7">
            <w:pPr>
              <w:spacing w:before="40" w:after="40"/>
              <w:jc w:val="both"/>
              <w:rPr>
                <w:rFonts w:ascii="Myriad Pro" w:hAnsi="Myriad Pro" w:cs="Arial"/>
                <w:sz w:val="20"/>
              </w:rPr>
            </w:pPr>
            <w:r>
              <w:rPr>
                <w:rFonts w:ascii="Myriad Pro" w:hAnsi="Myriad Pro" w:cs="Arial"/>
                <w:sz w:val="20"/>
              </w:rPr>
              <w:t>Kryterium weryfikowane będzie na etapie  oceny.</w:t>
            </w:r>
          </w:p>
          <w:p w:rsidR="00E5433C" w:rsidRDefault="00E5433C" w:rsidP="00B739E7">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tabs>
          <w:tab w:val="left" w:pos="6147"/>
        </w:tabs>
        <w:rPr>
          <w:rFonts w:ascii="Myriad Pro" w:hAnsi="Myriad Pro"/>
          <w:sz w:val="20"/>
        </w:rPr>
      </w:pPr>
    </w:p>
    <w:tbl>
      <w:tblPr>
        <w:tblW w:w="14175" w:type="dxa"/>
        <w:jc w:val="center"/>
        <w:tblLayout w:type="fixed"/>
        <w:tblLook w:val="04A0" w:firstRow="1" w:lastRow="0" w:firstColumn="1" w:lastColumn="0" w:noHBand="0" w:noVBand="1"/>
      </w:tblPr>
      <w:tblGrid>
        <w:gridCol w:w="536"/>
        <w:gridCol w:w="2824"/>
        <w:gridCol w:w="4803"/>
        <w:gridCol w:w="6012"/>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5433C" w:rsidRDefault="00E5433C">
            <w:pPr>
              <w:spacing w:before="40" w:after="40"/>
              <w:jc w:val="center"/>
              <w:rPr>
                <w:rFonts w:ascii="Myriad Pro" w:hAnsi="Myriad Pro" w:cs="Arial"/>
                <w:b/>
                <w:sz w:val="20"/>
              </w:rPr>
            </w:pPr>
            <w:r>
              <w:rPr>
                <w:rFonts w:ascii="Myriad Pro" w:hAnsi="Myriad Pro" w:cs="Arial"/>
                <w:b/>
                <w:sz w:val="20"/>
              </w:rPr>
              <w:t>Kryteria administracyjności</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right="-84"/>
              <w:rPr>
                <w:rFonts w:ascii="Myriad Pro" w:hAnsi="Myriad Pro" w:cs="Arial"/>
                <w:sz w:val="20"/>
              </w:rPr>
            </w:pPr>
            <w:r>
              <w:rPr>
                <w:rFonts w:ascii="Myriad Pro" w:hAnsi="Myriad Pro" w:cs="Arial"/>
                <w:sz w:val="20"/>
              </w:rPr>
              <w:t>L.p.</w:t>
            </w:r>
          </w:p>
        </w:tc>
        <w:tc>
          <w:tcPr>
            <w:tcW w:w="28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480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2"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480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2"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Intensywność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 xml:space="preserve">Wnioskowana kwota i poziom wsparcia są zgodne z zapisami </w:t>
            </w:r>
            <w:r>
              <w:rPr>
                <w:rFonts w:ascii="Myriad Pro" w:hAnsi="Myriad Pro" w:cs="Arial"/>
                <w:i/>
                <w:sz w:val="20"/>
              </w:rPr>
              <w:t>Regulaminu naboru</w:t>
            </w:r>
            <w:r>
              <w:rPr>
                <w:rFonts w:ascii="Myriad Pro" w:hAnsi="Myriad Pro" w:cs="Arial"/>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2.</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kwalifikowalnością wydatków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 xml:space="preserve">Wydatki w projekcie są zgodne z </w:t>
            </w:r>
            <w:r>
              <w:rPr>
                <w:rFonts w:ascii="Myriad Pro" w:eastAsia="Times New Roman" w:hAnsi="Myriad Pro" w:cs="Arial"/>
                <w:i/>
                <w:sz w:val="20"/>
                <w:lang w:eastAsia="pl-PL"/>
              </w:rPr>
              <w:t xml:space="preserve">Wytycznymi </w:t>
            </w:r>
            <w:r>
              <w:rPr>
                <w:rFonts w:ascii="Myriad Pro" w:eastAsia="Times New Roman" w:hAnsi="Myriad Pro" w:cs="Arial"/>
                <w:i/>
                <w:sz w:val="20"/>
                <w:lang w:eastAsia="pl-PL"/>
              </w:rPr>
              <w:br/>
              <w:t>w zakresie kwalifikowalności wydatków w ramach Europejskiego Funduszu Rozwoju Regionalnego, Europejskiego Funduszu Społecznego oraz Funduszu Spójności w okresie programowania 2014-2020</w:t>
            </w:r>
            <w:r>
              <w:rPr>
                <w:rFonts w:ascii="Myriad Pro" w:eastAsia="Times New Roman" w:hAnsi="Myriad Pro" w:cs="Arial"/>
                <w:sz w:val="20"/>
                <w:lang w:eastAsia="pl-PL"/>
              </w:rPr>
              <w:t xml:space="preserve"> oraz</w:t>
            </w:r>
            <w:r>
              <w:rPr>
                <w:rFonts w:ascii="Myriad Pro" w:eastAsia="Times New Roman" w:hAnsi="Myriad Pro" w:cs="Arial"/>
                <w:color w:val="000000"/>
                <w:sz w:val="20"/>
                <w:lang w:eastAsia="pl-PL"/>
              </w:rPr>
              <w:t> </w:t>
            </w:r>
            <w:r>
              <w:rPr>
                <w:rFonts w:ascii="Myriad Pro" w:hAnsi="Myriad Pro" w:cs="Arial"/>
                <w:sz w:val="20"/>
              </w:rPr>
              <w:t xml:space="preserve"> </w:t>
            </w:r>
            <w:r>
              <w:rPr>
                <w:rFonts w:ascii="Myriad Pro" w:eastAsia="MyriadPro-Regular" w:hAnsi="Myriad Pro" w:cs="Arial"/>
                <w:i/>
                <w:sz w:val="20"/>
              </w:rPr>
              <w:t xml:space="preserve">Wytycznymi w zakresie realizacji przedsięwzięć z udziałem środków Europejskiego Funduszu Społecznego </w:t>
            </w:r>
            <w:r>
              <w:rPr>
                <w:rFonts w:ascii="Myriad Pro" w:eastAsia="Times New Roman" w:hAnsi="Myriad Pro" w:cs="Arial"/>
                <w:i/>
                <w:sz w:val="20"/>
              </w:rPr>
              <w:t>w obszarze rynku pracy na lata 2014-2020</w:t>
            </w:r>
            <w:r>
              <w:rPr>
                <w:rFonts w:ascii="Myriad Pro" w:hAnsi="Myriad Pro" w:cs="Arial"/>
                <w:sz w:val="20"/>
              </w:rPr>
              <w:t>.</w:t>
            </w:r>
          </w:p>
          <w:p w:rsidR="00E5433C" w:rsidRDefault="00E5433C" w:rsidP="00B739E7">
            <w:pPr>
              <w:spacing w:before="40" w:after="40"/>
              <w:jc w:val="both"/>
              <w:rPr>
                <w:rFonts w:ascii="Myriad Pro" w:hAnsi="Myriad Pro" w:cs="Arial"/>
                <w:sz w:val="20"/>
              </w:rPr>
            </w:pPr>
            <w:r>
              <w:rPr>
                <w:rFonts w:ascii="Myriad Pro" w:hAnsi="Myriad Pro" w:cs="Arial"/>
                <w:sz w:val="20"/>
              </w:rPr>
              <w:t xml:space="preserve">Wartość kosztów pośrednich rozliczanych ryczałtem została wyliczona zgodnie z </w:t>
            </w:r>
            <w:r>
              <w:rPr>
                <w:rFonts w:ascii="Myriad Pro" w:eastAsia="Times New Roman" w:hAnsi="Myriad Pro" w:cs="Arial"/>
                <w:i/>
                <w:sz w:val="20"/>
                <w:lang w:eastAsia="pl-PL"/>
              </w:rPr>
              <w:t xml:space="preserve">Wytycznymi w zakresie kwalifikowalności wydatków w ramach Europejskiego Funduszu Rozwoju Regionalnego, </w:t>
            </w:r>
            <w:r>
              <w:rPr>
                <w:rFonts w:ascii="Myriad Pro" w:eastAsia="Times New Roman" w:hAnsi="Myriad Pro" w:cs="Arial"/>
                <w:i/>
                <w:sz w:val="20"/>
                <w:lang w:eastAsia="pl-PL"/>
              </w:rPr>
              <w:lastRenderedPageBreak/>
              <w:t>Europejskiego Funduszu Społecznego oraz Funduszu Spójności w okresie programowania 2014-2020.</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lastRenderedPageBreak/>
              <w:t>Spełnienie kryterium jest konieczne do przyznania dofinansowania.</w:t>
            </w:r>
          </w:p>
          <w:p w:rsidR="00E5433C" w:rsidRDefault="00E5433C" w:rsidP="00B739E7">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B739E7">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3.</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eastAsia="MyriadPro-Regular" w:hAnsi="Myriad Pro" w:cs="Arial"/>
                <w:sz w:val="20"/>
              </w:rPr>
              <w:t>Zgodność z warunkami realizacji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eastAsia="MyriadPro-Regular" w:hAnsi="Myriad Pro" w:cs="Arial"/>
                <w:sz w:val="20"/>
              </w:rPr>
              <w:t xml:space="preserve">Wniosek został sporządzony zgodnie z uwarunkowaniami realizacji wsparcia określonymi we właściwych wytycznych obszarowych oraz z zasadami realizacji wsparcia wskazanymi przez IP  w </w:t>
            </w:r>
            <w:r>
              <w:rPr>
                <w:rFonts w:ascii="Myriad Pro" w:eastAsia="MyriadPro-Regular" w:hAnsi="Myriad Pro" w:cs="Arial"/>
                <w:i/>
                <w:sz w:val="20"/>
              </w:rPr>
              <w:t xml:space="preserve">Wezwaniu do złożenia wniosku o dofinansowanie </w:t>
            </w:r>
            <w:r>
              <w:rPr>
                <w:rFonts w:ascii="Myriad Pro" w:eastAsia="MyriadPro-Regular" w:hAnsi="Myriad Pro" w:cs="Arial"/>
                <w:sz w:val="20"/>
              </w:rPr>
              <w:t>(np. zasady realizacji danej formy wsparcia)</w:t>
            </w:r>
            <w:r>
              <w:rPr>
                <w:rFonts w:ascii="Myriad Pro" w:eastAsia="MyriadPro-Regular" w:hAnsi="Myriad Pro" w:cs="Arial"/>
                <w:i/>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B739E7">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Spełnienie kryterium jest konieczne do przyznania dofinansowania.</w:t>
            </w:r>
          </w:p>
          <w:p w:rsidR="00E5433C" w:rsidRDefault="00E5433C" w:rsidP="00B739E7">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Projekty niespełniające kryterium kierowane są do poprawy lub uzupełnienia.</w:t>
            </w:r>
          </w:p>
          <w:p w:rsidR="00E5433C" w:rsidRDefault="00E5433C" w:rsidP="00B739E7">
            <w:pPr>
              <w:autoSpaceDE w:val="0"/>
              <w:autoSpaceDN w:val="0"/>
              <w:adjustRightInd w:val="0"/>
              <w:jc w:val="both"/>
              <w:rPr>
                <w:rFonts w:ascii="Myriad Pro" w:eastAsia="MyriadPro-Regular" w:hAnsi="Myriad Pro" w:cs="Arial"/>
                <w:i/>
                <w:sz w:val="20"/>
              </w:rPr>
            </w:pPr>
            <w:r>
              <w:rPr>
                <w:rFonts w:ascii="Myriad Pro" w:hAnsi="Myriad Pro" w:cs="Arial"/>
                <w:sz w:val="20"/>
              </w:rPr>
              <w:t>Za zgodą IP, na etapie realizacji projektu, dopuszc</w:t>
            </w:r>
            <w:r w:rsidR="00B739E7">
              <w:rPr>
                <w:rFonts w:ascii="Myriad Pro" w:hAnsi="Myriad Pro" w:cs="Arial"/>
                <w:sz w:val="20"/>
              </w:rPr>
              <w:t>za się możliwość  odstępstwa od</w:t>
            </w:r>
            <w:r>
              <w:rPr>
                <w:rFonts w:ascii="Myriad Pro" w:hAnsi="Myriad Pro" w:cs="Arial"/>
                <w:sz w:val="20"/>
              </w:rPr>
              <w:t xml:space="preserve"> zapisów </w:t>
            </w:r>
            <w:r w:rsidR="00B739E7">
              <w:rPr>
                <w:rFonts w:ascii="Myriad Pro" w:hAnsi="Myriad Pro" w:cs="Arial"/>
                <w:i/>
                <w:sz w:val="20"/>
              </w:rPr>
              <w:t xml:space="preserve">Wezwania do złożenia wniosku o </w:t>
            </w:r>
            <w:r>
              <w:rPr>
                <w:rFonts w:ascii="Myriad Pro" w:hAnsi="Myriad Pro" w:cs="Arial"/>
                <w:i/>
                <w:sz w:val="20"/>
              </w:rPr>
              <w:t xml:space="preserve">dofinansowanie </w:t>
            </w:r>
            <w:r>
              <w:rPr>
                <w:rFonts w:ascii="Myriad Pro" w:hAnsi="Myriad Pro" w:cs="Arial"/>
                <w:sz w:val="20"/>
              </w:rPr>
              <w:t xml:space="preserve">w zakresie spełnienia przedmiotowego kryterium z uwagi na zmiany m.in. </w:t>
            </w:r>
            <w:r>
              <w:rPr>
                <w:rFonts w:ascii="Myriad Pro" w:hAnsi="Myriad Pro" w:cs="Arial"/>
                <w:i/>
                <w:sz w:val="20"/>
              </w:rPr>
              <w:t>RPO WZ 2014-2020</w:t>
            </w:r>
            <w:r>
              <w:rPr>
                <w:rFonts w:ascii="Myriad Pro" w:hAnsi="Myriad Pro" w:cs="Arial"/>
                <w:sz w:val="20"/>
              </w:rPr>
              <w:t xml:space="preserve">, przepisów prawa,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sz w:val="20"/>
              </w:rPr>
              <w:t>właściwych</w:t>
            </w:r>
            <w:r>
              <w:rPr>
                <w:rFonts w:ascii="Myriad Pro" w:eastAsia="MyriadPro-Regular" w:hAnsi="Myriad Pro" w:cs="Arial"/>
                <w:i/>
                <w:sz w:val="20"/>
              </w:rPr>
              <w:t xml:space="preserve"> Wytycznych obszarowych </w:t>
            </w:r>
            <w:r>
              <w:rPr>
                <w:rFonts w:ascii="Myriad Pro" w:hAnsi="Myriad Pro" w:cs="Arial"/>
                <w:sz w:val="20"/>
              </w:rPr>
              <w:t xml:space="preserve">mających wpływ na założenia dotyczące uwarunkowań realizacji wsparcia.    </w:t>
            </w:r>
          </w:p>
          <w:p w:rsidR="00E5433C" w:rsidRDefault="00E5433C" w:rsidP="00B739E7">
            <w:pPr>
              <w:jc w:val="both"/>
              <w:rPr>
                <w:rFonts w:ascii="Myriad Pro" w:hAnsi="Myriad Pro" w:cs="Arial"/>
                <w:sz w:val="20"/>
              </w:rPr>
            </w:pPr>
            <w:r>
              <w:rPr>
                <w:rFonts w:ascii="Myriad Pro" w:eastAsia="MyriadPro-Regular"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4.</w:t>
            </w:r>
          </w:p>
        </w:tc>
        <w:tc>
          <w:tcPr>
            <w:tcW w:w="2824" w:type="dxa"/>
            <w:tcBorders>
              <w:top w:val="single" w:sz="4" w:space="0" w:color="auto"/>
              <w:left w:val="single" w:sz="4" w:space="0" w:color="auto"/>
              <w:bottom w:val="single" w:sz="4" w:space="0" w:color="auto"/>
              <w:right w:val="single" w:sz="4" w:space="0" w:color="auto"/>
            </w:tcBorders>
          </w:tcPr>
          <w:p w:rsidR="00E5433C" w:rsidRDefault="00E5433C" w:rsidP="00B739E7">
            <w:pPr>
              <w:pStyle w:val="Tekstkomentarza"/>
              <w:rPr>
                <w:rFonts w:cs="Arial"/>
              </w:rPr>
            </w:pPr>
            <w:r>
              <w:rPr>
                <w:rFonts w:cs="Arial"/>
              </w:rPr>
              <w:t>Spójność wniosku i zał</w:t>
            </w:r>
            <w:r w:rsidR="00B739E7">
              <w:rPr>
                <w:rFonts w:cs="Arial"/>
              </w:rPr>
              <w:t>ączników (jeśli dotyczy)</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hAnsi="Myriad Pro" w:cs="Arial"/>
                <w:sz w:val="20"/>
              </w:rPr>
            </w:pPr>
            <w:r>
              <w:rPr>
                <w:rFonts w:ascii="Myriad Pro" w:hAnsi="Myriad Pro" w:cs="Arial"/>
                <w:sz w:val="20"/>
              </w:rPr>
              <w:t>Opisy we wniosku oraz w załącznikach (jeśli dotyczy) są ze sobą spójne i nie zawierają sprzecznych ze sobą kwestii.</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rPr>
          <w:rFonts w:ascii="Myriad Pro" w:hAnsi="Myriad Pro"/>
          <w:b/>
          <w:sz w:val="20"/>
        </w:rPr>
      </w:pPr>
    </w:p>
    <w:p w:rsidR="00C972AE" w:rsidRDefault="00C972AE" w:rsidP="00E5433C">
      <w:pPr>
        <w:ind w:left="-284"/>
        <w:jc w:val="center"/>
        <w:rPr>
          <w:rFonts w:ascii="Myriad Pro" w:hAnsi="Myriad Pro"/>
          <w:b/>
          <w:sz w:val="20"/>
        </w:rPr>
      </w:pPr>
    </w:p>
    <w:p w:rsidR="00C972AE" w:rsidRDefault="00C972AE" w:rsidP="00E5433C">
      <w:pPr>
        <w:ind w:left="-284"/>
        <w:jc w:val="center"/>
        <w:rPr>
          <w:rFonts w:ascii="Myriad Pro" w:hAnsi="Myriad Pro"/>
          <w:b/>
          <w:sz w:val="20"/>
        </w:rPr>
      </w:pPr>
    </w:p>
    <w:p w:rsidR="00C972AE" w:rsidRDefault="00C972AE" w:rsidP="00E5433C">
      <w:pPr>
        <w:ind w:left="-284"/>
        <w:jc w:val="center"/>
        <w:rPr>
          <w:rFonts w:ascii="Myriad Pro" w:hAnsi="Myriad Pro"/>
          <w:b/>
          <w:sz w:val="20"/>
        </w:rPr>
      </w:pPr>
    </w:p>
    <w:p w:rsidR="00C972AE" w:rsidRDefault="00C972AE" w:rsidP="00E5433C">
      <w:pPr>
        <w:ind w:left="-284"/>
        <w:jc w:val="center"/>
        <w:rPr>
          <w:rFonts w:ascii="Myriad Pro" w:hAnsi="Myriad Pro"/>
          <w:b/>
          <w:sz w:val="20"/>
        </w:rPr>
      </w:pPr>
    </w:p>
    <w:p w:rsidR="00E5433C" w:rsidRDefault="00B739E7" w:rsidP="00E5433C">
      <w:pPr>
        <w:ind w:left="-284"/>
        <w:jc w:val="center"/>
        <w:rPr>
          <w:rFonts w:ascii="Myriad Pro" w:hAnsi="Myriad Pro"/>
          <w:b/>
          <w:sz w:val="20"/>
        </w:rPr>
      </w:pPr>
      <w:r>
        <w:rPr>
          <w:rFonts w:ascii="Myriad Pro" w:hAnsi="Myriad Pro"/>
          <w:b/>
          <w:sz w:val="20"/>
        </w:rPr>
        <w:lastRenderedPageBreak/>
        <w:t>Kryteria szczegółowe przyjęte Uchwałą N</w:t>
      </w:r>
      <w:r w:rsidR="00E5433C">
        <w:rPr>
          <w:rFonts w:ascii="Myriad Pro" w:hAnsi="Myriad Pro"/>
          <w:b/>
          <w:sz w:val="20"/>
        </w:rPr>
        <w:t>r 79/17 Komite</w:t>
      </w:r>
      <w:r>
        <w:rPr>
          <w:rFonts w:ascii="Myriad Pro" w:hAnsi="Myriad Pro"/>
          <w:b/>
          <w:sz w:val="20"/>
        </w:rPr>
        <w:t>tu Monitorującego RPO WZ 2014-</w:t>
      </w:r>
      <w:r w:rsidR="00E5433C">
        <w:rPr>
          <w:rFonts w:ascii="Myriad Pro" w:hAnsi="Myriad Pro"/>
          <w:b/>
          <w:sz w:val="20"/>
        </w:rPr>
        <w:t>2020 z dnia 23 listopada 2017 r. (tryb pozakonkursowy)</w:t>
      </w:r>
    </w:p>
    <w:tbl>
      <w:tblPr>
        <w:tblW w:w="14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97"/>
        <w:gridCol w:w="12278"/>
      </w:tblGrid>
      <w:tr w:rsidR="00E5433C" w:rsidTr="00E5433C">
        <w:trPr>
          <w:jc w:val="center"/>
        </w:trPr>
        <w:tc>
          <w:tcPr>
            <w:tcW w:w="2197"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line="240" w:lineRule="auto"/>
              <w:rPr>
                <w:rFonts w:ascii="Myriad Pro" w:hAnsi="Myriad Pro"/>
                <w:sz w:val="20"/>
              </w:rPr>
            </w:pPr>
            <w:r>
              <w:rPr>
                <w:rFonts w:ascii="Myriad Pro" w:hAnsi="Myriad Pro"/>
                <w:sz w:val="20"/>
              </w:rPr>
              <w:t>Oś priorytetowa</w:t>
            </w:r>
          </w:p>
        </w:tc>
        <w:tc>
          <w:tcPr>
            <w:tcW w:w="1227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line="240" w:lineRule="auto"/>
              <w:rPr>
                <w:rFonts w:ascii="Myriad Pro" w:hAnsi="Myriad Pro"/>
                <w:sz w:val="20"/>
              </w:rPr>
            </w:pPr>
            <w:r>
              <w:rPr>
                <w:rFonts w:ascii="Myriad Pro" w:hAnsi="Myriad Pro"/>
                <w:sz w:val="20"/>
              </w:rPr>
              <w:t>VI Rynek pracy</w:t>
            </w:r>
          </w:p>
        </w:tc>
      </w:tr>
      <w:tr w:rsidR="00E5433C" w:rsidTr="00E5433C">
        <w:trPr>
          <w:jc w:val="center"/>
        </w:trPr>
        <w:tc>
          <w:tcPr>
            <w:tcW w:w="2197"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line="240" w:lineRule="auto"/>
              <w:rPr>
                <w:rFonts w:ascii="Myriad Pro" w:hAnsi="Myriad Pro"/>
                <w:sz w:val="20"/>
              </w:rPr>
            </w:pPr>
            <w:r>
              <w:rPr>
                <w:rFonts w:ascii="Myriad Pro" w:hAnsi="Myriad Pro"/>
                <w:sz w:val="20"/>
              </w:rPr>
              <w:t>Priorytet Inwestycyjny</w:t>
            </w:r>
          </w:p>
        </w:tc>
        <w:tc>
          <w:tcPr>
            <w:tcW w:w="1227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line="240" w:lineRule="auto"/>
              <w:rPr>
                <w:rFonts w:ascii="Myriad Pro" w:hAnsi="Myriad Pro"/>
                <w:sz w:val="20"/>
              </w:rPr>
            </w:pPr>
            <w:r>
              <w:rPr>
                <w:rFonts w:ascii="Myriad Pro" w:hAnsi="Myriad Pro"/>
                <w:sz w:val="20"/>
              </w:rPr>
              <w:t xml:space="preserve">8iv Równość mężczyzn i kobiet we wszystkich dziedzinach, w tym dostęp do zatrudnienia, rozwój kariery, godzenie życia zawodowego i prywatnego oraz promowanie równości wynagrodzeń za taką samą cenę </w:t>
            </w:r>
          </w:p>
        </w:tc>
      </w:tr>
      <w:tr w:rsidR="00E5433C" w:rsidTr="00E5433C">
        <w:trPr>
          <w:jc w:val="center"/>
        </w:trPr>
        <w:tc>
          <w:tcPr>
            <w:tcW w:w="2197"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line="240" w:lineRule="auto"/>
              <w:rPr>
                <w:rFonts w:ascii="Myriad Pro" w:hAnsi="Myriad Pro"/>
                <w:sz w:val="20"/>
              </w:rPr>
            </w:pPr>
            <w:r>
              <w:rPr>
                <w:rFonts w:ascii="Myriad Pro" w:hAnsi="Myriad Pro"/>
                <w:sz w:val="20"/>
              </w:rPr>
              <w:t>Działanie</w:t>
            </w:r>
          </w:p>
        </w:tc>
        <w:tc>
          <w:tcPr>
            <w:tcW w:w="1227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line="240" w:lineRule="auto"/>
              <w:rPr>
                <w:rFonts w:ascii="Myriad Pro" w:hAnsi="Myriad Pro"/>
                <w:sz w:val="20"/>
              </w:rPr>
            </w:pPr>
            <w:r>
              <w:rPr>
                <w:rFonts w:ascii="Myriad Pro" w:hAnsi="Myriad Pro"/>
                <w:sz w:val="20"/>
              </w:rPr>
              <w:t>6.6 Programy zapewnienia i zwiększenia dostępu do opieki nad dziećmi w wieku do  lat 3</w:t>
            </w:r>
          </w:p>
        </w:tc>
      </w:tr>
      <w:tr w:rsidR="00E5433C" w:rsidTr="00E5433C">
        <w:trPr>
          <w:jc w:val="center"/>
        </w:trPr>
        <w:tc>
          <w:tcPr>
            <w:tcW w:w="2197"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line="240" w:lineRule="auto"/>
              <w:rPr>
                <w:rFonts w:ascii="Myriad Pro" w:hAnsi="Myriad Pro"/>
                <w:sz w:val="20"/>
              </w:rPr>
            </w:pPr>
            <w:r>
              <w:rPr>
                <w:rFonts w:ascii="Myriad Pro" w:hAnsi="Myriad Pro"/>
                <w:sz w:val="20"/>
              </w:rPr>
              <w:t>Typ projektu</w:t>
            </w:r>
          </w:p>
        </w:tc>
        <w:tc>
          <w:tcPr>
            <w:tcW w:w="1227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rsidP="00912095">
            <w:pPr>
              <w:pStyle w:val="Akapitzlist"/>
              <w:numPr>
                <w:ilvl w:val="0"/>
                <w:numId w:val="26"/>
              </w:numPr>
              <w:autoSpaceDE w:val="0"/>
              <w:autoSpaceDN w:val="0"/>
              <w:adjustRightInd w:val="0"/>
              <w:spacing w:after="120"/>
              <w:ind w:left="339" w:hanging="339"/>
              <w:jc w:val="both"/>
              <w:rPr>
                <w:rFonts w:eastAsia="MyriadPro-Regular" w:cs="Arial"/>
              </w:rPr>
            </w:pPr>
            <w:r>
              <w:rPr>
                <w:rFonts w:eastAsia="MyriadPro-Regular" w:cs="Arial"/>
              </w:rPr>
              <w:t xml:space="preserve">Finansowanie kosztów usług bieżącej opieki nad dziećmi poprzez pokrycie kosztów opłat za pobyt dziecka w żłobku, klubie dziecięcym lub </w:t>
            </w:r>
            <w:r>
              <w:rPr>
                <w:rFonts w:eastAsia="MyriadPro-Regular" w:cs="Arial"/>
              </w:rPr>
              <w:br/>
              <w:t>u opiekuna dziennego, ponoszonych przez opiekunów dzieci lub pokrycie kosztów wynagrodzenia niani ponoszonych przez opiekunów dzieci do lat 3.</w:t>
            </w:r>
          </w:p>
        </w:tc>
      </w:tr>
    </w:tbl>
    <w:p w:rsidR="00E5433C" w:rsidRDefault="00E5433C" w:rsidP="00E5433C">
      <w:pPr>
        <w:tabs>
          <w:tab w:val="left" w:pos="6147"/>
        </w:tabs>
        <w:rPr>
          <w:rFonts w:ascii="Myriad Pro" w:hAnsi="Myriad Pro"/>
          <w:sz w:val="20"/>
        </w:rPr>
      </w:pPr>
    </w:p>
    <w:tbl>
      <w:tblPr>
        <w:tblW w:w="14445" w:type="dxa"/>
        <w:jc w:val="center"/>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2126"/>
        <w:gridCol w:w="6804"/>
        <w:gridCol w:w="4733"/>
      </w:tblGrid>
      <w:tr w:rsidR="00E5433C" w:rsidTr="00E5433C">
        <w:trPr>
          <w:jc w:val="center"/>
        </w:trPr>
        <w:tc>
          <w:tcPr>
            <w:tcW w:w="14444"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5433C" w:rsidRDefault="00E5433C">
            <w:pPr>
              <w:spacing w:before="40" w:after="40" w:line="240" w:lineRule="auto"/>
              <w:jc w:val="center"/>
              <w:rPr>
                <w:rFonts w:ascii="Myriad Pro" w:hAnsi="Myriad Pro"/>
                <w:b/>
                <w:sz w:val="20"/>
              </w:rPr>
            </w:pPr>
            <w:r>
              <w:rPr>
                <w:rFonts w:ascii="Myriad Pro" w:hAnsi="Myriad Pro"/>
                <w:b/>
                <w:sz w:val="20"/>
              </w:rPr>
              <w:t>Kryteria dopuszczalności</w:t>
            </w:r>
          </w:p>
        </w:tc>
      </w:tr>
      <w:tr w:rsidR="00E5433C" w:rsidTr="00E5433C">
        <w:trPr>
          <w:jc w:val="center"/>
        </w:trPr>
        <w:tc>
          <w:tcPr>
            <w:tcW w:w="78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sz w:val="20"/>
              </w:rPr>
            </w:pPr>
            <w:r>
              <w:rPr>
                <w:rFonts w:ascii="Myriad Pro" w:hAnsi="Myriad Pro"/>
                <w:sz w:val="20"/>
              </w:rPr>
              <w:t>L.p.</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sz w:val="20"/>
              </w:rPr>
            </w:pPr>
            <w:r>
              <w:rPr>
                <w:rFonts w:ascii="Myriad Pro" w:hAnsi="Myriad Pro"/>
                <w:sz w:val="20"/>
              </w:rPr>
              <w:t>Nazwa kryterium</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sz w:val="20"/>
              </w:rPr>
            </w:pPr>
            <w:r>
              <w:rPr>
                <w:rFonts w:ascii="Myriad Pro" w:hAnsi="Myriad Pro"/>
                <w:sz w:val="20"/>
              </w:rPr>
              <w:t>Definicja kryterium</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sz w:val="20"/>
              </w:rPr>
            </w:pPr>
            <w:r>
              <w:rPr>
                <w:rFonts w:ascii="Myriad Pro" w:hAnsi="Myriad Pro"/>
                <w:sz w:val="20"/>
              </w:rPr>
              <w:t>Opis znaczenia kryterium</w:t>
            </w:r>
          </w:p>
        </w:tc>
      </w:tr>
      <w:tr w:rsidR="00E5433C" w:rsidTr="00E5433C">
        <w:trPr>
          <w:jc w:val="center"/>
        </w:trPr>
        <w:tc>
          <w:tcPr>
            <w:tcW w:w="78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sz w:val="20"/>
              </w:rPr>
            </w:pPr>
            <w:r>
              <w:rPr>
                <w:rFonts w:ascii="Myriad Pro" w:hAnsi="Myriad Pro"/>
                <w:sz w:val="20"/>
              </w:rPr>
              <w:t>1</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sz w:val="20"/>
              </w:rPr>
            </w:pPr>
            <w:r>
              <w:rPr>
                <w:rFonts w:ascii="Myriad Pro" w:hAnsi="Myriad Pro"/>
                <w:sz w:val="20"/>
              </w:rPr>
              <w:t>2</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sz w:val="20"/>
              </w:rPr>
            </w:pPr>
            <w:r>
              <w:rPr>
                <w:rFonts w:ascii="Myriad Pro" w:hAnsi="Myriad Pro"/>
                <w:sz w:val="20"/>
              </w:rPr>
              <w:t>3</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sz w:val="20"/>
              </w:rPr>
            </w:pPr>
            <w:r>
              <w:rPr>
                <w:rFonts w:ascii="Myriad Pro" w:hAnsi="Myriad Pro"/>
                <w:sz w:val="20"/>
              </w:rPr>
              <w:t>4</w:t>
            </w:r>
          </w:p>
        </w:tc>
      </w:tr>
      <w:tr w:rsidR="00E5433C" w:rsidTr="00E5433C">
        <w:trPr>
          <w:jc w:val="center"/>
        </w:trPr>
        <w:tc>
          <w:tcPr>
            <w:tcW w:w="781" w:type="dxa"/>
            <w:tcBorders>
              <w:top w:val="single" w:sz="4" w:space="0" w:color="auto"/>
              <w:left w:val="single" w:sz="4" w:space="0" w:color="auto"/>
              <w:bottom w:val="single" w:sz="4" w:space="0" w:color="auto"/>
              <w:right w:val="single" w:sz="4" w:space="0" w:color="auto"/>
            </w:tcBorders>
            <w:hideMark/>
          </w:tcPr>
          <w:p w:rsidR="00E5433C" w:rsidRDefault="00E5433C" w:rsidP="008B6597">
            <w:pPr>
              <w:spacing w:before="40" w:after="40" w:line="240" w:lineRule="auto"/>
              <w:rPr>
                <w:rFonts w:ascii="Myriad Pro" w:hAnsi="Myriad Pro"/>
                <w:sz w:val="20"/>
              </w:rPr>
            </w:pPr>
            <w:r>
              <w:rPr>
                <w:rFonts w:ascii="Myriad Pro" w:hAnsi="Myriad Pro"/>
                <w:sz w:val="20"/>
              </w:rPr>
              <w:t>1.</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sz w:val="20"/>
              </w:rPr>
            </w:pPr>
            <w:r>
              <w:rPr>
                <w:rFonts w:ascii="Myriad Pro" w:hAnsi="Myriad Pro"/>
                <w:sz w:val="20"/>
              </w:rPr>
              <w:t>Zgodność wsparcia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912095">
            <w:pPr>
              <w:pStyle w:val="Akapitzlist"/>
              <w:numPr>
                <w:ilvl w:val="0"/>
                <w:numId w:val="27"/>
              </w:numPr>
              <w:spacing w:before="40" w:after="40" w:line="240" w:lineRule="auto"/>
              <w:ind w:left="388" w:hanging="284"/>
              <w:jc w:val="both"/>
            </w:pPr>
            <w:r>
              <w:t>Projekt jest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p w:rsidR="00E5433C" w:rsidRDefault="00E5433C" w:rsidP="00912095">
            <w:pPr>
              <w:pStyle w:val="Akapitzlist"/>
              <w:numPr>
                <w:ilvl w:val="0"/>
                <w:numId w:val="27"/>
              </w:numPr>
              <w:spacing w:before="40" w:after="40" w:line="240" w:lineRule="auto"/>
              <w:ind w:left="388" w:hanging="284"/>
              <w:jc w:val="both"/>
            </w:pPr>
            <w:r>
              <w:t>W ramach projektu osoby bezrobotne i/lub osoby bierne zawodowo stanowią nie mniej niż 20% grupy docelowej.</w:t>
            </w:r>
          </w:p>
          <w:p w:rsidR="00E5433C" w:rsidRDefault="00E5433C" w:rsidP="00912095">
            <w:pPr>
              <w:pStyle w:val="Akapitzlist"/>
              <w:numPr>
                <w:ilvl w:val="0"/>
                <w:numId w:val="27"/>
              </w:numPr>
              <w:spacing w:before="40" w:after="40" w:line="240" w:lineRule="auto"/>
              <w:ind w:left="388" w:hanging="284"/>
              <w:jc w:val="both"/>
            </w:pPr>
            <w:r>
              <w:t>Projektodawca zapewnia, że w przypadku osób bezrobotnych i/lub biernych zawodowo, wsparcie udzielane będzie wyłącznie osobom, które zobowiążą się do podjęcia zatrudnienia w okresie 1 miesiąca od momentu</w:t>
            </w:r>
            <w:r>
              <w:rPr>
                <w:rFonts w:cs="Arial"/>
              </w:rPr>
              <w:t xml:space="preserve"> rozpoczęcia finansowania opieki nad dzieckiem. </w:t>
            </w:r>
            <w:r>
              <w:t xml:space="preserve"> Projektodawca zapewnia monitorowanie zmiany sytuacji pozostających poza rynkiem pracy opiekunów dzieci do lat 3. W przypadku braku podjęcia zatrudnienia w okresie 1 miesiąca od momentu</w:t>
            </w:r>
            <w:r>
              <w:rPr>
                <w:rFonts w:cs="Arial"/>
              </w:rPr>
              <w:t xml:space="preserve"> rozpoczęcia finansowania</w:t>
            </w:r>
            <w:r>
              <w:t xml:space="preserve"> opieki nad dzieckiem, Projektodawca zobowiązuje się do rozwiązania umowy z uczestnikiem projektu.</w:t>
            </w:r>
          </w:p>
          <w:p w:rsidR="00E5433C" w:rsidRDefault="00E5433C" w:rsidP="00912095">
            <w:pPr>
              <w:pStyle w:val="Akapitzlist"/>
              <w:numPr>
                <w:ilvl w:val="0"/>
                <w:numId w:val="27"/>
              </w:numPr>
              <w:spacing w:before="40" w:after="40" w:line="240" w:lineRule="auto"/>
              <w:ind w:left="388" w:hanging="284"/>
              <w:jc w:val="both"/>
            </w:pPr>
            <w:r>
              <w:t xml:space="preserve">Projektodawca zapewnia, że w przypadku osób pracujących przebywających na urlopie macierzyńskim/rodzicielskim, wsparcie </w:t>
            </w:r>
            <w:r>
              <w:lastRenderedPageBreak/>
              <w:t>udzielane będzie wyłącznie osobom, które zobowiążą się do powrotu na</w:t>
            </w:r>
            <w:r>
              <w:rPr>
                <w:rFonts w:cs="Arial"/>
              </w:rPr>
              <w:t xml:space="preserve"> ry</w:t>
            </w:r>
            <w:r>
              <w:t>nek pracy po przerwie związanej z urodzeniem i wychowaniem dziecka. Finansowanie opieki rozpoczyna się z dniem powrotu do pracy opiekuna dziecka do lat 3.</w:t>
            </w:r>
          </w:p>
          <w:p w:rsidR="00E5433C" w:rsidRDefault="00E5433C" w:rsidP="00912095">
            <w:pPr>
              <w:pStyle w:val="Akapitzlist"/>
              <w:numPr>
                <w:ilvl w:val="0"/>
                <w:numId w:val="27"/>
              </w:numPr>
              <w:spacing w:before="40" w:after="40" w:line="240" w:lineRule="auto"/>
              <w:ind w:left="388" w:hanging="284"/>
              <w:jc w:val="both"/>
            </w:pPr>
            <w:r>
              <w:t>Projektodawca zapewnia, że uczestnicy projektu nie korzystają ze wsparcia, w postaci dofinansowania ze środków publicznych, służących do zapewnienia opieki nad dziećmi do lat 3 innych niż wsparcie oferowane w ramach przedmiotowego projektu.</w:t>
            </w:r>
          </w:p>
          <w:p w:rsidR="00E5433C" w:rsidRDefault="00E5433C" w:rsidP="00912095">
            <w:pPr>
              <w:pStyle w:val="Akapitzlist"/>
              <w:numPr>
                <w:ilvl w:val="0"/>
                <w:numId w:val="27"/>
              </w:numPr>
              <w:spacing w:after="0" w:line="240" w:lineRule="auto"/>
              <w:ind w:left="388" w:hanging="284"/>
              <w:jc w:val="both"/>
            </w:pPr>
            <w:r>
              <w:t>Uzasadnienie realizacji projektu zostało poparte stosowną analizą uwzględniającą łącznie:</w:t>
            </w:r>
          </w:p>
          <w:p w:rsidR="00E5433C" w:rsidRDefault="00E5433C" w:rsidP="00912095">
            <w:pPr>
              <w:pStyle w:val="Akapitzlist"/>
              <w:numPr>
                <w:ilvl w:val="0"/>
                <w:numId w:val="28"/>
              </w:numPr>
              <w:spacing w:after="0" w:line="240" w:lineRule="auto"/>
              <w:jc w:val="both"/>
            </w:pPr>
            <w:r>
              <w:t>dane statystyczne z obszaru realizacji projektu (odsetek dzieci objętych opieką w żłobkach/klubach dziecięcych i/lub liczby dzieci w żłobkach i klubach dziecięcych na 1000 dzieci w wieku do lat 3),</w:t>
            </w:r>
          </w:p>
          <w:p w:rsidR="00E5433C" w:rsidRDefault="00E5433C" w:rsidP="00912095">
            <w:pPr>
              <w:pStyle w:val="Akapitzlist"/>
              <w:numPr>
                <w:ilvl w:val="0"/>
                <w:numId w:val="28"/>
              </w:numPr>
              <w:spacing w:after="0" w:line="240" w:lineRule="auto"/>
              <w:jc w:val="both"/>
            </w:pPr>
            <w:r>
              <w:t>uwarunkowania w zakresie zróżnicowań przestrzennych w dostępie do form opieki,</w:t>
            </w:r>
          </w:p>
          <w:p w:rsidR="00E5433C" w:rsidRDefault="00E5433C" w:rsidP="00912095">
            <w:pPr>
              <w:pStyle w:val="Akapitzlist"/>
              <w:numPr>
                <w:ilvl w:val="0"/>
                <w:numId w:val="28"/>
              </w:numPr>
              <w:spacing w:after="0" w:line="240" w:lineRule="auto"/>
              <w:jc w:val="both"/>
            </w:pPr>
            <w:r>
              <w:t>prognozy demograficzne dotyczące obszaru realizacji projektu.</w:t>
            </w:r>
          </w:p>
          <w:p w:rsidR="00E5433C" w:rsidRDefault="00E5433C" w:rsidP="00912095">
            <w:pPr>
              <w:pStyle w:val="Akapitzlist"/>
              <w:numPr>
                <w:ilvl w:val="0"/>
                <w:numId w:val="27"/>
              </w:numPr>
              <w:spacing w:before="40" w:after="0" w:line="240" w:lineRule="auto"/>
              <w:ind w:left="388" w:hanging="284"/>
              <w:jc w:val="both"/>
            </w:pPr>
            <w:r>
              <w:t>Okres finansowania kosztów bieżących świadczenia usług opieki nad dziećmi do lat 3 wynosi maksymalnie 12 miesięcy względem konkretnego dziecka.</w:t>
            </w:r>
          </w:p>
          <w:p w:rsidR="00E5433C" w:rsidRDefault="00E5433C" w:rsidP="00912095">
            <w:pPr>
              <w:pStyle w:val="Akapitzlist"/>
              <w:numPr>
                <w:ilvl w:val="0"/>
                <w:numId w:val="27"/>
              </w:numPr>
              <w:spacing w:before="40" w:after="40" w:line="240" w:lineRule="auto"/>
              <w:ind w:left="388" w:hanging="284"/>
              <w:jc w:val="both"/>
            </w:pPr>
            <w:r>
              <w:t>Środki przyznane opiekunowi w ramach projektu nie mogą finansować miejsca w żłobku, klubie dziecięcym oraz u opiekuna dziennego w ramach projektów ukierunkowanych na tworzenie nowych miejsc opieki nad dziećmi do lat 3 w trakcie ich finansowania ze środków EFS i okresie trwałości.</w:t>
            </w:r>
          </w:p>
          <w:p w:rsidR="00E5433C" w:rsidRDefault="00E5433C" w:rsidP="00912095">
            <w:pPr>
              <w:pStyle w:val="Akapitzlist"/>
              <w:numPr>
                <w:ilvl w:val="0"/>
                <w:numId w:val="27"/>
              </w:numPr>
              <w:spacing w:before="40" w:after="40" w:line="240" w:lineRule="auto"/>
              <w:ind w:left="388" w:hanging="284"/>
              <w:jc w:val="both"/>
            </w:pPr>
            <w:r>
              <w:t>Projektodawca  wniesie wkład własny w wysokości nie mniejszej niż określona w Szczegółowym Opisie Osi Priorytetowych Regionalnego Programu Operacyjnego Województwa Zachodniopomorskiego 2014 - 2020.</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sz w:val="20"/>
              </w:rPr>
            </w:pPr>
            <w:r>
              <w:rPr>
                <w:rFonts w:ascii="Myriad Pro" w:hAnsi="Myriad Pro"/>
                <w:sz w:val="20"/>
              </w:rPr>
              <w:lastRenderedPageBreak/>
              <w:t>Spełnienie kryterium jest konieczne do przyznania dofinansowania.</w:t>
            </w:r>
          </w:p>
          <w:p w:rsidR="00E5433C" w:rsidRDefault="00E5433C">
            <w:pPr>
              <w:spacing w:before="40" w:after="40" w:line="240" w:lineRule="auto"/>
              <w:rPr>
                <w:rFonts w:ascii="Myriad Pro" w:hAnsi="Myriad Pro"/>
                <w:sz w:val="20"/>
              </w:rPr>
            </w:pPr>
            <w:r>
              <w:rPr>
                <w:rFonts w:ascii="Myriad Pro" w:hAnsi="Myriad Pro"/>
                <w:sz w:val="20"/>
              </w:rPr>
              <w:t>Projekty niespełniające kryterium kierowane są do poprawy lub uzupełnienia.</w:t>
            </w:r>
          </w:p>
          <w:p w:rsidR="00E5433C" w:rsidRDefault="00E5433C">
            <w:pPr>
              <w:spacing w:before="40" w:after="40" w:line="240" w:lineRule="auto"/>
              <w:rPr>
                <w:rFonts w:ascii="Myriad Pro" w:hAnsi="Myriad Pro"/>
                <w:sz w:val="20"/>
              </w:rPr>
            </w:pPr>
            <w:r>
              <w:rPr>
                <w:rFonts w:ascii="Myriad Pro" w:hAnsi="Myriad Pro"/>
                <w:sz w:val="20"/>
              </w:rPr>
              <w:t>Ocena spełniania kryterium polega na przypisaniu wartości logicznych „tak”, „nie”.</w:t>
            </w:r>
          </w:p>
        </w:tc>
      </w:tr>
    </w:tbl>
    <w:p w:rsidR="00F250C5" w:rsidRPr="00F250C5" w:rsidRDefault="006C2E4F" w:rsidP="00C972AE">
      <w:pPr>
        <w:pStyle w:val="Podtytu"/>
      </w:pPr>
      <w:r>
        <w:rPr>
          <w:sz w:val="20"/>
        </w:rPr>
        <w:lastRenderedPageBreak/>
        <w:br w:type="page"/>
      </w:r>
      <w:bookmarkStart w:id="26" w:name="_Toc59089707"/>
      <w:r w:rsidR="00F250C5">
        <w:lastRenderedPageBreak/>
        <w:t xml:space="preserve">6.7 </w:t>
      </w:r>
      <w:r w:rsidR="00F250C5" w:rsidRPr="00F250C5">
        <w:t>Programy zapewnienia i zwiększenia dostępu do opieki nad dziećmi w wieku do lat 3 w ramach Kontraktów Samorządowych</w:t>
      </w:r>
      <w:bookmarkEnd w:id="26"/>
      <w:r w:rsidR="00F250C5" w:rsidRPr="00F250C5">
        <w:t xml:space="preserve"> </w:t>
      </w:r>
    </w:p>
    <w:p w:rsidR="00F250C5" w:rsidRPr="00F23677" w:rsidRDefault="00F250C5" w:rsidP="00F23677">
      <w:pPr>
        <w:pStyle w:val="Akapitzlist"/>
        <w:numPr>
          <w:ilvl w:val="0"/>
          <w:numId w:val="0"/>
        </w:numPr>
        <w:ind w:left="360"/>
        <w:jc w:val="center"/>
        <w:rPr>
          <w:b/>
        </w:rPr>
      </w:pPr>
      <w:r w:rsidRPr="00F250C5">
        <w:rPr>
          <w:b/>
        </w:rPr>
        <w:t xml:space="preserve">Kryteria przyjęte Uchwałą Nr 20/18 Komitetu Monitorującego RPO WZ 2014-2020 z dnia 14 </w:t>
      </w:r>
      <w:r w:rsidR="007A1010">
        <w:rPr>
          <w:b/>
        </w:rPr>
        <w:t xml:space="preserve">lutego 2018 r. </w:t>
      </w:r>
      <w:r w:rsidRPr="00F250C5">
        <w:rPr>
          <w:b/>
        </w:rPr>
        <w:t xml:space="preserve"> aktualizacja</w:t>
      </w: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0"/>
        <w:gridCol w:w="12275"/>
      </w:tblGrid>
      <w:tr w:rsidR="00F250C5" w:rsidRPr="00586D29" w:rsidTr="00F250C5">
        <w:tc>
          <w:tcPr>
            <w:tcW w:w="1900" w:type="dxa"/>
            <w:shd w:val="clear" w:color="auto" w:fill="B6DDE8" w:themeFill="accent5" w:themeFillTint="66"/>
          </w:tcPr>
          <w:p w:rsidR="00F250C5" w:rsidRPr="00586D29" w:rsidRDefault="00F250C5" w:rsidP="00F250C5">
            <w:pPr>
              <w:spacing w:before="40" w:after="40" w:line="240" w:lineRule="auto"/>
              <w:rPr>
                <w:rFonts w:ascii="Myriad Pro" w:hAnsi="Myriad Pro"/>
                <w:sz w:val="20"/>
              </w:rPr>
            </w:pPr>
            <w:r w:rsidRPr="00586D29">
              <w:rPr>
                <w:rFonts w:ascii="Myriad Pro" w:hAnsi="Myriad Pro"/>
                <w:sz w:val="20"/>
              </w:rPr>
              <w:t>Oś priorytetowa</w:t>
            </w:r>
          </w:p>
        </w:tc>
        <w:tc>
          <w:tcPr>
            <w:tcW w:w="12275" w:type="dxa"/>
            <w:shd w:val="clear" w:color="auto" w:fill="B6DDE8" w:themeFill="accent5" w:themeFillTint="66"/>
          </w:tcPr>
          <w:p w:rsidR="00F250C5" w:rsidRPr="00586D29" w:rsidRDefault="00F250C5" w:rsidP="00F250C5">
            <w:pPr>
              <w:spacing w:before="40" w:after="40" w:line="240" w:lineRule="auto"/>
              <w:rPr>
                <w:rFonts w:ascii="Myriad Pro" w:hAnsi="Myriad Pro"/>
                <w:sz w:val="20"/>
              </w:rPr>
            </w:pPr>
            <w:r w:rsidRPr="00586D29">
              <w:rPr>
                <w:rFonts w:ascii="Myriad Pro" w:hAnsi="Myriad Pro"/>
                <w:sz w:val="20"/>
              </w:rPr>
              <w:t>VI Rynek Pracy</w:t>
            </w:r>
          </w:p>
        </w:tc>
      </w:tr>
      <w:tr w:rsidR="00F250C5" w:rsidRPr="00586D29" w:rsidTr="00F250C5">
        <w:tc>
          <w:tcPr>
            <w:tcW w:w="1900" w:type="dxa"/>
            <w:shd w:val="clear" w:color="auto" w:fill="B6DDE8" w:themeFill="accent5" w:themeFillTint="66"/>
          </w:tcPr>
          <w:p w:rsidR="00F250C5" w:rsidRPr="00586D29" w:rsidRDefault="00F250C5" w:rsidP="00F250C5">
            <w:pPr>
              <w:spacing w:before="40" w:after="40" w:line="240" w:lineRule="auto"/>
              <w:rPr>
                <w:rFonts w:ascii="Myriad Pro" w:hAnsi="Myriad Pro"/>
                <w:sz w:val="20"/>
              </w:rPr>
            </w:pPr>
            <w:r w:rsidRPr="00586D29">
              <w:rPr>
                <w:rFonts w:ascii="Myriad Pro" w:hAnsi="Myriad Pro"/>
                <w:sz w:val="20"/>
              </w:rPr>
              <w:t>Priorytet Inwestycyjny</w:t>
            </w:r>
          </w:p>
        </w:tc>
        <w:tc>
          <w:tcPr>
            <w:tcW w:w="12275" w:type="dxa"/>
            <w:shd w:val="clear" w:color="auto" w:fill="B6DDE8" w:themeFill="accent5" w:themeFillTint="66"/>
          </w:tcPr>
          <w:p w:rsidR="00F250C5" w:rsidRPr="00586D29" w:rsidRDefault="00F250C5" w:rsidP="00F250C5">
            <w:pPr>
              <w:spacing w:before="40" w:after="40" w:line="240" w:lineRule="auto"/>
              <w:rPr>
                <w:rFonts w:ascii="Myriad Pro" w:hAnsi="Myriad Pro"/>
                <w:sz w:val="20"/>
              </w:rPr>
            </w:pPr>
            <w:r w:rsidRPr="00586D29">
              <w:rPr>
                <w:rFonts w:ascii="Myriad Pro" w:hAnsi="Myriad Pro"/>
                <w:sz w:val="20"/>
              </w:rPr>
              <w:t>8iv Równość mężczyzn i kobiet we wszystkich dziedzinach, w tym dostęp do zatrudnienia, rozwój kariery, godzenie życia zawodowego i prywatnego oraz promowanie równości wynagrodzeń za taka samą pracę</w:t>
            </w:r>
          </w:p>
        </w:tc>
      </w:tr>
      <w:tr w:rsidR="00F250C5" w:rsidRPr="00586D29" w:rsidTr="00F250C5">
        <w:tc>
          <w:tcPr>
            <w:tcW w:w="1900" w:type="dxa"/>
            <w:shd w:val="clear" w:color="auto" w:fill="B6DDE8" w:themeFill="accent5" w:themeFillTint="66"/>
          </w:tcPr>
          <w:p w:rsidR="00F250C5" w:rsidRPr="00586D29" w:rsidRDefault="00F250C5" w:rsidP="00F250C5">
            <w:pPr>
              <w:spacing w:before="40" w:after="40" w:line="240" w:lineRule="auto"/>
              <w:rPr>
                <w:rFonts w:ascii="Myriad Pro" w:hAnsi="Myriad Pro"/>
                <w:sz w:val="20"/>
              </w:rPr>
            </w:pPr>
            <w:r w:rsidRPr="00586D29">
              <w:rPr>
                <w:rFonts w:ascii="Myriad Pro" w:hAnsi="Myriad Pro"/>
                <w:sz w:val="20"/>
              </w:rPr>
              <w:t>Działanie</w:t>
            </w:r>
          </w:p>
        </w:tc>
        <w:tc>
          <w:tcPr>
            <w:tcW w:w="12275" w:type="dxa"/>
            <w:shd w:val="clear" w:color="auto" w:fill="B6DDE8" w:themeFill="accent5" w:themeFillTint="66"/>
          </w:tcPr>
          <w:p w:rsidR="00F250C5" w:rsidRPr="00586D29" w:rsidRDefault="00F250C5" w:rsidP="00F250C5">
            <w:pPr>
              <w:spacing w:before="40" w:after="40" w:line="240" w:lineRule="auto"/>
              <w:rPr>
                <w:rFonts w:ascii="Myriad Pro" w:hAnsi="Myriad Pro"/>
                <w:sz w:val="20"/>
              </w:rPr>
            </w:pPr>
            <w:r w:rsidRPr="00586D29">
              <w:rPr>
                <w:rFonts w:ascii="Myriad Pro" w:hAnsi="Myriad Pro"/>
                <w:sz w:val="20"/>
              </w:rPr>
              <w:t>6.7 Programy zapewnienia i zwiększenia dostępu do opieki nad dziećmi w wieku do lat 3 w ramach Kontraktów Samorządowych</w:t>
            </w:r>
          </w:p>
        </w:tc>
      </w:tr>
      <w:tr w:rsidR="00F250C5" w:rsidRPr="00586D29" w:rsidTr="00F250C5">
        <w:tc>
          <w:tcPr>
            <w:tcW w:w="1900" w:type="dxa"/>
            <w:shd w:val="clear" w:color="auto" w:fill="B6DDE8" w:themeFill="accent5" w:themeFillTint="66"/>
          </w:tcPr>
          <w:p w:rsidR="00F250C5" w:rsidRPr="00586D29" w:rsidRDefault="00F250C5" w:rsidP="00F250C5">
            <w:pPr>
              <w:spacing w:before="40" w:after="40" w:line="240" w:lineRule="auto"/>
              <w:rPr>
                <w:rFonts w:ascii="Myriad Pro" w:hAnsi="Myriad Pro"/>
                <w:sz w:val="20"/>
              </w:rPr>
            </w:pPr>
            <w:r w:rsidRPr="00586D29">
              <w:rPr>
                <w:rFonts w:ascii="Myriad Pro" w:hAnsi="Myriad Pro"/>
                <w:sz w:val="20"/>
              </w:rPr>
              <w:t>Typ projektu</w:t>
            </w:r>
          </w:p>
        </w:tc>
        <w:tc>
          <w:tcPr>
            <w:tcW w:w="12275" w:type="dxa"/>
            <w:shd w:val="clear" w:color="auto" w:fill="B6DDE8" w:themeFill="accent5" w:themeFillTint="66"/>
          </w:tcPr>
          <w:p w:rsidR="00F250C5" w:rsidRPr="00586D29" w:rsidRDefault="00F250C5" w:rsidP="00912095">
            <w:pPr>
              <w:numPr>
                <w:ilvl w:val="0"/>
                <w:numId w:val="171"/>
              </w:numPr>
              <w:spacing w:before="40" w:after="40" w:line="240" w:lineRule="auto"/>
              <w:ind w:left="357" w:hanging="357"/>
              <w:rPr>
                <w:rFonts w:ascii="Myriad Pro" w:hAnsi="Myriad Pro"/>
                <w:sz w:val="20"/>
              </w:rPr>
            </w:pPr>
            <w:r w:rsidRPr="00586D29">
              <w:rPr>
                <w:rFonts w:ascii="Myriad Pro" w:hAnsi="Myriad Pro"/>
                <w:sz w:val="20"/>
              </w:rPr>
              <w:t>Upowszechnienie dostępu do usług opieki nad dzie</w:t>
            </w:r>
            <w:r w:rsidRPr="00586D29">
              <w:rPr>
                <w:rFonts w:ascii="Myriad Pro" w:hAnsi="Myriad Pro" w:hint="eastAsia"/>
                <w:sz w:val="20"/>
              </w:rPr>
              <w:t>ć</w:t>
            </w:r>
            <w:r w:rsidRPr="00586D29">
              <w:rPr>
                <w:rFonts w:ascii="Myriad Pro" w:hAnsi="Myriad Pro"/>
                <w:sz w:val="20"/>
              </w:rPr>
              <w:t>mi wieku do lat 3, poprzez.:</w:t>
            </w:r>
          </w:p>
          <w:p w:rsidR="00F250C5" w:rsidRPr="00586D29" w:rsidRDefault="00F250C5" w:rsidP="00912095">
            <w:pPr>
              <w:numPr>
                <w:ilvl w:val="1"/>
                <w:numId w:val="172"/>
              </w:numPr>
              <w:spacing w:before="40" w:after="40" w:line="240" w:lineRule="auto"/>
              <w:ind w:left="714" w:hanging="357"/>
              <w:rPr>
                <w:rFonts w:ascii="Myriad Pro" w:hAnsi="Myriad Pro"/>
                <w:sz w:val="20"/>
              </w:rPr>
            </w:pPr>
            <w:r w:rsidRPr="00586D29">
              <w:rPr>
                <w:rFonts w:ascii="Myriad Pro" w:hAnsi="Myriad Pro"/>
                <w:sz w:val="20"/>
              </w:rPr>
              <w:t>tworzenie instytucji opieki nad dziećmi do lat 3 (żłobki i kluby dzieci</w:t>
            </w:r>
            <w:r w:rsidRPr="00586D29">
              <w:rPr>
                <w:rFonts w:ascii="Myriad Pro" w:hAnsi="Myriad Pro" w:hint="eastAsia"/>
                <w:sz w:val="20"/>
              </w:rPr>
              <w:t>ę</w:t>
            </w:r>
            <w:r w:rsidRPr="00586D29">
              <w:rPr>
                <w:rFonts w:ascii="Myriad Pro" w:hAnsi="Myriad Pro"/>
                <w:sz w:val="20"/>
              </w:rPr>
              <w:t>ce),</w:t>
            </w:r>
          </w:p>
          <w:p w:rsidR="00F250C5" w:rsidRPr="00586D29" w:rsidRDefault="00F250C5" w:rsidP="00912095">
            <w:pPr>
              <w:numPr>
                <w:ilvl w:val="1"/>
                <w:numId w:val="172"/>
              </w:numPr>
              <w:spacing w:before="40" w:after="40" w:line="240" w:lineRule="auto"/>
              <w:ind w:left="714" w:hanging="357"/>
              <w:rPr>
                <w:rFonts w:ascii="Myriad Pro" w:hAnsi="Myriad Pro"/>
                <w:sz w:val="20"/>
              </w:rPr>
            </w:pPr>
            <w:r w:rsidRPr="00586D29">
              <w:rPr>
                <w:rFonts w:ascii="Myriad Pro" w:hAnsi="Myriad Pro"/>
                <w:sz w:val="20"/>
              </w:rPr>
              <w:t>wsparcie istniejących instytucji opieki nad dziećmi do lat 3 w zakresie wygenerowania dodatkowych miejsc opieki nad dziećmi do lat 3 w instytucji (</w:t>
            </w:r>
            <w:r w:rsidRPr="00586D29">
              <w:rPr>
                <w:rFonts w:ascii="Myriad Pro" w:hAnsi="Myriad Pro" w:hint="eastAsia"/>
                <w:sz w:val="20"/>
              </w:rPr>
              <w:t>żł</w:t>
            </w:r>
            <w:r w:rsidRPr="00586D29">
              <w:rPr>
                <w:rFonts w:ascii="Myriad Pro" w:hAnsi="Myriad Pro"/>
                <w:sz w:val="20"/>
              </w:rPr>
              <w:t>obki i kluby dzieci</w:t>
            </w:r>
            <w:r w:rsidRPr="00586D29">
              <w:rPr>
                <w:rFonts w:ascii="Myriad Pro" w:hAnsi="Myriad Pro" w:hint="eastAsia"/>
                <w:sz w:val="20"/>
              </w:rPr>
              <w:t>ę</w:t>
            </w:r>
            <w:r w:rsidRPr="00586D29">
              <w:rPr>
                <w:rFonts w:ascii="Myriad Pro" w:hAnsi="Myriad Pro"/>
                <w:sz w:val="20"/>
              </w:rPr>
              <w:t>ce),</w:t>
            </w:r>
          </w:p>
          <w:p w:rsidR="00F250C5" w:rsidRPr="00586D29" w:rsidRDefault="00F250C5" w:rsidP="00912095">
            <w:pPr>
              <w:numPr>
                <w:ilvl w:val="1"/>
                <w:numId w:val="172"/>
              </w:numPr>
              <w:spacing w:before="40" w:after="40" w:line="240" w:lineRule="auto"/>
              <w:ind w:left="714" w:hanging="357"/>
              <w:rPr>
                <w:rFonts w:ascii="Myriad Pro" w:hAnsi="Myriad Pro"/>
                <w:sz w:val="20"/>
              </w:rPr>
            </w:pPr>
            <w:r w:rsidRPr="00586D29">
              <w:rPr>
                <w:rFonts w:ascii="Myriad Pro" w:hAnsi="Myriad Pro"/>
                <w:sz w:val="20"/>
              </w:rPr>
              <w:t>tworzenie odpowiednich, warunków do rozwoju opieki nad dziećmi do lat 3 (opiekun dzienny),</w:t>
            </w:r>
          </w:p>
          <w:p w:rsidR="00F250C5" w:rsidRPr="00586D29" w:rsidRDefault="00F250C5" w:rsidP="00912095">
            <w:pPr>
              <w:numPr>
                <w:ilvl w:val="1"/>
                <w:numId w:val="172"/>
              </w:numPr>
              <w:spacing w:before="40" w:after="40" w:line="240" w:lineRule="auto"/>
              <w:ind w:left="714" w:hanging="357"/>
              <w:rPr>
                <w:rFonts w:ascii="Myriad Pro" w:hAnsi="Myriad Pro"/>
                <w:sz w:val="20"/>
              </w:rPr>
            </w:pPr>
            <w:r w:rsidRPr="00586D29">
              <w:rPr>
                <w:rFonts w:ascii="Myriad Pro" w:hAnsi="Myriad Pro"/>
                <w:sz w:val="20"/>
              </w:rPr>
              <w:t>finansowanie pozainstytucjonalnej opieki nad dziećmi do lat 3 (niania).</w:t>
            </w:r>
          </w:p>
        </w:tc>
      </w:tr>
    </w:tbl>
    <w:p w:rsidR="00E5433C" w:rsidRDefault="00E5433C" w:rsidP="00E5433C">
      <w:pPr>
        <w:rPr>
          <w:rFonts w:ascii="Myriad Pro" w:hAnsi="Myriad Pro"/>
          <w:sz w:val="20"/>
        </w:rPr>
      </w:pPr>
    </w:p>
    <w:p w:rsidR="00C43675" w:rsidRPr="00586D29" w:rsidRDefault="00C43675" w:rsidP="00C43675">
      <w:pPr>
        <w:spacing w:before="120" w:after="120" w:line="240" w:lineRule="auto"/>
        <w:rPr>
          <w:rFonts w:ascii="Myriad Pro" w:hAnsi="Myriad Pro"/>
          <w:i/>
          <w:sz w:val="20"/>
        </w:rPr>
      </w:pPr>
      <w:r w:rsidRPr="00586D29">
        <w:rPr>
          <w:rFonts w:ascii="Myriad Pro" w:hAnsi="Myriad Pro"/>
          <w:i/>
          <w:sz w:val="20"/>
        </w:rPr>
        <w:t>Ciemniejszym kolorem oznaczono kryteria, które będą</w:t>
      </w:r>
      <w:r>
        <w:rPr>
          <w:rFonts w:ascii="Myriad Pro" w:hAnsi="Myriad Pro"/>
          <w:i/>
          <w:sz w:val="20"/>
        </w:rPr>
        <w:t xml:space="preserve"> wykorzystane przy preselekcji.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2499"/>
        <w:gridCol w:w="5690"/>
        <w:gridCol w:w="5188"/>
      </w:tblGrid>
      <w:tr w:rsidR="00C43675" w:rsidRPr="00586D29" w:rsidTr="00C43675">
        <w:trPr>
          <w:tblHeader/>
        </w:trPr>
        <w:tc>
          <w:tcPr>
            <w:tcW w:w="5000" w:type="pct"/>
            <w:gridSpan w:val="4"/>
            <w:shd w:val="clear" w:color="auto" w:fill="D9D9D9" w:themeFill="background1" w:themeFillShade="D9"/>
          </w:tcPr>
          <w:p w:rsidR="00C43675" w:rsidRPr="00586D29" w:rsidRDefault="00C43675" w:rsidP="00C43675">
            <w:pPr>
              <w:spacing w:before="40" w:after="40" w:line="240" w:lineRule="auto"/>
              <w:rPr>
                <w:rFonts w:ascii="Myriad Pro" w:hAnsi="Myriad Pro"/>
                <w:sz w:val="20"/>
              </w:rPr>
            </w:pPr>
            <w:r w:rsidRPr="00586D29">
              <w:rPr>
                <w:rFonts w:ascii="Myriad Pro" w:hAnsi="Myriad Pro"/>
                <w:b/>
                <w:sz w:val="20"/>
              </w:rPr>
              <w:t>Kryteria dopuszczalności (preselekcja)</w:t>
            </w:r>
          </w:p>
        </w:tc>
      </w:tr>
      <w:tr w:rsidR="00C43675" w:rsidRPr="00586D29" w:rsidTr="00C43675">
        <w:trPr>
          <w:tblHeader/>
        </w:trPr>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L.p.</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Nazwa kryterium</w:t>
            </w:r>
          </w:p>
        </w:tc>
        <w:tc>
          <w:tcPr>
            <w:tcW w:w="2007"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Definicja kryterium</w:t>
            </w:r>
          </w:p>
        </w:tc>
        <w:tc>
          <w:tcPr>
            <w:tcW w:w="1829"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Opis znaczenia kryterium</w:t>
            </w:r>
          </w:p>
        </w:tc>
      </w:tr>
      <w:tr w:rsidR="00C43675" w:rsidRPr="00586D29" w:rsidTr="00C43675">
        <w:trPr>
          <w:tblHeader/>
        </w:trPr>
        <w:tc>
          <w:tcPr>
            <w:tcW w:w="278" w:type="pct"/>
            <w:tcBorders>
              <w:bottom w:val="single" w:sz="4" w:space="0" w:color="auto"/>
            </w:tcBorders>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1</w:t>
            </w:r>
          </w:p>
        </w:tc>
        <w:tc>
          <w:tcPr>
            <w:tcW w:w="885" w:type="pct"/>
            <w:tcBorders>
              <w:bottom w:val="single" w:sz="4" w:space="0" w:color="auto"/>
            </w:tcBorders>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2</w:t>
            </w:r>
          </w:p>
        </w:tc>
        <w:tc>
          <w:tcPr>
            <w:tcW w:w="2007" w:type="pct"/>
            <w:tcBorders>
              <w:bottom w:val="single" w:sz="4" w:space="0" w:color="auto"/>
            </w:tcBorders>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3</w:t>
            </w:r>
          </w:p>
        </w:tc>
        <w:tc>
          <w:tcPr>
            <w:tcW w:w="1829" w:type="pct"/>
            <w:tcBorders>
              <w:bottom w:val="single" w:sz="4" w:space="0" w:color="auto"/>
            </w:tcBorders>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4</w:t>
            </w:r>
          </w:p>
        </w:tc>
      </w:tr>
      <w:tr w:rsidR="00C43675" w:rsidRPr="00586D29" w:rsidTr="00C43675">
        <w:tc>
          <w:tcPr>
            <w:tcW w:w="278"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1.1</w:t>
            </w:r>
          </w:p>
        </w:tc>
        <w:tc>
          <w:tcPr>
            <w:tcW w:w="885"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Zgodność z celem szczegółowym i rezultatami priorytetu inwestycyjnego.</w:t>
            </w:r>
          </w:p>
        </w:tc>
        <w:tc>
          <w:tcPr>
            <w:tcW w:w="2007" w:type="pct"/>
            <w:shd w:val="clear" w:color="auto" w:fill="D6E3BC" w:themeFill="accent3" w:themeFillTint="66"/>
          </w:tcPr>
          <w:p w:rsidR="00C43675" w:rsidRPr="00586D29" w:rsidRDefault="00C43675" w:rsidP="00C43675">
            <w:pPr>
              <w:spacing w:before="40" w:after="40"/>
              <w:rPr>
                <w:rFonts w:ascii="Myriad Pro" w:hAnsi="Myriad Pro"/>
                <w:sz w:val="20"/>
              </w:rPr>
            </w:pPr>
            <w:r w:rsidRPr="00586D29">
              <w:rPr>
                <w:rFonts w:ascii="Myriad Pro" w:hAnsi="Myriad Pro"/>
                <w:sz w:val="20"/>
              </w:rPr>
              <w:t xml:space="preserve">Projekt jest zgodny z właściwym celem szczegółowym RPO WZ 2014 – 2020 oraz ze wskaźnikami priorytetu inwestycyjnego. </w:t>
            </w:r>
          </w:p>
        </w:tc>
        <w:tc>
          <w:tcPr>
            <w:tcW w:w="1829"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Spełnienie kryterium jest konieczne do przyznania dofinansowania.</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Ocena spełniania kryterium polega na przypisaniu wartości logicznych „tak”, „nie”.</w:t>
            </w:r>
          </w:p>
        </w:tc>
      </w:tr>
      <w:tr w:rsidR="00C43675" w:rsidRPr="00586D29" w:rsidTr="00C43675">
        <w:tc>
          <w:tcPr>
            <w:tcW w:w="278" w:type="pct"/>
            <w:shd w:val="clear" w:color="auto" w:fill="D6E3BC" w:themeFill="accent3" w:themeFillTint="66"/>
          </w:tcPr>
          <w:p w:rsidR="00C43675" w:rsidRPr="00586D29" w:rsidRDefault="00C43675" w:rsidP="00C43675">
            <w:pPr>
              <w:pStyle w:val="Akapitzlist"/>
              <w:spacing w:before="40" w:after="40" w:line="240" w:lineRule="auto"/>
              <w:ind w:left="0"/>
              <w:contextualSpacing w:val="0"/>
            </w:pPr>
            <w:r w:rsidRPr="00586D29">
              <w:t>1.2</w:t>
            </w:r>
          </w:p>
        </w:tc>
        <w:tc>
          <w:tcPr>
            <w:tcW w:w="885"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 xml:space="preserve">Zgodność z typami projektu </w:t>
            </w:r>
          </w:p>
          <w:p w:rsidR="00C43675" w:rsidRPr="00586D29" w:rsidRDefault="00C43675" w:rsidP="00C43675">
            <w:pPr>
              <w:spacing w:before="40" w:after="40" w:line="240" w:lineRule="auto"/>
              <w:rPr>
                <w:rFonts w:ascii="Myriad Pro" w:hAnsi="Myriad Pro"/>
                <w:sz w:val="20"/>
              </w:rPr>
            </w:pPr>
          </w:p>
        </w:tc>
        <w:tc>
          <w:tcPr>
            <w:tcW w:w="2007"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 xml:space="preserve">Projekt jest zgodny z typem projektu wskazanym w </w:t>
            </w:r>
            <w:r w:rsidRPr="00586D29">
              <w:rPr>
                <w:rFonts w:ascii="Myriad Pro" w:hAnsi="Myriad Pro"/>
                <w:i/>
                <w:sz w:val="20"/>
              </w:rPr>
              <w:t>SOOP RPO WZ 2014-2020,</w:t>
            </w:r>
            <w:r w:rsidRPr="00586D29">
              <w:rPr>
                <w:rFonts w:ascii="Myriad Pro" w:hAnsi="Myriad Pro"/>
                <w:sz w:val="20"/>
              </w:rPr>
              <w:t xml:space="preserve"> tj.: Upowszechnienie dostępu do usług opieki nad dziećmi wieku do lat 3</w:t>
            </w:r>
            <w:r>
              <w:rPr>
                <w:rFonts w:ascii="Myriad Pro" w:hAnsi="Myriad Pro"/>
                <w:sz w:val="20"/>
              </w:rPr>
              <w:t>.</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Opis projektu wskazuje na zgodność ze wskazanym przez Wnioskodawcę typem projektu, grupą docelową</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 xml:space="preserve">Charakter przewidywanych działań, grupą docelową, wskaźniki produktu, wydatki kwalifikowalne dają pewność, że </w:t>
            </w:r>
            <w:r w:rsidRPr="00586D29">
              <w:rPr>
                <w:rFonts w:ascii="Myriad Pro" w:hAnsi="Myriad Pro"/>
                <w:sz w:val="20"/>
              </w:rPr>
              <w:lastRenderedPageBreak/>
              <w:t xml:space="preserve">mamy do czynienia z typem projektu zaplanowanym do wsparcia w ramach </w:t>
            </w:r>
            <w:r>
              <w:rPr>
                <w:rFonts w:ascii="Myriad Pro" w:hAnsi="Myriad Pro"/>
                <w:sz w:val="20"/>
              </w:rPr>
              <w:t>SOOP RPO WZ 2014 - 2020</w:t>
            </w:r>
            <w:r w:rsidRPr="00586D29">
              <w:rPr>
                <w:rFonts w:ascii="Myriad Pro" w:hAnsi="Myriad Pro"/>
                <w:sz w:val="20"/>
              </w:rPr>
              <w:t>.</w:t>
            </w:r>
          </w:p>
        </w:tc>
        <w:tc>
          <w:tcPr>
            <w:tcW w:w="1829"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lastRenderedPageBreak/>
              <w:t>Spełnienie kryterium jest konieczne do przyznania dofinansowania.</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before="40" w:after="40"/>
              <w:rPr>
                <w:rFonts w:ascii="Myriad Pro" w:hAnsi="Myriad Pro"/>
                <w:sz w:val="20"/>
              </w:rPr>
            </w:pPr>
            <w:r w:rsidRPr="00586D29">
              <w:rPr>
                <w:rFonts w:ascii="Myriad Pro" w:hAnsi="Myriad Pro"/>
                <w:sz w:val="20"/>
              </w:rPr>
              <w:t>Ocena spełniania kryterium polega na przypisaniu wartości logicznych „tak”, „nie”.</w:t>
            </w:r>
          </w:p>
        </w:tc>
      </w:tr>
      <w:tr w:rsidR="00C43675" w:rsidRPr="00586D29" w:rsidTr="00C43675">
        <w:tc>
          <w:tcPr>
            <w:tcW w:w="278"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lastRenderedPageBreak/>
              <w:t>1.3</w:t>
            </w:r>
          </w:p>
        </w:tc>
        <w:tc>
          <w:tcPr>
            <w:tcW w:w="885"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Zasadność realizacji projektu</w:t>
            </w:r>
          </w:p>
        </w:tc>
        <w:tc>
          <w:tcPr>
            <w:tcW w:w="2007"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 xml:space="preserve">Projekt został wskazany </w:t>
            </w:r>
            <w:r w:rsidRPr="00586D29">
              <w:rPr>
                <w:rFonts w:ascii="Myriad Pro" w:eastAsia="Times New Roman" w:hAnsi="Myriad Pro"/>
                <w:bCs/>
                <w:sz w:val="20"/>
              </w:rPr>
              <w:t>do realizacji w ramach Koncepcji Kontraktu Samorządowego, zatwierdzonej przez Województwo Zachodniopomorskiego</w:t>
            </w:r>
            <w:r w:rsidRPr="00586D29">
              <w:rPr>
                <w:rFonts w:ascii="Myriad Pro" w:hAnsi="Myriad Pro"/>
                <w:sz w:val="20"/>
              </w:rPr>
              <w:t xml:space="preserve"> i przyczynia się do realizacji celów Kontraktu Samorządowego.</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Potrzeba realizacji danego projektu jest zrozumiała i wynika z założeń Kontraktu Samorządowego, w tym opisanych w nim barier i wyzwań.</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Projekt wynika z przedstawionej w Kontrakcie Samorządowym wizji/ strategii rozwoju gospodarczego.</w:t>
            </w:r>
          </w:p>
        </w:tc>
        <w:tc>
          <w:tcPr>
            <w:tcW w:w="1829" w:type="pct"/>
            <w:shd w:val="clear" w:color="auto" w:fill="D6E3BC" w:themeFill="accent3" w:themeFillTint="66"/>
          </w:tcPr>
          <w:p w:rsidR="00C43675" w:rsidRPr="00586D29" w:rsidRDefault="00C43675" w:rsidP="00C43675">
            <w:pPr>
              <w:spacing w:before="40" w:after="40"/>
              <w:rPr>
                <w:rFonts w:ascii="Myriad Pro" w:hAnsi="Myriad Pro"/>
                <w:sz w:val="20"/>
              </w:rPr>
            </w:pPr>
            <w:r w:rsidRPr="00586D29">
              <w:rPr>
                <w:rFonts w:ascii="Myriad Pro" w:hAnsi="Myriad Pro"/>
                <w:sz w:val="20"/>
              </w:rPr>
              <w:t>Spełnienie kryterium jest konieczne do przyznania dofinansowania.</w:t>
            </w:r>
          </w:p>
          <w:p w:rsidR="00C43675" w:rsidRPr="00586D29" w:rsidRDefault="00C43675" w:rsidP="00C43675">
            <w:pPr>
              <w:spacing w:before="40" w:after="40"/>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Ocena spełniania kryterium polega na przypisaniu wartości logicznych „tak”, „nie”.</w:t>
            </w:r>
          </w:p>
        </w:tc>
      </w:tr>
      <w:tr w:rsidR="00C43675" w:rsidRPr="00586D29" w:rsidTr="00C43675">
        <w:tc>
          <w:tcPr>
            <w:tcW w:w="278"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1.4</w:t>
            </w:r>
          </w:p>
        </w:tc>
        <w:tc>
          <w:tcPr>
            <w:tcW w:w="885"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Zgodność projektu z obszarem Kontraktu Samorządowego</w:t>
            </w:r>
          </w:p>
        </w:tc>
        <w:tc>
          <w:tcPr>
            <w:tcW w:w="2007" w:type="pct"/>
            <w:shd w:val="clear" w:color="auto" w:fill="D6E3BC" w:themeFill="accent3" w:themeFillTint="66"/>
          </w:tcPr>
          <w:p w:rsidR="00C43675" w:rsidRPr="00586D29" w:rsidRDefault="00C43675" w:rsidP="00C43675">
            <w:pPr>
              <w:spacing w:before="40" w:after="40"/>
              <w:rPr>
                <w:rFonts w:ascii="Myriad Pro" w:hAnsi="Myriad Pro"/>
                <w:sz w:val="20"/>
              </w:rPr>
            </w:pPr>
            <w:r w:rsidRPr="00586D29">
              <w:rPr>
                <w:rFonts w:ascii="Myriad Pro" w:hAnsi="Myriad Pro"/>
                <w:sz w:val="20"/>
              </w:rPr>
              <w:t>Projekt będzie realizowany na terytorium województwa zachodniopomorskiego, na obszarze gmin objętych KS.</w:t>
            </w:r>
          </w:p>
          <w:p w:rsidR="00C43675" w:rsidRPr="00586D29" w:rsidRDefault="00C43675" w:rsidP="00C43675">
            <w:pPr>
              <w:spacing w:before="40" w:after="40" w:line="240" w:lineRule="auto"/>
              <w:rPr>
                <w:rFonts w:ascii="Myriad Pro" w:hAnsi="Myriad Pro"/>
                <w:color w:val="FF0000"/>
                <w:sz w:val="20"/>
              </w:rPr>
            </w:pPr>
          </w:p>
        </w:tc>
        <w:tc>
          <w:tcPr>
            <w:tcW w:w="1829" w:type="pct"/>
            <w:shd w:val="clear" w:color="auto" w:fill="D6E3BC" w:themeFill="accent3" w:themeFillTint="66"/>
          </w:tcPr>
          <w:p w:rsidR="00C43675" w:rsidRPr="00586D29" w:rsidRDefault="00C43675" w:rsidP="00C43675">
            <w:pPr>
              <w:spacing w:before="40" w:after="40"/>
              <w:rPr>
                <w:rFonts w:ascii="Myriad Pro" w:hAnsi="Myriad Pro"/>
                <w:sz w:val="20"/>
              </w:rPr>
            </w:pPr>
            <w:r w:rsidRPr="00586D29">
              <w:rPr>
                <w:rFonts w:ascii="Myriad Pro" w:hAnsi="Myriad Pro"/>
                <w:sz w:val="20"/>
              </w:rPr>
              <w:t>Spełnienie kryterium jest konieczne do przyznania dofinansowania.</w:t>
            </w:r>
          </w:p>
          <w:p w:rsidR="00C43675" w:rsidRPr="00586D29" w:rsidRDefault="00C43675" w:rsidP="00C43675">
            <w:pPr>
              <w:spacing w:before="40" w:after="40"/>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Ocena spełniania kryterium polega na przypisaniu wartości logicznych „tak”, „nie”</w:t>
            </w:r>
          </w:p>
        </w:tc>
      </w:tr>
    </w:tbl>
    <w:p w:rsidR="00C43675" w:rsidRDefault="00C43675" w:rsidP="00E5433C">
      <w:pPr>
        <w:rPr>
          <w:rFonts w:ascii="Myriad Pro" w:hAnsi="Myriad Pro"/>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
        <w:gridCol w:w="2517"/>
        <w:gridCol w:w="5665"/>
        <w:gridCol w:w="5247"/>
      </w:tblGrid>
      <w:tr w:rsidR="00C43675" w:rsidRPr="00586D29" w:rsidTr="00C43675">
        <w:trPr>
          <w:tblHeader/>
        </w:trPr>
        <w:tc>
          <w:tcPr>
            <w:tcW w:w="5000" w:type="pct"/>
            <w:gridSpan w:val="4"/>
            <w:shd w:val="clear" w:color="auto" w:fill="D9D9D9" w:themeFill="background1" w:themeFillShade="D9"/>
          </w:tcPr>
          <w:p w:rsidR="00C43675" w:rsidRPr="00586D29" w:rsidRDefault="00C43675" w:rsidP="00C43675">
            <w:pPr>
              <w:spacing w:before="40" w:after="40" w:line="240" w:lineRule="auto"/>
              <w:rPr>
                <w:rFonts w:ascii="Myriad Pro" w:hAnsi="Myriad Pro"/>
                <w:sz w:val="20"/>
              </w:rPr>
            </w:pPr>
            <w:r w:rsidRPr="00586D29">
              <w:rPr>
                <w:rFonts w:ascii="Myriad Pro" w:hAnsi="Myriad Pro"/>
                <w:b/>
                <w:sz w:val="20"/>
              </w:rPr>
              <w:t>Kryteria dopuszczalności</w:t>
            </w:r>
          </w:p>
        </w:tc>
      </w:tr>
      <w:tr w:rsidR="00C43675" w:rsidRPr="00586D29" w:rsidTr="00C43675">
        <w:trPr>
          <w:tblHeader/>
        </w:trPr>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L.p.</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Nazwa kryterium</w:t>
            </w:r>
          </w:p>
        </w:tc>
        <w:tc>
          <w:tcPr>
            <w:tcW w:w="1992"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Definicja kryterium</w:t>
            </w:r>
          </w:p>
        </w:tc>
        <w:tc>
          <w:tcPr>
            <w:tcW w:w="184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Opis znaczenia kryterium</w:t>
            </w:r>
          </w:p>
        </w:tc>
      </w:tr>
      <w:tr w:rsidR="00C43675" w:rsidRPr="00586D29" w:rsidTr="00C43675">
        <w:trPr>
          <w:tblHeader/>
        </w:trPr>
        <w:tc>
          <w:tcPr>
            <w:tcW w:w="278" w:type="pct"/>
            <w:tcBorders>
              <w:bottom w:val="single" w:sz="4" w:space="0" w:color="auto"/>
            </w:tcBorders>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1</w:t>
            </w:r>
          </w:p>
        </w:tc>
        <w:tc>
          <w:tcPr>
            <w:tcW w:w="885" w:type="pct"/>
            <w:tcBorders>
              <w:bottom w:val="single" w:sz="4" w:space="0" w:color="auto"/>
            </w:tcBorders>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2</w:t>
            </w:r>
          </w:p>
        </w:tc>
        <w:tc>
          <w:tcPr>
            <w:tcW w:w="1992" w:type="pct"/>
            <w:tcBorders>
              <w:bottom w:val="single" w:sz="4" w:space="0" w:color="auto"/>
            </w:tcBorders>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3</w:t>
            </w:r>
          </w:p>
        </w:tc>
        <w:tc>
          <w:tcPr>
            <w:tcW w:w="1845" w:type="pct"/>
            <w:tcBorders>
              <w:bottom w:val="single" w:sz="4" w:space="0" w:color="auto"/>
            </w:tcBorders>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4</w:t>
            </w: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1.5</w:t>
            </w:r>
          </w:p>
        </w:tc>
        <w:tc>
          <w:tcPr>
            <w:tcW w:w="885" w:type="pct"/>
          </w:tcPr>
          <w:p w:rsidR="00C43675" w:rsidRPr="00586D29" w:rsidRDefault="00C43675" w:rsidP="00C43675">
            <w:pPr>
              <w:spacing w:before="40" w:after="40"/>
              <w:rPr>
                <w:rFonts w:ascii="Myriad Pro" w:hAnsi="Myriad Pro"/>
                <w:sz w:val="20"/>
              </w:rPr>
            </w:pPr>
            <w:r w:rsidRPr="00586D29">
              <w:rPr>
                <w:rFonts w:ascii="Myriad Pro" w:hAnsi="Myriad Pro"/>
                <w:sz w:val="20"/>
              </w:rPr>
              <w:t>Ramy czasowe kwalifikowalności wydatków</w:t>
            </w:r>
          </w:p>
        </w:tc>
        <w:tc>
          <w:tcPr>
            <w:tcW w:w="1992" w:type="pct"/>
          </w:tcPr>
          <w:p w:rsidR="00C43675" w:rsidRPr="00586D29" w:rsidRDefault="00C43675" w:rsidP="00C43675">
            <w:pPr>
              <w:spacing w:before="40" w:after="40"/>
              <w:rPr>
                <w:rFonts w:ascii="Myriad Pro" w:hAnsi="Myriad Pro"/>
                <w:sz w:val="20"/>
              </w:rPr>
            </w:pPr>
            <w:r w:rsidRPr="00586D29">
              <w:rPr>
                <w:rFonts w:ascii="Myriad Pro" w:hAnsi="Myriad Pro"/>
                <w:sz w:val="20"/>
              </w:rPr>
              <w:t xml:space="preserve">Okres kwalifikowalności wydatków w ramach projektu nie może wykraczać poza daty graniczne określone w </w:t>
            </w:r>
            <w:r w:rsidRPr="00586D29">
              <w:rPr>
                <w:rFonts w:ascii="Myriad Pro" w:hAnsi="Myriad Pro"/>
                <w:i/>
                <w:sz w:val="20"/>
              </w:rPr>
              <w:t>Wytycznych w zakresie kwalifikowalności wydatków Europejskiego Funduszu Rozwoju Regionalnego, Europejskiego Funduszu Społecznego oraz Funduszu Spójności w okresie programowania 2014-2020</w:t>
            </w:r>
            <w:r w:rsidRPr="00586D29">
              <w:rPr>
                <w:rFonts w:ascii="Myriad Pro" w:hAnsi="Myriad Pro"/>
                <w:sz w:val="20"/>
              </w:rPr>
              <w:t>, tj.: między 1 stycznia 2014 roku a 31 grudnia 2023 roku.</w:t>
            </w:r>
          </w:p>
        </w:tc>
        <w:tc>
          <w:tcPr>
            <w:tcW w:w="1845" w:type="pct"/>
          </w:tcPr>
          <w:p w:rsidR="00C43675" w:rsidRPr="00586D29" w:rsidRDefault="00C43675" w:rsidP="00C43675">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43675" w:rsidRPr="00586D29" w:rsidRDefault="00C43675" w:rsidP="00C43675">
            <w:pPr>
              <w:spacing w:after="0"/>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after="0"/>
              <w:rPr>
                <w:rFonts w:ascii="Myriad Pro" w:hAnsi="Myriad Pro"/>
                <w:sz w:val="20"/>
              </w:rPr>
            </w:pPr>
            <w:r w:rsidRPr="00586D29">
              <w:rPr>
                <w:rFonts w:ascii="Myriad Pro" w:hAnsi="Myriad Pro"/>
                <w:sz w:val="20"/>
              </w:rPr>
              <w:t>Ocena spełniania kryterium polega na przypisaniu wartości logicznych „tak”, „nie”.</w:t>
            </w: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1.6</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Zgodność z wymogami pomocy publicznej</w:t>
            </w:r>
          </w:p>
        </w:tc>
        <w:tc>
          <w:tcPr>
            <w:tcW w:w="1992"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 xml:space="preserve">Projekt jest zgodny z regułami pomocy publicznej i/lub pomocy </w:t>
            </w:r>
            <w:r w:rsidRPr="00586D29">
              <w:rPr>
                <w:rFonts w:ascii="Myriad Pro" w:hAnsi="Myriad Pro"/>
                <w:i/>
                <w:sz w:val="20"/>
              </w:rPr>
              <w:t>de </w:t>
            </w:r>
            <w:proofErr w:type="spellStart"/>
            <w:r w:rsidRPr="00586D29">
              <w:rPr>
                <w:rFonts w:ascii="Myriad Pro" w:hAnsi="Myriad Pro"/>
                <w:i/>
                <w:sz w:val="20"/>
              </w:rPr>
              <w:t>minimis</w:t>
            </w:r>
            <w:proofErr w:type="spellEnd"/>
            <w:r w:rsidRPr="00586D29">
              <w:rPr>
                <w:rFonts w:ascii="Myriad Pro" w:hAnsi="Myriad Pro"/>
                <w:i/>
                <w:sz w:val="20"/>
              </w:rPr>
              <w:t>.</w:t>
            </w:r>
          </w:p>
        </w:tc>
        <w:tc>
          <w:tcPr>
            <w:tcW w:w="184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Jeżeli dotyczy: Spełnienie kryterium jest konieczne do przyznania dofinansowania.</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lastRenderedPageBreak/>
              <w:t>Projekty niespełniające kryterium są odrzucane.</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 xml:space="preserve"> Ocena spełniania kryterium polega na przypisaniu wartości logicznych „tak”, „nie”.</w:t>
            </w: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lastRenderedPageBreak/>
              <w:t>1.7</w:t>
            </w:r>
          </w:p>
        </w:tc>
        <w:tc>
          <w:tcPr>
            <w:tcW w:w="885" w:type="pct"/>
          </w:tcPr>
          <w:p w:rsidR="00C43675" w:rsidRPr="00586D29" w:rsidRDefault="00C43675" w:rsidP="00C43675">
            <w:pPr>
              <w:spacing w:before="40" w:after="40" w:line="240" w:lineRule="auto"/>
              <w:rPr>
                <w:rFonts w:ascii="Myriad Pro" w:hAnsi="Myriad Pro"/>
                <w:color w:val="0070C0"/>
                <w:sz w:val="20"/>
              </w:rPr>
            </w:pPr>
            <w:r w:rsidRPr="00586D29">
              <w:rPr>
                <w:rFonts w:ascii="Myriad Pro" w:hAnsi="Myriad Pro"/>
                <w:sz w:val="20"/>
              </w:rPr>
              <w:t>Zgodność z zasadami horyzontalnymi</w:t>
            </w:r>
          </w:p>
        </w:tc>
        <w:tc>
          <w:tcPr>
            <w:tcW w:w="1992" w:type="pct"/>
          </w:tcPr>
          <w:p w:rsidR="00C43675" w:rsidRPr="00586D29" w:rsidRDefault="00C43675" w:rsidP="00C43675">
            <w:pPr>
              <w:spacing w:before="40" w:after="40" w:line="240" w:lineRule="auto"/>
              <w:rPr>
                <w:rFonts w:ascii="Myriad Pro" w:eastAsia="Times New Roman" w:hAnsi="Myriad Pro"/>
                <w:sz w:val="20"/>
                <w:lang w:eastAsia="pl-PL"/>
              </w:rPr>
            </w:pPr>
            <w:r w:rsidRPr="00586D29">
              <w:rPr>
                <w:rFonts w:ascii="Myriad Pro" w:eastAsia="Times New Roman" w:hAnsi="Myriad Pro"/>
                <w:sz w:val="20"/>
                <w:lang w:eastAsia="pl-PL"/>
              </w:rPr>
              <w:t>Projekt jest zgodny z właściwymi politykami i zasadami wspólnotowymi:</w:t>
            </w:r>
          </w:p>
          <w:p w:rsidR="00C43675" w:rsidRPr="00586D29" w:rsidRDefault="00C43675" w:rsidP="00C43675">
            <w:pPr>
              <w:spacing w:before="40" w:after="40" w:line="240" w:lineRule="auto"/>
              <w:rPr>
                <w:rFonts w:ascii="Myriad Pro" w:eastAsia="Times New Roman" w:hAnsi="Myriad Pro"/>
                <w:sz w:val="20"/>
                <w:lang w:eastAsia="pl-PL"/>
              </w:rPr>
            </w:pPr>
            <w:r w:rsidRPr="00586D29">
              <w:rPr>
                <w:rFonts w:ascii="Myriad Pro" w:eastAsia="Times New Roman" w:hAnsi="Myriad Pro"/>
                <w:sz w:val="20"/>
                <w:lang w:eastAsia="pl-PL"/>
              </w:rPr>
              <w:t>a) partnerstwa i wielopoziomowego zarządzania</w:t>
            </w:r>
            <w:r>
              <w:rPr>
                <w:rFonts w:ascii="Myriad Pro" w:eastAsia="Times New Roman" w:hAnsi="Myriad Pro"/>
                <w:sz w:val="20"/>
                <w:lang w:eastAsia="pl-PL"/>
              </w:rPr>
              <w:t>,</w:t>
            </w:r>
            <w:r w:rsidRPr="00586D29">
              <w:rPr>
                <w:rFonts w:ascii="Myriad Pro" w:eastAsia="Times New Roman" w:hAnsi="Myriad Pro"/>
                <w:sz w:val="20"/>
                <w:lang w:eastAsia="pl-PL"/>
              </w:rPr>
              <w:t xml:space="preserve"> </w:t>
            </w:r>
          </w:p>
          <w:p w:rsidR="00C43675" w:rsidRPr="00586D29" w:rsidRDefault="00C43675" w:rsidP="00C43675">
            <w:pPr>
              <w:spacing w:before="40" w:after="40" w:line="240" w:lineRule="auto"/>
              <w:rPr>
                <w:rFonts w:ascii="Myriad Pro" w:eastAsia="Times New Roman" w:hAnsi="Myriad Pro"/>
                <w:sz w:val="20"/>
                <w:lang w:eastAsia="pl-PL"/>
              </w:rPr>
            </w:pPr>
            <w:r w:rsidRPr="00586D29">
              <w:rPr>
                <w:rFonts w:ascii="Myriad Pro" w:eastAsia="Times New Roman" w:hAnsi="Myriad Pro"/>
                <w:sz w:val="20"/>
                <w:lang w:eastAsia="pl-PL"/>
              </w:rPr>
              <w:t>b) zrównoważonego rozwoju</w:t>
            </w:r>
            <w:r>
              <w:rPr>
                <w:rFonts w:ascii="Myriad Pro" w:eastAsia="Times New Roman" w:hAnsi="Myriad Pro"/>
                <w:sz w:val="20"/>
                <w:lang w:eastAsia="pl-PL"/>
              </w:rPr>
              <w:t>,</w:t>
            </w:r>
          </w:p>
          <w:p w:rsidR="00C43675" w:rsidRPr="00586D29" w:rsidRDefault="00C43675" w:rsidP="00C43675">
            <w:pPr>
              <w:pStyle w:val="Akapitzlist"/>
              <w:spacing w:before="40" w:after="40" w:line="240" w:lineRule="auto"/>
              <w:ind w:left="0"/>
              <w:contextualSpacing w:val="0"/>
            </w:pPr>
            <w:r w:rsidRPr="00586D29">
              <w:rPr>
                <w:rFonts w:eastAsia="Times New Roman"/>
              </w:rPr>
              <w:t>c) promowania i realizacji zasady równości szans i niedyskryminacji.</w:t>
            </w:r>
          </w:p>
        </w:tc>
        <w:tc>
          <w:tcPr>
            <w:tcW w:w="1845" w:type="pct"/>
          </w:tcPr>
          <w:p w:rsidR="00C43675" w:rsidRPr="00586D29" w:rsidRDefault="00C43675" w:rsidP="00C43675">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43675" w:rsidRDefault="00C43675" w:rsidP="00C43675">
            <w:pPr>
              <w:spacing w:after="0"/>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after="0"/>
              <w:rPr>
                <w:rFonts w:ascii="Myriad Pro" w:hAnsi="Myriad Pro"/>
                <w:sz w:val="20"/>
              </w:rPr>
            </w:pPr>
            <w:r w:rsidRPr="00586D29">
              <w:rPr>
                <w:rFonts w:ascii="Myriad Pro" w:hAnsi="Myriad Pro"/>
                <w:sz w:val="20"/>
              </w:rPr>
              <w:t>Ocena spełniania kryterium polega na przypisaniu wartości logicznych „tak”, „nie”.</w:t>
            </w: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1.8</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Kwalifikowalność Beneficjenta</w:t>
            </w:r>
          </w:p>
        </w:tc>
        <w:tc>
          <w:tcPr>
            <w:tcW w:w="1992"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Wnioskodawca oraz Partner/</w:t>
            </w:r>
            <w:proofErr w:type="spellStart"/>
            <w:r w:rsidRPr="00586D29">
              <w:rPr>
                <w:rFonts w:ascii="Myriad Pro" w:hAnsi="Myriad Pro"/>
                <w:sz w:val="20"/>
              </w:rPr>
              <w:t>rzy</w:t>
            </w:r>
            <w:proofErr w:type="spellEnd"/>
            <w:r w:rsidRPr="00586D29">
              <w:rPr>
                <w:rFonts w:ascii="Myriad Pro" w:hAnsi="Myriad Pro"/>
                <w:sz w:val="20"/>
              </w:rPr>
              <w:t xml:space="preserve"> (o ile dotyczy) nie podlega/ją wykluczeniu z możliwości ubiegania się o dofinansowanie, w tym wykluczeniu, o którym mowa w art.207 ust.4 ustawy z dnia 27 sierpnia 2009 r. o finansach publicznych.</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 xml:space="preserve">Wnioskodawca zgodnie ze Szczegółowym Opisem Osi Priorytetowych RPO WZ 2014-2020 jest podmiotem uprawnionym do ubiegania się o dofinansowanie </w:t>
            </w:r>
            <w:r w:rsidRPr="00586D29">
              <w:rPr>
                <w:rFonts w:ascii="Myriad Pro" w:hAnsi="Myriad Pro"/>
                <w:sz w:val="20"/>
              </w:rPr>
              <w:br/>
              <w:t>w ramach Działania/typu projektu, w którym ogłoszony został konkurs.</w:t>
            </w:r>
          </w:p>
        </w:tc>
        <w:tc>
          <w:tcPr>
            <w:tcW w:w="1845" w:type="pct"/>
          </w:tcPr>
          <w:p w:rsidR="00C43675" w:rsidRPr="00586D29" w:rsidRDefault="00C43675" w:rsidP="00C43675">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43675" w:rsidRPr="00586D29" w:rsidRDefault="00C43675" w:rsidP="00C43675">
            <w:pPr>
              <w:spacing w:after="0"/>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after="0"/>
              <w:rPr>
                <w:rFonts w:ascii="Myriad Pro" w:hAnsi="Myriad Pro"/>
                <w:sz w:val="20"/>
              </w:rPr>
            </w:pPr>
            <w:r w:rsidRPr="00586D29">
              <w:rPr>
                <w:rFonts w:ascii="Myriad Pro" w:hAnsi="Myriad Pro"/>
                <w:sz w:val="20"/>
              </w:rPr>
              <w:t>Ocena spełniania kryterium polega na przypisaniu wartości logicznych „tak”, „nie”.</w:t>
            </w: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1.9</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Zgodność wsparcia</w:t>
            </w:r>
          </w:p>
        </w:tc>
        <w:tc>
          <w:tcPr>
            <w:tcW w:w="1992" w:type="pct"/>
          </w:tcPr>
          <w:p w:rsidR="00C43675" w:rsidRPr="00586D29" w:rsidRDefault="00C43675" w:rsidP="00912095">
            <w:pPr>
              <w:numPr>
                <w:ilvl w:val="0"/>
                <w:numId w:val="174"/>
              </w:numPr>
              <w:spacing w:before="40" w:after="40" w:line="240" w:lineRule="auto"/>
              <w:ind w:left="357" w:hanging="357"/>
              <w:rPr>
                <w:rFonts w:ascii="Myriad Pro" w:hAnsi="Myriad Pro"/>
                <w:sz w:val="20"/>
              </w:rPr>
            </w:pPr>
            <w:r w:rsidRPr="00586D29">
              <w:rPr>
                <w:rFonts w:ascii="Myriad Pro" w:hAnsi="Myriad Pro"/>
                <w:sz w:val="20"/>
              </w:rPr>
              <w:t>Projekt obejmuje poniższe formy wsparcia:</w:t>
            </w:r>
          </w:p>
          <w:p w:rsidR="00C43675" w:rsidRPr="00586D29" w:rsidRDefault="00C43675" w:rsidP="00912095">
            <w:pPr>
              <w:numPr>
                <w:ilvl w:val="0"/>
                <w:numId w:val="173"/>
              </w:numPr>
              <w:spacing w:before="40" w:after="40" w:line="240" w:lineRule="auto"/>
              <w:ind w:left="714" w:hanging="357"/>
              <w:rPr>
                <w:rFonts w:ascii="Myriad Pro" w:hAnsi="Myriad Pro"/>
                <w:sz w:val="20"/>
              </w:rPr>
            </w:pPr>
            <w:r w:rsidRPr="00586D29">
              <w:rPr>
                <w:rFonts w:ascii="Myriad Pro" w:hAnsi="Myriad Pro"/>
                <w:sz w:val="20"/>
              </w:rPr>
              <w:t>utworzenie instytucji opieki nad dziećmi do lat 3 (żłobki i kluby dziecięce),</w:t>
            </w:r>
          </w:p>
          <w:p w:rsidR="00C43675" w:rsidRPr="00586D29" w:rsidRDefault="00C43675" w:rsidP="00912095">
            <w:pPr>
              <w:numPr>
                <w:ilvl w:val="0"/>
                <w:numId w:val="173"/>
              </w:numPr>
              <w:spacing w:before="40" w:after="40" w:line="240" w:lineRule="auto"/>
              <w:ind w:left="714" w:hanging="357"/>
              <w:rPr>
                <w:rFonts w:ascii="Myriad Pro" w:hAnsi="Myriad Pro"/>
                <w:sz w:val="20"/>
              </w:rPr>
            </w:pPr>
            <w:r w:rsidRPr="00586D29">
              <w:rPr>
                <w:rFonts w:ascii="Myriad Pro" w:hAnsi="Myriad Pro"/>
                <w:sz w:val="20"/>
              </w:rPr>
              <w:t>wsparcie istniejących instytucji opieki nad dziećmi do lat 3 w  zakresie wygenerowania dodatkowych miejsc opieki nad dziećmi do lat 3 w instytucjach (żłobki i kluby dziecięce);</w:t>
            </w:r>
          </w:p>
          <w:p w:rsidR="00C43675" w:rsidRPr="00586D29" w:rsidRDefault="00C43675" w:rsidP="00912095">
            <w:pPr>
              <w:numPr>
                <w:ilvl w:val="0"/>
                <w:numId w:val="173"/>
              </w:numPr>
              <w:spacing w:before="40" w:after="40" w:line="240" w:lineRule="auto"/>
              <w:ind w:left="714" w:hanging="357"/>
              <w:rPr>
                <w:rFonts w:ascii="Myriad Pro" w:hAnsi="Myriad Pro"/>
                <w:sz w:val="20"/>
              </w:rPr>
            </w:pPr>
            <w:r w:rsidRPr="00586D29">
              <w:rPr>
                <w:rFonts w:ascii="Myriad Pro" w:hAnsi="Myriad Pro"/>
                <w:sz w:val="20"/>
              </w:rPr>
              <w:t>utworzenie odpowiednich warunków dla rozwoju opieki nad dziećmi do lat 3 (opiekun dzienny),</w:t>
            </w:r>
          </w:p>
          <w:p w:rsidR="00C43675" w:rsidRPr="00586D29" w:rsidRDefault="00C43675" w:rsidP="00912095">
            <w:pPr>
              <w:numPr>
                <w:ilvl w:val="0"/>
                <w:numId w:val="173"/>
              </w:numPr>
              <w:spacing w:before="40" w:after="40" w:line="240" w:lineRule="auto"/>
              <w:ind w:left="714" w:hanging="357"/>
              <w:rPr>
                <w:rFonts w:ascii="Myriad Pro" w:hAnsi="Myriad Pro"/>
                <w:sz w:val="20"/>
              </w:rPr>
            </w:pPr>
            <w:r w:rsidRPr="00586D29">
              <w:rPr>
                <w:rFonts w:ascii="Myriad Pro" w:hAnsi="Myriad Pro"/>
                <w:sz w:val="20"/>
              </w:rPr>
              <w:t>sfinansowanie pozainstytucjonalnej opieki nad dziećmi do lat 3 (niania).</w:t>
            </w:r>
          </w:p>
          <w:p w:rsidR="00C43675" w:rsidRPr="00335530" w:rsidRDefault="00C43675" w:rsidP="00912095">
            <w:pPr>
              <w:pStyle w:val="Akapitzlist"/>
              <w:numPr>
                <w:ilvl w:val="0"/>
                <w:numId w:val="174"/>
              </w:numPr>
              <w:spacing w:before="40" w:after="40" w:line="240" w:lineRule="auto"/>
              <w:ind w:left="317" w:hanging="284"/>
            </w:pPr>
            <w:r w:rsidRPr="00335530">
              <w:t xml:space="preserve">Projekt zakłada wsparcie w formach i zgodnie ze standardami opieki nad dziećmi określonymi w ustawie z dnia 4 lutego 2011 r. o opiece nad dziećmi w wieku do lat </w:t>
            </w:r>
            <w:r w:rsidRPr="00335530">
              <w:lastRenderedPageBreak/>
              <w:t>3 (Dz. U. z 2013 r. poz. 1457), rozporządzeniu Ministra Pracy i Polityki Społecznej z dnia 10 lipca 2014 r. w sprawie wymagań lokalowych i sanitarnych jakie musi spełniać lokal, w którym ma być prowadzony żłobek lub klub dziecięcy (Dz. U. poz. 925) oraz rozporządzeniem Ministra Pracy i Polityki Społecznej z dnia 25 marca 2011 r. w sprawie zakresu programów szkoleń dla opiekuna w żłobku lub klubie dziecięcym, wolontariusza oraz dziennego opiekuna (Dz. U. Nr 69, poz. 368).</w:t>
            </w:r>
          </w:p>
          <w:p w:rsidR="00C43675" w:rsidRPr="00586D29" w:rsidRDefault="00C43675" w:rsidP="00912095">
            <w:pPr>
              <w:pStyle w:val="Akapitzlist"/>
              <w:numPr>
                <w:ilvl w:val="0"/>
                <w:numId w:val="175"/>
              </w:numPr>
              <w:spacing w:before="40" w:after="40" w:line="240" w:lineRule="auto"/>
            </w:pPr>
            <w:r w:rsidRPr="00586D29">
              <w:t>Projektodawca zaplanował wniesienie wkładu własnego w wysokości nie mniejszej niż 10% wartości projektu.</w:t>
            </w:r>
          </w:p>
          <w:p w:rsidR="00C43675" w:rsidRPr="00586D29" w:rsidRDefault="00C43675" w:rsidP="00912095">
            <w:pPr>
              <w:numPr>
                <w:ilvl w:val="0"/>
                <w:numId w:val="175"/>
              </w:numPr>
              <w:spacing w:before="40" w:after="40" w:line="240" w:lineRule="auto"/>
              <w:rPr>
                <w:rFonts w:ascii="Myriad Pro" w:hAnsi="Myriad Pro"/>
                <w:sz w:val="20"/>
              </w:rPr>
            </w:pPr>
            <w:r w:rsidRPr="00586D29">
              <w:rPr>
                <w:rFonts w:ascii="Myriad Pro" w:hAnsi="Myriad Pro"/>
                <w:sz w:val="20"/>
              </w:rPr>
              <w:t>Projektodawca zaplanował wydatki w ramach cross-</w:t>
            </w:r>
            <w:proofErr w:type="spellStart"/>
            <w:r w:rsidRPr="00586D29">
              <w:rPr>
                <w:rFonts w:ascii="Myriad Pro" w:hAnsi="Myriad Pro"/>
                <w:sz w:val="20"/>
              </w:rPr>
              <w:t>financingu</w:t>
            </w:r>
            <w:proofErr w:type="spellEnd"/>
            <w:r w:rsidRPr="00586D29">
              <w:rPr>
                <w:rFonts w:ascii="Myriad Pro" w:hAnsi="Myriad Pro"/>
                <w:sz w:val="20"/>
              </w:rPr>
              <w:t xml:space="preserve"> w wysokości nie większej niż 10% wartości projektu.</w:t>
            </w:r>
          </w:p>
          <w:p w:rsidR="00C43675" w:rsidRPr="00586D29" w:rsidRDefault="00C43675" w:rsidP="00912095">
            <w:pPr>
              <w:numPr>
                <w:ilvl w:val="0"/>
                <w:numId w:val="175"/>
              </w:numPr>
              <w:spacing w:before="40" w:after="40" w:line="240" w:lineRule="auto"/>
              <w:rPr>
                <w:rFonts w:ascii="Myriad Pro" w:hAnsi="Myriad Pro"/>
                <w:sz w:val="20"/>
              </w:rPr>
            </w:pPr>
            <w:r w:rsidRPr="00586D29">
              <w:rPr>
                <w:rFonts w:ascii="Myriad Pro" w:hAnsi="Myriad Pro"/>
                <w:sz w:val="20"/>
              </w:rPr>
              <w:t>Projektodawca</w:t>
            </w:r>
            <w:r w:rsidRPr="00586D29">
              <w:rPr>
                <w:rFonts w:ascii="Myriad Pro" w:hAnsi="Myriad Pro"/>
                <w:bCs/>
                <w:sz w:val="20"/>
              </w:rPr>
              <w:t xml:space="preserve"> zaplanował wydatki w ramach środków trwałych </w:t>
            </w:r>
            <w:r w:rsidRPr="00586D29">
              <w:rPr>
                <w:rFonts w:ascii="Myriad Pro" w:hAnsi="Myriad Pro"/>
                <w:bCs/>
                <w:sz w:val="20"/>
              </w:rPr>
              <w:br/>
              <w:t>w wysokości nie większej niż 10% wartości projektu.</w:t>
            </w:r>
          </w:p>
          <w:p w:rsidR="00C43675" w:rsidRDefault="00C43675" w:rsidP="00912095">
            <w:pPr>
              <w:pStyle w:val="Akapitzlist"/>
              <w:numPr>
                <w:ilvl w:val="0"/>
                <w:numId w:val="175"/>
              </w:numPr>
              <w:spacing w:before="40" w:after="40" w:line="240" w:lineRule="auto"/>
            </w:pPr>
            <w:r w:rsidRPr="0087111F">
              <w:t>Projektodawca w okresie realizacji projektu prowadzi biuro projektu (lub posiada siedzibę, filię, delegaturę, oddział czy inną prawnie dozwoloną formę organizacyjną działalności podmiotu) na terenie województwa zachodniopomorskiego z możliwością udostępnienia pełnej dokumentacji wdrażanego projektu oraz zapewniające uczestnikom projektu możliwość osobistego kontaktu z kadrą projektu</w:t>
            </w:r>
          </w:p>
          <w:p w:rsidR="00C43675" w:rsidRPr="00241E8A" w:rsidRDefault="00C43675" w:rsidP="00912095">
            <w:pPr>
              <w:pStyle w:val="Akapitzlist"/>
              <w:numPr>
                <w:ilvl w:val="0"/>
                <w:numId w:val="175"/>
              </w:numPr>
              <w:spacing w:before="40" w:after="40" w:line="240" w:lineRule="auto"/>
            </w:pPr>
            <w:r w:rsidRPr="0045673A">
              <w:t xml:space="preserve">Wnioskodawca nie ubiegał się o wsparcie </w:t>
            </w:r>
            <w:r>
              <w:t xml:space="preserve">na takie same działania i dla  tej samej grupy odbiorców </w:t>
            </w:r>
            <w:r w:rsidRPr="00E860FA">
              <w:t>w ramach Działania 6.</w:t>
            </w:r>
            <w:r>
              <w:t>6</w:t>
            </w:r>
            <w:r w:rsidRPr="00E860FA">
              <w:t xml:space="preserve"> </w:t>
            </w:r>
            <w:r w:rsidRPr="00F57D68">
              <w:rPr>
                <w:i/>
              </w:rPr>
              <w:t xml:space="preserve">Programy zapewnienia i zwiększenia dostępu do opieki nad dziećmi w wieku do lat 3 </w:t>
            </w:r>
            <w:r>
              <w:rPr>
                <w:i/>
              </w:rPr>
              <w:t>.</w:t>
            </w:r>
          </w:p>
        </w:tc>
        <w:tc>
          <w:tcPr>
            <w:tcW w:w="1845" w:type="pct"/>
          </w:tcPr>
          <w:p w:rsidR="00C43675" w:rsidRPr="00586D29" w:rsidRDefault="00C43675" w:rsidP="00C43675">
            <w:pPr>
              <w:spacing w:after="0"/>
              <w:rPr>
                <w:rFonts w:ascii="Myriad Pro" w:hAnsi="Myriad Pro"/>
                <w:sz w:val="20"/>
              </w:rPr>
            </w:pPr>
            <w:r w:rsidRPr="00586D29">
              <w:rPr>
                <w:rFonts w:ascii="Myriad Pro" w:hAnsi="Myriad Pro"/>
                <w:sz w:val="20"/>
              </w:rPr>
              <w:lastRenderedPageBreak/>
              <w:t xml:space="preserve">Spełnienie kryterium jest konieczne do przyznania dofinansowania. </w:t>
            </w:r>
          </w:p>
          <w:p w:rsidR="00C43675" w:rsidRPr="00586D29" w:rsidRDefault="00C43675" w:rsidP="00C43675">
            <w:pPr>
              <w:spacing w:after="0"/>
              <w:rPr>
                <w:rFonts w:ascii="Myriad Pro" w:hAnsi="Myriad Pro"/>
                <w:sz w:val="20"/>
              </w:rPr>
            </w:pPr>
            <w:r w:rsidRPr="00586D29">
              <w:rPr>
                <w:rFonts w:ascii="Myriad Pro" w:hAnsi="Myriad Pro"/>
                <w:sz w:val="20"/>
              </w:rPr>
              <w:t>Projekty niespełniające kryterium są odrzucane.</w:t>
            </w:r>
          </w:p>
          <w:p w:rsidR="00C43675" w:rsidRDefault="00C43675" w:rsidP="00C43675">
            <w:pPr>
              <w:spacing w:after="0"/>
              <w:rPr>
                <w:rFonts w:ascii="Myriad Pro" w:hAnsi="Myriad Pro"/>
                <w:sz w:val="20"/>
              </w:rPr>
            </w:pPr>
            <w:r w:rsidRPr="00586D29">
              <w:rPr>
                <w:rFonts w:ascii="Myriad Pro" w:hAnsi="Myriad Pro"/>
                <w:sz w:val="20"/>
              </w:rPr>
              <w:t>Ocena spełniania kryterium polega na przypisaniu wartości logicznych „tak”, „nie”.</w:t>
            </w:r>
          </w:p>
          <w:p w:rsidR="00C43675" w:rsidRDefault="00C43675" w:rsidP="00C43675">
            <w:pPr>
              <w:pStyle w:val="Akapitzlist"/>
              <w:tabs>
                <w:tab w:val="left" w:pos="252"/>
              </w:tabs>
              <w:autoSpaceDE w:val="0"/>
              <w:autoSpaceDN w:val="0"/>
              <w:adjustRightInd w:val="0"/>
              <w:spacing w:before="40" w:after="40"/>
              <w:ind w:left="0"/>
              <w:contextualSpacing w:val="0"/>
              <w:rPr>
                <w:rFonts w:eastAsiaTheme="majorEastAsia" w:cstheme="majorBidi"/>
                <w:bCs/>
              </w:rPr>
            </w:pPr>
            <w:r w:rsidRPr="0021096F">
              <w:t xml:space="preserve">Kryterium nr </w:t>
            </w:r>
            <w:r>
              <w:t>7</w:t>
            </w:r>
            <w:r w:rsidRPr="0021096F">
              <w:t xml:space="preserve"> </w:t>
            </w:r>
            <w:r w:rsidRPr="0021096F">
              <w:rPr>
                <w:rFonts w:eastAsiaTheme="majorEastAsia" w:cstheme="majorBidi"/>
                <w:bCs/>
              </w:rPr>
              <w:t>weryfikowane jest wyłącznie na etapie prac Komisji Oceny Projektów oraz podpisywania umowy o dofinansowanie.</w:t>
            </w:r>
            <w:r>
              <w:rPr>
                <w:rFonts w:eastAsiaTheme="majorEastAsia" w:cstheme="majorBidi"/>
                <w:bCs/>
              </w:rPr>
              <w:t xml:space="preserve"> </w:t>
            </w:r>
          </w:p>
          <w:p w:rsidR="00C43675" w:rsidRPr="00586D29" w:rsidRDefault="00C43675" w:rsidP="00C43675">
            <w:pPr>
              <w:spacing w:after="0"/>
              <w:rPr>
                <w:rFonts w:ascii="Myriad Pro" w:hAnsi="Myriad Pro"/>
                <w:sz w:val="20"/>
              </w:rPr>
            </w:pP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Pr>
                <w:rFonts w:ascii="Myriad Pro" w:hAnsi="Myriad Pro"/>
                <w:sz w:val="20"/>
              </w:rPr>
              <w:lastRenderedPageBreak/>
              <w:t>1.10</w:t>
            </w:r>
          </w:p>
        </w:tc>
        <w:tc>
          <w:tcPr>
            <w:tcW w:w="885" w:type="pct"/>
          </w:tcPr>
          <w:p w:rsidR="00C43675" w:rsidRDefault="00C43675" w:rsidP="00C43675">
            <w:pPr>
              <w:spacing w:before="40" w:after="40" w:line="240" w:lineRule="auto"/>
              <w:rPr>
                <w:rFonts w:ascii="Myriad Pro" w:hAnsi="Myriad Pro"/>
                <w:sz w:val="20"/>
              </w:rPr>
            </w:pPr>
            <w:r>
              <w:rPr>
                <w:rFonts w:ascii="Myriad Pro" w:hAnsi="Myriad Pro"/>
                <w:sz w:val="20"/>
              </w:rPr>
              <w:t xml:space="preserve">Zgodność realizacji projektu przed dniem złożenia wniosku o dofinansowanie </w:t>
            </w:r>
          </w:p>
          <w:p w:rsidR="00C43675" w:rsidRPr="00586D29" w:rsidRDefault="00C43675" w:rsidP="00C43675">
            <w:pPr>
              <w:spacing w:before="40" w:after="40" w:line="240" w:lineRule="auto"/>
              <w:rPr>
                <w:rFonts w:ascii="Myriad Pro" w:hAnsi="Myriad Pro"/>
                <w:sz w:val="20"/>
              </w:rPr>
            </w:pPr>
          </w:p>
        </w:tc>
        <w:tc>
          <w:tcPr>
            <w:tcW w:w="1992" w:type="pct"/>
          </w:tcPr>
          <w:p w:rsidR="00C43675" w:rsidRDefault="00C43675" w:rsidP="00C43675">
            <w:pPr>
              <w:spacing w:before="40" w:after="40" w:line="240" w:lineRule="auto"/>
              <w:rPr>
                <w:rFonts w:ascii="Myriad Pro" w:hAnsi="Myriad Pro"/>
                <w:sz w:val="20"/>
              </w:rPr>
            </w:pPr>
            <w:r>
              <w:rPr>
                <w:rFonts w:ascii="Myriad Pro" w:hAnsi="Myriad Pro"/>
                <w:sz w:val="20"/>
              </w:rPr>
              <w:lastRenderedPageBreak/>
              <w:t>Jeżeli projekt rozpoczął się przed dniem złożenia wniosku o dofinansowanie, to przestrzegano obowiązujących przepisów prawa dotyczących danego projektu.</w:t>
            </w:r>
          </w:p>
          <w:p w:rsidR="00C43675" w:rsidRDefault="00C43675" w:rsidP="00C43675">
            <w:pPr>
              <w:spacing w:before="40" w:after="40" w:line="240" w:lineRule="auto"/>
              <w:rPr>
                <w:rFonts w:ascii="Myriad Pro" w:hAnsi="Myriad Pro"/>
                <w:sz w:val="20"/>
              </w:rPr>
            </w:pPr>
            <w:r>
              <w:rPr>
                <w:rFonts w:ascii="Myriad Pro" w:hAnsi="Myriad Pro"/>
                <w:sz w:val="20"/>
              </w:rPr>
              <w:t>Czy projekt nie zakończył się przed</w:t>
            </w:r>
          </w:p>
          <w:p w:rsidR="00C43675" w:rsidRPr="00586D29" w:rsidRDefault="00C43675" w:rsidP="00CD73A9">
            <w:pPr>
              <w:spacing w:before="40" w:after="40" w:line="240" w:lineRule="auto"/>
              <w:rPr>
                <w:rFonts w:ascii="Myriad Pro" w:hAnsi="Myriad Pro"/>
                <w:sz w:val="20"/>
              </w:rPr>
            </w:pPr>
            <w:r>
              <w:rPr>
                <w:rFonts w:ascii="Myriad Pro" w:hAnsi="Myriad Pro"/>
                <w:sz w:val="20"/>
              </w:rPr>
              <w:lastRenderedPageBreak/>
              <w:t>złożeniem wniosku o dofinansowanie w rozumieniu rozporządzenia ogólnego</w:t>
            </w:r>
            <w:r w:rsidR="00CD73A9">
              <w:rPr>
                <w:rFonts w:ascii="Myriad Pro" w:hAnsi="Myriad Pro"/>
                <w:sz w:val="20"/>
              </w:rPr>
              <w:t xml:space="preserve"> </w:t>
            </w:r>
            <w:r>
              <w:rPr>
                <w:rFonts w:ascii="Myriad Pro" w:hAnsi="Myriad Pro"/>
                <w:sz w:val="20"/>
              </w:rPr>
              <w:t>(1303/2013).</w:t>
            </w:r>
          </w:p>
        </w:tc>
        <w:tc>
          <w:tcPr>
            <w:tcW w:w="1845" w:type="pct"/>
          </w:tcPr>
          <w:p w:rsidR="00C43675" w:rsidRDefault="00C43675" w:rsidP="00C43675">
            <w:pPr>
              <w:spacing w:before="40" w:after="40" w:line="240" w:lineRule="auto"/>
              <w:rPr>
                <w:rFonts w:ascii="Myriad Pro" w:hAnsi="Myriad Pro"/>
                <w:sz w:val="20"/>
              </w:rPr>
            </w:pPr>
            <w:r>
              <w:rPr>
                <w:rFonts w:ascii="Myriad Pro" w:hAnsi="Myriad Pro"/>
                <w:sz w:val="20"/>
              </w:rPr>
              <w:lastRenderedPageBreak/>
              <w:t>Spełnienie kryterium jest konieczne do przyznania dofinansowania.</w:t>
            </w:r>
          </w:p>
          <w:p w:rsidR="00C43675" w:rsidRDefault="00C43675" w:rsidP="00C43675">
            <w:pPr>
              <w:spacing w:before="40" w:after="40" w:line="240" w:lineRule="auto"/>
              <w:rPr>
                <w:rFonts w:ascii="Myriad Pro" w:hAnsi="Myriad Pro"/>
                <w:sz w:val="20"/>
              </w:rPr>
            </w:pPr>
            <w:r>
              <w:rPr>
                <w:rFonts w:ascii="Myriad Pro" w:hAnsi="Myriad Pro"/>
                <w:sz w:val="20"/>
              </w:rPr>
              <w:t>Projekty niespełniające kryterium są odrzucane.</w:t>
            </w:r>
          </w:p>
          <w:p w:rsidR="00C43675" w:rsidRPr="00586D29" w:rsidRDefault="00C43675" w:rsidP="00C43675">
            <w:pPr>
              <w:spacing w:after="0"/>
              <w:rPr>
                <w:rFonts w:ascii="Myriad Pro" w:hAnsi="Myriad Pro"/>
                <w:sz w:val="20"/>
              </w:rPr>
            </w:pPr>
            <w:r>
              <w:rPr>
                <w:rFonts w:ascii="Myriad Pro" w:hAnsi="Myriad Pro"/>
                <w:sz w:val="20"/>
              </w:rPr>
              <w:t xml:space="preserve">Ocena spełniania kryterium polega na przypisaniu </w:t>
            </w:r>
            <w:r>
              <w:rPr>
                <w:rFonts w:ascii="Myriad Pro" w:hAnsi="Myriad Pro"/>
                <w:sz w:val="20"/>
              </w:rPr>
              <w:lastRenderedPageBreak/>
              <w:t>wartości logicznych „tak”, „nie”.</w:t>
            </w:r>
          </w:p>
        </w:tc>
      </w:tr>
    </w:tbl>
    <w:p w:rsidR="00C43675" w:rsidRDefault="00C43675" w:rsidP="00E5433C">
      <w:pPr>
        <w:rPr>
          <w:rFonts w:ascii="Myriad Pro" w:hAnsi="Myriad Pro"/>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2499"/>
        <w:gridCol w:w="5693"/>
        <w:gridCol w:w="5185"/>
      </w:tblGrid>
      <w:tr w:rsidR="00C43675" w:rsidRPr="00586D29" w:rsidTr="00C43675">
        <w:trPr>
          <w:trHeight w:val="322"/>
        </w:trPr>
        <w:tc>
          <w:tcPr>
            <w:tcW w:w="5000" w:type="pct"/>
            <w:gridSpan w:val="4"/>
            <w:shd w:val="clear" w:color="auto" w:fill="D9D9D9" w:themeFill="background1" w:themeFillShade="D9"/>
          </w:tcPr>
          <w:p w:rsidR="00C43675" w:rsidRPr="00586D29" w:rsidRDefault="00C43675" w:rsidP="00C43675">
            <w:pPr>
              <w:spacing w:after="40" w:line="240" w:lineRule="auto"/>
              <w:rPr>
                <w:rFonts w:ascii="Myriad Pro" w:hAnsi="Myriad Pro"/>
                <w:sz w:val="20"/>
              </w:rPr>
            </w:pPr>
            <w:r w:rsidRPr="00586D29">
              <w:rPr>
                <w:rFonts w:ascii="Myriad Pro" w:hAnsi="Myriad Pro"/>
                <w:b/>
                <w:sz w:val="20"/>
              </w:rPr>
              <w:t>Kryteria jakości (preselekcja)</w:t>
            </w:r>
          </w:p>
        </w:tc>
      </w:tr>
      <w:tr w:rsidR="00C43675" w:rsidRPr="00586D29" w:rsidTr="00C43675">
        <w:trPr>
          <w:trHeight w:val="322"/>
        </w:trPr>
        <w:tc>
          <w:tcPr>
            <w:tcW w:w="278" w:type="pct"/>
          </w:tcPr>
          <w:p w:rsidR="00C43675" w:rsidRPr="00586D29" w:rsidRDefault="00C43675" w:rsidP="00C43675">
            <w:pPr>
              <w:spacing w:after="40" w:line="240" w:lineRule="auto"/>
              <w:rPr>
                <w:rFonts w:ascii="Myriad Pro" w:hAnsi="Myriad Pro"/>
                <w:sz w:val="20"/>
              </w:rPr>
            </w:pPr>
            <w:r w:rsidRPr="00586D29">
              <w:rPr>
                <w:rFonts w:ascii="Myriad Pro" w:hAnsi="Myriad Pro"/>
                <w:sz w:val="20"/>
              </w:rPr>
              <w:t>L.p.</w:t>
            </w:r>
          </w:p>
        </w:tc>
        <w:tc>
          <w:tcPr>
            <w:tcW w:w="885" w:type="pct"/>
          </w:tcPr>
          <w:p w:rsidR="00C43675" w:rsidRPr="00586D29" w:rsidRDefault="00C43675" w:rsidP="00C43675">
            <w:pPr>
              <w:spacing w:after="40" w:line="240" w:lineRule="auto"/>
              <w:rPr>
                <w:rFonts w:ascii="Myriad Pro" w:hAnsi="Myriad Pro"/>
                <w:sz w:val="20"/>
              </w:rPr>
            </w:pPr>
            <w:r w:rsidRPr="00586D29">
              <w:rPr>
                <w:rFonts w:ascii="Myriad Pro" w:hAnsi="Myriad Pro"/>
                <w:sz w:val="20"/>
              </w:rPr>
              <w:t>Nazwa kryterium</w:t>
            </w:r>
          </w:p>
        </w:tc>
        <w:tc>
          <w:tcPr>
            <w:tcW w:w="2008" w:type="pct"/>
          </w:tcPr>
          <w:p w:rsidR="00C43675" w:rsidRPr="00586D29" w:rsidRDefault="00C43675" w:rsidP="00C43675">
            <w:pPr>
              <w:spacing w:after="40" w:line="240" w:lineRule="auto"/>
              <w:rPr>
                <w:rFonts w:ascii="Myriad Pro" w:hAnsi="Myriad Pro"/>
                <w:sz w:val="20"/>
              </w:rPr>
            </w:pPr>
            <w:r w:rsidRPr="00586D29">
              <w:rPr>
                <w:rFonts w:ascii="Myriad Pro" w:hAnsi="Myriad Pro"/>
                <w:sz w:val="20"/>
              </w:rPr>
              <w:t>Definicja kryterium</w:t>
            </w:r>
          </w:p>
        </w:tc>
        <w:tc>
          <w:tcPr>
            <w:tcW w:w="1828" w:type="pct"/>
          </w:tcPr>
          <w:p w:rsidR="00C43675" w:rsidRPr="00586D29" w:rsidRDefault="00C43675" w:rsidP="00C43675">
            <w:pPr>
              <w:spacing w:after="40" w:line="240" w:lineRule="auto"/>
              <w:rPr>
                <w:rFonts w:ascii="Myriad Pro" w:hAnsi="Myriad Pro"/>
                <w:sz w:val="20"/>
              </w:rPr>
            </w:pPr>
            <w:r w:rsidRPr="00586D29">
              <w:rPr>
                <w:rFonts w:ascii="Myriad Pro" w:hAnsi="Myriad Pro"/>
                <w:sz w:val="20"/>
              </w:rPr>
              <w:t>Opis znaczenia kryterium</w:t>
            </w:r>
          </w:p>
        </w:tc>
      </w:tr>
      <w:tr w:rsidR="00C43675" w:rsidRPr="00586D29" w:rsidTr="00C43675">
        <w:tc>
          <w:tcPr>
            <w:tcW w:w="278" w:type="pct"/>
            <w:tcBorders>
              <w:bottom w:val="single" w:sz="4" w:space="0" w:color="auto"/>
            </w:tcBorders>
          </w:tcPr>
          <w:p w:rsidR="00C43675" w:rsidRPr="00586D29" w:rsidRDefault="00C43675" w:rsidP="00C43675">
            <w:pPr>
              <w:spacing w:after="40" w:line="240" w:lineRule="auto"/>
              <w:rPr>
                <w:rFonts w:ascii="Myriad Pro" w:hAnsi="Myriad Pro"/>
                <w:sz w:val="20"/>
              </w:rPr>
            </w:pPr>
            <w:r w:rsidRPr="00586D29">
              <w:rPr>
                <w:rFonts w:ascii="Myriad Pro" w:hAnsi="Myriad Pro"/>
                <w:sz w:val="20"/>
              </w:rPr>
              <w:t>1</w:t>
            </w:r>
          </w:p>
        </w:tc>
        <w:tc>
          <w:tcPr>
            <w:tcW w:w="885" w:type="pct"/>
            <w:tcBorders>
              <w:bottom w:val="single" w:sz="4" w:space="0" w:color="auto"/>
            </w:tcBorders>
          </w:tcPr>
          <w:p w:rsidR="00C43675" w:rsidRPr="00586D29" w:rsidRDefault="00C43675" w:rsidP="00C43675">
            <w:pPr>
              <w:spacing w:after="40" w:line="240" w:lineRule="auto"/>
              <w:rPr>
                <w:rFonts w:ascii="Myriad Pro" w:hAnsi="Myriad Pro"/>
                <w:sz w:val="20"/>
              </w:rPr>
            </w:pPr>
            <w:r w:rsidRPr="00586D29">
              <w:rPr>
                <w:rFonts w:ascii="Myriad Pro" w:hAnsi="Myriad Pro"/>
                <w:sz w:val="20"/>
              </w:rPr>
              <w:t>2</w:t>
            </w:r>
          </w:p>
        </w:tc>
        <w:tc>
          <w:tcPr>
            <w:tcW w:w="2008" w:type="pct"/>
            <w:tcBorders>
              <w:bottom w:val="single" w:sz="4" w:space="0" w:color="auto"/>
            </w:tcBorders>
          </w:tcPr>
          <w:p w:rsidR="00C43675" w:rsidRPr="00586D29" w:rsidRDefault="00C43675" w:rsidP="00C43675">
            <w:pPr>
              <w:spacing w:after="40" w:line="240" w:lineRule="auto"/>
              <w:rPr>
                <w:rFonts w:ascii="Myriad Pro" w:hAnsi="Myriad Pro"/>
                <w:sz w:val="20"/>
              </w:rPr>
            </w:pPr>
            <w:r w:rsidRPr="00586D29">
              <w:rPr>
                <w:rFonts w:ascii="Myriad Pro" w:hAnsi="Myriad Pro"/>
                <w:sz w:val="20"/>
              </w:rPr>
              <w:t>3</w:t>
            </w:r>
          </w:p>
        </w:tc>
        <w:tc>
          <w:tcPr>
            <w:tcW w:w="1828" w:type="pct"/>
            <w:tcBorders>
              <w:bottom w:val="single" w:sz="4" w:space="0" w:color="auto"/>
            </w:tcBorders>
          </w:tcPr>
          <w:p w:rsidR="00C43675" w:rsidRPr="00586D29" w:rsidRDefault="00C43675" w:rsidP="00C43675">
            <w:pPr>
              <w:spacing w:after="40" w:line="240" w:lineRule="auto"/>
              <w:rPr>
                <w:rFonts w:ascii="Myriad Pro" w:hAnsi="Myriad Pro"/>
                <w:sz w:val="20"/>
              </w:rPr>
            </w:pPr>
            <w:r w:rsidRPr="00586D29">
              <w:rPr>
                <w:rFonts w:ascii="Myriad Pro" w:hAnsi="Myriad Pro"/>
                <w:sz w:val="20"/>
              </w:rPr>
              <w:t>4</w:t>
            </w:r>
          </w:p>
        </w:tc>
      </w:tr>
      <w:tr w:rsidR="00C43675" w:rsidRPr="00586D29" w:rsidTr="00C43675">
        <w:trPr>
          <w:trHeight w:val="411"/>
        </w:trPr>
        <w:tc>
          <w:tcPr>
            <w:tcW w:w="27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2.1</w:t>
            </w:r>
          </w:p>
        </w:tc>
        <w:tc>
          <w:tcPr>
            <w:tcW w:w="885"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Pr>
                <w:rFonts w:ascii="Myriad Pro" w:hAnsi="Myriad Pro"/>
                <w:sz w:val="20"/>
              </w:rPr>
              <w:t>Odpowiedniość / Adekwatność /T</w:t>
            </w:r>
            <w:r w:rsidRPr="00586D29">
              <w:rPr>
                <w:rFonts w:ascii="Myriad Pro" w:hAnsi="Myriad Pro"/>
                <w:sz w:val="20"/>
              </w:rPr>
              <w:t>rafność</w:t>
            </w:r>
          </w:p>
        </w:tc>
        <w:tc>
          <w:tcPr>
            <w:tcW w:w="200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 xml:space="preserve">Stopień, w jakim projekt jest spójny z analizą sytuacji problemowej zawartą w </w:t>
            </w:r>
            <w:r w:rsidRPr="0045673A">
              <w:rPr>
                <w:rFonts w:ascii="Myriad Pro" w:hAnsi="Myriad Pro"/>
                <w:i/>
                <w:sz w:val="20"/>
              </w:rPr>
              <w:t>Regulaminie konkursu</w:t>
            </w:r>
            <w:r w:rsidRPr="00586D29">
              <w:rPr>
                <w:rFonts w:ascii="Myriad Pro" w:hAnsi="Myriad Pro"/>
                <w:sz w:val="20"/>
              </w:rPr>
              <w:t>.</w:t>
            </w:r>
          </w:p>
          <w:p w:rsidR="00C43675" w:rsidRPr="00586D29" w:rsidRDefault="00C43675" w:rsidP="00C43675">
            <w:pPr>
              <w:spacing w:after="40" w:line="240" w:lineRule="auto"/>
              <w:rPr>
                <w:rFonts w:ascii="Myriad Pro" w:hAnsi="Myriad Pro"/>
                <w:sz w:val="20"/>
              </w:rPr>
            </w:pPr>
            <w:r w:rsidRPr="00586D29">
              <w:rPr>
                <w:rFonts w:ascii="Myriad Pro" w:hAnsi="Myriad Pro"/>
                <w:sz w:val="20"/>
              </w:rPr>
              <w:t>Projekt jest spójny merytorycznie w zakresie wskazanego opisu grupy docelowej, trafności doboru zadań, harmonogramu zadań, wskaźników planowanych do osiągnięcia</w:t>
            </w:r>
            <w:r>
              <w:rPr>
                <w:rFonts w:ascii="Myriad Pro" w:hAnsi="Myriad Pro"/>
                <w:sz w:val="20"/>
              </w:rPr>
              <w:t>, szacowanego budżetu projektu</w:t>
            </w:r>
            <w:r w:rsidRPr="00586D29">
              <w:rPr>
                <w:rFonts w:ascii="Myriad Pro" w:hAnsi="Myriad Pro"/>
                <w:sz w:val="20"/>
              </w:rPr>
              <w:t xml:space="preserve"> oraz przyczynia się do osiągnięcia celów</w:t>
            </w:r>
            <w:r w:rsidRPr="00586D29">
              <w:rPr>
                <w:rFonts w:ascii="Myriad Pro" w:hAnsi="Myriad Pro"/>
                <w:i/>
                <w:sz w:val="20"/>
              </w:rPr>
              <w:t xml:space="preserve"> RPO WZ 2014-2020</w:t>
            </w:r>
            <w:r w:rsidRPr="00586D29">
              <w:rPr>
                <w:rFonts w:ascii="Myriad Pro" w:hAnsi="Myriad Pro"/>
                <w:sz w:val="20"/>
              </w:rPr>
              <w:t>.</w:t>
            </w:r>
          </w:p>
        </w:tc>
        <w:tc>
          <w:tcPr>
            <w:tcW w:w="182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 xml:space="preserve">Ocena spełniania kryterium dokonywana jest </w:t>
            </w:r>
            <w:r w:rsidRPr="00586D29">
              <w:rPr>
                <w:rFonts w:ascii="Myriad Pro" w:hAnsi="Myriad Pro"/>
                <w:sz w:val="20"/>
              </w:rPr>
              <w:br/>
              <w:t>w ramach skali punktowej.</w:t>
            </w:r>
          </w:p>
          <w:p w:rsidR="00C43675" w:rsidRPr="00586D29" w:rsidRDefault="00C43675" w:rsidP="00C43675">
            <w:pPr>
              <w:spacing w:after="40" w:line="240" w:lineRule="auto"/>
              <w:rPr>
                <w:rFonts w:ascii="Myriad Pro" w:hAnsi="Myriad Pro"/>
                <w:sz w:val="20"/>
              </w:rPr>
            </w:pPr>
            <w:r w:rsidRPr="00586D29">
              <w:rPr>
                <w:rFonts w:ascii="Myriad Pro" w:hAnsi="Myriad Pro"/>
                <w:sz w:val="20"/>
              </w:rPr>
              <w:t>Skala punktów (1 - 5) waga 4</w:t>
            </w:r>
          </w:p>
        </w:tc>
      </w:tr>
      <w:tr w:rsidR="00C43675" w:rsidRPr="00586D29" w:rsidTr="00C43675">
        <w:trPr>
          <w:trHeight w:val="105"/>
        </w:trPr>
        <w:tc>
          <w:tcPr>
            <w:tcW w:w="278" w:type="pct"/>
            <w:shd w:val="clear" w:color="auto" w:fill="D6E3BC" w:themeFill="accent3" w:themeFillTint="66"/>
          </w:tcPr>
          <w:p w:rsidR="00C43675" w:rsidRPr="00586D29" w:rsidRDefault="00C43675" w:rsidP="00C43675">
            <w:pPr>
              <w:pStyle w:val="Akapitzlist"/>
              <w:spacing w:after="40" w:line="240" w:lineRule="auto"/>
              <w:ind w:left="0"/>
              <w:contextualSpacing w:val="0"/>
            </w:pPr>
            <w:r w:rsidRPr="00586D29">
              <w:t>2.2</w:t>
            </w:r>
          </w:p>
        </w:tc>
        <w:tc>
          <w:tcPr>
            <w:tcW w:w="885"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Skuteczność</w:t>
            </w:r>
          </w:p>
        </w:tc>
        <w:tc>
          <w:tcPr>
            <w:tcW w:w="200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Stopnień, w jakim projekt przyczyni się do rozwiązania/złagodzenia sytuacji problemowej zawartej w</w:t>
            </w:r>
            <w:r>
              <w:rPr>
                <w:rFonts w:ascii="Myriad Pro" w:hAnsi="Myriad Pro"/>
                <w:sz w:val="20"/>
              </w:rPr>
              <w:t xml:space="preserve"> </w:t>
            </w:r>
            <w:r>
              <w:rPr>
                <w:rFonts w:ascii="Myriad Pro" w:hAnsi="Myriad Pro"/>
                <w:i/>
                <w:sz w:val="20"/>
              </w:rPr>
              <w:t>Regulaminie konkursu</w:t>
            </w:r>
            <w:r w:rsidRPr="00586D29">
              <w:rPr>
                <w:rFonts w:ascii="Myriad Pro" w:hAnsi="Myriad Pro"/>
                <w:sz w:val="20"/>
              </w:rPr>
              <w:t>.</w:t>
            </w:r>
          </w:p>
        </w:tc>
        <w:tc>
          <w:tcPr>
            <w:tcW w:w="182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 xml:space="preserve">Ocena spełniania kryterium dokonywana jest </w:t>
            </w:r>
            <w:r w:rsidRPr="00586D29">
              <w:rPr>
                <w:rFonts w:ascii="Myriad Pro" w:hAnsi="Myriad Pro"/>
                <w:sz w:val="20"/>
              </w:rPr>
              <w:br/>
              <w:t>w ramach skali punktowej.</w:t>
            </w:r>
          </w:p>
          <w:p w:rsidR="00C43675" w:rsidRPr="00586D29" w:rsidRDefault="00C43675" w:rsidP="00C43675">
            <w:pPr>
              <w:spacing w:after="40" w:line="240" w:lineRule="auto"/>
              <w:rPr>
                <w:rFonts w:ascii="Myriad Pro" w:hAnsi="Myriad Pro"/>
                <w:sz w:val="20"/>
              </w:rPr>
            </w:pPr>
            <w:r w:rsidRPr="00586D29">
              <w:rPr>
                <w:rFonts w:ascii="Myriad Pro" w:hAnsi="Myriad Pro"/>
                <w:sz w:val="20"/>
              </w:rPr>
              <w:t>Skala punktów (1 - 5) waga</w:t>
            </w:r>
            <w:r>
              <w:rPr>
                <w:rFonts w:ascii="Myriad Pro" w:hAnsi="Myriad Pro"/>
                <w:sz w:val="20"/>
              </w:rPr>
              <w:t xml:space="preserve"> </w:t>
            </w:r>
            <w:r w:rsidRPr="00586D29">
              <w:rPr>
                <w:rFonts w:ascii="Myriad Pro" w:hAnsi="Myriad Pro"/>
                <w:sz w:val="20"/>
              </w:rPr>
              <w:t>4</w:t>
            </w:r>
          </w:p>
        </w:tc>
      </w:tr>
      <w:tr w:rsidR="00C43675" w:rsidRPr="00586D29" w:rsidTr="00C43675">
        <w:trPr>
          <w:trHeight w:val="83"/>
        </w:trPr>
        <w:tc>
          <w:tcPr>
            <w:tcW w:w="278" w:type="pct"/>
            <w:shd w:val="clear" w:color="auto" w:fill="D6E3BC" w:themeFill="accent3" w:themeFillTint="66"/>
          </w:tcPr>
          <w:p w:rsidR="00C43675" w:rsidRPr="00586D29" w:rsidRDefault="00C43675" w:rsidP="00C43675">
            <w:pPr>
              <w:pStyle w:val="Akapitzlist"/>
              <w:spacing w:after="40" w:line="240" w:lineRule="auto"/>
              <w:ind w:left="0"/>
              <w:contextualSpacing w:val="0"/>
            </w:pPr>
            <w:r w:rsidRPr="00586D29">
              <w:t>2.3</w:t>
            </w:r>
          </w:p>
        </w:tc>
        <w:tc>
          <w:tcPr>
            <w:tcW w:w="885"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Efektywność</w:t>
            </w:r>
          </w:p>
        </w:tc>
        <w:tc>
          <w:tcPr>
            <w:tcW w:w="2008" w:type="pct"/>
            <w:shd w:val="clear" w:color="auto" w:fill="D6E3BC" w:themeFill="accent3" w:themeFillTint="66"/>
          </w:tcPr>
          <w:p w:rsidR="00C43675" w:rsidRDefault="00C43675" w:rsidP="00C43675">
            <w:pPr>
              <w:spacing w:after="40" w:line="240" w:lineRule="auto"/>
              <w:rPr>
                <w:rFonts w:ascii="Myriad Pro" w:hAnsi="Myriad Pro"/>
                <w:sz w:val="20"/>
              </w:rPr>
            </w:pPr>
            <w:r w:rsidRPr="00586D29">
              <w:rPr>
                <w:rFonts w:ascii="Myriad Pro" w:hAnsi="Myriad Pro"/>
                <w:sz w:val="20"/>
              </w:rPr>
              <w:t>Stopień/poziom osiągnięcia zakładanych rezultatów w odniesieniu do zaplanowanych kosztów.</w:t>
            </w:r>
          </w:p>
          <w:p w:rsidR="00C43675" w:rsidRPr="00586D29" w:rsidRDefault="00C43675" w:rsidP="00C43675">
            <w:pPr>
              <w:spacing w:after="40" w:line="240" w:lineRule="auto"/>
              <w:rPr>
                <w:rFonts w:ascii="Myriad Pro" w:hAnsi="Myriad Pro"/>
                <w:sz w:val="20"/>
              </w:rPr>
            </w:pPr>
            <w:r>
              <w:rPr>
                <w:rFonts w:ascii="Myriad Pro" w:hAnsi="Myriad Pro"/>
                <w:sz w:val="20"/>
              </w:rPr>
              <w:t>Ocena niezbędności i racjonalności zaplanowanych do realizacji projektu wydatków w kontekście założonych wartości wskaźników.</w:t>
            </w:r>
          </w:p>
          <w:p w:rsidR="00C43675" w:rsidRDefault="00C43675" w:rsidP="00C43675">
            <w:pPr>
              <w:spacing w:after="40" w:line="240" w:lineRule="auto"/>
              <w:rPr>
                <w:rFonts w:ascii="Myriad Pro" w:hAnsi="Myriad Pro"/>
                <w:sz w:val="20"/>
              </w:rPr>
            </w:pPr>
            <w:r w:rsidRPr="00586D29">
              <w:rPr>
                <w:rFonts w:ascii="Myriad Pro" w:hAnsi="Myriad Pro"/>
                <w:sz w:val="20"/>
              </w:rPr>
              <w:t>Ocena relacji nakład/ rezultat.</w:t>
            </w:r>
          </w:p>
          <w:p w:rsidR="00C43675" w:rsidRPr="00586D29" w:rsidRDefault="00C43675" w:rsidP="00C43675">
            <w:pPr>
              <w:spacing w:after="40" w:line="240" w:lineRule="auto"/>
              <w:rPr>
                <w:rFonts w:ascii="Myriad Pro" w:hAnsi="Myriad Pro"/>
                <w:sz w:val="20"/>
              </w:rPr>
            </w:pPr>
            <w:r>
              <w:rPr>
                <w:rFonts w:ascii="Myriad Pro" w:hAnsi="Myriad Pro"/>
                <w:sz w:val="20"/>
              </w:rPr>
              <w:t>Ocena zgodności ze stawkami rynkowymi.</w:t>
            </w:r>
          </w:p>
        </w:tc>
        <w:tc>
          <w:tcPr>
            <w:tcW w:w="182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 xml:space="preserve">Ocena spełniania kryterium dokonywana jest </w:t>
            </w:r>
            <w:r w:rsidRPr="00586D29">
              <w:rPr>
                <w:rFonts w:ascii="Myriad Pro" w:hAnsi="Myriad Pro"/>
                <w:sz w:val="20"/>
              </w:rPr>
              <w:br/>
              <w:t>w ramach skali punktowej.</w:t>
            </w:r>
          </w:p>
          <w:p w:rsidR="00C43675" w:rsidRPr="00586D29" w:rsidRDefault="00C43675" w:rsidP="00C43675">
            <w:pPr>
              <w:spacing w:after="40" w:line="240" w:lineRule="auto"/>
              <w:rPr>
                <w:rFonts w:ascii="Myriad Pro" w:hAnsi="Myriad Pro"/>
                <w:sz w:val="20"/>
              </w:rPr>
            </w:pPr>
            <w:r w:rsidRPr="00586D29">
              <w:rPr>
                <w:rFonts w:ascii="Myriad Pro" w:hAnsi="Myriad Pro"/>
                <w:sz w:val="20"/>
              </w:rPr>
              <w:t>Skala punktów (1 - 5) waga 4</w:t>
            </w:r>
          </w:p>
        </w:tc>
      </w:tr>
      <w:tr w:rsidR="00C43675" w:rsidRPr="00586D29" w:rsidTr="00C43675">
        <w:trPr>
          <w:trHeight w:val="83"/>
        </w:trPr>
        <w:tc>
          <w:tcPr>
            <w:tcW w:w="278" w:type="pct"/>
            <w:shd w:val="clear" w:color="auto" w:fill="D6E3BC" w:themeFill="accent3" w:themeFillTint="66"/>
          </w:tcPr>
          <w:p w:rsidR="00C43675" w:rsidRPr="00586D29" w:rsidRDefault="00C43675" w:rsidP="00C43675">
            <w:pPr>
              <w:pStyle w:val="Akapitzlist"/>
              <w:spacing w:after="40" w:line="240" w:lineRule="auto"/>
              <w:ind w:left="0"/>
              <w:contextualSpacing w:val="0"/>
            </w:pPr>
            <w:r w:rsidRPr="00586D29">
              <w:t>2.4</w:t>
            </w:r>
          </w:p>
        </w:tc>
        <w:tc>
          <w:tcPr>
            <w:tcW w:w="885"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Użyteczność</w:t>
            </w:r>
          </w:p>
        </w:tc>
        <w:tc>
          <w:tcPr>
            <w:tcW w:w="200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Trafność doboru form wsparcia w odniesieniu do zdiagnozowanych problemów grupy docelowej.</w:t>
            </w:r>
          </w:p>
          <w:p w:rsidR="00C43675" w:rsidRPr="00586D29" w:rsidRDefault="00C43675" w:rsidP="00C43675">
            <w:pPr>
              <w:spacing w:after="40" w:line="240" w:lineRule="auto"/>
              <w:rPr>
                <w:rFonts w:ascii="Myriad Pro" w:hAnsi="Myriad Pro"/>
                <w:sz w:val="20"/>
              </w:rPr>
            </w:pPr>
            <w:r w:rsidRPr="00586D29">
              <w:rPr>
                <w:rFonts w:ascii="Myriad Pro" w:hAnsi="Myriad Pro"/>
                <w:sz w:val="20"/>
              </w:rPr>
              <w:t>Weryfikacja stopnia w jakim projekt przyczyni się do zaspokojenia potrzeb grup docelowych i w jaki sposób.</w:t>
            </w:r>
          </w:p>
        </w:tc>
        <w:tc>
          <w:tcPr>
            <w:tcW w:w="182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 xml:space="preserve">Ocena spełniania kryterium dokonywana jest </w:t>
            </w:r>
            <w:r w:rsidRPr="00586D29">
              <w:rPr>
                <w:rFonts w:ascii="Myriad Pro" w:hAnsi="Myriad Pro"/>
                <w:sz w:val="20"/>
              </w:rPr>
              <w:br/>
              <w:t>w ramach skali punktowej.</w:t>
            </w:r>
          </w:p>
          <w:p w:rsidR="00C43675" w:rsidRPr="00586D29" w:rsidRDefault="00C43675" w:rsidP="00C43675">
            <w:pPr>
              <w:spacing w:after="40" w:line="240" w:lineRule="auto"/>
              <w:rPr>
                <w:rFonts w:ascii="Myriad Pro" w:hAnsi="Myriad Pro"/>
                <w:sz w:val="20"/>
              </w:rPr>
            </w:pPr>
            <w:r w:rsidRPr="00586D29">
              <w:rPr>
                <w:rFonts w:ascii="Myriad Pro" w:hAnsi="Myriad Pro"/>
                <w:sz w:val="20"/>
              </w:rPr>
              <w:t>Skala punktów (1 - 5) waga 4</w:t>
            </w:r>
          </w:p>
        </w:tc>
      </w:tr>
      <w:tr w:rsidR="00C43675" w:rsidRPr="00586D29" w:rsidTr="00C43675">
        <w:trPr>
          <w:trHeight w:val="971"/>
        </w:trPr>
        <w:tc>
          <w:tcPr>
            <w:tcW w:w="278" w:type="pct"/>
            <w:shd w:val="clear" w:color="auto" w:fill="D6E3BC" w:themeFill="accent3" w:themeFillTint="66"/>
          </w:tcPr>
          <w:p w:rsidR="00C43675" w:rsidRPr="00586D29" w:rsidRDefault="00C43675" w:rsidP="00C43675">
            <w:pPr>
              <w:pStyle w:val="Akapitzlist"/>
              <w:spacing w:after="40" w:line="240" w:lineRule="auto"/>
              <w:ind w:left="0"/>
              <w:contextualSpacing w:val="0"/>
            </w:pPr>
            <w:r w:rsidRPr="00586D29">
              <w:lastRenderedPageBreak/>
              <w:t>2.5</w:t>
            </w:r>
          </w:p>
        </w:tc>
        <w:tc>
          <w:tcPr>
            <w:tcW w:w="885"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Trwałość</w:t>
            </w:r>
          </w:p>
        </w:tc>
        <w:tc>
          <w:tcPr>
            <w:tcW w:w="200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Stopień zmian u uczestników projektu w wyniku zaproponowanych działań w ramach projektu.</w:t>
            </w:r>
          </w:p>
          <w:p w:rsidR="00C43675" w:rsidRPr="00586D29" w:rsidRDefault="00C43675" w:rsidP="00C43675">
            <w:pPr>
              <w:spacing w:after="40" w:line="240" w:lineRule="auto"/>
              <w:rPr>
                <w:rFonts w:ascii="Myriad Pro" w:hAnsi="Myriad Pro"/>
                <w:sz w:val="20"/>
              </w:rPr>
            </w:pPr>
            <w:r w:rsidRPr="00586D29">
              <w:rPr>
                <w:rFonts w:ascii="Myriad Pro" w:hAnsi="Myriad Pro"/>
                <w:sz w:val="20"/>
              </w:rPr>
              <w:t>Ocena w jakim stopniu zaproponowane w projekcie instrumenty wsparcia oraz zaplanowane rezultaty przyczynią się do trwałej zmiany sytuacji grup docelowych.</w:t>
            </w:r>
          </w:p>
        </w:tc>
        <w:tc>
          <w:tcPr>
            <w:tcW w:w="182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 xml:space="preserve">Ocena spełniania kryterium dokonywana jest </w:t>
            </w:r>
            <w:r w:rsidRPr="00586D29">
              <w:rPr>
                <w:rFonts w:ascii="Myriad Pro" w:hAnsi="Myriad Pro"/>
                <w:sz w:val="20"/>
              </w:rPr>
              <w:br/>
              <w:t>w ramach skali punktowej.</w:t>
            </w:r>
          </w:p>
          <w:p w:rsidR="00C43675" w:rsidRPr="00586D29" w:rsidRDefault="00C43675" w:rsidP="00C43675">
            <w:pPr>
              <w:spacing w:after="40" w:line="240" w:lineRule="auto"/>
              <w:rPr>
                <w:rFonts w:ascii="Myriad Pro" w:hAnsi="Myriad Pro"/>
                <w:sz w:val="20"/>
              </w:rPr>
            </w:pPr>
            <w:r w:rsidRPr="00586D29">
              <w:rPr>
                <w:rFonts w:ascii="Myriad Pro" w:hAnsi="Myriad Pro"/>
                <w:sz w:val="20"/>
              </w:rPr>
              <w:t>Skala punktów (1 - 5) waga 4</w:t>
            </w:r>
          </w:p>
        </w:tc>
      </w:tr>
    </w:tbl>
    <w:p w:rsidR="00C032C8" w:rsidRDefault="00C032C8" w:rsidP="00E5433C">
      <w:pPr>
        <w:rPr>
          <w:rFonts w:ascii="Myriad Pro" w:hAnsi="Myriad Pro"/>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
        <w:gridCol w:w="2517"/>
        <w:gridCol w:w="5577"/>
        <w:gridCol w:w="5335"/>
      </w:tblGrid>
      <w:tr w:rsidR="00C43675" w:rsidRPr="00586D29" w:rsidTr="00C43675">
        <w:trPr>
          <w:tblHeader/>
        </w:trPr>
        <w:tc>
          <w:tcPr>
            <w:tcW w:w="5000" w:type="pct"/>
            <w:gridSpan w:val="4"/>
            <w:shd w:val="clear" w:color="auto" w:fill="D9D9D9" w:themeFill="background1" w:themeFillShade="D9"/>
          </w:tcPr>
          <w:p w:rsidR="00C43675" w:rsidRPr="00586D29" w:rsidRDefault="00C43675" w:rsidP="00C43675">
            <w:pPr>
              <w:spacing w:before="40" w:after="40" w:line="240" w:lineRule="auto"/>
              <w:rPr>
                <w:rFonts w:ascii="Myriad Pro" w:hAnsi="Myriad Pro"/>
                <w:sz w:val="20"/>
              </w:rPr>
            </w:pPr>
            <w:r w:rsidRPr="00586D29">
              <w:rPr>
                <w:rFonts w:ascii="Myriad Pro" w:hAnsi="Myriad Pro"/>
                <w:b/>
                <w:sz w:val="20"/>
              </w:rPr>
              <w:t>Kryteria administracyjności</w:t>
            </w:r>
          </w:p>
        </w:tc>
      </w:tr>
      <w:tr w:rsidR="00C43675" w:rsidRPr="00586D29" w:rsidTr="00C43675">
        <w:trPr>
          <w:tblHeader/>
        </w:trPr>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L.p.</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Nazwa kryterium</w:t>
            </w:r>
          </w:p>
        </w:tc>
        <w:tc>
          <w:tcPr>
            <w:tcW w:w="1961"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Definicja kryterium</w:t>
            </w:r>
          </w:p>
        </w:tc>
        <w:tc>
          <w:tcPr>
            <w:tcW w:w="187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Opis znaczenia kryterium</w:t>
            </w:r>
          </w:p>
        </w:tc>
      </w:tr>
      <w:tr w:rsidR="00C43675" w:rsidRPr="00586D29" w:rsidTr="00C43675">
        <w:trPr>
          <w:tblHeader/>
        </w:trPr>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1</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2</w:t>
            </w:r>
          </w:p>
        </w:tc>
        <w:tc>
          <w:tcPr>
            <w:tcW w:w="1961"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3</w:t>
            </w:r>
          </w:p>
        </w:tc>
        <w:tc>
          <w:tcPr>
            <w:tcW w:w="187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4</w:t>
            </w: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3.1</w:t>
            </w:r>
          </w:p>
        </w:tc>
        <w:tc>
          <w:tcPr>
            <w:tcW w:w="885" w:type="pct"/>
          </w:tcPr>
          <w:p w:rsidR="00C43675" w:rsidRPr="00586D29" w:rsidRDefault="00C43675" w:rsidP="00C43675">
            <w:pPr>
              <w:spacing w:before="40" w:after="40" w:line="240" w:lineRule="auto"/>
              <w:rPr>
                <w:rFonts w:ascii="Myriad Pro" w:hAnsi="Myriad Pro"/>
                <w:sz w:val="20"/>
              </w:rPr>
            </w:pPr>
            <w:r>
              <w:rPr>
                <w:rFonts w:ascii="Myriad Pro" w:hAnsi="Myriad Pro"/>
                <w:sz w:val="20"/>
              </w:rPr>
              <w:t>Kompletność wniosku</w:t>
            </w:r>
          </w:p>
        </w:tc>
        <w:tc>
          <w:tcPr>
            <w:tcW w:w="1961" w:type="pct"/>
          </w:tcPr>
          <w:p w:rsidR="00C43675" w:rsidRPr="00586D29" w:rsidRDefault="00C43675" w:rsidP="00C43675">
            <w:pPr>
              <w:spacing w:before="40" w:after="40"/>
              <w:contextualSpacing/>
              <w:rPr>
                <w:rFonts w:ascii="Myriad Pro" w:hAnsi="Myriad Pro"/>
                <w:sz w:val="20"/>
              </w:rPr>
            </w:pPr>
            <w:r w:rsidRPr="00586D29">
              <w:rPr>
                <w:rFonts w:ascii="Myriad Pro" w:hAnsi="Myriad Pro"/>
                <w:sz w:val="20"/>
              </w:rPr>
              <w:t xml:space="preserve">Wniosek jest kompletny i został sporządzony i złożony zgodnie z obowiązującą </w:t>
            </w:r>
            <w:r w:rsidRPr="00586D29">
              <w:rPr>
                <w:rFonts w:ascii="Myriad Pro" w:hAnsi="Myriad Pro"/>
                <w:i/>
                <w:sz w:val="20"/>
              </w:rPr>
              <w:t>Instrukcją wypełniania wniosku o dofinansowanie</w:t>
            </w:r>
            <w:r w:rsidRPr="00586D29">
              <w:rPr>
                <w:rFonts w:ascii="Myriad Pro" w:hAnsi="Myriad Pro"/>
                <w:sz w:val="20"/>
              </w:rPr>
              <w:t xml:space="preserve"> oraz z </w:t>
            </w:r>
            <w:r w:rsidRPr="00586D29">
              <w:rPr>
                <w:rFonts w:ascii="Myriad Pro" w:hAnsi="Myriad Pro"/>
                <w:i/>
                <w:sz w:val="20"/>
              </w:rPr>
              <w:t>Regulaminem konkursu</w:t>
            </w:r>
            <w:r w:rsidRPr="00586D29">
              <w:rPr>
                <w:rFonts w:ascii="Myriad Pro" w:hAnsi="Myriad Pro"/>
                <w:sz w:val="20"/>
              </w:rPr>
              <w:t>.</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Wszystkie pola we wniosku są wypełnione w języku polskim i w taki sposób, że dają możliwość oceny merytorycznej wniosku.</w:t>
            </w:r>
          </w:p>
        </w:tc>
        <w:tc>
          <w:tcPr>
            <w:tcW w:w="1875" w:type="pct"/>
          </w:tcPr>
          <w:p w:rsidR="00C43675" w:rsidRPr="00586D29" w:rsidRDefault="00C43675" w:rsidP="00C43675">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43675" w:rsidRPr="00586D29" w:rsidRDefault="00C43675" w:rsidP="00C43675">
            <w:pPr>
              <w:spacing w:after="0"/>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after="0"/>
              <w:rPr>
                <w:rFonts w:ascii="Myriad Pro" w:hAnsi="Myriad Pro"/>
                <w:sz w:val="20"/>
              </w:rPr>
            </w:pPr>
            <w:r w:rsidRPr="00586D29">
              <w:rPr>
                <w:rFonts w:ascii="Myriad Pro" w:hAnsi="Myriad Pro"/>
                <w:sz w:val="20"/>
              </w:rPr>
              <w:t>Ocena spełniania kryterium polega na przypisaniu wartości logicznych „tak”, „nie”.</w:t>
            </w: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3.2</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Zgodnoś</w:t>
            </w:r>
            <w:r>
              <w:rPr>
                <w:rFonts w:ascii="Myriad Pro" w:hAnsi="Myriad Pro"/>
                <w:sz w:val="20"/>
              </w:rPr>
              <w:t>ć z kwalifikowalnością wydatków</w:t>
            </w:r>
          </w:p>
        </w:tc>
        <w:tc>
          <w:tcPr>
            <w:tcW w:w="1961" w:type="pct"/>
          </w:tcPr>
          <w:p w:rsidR="00C43675" w:rsidRPr="00586D29" w:rsidRDefault="00C43675" w:rsidP="00C43675">
            <w:pPr>
              <w:spacing w:before="40" w:after="40" w:line="240" w:lineRule="auto"/>
              <w:rPr>
                <w:rFonts w:ascii="Myriad Pro" w:eastAsia="Times New Roman" w:hAnsi="Myriad Pro"/>
                <w:i/>
                <w:sz w:val="20"/>
                <w:lang w:eastAsia="pl-PL"/>
              </w:rPr>
            </w:pPr>
            <w:r w:rsidRPr="00586D29">
              <w:rPr>
                <w:rFonts w:ascii="Myriad Pro" w:hAnsi="Myriad Pro"/>
                <w:sz w:val="20"/>
              </w:rPr>
              <w:t xml:space="preserve">Wydatki w projekcie są zgodne z </w:t>
            </w:r>
            <w:r w:rsidRPr="00586D29">
              <w:rPr>
                <w:rFonts w:ascii="Myriad Pro" w:eastAsia="Times New Roman" w:hAnsi="Myriad Pro"/>
                <w:i/>
                <w:sz w:val="20"/>
                <w:lang w:eastAsia="pl-PL"/>
              </w:rPr>
              <w:t xml:space="preserve">Wytycznymi w zakresie kwalifikowalności wydatków Europejskiego Funduszu Rozwoju Regionalnego, Europejskiego Funduszu Społecznego oraz Funduszu Spójności w okresie programowania 2014-202 </w:t>
            </w:r>
            <w:r w:rsidRPr="00586D29">
              <w:rPr>
                <w:rFonts w:ascii="Myriad Pro" w:eastAsia="Times New Roman" w:hAnsi="Myriad Pro"/>
                <w:sz w:val="20"/>
                <w:lang w:eastAsia="pl-PL"/>
              </w:rPr>
              <w:t xml:space="preserve">oraz </w:t>
            </w:r>
            <w:r w:rsidRPr="00586D29">
              <w:rPr>
                <w:rFonts w:ascii="Myriad Pro" w:eastAsia="Times New Roman" w:hAnsi="Myriad Pro"/>
                <w:i/>
                <w:sz w:val="20"/>
                <w:lang w:eastAsia="pl-PL"/>
              </w:rPr>
              <w:t>Wytycznymi w zakresie realizacji przedsięwzięć z udziałem środków Europejskiego Funduszu Społecznego w obszarze rynku pracy na lata 2014-2020.</w:t>
            </w:r>
          </w:p>
          <w:p w:rsidR="00C43675" w:rsidRDefault="00C43675" w:rsidP="00C43675">
            <w:pPr>
              <w:spacing w:before="40" w:after="40" w:line="240" w:lineRule="auto"/>
              <w:rPr>
                <w:rFonts w:ascii="Myriad Pro" w:eastAsia="Times New Roman" w:hAnsi="Myriad Pro"/>
                <w:sz w:val="20"/>
                <w:lang w:eastAsia="pl-PL"/>
              </w:rPr>
            </w:pPr>
          </w:p>
          <w:p w:rsidR="00C43675" w:rsidRPr="0042676E" w:rsidRDefault="00C43675" w:rsidP="00C43675">
            <w:pPr>
              <w:spacing w:before="40" w:after="40" w:line="240" w:lineRule="auto"/>
              <w:rPr>
                <w:rFonts w:ascii="Myriad Pro" w:eastAsia="Times New Roman" w:hAnsi="Myriad Pro"/>
                <w:sz w:val="20"/>
                <w:lang w:eastAsia="pl-PL"/>
              </w:rPr>
            </w:pPr>
            <w:r w:rsidRPr="0042676E">
              <w:rPr>
                <w:rFonts w:ascii="Myriad Pro" w:eastAsia="Times New Roman" w:hAnsi="Myriad Pro"/>
                <w:sz w:val="20"/>
                <w:lang w:eastAsia="pl-PL"/>
              </w:rPr>
              <w:t xml:space="preserve">Planowane wydatki są uzasadnione, </w:t>
            </w:r>
            <w:r>
              <w:rPr>
                <w:rFonts w:ascii="Myriad Pro" w:eastAsia="Times New Roman" w:hAnsi="Myriad Pro"/>
                <w:sz w:val="20"/>
                <w:lang w:eastAsia="pl-PL"/>
              </w:rPr>
              <w:t xml:space="preserve">niezbędne, </w:t>
            </w:r>
            <w:r w:rsidRPr="0042676E">
              <w:rPr>
                <w:rFonts w:ascii="Myriad Pro" w:eastAsia="Times New Roman" w:hAnsi="Myriad Pro"/>
                <w:sz w:val="20"/>
                <w:lang w:eastAsia="pl-PL"/>
              </w:rPr>
              <w:t xml:space="preserve">racjonalne i adekwatne do zakresu </w:t>
            </w:r>
            <w:r>
              <w:rPr>
                <w:rFonts w:ascii="Myriad Pro" w:eastAsia="Times New Roman" w:hAnsi="Myriad Pro"/>
                <w:sz w:val="20"/>
                <w:lang w:eastAsia="pl-PL"/>
              </w:rPr>
              <w:t xml:space="preserve">merytorycznego projektu w tym opisu grupy docelowej i planowanego wsparcia. </w:t>
            </w:r>
          </w:p>
          <w:p w:rsidR="00C43675" w:rsidRDefault="00C43675" w:rsidP="00C43675">
            <w:pPr>
              <w:spacing w:before="40" w:after="40" w:line="240" w:lineRule="auto"/>
              <w:rPr>
                <w:rFonts w:ascii="Myriad Pro" w:eastAsia="Times New Roman" w:hAnsi="Myriad Pro"/>
                <w:sz w:val="20"/>
                <w:lang w:eastAsia="pl-PL"/>
              </w:rPr>
            </w:pPr>
          </w:p>
          <w:p w:rsidR="00C43675" w:rsidRDefault="00C43675" w:rsidP="00C43675">
            <w:pPr>
              <w:spacing w:before="40" w:after="40" w:line="240" w:lineRule="auto"/>
              <w:rPr>
                <w:rFonts w:ascii="Myriad Pro" w:eastAsia="Times New Roman" w:hAnsi="Myriad Pro"/>
                <w:sz w:val="20"/>
                <w:lang w:eastAsia="pl-PL"/>
              </w:rPr>
            </w:pPr>
            <w:r w:rsidRPr="0042676E">
              <w:rPr>
                <w:rFonts w:ascii="Myriad Pro" w:eastAsia="Times New Roman" w:hAnsi="Myriad Pro"/>
                <w:sz w:val="20"/>
                <w:lang w:eastAsia="pl-PL"/>
              </w:rPr>
              <w:t xml:space="preserve">Wydatki założone w projekcie są zgodne z katalogiem wydatków, limitami oraz zasadami kwalifikowalności określonymi w </w:t>
            </w:r>
            <w:r w:rsidRPr="004C5FDB">
              <w:rPr>
                <w:rFonts w:ascii="Myriad Pro" w:eastAsia="Times New Roman" w:hAnsi="Myriad Pro"/>
                <w:i/>
                <w:sz w:val="20"/>
                <w:lang w:eastAsia="pl-PL"/>
              </w:rPr>
              <w:t>Regulaminie konkursu</w:t>
            </w:r>
            <w:r>
              <w:rPr>
                <w:rFonts w:ascii="Myriad Pro" w:eastAsia="Times New Roman" w:hAnsi="Myriad Pro"/>
                <w:i/>
                <w:sz w:val="20"/>
                <w:lang w:eastAsia="pl-PL"/>
              </w:rPr>
              <w:t xml:space="preserve"> </w:t>
            </w:r>
            <w:r>
              <w:rPr>
                <w:rFonts w:ascii="Myriad Pro" w:eastAsia="Times New Roman" w:hAnsi="Myriad Pro"/>
                <w:sz w:val="20"/>
                <w:lang w:eastAsia="pl-PL"/>
              </w:rPr>
              <w:t>(jeśli dotyczy)</w:t>
            </w:r>
            <w:r w:rsidRPr="0042676E">
              <w:rPr>
                <w:rFonts w:ascii="Myriad Pro" w:eastAsia="Times New Roman" w:hAnsi="Myriad Pro"/>
                <w:sz w:val="20"/>
                <w:lang w:eastAsia="pl-PL"/>
              </w:rPr>
              <w:t xml:space="preserve">. </w:t>
            </w:r>
          </w:p>
          <w:p w:rsidR="00C43675" w:rsidRDefault="00C43675" w:rsidP="00C43675">
            <w:pPr>
              <w:spacing w:before="40" w:after="40" w:line="240" w:lineRule="auto"/>
              <w:rPr>
                <w:rFonts w:ascii="Myriad Pro" w:hAnsi="Myriad Pro"/>
                <w:sz w:val="20"/>
              </w:rPr>
            </w:pPr>
          </w:p>
        </w:tc>
        <w:tc>
          <w:tcPr>
            <w:tcW w:w="1875" w:type="pct"/>
          </w:tcPr>
          <w:p w:rsidR="00C43675" w:rsidRPr="00586D29" w:rsidRDefault="00C43675" w:rsidP="00C43675">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43675" w:rsidRPr="00586D29" w:rsidRDefault="00C43675" w:rsidP="00C43675">
            <w:pPr>
              <w:spacing w:after="0"/>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after="0"/>
              <w:rPr>
                <w:rFonts w:ascii="Myriad Pro" w:hAnsi="Myriad Pro"/>
                <w:sz w:val="20"/>
              </w:rPr>
            </w:pPr>
            <w:r w:rsidRPr="00586D29">
              <w:rPr>
                <w:rFonts w:ascii="Myriad Pro" w:hAnsi="Myriad Pro"/>
                <w:sz w:val="20"/>
              </w:rPr>
              <w:t>Ocena spełniania kryterium polega na przypisaniu wartości logicznych „tak”, „nie”.</w:t>
            </w: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3.3</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Intensywność wsparcia</w:t>
            </w:r>
          </w:p>
        </w:tc>
        <w:tc>
          <w:tcPr>
            <w:tcW w:w="1961"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Wnioskowana kwota i poziom wsparcia są zgodne z zapisami Regulaminu Konkursu.</w:t>
            </w:r>
          </w:p>
        </w:tc>
        <w:tc>
          <w:tcPr>
            <w:tcW w:w="1875" w:type="pct"/>
          </w:tcPr>
          <w:p w:rsidR="00C43675" w:rsidRPr="00586D29" w:rsidRDefault="00C43675" w:rsidP="00C43675">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43675" w:rsidRPr="00586D29" w:rsidRDefault="00C43675" w:rsidP="00C43675">
            <w:pPr>
              <w:spacing w:after="0"/>
              <w:rPr>
                <w:rFonts w:ascii="Myriad Pro" w:hAnsi="Myriad Pro"/>
                <w:sz w:val="20"/>
              </w:rPr>
            </w:pPr>
            <w:r w:rsidRPr="00586D29">
              <w:rPr>
                <w:rFonts w:ascii="Myriad Pro" w:hAnsi="Myriad Pro"/>
                <w:sz w:val="20"/>
              </w:rPr>
              <w:lastRenderedPageBreak/>
              <w:t>Projekty niespełniające kryterium są odrzucane.</w:t>
            </w:r>
          </w:p>
          <w:p w:rsidR="00C43675" w:rsidRPr="00586D29" w:rsidRDefault="00C43675" w:rsidP="00C43675">
            <w:pPr>
              <w:spacing w:after="0"/>
              <w:rPr>
                <w:rFonts w:ascii="Myriad Pro" w:hAnsi="Myriad Pro"/>
                <w:sz w:val="20"/>
              </w:rPr>
            </w:pPr>
            <w:r w:rsidRPr="00586D29">
              <w:rPr>
                <w:rFonts w:ascii="Myriad Pro" w:hAnsi="Myriad Pro"/>
                <w:sz w:val="20"/>
              </w:rPr>
              <w:t>Ocena spełniania kryterium polega na przypisaniu wartości logicznych „tak”, „nie”.</w:t>
            </w: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lastRenderedPageBreak/>
              <w:t>3.4</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Spójność wniosku i załączników</w:t>
            </w:r>
          </w:p>
        </w:tc>
        <w:tc>
          <w:tcPr>
            <w:tcW w:w="1961"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Opisy we wniosku oraz w załącznikach są ze sobą spójne, nie zawierają sprzecznych ze sobą kwestii.</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Dane zawarte we wniosku potwierdzają zapisy przedstawione w fiszce preselekcyjnej. Opisy we wniosku są spójne z informacjami przedstawionymi w fiszce. Wniosek o dofinansowanie nie przewiduje większej kwoty dofinansowania niż fiszka, zawiera przynajmniej te same wskaźniki a ich wartości nie są mniejsze niż 90% wskaźników z fiszki.</w:t>
            </w:r>
          </w:p>
        </w:tc>
        <w:tc>
          <w:tcPr>
            <w:tcW w:w="1875" w:type="pct"/>
          </w:tcPr>
          <w:p w:rsidR="00C43675" w:rsidRPr="00586D29" w:rsidRDefault="00C43675" w:rsidP="00C43675">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43675" w:rsidRPr="00586D29" w:rsidRDefault="00C43675" w:rsidP="00C43675">
            <w:pPr>
              <w:spacing w:after="0"/>
              <w:rPr>
                <w:rFonts w:ascii="Myriad Pro" w:hAnsi="Myriad Pro"/>
                <w:sz w:val="20"/>
              </w:rPr>
            </w:pPr>
            <w:r w:rsidRPr="00586D29">
              <w:rPr>
                <w:rFonts w:ascii="Myriad Pro" w:hAnsi="Myriad Pro"/>
                <w:sz w:val="20"/>
              </w:rPr>
              <w:t>Projekty niespełniające kryterium są odrzucane.</w:t>
            </w:r>
          </w:p>
          <w:p w:rsidR="00C43675" w:rsidRDefault="00C43675" w:rsidP="00C43675">
            <w:pPr>
              <w:spacing w:after="0"/>
              <w:rPr>
                <w:rFonts w:ascii="Myriad Pro" w:hAnsi="Myriad Pro"/>
                <w:sz w:val="20"/>
              </w:rPr>
            </w:pPr>
            <w:r w:rsidRPr="00586D29">
              <w:rPr>
                <w:rFonts w:ascii="Myriad Pro" w:hAnsi="Myriad Pro"/>
                <w:sz w:val="20"/>
              </w:rPr>
              <w:t>Ocena spełniania kryterium polega na przypisaniu wartości logicznych „tak”, „nie”.</w:t>
            </w:r>
          </w:p>
          <w:p w:rsidR="00C43675" w:rsidRDefault="00C43675" w:rsidP="00C43675">
            <w:pPr>
              <w:pStyle w:val="Akapitzlist"/>
              <w:tabs>
                <w:tab w:val="left" w:pos="252"/>
              </w:tabs>
              <w:autoSpaceDE w:val="0"/>
              <w:autoSpaceDN w:val="0"/>
              <w:adjustRightInd w:val="0"/>
              <w:spacing w:before="40" w:after="40"/>
              <w:ind w:left="0"/>
              <w:contextualSpacing w:val="0"/>
              <w:rPr>
                <w:rFonts w:eastAsiaTheme="majorEastAsia" w:cstheme="majorBidi"/>
                <w:bCs/>
              </w:rPr>
            </w:pPr>
            <w:r w:rsidRPr="0021096F">
              <w:t xml:space="preserve">Kryterium </w:t>
            </w:r>
            <w:r w:rsidRPr="0021096F">
              <w:rPr>
                <w:rFonts w:eastAsiaTheme="majorEastAsia" w:cstheme="majorBidi"/>
                <w:bCs/>
              </w:rPr>
              <w:t>weryfikowane jest wyłącznie na etapie prac Komisji Oceny Projektów oraz podpisywania umowy o dofinansowanie.</w:t>
            </w:r>
            <w:r>
              <w:rPr>
                <w:rFonts w:eastAsiaTheme="majorEastAsia" w:cstheme="majorBidi"/>
                <w:bCs/>
              </w:rPr>
              <w:t xml:space="preserve"> </w:t>
            </w:r>
          </w:p>
          <w:p w:rsidR="00C43675" w:rsidRPr="00586D29" w:rsidRDefault="00C43675" w:rsidP="00C43675">
            <w:pPr>
              <w:spacing w:after="0"/>
              <w:rPr>
                <w:rFonts w:ascii="Myriad Pro" w:hAnsi="Myriad Pro"/>
                <w:sz w:val="20"/>
              </w:rPr>
            </w:pP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3.5</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Poprawność okresu realizacji</w:t>
            </w:r>
          </w:p>
        </w:tc>
        <w:tc>
          <w:tcPr>
            <w:tcW w:w="1961"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Projekt zostanie zrealizowany w terminie zaplanowanym dla projektu. Harmonogram projektu został zaplanowany realnie i racjonalnie.</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Okres realizacji projektu nie wykracza poza  datę końcową okresu kwalifikowalności określoną w art. 65 ust. 2 rozporządzenia (UE) nr 1303/2013.</w:t>
            </w:r>
          </w:p>
        </w:tc>
        <w:tc>
          <w:tcPr>
            <w:tcW w:w="1875" w:type="pct"/>
          </w:tcPr>
          <w:p w:rsidR="00C43675" w:rsidRPr="00586D29" w:rsidRDefault="00C43675" w:rsidP="00C43675">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43675" w:rsidRPr="00586D29" w:rsidRDefault="00C43675" w:rsidP="00C43675">
            <w:pPr>
              <w:spacing w:after="0"/>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after="0"/>
              <w:rPr>
                <w:rFonts w:ascii="Myriad Pro" w:hAnsi="Myriad Pro"/>
                <w:sz w:val="20"/>
              </w:rPr>
            </w:pPr>
            <w:r w:rsidRPr="00586D29">
              <w:rPr>
                <w:rFonts w:ascii="Myriad Pro" w:hAnsi="Myriad Pro"/>
                <w:sz w:val="20"/>
              </w:rPr>
              <w:t>Ocena spełniania kryterium polega na przypisaniu wartości logicznych „tak”, „nie”.</w:t>
            </w:r>
          </w:p>
        </w:tc>
      </w:tr>
    </w:tbl>
    <w:p w:rsidR="00C43675" w:rsidRDefault="00C43675" w:rsidP="00E5433C">
      <w:pPr>
        <w:rPr>
          <w:rFonts w:ascii="Myriad Pro" w:hAnsi="Myriad Pro"/>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
        <w:gridCol w:w="2517"/>
        <w:gridCol w:w="5665"/>
        <w:gridCol w:w="5247"/>
      </w:tblGrid>
      <w:tr w:rsidR="00CB76FF" w:rsidRPr="00586D29" w:rsidTr="00CB76FF">
        <w:trPr>
          <w:tblHeader/>
        </w:trPr>
        <w:tc>
          <w:tcPr>
            <w:tcW w:w="5000" w:type="pct"/>
            <w:gridSpan w:val="4"/>
            <w:shd w:val="clear" w:color="auto" w:fill="D9D9D9" w:themeFill="background1" w:themeFillShade="D9"/>
          </w:tcPr>
          <w:p w:rsidR="00CB76FF" w:rsidRPr="00586D29" w:rsidRDefault="00CB76FF" w:rsidP="00CB76FF">
            <w:pPr>
              <w:spacing w:before="40" w:after="40" w:line="240" w:lineRule="auto"/>
              <w:rPr>
                <w:rFonts w:ascii="Myriad Pro" w:hAnsi="Myriad Pro"/>
                <w:sz w:val="20"/>
              </w:rPr>
            </w:pPr>
            <w:r w:rsidRPr="00586D29">
              <w:rPr>
                <w:rFonts w:ascii="Myriad Pro" w:hAnsi="Myriad Pro"/>
                <w:b/>
                <w:sz w:val="20"/>
              </w:rPr>
              <w:t>Kryteria wykonalności</w:t>
            </w:r>
          </w:p>
        </w:tc>
      </w:tr>
      <w:tr w:rsidR="00CB76FF" w:rsidRPr="00586D29" w:rsidTr="00CB76FF">
        <w:trPr>
          <w:tblHeader/>
        </w:trPr>
        <w:tc>
          <w:tcPr>
            <w:tcW w:w="278"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L.p.</w:t>
            </w:r>
          </w:p>
        </w:tc>
        <w:tc>
          <w:tcPr>
            <w:tcW w:w="885"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Nazwa kryterium</w:t>
            </w:r>
          </w:p>
        </w:tc>
        <w:tc>
          <w:tcPr>
            <w:tcW w:w="1992"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Definicja kryterium</w:t>
            </w:r>
          </w:p>
        </w:tc>
        <w:tc>
          <w:tcPr>
            <w:tcW w:w="1844"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Opis znaczenia kryterium</w:t>
            </w:r>
          </w:p>
        </w:tc>
      </w:tr>
      <w:tr w:rsidR="00CB76FF" w:rsidRPr="00586D29" w:rsidTr="00CB76FF">
        <w:trPr>
          <w:tblHeader/>
        </w:trPr>
        <w:tc>
          <w:tcPr>
            <w:tcW w:w="278"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1</w:t>
            </w:r>
          </w:p>
        </w:tc>
        <w:tc>
          <w:tcPr>
            <w:tcW w:w="885"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2</w:t>
            </w:r>
          </w:p>
        </w:tc>
        <w:tc>
          <w:tcPr>
            <w:tcW w:w="1992"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3</w:t>
            </w:r>
          </w:p>
        </w:tc>
        <w:tc>
          <w:tcPr>
            <w:tcW w:w="1844"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4</w:t>
            </w:r>
          </w:p>
        </w:tc>
      </w:tr>
      <w:tr w:rsidR="00CB76FF" w:rsidRPr="00586D29" w:rsidTr="00CB76FF">
        <w:tc>
          <w:tcPr>
            <w:tcW w:w="278"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4.1</w:t>
            </w:r>
          </w:p>
        </w:tc>
        <w:tc>
          <w:tcPr>
            <w:tcW w:w="885"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 xml:space="preserve">Zdolność prawna </w:t>
            </w:r>
          </w:p>
        </w:tc>
        <w:tc>
          <w:tcPr>
            <w:tcW w:w="1992" w:type="pct"/>
          </w:tcPr>
          <w:p w:rsidR="00CB76FF" w:rsidRPr="00586D29" w:rsidRDefault="00CB76FF" w:rsidP="00CB76FF">
            <w:pPr>
              <w:spacing w:before="40" w:after="40" w:line="240" w:lineRule="auto"/>
              <w:ind w:left="33"/>
              <w:contextualSpacing/>
              <w:rPr>
                <w:rFonts w:ascii="Myriad Pro" w:hAnsi="Myriad Pro"/>
                <w:sz w:val="20"/>
              </w:rPr>
            </w:pPr>
            <w:r w:rsidRPr="00586D29">
              <w:rPr>
                <w:rFonts w:ascii="Myriad Pro" w:hAnsi="Myriad Pro"/>
                <w:sz w:val="20"/>
              </w:rPr>
              <w:t>Projekt jest zgodny z prawodawstwem wspólnotowym oraz krajowym, w tym przepisami ustawy Prawo zamówień publicznych.</w:t>
            </w:r>
          </w:p>
        </w:tc>
        <w:tc>
          <w:tcPr>
            <w:tcW w:w="1844" w:type="pct"/>
          </w:tcPr>
          <w:p w:rsidR="00CB76FF" w:rsidRPr="00586D29" w:rsidRDefault="00CB76FF" w:rsidP="00CB76FF">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B76FF" w:rsidRPr="00586D29" w:rsidRDefault="00CB76FF" w:rsidP="00CB76FF">
            <w:pPr>
              <w:spacing w:after="0"/>
              <w:rPr>
                <w:rFonts w:ascii="Myriad Pro" w:hAnsi="Myriad Pro"/>
                <w:sz w:val="20"/>
              </w:rPr>
            </w:pPr>
            <w:r w:rsidRPr="00586D29">
              <w:rPr>
                <w:rFonts w:ascii="Myriad Pro" w:hAnsi="Myriad Pro"/>
                <w:sz w:val="20"/>
              </w:rPr>
              <w:t>Projekty niespełniające kryterium są odrzucane.</w:t>
            </w:r>
          </w:p>
          <w:p w:rsidR="00CB76FF" w:rsidRPr="00586D29" w:rsidRDefault="00CB76FF" w:rsidP="00CB76FF">
            <w:pPr>
              <w:spacing w:after="0"/>
              <w:rPr>
                <w:rFonts w:ascii="Myriad Pro" w:hAnsi="Myriad Pro"/>
                <w:sz w:val="20"/>
              </w:rPr>
            </w:pPr>
            <w:r w:rsidRPr="00586D29">
              <w:rPr>
                <w:rFonts w:ascii="Myriad Pro" w:hAnsi="Myriad Pro"/>
                <w:sz w:val="20"/>
              </w:rPr>
              <w:t>Ocena spełniania kryterium polega na przypisaniu wartości logicznych „tak”, „nie”.</w:t>
            </w:r>
          </w:p>
        </w:tc>
      </w:tr>
      <w:tr w:rsidR="00CB76FF" w:rsidRPr="00586D29" w:rsidTr="00CB76FF">
        <w:tc>
          <w:tcPr>
            <w:tcW w:w="278"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4.2</w:t>
            </w:r>
          </w:p>
        </w:tc>
        <w:tc>
          <w:tcPr>
            <w:tcW w:w="885"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Zd</w:t>
            </w:r>
            <w:r>
              <w:rPr>
                <w:rFonts w:ascii="Myriad Pro" w:hAnsi="Myriad Pro"/>
                <w:sz w:val="20"/>
              </w:rPr>
              <w:t>olność organizacyjno-</w:t>
            </w:r>
            <w:r>
              <w:rPr>
                <w:rFonts w:ascii="Myriad Pro" w:hAnsi="Myriad Pro"/>
                <w:sz w:val="20"/>
              </w:rPr>
              <w:lastRenderedPageBreak/>
              <w:t>operacyjna</w:t>
            </w:r>
          </w:p>
        </w:tc>
        <w:tc>
          <w:tcPr>
            <w:tcW w:w="1992" w:type="pct"/>
          </w:tcPr>
          <w:p w:rsidR="00CB76FF" w:rsidRPr="00586D29" w:rsidRDefault="00CB76FF" w:rsidP="00CB76FF">
            <w:pPr>
              <w:spacing w:before="40" w:after="40" w:line="240" w:lineRule="auto"/>
              <w:ind w:left="33"/>
              <w:contextualSpacing/>
              <w:rPr>
                <w:rFonts w:ascii="Myriad Pro" w:hAnsi="Myriad Pro"/>
                <w:sz w:val="20"/>
              </w:rPr>
            </w:pPr>
            <w:r w:rsidRPr="00586D29">
              <w:rPr>
                <w:rFonts w:ascii="Myriad Pro" w:hAnsi="Myriad Pro"/>
                <w:sz w:val="20"/>
              </w:rPr>
              <w:lastRenderedPageBreak/>
              <w:t xml:space="preserve">Wnioskodawca gwarantuje zdolność organizacyjną do realizacji projektu zgodnie z zakresem wskazanym we </w:t>
            </w:r>
            <w:r w:rsidRPr="00586D29">
              <w:rPr>
                <w:rFonts w:ascii="Myriad Pro" w:hAnsi="Myriad Pro"/>
                <w:sz w:val="20"/>
              </w:rPr>
              <w:lastRenderedPageBreak/>
              <w:t>wniosku.</w:t>
            </w:r>
          </w:p>
          <w:p w:rsidR="00CB76FF" w:rsidRPr="00586D29" w:rsidRDefault="00CB76FF" w:rsidP="00CB76FF">
            <w:pPr>
              <w:spacing w:before="40" w:after="40" w:line="240" w:lineRule="auto"/>
              <w:ind w:left="33"/>
              <w:contextualSpacing/>
              <w:rPr>
                <w:rFonts w:ascii="Myriad Pro" w:hAnsi="Myriad Pro"/>
                <w:sz w:val="20"/>
              </w:rPr>
            </w:pPr>
            <w:r w:rsidRPr="00586D29">
              <w:rPr>
                <w:rFonts w:ascii="Myriad Pro" w:hAnsi="Myriad Pro"/>
                <w:sz w:val="20"/>
              </w:rPr>
              <w:t>Wnioskodawca dysponuje doświadczeniem w realizacji podobnych przedsięwzięć.</w:t>
            </w:r>
          </w:p>
          <w:p w:rsidR="00CB76FF" w:rsidRPr="00586D29" w:rsidRDefault="00CB76FF" w:rsidP="00CB76FF">
            <w:pPr>
              <w:spacing w:before="40" w:after="40" w:line="240" w:lineRule="auto"/>
              <w:ind w:left="33"/>
              <w:contextualSpacing/>
              <w:rPr>
                <w:rFonts w:ascii="Myriad Pro" w:hAnsi="Myriad Pro"/>
                <w:sz w:val="20"/>
              </w:rPr>
            </w:pPr>
            <w:r w:rsidRPr="00586D29">
              <w:rPr>
                <w:rFonts w:ascii="Myriad Pro" w:hAnsi="Myriad Pro"/>
                <w:sz w:val="20"/>
              </w:rPr>
              <w:t>Posiada lub dobierze do realizacji projektu odpowiednio wykwalifikowaną kadrę, zarówno do jego obsługi jak i realizacji przedsięwzięć merytorycznych.</w:t>
            </w:r>
          </w:p>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Dysponuje odpowiednim potencjałem technicznym.</w:t>
            </w:r>
          </w:p>
        </w:tc>
        <w:tc>
          <w:tcPr>
            <w:tcW w:w="1844" w:type="pct"/>
          </w:tcPr>
          <w:p w:rsidR="00CB76FF" w:rsidRPr="00586D29" w:rsidRDefault="00CB76FF" w:rsidP="00CB76FF">
            <w:pPr>
              <w:spacing w:after="0"/>
              <w:rPr>
                <w:rFonts w:ascii="Myriad Pro" w:hAnsi="Myriad Pro"/>
                <w:sz w:val="20"/>
              </w:rPr>
            </w:pPr>
            <w:r w:rsidRPr="00586D29">
              <w:rPr>
                <w:rFonts w:ascii="Myriad Pro" w:hAnsi="Myriad Pro"/>
                <w:sz w:val="20"/>
              </w:rPr>
              <w:lastRenderedPageBreak/>
              <w:t xml:space="preserve">Spełnienie kryterium jest konieczne do przyznania </w:t>
            </w:r>
            <w:r w:rsidRPr="00586D29">
              <w:rPr>
                <w:rFonts w:ascii="Myriad Pro" w:hAnsi="Myriad Pro"/>
                <w:sz w:val="20"/>
              </w:rPr>
              <w:lastRenderedPageBreak/>
              <w:t xml:space="preserve">dofinansowania. </w:t>
            </w:r>
          </w:p>
          <w:p w:rsidR="00CB76FF" w:rsidRPr="00586D29" w:rsidRDefault="00CB76FF" w:rsidP="00CB76FF">
            <w:pPr>
              <w:spacing w:after="0"/>
              <w:rPr>
                <w:rFonts w:ascii="Myriad Pro" w:hAnsi="Myriad Pro"/>
                <w:sz w:val="20"/>
              </w:rPr>
            </w:pPr>
            <w:r w:rsidRPr="00586D29">
              <w:rPr>
                <w:rFonts w:ascii="Myriad Pro" w:hAnsi="Myriad Pro"/>
                <w:sz w:val="20"/>
              </w:rPr>
              <w:t>Projekty niespełniające kryterium są odrzucane.</w:t>
            </w:r>
          </w:p>
          <w:p w:rsidR="00CB76FF" w:rsidRPr="00586D29" w:rsidRDefault="00CB76FF" w:rsidP="00CB76FF">
            <w:pPr>
              <w:spacing w:after="0"/>
              <w:rPr>
                <w:rFonts w:ascii="Myriad Pro" w:hAnsi="Myriad Pro"/>
                <w:sz w:val="20"/>
              </w:rPr>
            </w:pPr>
            <w:r w:rsidRPr="00586D29">
              <w:rPr>
                <w:rFonts w:ascii="Myriad Pro" w:hAnsi="Myriad Pro"/>
                <w:sz w:val="20"/>
              </w:rPr>
              <w:t>Ocena spełniania kryterium polega na przypisaniu wartości logicznych „tak”, „nie”.</w:t>
            </w:r>
          </w:p>
        </w:tc>
      </w:tr>
      <w:tr w:rsidR="00CB76FF" w:rsidRPr="00586D29" w:rsidTr="00CB76FF">
        <w:tc>
          <w:tcPr>
            <w:tcW w:w="278"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lastRenderedPageBreak/>
              <w:t>4.3</w:t>
            </w:r>
          </w:p>
        </w:tc>
        <w:tc>
          <w:tcPr>
            <w:tcW w:w="885" w:type="pct"/>
          </w:tcPr>
          <w:p w:rsidR="00CB76FF" w:rsidRPr="00586D29" w:rsidRDefault="00CB76FF" w:rsidP="00CB76FF">
            <w:pPr>
              <w:spacing w:before="40" w:after="40" w:line="240" w:lineRule="auto"/>
              <w:rPr>
                <w:rFonts w:ascii="Myriad Pro" w:hAnsi="Myriad Pro"/>
                <w:sz w:val="20"/>
              </w:rPr>
            </w:pPr>
            <w:r>
              <w:rPr>
                <w:rFonts w:ascii="Myriad Pro" w:hAnsi="Myriad Pro"/>
                <w:sz w:val="20"/>
              </w:rPr>
              <w:t>Zdolność finansowa</w:t>
            </w:r>
          </w:p>
        </w:tc>
        <w:tc>
          <w:tcPr>
            <w:tcW w:w="1992" w:type="pct"/>
          </w:tcPr>
          <w:p w:rsidR="00CB76FF" w:rsidRPr="00586D29" w:rsidRDefault="00CB76FF" w:rsidP="00CB76FF">
            <w:pPr>
              <w:spacing w:before="40" w:after="40" w:line="240" w:lineRule="auto"/>
              <w:ind w:left="33"/>
              <w:contextualSpacing/>
              <w:rPr>
                <w:rFonts w:ascii="Myriad Pro" w:hAnsi="Myriad Pro"/>
                <w:sz w:val="20"/>
              </w:rPr>
            </w:pPr>
            <w:r w:rsidRPr="00586D29">
              <w:rPr>
                <w:rFonts w:ascii="Myriad Pro" w:hAnsi="Myriad Pro"/>
                <w:sz w:val="20"/>
              </w:rPr>
              <w:t>Kondycja finansowa wnioskodawcy gwarantuje osiągnięcie deklarowanych produktów lub usług, zgodnie z deklarowanym planem finansowym i w terminie określonym we wniosku o dofinansowanie.</w:t>
            </w:r>
          </w:p>
          <w:p w:rsidR="00CB76FF" w:rsidRPr="00586D29" w:rsidRDefault="00CB76FF" w:rsidP="00CB76FF">
            <w:pPr>
              <w:spacing w:before="40" w:after="40" w:line="240" w:lineRule="auto"/>
              <w:ind w:left="33"/>
              <w:contextualSpacing/>
              <w:rPr>
                <w:rFonts w:ascii="Myriad Pro" w:hAnsi="Myriad Pro"/>
                <w:sz w:val="20"/>
              </w:rPr>
            </w:pPr>
            <w:r w:rsidRPr="00586D29">
              <w:rPr>
                <w:rFonts w:ascii="Myriad Pro" w:hAnsi="Myriad Pro"/>
                <w:sz w:val="20"/>
              </w:rPr>
              <w:t>Wnioskodawca posiada niezbędne środki finansowe do realizacji projektu.</w:t>
            </w:r>
          </w:p>
          <w:p w:rsidR="00CB76FF" w:rsidRPr="00586D29" w:rsidRDefault="00CB76FF" w:rsidP="00CB76FF">
            <w:pPr>
              <w:spacing w:before="40" w:after="40" w:line="240" w:lineRule="auto"/>
              <w:ind w:left="33"/>
              <w:contextualSpacing/>
              <w:rPr>
                <w:rFonts w:ascii="Myriad Pro" w:hAnsi="Myriad Pro"/>
                <w:sz w:val="20"/>
              </w:rPr>
            </w:pPr>
            <w:r w:rsidRPr="00586D29">
              <w:rPr>
                <w:rFonts w:ascii="Myriad Pro" w:hAnsi="Myriad Pro"/>
                <w:sz w:val="20"/>
              </w:rPr>
              <w:t>Wnioskodawca zapewnia środki finansowe do utrzymywania projektu w okresie trwałości (jeśli dotyczy).</w:t>
            </w:r>
          </w:p>
          <w:p w:rsidR="00CB76FF" w:rsidRPr="00586D29" w:rsidRDefault="00CB76FF" w:rsidP="00CB76FF">
            <w:pPr>
              <w:spacing w:before="40" w:after="40" w:line="240" w:lineRule="auto"/>
              <w:ind w:left="33"/>
              <w:contextualSpacing/>
              <w:rPr>
                <w:rFonts w:ascii="Myriad Pro" w:hAnsi="Myriad Pro"/>
                <w:sz w:val="20"/>
              </w:rPr>
            </w:pPr>
            <w:r w:rsidRPr="00586D29">
              <w:rPr>
                <w:rFonts w:ascii="Myriad Pro" w:hAnsi="Myriad Pro"/>
                <w:sz w:val="20"/>
              </w:rPr>
              <w:t>Wnioskodawca oraz partner/</w:t>
            </w:r>
            <w:proofErr w:type="spellStart"/>
            <w:r w:rsidRPr="00586D29">
              <w:rPr>
                <w:rFonts w:ascii="Myriad Pro" w:hAnsi="Myriad Pro"/>
                <w:sz w:val="20"/>
              </w:rPr>
              <w:t>rzy</w:t>
            </w:r>
            <w:proofErr w:type="spellEnd"/>
            <w:r w:rsidRPr="00586D29">
              <w:rPr>
                <w:rFonts w:ascii="Myriad Pro" w:hAnsi="Myriad Pro"/>
                <w:sz w:val="20"/>
              </w:rPr>
              <w:t xml:space="preserve"> krajowi (o ile dotyczy), ponoszący wydatki w danym projekcie z EFS, posiadają łączny obrót za rok kalendarzowy równy lub wyższy od łącznych rocznych wydatków w danym projekcie i innych projektach realizowanych w ramach EFS, których stroną umowy o dofinansowanie jest instytucja, w której dokonywana jest ocena wniosku w roku kalendarzowym, w którym wydatki są najwyższe.</w:t>
            </w:r>
          </w:p>
        </w:tc>
        <w:tc>
          <w:tcPr>
            <w:tcW w:w="1844" w:type="pct"/>
          </w:tcPr>
          <w:p w:rsidR="00CB76FF" w:rsidRPr="00586D29" w:rsidRDefault="00CB76FF" w:rsidP="00CB76FF">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B76FF" w:rsidRPr="00586D29" w:rsidRDefault="00CB76FF" w:rsidP="00CB76FF">
            <w:pPr>
              <w:spacing w:after="0"/>
              <w:rPr>
                <w:rFonts w:ascii="Myriad Pro" w:hAnsi="Myriad Pro"/>
                <w:sz w:val="20"/>
              </w:rPr>
            </w:pPr>
            <w:r w:rsidRPr="00586D29">
              <w:rPr>
                <w:rFonts w:ascii="Myriad Pro" w:hAnsi="Myriad Pro"/>
                <w:sz w:val="20"/>
              </w:rPr>
              <w:t>Projekty niespełniające kryterium są odrzucane.</w:t>
            </w:r>
          </w:p>
          <w:p w:rsidR="00CB76FF" w:rsidRPr="00586D29" w:rsidRDefault="00CB76FF" w:rsidP="00CB76FF">
            <w:pPr>
              <w:spacing w:after="0"/>
              <w:rPr>
                <w:rFonts w:ascii="Myriad Pro" w:hAnsi="Myriad Pro"/>
                <w:sz w:val="20"/>
              </w:rPr>
            </w:pPr>
            <w:r w:rsidRPr="00586D29">
              <w:rPr>
                <w:rFonts w:ascii="Myriad Pro" w:hAnsi="Myriad Pro"/>
                <w:sz w:val="20"/>
              </w:rPr>
              <w:t>Ocena spełniania kryterium polega na przypisaniu wartości logicznych „tak”, „nie”.</w:t>
            </w:r>
          </w:p>
        </w:tc>
      </w:tr>
    </w:tbl>
    <w:p w:rsidR="00CB76FF" w:rsidRDefault="00CB76FF" w:rsidP="00E5433C">
      <w:pPr>
        <w:rPr>
          <w:rFonts w:ascii="Myriad Pro" w:hAnsi="Myriad Pro"/>
          <w:sz w:val="20"/>
        </w:rPr>
      </w:pPr>
    </w:p>
    <w:p w:rsidR="00CB76FF" w:rsidRDefault="00CB76FF" w:rsidP="00E5433C">
      <w:pPr>
        <w:rPr>
          <w:rFonts w:ascii="Myriad Pro" w:hAnsi="Myriad Pro"/>
          <w:sz w:val="20"/>
        </w:rPr>
      </w:pPr>
    </w:p>
    <w:p w:rsidR="001C452B" w:rsidRDefault="001C452B">
      <w:pPr>
        <w:rPr>
          <w:rFonts w:ascii="Myriad Pro" w:hAnsi="Myriad Pro"/>
          <w:sz w:val="20"/>
        </w:rPr>
      </w:pPr>
      <w:r>
        <w:rPr>
          <w:rFonts w:ascii="Myriad Pro" w:hAnsi="Myriad Pro"/>
          <w:sz w:val="20"/>
        </w:rPr>
        <w:br w:type="page"/>
      </w:r>
    </w:p>
    <w:p w:rsidR="00E5433C" w:rsidRPr="00D67413" w:rsidRDefault="00E5433C" w:rsidP="00606993">
      <w:pPr>
        <w:pStyle w:val="Podtytu"/>
        <w:rPr>
          <w:rFonts w:eastAsia="MyriadPro-Regular"/>
          <w:sz w:val="20"/>
        </w:rPr>
      </w:pPr>
      <w:bookmarkStart w:id="27" w:name="_Toc59089708"/>
      <w:r w:rsidRPr="00D67413">
        <w:lastRenderedPageBreak/>
        <w:t xml:space="preserve">6.8 </w:t>
      </w:r>
      <w:r w:rsidRPr="00D67413">
        <w:rPr>
          <w:rFonts w:eastAsia="MyriadPro-Regular"/>
        </w:rPr>
        <w:t xml:space="preserve">Wdrożenie kompleksowych programów zdrowotnych </w:t>
      </w:r>
      <w:r w:rsidR="005A7C02">
        <w:rPr>
          <w:rFonts w:eastAsia="MyriadPro-Regular"/>
        </w:rPr>
        <w:t xml:space="preserve">oraz przedsięwzięć </w:t>
      </w:r>
      <w:r w:rsidR="00E42E9C">
        <w:rPr>
          <w:rFonts w:eastAsia="MyriadPro-Regular"/>
        </w:rPr>
        <w:t xml:space="preserve">zapobiegających istotnym problemom zdrowotnym regionu oraz </w:t>
      </w:r>
      <w:r w:rsidRPr="00D67413">
        <w:rPr>
          <w:rFonts w:eastAsia="MyriadPro-Regular"/>
        </w:rPr>
        <w:t>dotyczących chorób negatywnie wpływających na rynek pracy, ułatwiających powroty do pracy, umożliwiających wydłużenie aktywności zawodowej oraz zwiększenie zgłaszalności na badania profilaktyczne</w:t>
      </w:r>
      <w:bookmarkEnd w:id="27"/>
    </w:p>
    <w:p w:rsidR="00E5433C" w:rsidRDefault="00E5433C" w:rsidP="00E5433C">
      <w:pPr>
        <w:jc w:val="center"/>
        <w:rPr>
          <w:rFonts w:ascii="Myriad Pro" w:hAnsi="Myriad Pro"/>
          <w:b/>
          <w:sz w:val="20"/>
        </w:rPr>
      </w:pPr>
      <w:r>
        <w:rPr>
          <w:rFonts w:ascii="Myriad Pro" w:hAnsi="Myriad Pro"/>
          <w:b/>
          <w:sz w:val="20"/>
        </w:rPr>
        <w:t>Kry</w:t>
      </w:r>
      <w:r w:rsidR="008806B5">
        <w:rPr>
          <w:rFonts w:ascii="Myriad Pro" w:hAnsi="Myriad Pro"/>
          <w:b/>
          <w:sz w:val="20"/>
        </w:rPr>
        <w:t>teria ogólne</w:t>
      </w:r>
      <w:r w:rsidR="00D67413">
        <w:rPr>
          <w:rFonts w:ascii="Myriad Pro" w:hAnsi="Myriad Pro"/>
          <w:b/>
          <w:sz w:val="20"/>
        </w:rPr>
        <w:t xml:space="preserve"> przyjęte Uchwałą N</w:t>
      </w:r>
      <w:r>
        <w:rPr>
          <w:rFonts w:ascii="Myriad Pro" w:hAnsi="Myriad Pro"/>
          <w:b/>
          <w:sz w:val="20"/>
        </w:rPr>
        <w:t>r 80/17 Komite</w:t>
      </w:r>
      <w:r w:rsidR="00D67413">
        <w:rPr>
          <w:rFonts w:ascii="Myriad Pro" w:hAnsi="Myriad Pro"/>
          <w:b/>
          <w:sz w:val="20"/>
        </w:rPr>
        <w:t>tu Monitorującego RPO WZ 2014-</w:t>
      </w:r>
      <w:r>
        <w:rPr>
          <w:rFonts w:ascii="Myriad Pro" w:hAnsi="Myriad Pro"/>
          <w:b/>
          <w:sz w:val="20"/>
        </w:rPr>
        <w:t>2020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Oś priorytetowa</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VI  Rynek Pracy</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Priorytet Inwestycyjny</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iCs/>
                <w:sz w:val="20"/>
              </w:rPr>
            </w:pPr>
            <w:r>
              <w:rPr>
                <w:rFonts w:ascii="Myriad Pro" w:eastAsia="MyriadPro-Regular" w:hAnsi="Myriad Pro" w:cs="Arial"/>
                <w:sz w:val="20"/>
              </w:rPr>
              <w:t>8vi Aktywne i zdrowe starzenie się</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Działanie</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autoSpaceDE w:val="0"/>
              <w:autoSpaceDN w:val="0"/>
              <w:adjustRightInd w:val="0"/>
              <w:spacing w:after="0" w:line="240" w:lineRule="auto"/>
              <w:rPr>
                <w:rFonts w:ascii="Myriad Pro" w:eastAsia="MyriadPro-Regular" w:hAnsi="Myriad Pro" w:cs="Arial"/>
                <w:sz w:val="20"/>
              </w:rPr>
            </w:pPr>
            <w:r>
              <w:rPr>
                <w:rFonts w:ascii="Myriad Pro" w:eastAsia="MyriadPro-Regular" w:hAnsi="Myriad Pro" w:cs="Arial"/>
                <w:sz w:val="20"/>
              </w:rPr>
              <w:t>6.8 Wdrożenie kompleksowych programów zdrowotnych dotyczących chorób negatywnie wpływających na rynek pracy, ułatwiających powroty do pracy, umożliwiających wydłużenie aktywności zawodowej oraz zwiększenie zgłaszalności na badania profilaktyczne</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Typ projektu</w:t>
            </w:r>
          </w:p>
        </w:tc>
        <w:tc>
          <w:tcPr>
            <w:tcW w:w="12315" w:type="dxa"/>
            <w:tcBorders>
              <w:top w:val="single" w:sz="4" w:space="0" w:color="auto"/>
              <w:left w:val="single" w:sz="4" w:space="0" w:color="auto"/>
              <w:bottom w:val="single" w:sz="4" w:space="0" w:color="auto"/>
              <w:right w:val="single" w:sz="4" w:space="0" w:color="auto"/>
            </w:tcBorders>
            <w:shd w:val="clear" w:color="auto" w:fill="B6DDE8"/>
          </w:tcPr>
          <w:p w:rsidR="00E5433C" w:rsidRDefault="00E5433C" w:rsidP="00912095">
            <w:pPr>
              <w:pStyle w:val="Akapitzlist"/>
              <w:numPr>
                <w:ilvl w:val="0"/>
                <w:numId w:val="29"/>
              </w:numPr>
              <w:autoSpaceDE w:val="0"/>
              <w:autoSpaceDN w:val="0"/>
              <w:adjustRightInd w:val="0"/>
              <w:spacing w:after="0" w:line="240" w:lineRule="auto"/>
              <w:ind w:left="346"/>
              <w:rPr>
                <w:rFonts w:eastAsia="MyriadPro-Regular" w:cs="Arial"/>
              </w:rPr>
            </w:pPr>
            <w:r>
              <w:rPr>
                <w:rFonts w:eastAsia="MyriadPro-Regular" w:cs="Arial"/>
              </w:rPr>
              <w:t>Wdrożenie kompleksowych programów profilaktycznych dotyczących chorób będących istotnym problemem zdrowotnym regionu:</w:t>
            </w:r>
          </w:p>
          <w:p w:rsidR="00E5433C" w:rsidRDefault="00E5433C" w:rsidP="00912095">
            <w:pPr>
              <w:pStyle w:val="Akapitzlist"/>
              <w:numPr>
                <w:ilvl w:val="0"/>
                <w:numId w:val="30"/>
              </w:numPr>
              <w:autoSpaceDE w:val="0"/>
              <w:autoSpaceDN w:val="0"/>
              <w:adjustRightInd w:val="0"/>
              <w:spacing w:after="0" w:line="240" w:lineRule="auto"/>
              <w:rPr>
                <w:rFonts w:eastAsia="MyriadPro-Regular" w:cs="Arial"/>
              </w:rPr>
            </w:pPr>
            <w:r>
              <w:rPr>
                <w:rFonts w:eastAsia="MyriadPro-Regular" w:cs="Arial"/>
              </w:rPr>
              <w:t>realizacja usług zdrowotnych niezbędnych do realizacji celów Regionalnego programu zdrowotnego,</w:t>
            </w:r>
          </w:p>
          <w:p w:rsidR="00E5433C" w:rsidRDefault="00E5433C" w:rsidP="00912095">
            <w:pPr>
              <w:pStyle w:val="Akapitzlist"/>
              <w:numPr>
                <w:ilvl w:val="0"/>
                <w:numId w:val="30"/>
              </w:numPr>
              <w:autoSpaceDE w:val="0"/>
              <w:autoSpaceDN w:val="0"/>
              <w:adjustRightInd w:val="0"/>
              <w:spacing w:after="0" w:line="240" w:lineRule="auto"/>
              <w:rPr>
                <w:rFonts w:eastAsia="MyriadPro-Regular" w:cs="Arial"/>
              </w:rPr>
            </w:pPr>
            <w:r>
              <w:rPr>
                <w:rFonts w:eastAsia="MyriadPro-Regular" w:cs="Arial"/>
              </w:rPr>
              <w:t>zapewnienie dojazdu z miejsca zamieszkania do miejsca wykonania badania i z powrotem,</w:t>
            </w:r>
          </w:p>
          <w:p w:rsidR="00E5433C" w:rsidRDefault="00E5433C" w:rsidP="00912095">
            <w:pPr>
              <w:pStyle w:val="Akapitzlist"/>
              <w:numPr>
                <w:ilvl w:val="0"/>
                <w:numId w:val="30"/>
              </w:numPr>
              <w:autoSpaceDE w:val="0"/>
              <w:autoSpaceDN w:val="0"/>
              <w:adjustRightInd w:val="0"/>
              <w:spacing w:after="0" w:line="240" w:lineRule="auto"/>
              <w:rPr>
                <w:rFonts w:eastAsia="MyriadPro-Regular" w:cs="Arial"/>
              </w:rPr>
            </w:pPr>
            <w:r>
              <w:rPr>
                <w:rFonts w:eastAsia="MyriadPro-Regular" w:cs="Arial"/>
              </w:rPr>
              <w:t>zapewnienie opieki nad osobą niesamodzielną,</w:t>
            </w:r>
          </w:p>
          <w:p w:rsidR="00E5433C" w:rsidRDefault="00E5433C" w:rsidP="00912095">
            <w:pPr>
              <w:pStyle w:val="Akapitzlist"/>
              <w:numPr>
                <w:ilvl w:val="0"/>
                <w:numId w:val="30"/>
              </w:numPr>
              <w:autoSpaceDE w:val="0"/>
              <w:autoSpaceDN w:val="0"/>
              <w:adjustRightInd w:val="0"/>
              <w:spacing w:after="0" w:line="240" w:lineRule="auto"/>
              <w:rPr>
                <w:rFonts w:eastAsia="MyriadPro-Regular" w:cs="Arial"/>
              </w:rPr>
            </w:pPr>
            <w:r>
              <w:rPr>
                <w:rFonts w:eastAsia="MyriadPro-Regular" w:cs="Arial"/>
              </w:rPr>
              <w:t>działania informacyjno-edukacyjne, dotyczące tematyki Regionalnego programu zdrowotnego, w tym edukacja prozdrowotna, skierowana do osób objętych wsparciem,</w:t>
            </w:r>
          </w:p>
          <w:p w:rsidR="00E5433C" w:rsidRDefault="00E5433C" w:rsidP="00912095">
            <w:pPr>
              <w:pStyle w:val="Akapitzlist"/>
              <w:numPr>
                <w:ilvl w:val="0"/>
                <w:numId w:val="30"/>
              </w:numPr>
              <w:autoSpaceDE w:val="0"/>
              <w:autoSpaceDN w:val="0"/>
              <w:adjustRightInd w:val="0"/>
              <w:spacing w:after="0" w:line="240" w:lineRule="auto"/>
              <w:rPr>
                <w:rFonts w:eastAsia="MyriadPro-Regular" w:cs="Arial"/>
              </w:rPr>
            </w:pPr>
            <w:r>
              <w:rPr>
                <w:rFonts w:eastAsia="MyriadPro-Regular" w:cs="Arial"/>
              </w:rPr>
              <w:t>działania informacyjno-szkoleniowe, związane z wdrażaniem Regionalnego programu zdrowotnego, skierowane do lekarzy i pielęgniarek POZ,</w:t>
            </w:r>
          </w:p>
          <w:p w:rsidR="00E5433C" w:rsidRDefault="00E5433C" w:rsidP="00912095">
            <w:pPr>
              <w:pStyle w:val="Akapitzlist"/>
              <w:numPr>
                <w:ilvl w:val="0"/>
                <w:numId w:val="30"/>
              </w:numPr>
              <w:autoSpaceDE w:val="0"/>
              <w:autoSpaceDN w:val="0"/>
              <w:adjustRightInd w:val="0"/>
              <w:spacing w:after="0" w:line="240" w:lineRule="auto"/>
              <w:rPr>
                <w:rFonts w:eastAsia="MyriadPro-Regular" w:cs="Arial"/>
              </w:rPr>
            </w:pPr>
            <w:r>
              <w:rPr>
                <w:rFonts w:eastAsia="MyriadPro-Regular" w:cs="Arial"/>
              </w:rPr>
              <w:t>monitoring jakości i celowości podejmowanych działań.</w:t>
            </w:r>
          </w:p>
          <w:p w:rsidR="00E5433C" w:rsidRDefault="00E5433C" w:rsidP="00912095">
            <w:pPr>
              <w:pStyle w:val="Akapitzlist"/>
              <w:numPr>
                <w:ilvl w:val="0"/>
                <w:numId w:val="29"/>
              </w:numPr>
              <w:autoSpaceDE w:val="0"/>
              <w:autoSpaceDN w:val="0"/>
              <w:adjustRightInd w:val="0"/>
              <w:spacing w:after="0" w:line="240" w:lineRule="auto"/>
              <w:ind w:left="346"/>
              <w:rPr>
                <w:rFonts w:eastAsia="MyriadPro-Regular" w:cs="Arial"/>
              </w:rPr>
            </w:pPr>
            <w:r>
              <w:rPr>
                <w:rFonts w:eastAsia="MyriadPro-Regular" w:cs="Arial"/>
              </w:rPr>
              <w:t>Wdrożenie programów rehabilitacji medycznej ułatwiających powroty do pracy:</w:t>
            </w:r>
          </w:p>
          <w:p w:rsidR="00E5433C" w:rsidRDefault="00E5433C" w:rsidP="00912095">
            <w:pPr>
              <w:pStyle w:val="Akapitzlist"/>
              <w:numPr>
                <w:ilvl w:val="0"/>
                <w:numId w:val="31"/>
              </w:numPr>
              <w:autoSpaceDE w:val="0"/>
              <w:autoSpaceDN w:val="0"/>
              <w:adjustRightInd w:val="0"/>
              <w:spacing w:after="0" w:line="240" w:lineRule="auto"/>
              <w:rPr>
                <w:rFonts w:eastAsia="MyriadPro-Regular" w:cs="Arial"/>
              </w:rPr>
            </w:pPr>
            <w:r>
              <w:rPr>
                <w:rFonts w:eastAsia="MyriadPro-Regular" w:cs="Arial"/>
              </w:rPr>
              <w:t>realizacja usług zdrowotnych niezbędnych do realizacji celów Regionalnego programu zdrowotnego,</w:t>
            </w:r>
          </w:p>
          <w:p w:rsidR="00E5433C" w:rsidRDefault="00E5433C" w:rsidP="00912095">
            <w:pPr>
              <w:pStyle w:val="Akapitzlist"/>
              <w:numPr>
                <w:ilvl w:val="0"/>
                <w:numId w:val="31"/>
              </w:numPr>
              <w:autoSpaceDE w:val="0"/>
              <w:autoSpaceDN w:val="0"/>
              <w:adjustRightInd w:val="0"/>
              <w:spacing w:after="0" w:line="240" w:lineRule="auto"/>
              <w:rPr>
                <w:rFonts w:eastAsia="MyriadPro-Regular" w:cs="Arial"/>
              </w:rPr>
            </w:pPr>
            <w:r>
              <w:rPr>
                <w:rFonts w:eastAsia="MyriadPro-Regular" w:cs="Arial"/>
              </w:rPr>
              <w:t>realizacja turnusów rehabilitacyjnych,</w:t>
            </w:r>
          </w:p>
          <w:p w:rsidR="00E5433C" w:rsidRDefault="00E5433C" w:rsidP="00912095">
            <w:pPr>
              <w:pStyle w:val="Akapitzlist"/>
              <w:numPr>
                <w:ilvl w:val="0"/>
                <w:numId w:val="31"/>
              </w:numPr>
              <w:autoSpaceDE w:val="0"/>
              <w:autoSpaceDN w:val="0"/>
              <w:adjustRightInd w:val="0"/>
              <w:spacing w:after="0" w:line="240" w:lineRule="auto"/>
              <w:rPr>
                <w:rFonts w:eastAsia="MyriadPro-Regular" w:cs="Arial"/>
              </w:rPr>
            </w:pPr>
            <w:r>
              <w:rPr>
                <w:rFonts w:eastAsia="MyriadPro-Regular" w:cs="Arial"/>
              </w:rPr>
              <w:t>zapewnienie dojazdu z miejsca zamieszkania do miejsca wykonania badania i z powrotem,</w:t>
            </w:r>
          </w:p>
          <w:p w:rsidR="00E5433C" w:rsidRDefault="00E5433C" w:rsidP="00912095">
            <w:pPr>
              <w:pStyle w:val="Akapitzlist"/>
              <w:numPr>
                <w:ilvl w:val="0"/>
                <w:numId w:val="31"/>
              </w:numPr>
              <w:autoSpaceDE w:val="0"/>
              <w:autoSpaceDN w:val="0"/>
              <w:adjustRightInd w:val="0"/>
              <w:spacing w:after="0" w:line="240" w:lineRule="auto"/>
              <w:rPr>
                <w:rFonts w:eastAsia="MyriadPro-Regular" w:cs="Arial"/>
              </w:rPr>
            </w:pPr>
            <w:r>
              <w:rPr>
                <w:rFonts w:eastAsia="MyriadPro-Regular" w:cs="Arial"/>
              </w:rPr>
              <w:t>zapewnienie opieki nad osobą niesamodzielną, którą opiekuje się osoba objęta wsparciem w ramach projektu, w czasie korzystania ze wsparcia,</w:t>
            </w:r>
          </w:p>
          <w:p w:rsidR="00E5433C" w:rsidRDefault="00E5433C" w:rsidP="00912095">
            <w:pPr>
              <w:pStyle w:val="Akapitzlist"/>
              <w:numPr>
                <w:ilvl w:val="0"/>
                <w:numId w:val="31"/>
              </w:numPr>
              <w:autoSpaceDE w:val="0"/>
              <w:autoSpaceDN w:val="0"/>
              <w:adjustRightInd w:val="0"/>
              <w:spacing w:after="0" w:line="240" w:lineRule="auto"/>
              <w:rPr>
                <w:rFonts w:eastAsia="MyriadPro-Regular" w:cs="Arial"/>
              </w:rPr>
            </w:pPr>
            <w:r>
              <w:rPr>
                <w:rFonts w:eastAsia="MyriadPro-Regular" w:cs="Arial"/>
              </w:rPr>
              <w:t>działania informacyjno-edukacyjne, dotyczące tematyki Regionalnego programu zdrowotnego, w tym edukacja prozdrowotna, skierowana do osób objętych wsparciem oraz osób z ich otoczenia,</w:t>
            </w:r>
          </w:p>
          <w:p w:rsidR="00E5433C" w:rsidRDefault="00E5433C" w:rsidP="00912095">
            <w:pPr>
              <w:pStyle w:val="Akapitzlist"/>
              <w:numPr>
                <w:ilvl w:val="0"/>
                <w:numId w:val="31"/>
              </w:numPr>
              <w:autoSpaceDE w:val="0"/>
              <w:autoSpaceDN w:val="0"/>
              <w:adjustRightInd w:val="0"/>
              <w:spacing w:after="0" w:line="240" w:lineRule="auto"/>
              <w:rPr>
                <w:rFonts w:eastAsia="MyriadPro-Regular" w:cs="Arial"/>
              </w:rPr>
            </w:pPr>
            <w:r>
              <w:rPr>
                <w:rFonts w:eastAsia="MyriadPro-Regular" w:cs="Arial"/>
              </w:rPr>
              <w:t>działania informacyjno-szkoleniowe związane z wdrażaniem Regionalnego programu zdrowotnego, skierowane w szczególności do podmiotów świadczących usługi rehabilitacyjne, kadr POZ oraz lekarzy orzeczników.</w:t>
            </w:r>
          </w:p>
          <w:p w:rsidR="00E5433C" w:rsidRDefault="00E5433C" w:rsidP="00912095">
            <w:pPr>
              <w:pStyle w:val="Akapitzlist"/>
              <w:numPr>
                <w:ilvl w:val="0"/>
                <w:numId w:val="29"/>
              </w:numPr>
              <w:autoSpaceDE w:val="0"/>
              <w:autoSpaceDN w:val="0"/>
              <w:adjustRightInd w:val="0"/>
              <w:spacing w:after="0" w:line="240" w:lineRule="auto"/>
              <w:ind w:left="346"/>
              <w:rPr>
                <w:rFonts w:eastAsia="MyriadPro-Regular" w:cs="Arial"/>
              </w:rPr>
            </w:pPr>
            <w:r>
              <w:rPr>
                <w:rFonts w:eastAsia="MyriadPro-Regular" w:cs="Arial"/>
              </w:rPr>
              <w:t>Rozwój profilaktyki nowotworowej w kierunku wykrywania raka piersi, szyjki macicy i raka jelita grubego:</w:t>
            </w:r>
          </w:p>
          <w:p w:rsidR="00E5433C" w:rsidRDefault="00E5433C" w:rsidP="00912095">
            <w:pPr>
              <w:pStyle w:val="Akapitzlist"/>
              <w:numPr>
                <w:ilvl w:val="0"/>
                <w:numId w:val="32"/>
              </w:numPr>
              <w:autoSpaceDE w:val="0"/>
              <w:autoSpaceDN w:val="0"/>
              <w:adjustRightInd w:val="0"/>
              <w:spacing w:after="0" w:line="240" w:lineRule="auto"/>
              <w:ind w:left="1055" w:hanging="374"/>
              <w:rPr>
                <w:rFonts w:eastAsia="MyriadPro-Regular" w:cs="Arial"/>
              </w:rPr>
            </w:pPr>
            <w:r>
              <w:rPr>
                <w:rFonts w:eastAsia="MyriadPro-Regular" w:cs="Arial"/>
              </w:rPr>
              <w:t>realizacja usług zdrowotnych,</w:t>
            </w:r>
          </w:p>
          <w:p w:rsidR="000710F1" w:rsidRDefault="00E5433C" w:rsidP="00912095">
            <w:pPr>
              <w:pStyle w:val="Akapitzlist"/>
              <w:numPr>
                <w:ilvl w:val="0"/>
                <w:numId w:val="32"/>
              </w:numPr>
              <w:autoSpaceDE w:val="0"/>
              <w:autoSpaceDN w:val="0"/>
              <w:adjustRightInd w:val="0"/>
              <w:spacing w:after="0" w:line="240" w:lineRule="auto"/>
              <w:ind w:left="1055" w:hanging="374"/>
              <w:rPr>
                <w:rFonts w:eastAsia="MyriadPro-Regular" w:cs="Arial"/>
              </w:rPr>
            </w:pPr>
            <w:r>
              <w:rPr>
                <w:rFonts w:eastAsia="MyriadPro-Regular" w:cs="Arial"/>
              </w:rPr>
              <w:t xml:space="preserve">działania informacyjno-edukacyjne oraz dotyczące edukacji prozdrowotnej o charakterze lokalnym polegające na zachęcaniu do badań profilaktycznych, </w:t>
            </w:r>
          </w:p>
          <w:p w:rsidR="00E5433C" w:rsidRDefault="00E5433C" w:rsidP="00912095">
            <w:pPr>
              <w:pStyle w:val="Akapitzlist"/>
              <w:numPr>
                <w:ilvl w:val="0"/>
                <w:numId w:val="32"/>
              </w:numPr>
              <w:autoSpaceDE w:val="0"/>
              <w:autoSpaceDN w:val="0"/>
              <w:adjustRightInd w:val="0"/>
              <w:spacing w:after="0" w:line="240" w:lineRule="auto"/>
              <w:ind w:left="1055" w:hanging="374"/>
              <w:rPr>
                <w:rFonts w:eastAsia="MyriadPro-Regular" w:cs="Arial"/>
              </w:rPr>
            </w:pPr>
            <w:r>
              <w:rPr>
                <w:rFonts w:eastAsia="MyriadPro-Regular" w:cs="Arial"/>
              </w:rPr>
              <w:t>działania edukacyjne z zakresu profilaktyki nowotworowej w kierunku wykrywania raka piersi, szyjki macicy kierowane do lekarzy POZ,</w:t>
            </w:r>
          </w:p>
          <w:p w:rsidR="00E5433C" w:rsidRDefault="00E5433C" w:rsidP="00912095">
            <w:pPr>
              <w:pStyle w:val="Akapitzlist"/>
              <w:numPr>
                <w:ilvl w:val="0"/>
                <w:numId w:val="32"/>
              </w:numPr>
              <w:autoSpaceDE w:val="0"/>
              <w:autoSpaceDN w:val="0"/>
              <w:adjustRightInd w:val="0"/>
              <w:spacing w:after="0" w:line="240" w:lineRule="auto"/>
              <w:ind w:left="1055" w:hanging="374"/>
              <w:rPr>
                <w:rFonts w:eastAsia="MyriadPro-Regular" w:cs="Arial"/>
              </w:rPr>
            </w:pPr>
            <w:r>
              <w:rPr>
                <w:rFonts w:eastAsia="MyriadPro-Regular" w:cs="Arial"/>
              </w:rPr>
              <w:t>zapewnienie dojazdu z miejsca zamieszkania do miejsca wykonania badania i z powrotem,</w:t>
            </w:r>
          </w:p>
          <w:p w:rsidR="00E5433C" w:rsidRDefault="00E5433C" w:rsidP="00912095">
            <w:pPr>
              <w:pStyle w:val="Akapitzlist"/>
              <w:numPr>
                <w:ilvl w:val="0"/>
                <w:numId w:val="32"/>
              </w:numPr>
              <w:autoSpaceDE w:val="0"/>
              <w:autoSpaceDN w:val="0"/>
              <w:adjustRightInd w:val="0"/>
              <w:spacing w:after="0" w:line="240" w:lineRule="auto"/>
              <w:ind w:left="1055" w:hanging="374"/>
              <w:rPr>
                <w:rFonts w:eastAsia="MyriadPro-Regular" w:cs="Arial"/>
              </w:rPr>
            </w:pPr>
            <w:r>
              <w:rPr>
                <w:rFonts w:eastAsia="MyriadPro-Regular" w:cs="Arial"/>
              </w:rPr>
              <w:lastRenderedPageBreak/>
              <w:t>zapewnienie opieki nad osobą niesamodzielną, którą opiekuje się osoba objęta wsparciem w ramach projektu, w czasie korzystania ze wsparcia.</w:t>
            </w:r>
          </w:p>
          <w:p w:rsidR="000710F1" w:rsidRPr="000710F1" w:rsidRDefault="00E5433C" w:rsidP="00912095">
            <w:pPr>
              <w:pStyle w:val="Akapitzlist"/>
              <w:numPr>
                <w:ilvl w:val="0"/>
                <w:numId w:val="32"/>
              </w:numPr>
              <w:autoSpaceDE w:val="0"/>
              <w:autoSpaceDN w:val="0"/>
              <w:adjustRightInd w:val="0"/>
              <w:spacing w:after="0" w:line="240" w:lineRule="auto"/>
              <w:ind w:left="1055" w:hanging="374"/>
              <w:rPr>
                <w:rFonts w:eastAsia="MyriadPro-Regular" w:cs="Arial"/>
              </w:rPr>
            </w:pPr>
            <w:r>
              <w:rPr>
                <w:rFonts w:eastAsia="MyriadPro-Regular" w:cs="Arial"/>
              </w:rPr>
              <w:t xml:space="preserve">zakup aparatury i sprzętu medycznego oraz wykonanie innych inwestycji koniecznych do realizacji zadań wynikających z realizowanego programu (m.in. mammobus, </w:t>
            </w:r>
            <w:proofErr w:type="spellStart"/>
            <w:r>
              <w:rPr>
                <w:rFonts w:eastAsia="MyriadPro-Regular" w:cs="Arial"/>
              </w:rPr>
              <w:t>cytobus</w:t>
            </w:r>
            <w:proofErr w:type="spellEnd"/>
            <w:r>
              <w:rPr>
                <w:rFonts w:eastAsia="MyriadPro-Regular" w:cs="Arial"/>
              </w:rPr>
              <w:t xml:space="preserve">, </w:t>
            </w:r>
            <w:proofErr w:type="spellStart"/>
            <w:r>
              <w:rPr>
                <w:rFonts w:eastAsia="MyriadPro-Regular" w:cs="Arial"/>
              </w:rPr>
              <w:t>kolonoskop</w:t>
            </w:r>
            <w:proofErr w:type="spellEnd"/>
            <w:r>
              <w:rPr>
                <w:rFonts w:eastAsia="MyriadPro-Regular" w:cs="Arial"/>
              </w:rPr>
              <w:t>).</w:t>
            </w:r>
          </w:p>
        </w:tc>
      </w:tr>
    </w:tbl>
    <w:p w:rsidR="00E5433C" w:rsidRDefault="00E5433C" w:rsidP="00E5433C">
      <w:pPr>
        <w:rPr>
          <w:rFonts w:ascii="Myriad Pro" w:hAnsi="Myriad Pro"/>
          <w:sz w:val="20"/>
        </w:rPr>
      </w:pPr>
    </w:p>
    <w:tbl>
      <w:tblPr>
        <w:tblW w:w="14175" w:type="dxa"/>
        <w:jc w:val="center"/>
        <w:tblLayout w:type="fixed"/>
        <w:tblLook w:val="04A0" w:firstRow="1" w:lastRow="0" w:firstColumn="1" w:lastColumn="0" w:noHBand="0" w:noVBand="1"/>
      </w:tblPr>
      <w:tblGrid>
        <w:gridCol w:w="539"/>
        <w:gridCol w:w="2524"/>
        <w:gridCol w:w="5101"/>
        <w:gridCol w:w="6011"/>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pct10" w:color="auto" w:fill="auto"/>
            <w:hideMark/>
          </w:tcPr>
          <w:p w:rsidR="00E5433C" w:rsidRDefault="00E5433C">
            <w:pPr>
              <w:spacing w:before="40" w:after="40"/>
              <w:jc w:val="center"/>
              <w:rPr>
                <w:rFonts w:ascii="Myriad Pro" w:hAnsi="Myriad Pro" w:cs="Arial"/>
                <w:b/>
                <w:sz w:val="20"/>
              </w:rPr>
            </w:pPr>
            <w:r>
              <w:rPr>
                <w:rFonts w:ascii="Myriad Pro" w:hAnsi="Myriad Pro" w:cs="Arial"/>
                <w:b/>
                <w:sz w:val="20"/>
              </w:rPr>
              <w:t>Kryteria dopuszczalności</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L.p.</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celem szczegółowym i rezultatami Działania</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Projekt jest zgodny z właściwym celem szczegółowym RPO WZ 2014-2020 oraz koresponduje ze wskaźnikami dla danego Działania/typu projektu.</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 xml:space="preserve">Projekty niespełniające kryterium są odrzucane. </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2.</w:t>
            </w:r>
          </w:p>
        </w:tc>
        <w:tc>
          <w:tcPr>
            <w:tcW w:w="2524" w:type="dxa"/>
            <w:tcBorders>
              <w:top w:val="single" w:sz="4" w:space="0" w:color="auto"/>
              <w:left w:val="single" w:sz="4" w:space="0" w:color="auto"/>
              <w:bottom w:val="single" w:sz="4" w:space="0" w:color="auto"/>
              <w:right w:val="single" w:sz="4" w:space="0" w:color="auto"/>
            </w:tcBorders>
          </w:tcPr>
          <w:p w:rsidR="00E5433C" w:rsidRDefault="00E5433C">
            <w:pPr>
              <w:spacing w:before="40" w:after="40"/>
              <w:rPr>
                <w:rFonts w:ascii="Myriad Pro" w:hAnsi="Myriad Pro" w:cs="Arial"/>
                <w:sz w:val="20"/>
              </w:rPr>
            </w:pPr>
            <w:r>
              <w:rPr>
                <w:rFonts w:ascii="Myriad Pro" w:hAnsi="Myriad Pro" w:cs="Arial"/>
                <w:sz w:val="20"/>
              </w:rPr>
              <w:t>Zgodność z</w:t>
            </w:r>
            <w:r>
              <w:rPr>
                <w:rFonts w:ascii="Myriad Pro" w:hAnsi="Myriad Pro" w:cs="Arial"/>
                <w:i/>
                <w:sz w:val="20"/>
              </w:rPr>
              <w:t xml:space="preserve"> </w:t>
            </w:r>
            <w:r>
              <w:rPr>
                <w:rFonts w:ascii="Myriad Pro" w:hAnsi="Myriad Pro" w:cs="Arial"/>
                <w:sz w:val="20"/>
              </w:rPr>
              <w:t>typem projektu</w:t>
            </w:r>
          </w:p>
          <w:p w:rsidR="00E5433C" w:rsidRDefault="00E5433C">
            <w:pPr>
              <w:spacing w:before="40" w:after="40"/>
              <w:rPr>
                <w:rFonts w:ascii="Myriad Pro" w:hAnsi="Myriad Pro" w:cs="Arial"/>
                <w:sz w:val="20"/>
              </w:rPr>
            </w:pPr>
          </w:p>
          <w:p w:rsidR="00E5433C" w:rsidRDefault="00E5433C">
            <w:pPr>
              <w:spacing w:before="40" w:after="40"/>
              <w:rPr>
                <w:rFonts w:ascii="Myriad Pro" w:hAnsi="Myriad Pro" w:cs="Arial"/>
                <w:sz w:val="20"/>
              </w:rPr>
            </w:pP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D67413">
            <w:pPr>
              <w:spacing w:before="40" w:after="40"/>
              <w:jc w:val="both"/>
              <w:rPr>
                <w:rFonts w:ascii="Myriad Pro" w:hAnsi="Myriad Pro" w:cs="Arial"/>
                <w:sz w:val="20"/>
              </w:rPr>
            </w:pPr>
            <w:r>
              <w:rPr>
                <w:rFonts w:ascii="Myriad Pro" w:hAnsi="Myriad Pro" w:cs="Arial"/>
                <w:sz w:val="20"/>
              </w:rPr>
              <w:t xml:space="preserve">Projekt jest zgodny z typem projektu oraz grupą docelową wskazaną w  </w:t>
            </w:r>
            <w:r>
              <w:rPr>
                <w:rFonts w:ascii="Myriad Pro" w:hAnsi="Myriad Pro" w:cs="Arial"/>
                <w:i/>
                <w:sz w:val="20"/>
              </w:rPr>
              <w:t xml:space="preserve">SOOP RPO WZ 2014-2020 </w:t>
            </w:r>
            <w:r>
              <w:rPr>
                <w:rFonts w:ascii="Myriad Pro" w:hAnsi="Myriad Pro" w:cs="Arial"/>
                <w:sz w:val="20"/>
              </w:rPr>
              <w:t xml:space="preserve">oraz </w:t>
            </w:r>
            <w:r>
              <w:rPr>
                <w:rFonts w:ascii="Myriad Pro" w:hAnsi="Myriad Pro" w:cs="Arial"/>
                <w:i/>
                <w:sz w:val="20"/>
              </w:rPr>
              <w:t>Regulaminie konkursu.</w:t>
            </w:r>
            <w:r>
              <w:rPr>
                <w:rFonts w:ascii="Myriad Pro" w:hAnsi="Myriad Pro" w:cs="Arial"/>
                <w:sz w:val="20"/>
              </w:rPr>
              <w:t xml:space="preserve"> </w:t>
            </w:r>
          </w:p>
        </w:tc>
        <w:tc>
          <w:tcPr>
            <w:tcW w:w="6011" w:type="dxa"/>
            <w:tcBorders>
              <w:top w:val="single" w:sz="4" w:space="0" w:color="auto"/>
              <w:left w:val="single" w:sz="4" w:space="0" w:color="auto"/>
              <w:bottom w:val="single" w:sz="4" w:space="0" w:color="auto"/>
              <w:right w:val="single" w:sz="4" w:space="0" w:color="auto"/>
            </w:tcBorders>
          </w:tcPr>
          <w:p w:rsidR="00E5433C" w:rsidRDefault="00E5433C" w:rsidP="00D67413">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D67413">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rsidP="00D67413">
            <w:pPr>
              <w:spacing w:before="40" w:after="40"/>
              <w:jc w:val="both"/>
              <w:rPr>
                <w:rFonts w:ascii="Myriad Pro" w:hAnsi="Myriad Pro" w:cs="Arial"/>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Pr>
                <w:rFonts w:ascii="Myriad Pro" w:hAnsi="Myriad Pro" w:cs="Arial"/>
                <w:i/>
                <w:sz w:val="20"/>
              </w:rPr>
              <w:t>RPO WZ 2014-2020</w:t>
            </w:r>
            <w:r>
              <w:rPr>
                <w:rFonts w:ascii="Myriad Pro" w:hAnsi="Myriad Pro" w:cs="Arial"/>
                <w:sz w:val="20"/>
              </w:rPr>
              <w:t xml:space="preserve">, </w:t>
            </w:r>
            <w:r>
              <w:rPr>
                <w:rFonts w:ascii="Myriad Pro" w:hAnsi="Myriad Pro" w:cs="Arial"/>
                <w:i/>
                <w:sz w:val="20"/>
              </w:rPr>
              <w:t>SOOP RPO WZ 2014-2020</w:t>
            </w:r>
            <w:r w:rsidR="00D67413">
              <w:rPr>
                <w:rFonts w:ascii="Myriad Pro" w:hAnsi="Myriad Pro" w:cs="Arial"/>
                <w:sz w:val="20"/>
              </w:rPr>
              <w:t xml:space="preserve">, przepisów prawa </w:t>
            </w:r>
            <w:r>
              <w:rPr>
                <w:rFonts w:ascii="Myriad Pro" w:hAnsi="Myriad Pro" w:cs="Arial"/>
                <w:sz w:val="20"/>
              </w:rPr>
              <w:t xml:space="preserve">mających wpływ na założenia dotyczące grupy docelowej i/lub typu projektu . </w:t>
            </w:r>
          </w:p>
          <w:p w:rsidR="00E5433C" w:rsidRDefault="00E5433C" w:rsidP="00D67413">
            <w:pPr>
              <w:spacing w:before="40" w:after="40"/>
              <w:jc w:val="both"/>
              <w:rPr>
                <w:rFonts w:ascii="Myriad Pro" w:hAnsi="Myriad Pro" w:cs="Arial"/>
                <w:sz w:val="20"/>
              </w:rPr>
            </w:pPr>
          </w:p>
          <w:p w:rsidR="00E5433C" w:rsidRDefault="00E5433C" w:rsidP="00D67413">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3.</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Kwalifikowalność Beneficjenta/Partnera</w:t>
            </w:r>
          </w:p>
        </w:tc>
        <w:tc>
          <w:tcPr>
            <w:tcW w:w="5101" w:type="dxa"/>
            <w:tcBorders>
              <w:top w:val="single" w:sz="4" w:space="0" w:color="auto"/>
              <w:left w:val="single" w:sz="4" w:space="0" w:color="auto"/>
              <w:bottom w:val="single" w:sz="4" w:space="0" w:color="auto"/>
              <w:right w:val="single" w:sz="4" w:space="0" w:color="auto"/>
            </w:tcBorders>
          </w:tcPr>
          <w:p w:rsidR="00E5433C" w:rsidRDefault="00E5433C" w:rsidP="00D67413">
            <w:pPr>
              <w:autoSpaceDE w:val="0"/>
              <w:autoSpaceDN w:val="0"/>
              <w:adjustRightInd w:val="0"/>
              <w:jc w:val="both"/>
              <w:rPr>
                <w:rFonts w:ascii="Myriad Pro" w:eastAsia="Malgun Gothic" w:hAnsi="Myriad Pro" w:cs="Arial"/>
                <w:sz w:val="20"/>
              </w:rPr>
            </w:pPr>
            <w:r>
              <w:rPr>
                <w:rFonts w:ascii="Myriad Pro" w:eastAsia="Malgun Gothic" w:hAnsi="Myriad Pro" w:cs="Arial"/>
                <w:sz w:val="20"/>
              </w:rPr>
              <w:t>Beneficjent oraz Partner/</w:t>
            </w:r>
            <w:proofErr w:type="spellStart"/>
            <w:r>
              <w:rPr>
                <w:rFonts w:ascii="Myriad Pro" w:eastAsia="Malgun Gothic" w:hAnsi="Myriad Pro" w:cs="Arial"/>
                <w:sz w:val="20"/>
              </w:rPr>
              <w:t>rzy</w:t>
            </w:r>
            <w:proofErr w:type="spellEnd"/>
            <w:r>
              <w:rPr>
                <w:rFonts w:ascii="Myriad Pro" w:eastAsia="Malgun Gothic" w:hAnsi="Myriad Pro" w:cs="Arial"/>
                <w:sz w:val="20"/>
              </w:rPr>
              <w:t xml:space="preserve"> (o ile dotyczy) nie podlega/ją wyklucze</w:t>
            </w:r>
            <w:r w:rsidR="00D67413">
              <w:rPr>
                <w:rFonts w:ascii="Myriad Pro" w:eastAsia="Malgun Gothic" w:hAnsi="Myriad Pro" w:cs="Arial"/>
                <w:sz w:val="20"/>
              </w:rPr>
              <w:t xml:space="preserve">niu z możliwości ubiegania się </w:t>
            </w:r>
            <w:r>
              <w:rPr>
                <w:rFonts w:ascii="Myriad Pro" w:eastAsia="Malgun Gothic" w:hAnsi="Myriad Pro" w:cs="Arial"/>
                <w:sz w:val="20"/>
              </w:rPr>
              <w:t>o dofinansowanie, w tym wykluczeniu, o którym mowa w art. 207 ust. 4 usta</w:t>
            </w:r>
            <w:r w:rsidR="00D67413">
              <w:rPr>
                <w:rFonts w:ascii="Myriad Pro" w:eastAsia="Malgun Gothic" w:hAnsi="Myriad Pro" w:cs="Arial"/>
                <w:sz w:val="20"/>
              </w:rPr>
              <w:t xml:space="preserve">wy z dnia 27 sierpnia 2009 r., </w:t>
            </w:r>
            <w:r>
              <w:rPr>
                <w:rFonts w:ascii="Myriad Pro" w:eastAsia="Malgun Gothic" w:hAnsi="Myriad Pro" w:cs="Arial"/>
                <w:sz w:val="20"/>
              </w:rPr>
              <w:t xml:space="preserve">o </w:t>
            </w:r>
            <w:r>
              <w:rPr>
                <w:rFonts w:ascii="Myriad Pro" w:eastAsia="Malgun Gothic" w:hAnsi="Myriad Pro" w:cs="Arial"/>
                <w:sz w:val="20"/>
              </w:rPr>
              <w:lastRenderedPageBreak/>
              <w:t>finansach publicznych.</w:t>
            </w:r>
          </w:p>
          <w:p w:rsidR="00E5433C" w:rsidRPr="00D67413" w:rsidRDefault="00E5433C" w:rsidP="00D67413">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Beneficjent, zgodnie z </w:t>
            </w:r>
            <w:r>
              <w:rPr>
                <w:rFonts w:ascii="Myriad Pro" w:eastAsia="MyriadPro-Regular" w:hAnsi="Myriad Pro" w:cs="Arial"/>
                <w:i/>
                <w:sz w:val="20"/>
              </w:rPr>
              <w:t>SOOP RPO WZ 2014-2020</w:t>
            </w:r>
            <w:r>
              <w:rPr>
                <w:rFonts w:ascii="Myriad Pro" w:eastAsia="MyriadPro-Regular" w:hAnsi="Myriad Pro" w:cs="Arial"/>
                <w:sz w:val="20"/>
              </w:rPr>
              <w:t>, jest podmiote</w:t>
            </w:r>
            <w:r w:rsidR="00D67413">
              <w:rPr>
                <w:rFonts w:ascii="Myriad Pro" w:eastAsia="MyriadPro-Regular" w:hAnsi="Myriad Pro" w:cs="Arial"/>
                <w:sz w:val="20"/>
              </w:rPr>
              <w:t xml:space="preserve">m uprawnionym do ubiegania się </w:t>
            </w:r>
            <w:r>
              <w:rPr>
                <w:rFonts w:ascii="Myriad Pro" w:eastAsia="MyriadPro-Regular" w:hAnsi="Myriad Pro" w:cs="Arial"/>
                <w:sz w:val="20"/>
              </w:rPr>
              <w:t>o dofinansow</w:t>
            </w:r>
            <w:r w:rsidR="00D67413">
              <w:rPr>
                <w:rFonts w:ascii="Myriad Pro" w:eastAsia="MyriadPro-Regular" w:hAnsi="Myriad Pro" w:cs="Arial"/>
                <w:sz w:val="20"/>
              </w:rPr>
              <w:t xml:space="preserve">anie w ramach Działania typu/ów </w:t>
            </w:r>
            <w:r>
              <w:rPr>
                <w:rFonts w:ascii="Myriad Pro" w:eastAsia="MyriadPro-Regular" w:hAnsi="Myriad Pro" w:cs="Arial"/>
                <w:sz w:val="20"/>
              </w:rPr>
              <w:t>projektu/ów, w którym ogłoszony został konkurs.</w:t>
            </w:r>
          </w:p>
        </w:tc>
        <w:tc>
          <w:tcPr>
            <w:tcW w:w="6011" w:type="dxa"/>
            <w:tcBorders>
              <w:top w:val="single" w:sz="4" w:space="0" w:color="auto"/>
              <w:left w:val="single" w:sz="4" w:space="0" w:color="auto"/>
              <w:bottom w:val="single" w:sz="4" w:space="0" w:color="auto"/>
              <w:right w:val="single" w:sz="4" w:space="0" w:color="auto"/>
            </w:tcBorders>
          </w:tcPr>
          <w:p w:rsidR="00E5433C" w:rsidRDefault="00E5433C" w:rsidP="00D67413">
            <w:pPr>
              <w:autoSpaceDE w:val="0"/>
              <w:autoSpaceDN w:val="0"/>
              <w:adjustRightInd w:val="0"/>
              <w:jc w:val="both"/>
              <w:rPr>
                <w:rFonts w:ascii="Myriad Pro" w:eastAsia="Malgun Gothic" w:hAnsi="Myriad Pro" w:cs="Arial"/>
                <w:sz w:val="20"/>
              </w:rPr>
            </w:pPr>
            <w:r>
              <w:rPr>
                <w:rFonts w:ascii="Myriad Pro" w:eastAsia="Malgun Gothic" w:hAnsi="Myriad Pro" w:cs="Arial"/>
                <w:sz w:val="20"/>
              </w:rPr>
              <w:lastRenderedPageBreak/>
              <w:t>Spełnienie kryterium jest konieczne do przyznania dofinansowania.</w:t>
            </w:r>
          </w:p>
          <w:p w:rsidR="00E5433C" w:rsidRDefault="00E5433C" w:rsidP="00D67413">
            <w:pPr>
              <w:autoSpaceDE w:val="0"/>
              <w:autoSpaceDN w:val="0"/>
              <w:adjustRightInd w:val="0"/>
              <w:jc w:val="both"/>
              <w:rPr>
                <w:rFonts w:ascii="Myriad Pro" w:eastAsia="Malgun Gothic" w:hAnsi="Myriad Pro" w:cs="Arial"/>
                <w:sz w:val="20"/>
              </w:rPr>
            </w:pPr>
            <w:r>
              <w:rPr>
                <w:rFonts w:ascii="Myriad Pro" w:eastAsia="Malgun Gothic" w:hAnsi="Myriad Pro" w:cs="Arial"/>
                <w:sz w:val="20"/>
              </w:rPr>
              <w:t>Projekty niespełniające kryterium są odrzucane.</w:t>
            </w:r>
          </w:p>
          <w:p w:rsidR="00E5433C" w:rsidRDefault="00E5433C" w:rsidP="00D67413">
            <w:pPr>
              <w:autoSpaceDE w:val="0"/>
              <w:autoSpaceDN w:val="0"/>
              <w:adjustRightInd w:val="0"/>
              <w:jc w:val="both"/>
              <w:rPr>
                <w:rFonts w:ascii="Myriad Pro" w:eastAsia="Malgun Gothic" w:hAnsi="Myriad Pro" w:cs="Arial"/>
                <w:sz w:val="20"/>
              </w:rPr>
            </w:pPr>
            <w:r>
              <w:rPr>
                <w:rFonts w:ascii="Myriad Pro" w:hAnsi="Myriad Pro" w:cs="Arial"/>
                <w:sz w:val="20"/>
              </w:rPr>
              <w:lastRenderedPageBreak/>
              <w:t xml:space="preserve">Kryterium będzie weryfikowane na etapie KOP, na dzień podpisania umowy oraz w przypadku zmiany Partnera (jeśli dotyczy) </w:t>
            </w:r>
          </w:p>
          <w:p w:rsidR="00E5433C" w:rsidRDefault="00E5433C" w:rsidP="00D67413">
            <w:pPr>
              <w:spacing w:before="40"/>
              <w:ind w:left="36"/>
              <w:contextualSpacing/>
              <w:jc w:val="both"/>
              <w:rPr>
                <w:rFonts w:ascii="Myriad Pro" w:eastAsia="Malgun Gothic" w:hAnsi="Myriad Pro" w:cs="Arial"/>
                <w:sz w:val="20"/>
              </w:rPr>
            </w:pPr>
            <w:r>
              <w:rPr>
                <w:rFonts w:ascii="Myriad Pro" w:eastAsia="Malgun Gothic"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4.</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zasadami horyzontalnymi</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D67413">
            <w:pPr>
              <w:spacing w:before="40" w:after="40"/>
              <w:jc w:val="both"/>
              <w:rPr>
                <w:rFonts w:ascii="Myriad Pro" w:hAnsi="Myriad Pro" w:cs="Arial"/>
                <w:sz w:val="20"/>
              </w:rPr>
            </w:pPr>
            <w:r>
              <w:rPr>
                <w:rFonts w:ascii="Myriad Pro" w:hAnsi="Myriad Pro" w:cs="Arial"/>
                <w:sz w:val="20"/>
              </w:rPr>
              <w:t>Projekt jest zgodny z:</w:t>
            </w:r>
          </w:p>
          <w:p w:rsidR="00E5433C" w:rsidRDefault="00E5433C" w:rsidP="00912095">
            <w:pPr>
              <w:pStyle w:val="Akapitzlist"/>
              <w:numPr>
                <w:ilvl w:val="0"/>
                <w:numId w:val="33"/>
              </w:numPr>
              <w:spacing w:before="40" w:after="40"/>
              <w:ind w:left="317" w:hanging="283"/>
              <w:jc w:val="both"/>
              <w:rPr>
                <w:rFonts w:cs="Arial"/>
              </w:rPr>
            </w:pPr>
            <w:r>
              <w:rPr>
                <w:rFonts w:cs="Arial"/>
              </w:rPr>
              <w:t>zasadą rów</w:t>
            </w:r>
            <w:r w:rsidR="00D67413">
              <w:rPr>
                <w:rFonts w:cs="Arial"/>
              </w:rPr>
              <w:t xml:space="preserve">ności szans kobiet i mężczyzn, </w:t>
            </w:r>
            <w:r>
              <w:rPr>
                <w:rFonts w:cs="Arial"/>
              </w:rPr>
              <w:t xml:space="preserve">w oparciu o </w:t>
            </w:r>
            <w:r>
              <w:rPr>
                <w:rFonts w:cs="Arial"/>
                <w:i/>
              </w:rPr>
              <w:t>standard minimum</w:t>
            </w:r>
            <w:r>
              <w:rPr>
                <w:rFonts w:cs="Arial"/>
              </w:rPr>
              <w:t>,</w:t>
            </w:r>
          </w:p>
          <w:p w:rsidR="00E5433C" w:rsidRDefault="00E5433C" w:rsidP="00912095">
            <w:pPr>
              <w:pStyle w:val="Akapitzlist"/>
              <w:numPr>
                <w:ilvl w:val="0"/>
                <w:numId w:val="33"/>
              </w:numPr>
              <w:spacing w:before="40" w:after="40"/>
              <w:ind w:left="317" w:hanging="283"/>
              <w:jc w:val="both"/>
              <w:rPr>
                <w:rFonts w:cs="Arial"/>
              </w:rPr>
            </w:pPr>
            <w:r>
              <w:rPr>
                <w:rFonts w:cs="Arial"/>
              </w:rPr>
              <w:t xml:space="preserve">właściwymi politykami i zasadami wspólnotowymi: </w:t>
            </w:r>
          </w:p>
          <w:p w:rsidR="00E5433C" w:rsidRDefault="00E5433C" w:rsidP="00D67413">
            <w:pPr>
              <w:pStyle w:val="Akapitzlist"/>
              <w:numPr>
                <w:ilvl w:val="0"/>
                <w:numId w:val="5"/>
              </w:numPr>
              <w:autoSpaceDE w:val="0"/>
              <w:autoSpaceDN w:val="0"/>
              <w:adjustRightInd w:val="0"/>
              <w:jc w:val="both"/>
              <w:rPr>
                <w:rFonts w:eastAsia="MyriadPro-Regular" w:cs="Arial"/>
              </w:rPr>
            </w:pPr>
            <w:r>
              <w:rPr>
                <w:rFonts w:eastAsia="MyriadPro-Regular" w:cs="Arial"/>
              </w:rPr>
              <w:t>zrównoważonego rozwoju,</w:t>
            </w:r>
          </w:p>
          <w:p w:rsidR="00E5433C" w:rsidRDefault="00E5433C" w:rsidP="00D67413">
            <w:pPr>
              <w:pStyle w:val="Akapitzlist"/>
              <w:numPr>
                <w:ilvl w:val="0"/>
                <w:numId w:val="5"/>
              </w:numPr>
              <w:autoSpaceDE w:val="0"/>
              <w:autoSpaceDN w:val="0"/>
              <w:adjustRightInd w:val="0"/>
              <w:jc w:val="both"/>
              <w:rPr>
                <w:rFonts w:eastAsia="MyriadPro-Regular" w:cs="Arial"/>
              </w:rPr>
            </w:pPr>
            <w:r>
              <w:rPr>
                <w:rFonts w:eastAsia="MyriadPro-Regular" w:cs="Arial"/>
              </w:rPr>
              <w:t>promowania i realizacji zasady równości szans i niedyskryminacji, w tym. m. in. koniecznością stosowania zasady uniwersalnego projektowania.</w:t>
            </w:r>
          </w:p>
          <w:p w:rsidR="00E5433C" w:rsidRDefault="00E5433C" w:rsidP="00D67413">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D67413">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D67413">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rsidP="00D67413">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5433C" w:rsidRDefault="00E5433C">
            <w:pPr>
              <w:spacing w:before="40" w:after="40" w:line="240" w:lineRule="auto"/>
              <w:jc w:val="center"/>
              <w:rPr>
                <w:rFonts w:ascii="Myriad Pro" w:hAnsi="Myriad Pro" w:cs="Arial"/>
                <w:sz w:val="20"/>
              </w:rPr>
            </w:pPr>
            <w:r>
              <w:rPr>
                <w:rFonts w:ascii="Myriad Pro" w:hAnsi="Myriad Pro" w:cs="Arial"/>
                <w:b/>
                <w:sz w:val="20"/>
              </w:rPr>
              <w:t>Kryteria wykonalności</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left="-22"/>
              <w:rPr>
                <w:rFonts w:ascii="Myriad Pro" w:hAnsi="Myriad Pro" w:cs="Arial"/>
                <w:sz w:val="20"/>
              </w:rPr>
            </w:pPr>
            <w:r>
              <w:rPr>
                <w:rFonts w:ascii="Myriad Pro" w:hAnsi="Myriad Pro" w:cs="Arial"/>
                <w:sz w:val="20"/>
              </w:rPr>
              <w:t>L.p.</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Nazwa kryterium</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Definicja kryterium</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1</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2</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3</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4</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34"/>
              </w:numPr>
              <w:spacing w:before="40" w:after="40" w:line="240" w:lineRule="auto"/>
              <w:rPr>
                <w:rFonts w:cs="Arial"/>
              </w:rPr>
            </w:pP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Zgodność prawna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0710F1">
            <w:pPr>
              <w:autoSpaceDE w:val="0"/>
              <w:autoSpaceDN w:val="0"/>
              <w:adjustRightInd w:val="0"/>
              <w:spacing w:after="0"/>
              <w:jc w:val="both"/>
              <w:rPr>
                <w:rFonts w:ascii="Myriad Pro" w:eastAsia="MyriadPro-Regular" w:hAnsi="Myriad Pro" w:cs="Arial"/>
                <w:sz w:val="20"/>
              </w:rPr>
            </w:pPr>
            <w:r>
              <w:rPr>
                <w:rFonts w:ascii="Myriad Pro" w:hAnsi="Myriad Pro" w:cs="Arial"/>
                <w:sz w:val="20"/>
              </w:rPr>
              <w:t>Projekt jest zgodny z prawodaw</w:t>
            </w:r>
            <w:r w:rsidR="00D67413">
              <w:rPr>
                <w:rFonts w:ascii="Myriad Pro" w:hAnsi="Myriad Pro" w:cs="Arial"/>
                <w:sz w:val="20"/>
              </w:rPr>
              <w:t xml:space="preserve">stwem wspólnotowym i krajowym, </w:t>
            </w:r>
            <w:r>
              <w:rPr>
                <w:rFonts w:ascii="Myriad Pro" w:hAnsi="Myriad Pro" w:cs="Arial"/>
                <w:sz w:val="20"/>
              </w:rPr>
              <w:t>w tym przepisami ustawy z dnia 29 stycznia 2004 r.</w:t>
            </w:r>
            <w:r>
              <w:rPr>
                <w:rFonts w:ascii="Myriad Pro" w:hAnsi="Myriad Pro" w:cs="Arial"/>
                <w:i/>
                <w:sz w:val="20"/>
              </w:rPr>
              <w:t xml:space="preserve"> Prawo zamówień </w:t>
            </w:r>
            <w:r>
              <w:rPr>
                <w:rFonts w:ascii="Myriad Pro" w:hAnsi="Myriad Pro" w:cs="Arial"/>
                <w:i/>
                <w:sz w:val="20"/>
              </w:rPr>
              <w:lastRenderedPageBreak/>
              <w:t>publicznych</w:t>
            </w:r>
            <w:r>
              <w:rPr>
                <w:rFonts w:ascii="Myriad Pro" w:hAnsi="Myriad Pro" w:cs="Arial"/>
                <w:sz w:val="20"/>
              </w:rPr>
              <w:t>.</w:t>
            </w:r>
            <w:r>
              <w:rPr>
                <w:rFonts w:ascii="Myriad Pro" w:eastAsia="MyriadPro-Regular" w:hAnsi="Myriad Pro" w:cs="Arial"/>
                <w:sz w:val="20"/>
              </w:rPr>
              <w:t xml:space="preserve"> </w:t>
            </w:r>
          </w:p>
          <w:p w:rsidR="00E5433C" w:rsidRDefault="00E5433C" w:rsidP="000710F1">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Projekt spełnia wymogi utworzenia partnerstwa zgodnie z art. 33 ust. 2-4a ustawy z dnia 11 lipca 2014 r. o</w:t>
            </w:r>
            <w:r w:rsidR="000710F1">
              <w:rPr>
                <w:rFonts w:ascii="Myriad Pro" w:eastAsia="MyriadPro-Regular" w:hAnsi="Myriad Pro" w:cs="Arial"/>
                <w:sz w:val="20"/>
              </w:rPr>
              <w:t xml:space="preserve"> zasadach realizacji programów </w:t>
            </w:r>
            <w:r>
              <w:rPr>
                <w:rFonts w:ascii="Myriad Pro" w:eastAsia="MyriadPro-Regular" w:hAnsi="Myriad Pro" w:cs="Arial"/>
                <w:sz w:val="20"/>
              </w:rPr>
              <w:t>w zakresie polityki spójności finansowanych w perspektywie finansowej 2014-2020 (jeśli dotyczy).</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0710F1">
            <w:pPr>
              <w:spacing w:before="40" w:after="40" w:line="240" w:lineRule="auto"/>
              <w:ind w:left="34"/>
              <w:contextualSpacing/>
              <w:jc w:val="both"/>
              <w:rPr>
                <w:rFonts w:ascii="Myriad Pro" w:hAnsi="Myriad Pro" w:cs="Arial"/>
                <w:sz w:val="20"/>
              </w:rPr>
            </w:pPr>
            <w:r>
              <w:rPr>
                <w:rFonts w:ascii="Myriad Pro" w:hAnsi="Myriad Pro" w:cs="Arial"/>
                <w:sz w:val="20"/>
              </w:rPr>
              <w:lastRenderedPageBreak/>
              <w:t>Spełnienie kryterium jest konieczne do przyznania dofinansowania.</w:t>
            </w:r>
          </w:p>
          <w:p w:rsidR="00E5433C" w:rsidRDefault="00E5433C" w:rsidP="000710F1">
            <w:pPr>
              <w:spacing w:before="40" w:after="40" w:line="240" w:lineRule="auto"/>
              <w:ind w:left="34"/>
              <w:contextualSpacing/>
              <w:jc w:val="both"/>
              <w:rPr>
                <w:rFonts w:ascii="Myriad Pro" w:hAnsi="Myriad Pro" w:cs="Arial"/>
                <w:sz w:val="20"/>
              </w:rPr>
            </w:pPr>
            <w:r>
              <w:rPr>
                <w:rFonts w:ascii="Myriad Pro" w:hAnsi="Myriad Pro" w:cs="Arial"/>
                <w:sz w:val="20"/>
              </w:rPr>
              <w:lastRenderedPageBreak/>
              <w:t>Projekty niespełniające kryterium są odrzucane.</w:t>
            </w:r>
          </w:p>
          <w:p w:rsidR="00E5433C" w:rsidRDefault="00E5433C" w:rsidP="000710F1">
            <w:pPr>
              <w:spacing w:before="40" w:after="40" w:line="240" w:lineRule="auto"/>
              <w:ind w:left="34"/>
              <w:contextualSpacing/>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34"/>
              </w:numPr>
              <w:spacing w:after="0" w:line="240" w:lineRule="auto"/>
              <w:rPr>
                <w:rFonts w:cs="Arial"/>
              </w:rPr>
            </w:pP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Zgodność</w:t>
            </w:r>
          </w:p>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 wymogami pomocy</w:t>
            </w:r>
          </w:p>
          <w:p w:rsidR="00E5433C" w:rsidRDefault="00E5433C">
            <w:pPr>
              <w:spacing w:after="0" w:line="240" w:lineRule="auto"/>
              <w:rPr>
                <w:rFonts w:ascii="Myriad Pro" w:eastAsia="Malgun Gothic" w:hAnsi="Myriad Pro" w:cs="Arial"/>
                <w:sz w:val="20"/>
              </w:rPr>
            </w:pPr>
            <w:r>
              <w:rPr>
                <w:rFonts w:ascii="Myriad Pro" w:eastAsia="Malgun Gothic" w:hAnsi="Myriad Pro" w:cs="Arial"/>
                <w:sz w:val="20"/>
              </w:rPr>
              <w:t>publicznej</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0710F1">
            <w:pPr>
              <w:spacing w:after="0" w:line="240" w:lineRule="auto"/>
              <w:jc w:val="both"/>
              <w:rPr>
                <w:rFonts w:ascii="Myriad Pro" w:eastAsia="Malgun Gothic" w:hAnsi="Myriad Pro" w:cs="Arial"/>
                <w:sz w:val="20"/>
              </w:rPr>
            </w:pPr>
            <w:r>
              <w:rPr>
                <w:rFonts w:ascii="Myriad Pro" w:eastAsia="Malgun Gothic" w:hAnsi="Myriad Pro" w:cs="Arial"/>
                <w:sz w:val="20"/>
              </w:rPr>
              <w:t xml:space="preserve">Projekt jest zgodny regułami pomocy publicznej i/lub pomocy </w:t>
            </w:r>
            <w:r>
              <w:rPr>
                <w:rFonts w:ascii="Myriad Pro" w:eastAsia="Malgun Gothic" w:hAnsi="Myriad Pro" w:cs="Arial"/>
                <w:i/>
                <w:sz w:val="20"/>
              </w:rPr>
              <w:t xml:space="preserve">de </w:t>
            </w:r>
            <w:proofErr w:type="spellStart"/>
            <w:r>
              <w:rPr>
                <w:rFonts w:ascii="Myriad Pro" w:eastAsia="Malgun Gothic" w:hAnsi="Myriad Pro" w:cs="Arial"/>
                <w:i/>
                <w:sz w:val="20"/>
              </w:rPr>
              <w:t>minimis</w:t>
            </w:r>
            <w:proofErr w:type="spellEnd"/>
            <w:r>
              <w:rPr>
                <w:rFonts w:ascii="Myriad Pro" w:eastAsia="Malgun Gothic" w:hAnsi="Myriad Pro" w:cs="Arial"/>
                <w:sz w:val="20"/>
              </w:rPr>
              <w:t>.</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0710F1">
            <w:pPr>
              <w:spacing w:before="40" w:after="40"/>
              <w:jc w:val="both"/>
              <w:rPr>
                <w:rFonts w:ascii="Myriad Pro" w:hAnsi="Myriad Pro" w:cs="Arial"/>
                <w:sz w:val="20"/>
              </w:rPr>
            </w:pPr>
            <w:r>
              <w:rPr>
                <w:rFonts w:ascii="Myriad Pro" w:hAnsi="Myriad Pro" w:cs="Arial"/>
                <w:sz w:val="20"/>
              </w:rPr>
              <w:t>Jeżeli dotyczy: spełnienie kryterium jest konieczne do przyznania dofinansowania.</w:t>
            </w:r>
          </w:p>
          <w:p w:rsidR="00E5433C" w:rsidRDefault="00E5433C" w:rsidP="000710F1">
            <w:pPr>
              <w:autoSpaceDE w:val="0"/>
              <w:autoSpaceDN w:val="0"/>
              <w:adjustRightInd w:val="0"/>
              <w:spacing w:after="0"/>
              <w:jc w:val="both"/>
              <w:rPr>
                <w:rFonts w:ascii="Myriad Pro" w:hAnsi="Myriad Pro" w:cs="Arial"/>
                <w:sz w:val="20"/>
              </w:rPr>
            </w:pPr>
            <w:r>
              <w:rPr>
                <w:rFonts w:ascii="Myriad Pro" w:hAnsi="Myriad Pro" w:cs="Arial"/>
                <w:sz w:val="20"/>
              </w:rPr>
              <w:t>Projekty niespełniające kryterium są odrzucane.</w:t>
            </w:r>
          </w:p>
          <w:p w:rsidR="00E5433C" w:rsidRDefault="00E5433C" w:rsidP="000710F1">
            <w:pPr>
              <w:autoSpaceDE w:val="0"/>
              <w:autoSpaceDN w:val="0"/>
              <w:adjustRightInd w:val="0"/>
              <w:jc w:val="both"/>
              <w:rPr>
                <w:rFonts w:ascii="Myriad Pro" w:hAnsi="Myriad Pro" w:cs="Arial"/>
                <w:sz w:val="20"/>
              </w:rPr>
            </w:pPr>
            <w:r>
              <w:rPr>
                <w:rFonts w:ascii="Myriad Pro" w:hAnsi="Myriad Pro" w:cs="Arial"/>
                <w:sz w:val="20"/>
              </w:rPr>
              <w:t>Ocena spełniania kryterium polega na przypisaniu wartości logicznych „tak”, „nie”, „nie dotyczy”.</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34"/>
              </w:numPr>
              <w:spacing w:after="0" w:line="240" w:lineRule="auto"/>
              <w:rPr>
                <w:rFonts w:cs="Arial"/>
              </w:rPr>
            </w:pP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Zdolność finansowa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0710F1">
            <w:pPr>
              <w:spacing w:before="40" w:after="40"/>
              <w:jc w:val="both"/>
              <w:rPr>
                <w:rFonts w:ascii="Myriad Pro" w:hAnsi="Myriad Pro" w:cs="Arial"/>
                <w:sz w:val="20"/>
              </w:rPr>
            </w:pPr>
            <w:r>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E5433C" w:rsidRDefault="00E5433C" w:rsidP="000710F1">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Beneficjent oraz Partner/</w:t>
            </w:r>
            <w:proofErr w:type="spellStart"/>
            <w:r>
              <w:rPr>
                <w:rFonts w:ascii="Myriad Pro" w:eastAsia="MyriadPro-Regular" w:hAnsi="Myriad Pro" w:cs="Arial"/>
                <w:sz w:val="20"/>
              </w:rPr>
              <w:t>rzy</w:t>
            </w:r>
            <w:proofErr w:type="spellEnd"/>
            <w:r>
              <w:rPr>
                <w:rFonts w:ascii="Myriad Pro" w:eastAsia="MyriadPro-Regular" w:hAnsi="Myriad Pro" w:cs="Arial"/>
                <w:sz w:val="20"/>
              </w:rPr>
              <w:t xml:space="preserve"> krajowi (o ile dotyczy), ponoszący wydatki </w:t>
            </w:r>
            <w:r>
              <w:rPr>
                <w:rFonts w:ascii="Myriad Pro" w:eastAsia="MyriadPro-Regular" w:hAnsi="Myriad Pro" w:cs="Arial"/>
                <w:sz w:val="20"/>
              </w:rPr>
              <w:br/>
              <w:t xml:space="preserve">w danym projekcie z EFS, posiadają </w:t>
            </w:r>
            <w:r>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Pr>
                <w:rFonts w:ascii="Myriad Pro" w:eastAsia="MyriadPro-Regular" w:hAnsi="Myriad Pro" w:cs="Arial"/>
                <w:sz w:val="20"/>
              </w:rPr>
              <w:t>równy lub wyższy od łącznych rocznych wydatków w danym projekcie z roku, w którym wydatki są najwyższe.</w:t>
            </w:r>
          </w:p>
          <w:p w:rsidR="00E5433C" w:rsidRDefault="00E5433C" w:rsidP="000710F1">
            <w:pPr>
              <w:spacing w:before="40" w:after="0"/>
              <w:jc w:val="both"/>
              <w:rPr>
                <w:rFonts w:ascii="Myriad Pro" w:hAnsi="Myriad Pro" w:cs="Arial"/>
                <w:sz w:val="20"/>
              </w:rPr>
            </w:pPr>
            <w:r>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Borders>
              <w:top w:val="single" w:sz="4" w:space="0" w:color="auto"/>
              <w:left w:val="single" w:sz="4" w:space="0" w:color="auto"/>
              <w:bottom w:val="single" w:sz="4" w:space="0" w:color="auto"/>
              <w:right w:val="single" w:sz="4" w:space="0" w:color="auto"/>
            </w:tcBorders>
          </w:tcPr>
          <w:p w:rsidR="00E5433C" w:rsidRDefault="00E5433C" w:rsidP="000710F1">
            <w:pPr>
              <w:spacing w:before="40" w:after="40" w:line="240" w:lineRule="auto"/>
              <w:jc w:val="both"/>
              <w:rPr>
                <w:rFonts w:ascii="Myriad Pro" w:hAnsi="Myriad Pro" w:cs="Arial"/>
                <w:sz w:val="20"/>
              </w:rPr>
            </w:pPr>
            <w:r>
              <w:rPr>
                <w:rFonts w:ascii="Myriad Pro" w:hAnsi="Myriad Pro" w:cs="Arial"/>
                <w:sz w:val="20"/>
              </w:rPr>
              <w:t xml:space="preserve">Spełnienie kryterium jest konieczne do przyznania dofinansowania. </w:t>
            </w:r>
          </w:p>
          <w:p w:rsidR="00E5433C" w:rsidRDefault="00E5433C" w:rsidP="000710F1">
            <w:pPr>
              <w:spacing w:before="40" w:after="40"/>
              <w:jc w:val="both"/>
              <w:rPr>
                <w:rFonts w:ascii="Myriad Pro" w:hAnsi="Myriad Pro" w:cs="Arial"/>
                <w:sz w:val="20"/>
              </w:rPr>
            </w:pPr>
            <w:r>
              <w:rPr>
                <w:rFonts w:ascii="Myriad Pro" w:hAnsi="Myriad Pro" w:cs="Arial"/>
                <w:sz w:val="20"/>
              </w:rPr>
              <w:t>Kryterium weryfikowane będzie na etapie  KOP.</w:t>
            </w:r>
          </w:p>
          <w:p w:rsidR="00E5433C" w:rsidRDefault="00E5433C" w:rsidP="000710F1">
            <w:pPr>
              <w:spacing w:before="40" w:after="40" w:line="240" w:lineRule="auto"/>
              <w:jc w:val="both"/>
              <w:rPr>
                <w:rFonts w:ascii="Myriad Pro" w:hAnsi="Myriad Pro" w:cs="Arial"/>
                <w:sz w:val="20"/>
              </w:rPr>
            </w:pPr>
          </w:p>
          <w:p w:rsidR="00E5433C" w:rsidRDefault="00E5433C" w:rsidP="000710F1">
            <w:pPr>
              <w:spacing w:before="40" w:after="40" w:line="240" w:lineRule="auto"/>
              <w:jc w:val="both"/>
              <w:rPr>
                <w:rFonts w:ascii="Myriad Pro" w:hAnsi="Myriad Pro" w:cs="Arial"/>
                <w:sz w:val="20"/>
              </w:rPr>
            </w:pPr>
            <w:r>
              <w:rPr>
                <w:rFonts w:ascii="Myriad Pro" w:hAnsi="Myriad Pro" w:cs="Arial"/>
                <w:sz w:val="20"/>
              </w:rPr>
              <w:t>Projekty niespełniające kryterium są odrzucane.</w:t>
            </w:r>
          </w:p>
          <w:p w:rsidR="00E5433C" w:rsidRDefault="00E5433C" w:rsidP="000710F1">
            <w:pPr>
              <w:spacing w:before="40" w:after="40" w:line="240" w:lineRule="auto"/>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E5433C" w:rsidTr="00E5433C">
        <w:tc>
          <w:tcPr>
            <w:tcW w:w="1422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5433C" w:rsidRDefault="00E5433C">
            <w:pPr>
              <w:spacing w:before="40" w:after="40" w:line="240" w:lineRule="auto"/>
              <w:contextualSpacing/>
              <w:jc w:val="center"/>
              <w:rPr>
                <w:rFonts w:ascii="Myriad Pro" w:hAnsi="Myriad Pro" w:cs="Arial"/>
                <w:b/>
                <w:sz w:val="20"/>
              </w:rPr>
            </w:pPr>
            <w:r>
              <w:rPr>
                <w:rFonts w:ascii="Myriad Pro" w:hAnsi="Myriad Pro" w:cs="Arial"/>
                <w:b/>
                <w:sz w:val="20"/>
              </w:rPr>
              <w:t>Kryteria jakości</w:t>
            </w:r>
          </w:p>
        </w:tc>
      </w:tr>
      <w:tr w:rsidR="00E5433C" w:rsidTr="00E5433C">
        <w:trPr>
          <w:trHeight w:val="387"/>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left="-15"/>
              <w:contextualSpacing/>
              <w:jc w:val="center"/>
              <w:rPr>
                <w:rFonts w:ascii="Myriad Pro" w:hAnsi="Myriad Pro" w:cs="Arial"/>
                <w:sz w:val="20"/>
              </w:rPr>
            </w:pPr>
            <w:r>
              <w:rPr>
                <w:rFonts w:ascii="Myriad Pro" w:hAnsi="Myriad Pro" w:cs="Arial"/>
                <w:sz w:val="20"/>
              </w:rPr>
              <w:t>L.p.</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Nazwa kryterium</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Definicja kryterium</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Opis znaczenia kryterium</w:t>
            </w:r>
          </w:p>
        </w:tc>
      </w:tr>
      <w:tr w:rsidR="00E5433C" w:rsidTr="00E5433C">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1</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2</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3</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4</w:t>
            </w:r>
          </w:p>
        </w:tc>
      </w:tr>
      <w:tr w:rsidR="00E5433C" w:rsidTr="00E5433C">
        <w:trPr>
          <w:trHeight w:val="41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1.</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contextualSpacing/>
              <w:rPr>
                <w:rFonts w:ascii="Myriad Pro" w:hAnsi="Myriad Pro" w:cs="Arial"/>
                <w:sz w:val="20"/>
              </w:rPr>
            </w:pPr>
            <w:r>
              <w:rPr>
                <w:rFonts w:ascii="Myriad Pro" w:hAnsi="Myriad Pro" w:cs="Arial"/>
                <w:sz w:val="20"/>
              </w:rPr>
              <w:t>Odpowiedniość/Adekwatność</w:t>
            </w:r>
            <w:r>
              <w:rPr>
                <w:rFonts w:ascii="Myriad Pro" w:hAnsi="Myriad Pro" w:cs="Arial"/>
                <w:sz w:val="20"/>
              </w:rPr>
              <w:lastRenderedPageBreak/>
              <w:t>/Trafność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rsidP="00D67413">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lastRenderedPageBreak/>
              <w:t xml:space="preserve">Stopień, w jakim grupa docelowa, oferowane formy wsparcia, </w:t>
            </w:r>
            <w:r>
              <w:rPr>
                <w:rFonts w:ascii="Myriad Pro" w:eastAsia="MyriadPro-Regular" w:hAnsi="Myriad Pro" w:cs="Arial"/>
                <w:sz w:val="20"/>
              </w:rPr>
              <w:lastRenderedPageBreak/>
              <w:t>harmonogram realizacji zadań i budżetu oraz dobrane wskaźniki są spójne z analizą sytuacji p</w:t>
            </w:r>
            <w:r w:rsidR="00D67413">
              <w:rPr>
                <w:rFonts w:ascii="Myriad Pro" w:eastAsia="MyriadPro-Regular" w:hAnsi="Myriad Pro" w:cs="Arial"/>
                <w:sz w:val="20"/>
              </w:rPr>
              <w:t>roblemowej zawartą we wniosku o d</w:t>
            </w:r>
            <w:r>
              <w:rPr>
                <w:rFonts w:ascii="Myriad Pro" w:eastAsia="MyriadPro-Regular" w:hAnsi="Myriad Pro" w:cs="Arial"/>
                <w:sz w:val="20"/>
              </w:rPr>
              <w:t>ofinansowanie.</w:t>
            </w:r>
          </w:p>
          <w:p w:rsidR="00E5433C" w:rsidRDefault="00E5433C" w:rsidP="00D67413">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 w jakim projekt zaspokaja potrzeby i niweluje bariery grupy docelowej, a także przyczynia się do osiągnięcia celów RPO WZ 2014-2020.</w:t>
            </w:r>
          </w:p>
          <w:p w:rsidR="00E5433C" w:rsidRDefault="00E5433C" w:rsidP="00D67413">
            <w:pPr>
              <w:spacing w:before="40" w:line="240" w:lineRule="auto"/>
              <w:contextualSpacing/>
              <w:jc w:val="both"/>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rsidP="00D67413">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lastRenderedPageBreak/>
              <w:t xml:space="preserve">Ocena spełniania kryterium dokonywana jest </w:t>
            </w:r>
            <w:r>
              <w:rPr>
                <w:rFonts w:ascii="Myriad Pro" w:eastAsia="MyriadPro-Regular" w:hAnsi="Myriad Pro" w:cs="Arial"/>
                <w:sz w:val="20"/>
              </w:rPr>
              <w:br/>
            </w:r>
            <w:r>
              <w:rPr>
                <w:rFonts w:ascii="Myriad Pro" w:eastAsia="MyriadPro-Regular" w:hAnsi="Myriad Pro" w:cs="Arial"/>
                <w:sz w:val="20"/>
              </w:rPr>
              <w:lastRenderedPageBreak/>
              <w:t>w ramach skali punktowej.</w:t>
            </w:r>
          </w:p>
          <w:p w:rsidR="00E5433C" w:rsidRDefault="00E5433C" w:rsidP="00D67413">
            <w:pPr>
              <w:spacing w:before="40" w:after="0"/>
              <w:jc w:val="both"/>
              <w:rPr>
                <w:rFonts w:ascii="Myriad Pro" w:eastAsia="MyriadPro-Regular" w:hAnsi="Myriad Pro" w:cs="Arial"/>
                <w:sz w:val="20"/>
              </w:rPr>
            </w:pPr>
            <w:r>
              <w:rPr>
                <w:rFonts w:ascii="Myriad Pro" w:eastAsia="MyriadPro-Regular" w:hAnsi="Myriad Pro" w:cs="Arial"/>
                <w:sz w:val="20"/>
              </w:rPr>
              <w:t>Skala punktów: 0-40.</w:t>
            </w:r>
          </w:p>
          <w:p w:rsidR="00E5433C" w:rsidRPr="00D67413" w:rsidRDefault="00E5433C" w:rsidP="00D67413">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zostaną przyznane minimum 24 punkty.</w:t>
            </w:r>
          </w:p>
        </w:tc>
      </w:tr>
      <w:tr w:rsidR="00E5433C" w:rsidTr="00E5433C">
        <w:trPr>
          <w:trHeight w:val="83"/>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lastRenderedPageBreak/>
              <w:t>2.</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rPr>
                <w:rFonts w:ascii="Myriad Pro" w:eastAsia="MyriadPro-Regular" w:hAnsi="Myriad Pro" w:cs="Arial"/>
                <w:sz w:val="20"/>
              </w:rPr>
            </w:pPr>
            <w:r>
              <w:rPr>
                <w:rFonts w:ascii="Myriad Pro" w:eastAsia="MyriadPro-Regular" w:hAnsi="Myriad Pro" w:cs="Arial"/>
                <w:sz w:val="20"/>
              </w:rPr>
              <w:t>Skuteczność/Efektywność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rsidP="00D67413">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Stopnień, w jakim projekt przyczyni się do rozwiązania/złagodzenia sytuacji problemowej wskazanej we wniosku o dofinansowanie.</w:t>
            </w:r>
          </w:p>
          <w:p w:rsidR="00E5433C" w:rsidRDefault="00E5433C" w:rsidP="00D67413">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Stopień/poziom osią</w:t>
            </w:r>
            <w:r w:rsidR="00D67413">
              <w:rPr>
                <w:rFonts w:ascii="Myriad Pro" w:eastAsia="MyriadPro-Regular" w:hAnsi="Myriad Pro" w:cs="Arial"/>
                <w:sz w:val="20"/>
              </w:rPr>
              <w:t xml:space="preserve">gnięcia zakładanych wskaźników </w:t>
            </w:r>
            <w:r>
              <w:rPr>
                <w:rFonts w:ascii="Myriad Pro" w:eastAsia="MyriadPro-Regular" w:hAnsi="Myriad Pro" w:cs="Arial"/>
                <w:sz w:val="20"/>
              </w:rPr>
              <w:t>w odniesieniu do zaplanowanych kosztów.</w:t>
            </w:r>
          </w:p>
          <w:p w:rsidR="00E5433C" w:rsidRDefault="00E5433C" w:rsidP="00D67413">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relacji nakład/rezultat.</w:t>
            </w:r>
          </w:p>
          <w:p w:rsidR="00E5433C" w:rsidRDefault="00E5433C" w:rsidP="00D67413">
            <w:pPr>
              <w:spacing w:before="40" w:after="0" w:line="240" w:lineRule="auto"/>
              <w:contextualSpacing/>
              <w:jc w:val="both"/>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rsidP="00D67413">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rsidP="00D67413">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0-30.</w:t>
            </w:r>
          </w:p>
          <w:p w:rsidR="00E5433C" w:rsidRPr="00D67413" w:rsidRDefault="00E5433C" w:rsidP="00D67413">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18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3.</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hAnsi="Myriad Pro" w:cs="Arial"/>
                <w:sz w:val="20"/>
              </w:rPr>
              <w:t>Trwałość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w jakim stopniu zaproponowane w projekcie instrumenty wsparcia oraz zaplanowane rezultaty przyczynią się do trwałej zmiany sytuacji grup docelowych.</w:t>
            </w:r>
          </w:p>
          <w:p w:rsidR="00E5433C" w:rsidRDefault="00E5433C">
            <w:pPr>
              <w:spacing w:before="40" w:after="0" w:line="240" w:lineRule="auto"/>
              <w:contextualSpacing/>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pPr>
              <w:spacing w:before="40" w:after="0" w:line="240" w:lineRule="auto"/>
              <w:contextualSpacing/>
              <w:rPr>
                <w:rFonts w:ascii="Myriad Pro" w:hAnsi="Myriad Pro" w:cs="Arial"/>
                <w:sz w:val="20"/>
              </w:rPr>
            </w:pPr>
            <w:r>
              <w:rPr>
                <w:rFonts w:ascii="Myriad Pro" w:hAnsi="Myriad Pro" w:cs="Arial"/>
                <w:sz w:val="20"/>
              </w:rPr>
              <w:t xml:space="preserve">Ocena spełniania kryterium dokonywana jest </w:t>
            </w:r>
            <w:r>
              <w:rPr>
                <w:rFonts w:ascii="Myriad Pro"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Skala punktów 0-10 </w:t>
            </w:r>
          </w:p>
          <w:p w:rsidR="00E5433C" w:rsidRPr="00D67413" w:rsidRDefault="00E5433C" w:rsidP="00D67413">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w:t>
            </w:r>
            <w:r w:rsidR="00D67413">
              <w:rPr>
                <w:rFonts w:ascii="Myriad Pro" w:eastAsia="MyriadPro-Regular" w:hAnsi="Myriad Pro" w:cs="Arial"/>
                <w:sz w:val="20"/>
              </w:rPr>
              <w:t>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4.</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eastAsia="MyriadPro-Regular" w:hAnsi="Myriad Pro" w:cs="Arial"/>
                <w:sz w:val="20"/>
              </w:rPr>
              <w:t>Doświadczenie wnioskodawcy i partnera (jeśli dotyczy)</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Doświadczenie w realizacji podobnych przedsięwzięć realizowanych:</w:t>
            </w:r>
          </w:p>
          <w:p w:rsidR="00E5433C" w:rsidRDefault="00E5433C" w:rsidP="002712B6">
            <w:pPr>
              <w:pStyle w:val="Akapitzlist"/>
              <w:numPr>
                <w:ilvl w:val="0"/>
                <w:numId w:val="7"/>
              </w:numPr>
              <w:autoSpaceDE w:val="0"/>
              <w:autoSpaceDN w:val="0"/>
              <w:adjustRightInd w:val="0"/>
              <w:spacing w:after="0" w:line="240" w:lineRule="auto"/>
              <w:ind w:left="175" w:hanging="141"/>
              <w:jc w:val="both"/>
              <w:rPr>
                <w:rFonts w:cs="Arial"/>
              </w:rPr>
            </w:pPr>
            <w:r>
              <w:rPr>
                <w:rFonts w:cs="Arial"/>
              </w:rPr>
              <w:t xml:space="preserve">w obszarze wsparcia projektu: maksymalnie </w:t>
            </w:r>
            <w:r>
              <w:rPr>
                <w:rFonts w:cs="Arial"/>
                <w:b/>
              </w:rPr>
              <w:t>4 pkt</w:t>
            </w:r>
            <w:r>
              <w:rPr>
                <w:rFonts w:cs="Arial"/>
              </w:rPr>
              <w:t xml:space="preserve">; </w:t>
            </w:r>
          </w:p>
          <w:p w:rsidR="00E5433C" w:rsidRDefault="00E5433C" w:rsidP="002712B6">
            <w:pPr>
              <w:pStyle w:val="Default"/>
              <w:numPr>
                <w:ilvl w:val="0"/>
                <w:numId w:val="8"/>
              </w:numPr>
              <w:spacing w:line="276" w:lineRule="auto"/>
              <w:ind w:left="175" w:hanging="141"/>
              <w:jc w:val="both"/>
              <w:rPr>
                <w:rFonts w:ascii="Myriad Pro" w:hAnsi="Myriad Pro"/>
                <w:sz w:val="20"/>
                <w:szCs w:val="20"/>
              </w:rPr>
            </w:pPr>
            <w:r>
              <w:rPr>
                <w:rFonts w:ascii="Myriad Pro" w:hAnsi="Myriad Pro"/>
                <w:sz w:val="20"/>
                <w:szCs w:val="20"/>
              </w:rPr>
              <w:t xml:space="preserve">na rzecz grupy docelowej, do której skierowany będzie projekt: maksymalnie </w:t>
            </w:r>
            <w:r>
              <w:rPr>
                <w:rFonts w:ascii="Myriad Pro" w:hAnsi="Myriad Pro"/>
                <w:b/>
                <w:sz w:val="20"/>
                <w:szCs w:val="20"/>
              </w:rPr>
              <w:t>4 pkt</w:t>
            </w:r>
            <w:r>
              <w:rPr>
                <w:rFonts w:ascii="Myriad Pro" w:hAnsi="Myriad Pro"/>
                <w:sz w:val="20"/>
                <w:szCs w:val="20"/>
              </w:rPr>
              <w:t>;</w:t>
            </w:r>
          </w:p>
          <w:p w:rsidR="00E5433C" w:rsidRDefault="00E5433C" w:rsidP="002712B6">
            <w:pPr>
              <w:pStyle w:val="Default"/>
              <w:numPr>
                <w:ilvl w:val="0"/>
                <w:numId w:val="8"/>
              </w:numPr>
              <w:spacing w:after="240" w:line="276" w:lineRule="auto"/>
              <w:ind w:left="175" w:hanging="141"/>
              <w:jc w:val="both"/>
              <w:rPr>
                <w:rFonts w:ascii="Myriad Pro" w:eastAsia="MyriadPro-Regular" w:hAnsi="Myriad Pro"/>
                <w:sz w:val="20"/>
                <w:szCs w:val="20"/>
              </w:rPr>
            </w:pPr>
            <w:r>
              <w:rPr>
                <w:rFonts w:ascii="Myriad Pro" w:hAnsi="Myriad Pro"/>
                <w:sz w:val="20"/>
                <w:szCs w:val="20"/>
              </w:rPr>
              <w:t xml:space="preserve">na określonym terytorium, którego będzie dotyczyć realizacja projektu: maksymalnie </w:t>
            </w:r>
            <w:r>
              <w:rPr>
                <w:rFonts w:ascii="Myriad Pro" w:hAnsi="Myriad Pro"/>
                <w:b/>
                <w:sz w:val="20"/>
                <w:szCs w:val="20"/>
              </w:rPr>
              <w:t xml:space="preserve">2 pkt. </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Default="00E5433C">
            <w:pPr>
              <w:spacing w:before="40" w:after="0" w:line="240" w:lineRule="auto"/>
              <w:contextualSpacing/>
              <w:rPr>
                <w:rFonts w:ascii="Myriad Pro" w:hAnsi="Myriad Pro" w:cs="Arial"/>
                <w:sz w:val="20"/>
              </w:rPr>
            </w:pPr>
            <w:r>
              <w:rPr>
                <w:rFonts w:ascii="Myriad Pro" w:eastAsia="MyriadPro-Regular" w:hAnsi="Myriad Pro" w:cs="Arial"/>
                <w:sz w:val="20"/>
              </w:rPr>
              <w:t>Kryterium zostanie spełnione, jeżeli podczas jego oceny zostanie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5.</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rPr>
                <w:rFonts w:ascii="Myriad Pro" w:eastAsia="MyriadPro-Regular" w:hAnsi="Myriad Pro" w:cs="Arial"/>
                <w:sz w:val="20"/>
              </w:rPr>
            </w:pPr>
            <w:r>
              <w:rPr>
                <w:rFonts w:ascii="Myriad Pro" w:eastAsia="MyriadPro-Regular" w:hAnsi="Myriad Pro" w:cs="Arial"/>
                <w:sz w:val="20"/>
              </w:rPr>
              <w:t>Zaplecze realizacji projektu</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t>W przypadku samodzielnej realizacji projektu:</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maksymalnie </w:t>
            </w:r>
            <w:r>
              <w:rPr>
                <w:rFonts w:ascii="Myriad Pro" w:eastAsia="MyriadPro-Regular" w:hAnsi="Myriad Pro" w:cs="Arial"/>
                <w:b/>
                <w:sz w:val="20"/>
              </w:rPr>
              <w:t>10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lastRenderedPageBreak/>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maksymalnie </w:t>
            </w:r>
            <w:r>
              <w:rPr>
                <w:rFonts w:eastAsia="MyriadPro-Regular" w:cs="Arial"/>
                <w:b/>
              </w:rPr>
              <w:t>2 pkt.</w:t>
            </w:r>
          </w:p>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t>W przypadku realizacji projektu w partnerstwie:</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i partnera/ów: maksymalnie </w:t>
            </w:r>
            <w:r>
              <w:rPr>
                <w:rFonts w:ascii="Myriad Pro" w:eastAsia="MyriadPro-Regular" w:hAnsi="Myriad Pro" w:cs="Arial"/>
                <w:b/>
                <w:sz w:val="20"/>
              </w:rPr>
              <w:t>5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maksymalnie </w:t>
            </w:r>
            <w:r>
              <w:rPr>
                <w:rFonts w:eastAsia="MyriadPro-Regular" w:cs="Arial"/>
                <w:b/>
              </w:rPr>
              <w:t>1 pkt.</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zasadności partnerstwa zawiązanego w celu wspólnej realizacji projektu, w tym sposób podziału realizacji zadań: maksymalnie </w:t>
            </w:r>
            <w:r>
              <w:rPr>
                <w:rFonts w:ascii="Myriad Pro" w:eastAsia="MyriadPro-Regular" w:hAnsi="Myriad Pro" w:cs="Arial"/>
                <w:b/>
                <w:sz w:val="20"/>
              </w:rPr>
              <w:t>5  pkt</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lastRenderedPageBreak/>
              <w:t xml:space="preserve">Ocena spełniania kryterium dokonywana jest </w:t>
            </w:r>
            <w:r>
              <w:rPr>
                <w:rFonts w:ascii="Myriad Pro" w:eastAsia="MyriadPro-Regular"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6 punktów.</w:t>
            </w:r>
          </w:p>
        </w:tc>
      </w:tr>
    </w:tbl>
    <w:p w:rsidR="00E5433C" w:rsidRDefault="00E5433C" w:rsidP="00E5433C">
      <w:pPr>
        <w:rPr>
          <w:rFonts w:ascii="Myriad Pro" w:hAnsi="Myriad Pro"/>
          <w:sz w:val="20"/>
        </w:rPr>
      </w:pPr>
    </w:p>
    <w:tbl>
      <w:tblPr>
        <w:tblW w:w="14175" w:type="dxa"/>
        <w:jc w:val="center"/>
        <w:tblLayout w:type="fixed"/>
        <w:tblLook w:val="04A0" w:firstRow="1" w:lastRow="0" w:firstColumn="1" w:lastColumn="0" w:noHBand="0" w:noVBand="1"/>
      </w:tblPr>
      <w:tblGrid>
        <w:gridCol w:w="536"/>
        <w:gridCol w:w="2824"/>
        <w:gridCol w:w="4803"/>
        <w:gridCol w:w="6012"/>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5433C" w:rsidRDefault="00E5433C">
            <w:pPr>
              <w:spacing w:before="40" w:after="40"/>
              <w:jc w:val="center"/>
              <w:rPr>
                <w:rFonts w:ascii="Myriad Pro" w:hAnsi="Myriad Pro" w:cs="Arial"/>
                <w:b/>
                <w:sz w:val="20"/>
              </w:rPr>
            </w:pPr>
            <w:r>
              <w:rPr>
                <w:rFonts w:ascii="Myriad Pro" w:hAnsi="Myriad Pro" w:cs="Arial"/>
                <w:b/>
                <w:sz w:val="20"/>
              </w:rPr>
              <w:t>Kryteria administracyjności</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left="-22"/>
              <w:rPr>
                <w:rFonts w:ascii="Myriad Pro" w:hAnsi="Myriad Pro" w:cs="Arial"/>
                <w:sz w:val="20"/>
              </w:rPr>
            </w:pPr>
            <w:r>
              <w:rPr>
                <w:rFonts w:ascii="Myriad Pro" w:hAnsi="Myriad Pro" w:cs="Arial"/>
                <w:sz w:val="20"/>
              </w:rPr>
              <w:t>L.p.</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Nazwa kryterium</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Definicja kryterium</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Opis znaczenia kryterium</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Intensywność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 xml:space="preserve">Wnioskowana kwota i poziom wsparcia są zgodne z zapisami </w:t>
            </w:r>
            <w:r>
              <w:rPr>
                <w:rFonts w:ascii="Myriad Pro" w:hAnsi="Myriad Pro" w:cs="Arial"/>
                <w:i/>
                <w:sz w:val="20"/>
              </w:rPr>
              <w:t>Regulaminu konkursu</w:t>
            </w:r>
            <w:r>
              <w:rPr>
                <w:rFonts w:ascii="Myriad Pro" w:hAnsi="Myriad Pro" w:cs="Arial"/>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2.</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kwalifikowalnością wydatków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D67413">
            <w:pPr>
              <w:autoSpaceDE w:val="0"/>
              <w:autoSpaceDN w:val="0"/>
              <w:adjustRightInd w:val="0"/>
              <w:jc w:val="both"/>
              <w:rPr>
                <w:rFonts w:ascii="Myriad Pro" w:eastAsia="MyriadPro-Regular" w:hAnsi="Myriad Pro" w:cs="Arial"/>
                <w:i/>
                <w:sz w:val="20"/>
              </w:rPr>
            </w:pPr>
            <w:r>
              <w:rPr>
                <w:rFonts w:ascii="Myriad Pro" w:eastAsia="MyriadPro-Regular" w:hAnsi="Myriad Pro" w:cs="Arial"/>
                <w:sz w:val="20"/>
              </w:rPr>
              <w:t xml:space="preserve">Wydatki w projekcie są zgodne z </w:t>
            </w:r>
            <w:r>
              <w:rPr>
                <w:rFonts w:ascii="Myriad Pro" w:eastAsia="MyriadPro-Regular" w:hAnsi="Myriad Pro" w:cs="Arial"/>
                <w:i/>
                <w:sz w:val="20"/>
              </w:rPr>
              <w:t xml:space="preserve">Wytycznymi </w:t>
            </w:r>
            <w:r>
              <w:rPr>
                <w:rFonts w:ascii="Myriad Pro" w:eastAsia="MyriadPro-Regular" w:hAnsi="Myriad Pro" w:cs="Arial"/>
                <w:i/>
                <w:sz w:val="20"/>
              </w:rPr>
              <w:br/>
              <w:t xml:space="preserve">w zakresie kwalifikowalności wydatków w ramach </w:t>
            </w:r>
            <w:r>
              <w:rPr>
                <w:rFonts w:ascii="Myriad Pro" w:eastAsia="MyriadPro-Regular" w:hAnsi="Myriad Pro" w:cs="Arial"/>
                <w:i/>
                <w:sz w:val="20"/>
              </w:rPr>
              <w:lastRenderedPageBreak/>
              <w:t>Europejskiego Funduszu Rozwoju Regionalnego, Europejskiego Funduszu Społecznego oraz Funduszu Spójności na lata 2014-2020</w:t>
            </w:r>
            <w:r>
              <w:rPr>
                <w:rFonts w:ascii="Myriad Pro" w:eastAsia="MyriadPro-Regular" w:hAnsi="Myriad Pro" w:cs="Arial"/>
                <w:sz w:val="20"/>
              </w:rPr>
              <w:t xml:space="preserve"> oraz z</w:t>
            </w:r>
            <w:r>
              <w:rPr>
                <w:rFonts w:ascii="Myriad Pro" w:eastAsia="MyriadPro-Regular" w:hAnsi="Myriad Pro" w:cs="Arial"/>
                <w:i/>
                <w:sz w:val="20"/>
              </w:rPr>
              <w:t xml:space="preserve"> Wytycznymi w zakresie realizacji przedsięwzięć z udziałem środków Europejskiego Funduszu Społecznego </w:t>
            </w:r>
            <w:r>
              <w:rPr>
                <w:rFonts w:ascii="Myriad Pro" w:eastAsia="Times New Roman" w:hAnsi="Myriad Pro" w:cs="Arial"/>
                <w:i/>
                <w:sz w:val="20"/>
              </w:rPr>
              <w:t>w obszarze zdrowia na lata 2014-2020</w:t>
            </w:r>
            <w:r>
              <w:rPr>
                <w:rFonts w:ascii="Myriad Pro" w:eastAsia="MyriadPro-Regular" w:hAnsi="Myriad Pro" w:cs="Arial"/>
                <w:i/>
                <w:sz w:val="20"/>
              </w:rPr>
              <w:t>.</w:t>
            </w:r>
          </w:p>
          <w:p w:rsidR="00E5433C" w:rsidRDefault="00E5433C" w:rsidP="00D67413">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Planowane wydatki są uzasadnione, niezbędne, racjonalne i adekwatne do zakresu merytorycznego</w:t>
            </w:r>
            <w:r>
              <w:rPr>
                <w:rFonts w:ascii="Myriad Pro" w:eastAsia="MyriadPro-Regular" w:hAnsi="Myriad Pro" w:cs="MyriadPro-Regular"/>
                <w:sz w:val="20"/>
              </w:rPr>
              <w:t xml:space="preserve"> </w:t>
            </w:r>
            <w:r>
              <w:rPr>
                <w:rFonts w:ascii="Myriad Pro" w:eastAsia="MyriadPro-Regular" w:hAnsi="Myriad Pro" w:cs="Arial"/>
                <w:sz w:val="20"/>
              </w:rPr>
              <w:t>projek</w:t>
            </w:r>
            <w:r w:rsidR="00D67413">
              <w:rPr>
                <w:rFonts w:ascii="Myriad Pro" w:eastAsia="MyriadPro-Regular" w:hAnsi="Myriad Pro" w:cs="Arial"/>
                <w:sz w:val="20"/>
              </w:rPr>
              <w:t xml:space="preserve">tu w tym opisu grupy docelowej </w:t>
            </w:r>
            <w:r>
              <w:rPr>
                <w:rFonts w:ascii="Myriad Pro" w:eastAsia="MyriadPro-Regular" w:hAnsi="Myriad Pro" w:cs="Arial"/>
                <w:sz w:val="20"/>
              </w:rPr>
              <w:t>i planowanego wsparcia.</w:t>
            </w:r>
          </w:p>
          <w:p w:rsidR="00E5433C" w:rsidRDefault="00E5433C" w:rsidP="00D67413">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Wydatki </w:t>
            </w:r>
            <w:r w:rsidR="00D67413">
              <w:rPr>
                <w:rFonts w:ascii="Myriad Pro" w:eastAsia="MyriadPro-Regular" w:hAnsi="Myriad Pro" w:cs="Arial"/>
                <w:sz w:val="20"/>
              </w:rPr>
              <w:t xml:space="preserve">założone w projekcie są zgodne </w:t>
            </w:r>
            <w:r>
              <w:rPr>
                <w:rFonts w:ascii="Myriad Pro" w:eastAsia="MyriadPro-Regular" w:hAnsi="Myriad Pro" w:cs="Arial"/>
                <w:sz w:val="20"/>
              </w:rPr>
              <w:t>z</w:t>
            </w:r>
            <w:r>
              <w:rPr>
                <w:rFonts w:ascii="Myriad Pro" w:eastAsia="MyriadPro-Regular" w:hAnsi="Myriad Pro" w:cs="MyriadPro-Regular"/>
                <w:sz w:val="20"/>
              </w:rPr>
              <w:t xml:space="preserve"> </w:t>
            </w:r>
            <w:r>
              <w:rPr>
                <w:rFonts w:ascii="Myriad Pro" w:eastAsia="MyriadPro-Regular" w:hAnsi="Myriad Pro" w:cs="Arial"/>
                <w:sz w:val="20"/>
              </w:rPr>
              <w:t>katalogiem wydatków,</w:t>
            </w:r>
            <w:r>
              <w:rPr>
                <w:rFonts w:ascii="Myriad Pro" w:eastAsia="MyriadPro-Regular" w:hAnsi="Myriad Pro" w:cs="MyriadPro-Regular"/>
                <w:sz w:val="20"/>
              </w:rPr>
              <w:t xml:space="preserve"> </w:t>
            </w:r>
            <w:r>
              <w:rPr>
                <w:rFonts w:ascii="Myriad Pro" w:eastAsia="MyriadPro-Regular" w:hAnsi="Myriad Pro" w:cs="Arial"/>
                <w:sz w:val="20"/>
              </w:rPr>
              <w:t>limitami (w tym stawką ryczałtową dla kosztów pośrednich) oraz zasadami kwalifikowalności określonymi w Regulaminie konkursu (jeśli dotyczy).</w:t>
            </w:r>
          </w:p>
          <w:p w:rsidR="00E5433C" w:rsidRDefault="00E5433C" w:rsidP="00D67413">
            <w:pPr>
              <w:spacing w:before="40" w:after="40"/>
              <w:jc w:val="both"/>
              <w:rPr>
                <w:rFonts w:ascii="Myriad Pro" w:hAnsi="Myriad Pro" w:cs="Arial"/>
                <w:sz w:val="20"/>
              </w:rPr>
            </w:pPr>
            <w:r>
              <w:rPr>
                <w:rFonts w:ascii="Myriad Pro" w:eastAsia="MyriadPro-Regular" w:hAnsi="Myriad Pro" w:cs="Arial"/>
                <w:sz w:val="20"/>
              </w:rPr>
              <w:t xml:space="preserve">Poziom wydatków w ramach cross </w:t>
            </w:r>
            <w:proofErr w:type="spellStart"/>
            <w:r>
              <w:rPr>
                <w:rFonts w:ascii="Myriad Pro" w:eastAsia="MyriadPro-Regular" w:hAnsi="Myriad Pro" w:cs="Arial"/>
                <w:sz w:val="20"/>
              </w:rPr>
              <w:t>financingu</w:t>
            </w:r>
            <w:proofErr w:type="spellEnd"/>
            <w:r>
              <w:rPr>
                <w:rFonts w:ascii="Myriad Pro" w:eastAsia="MyriadPro-Regular" w:hAnsi="Myriad Pro" w:cs="Arial"/>
                <w:sz w:val="20"/>
              </w:rPr>
              <w:t xml:space="preserve"> oraz środków trwałych jest zgodny z poziomem tych wydatków wskazanym w Regulaminie konkursu.</w:t>
            </w:r>
          </w:p>
        </w:tc>
        <w:tc>
          <w:tcPr>
            <w:tcW w:w="6012" w:type="dxa"/>
            <w:tcBorders>
              <w:top w:val="single" w:sz="4" w:space="0" w:color="auto"/>
              <w:left w:val="single" w:sz="4" w:space="0" w:color="auto"/>
              <w:bottom w:val="single" w:sz="4" w:space="0" w:color="auto"/>
              <w:right w:val="single" w:sz="4" w:space="0" w:color="auto"/>
            </w:tcBorders>
          </w:tcPr>
          <w:p w:rsidR="00E5433C" w:rsidRDefault="00E5433C" w:rsidP="00D67413">
            <w:pPr>
              <w:spacing w:before="40" w:after="40"/>
              <w:jc w:val="both"/>
              <w:rPr>
                <w:rFonts w:ascii="Myriad Pro" w:hAnsi="Myriad Pro" w:cs="Arial"/>
                <w:sz w:val="20"/>
              </w:rPr>
            </w:pPr>
            <w:r>
              <w:rPr>
                <w:rFonts w:ascii="Myriad Pro" w:hAnsi="Myriad Pro" w:cs="Arial"/>
                <w:sz w:val="20"/>
              </w:rPr>
              <w:lastRenderedPageBreak/>
              <w:t>Spełnienie kryterium jest konieczne do przyznania dofinansowania.</w:t>
            </w:r>
          </w:p>
          <w:p w:rsidR="00E5433C" w:rsidRDefault="00E5433C" w:rsidP="00D67413">
            <w:pPr>
              <w:spacing w:before="40" w:after="40"/>
              <w:jc w:val="both"/>
              <w:rPr>
                <w:rFonts w:ascii="Myriad Pro" w:hAnsi="Myriad Pro" w:cs="Arial"/>
                <w:sz w:val="20"/>
              </w:rPr>
            </w:pPr>
            <w:r>
              <w:rPr>
                <w:rFonts w:ascii="Myriad Pro" w:hAnsi="Myriad Pro" w:cs="Arial"/>
                <w:sz w:val="20"/>
              </w:rPr>
              <w:lastRenderedPageBreak/>
              <w:t>Projekty niespełniające kryterium kierowane są do poprawy lub uzupełnienia.</w:t>
            </w:r>
          </w:p>
          <w:p w:rsidR="00E5433C" w:rsidRDefault="00E5433C" w:rsidP="00D67413">
            <w:pPr>
              <w:autoSpaceDE w:val="0"/>
              <w:autoSpaceDN w:val="0"/>
              <w:adjustRightInd w:val="0"/>
              <w:jc w:val="both"/>
              <w:rPr>
                <w:rFonts w:ascii="Myriad Pro" w:eastAsia="MyriadPro-Regular" w:hAnsi="Myriad Pro" w:cs="Arial"/>
                <w:i/>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i/>
                <w:sz w:val="20"/>
              </w:rPr>
              <w:t xml:space="preserve">Wytycznych w zakresie kwalifikowalności wydatków w ramach Europejskiego Funduszu Rozwoju Regionalnego, Europejskiego Funduszu Społecznego oraz Funduszu Spójności na lata 2014-2020  oraz </w:t>
            </w:r>
            <w:r>
              <w:rPr>
                <w:rFonts w:ascii="Myriad Pro" w:eastAsia="MyriadPro-Regular" w:hAnsi="Myriad Pro" w:cs="Arial"/>
                <w:sz w:val="20"/>
              </w:rPr>
              <w:t xml:space="preserve"> </w:t>
            </w:r>
            <w:r>
              <w:rPr>
                <w:rFonts w:ascii="Myriad Pro" w:hAnsi="Myriad Pro" w:cs="Arial"/>
                <w:sz w:val="20"/>
              </w:rPr>
              <w:t xml:space="preserve"> właściwych </w:t>
            </w:r>
            <w:r>
              <w:rPr>
                <w:rFonts w:ascii="Myriad Pro" w:eastAsia="MyriadPro-Regular" w:hAnsi="Myriad Pro" w:cs="Arial"/>
                <w:i/>
                <w:sz w:val="20"/>
              </w:rPr>
              <w:t xml:space="preserve">Wytycznych obszarowych, </w:t>
            </w:r>
            <w:r>
              <w:rPr>
                <w:rFonts w:ascii="Myriad Pro" w:hAnsi="Myriad Pro" w:cs="Arial"/>
                <w:sz w:val="20"/>
              </w:rPr>
              <w:t>mających wpływ na założenia dotyczące kwalifikowalności wydatków.</w:t>
            </w:r>
          </w:p>
          <w:p w:rsidR="00E5433C" w:rsidRDefault="00E5433C" w:rsidP="00D67413">
            <w:pPr>
              <w:spacing w:before="40" w:after="40"/>
              <w:jc w:val="both"/>
              <w:rPr>
                <w:rFonts w:ascii="Myriad Pro" w:hAnsi="Myriad Pro" w:cs="Arial"/>
                <w:sz w:val="20"/>
              </w:rPr>
            </w:pPr>
          </w:p>
          <w:p w:rsidR="00E5433C" w:rsidRDefault="00E5433C" w:rsidP="00D67413">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3.</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eastAsia="MyriadPro-Regular" w:hAnsi="Myriad Pro" w:cs="Arial"/>
                <w:sz w:val="20"/>
              </w:rPr>
              <w:t>Zgodność z warunkami realizacji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D67413">
            <w:pPr>
              <w:spacing w:before="40" w:after="40"/>
              <w:jc w:val="both"/>
              <w:rPr>
                <w:rFonts w:ascii="Myriad Pro" w:hAnsi="Myriad Pro" w:cs="Arial"/>
                <w:sz w:val="20"/>
              </w:rPr>
            </w:pPr>
            <w:r>
              <w:rPr>
                <w:rFonts w:ascii="Myriad Pro" w:eastAsia="MyriadPro-Regular" w:hAnsi="Myriad Pro" w:cs="Arial"/>
                <w:sz w:val="20"/>
              </w:rPr>
              <w:t>Wnios</w:t>
            </w:r>
            <w:r w:rsidR="00D67413">
              <w:rPr>
                <w:rFonts w:ascii="Myriad Pro" w:eastAsia="MyriadPro-Regular" w:hAnsi="Myriad Pro" w:cs="Arial"/>
                <w:sz w:val="20"/>
              </w:rPr>
              <w:t xml:space="preserve">ek został sporządzony zgodnie z </w:t>
            </w:r>
            <w:r>
              <w:rPr>
                <w:rFonts w:ascii="Myriad Pro" w:eastAsia="MyriadPro-Regular" w:hAnsi="Myriad Pro" w:cs="Arial"/>
                <w:sz w:val="20"/>
              </w:rPr>
              <w:t xml:space="preserve">uwarunkowaniami realizacji wsparcia określonymi we właściwych wytycznych obszarowych oraz z zasadami realizacji wsparcia wskazanymi przez IOK  w części 5.3 </w:t>
            </w:r>
            <w:r>
              <w:rPr>
                <w:rFonts w:ascii="Myriad Pro" w:eastAsia="MyriadPro-Regular" w:hAnsi="Myriad Pro" w:cs="Arial"/>
                <w:i/>
                <w:sz w:val="20"/>
              </w:rPr>
              <w:t xml:space="preserve">Regulaminu konkursu </w:t>
            </w:r>
            <w:r>
              <w:rPr>
                <w:rFonts w:ascii="Myriad Pro" w:eastAsia="MyriadPro-Regular" w:hAnsi="Myriad Pro" w:cs="Arial"/>
                <w:sz w:val="20"/>
              </w:rPr>
              <w:t>(np. zasady realizacji danej formy wsparcia).</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D67413">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Spełnienie kryterium jest konieczne do przyznania dofinansowania.</w:t>
            </w:r>
          </w:p>
          <w:p w:rsidR="00E5433C" w:rsidRDefault="00E5433C" w:rsidP="00D67413">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Projekty niespełniające kryterium kierowane są do poprawy lub uzupełnienia.</w:t>
            </w:r>
          </w:p>
          <w:p w:rsidR="00E5433C" w:rsidRDefault="00E5433C" w:rsidP="00D67413">
            <w:pPr>
              <w:autoSpaceDE w:val="0"/>
              <w:autoSpaceDN w:val="0"/>
              <w:adjustRightInd w:val="0"/>
              <w:jc w:val="both"/>
              <w:rPr>
                <w:rFonts w:ascii="Myriad Pro" w:eastAsia="MyriadPro-Regular" w:hAnsi="Myriad Pro" w:cs="Arial"/>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Pr>
                <w:rFonts w:ascii="Myriad Pro" w:hAnsi="Myriad Pro" w:cs="Arial"/>
                <w:i/>
                <w:sz w:val="20"/>
              </w:rPr>
              <w:t>RPO WZ 2014-2020</w:t>
            </w:r>
            <w:r>
              <w:rPr>
                <w:rFonts w:ascii="Myriad Pro" w:hAnsi="Myriad Pro" w:cs="Arial"/>
                <w:sz w:val="20"/>
              </w:rPr>
              <w:t xml:space="preserve">, przepisów prawa,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sz w:val="20"/>
              </w:rPr>
              <w:t>właściwych</w:t>
            </w:r>
            <w:r>
              <w:rPr>
                <w:rFonts w:ascii="Myriad Pro" w:eastAsia="MyriadPro-Regular" w:hAnsi="Myriad Pro" w:cs="Arial"/>
                <w:i/>
                <w:sz w:val="20"/>
              </w:rPr>
              <w:t xml:space="preserve"> Wytycznych obszarowych, </w:t>
            </w:r>
            <w:r>
              <w:rPr>
                <w:rFonts w:ascii="Myriad Pro" w:hAnsi="Myriad Pro" w:cs="Arial"/>
                <w:sz w:val="20"/>
              </w:rPr>
              <w:t>mających wpływ na założenia dotyczące uwarunkowań realizacji wsparcia</w:t>
            </w:r>
          </w:p>
          <w:p w:rsidR="00E5433C" w:rsidRDefault="00E5433C" w:rsidP="00D67413">
            <w:pPr>
              <w:autoSpaceDE w:val="0"/>
              <w:autoSpaceDN w:val="0"/>
              <w:adjustRightInd w:val="0"/>
              <w:jc w:val="both"/>
              <w:rPr>
                <w:rFonts w:ascii="Myriad Pro" w:hAnsi="Myriad Pro" w:cs="Arial"/>
                <w:sz w:val="20"/>
              </w:rPr>
            </w:pPr>
            <w:r>
              <w:rPr>
                <w:rFonts w:ascii="Myriad Pro" w:eastAsia="MyriadPro-Regular" w:hAnsi="Myriad Pro" w:cs="Arial"/>
                <w:sz w:val="20"/>
              </w:rPr>
              <w:lastRenderedPageBreak/>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4.</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Spójność i kompletność zapisów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D67413">
            <w:pPr>
              <w:autoSpaceDE w:val="0"/>
              <w:autoSpaceDN w:val="0"/>
              <w:adjustRightInd w:val="0"/>
              <w:jc w:val="both"/>
              <w:rPr>
                <w:rFonts w:ascii="Myriad Pro" w:hAnsi="Myriad Pro" w:cs="Arial"/>
                <w:sz w:val="20"/>
              </w:rPr>
            </w:pPr>
            <w:r>
              <w:rPr>
                <w:rFonts w:ascii="Myriad Pro" w:eastAsia="MyriadPro-Regular" w:hAnsi="Myriad Pro" w:cs="Arial"/>
                <w:sz w:val="20"/>
              </w:rPr>
              <w:t xml:space="preserve">Wniosek jest spójny i kompletny w odniesieniu do dokonanej oceny. </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D67413">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D67413">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D67413">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5D358B" w:rsidRDefault="005D358B" w:rsidP="005D358B">
      <w:pPr>
        <w:jc w:val="center"/>
        <w:rPr>
          <w:rFonts w:ascii="Myriad Pro" w:hAnsi="Myriad Pro"/>
          <w:b/>
          <w:sz w:val="20"/>
        </w:rPr>
      </w:pPr>
    </w:p>
    <w:p w:rsidR="005D358B" w:rsidRDefault="005D358B" w:rsidP="005D358B">
      <w:pPr>
        <w:jc w:val="center"/>
        <w:rPr>
          <w:rFonts w:ascii="Myriad Pro" w:hAnsi="Myriad Pro"/>
          <w:b/>
          <w:sz w:val="20"/>
        </w:rPr>
      </w:pPr>
      <w:r>
        <w:rPr>
          <w:rFonts w:ascii="Myriad Pro" w:hAnsi="Myriad Pro"/>
          <w:b/>
          <w:sz w:val="20"/>
        </w:rPr>
        <w:t>Kryteria szczegółowe przyjęte Uchwałą Nr 34/20 Komitetu Monitorującego RPO WZ 2014-2020 z dnia 26 listopada 2020 r.  (tryb konkursowy) typ 1</w:t>
      </w:r>
      <w:ins w:id="28" w:author="Justyna Bykowska" w:date="2020-09-29T09:54:00Z">
        <w:r>
          <w:rPr>
            <w:rFonts w:ascii="Myriad Pro" w:hAnsi="Myriad Pro"/>
            <w:b/>
            <w:sz w:val="20"/>
          </w:rPr>
          <w:t xml:space="preserve"> </w:t>
        </w:r>
      </w:ins>
    </w:p>
    <w:p w:rsidR="001677A0" w:rsidRPr="005D358B" w:rsidRDefault="001677A0" w:rsidP="005D358B">
      <w:pPr>
        <w:jc w:val="center"/>
        <w:rPr>
          <w:rFonts w:ascii="Myriad Pro" w:hAnsi="Myriad Pro"/>
          <w:b/>
          <w:sz w:val="20"/>
        </w:rPr>
      </w:pPr>
      <w:r w:rsidRPr="0031023A">
        <w:rPr>
          <w:rFonts w:ascii="Myriad Pro" w:hAnsi="Myriad Pro"/>
          <w:sz w:val="20"/>
        </w:rPr>
        <w:t>nabór dot. Regionalnego Programu Zdrowotnego pn</w:t>
      </w:r>
      <w:r>
        <w:rPr>
          <w:rFonts w:ascii="Myriad Pro" w:hAnsi="Myriad Pro"/>
          <w:sz w:val="20"/>
        </w:rPr>
        <w:t>. „</w:t>
      </w:r>
      <w:r w:rsidRPr="00D575DD">
        <w:rPr>
          <w:rFonts w:cs="Arial"/>
        </w:rPr>
        <w:t>Prewencja chorób sercowo-naczyniowych u pacjentów onkologicznych na lata 2020-2022"</w:t>
      </w:r>
    </w:p>
    <w:tbl>
      <w:tblPr>
        <w:tblStyle w:val="Tabela-Siatka"/>
        <w:tblW w:w="14120" w:type="dxa"/>
        <w:jc w:val="center"/>
        <w:shd w:val="clear" w:color="auto" w:fill="B6DDE8" w:themeFill="accent5" w:themeFillTint="66"/>
        <w:tblLayout w:type="fixed"/>
        <w:tblLook w:val="04A0" w:firstRow="1" w:lastRow="0" w:firstColumn="1" w:lastColumn="0" w:noHBand="0" w:noVBand="1"/>
      </w:tblPr>
      <w:tblGrid>
        <w:gridCol w:w="1696"/>
        <w:gridCol w:w="12424"/>
      </w:tblGrid>
      <w:tr w:rsidR="005D358B" w:rsidRPr="00E47B43" w:rsidTr="00887D97">
        <w:trPr>
          <w:jc w:val="center"/>
        </w:trPr>
        <w:tc>
          <w:tcPr>
            <w:tcW w:w="1696" w:type="dxa"/>
            <w:shd w:val="clear" w:color="auto" w:fill="B6DDE8" w:themeFill="accent5" w:themeFillTint="66"/>
          </w:tcPr>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Oś priorytetowa</w:t>
            </w:r>
          </w:p>
        </w:tc>
        <w:tc>
          <w:tcPr>
            <w:tcW w:w="12424" w:type="dxa"/>
            <w:shd w:val="clear" w:color="auto" w:fill="B6DDE8" w:themeFill="accent5" w:themeFillTint="66"/>
          </w:tcPr>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VI Rynek Pracy</w:t>
            </w:r>
          </w:p>
        </w:tc>
      </w:tr>
      <w:tr w:rsidR="005D358B" w:rsidRPr="00E47B43" w:rsidTr="00887D97">
        <w:trPr>
          <w:trHeight w:val="682"/>
          <w:jc w:val="center"/>
        </w:trPr>
        <w:tc>
          <w:tcPr>
            <w:tcW w:w="1696" w:type="dxa"/>
            <w:shd w:val="clear" w:color="auto" w:fill="B6DDE8" w:themeFill="accent5" w:themeFillTint="66"/>
          </w:tcPr>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Priorytet Inwestycyjny</w:t>
            </w:r>
          </w:p>
        </w:tc>
        <w:tc>
          <w:tcPr>
            <w:tcW w:w="12424" w:type="dxa"/>
            <w:shd w:val="clear" w:color="auto" w:fill="B6DDE8" w:themeFill="accent5" w:themeFillTint="66"/>
          </w:tcPr>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8vi Aktywne i zdrowe starzenie się</w:t>
            </w:r>
          </w:p>
        </w:tc>
      </w:tr>
      <w:tr w:rsidR="005D358B" w:rsidRPr="00E47B43" w:rsidTr="00887D97">
        <w:trPr>
          <w:trHeight w:val="682"/>
          <w:jc w:val="center"/>
        </w:trPr>
        <w:tc>
          <w:tcPr>
            <w:tcW w:w="1696" w:type="dxa"/>
            <w:shd w:val="clear" w:color="auto" w:fill="B6DDE8" w:themeFill="accent5" w:themeFillTint="66"/>
          </w:tcPr>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Działanie</w:t>
            </w:r>
          </w:p>
        </w:tc>
        <w:tc>
          <w:tcPr>
            <w:tcW w:w="12424" w:type="dxa"/>
            <w:shd w:val="clear" w:color="auto" w:fill="B6DDE8" w:themeFill="accent5" w:themeFillTint="66"/>
          </w:tcPr>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6.8 Wdrożenie kompleksowych programów zdrowotnych oraz przedsięwzięć zapobiegających istotnym problemom zdrowotnym regionu oraz  dotyczących chorób negatywnie wpływających na rynek pracy, ułatwiających powroty do pracy, umożliwiających wydłużenie aktywności zawodowej oraz zwiększenie zgłaszalności na badania profilaktyczne</w:t>
            </w:r>
          </w:p>
          <w:p w:rsidR="005D358B" w:rsidRPr="00E47B43" w:rsidRDefault="005D358B" w:rsidP="00887D97">
            <w:pPr>
              <w:spacing w:before="40" w:after="40"/>
              <w:jc w:val="both"/>
              <w:rPr>
                <w:rFonts w:ascii="Myriad Pro" w:hAnsi="Myriad Pro" w:cs="Arial"/>
                <w:sz w:val="20"/>
              </w:rPr>
            </w:pPr>
          </w:p>
        </w:tc>
      </w:tr>
    </w:tbl>
    <w:p w:rsidR="005D358B" w:rsidRPr="00E47B43" w:rsidRDefault="005D358B" w:rsidP="005D358B">
      <w:pPr>
        <w:spacing w:before="40" w:after="40" w:line="240" w:lineRule="auto"/>
        <w:jc w:val="both"/>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704"/>
        <w:gridCol w:w="2657"/>
        <w:gridCol w:w="6216"/>
        <w:gridCol w:w="4598"/>
      </w:tblGrid>
      <w:tr w:rsidR="005D358B" w:rsidRPr="00E47B43" w:rsidTr="00887D97">
        <w:trPr>
          <w:jc w:val="center"/>
        </w:trPr>
        <w:tc>
          <w:tcPr>
            <w:tcW w:w="14175" w:type="dxa"/>
            <w:gridSpan w:val="4"/>
          </w:tcPr>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Kryteria dopuszczalności</w:t>
            </w:r>
          </w:p>
        </w:tc>
      </w:tr>
      <w:tr w:rsidR="005D358B" w:rsidRPr="00E47B43" w:rsidTr="00887D97">
        <w:trPr>
          <w:jc w:val="center"/>
        </w:trPr>
        <w:tc>
          <w:tcPr>
            <w:tcW w:w="704" w:type="dxa"/>
          </w:tcPr>
          <w:p w:rsidR="005D358B" w:rsidRPr="00E47B43" w:rsidRDefault="005D358B" w:rsidP="00887D97">
            <w:pPr>
              <w:spacing w:before="40" w:after="40"/>
              <w:jc w:val="center"/>
              <w:rPr>
                <w:rFonts w:ascii="Myriad Pro" w:hAnsi="Myriad Pro" w:cs="Arial"/>
                <w:sz w:val="20"/>
              </w:rPr>
            </w:pPr>
            <w:r w:rsidRPr="00E47B43">
              <w:rPr>
                <w:rFonts w:ascii="Myriad Pro" w:hAnsi="Myriad Pro" w:cs="Arial"/>
                <w:sz w:val="20"/>
              </w:rPr>
              <w:t>L.p.</w:t>
            </w:r>
          </w:p>
        </w:tc>
        <w:tc>
          <w:tcPr>
            <w:tcW w:w="2657" w:type="dxa"/>
          </w:tcPr>
          <w:p w:rsidR="005D358B" w:rsidRPr="00E47B43" w:rsidRDefault="005D358B" w:rsidP="00887D97">
            <w:pPr>
              <w:spacing w:before="40" w:after="40"/>
              <w:jc w:val="center"/>
              <w:rPr>
                <w:rFonts w:ascii="Myriad Pro" w:hAnsi="Myriad Pro" w:cs="Arial"/>
                <w:sz w:val="20"/>
              </w:rPr>
            </w:pPr>
            <w:r w:rsidRPr="00E47B43">
              <w:rPr>
                <w:rFonts w:ascii="Myriad Pro" w:hAnsi="Myriad Pro" w:cs="Arial"/>
                <w:sz w:val="20"/>
              </w:rPr>
              <w:t>Nazwa kryterium</w:t>
            </w:r>
          </w:p>
        </w:tc>
        <w:tc>
          <w:tcPr>
            <w:tcW w:w="6216" w:type="dxa"/>
          </w:tcPr>
          <w:p w:rsidR="005D358B" w:rsidRPr="00E47B43" w:rsidRDefault="005D358B" w:rsidP="00887D97">
            <w:pPr>
              <w:spacing w:before="40" w:after="40"/>
              <w:jc w:val="center"/>
              <w:rPr>
                <w:rFonts w:ascii="Myriad Pro" w:hAnsi="Myriad Pro" w:cs="Arial"/>
                <w:sz w:val="20"/>
              </w:rPr>
            </w:pPr>
            <w:r w:rsidRPr="00E47B43">
              <w:rPr>
                <w:rFonts w:ascii="Myriad Pro" w:hAnsi="Myriad Pro" w:cs="Arial"/>
                <w:sz w:val="20"/>
              </w:rPr>
              <w:t>Definicja kryterium</w:t>
            </w:r>
          </w:p>
        </w:tc>
        <w:tc>
          <w:tcPr>
            <w:tcW w:w="4598" w:type="dxa"/>
          </w:tcPr>
          <w:p w:rsidR="005D358B" w:rsidRPr="00E47B43" w:rsidRDefault="005D358B" w:rsidP="00887D97">
            <w:pPr>
              <w:spacing w:before="40" w:after="40"/>
              <w:jc w:val="center"/>
              <w:rPr>
                <w:rFonts w:ascii="Myriad Pro" w:hAnsi="Myriad Pro" w:cs="Arial"/>
                <w:sz w:val="20"/>
              </w:rPr>
            </w:pPr>
            <w:r w:rsidRPr="00E47B43">
              <w:rPr>
                <w:rFonts w:ascii="Myriad Pro" w:hAnsi="Myriad Pro" w:cs="Arial"/>
                <w:sz w:val="20"/>
              </w:rPr>
              <w:t>Opis znaczenia kryterium</w:t>
            </w:r>
          </w:p>
        </w:tc>
      </w:tr>
      <w:tr w:rsidR="005D358B" w:rsidRPr="00E47B43" w:rsidTr="00887D97">
        <w:trPr>
          <w:jc w:val="center"/>
        </w:trPr>
        <w:tc>
          <w:tcPr>
            <w:tcW w:w="704" w:type="dxa"/>
          </w:tcPr>
          <w:p w:rsidR="005D358B" w:rsidRPr="00E47B43" w:rsidRDefault="005D358B" w:rsidP="00887D97">
            <w:pPr>
              <w:spacing w:before="40" w:after="40"/>
              <w:jc w:val="center"/>
              <w:rPr>
                <w:rFonts w:ascii="Myriad Pro" w:hAnsi="Myriad Pro" w:cs="Arial"/>
                <w:sz w:val="20"/>
              </w:rPr>
            </w:pPr>
            <w:r w:rsidRPr="00E47B43">
              <w:rPr>
                <w:rFonts w:ascii="Myriad Pro" w:hAnsi="Myriad Pro" w:cs="Arial"/>
                <w:sz w:val="20"/>
              </w:rPr>
              <w:t>1</w:t>
            </w:r>
          </w:p>
        </w:tc>
        <w:tc>
          <w:tcPr>
            <w:tcW w:w="2657" w:type="dxa"/>
          </w:tcPr>
          <w:p w:rsidR="005D358B" w:rsidRPr="00E47B43" w:rsidRDefault="005D358B" w:rsidP="00887D97">
            <w:pPr>
              <w:spacing w:before="40" w:after="40"/>
              <w:jc w:val="center"/>
              <w:rPr>
                <w:rFonts w:ascii="Myriad Pro" w:hAnsi="Myriad Pro" w:cs="Arial"/>
                <w:sz w:val="20"/>
              </w:rPr>
            </w:pPr>
            <w:r w:rsidRPr="00E47B43">
              <w:rPr>
                <w:rFonts w:ascii="Myriad Pro" w:hAnsi="Myriad Pro" w:cs="Arial"/>
                <w:sz w:val="20"/>
              </w:rPr>
              <w:t>2</w:t>
            </w:r>
          </w:p>
        </w:tc>
        <w:tc>
          <w:tcPr>
            <w:tcW w:w="6216" w:type="dxa"/>
          </w:tcPr>
          <w:p w:rsidR="005D358B" w:rsidRPr="00E47B43" w:rsidRDefault="005D358B" w:rsidP="00887D97">
            <w:pPr>
              <w:spacing w:before="40" w:after="40"/>
              <w:jc w:val="center"/>
              <w:rPr>
                <w:rFonts w:ascii="Myriad Pro" w:hAnsi="Myriad Pro" w:cs="Arial"/>
                <w:sz w:val="20"/>
              </w:rPr>
            </w:pPr>
            <w:r w:rsidRPr="00E47B43">
              <w:rPr>
                <w:rFonts w:ascii="Myriad Pro" w:hAnsi="Myriad Pro" w:cs="Arial"/>
                <w:sz w:val="20"/>
              </w:rPr>
              <w:t>3</w:t>
            </w:r>
          </w:p>
        </w:tc>
        <w:tc>
          <w:tcPr>
            <w:tcW w:w="4598" w:type="dxa"/>
          </w:tcPr>
          <w:p w:rsidR="005D358B" w:rsidRPr="00E47B43" w:rsidRDefault="005D358B" w:rsidP="00887D97">
            <w:pPr>
              <w:spacing w:before="40" w:after="40"/>
              <w:jc w:val="center"/>
              <w:rPr>
                <w:rFonts w:ascii="Myriad Pro" w:hAnsi="Myriad Pro" w:cs="Arial"/>
                <w:sz w:val="20"/>
              </w:rPr>
            </w:pPr>
            <w:r w:rsidRPr="00E47B43">
              <w:rPr>
                <w:rFonts w:ascii="Myriad Pro" w:hAnsi="Myriad Pro" w:cs="Arial"/>
                <w:sz w:val="20"/>
              </w:rPr>
              <w:t>4</w:t>
            </w:r>
          </w:p>
        </w:tc>
      </w:tr>
      <w:tr w:rsidR="005D358B" w:rsidRPr="00E47B43" w:rsidTr="00887D97">
        <w:trPr>
          <w:jc w:val="center"/>
        </w:trPr>
        <w:tc>
          <w:tcPr>
            <w:tcW w:w="704" w:type="dxa"/>
          </w:tcPr>
          <w:p w:rsidR="005D358B" w:rsidRPr="00CF0C52" w:rsidRDefault="005D358B" w:rsidP="001C71E7">
            <w:pPr>
              <w:pStyle w:val="Akapitzlist"/>
              <w:numPr>
                <w:ilvl w:val="0"/>
                <w:numId w:val="522"/>
              </w:numPr>
              <w:spacing w:before="40" w:after="40"/>
              <w:jc w:val="both"/>
              <w:rPr>
                <w:rFonts w:cs="Arial"/>
              </w:rPr>
            </w:pPr>
          </w:p>
        </w:tc>
        <w:tc>
          <w:tcPr>
            <w:tcW w:w="2657" w:type="dxa"/>
            <w:shd w:val="clear" w:color="auto" w:fill="auto"/>
          </w:tcPr>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Wymogi organizacyjne</w:t>
            </w:r>
          </w:p>
        </w:tc>
        <w:tc>
          <w:tcPr>
            <w:tcW w:w="6216" w:type="dxa"/>
            <w:shd w:val="clear" w:color="auto" w:fill="auto"/>
          </w:tcPr>
          <w:p w:rsidR="005D358B" w:rsidRPr="00963137" w:rsidRDefault="005D358B" w:rsidP="00887D97">
            <w:pPr>
              <w:pStyle w:val="Akapitzlist"/>
              <w:numPr>
                <w:ilvl w:val="0"/>
                <w:numId w:val="499"/>
              </w:numPr>
              <w:spacing w:before="40" w:after="40"/>
              <w:jc w:val="both"/>
              <w:rPr>
                <w:rFonts w:cs="Arial"/>
              </w:rPr>
            </w:pPr>
            <w:r w:rsidRPr="00963137">
              <w:rPr>
                <w:rFonts w:cs="Arial"/>
              </w:rPr>
              <w:t>Jeden podmiot może wystąpić w ramach konkursu – jako wnioskodawca albo partner nie więcej niż 1 raz we wniosku o dofinansowanie.</w:t>
            </w:r>
          </w:p>
        </w:tc>
        <w:tc>
          <w:tcPr>
            <w:tcW w:w="4598" w:type="dxa"/>
            <w:shd w:val="clear" w:color="auto" w:fill="auto"/>
          </w:tcPr>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Spełnienie kryterium jest konieczne do przyznania dofinansowania.</w:t>
            </w:r>
          </w:p>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Projekt niespełniające kryterium są odrzucane.</w:t>
            </w:r>
          </w:p>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Ocena spełniania kryterium polega na przypisaniu wartości logicznych „tak”, „nie”.</w:t>
            </w:r>
          </w:p>
        </w:tc>
      </w:tr>
      <w:tr w:rsidR="005D358B" w:rsidRPr="00E47B43" w:rsidTr="00887D97">
        <w:trPr>
          <w:jc w:val="center"/>
        </w:trPr>
        <w:tc>
          <w:tcPr>
            <w:tcW w:w="704" w:type="dxa"/>
          </w:tcPr>
          <w:p w:rsidR="005D358B" w:rsidRPr="00CF0C52" w:rsidRDefault="005D358B" w:rsidP="001C71E7">
            <w:pPr>
              <w:pStyle w:val="Akapitzlist"/>
              <w:numPr>
                <w:ilvl w:val="0"/>
                <w:numId w:val="522"/>
              </w:numPr>
              <w:spacing w:before="40" w:after="40"/>
              <w:jc w:val="both"/>
              <w:rPr>
                <w:rFonts w:cs="Arial"/>
              </w:rPr>
            </w:pPr>
          </w:p>
        </w:tc>
        <w:tc>
          <w:tcPr>
            <w:tcW w:w="2657" w:type="dxa"/>
            <w:shd w:val="clear" w:color="auto" w:fill="auto"/>
          </w:tcPr>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 xml:space="preserve">Zgodność wsparcia </w:t>
            </w:r>
          </w:p>
          <w:p w:rsidR="005D358B" w:rsidRPr="00E47B43" w:rsidRDefault="005D358B" w:rsidP="00887D97">
            <w:pPr>
              <w:spacing w:before="40" w:after="40"/>
              <w:jc w:val="both"/>
              <w:rPr>
                <w:rFonts w:ascii="Myriad Pro" w:hAnsi="Myriad Pro" w:cs="Arial"/>
                <w:sz w:val="20"/>
              </w:rPr>
            </w:pPr>
          </w:p>
        </w:tc>
        <w:tc>
          <w:tcPr>
            <w:tcW w:w="6216" w:type="dxa"/>
            <w:shd w:val="clear" w:color="auto" w:fill="auto"/>
          </w:tcPr>
          <w:p w:rsidR="005D358B" w:rsidRPr="00E47B43" w:rsidRDefault="005D358B" w:rsidP="00887D97">
            <w:pPr>
              <w:pStyle w:val="Akapitzlist"/>
              <w:numPr>
                <w:ilvl w:val="0"/>
                <w:numId w:val="498"/>
              </w:numPr>
              <w:spacing w:before="40" w:after="40"/>
              <w:jc w:val="both"/>
              <w:rPr>
                <w:rFonts w:cs="Arial"/>
              </w:rPr>
            </w:pPr>
            <w:r w:rsidRPr="00E47B43">
              <w:rPr>
                <w:rFonts w:cs="Arial"/>
              </w:rPr>
              <w:lastRenderedPageBreak/>
              <w:t xml:space="preserve">Działania realizowane w projekcie przez projektodawcę </w:t>
            </w:r>
            <w:r w:rsidRPr="00E47B43">
              <w:rPr>
                <w:rFonts w:cs="Arial"/>
              </w:rPr>
              <w:lastRenderedPageBreak/>
              <w:t xml:space="preserve">oraz ewentualnych partnerów są zgodne z RPZ </w:t>
            </w:r>
            <w:r w:rsidRPr="00D575DD">
              <w:rPr>
                <w:rFonts w:cs="Arial"/>
              </w:rPr>
              <w:t>"Prewencja chorób sercowo-naczyniowych u pacjentów onkologicznych na lata 2020-2022"</w:t>
            </w:r>
            <w:r w:rsidRPr="00E47B43">
              <w:rPr>
                <w:rFonts w:cs="Arial"/>
              </w:rPr>
              <w:t>”, który jest załącznikiem do Regulaminu Konkursu</w:t>
            </w:r>
            <w:r>
              <w:rPr>
                <w:rFonts w:cs="Arial"/>
              </w:rPr>
              <w:t>.</w:t>
            </w:r>
            <w:r w:rsidRPr="00E47B43">
              <w:rPr>
                <w:rFonts w:cs="Arial"/>
              </w:rPr>
              <w:t xml:space="preserve">  </w:t>
            </w:r>
          </w:p>
          <w:p w:rsidR="005D358B" w:rsidRPr="008E40FF" w:rsidRDefault="005D358B" w:rsidP="00887D97">
            <w:pPr>
              <w:pStyle w:val="Akapitzlist"/>
              <w:numPr>
                <w:ilvl w:val="0"/>
                <w:numId w:val="498"/>
              </w:numPr>
              <w:spacing w:before="40" w:after="40"/>
              <w:jc w:val="both"/>
              <w:rPr>
                <w:rFonts w:cs="Arial"/>
              </w:rPr>
            </w:pPr>
            <w:r w:rsidRPr="008E40FF">
              <w:rPr>
                <w:rFonts w:cs="Arial"/>
              </w:rPr>
              <w:t>W przypadku, gdy projekt przewiduje udzielanie świadczeń opieki zdrowotnej Projektodawcą lub Partnerem jest podmiot wykonujący działalność leczniczą, uprawniony do tego na mocy obowiązujących przepisów prawa.</w:t>
            </w:r>
          </w:p>
          <w:p w:rsidR="005D358B" w:rsidRPr="008E40FF" w:rsidRDefault="005D358B" w:rsidP="00887D97">
            <w:pPr>
              <w:pStyle w:val="Akapitzlist"/>
              <w:numPr>
                <w:ilvl w:val="0"/>
                <w:numId w:val="498"/>
              </w:numPr>
              <w:spacing w:before="40" w:after="40"/>
              <w:jc w:val="both"/>
              <w:rPr>
                <w:rFonts w:cs="Arial"/>
              </w:rPr>
            </w:pPr>
            <w:r w:rsidRPr="008E40FF">
              <w:rPr>
                <w:rFonts w:cs="Arial"/>
              </w:rPr>
              <w:t>Okres realizacji projektu trwa nie dłużej niż do 31.12.2022 r.</w:t>
            </w:r>
          </w:p>
          <w:p w:rsidR="005D358B" w:rsidRPr="008E40FF" w:rsidRDefault="005D358B" w:rsidP="00887D97">
            <w:pPr>
              <w:pStyle w:val="Akapitzlist"/>
              <w:numPr>
                <w:ilvl w:val="0"/>
                <w:numId w:val="498"/>
              </w:numPr>
              <w:spacing w:before="40" w:after="40"/>
              <w:jc w:val="both"/>
              <w:rPr>
                <w:rFonts w:cs="Arial"/>
              </w:rPr>
            </w:pPr>
            <w:r w:rsidRPr="008E40FF">
              <w:rPr>
                <w:rFonts w:cs="Arial"/>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p w:rsidR="005D358B" w:rsidRPr="008E40FF" w:rsidRDefault="005D358B" w:rsidP="00887D97">
            <w:pPr>
              <w:pStyle w:val="Akapitzlist"/>
              <w:numPr>
                <w:ilvl w:val="0"/>
                <w:numId w:val="498"/>
              </w:numPr>
              <w:spacing w:before="40" w:after="40"/>
              <w:jc w:val="both"/>
              <w:rPr>
                <w:rFonts w:cs="Arial"/>
              </w:rPr>
            </w:pPr>
            <w:r w:rsidRPr="008E40FF">
              <w:rPr>
                <w:rFonts w:cs="Arial"/>
              </w:rPr>
              <w:t>Świadczenia w ramach programu polityki zdrowotnej będą realizowane z pełnym poszanowaniem istniejących ram prawnych i ochrony praw pacjenta, w tym zasad dotyczących prowadzenia i przechowywania dokumentacji medycznej.</w:t>
            </w:r>
          </w:p>
          <w:p w:rsidR="005D358B" w:rsidRPr="008E40FF" w:rsidRDefault="005D358B" w:rsidP="00887D97">
            <w:pPr>
              <w:pStyle w:val="Akapitzlist"/>
              <w:numPr>
                <w:ilvl w:val="0"/>
                <w:numId w:val="498"/>
              </w:numPr>
              <w:spacing w:before="40" w:after="40"/>
              <w:jc w:val="both"/>
              <w:rPr>
                <w:rFonts w:cs="Arial"/>
              </w:rPr>
            </w:pPr>
            <w:r w:rsidRPr="008E40FF">
              <w:rPr>
                <w:rFonts w:cs="Arial"/>
              </w:rPr>
              <w:t>Projektodawca wniesie wkład własny w wysokości nie mniejszej niż 10% wartości projektu, zgodnie z zapisami zawartymi w Szczegółowym Opisie Osi Priorytetowych Regionalnego Programu Operacyjnego Województwa Zachodniopomorskiego 2014-2020.</w:t>
            </w:r>
          </w:p>
          <w:p w:rsidR="005D358B" w:rsidRPr="008E40FF" w:rsidRDefault="005D358B" w:rsidP="00887D97">
            <w:pPr>
              <w:pStyle w:val="Akapitzlist"/>
              <w:numPr>
                <w:ilvl w:val="0"/>
                <w:numId w:val="498"/>
              </w:numPr>
              <w:spacing w:before="40" w:after="40"/>
              <w:jc w:val="both"/>
              <w:rPr>
                <w:rFonts w:cs="Arial"/>
              </w:rPr>
            </w:pPr>
            <w:r w:rsidRPr="008E40FF">
              <w:rPr>
                <w:rFonts w:cs="Arial"/>
              </w:rPr>
              <w:t>Projektodawca lub Partner  nie  jest  realizatorem  analogicznego  programu  zdrowotnego  lub  programu polityki zdrowotnej realizowanego w ramach POWER.</w:t>
            </w:r>
          </w:p>
          <w:p w:rsidR="005D358B" w:rsidRPr="008E40FF" w:rsidRDefault="005D358B" w:rsidP="00887D97">
            <w:pPr>
              <w:pStyle w:val="Akapitzlist"/>
              <w:numPr>
                <w:ilvl w:val="0"/>
                <w:numId w:val="498"/>
              </w:numPr>
              <w:spacing w:before="40" w:after="40"/>
              <w:jc w:val="both"/>
              <w:rPr>
                <w:rFonts w:cs="Arial"/>
              </w:rPr>
            </w:pPr>
            <w:r w:rsidRPr="008E40FF">
              <w:rPr>
                <w:rFonts w:cs="Arial"/>
              </w:rPr>
              <w:t>Maksymalna wartość projektu wynosi nie więcej niż wartość określona w ramach właściwego Reg</w:t>
            </w:r>
            <w:r>
              <w:rPr>
                <w:rFonts w:cs="Arial"/>
              </w:rPr>
              <w:t xml:space="preserve">ionalnego Programu Zdrowotnego </w:t>
            </w:r>
            <w:r w:rsidRPr="00D575DD">
              <w:rPr>
                <w:rFonts w:cs="Arial"/>
              </w:rPr>
              <w:t>"Prewencja chorób sercowo-naczyniowych u pacjentów onkologicznych na lata 2020-2022"</w:t>
            </w:r>
            <w:r w:rsidRPr="008E40FF">
              <w:rPr>
                <w:rFonts w:cs="Arial"/>
              </w:rPr>
              <w:t>.</w:t>
            </w:r>
          </w:p>
          <w:p w:rsidR="005D358B" w:rsidRPr="008E40FF" w:rsidRDefault="005D358B" w:rsidP="00887D97">
            <w:pPr>
              <w:pStyle w:val="Akapitzlist"/>
              <w:numPr>
                <w:ilvl w:val="0"/>
                <w:numId w:val="498"/>
              </w:numPr>
              <w:spacing w:before="40" w:after="40"/>
              <w:jc w:val="both"/>
              <w:rPr>
                <w:rFonts w:cs="Arial"/>
              </w:rPr>
            </w:pPr>
            <w:r w:rsidRPr="008E40FF">
              <w:rPr>
                <w:rFonts w:cs="Arial"/>
              </w:rPr>
              <w:t>Koszty bezpośrednie projektu nie są rozliczane w całości kwotami ryczałtowymi określonymi przez beneficjenta.</w:t>
            </w:r>
          </w:p>
        </w:tc>
        <w:tc>
          <w:tcPr>
            <w:tcW w:w="4598" w:type="dxa"/>
            <w:shd w:val="clear" w:color="auto" w:fill="auto"/>
          </w:tcPr>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lastRenderedPageBreak/>
              <w:t xml:space="preserve">Spełnienie kryterium jest konieczne do </w:t>
            </w:r>
            <w:r w:rsidRPr="00E47B43">
              <w:rPr>
                <w:rFonts w:ascii="Myriad Pro" w:hAnsi="Myriad Pro" w:cs="Arial"/>
                <w:sz w:val="20"/>
              </w:rPr>
              <w:lastRenderedPageBreak/>
              <w:t>przyznania dofinansowania.</w:t>
            </w:r>
          </w:p>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Projekt niespełniające kryterium są odrzucane.</w:t>
            </w:r>
          </w:p>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Ocena spełniania kryterium polega na przypisaniu wartości logicznych „tak”, „nie”</w:t>
            </w:r>
          </w:p>
          <w:p w:rsidR="005D358B" w:rsidRPr="00E47B43" w:rsidRDefault="005D358B" w:rsidP="00887D97">
            <w:pPr>
              <w:spacing w:before="40" w:after="40"/>
              <w:jc w:val="both"/>
              <w:rPr>
                <w:rFonts w:ascii="Myriad Pro" w:hAnsi="Myriad Pro" w:cs="Arial"/>
                <w:sz w:val="20"/>
              </w:rPr>
            </w:pPr>
          </w:p>
          <w:p w:rsidR="005D358B" w:rsidRPr="00E47B43" w:rsidRDefault="005D358B" w:rsidP="00887D97">
            <w:pPr>
              <w:spacing w:before="40" w:after="40"/>
              <w:jc w:val="both"/>
              <w:rPr>
                <w:rFonts w:ascii="Myriad Pro" w:hAnsi="Myriad Pro" w:cs="Arial"/>
                <w:sz w:val="20"/>
              </w:rPr>
            </w:pPr>
            <w:r>
              <w:rPr>
                <w:rFonts w:ascii="Myriad Pro" w:hAnsi="Myriad Pro" w:cs="Arial"/>
                <w:sz w:val="20"/>
              </w:rPr>
              <w:t>W zakresie k</w:t>
            </w:r>
            <w:r w:rsidRPr="00E47B43">
              <w:rPr>
                <w:rFonts w:ascii="Myriad Pro" w:hAnsi="Myriad Pro" w:cs="Arial"/>
                <w:sz w:val="20"/>
              </w:rPr>
              <w:t xml:space="preserve">ryterium dostępu „Zgodność wsparcia” nr 1 na podstawie art. 45 ust. 3 ustawy z dnia 11 lipca 2014 r. </w:t>
            </w:r>
          </w:p>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o zasadach realizacji programów w zakresie polityki spójności finansowanych w perspektywie finansowej 2014–2020 ((Dz. U. z 2020r. poz.</w:t>
            </w:r>
            <w:r>
              <w:rPr>
                <w:rFonts w:ascii="Myriad Pro" w:hAnsi="Myriad Pro" w:cs="Arial"/>
                <w:sz w:val="20"/>
              </w:rPr>
              <w:t xml:space="preserve"> </w:t>
            </w:r>
            <w:r w:rsidRPr="00E47B43">
              <w:rPr>
                <w:rFonts w:ascii="Myriad Pro" w:hAnsi="Myriad Pro" w:cs="Arial"/>
                <w:sz w:val="20"/>
              </w:rPr>
              <w:t xml:space="preserve">818) treść wniosku </w:t>
            </w:r>
          </w:p>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 xml:space="preserve">o dofinansowanie w części dotyczącej spełnienia kryterium  może być uzupełniana lub poprawiana </w:t>
            </w:r>
          </w:p>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w zakresie określonym w regulaminie konkursu.</w:t>
            </w:r>
          </w:p>
          <w:p w:rsidR="005D358B" w:rsidRPr="00E47B43" w:rsidRDefault="005D358B" w:rsidP="00887D97">
            <w:pPr>
              <w:spacing w:before="40" w:after="40"/>
              <w:jc w:val="both"/>
              <w:rPr>
                <w:rFonts w:ascii="Myriad Pro" w:hAnsi="Myriad Pro" w:cs="Arial"/>
                <w:sz w:val="20"/>
              </w:rPr>
            </w:pPr>
          </w:p>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W zakresie kryterium dostępu "Zgodność wsparcia" nr</w:t>
            </w:r>
            <w:r>
              <w:rPr>
                <w:rFonts w:ascii="Myriad Pro" w:hAnsi="Myriad Pro" w:cs="Arial"/>
                <w:sz w:val="20"/>
              </w:rPr>
              <w:t xml:space="preserve"> 3 </w:t>
            </w:r>
            <w:r w:rsidRPr="00E47B43">
              <w:rPr>
                <w:rFonts w:ascii="Myriad Pro" w:hAnsi="Myriad Pro" w:cs="Arial"/>
                <w:sz w:val="20"/>
              </w:rPr>
              <w:t>na podstawie art. 45 ust. 3 ustawy z dnia 11 lipca 2014 r. o zasadach realizacji programów w zakresie polityki spójności finansowanych w perspektywie finansowej 2014–2020 (Dz. U. z 2020r. poz. 818) w uzasadnionych przypadkach na etapie realizacji projektu, IOK dopuszcza możliwość odstępstwa w zakresie przedmiotowego kryterium poprzez wydłużenie terminu realizacji projektu na wniosek lub za zgodą IOK</w:t>
            </w:r>
          </w:p>
          <w:p w:rsidR="005D358B" w:rsidRPr="00E47B43" w:rsidRDefault="005D358B" w:rsidP="00887D97">
            <w:pPr>
              <w:spacing w:before="40" w:after="40"/>
              <w:jc w:val="both"/>
              <w:rPr>
                <w:rFonts w:ascii="Myriad Pro" w:hAnsi="Myriad Pro" w:cs="Arial"/>
                <w:sz w:val="20"/>
              </w:rPr>
            </w:pPr>
          </w:p>
          <w:p w:rsidR="005D358B" w:rsidRPr="00E47B43" w:rsidRDefault="005D358B" w:rsidP="00887D97">
            <w:pPr>
              <w:spacing w:before="40" w:after="40"/>
              <w:jc w:val="both"/>
              <w:rPr>
                <w:rFonts w:ascii="Myriad Pro" w:hAnsi="Myriad Pro" w:cs="Arial"/>
                <w:sz w:val="20"/>
              </w:rPr>
            </w:pPr>
            <w:r w:rsidRPr="00E47B43">
              <w:rPr>
                <w:rFonts w:ascii="Myriad Pro" w:hAnsi="Myriad Pro" w:cs="Arial"/>
                <w:sz w:val="20"/>
              </w:rPr>
              <w:t xml:space="preserve">Kryterium zostanie zweryfikowane na podstawie treści wniosku o dofinansowanie. </w:t>
            </w:r>
          </w:p>
          <w:p w:rsidR="005D358B" w:rsidRPr="00E47B43" w:rsidRDefault="005D358B" w:rsidP="00887D97">
            <w:pPr>
              <w:spacing w:before="40" w:after="40"/>
              <w:jc w:val="both"/>
              <w:rPr>
                <w:rFonts w:ascii="Myriad Pro" w:hAnsi="Myriad Pro" w:cs="Arial"/>
                <w:sz w:val="20"/>
              </w:rPr>
            </w:pPr>
          </w:p>
        </w:tc>
      </w:tr>
    </w:tbl>
    <w:p w:rsidR="005D358B" w:rsidRDefault="005D358B" w:rsidP="005D358B">
      <w:pPr>
        <w:rPr>
          <w:rFonts w:ascii="Arial" w:hAnsi="Arial" w:cs="Arial"/>
          <w:sz w:val="18"/>
          <w:szCs w:val="18"/>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8505"/>
        <w:gridCol w:w="4733"/>
      </w:tblGrid>
      <w:tr w:rsidR="005D358B" w:rsidRPr="002F12CD" w:rsidTr="00887D97">
        <w:trPr>
          <w:jc w:val="center"/>
        </w:trPr>
        <w:tc>
          <w:tcPr>
            <w:tcW w:w="14175" w:type="dxa"/>
            <w:gridSpan w:val="3"/>
            <w:shd w:val="clear" w:color="auto" w:fill="D9D9D9" w:themeFill="background1" w:themeFillShade="D9"/>
          </w:tcPr>
          <w:p w:rsidR="005D358B" w:rsidRPr="002F12CD" w:rsidRDefault="005D358B" w:rsidP="00887D97">
            <w:pPr>
              <w:spacing w:before="40" w:after="40" w:line="240" w:lineRule="auto"/>
              <w:jc w:val="center"/>
              <w:rPr>
                <w:rFonts w:ascii="Myriad Pro" w:hAnsi="Myriad Pro"/>
                <w:b/>
                <w:sz w:val="20"/>
              </w:rPr>
            </w:pPr>
            <w:r w:rsidRPr="002F12CD">
              <w:rPr>
                <w:rFonts w:ascii="Myriad Pro" w:hAnsi="Myriad Pro"/>
                <w:b/>
                <w:sz w:val="20"/>
              </w:rPr>
              <w:lastRenderedPageBreak/>
              <w:t>Kryteria premiujące</w:t>
            </w:r>
          </w:p>
        </w:tc>
      </w:tr>
      <w:tr w:rsidR="005D358B" w:rsidRPr="002F12CD" w:rsidTr="00887D97">
        <w:trPr>
          <w:jc w:val="center"/>
        </w:trPr>
        <w:tc>
          <w:tcPr>
            <w:tcW w:w="937" w:type="dxa"/>
          </w:tcPr>
          <w:p w:rsidR="005D358B" w:rsidRPr="002F12CD" w:rsidRDefault="005D358B" w:rsidP="00887D97">
            <w:pPr>
              <w:spacing w:before="40" w:after="40" w:line="240" w:lineRule="auto"/>
              <w:jc w:val="center"/>
              <w:rPr>
                <w:rFonts w:ascii="Myriad Pro" w:hAnsi="Myriad Pro"/>
                <w:sz w:val="20"/>
              </w:rPr>
            </w:pPr>
            <w:r w:rsidRPr="002F12CD">
              <w:rPr>
                <w:rFonts w:ascii="Myriad Pro" w:hAnsi="Myriad Pro"/>
                <w:sz w:val="20"/>
              </w:rPr>
              <w:t>L.p.</w:t>
            </w:r>
          </w:p>
        </w:tc>
        <w:tc>
          <w:tcPr>
            <w:tcW w:w="8505" w:type="dxa"/>
          </w:tcPr>
          <w:p w:rsidR="005D358B" w:rsidRPr="002F12CD" w:rsidRDefault="005D358B" w:rsidP="00887D97">
            <w:pPr>
              <w:spacing w:before="40" w:after="40" w:line="240" w:lineRule="auto"/>
              <w:jc w:val="center"/>
              <w:rPr>
                <w:rFonts w:ascii="Myriad Pro" w:hAnsi="Myriad Pro"/>
                <w:sz w:val="20"/>
              </w:rPr>
            </w:pPr>
            <w:r w:rsidRPr="002F12CD">
              <w:rPr>
                <w:rFonts w:ascii="Myriad Pro" w:hAnsi="Myriad Pro"/>
                <w:sz w:val="20"/>
              </w:rPr>
              <w:t>Definicja kryterium</w:t>
            </w:r>
          </w:p>
        </w:tc>
        <w:tc>
          <w:tcPr>
            <w:tcW w:w="4733" w:type="dxa"/>
          </w:tcPr>
          <w:p w:rsidR="005D358B" w:rsidRPr="002F12CD" w:rsidRDefault="005D358B" w:rsidP="00887D97">
            <w:pPr>
              <w:spacing w:before="40" w:after="40" w:line="240" w:lineRule="auto"/>
              <w:jc w:val="center"/>
              <w:rPr>
                <w:rFonts w:ascii="Myriad Pro" w:hAnsi="Myriad Pro"/>
                <w:sz w:val="20"/>
              </w:rPr>
            </w:pPr>
            <w:r w:rsidRPr="002F12CD">
              <w:rPr>
                <w:rFonts w:ascii="Myriad Pro" w:hAnsi="Myriad Pro"/>
                <w:sz w:val="20"/>
              </w:rPr>
              <w:t>Opis znaczenia kryterium</w:t>
            </w:r>
          </w:p>
        </w:tc>
      </w:tr>
      <w:tr w:rsidR="005D358B" w:rsidRPr="00FF776F" w:rsidTr="00887D97">
        <w:trPr>
          <w:jc w:val="center"/>
        </w:trPr>
        <w:tc>
          <w:tcPr>
            <w:tcW w:w="937" w:type="dxa"/>
          </w:tcPr>
          <w:p w:rsidR="005D358B" w:rsidRPr="00FF776F" w:rsidRDefault="005D358B" w:rsidP="00887D97">
            <w:pPr>
              <w:spacing w:before="40" w:after="40" w:line="240" w:lineRule="auto"/>
              <w:jc w:val="center"/>
              <w:rPr>
                <w:rFonts w:ascii="Myriad Pro" w:hAnsi="Myriad Pro"/>
                <w:sz w:val="20"/>
              </w:rPr>
            </w:pPr>
            <w:r w:rsidRPr="00FF776F">
              <w:rPr>
                <w:rFonts w:ascii="Myriad Pro" w:hAnsi="Myriad Pro"/>
                <w:sz w:val="20"/>
              </w:rPr>
              <w:t>1</w:t>
            </w:r>
          </w:p>
        </w:tc>
        <w:tc>
          <w:tcPr>
            <w:tcW w:w="8505" w:type="dxa"/>
          </w:tcPr>
          <w:p w:rsidR="005D358B" w:rsidRPr="00FF776F" w:rsidRDefault="005D358B" w:rsidP="00887D97">
            <w:pPr>
              <w:spacing w:before="40" w:after="40" w:line="240" w:lineRule="auto"/>
              <w:jc w:val="center"/>
              <w:rPr>
                <w:rFonts w:ascii="Myriad Pro" w:hAnsi="Myriad Pro"/>
                <w:sz w:val="20"/>
              </w:rPr>
            </w:pPr>
            <w:r>
              <w:rPr>
                <w:rFonts w:ascii="Myriad Pro" w:hAnsi="Myriad Pro"/>
                <w:sz w:val="20"/>
              </w:rPr>
              <w:t>2</w:t>
            </w:r>
          </w:p>
        </w:tc>
        <w:tc>
          <w:tcPr>
            <w:tcW w:w="4733" w:type="dxa"/>
          </w:tcPr>
          <w:p w:rsidR="005D358B" w:rsidRPr="00FF776F" w:rsidRDefault="005D358B" w:rsidP="00887D97">
            <w:pPr>
              <w:spacing w:before="40" w:after="40" w:line="240" w:lineRule="auto"/>
              <w:jc w:val="center"/>
              <w:rPr>
                <w:rFonts w:ascii="Myriad Pro" w:hAnsi="Myriad Pro"/>
                <w:sz w:val="20"/>
              </w:rPr>
            </w:pPr>
            <w:r>
              <w:rPr>
                <w:rFonts w:ascii="Myriad Pro" w:hAnsi="Myriad Pro"/>
                <w:sz w:val="20"/>
              </w:rPr>
              <w:t>3</w:t>
            </w:r>
          </w:p>
        </w:tc>
      </w:tr>
      <w:tr w:rsidR="005D358B" w:rsidRPr="00FF776F" w:rsidTr="00887D97">
        <w:trPr>
          <w:jc w:val="center"/>
        </w:trPr>
        <w:tc>
          <w:tcPr>
            <w:tcW w:w="937" w:type="dxa"/>
          </w:tcPr>
          <w:p w:rsidR="005D358B" w:rsidRPr="00FF776F" w:rsidRDefault="005D358B" w:rsidP="00887D97">
            <w:pPr>
              <w:spacing w:before="40" w:after="40" w:line="240" w:lineRule="auto"/>
              <w:jc w:val="center"/>
              <w:rPr>
                <w:rFonts w:ascii="Myriad Pro" w:hAnsi="Myriad Pro" w:cs="Arial"/>
                <w:sz w:val="20"/>
              </w:rPr>
            </w:pPr>
            <w:r w:rsidRPr="00FF776F">
              <w:rPr>
                <w:rFonts w:ascii="Myriad Pro" w:hAnsi="Myriad Pro" w:cs="Arial"/>
                <w:sz w:val="20"/>
              </w:rPr>
              <w:t>1.</w:t>
            </w:r>
          </w:p>
        </w:tc>
        <w:tc>
          <w:tcPr>
            <w:tcW w:w="8505" w:type="dxa"/>
          </w:tcPr>
          <w:p w:rsidR="005D358B" w:rsidRPr="00606F72" w:rsidRDefault="005D358B" w:rsidP="00887D97">
            <w:pPr>
              <w:adjustRightInd w:val="0"/>
              <w:spacing w:line="240" w:lineRule="auto"/>
              <w:jc w:val="both"/>
              <w:rPr>
                <w:rFonts w:ascii="Myriad Pro" w:hAnsi="Myriad Pro" w:cs="Arial"/>
                <w:bCs/>
                <w:sz w:val="20"/>
              </w:rPr>
            </w:pPr>
            <w:r w:rsidRPr="00606F72">
              <w:rPr>
                <w:rFonts w:ascii="Myriad Pro" w:hAnsi="Myriad Pro" w:cs="Arial"/>
                <w:sz w:val="20"/>
              </w:rPr>
              <w:t>Projektodawca od minimum 1 roku przed dniem złożenia wniosku posiada siedzibę  lub oddział lub główne miejsce wykonywania działalności lub dodatkowe miejsce wykonywania działalności na terenie województwa zachodniopomorskiego.</w:t>
            </w:r>
          </w:p>
        </w:tc>
        <w:tc>
          <w:tcPr>
            <w:tcW w:w="4733" w:type="dxa"/>
          </w:tcPr>
          <w:p w:rsidR="005D358B" w:rsidRPr="00FF776F" w:rsidRDefault="005D358B" w:rsidP="00887D97">
            <w:pPr>
              <w:spacing w:before="40" w:after="40" w:line="240" w:lineRule="auto"/>
              <w:rPr>
                <w:rFonts w:ascii="Myriad Pro" w:hAnsi="Myriad Pro" w:cs="Arial"/>
                <w:sz w:val="20"/>
              </w:rPr>
            </w:pPr>
            <w:r w:rsidRPr="00FF776F">
              <w:rPr>
                <w:rFonts w:ascii="Myriad Pro" w:hAnsi="Myriad Pro" w:cs="Arial"/>
                <w:sz w:val="20"/>
              </w:rPr>
              <w:t>Liczba punktów: 1</w:t>
            </w:r>
            <w:r>
              <w:rPr>
                <w:rFonts w:ascii="Myriad Pro" w:hAnsi="Myriad Pro" w:cs="Arial"/>
                <w:sz w:val="20"/>
              </w:rPr>
              <w:t>0</w:t>
            </w:r>
          </w:p>
        </w:tc>
      </w:tr>
      <w:tr w:rsidR="005D358B" w:rsidRPr="00FF776F" w:rsidTr="00887D97">
        <w:trPr>
          <w:jc w:val="center"/>
        </w:trPr>
        <w:tc>
          <w:tcPr>
            <w:tcW w:w="937" w:type="dxa"/>
          </w:tcPr>
          <w:p w:rsidR="005D358B" w:rsidRPr="00FF776F" w:rsidRDefault="005D358B" w:rsidP="00887D97">
            <w:pPr>
              <w:spacing w:before="40" w:after="40" w:line="240" w:lineRule="auto"/>
              <w:jc w:val="center"/>
              <w:rPr>
                <w:rFonts w:ascii="Myriad Pro" w:hAnsi="Myriad Pro" w:cs="Arial"/>
                <w:sz w:val="20"/>
              </w:rPr>
            </w:pPr>
            <w:r>
              <w:rPr>
                <w:rFonts w:ascii="Myriad Pro" w:hAnsi="Myriad Pro" w:cs="Arial"/>
                <w:sz w:val="20"/>
              </w:rPr>
              <w:t>2.</w:t>
            </w:r>
          </w:p>
        </w:tc>
        <w:tc>
          <w:tcPr>
            <w:tcW w:w="8505" w:type="dxa"/>
          </w:tcPr>
          <w:p w:rsidR="005D358B" w:rsidRPr="00606F72" w:rsidRDefault="005D358B" w:rsidP="00887D97">
            <w:pPr>
              <w:adjustRightInd w:val="0"/>
              <w:spacing w:line="240" w:lineRule="auto"/>
              <w:jc w:val="both"/>
              <w:rPr>
                <w:rFonts w:ascii="Myriad Pro" w:hAnsi="Myriad Pro" w:cs="Arial"/>
                <w:sz w:val="20"/>
              </w:rPr>
            </w:pPr>
            <w:r w:rsidRPr="00E47B43">
              <w:rPr>
                <w:rFonts w:ascii="Myriad Pro" w:hAnsi="Myriad Pro" w:cs="Arial"/>
                <w:sz w:val="20"/>
              </w:rPr>
              <w:t>W ramach projektu realizowane jest wsparcie również w godzinach popołudniowych (po godzinie 16:00) i wieczornych oraz w soboty.</w:t>
            </w:r>
          </w:p>
        </w:tc>
        <w:tc>
          <w:tcPr>
            <w:tcW w:w="4733" w:type="dxa"/>
          </w:tcPr>
          <w:p w:rsidR="005D358B" w:rsidRPr="00FF776F" w:rsidRDefault="005D358B" w:rsidP="00887D97">
            <w:pPr>
              <w:spacing w:before="40" w:after="40" w:line="240" w:lineRule="auto"/>
              <w:rPr>
                <w:rFonts w:ascii="Myriad Pro" w:hAnsi="Myriad Pro" w:cs="Arial"/>
                <w:sz w:val="20"/>
              </w:rPr>
            </w:pPr>
            <w:r w:rsidRPr="00FF776F">
              <w:rPr>
                <w:rFonts w:ascii="Myriad Pro" w:hAnsi="Myriad Pro" w:cs="Arial"/>
                <w:sz w:val="20"/>
              </w:rPr>
              <w:t>Liczba punktów: 1</w:t>
            </w:r>
            <w:r>
              <w:rPr>
                <w:rFonts w:ascii="Myriad Pro" w:hAnsi="Myriad Pro" w:cs="Arial"/>
                <w:sz w:val="20"/>
              </w:rPr>
              <w:t>0</w:t>
            </w:r>
          </w:p>
        </w:tc>
      </w:tr>
      <w:tr w:rsidR="005D358B" w:rsidRPr="00FF776F" w:rsidTr="00887D97">
        <w:trPr>
          <w:jc w:val="center"/>
        </w:trPr>
        <w:tc>
          <w:tcPr>
            <w:tcW w:w="937" w:type="dxa"/>
          </w:tcPr>
          <w:p w:rsidR="005D358B" w:rsidRPr="00FF776F" w:rsidRDefault="005D358B" w:rsidP="00887D97">
            <w:pPr>
              <w:spacing w:before="40" w:after="40" w:line="240" w:lineRule="auto"/>
              <w:jc w:val="center"/>
              <w:rPr>
                <w:rFonts w:ascii="Myriad Pro" w:hAnsi="Myriad Pro" w:cs="Arial"/>
                <w:sz w:val="20"/>
              </w:rPr>
            </w:pPr>
            <w:r>
              <w:rPr>
                <w:rFonts w:ascii="Myriad Pro" w:hAnsi="Myriad Pro" w:cs="Arial"/>
                <w:sz w:val="20"/>
              </w:rPr>
              <w:t>3</w:t>
            </w:r>
            <w:r w:rsidRPr="00FF776F">
              <w:rPr>
                <w:rFonts w:ascii="Myriad Pro" w:hAnsi="Myriad Pro" w:cs="Arial"/>
                <w:sz w:val="20"/>
              </w:rPr>
              <w:t>.</w:t>
            </w:r>
          </w:p>
        </w:tc>
        <w:tc>
          <w:tcPr>
            <w:tcW w:w="8505" w:type="dxa"/>
          </w:tcPr>
          <w:p w:rsidR="005D358B" w:rsidRPr="00FF776F" w:rsidRDefault="005D358B" w:rsidP="00887D97">
            <w:pPr>
              <w:spacing w:before="40" w:after="40" w:line="240" w:lineRule="auto"/>
              <w:jc w:val="both"/>
              <w:rPr>
                <w:rFonts w:ascii="Myriad Pro" w:hAnsi="Myriad Pro" w:cs="Arial"/>
                <w:sz w:val="20"/>
              </w:rPr>
            </w:pPr>
            <w:r w:rsidRPr="00FF776F">
              <w:rPr>
                <w:rFonts w:ascii="Myriad Pro" w:hAnsi="Myriad Pro" w:cs="Arial"/>
                <w:sz w:val="20"/>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4733" w:type="dxa"/>
          </w:tcPr>
          <w:p w:rsidR="005D358B" w:rsidRPr="00FF776F" w:rsidRDefault="005D358B" w:rsidP="00887D97">
            <w:pPr>
              <w:spacing w:before="40" w:after="40" w:line="240" w:lineRule="auto"/>
              <w:rPr>
                <w:rFonts w:ascii="Myriad Pro" w:hAnsi="Myriad Pro" w:cs="Arial"/>
                <w:sz w:val="20"/>
              </w:rPr>
            </w:pPr>
            <w:r>
              <w:rPr>
                <w:rFonts w:ascii="Myriad Pro" w:hAnsi="Myriad Pro" w:cs="Arial"/>
                <w:sz w:val="20"/>
              </w:rPr>
              <w:t>Liczba punktów: 5</w:t>
            </w:r>
          </w:p>
        </w:tc>
      </w:tr>
    </w:tbl>
    <w:p w:rsidR="002C7BF5" w:rsidRDefault="002C7BF5" w:rsidP="00E5433C">
      <w:pPr>
        <w:rPr>
          <w:rFonts w:ascii="Myriad Pro" w:hAnsi="Myriad Pro"/>
          <w:sz w:val="20"/>
        </w:rPr>
      </w:pPr>
    </w:p>
    <w:p w:rsidR="00050CA4" w:rsidRDefault="00050CA4" w:rsidP="00050CA4">
      <w:pPr>
        <w:jc w:val="center"/>
        <w:rPr>
          <w:rFonts w:ascii="Myriad Pro" w:hAnsi="Myriad Pro"/>
          <w:b/>
          <w:sz w:val="20"/>
        </w:rPr>
      </w:pPr>
      <w:r w:rsidRPr="003F7915">
        <w:rPr>
          <w:rFonts w:ascii="Myriad Pro" w:eastAsiaTheme="majorEastAsia" w:hAnsi="Myriad Pro" w:cs="Arial"/>
          <w:b/>
          <w:bCs/>
          <w:sz w:val="20"/>
        </w:rPr>
        <w:t>Kryteria szczegółowe</w:t>
      </w:r>
      <w:r>
        <w:rPr>
          <w:rFonts w:ascii="Myriad Pro" w:hAnsi="Myriad Pro"/>
          <w:b/>
          <w:sz w:val="20"/>
        </w:rPr>
        <w:t xml:space="preserve"> </w:t>
      </w:r>
      <w:r w:rsidRPr="003F7915">
        <w:rPr>
          <w:rFonts w:ascii="Myriad Pro" w:hAnsi="Myriad Pro"/>
          <w:b/>
          <w:sz w:val="20"/>
        </w:rPr>
        <w:t>przyjęte Uchwałą N</w:t>
      </w:r>
      <w:r>
        <w:rPr>
          <w:rFonts w:ascii="Myriad Pro" w:hAnsi="Myriad Pro"/>
          <w:b/>
          <w:sz w:val="20"/>
        </w:rPr>
        <w:t xml:space="preserve">r </w:t>
      </w:r>
      <w:r>
        <w:rPr>
          <w:rFonts w:ascii="Myriad Pro" w:hAnsi="Myriad Pro" w:cs="Arial"/>
          <w:b/>
          <w:bCs/>
          <w:sz w:val="20"/>
        </w:rPr>
        <w:t>44</w:t>
      </w:r>
      <w:r>
        <w:rPr>
          <w:rFonts w:ascii="Myriad Pro" w:hAnsi="Myriad Pro"/>
          <w:b/>
          <w:sz w:val="20"/>
        </w:rPr>
        <w:t>/18</w:t>
      </w:r>
      <w:r w:rsidRPr="003F7915">
        <w:rPr>
          <w:rFonts w:ascii="Myriad Pro" w:hAnsi="Myriad Pro"/>
          <w:b/>
          <w:sz w:val="20"/>
        </w:rPr>
        <w:t xml:space="preserve"> Komitetu Monitorującego RPO WZ 2014-</w:t>
      </w:r>
      <w:r>
        <w:rPr>
          <w:rFonts w:ascii="Myriad Pro" w:hAnsi="Myriad Pro"/>
          <w:b/>
          <w:sz w:val="20"/>
        </w:rPr>
        <w:t xml:space="preserve">2020 z dnia </w:t>
      </w:r>
      <w:r>
        <w:rPr>
          <w:rFonts w:ascii="Myriad Pro" w:hAnsi="Myriad Pro" w:cs="Arial"/>
          <w:b/>
          <w:bCs/>
          <w:sz w:val="20"/>
        </w:rPr>
        <w:t>24 września 2018</w:t>
      </w:r>
      <w:r w:rsidRPr="00E779C9">
        <w:rPr>
          <w:rFonts w:ascii="Myriad Pro" w:hAnsi="Myriad Pro" w:cs="Arial"/>
          <w:b/>
          <w:bCs/>
          <w:sz w:val="20"/>
        </w:rPr>
        <w:t xml:space="preserve"> r.</w:t>
      </w:r>
      <w:r w:rsidRPr="003F7915">
        <w:rPr>
          <w:rFonts w:ascii="Myriad Pro" w:hAnsi="Myriad Pro"/>
          <w:b/>
          <w:sz w:val="20"/>
        </w:rPr>
        <w:t xml:space="preserve"> (tryb konkursowy)</w:t>
      </w:r>
      <w:r w:rsidR="00F97A87">
        <w:rPr>
          <w:rFonts w:ascii="Myriad Pro" w:hAnsi="Myriad Pro"/>
          <w:b/>
          <w:sz w:val="20"/>
        </w:rPr>
        <w:t xml:space="preserve"> </w:t>
      </w:r>
      <w:r w:rsidR="001677A0">
        <w:rPr>
          <w:rFonts w:ascii="Myriad Pro" w:hAnsi="Myriad Pro"/>
          <w:b/>
          <w:sz w:val="20"/>
        </w:rPr>
        <w:t>–</w:t>
      </w:r>
      <w:r w:rsidR="00F97A87">
        <w:rPr>
          <w:rFonts w:ascii="Myriad Pro" w:hAnsi="Myriad Pro"/>
          <w:b/>
          <w:sz w:val="20"/>
        </w:rPr>
        <w:t xml:space="preserve"> aktualizacja</w:t>
      </w:r>
    </w:p>
    <w:p w:rsidR="001677A0" w:rsidRPr="00050CA4" w:rsidRDefault="001677A0" w:rsidP="00050CA4">
      <w:pPr>
        <w:jc w:val="center"/>
        <w:rPr>
          <w:rFonts w:ascii="Myriad Pro" w:hAnsi="Myriad Pro"/>
          <w:b/>
          <w:sz w:val="20"/>
        </w:rPr>
      </w:pPr>
      <w:r w:rsidRPr="0031023A">
        <w:rPr>
          <w:rFonts w:ascii="Myriad Pro" w:hAnsi="Myriad Pro"/>
          <w:sz w:val="20"/>
        </w:rPr>
        <w:t>nabór dot. Regionalnego Programu Zdrowotnego pn</w:t>
      </w:r>
      <w:r>
        <w:rPr>
          <w:rFonts w:ascii="Myriad Pro" w:hAnsi="Myriad Pro"/>
          <w:sz w:val="20"/>
        </w:rPr>
        <w:t>.</w:t>
      </w:r>
      <w:r w:rsidRPr="001677A0">
        <w:rPr>
          <w:rFonts w:cs="Arial"/>
        </w:rPr>
        <w:t xml:space="preserve"> </w:t>
      </w:r>
      <w:r w:rsidRPr="002E5585">
        <w:rPr>
          <w:rFonts w:cs="Arial"/>
        </w:rPr>
        <w:t>„Profilaktyka i wczesne wykrywanie nowotworów skóry”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050CA4" w:rsidRPr="002E5585" w:rsidTr="001D3A9C">
        <w:trPr>
          <w:jc w:val="center"/>
        </w:trPr>
        <w:tc>
          <w:tcPr>
            <w:tcW w:w="1900" w:type="dxa"/>
            <w:shd w:val="clear" w:color="auto" w:fill="B6DDE8"/>
          </w:tcPr>
          <w:p w:rsidR="00050CA4" w:rsidRPr="002E5585" w:rsidRDefault="00050CA4" w:rsidP="001253F1">
            <w:pPr>
              <w:spacing w:before="40" w:after="40" w:line="240" w:lineRule="auto"/>
              <w:rPr>
                <w:rFonts w:ascii="Myriad Pro" w:hAnsi="Myriad Pro" w:cs="Arial"/>
                <w:sz w:val="20"/>
              </w:rPr>
            </w:pPr>
            <w:r w:rsidRPr="002E5585">
              <w:rPr>
                <w:rFonts w:ascii="Myriad Pro" w:hAnsi="Myriad Pro" w:cs="Arial"/>
                <w:sz w:val="20"/>
              </w:rPr>
              <w:t>Oś priorytetowa</w:t>
            </w:r>
          </w:p>
        </w:tc>
        <w:tc>
          <w:tcPr>
            <w:tcW w:w="12275" w:type="dxa"/>
            <w:shd w:val="clear" w:color="auto" w:fill="B6DDE8"/>
          </w:tcPr>
          <w:p w:rsidR="00050CA4" w:rsidRPr="002E5585" w:rsidRDefault="00050CA4" w:rsidP="001253F1">
            <w:pPr>
              <w:tabs>
                <w:tab w:val="left" w:pos="4749"/>
              </w:tabs>
              <w:spacing w:before="40" w:after="40" w:line="240" w:lineRule="auto"/>
              <w:rPr>
                <w:rFonts w:ascii="Myriad Pro" w:hAnsi="Myriad Pro" w:cs="Arial"/>
                <w:sz w:val="20"/>
              </w:rPr>
            </w:pPr>
            <w:r w:rsidRPr="002E5585">
              <w:rPr>
                <w:rFonts w:ascii="Myriad Pro" w:hAnsi="Myriad Pro" w:cs="Arial"/>
                <w:sz w:val="20"/>
              </w:rPr>
              <w:t>VI  Rynek Pracy</w:t>
            </w:r>
            <w:r w:rsidRPr="002E5585">
              <w:rPr>
                <w:rFonts w:ascii="Myriad Pro" w:hAnsi="Myriad Pro" w:cs="Arial"/>
                <w:sz w:val="20"/>
              </w:rPr>
              <w:tab/>
            </w:r>
          </w:p>
        </w:tc>
      </w:tr>
      <w:tr w:rsidR="00050CA4" w:rsidRPr="002E5585" w:rsidTr="001D3A9C">
        <w:trPr>
          <w:jc w:val="center"/>
        </w:trPr>
        <w:tc>
          <w:tcPr>
            <w:tcW w:w="1900" w:type="dxa"/>
            <w:shd w:val="clear" w:color="auto" w:fill="B6DDE8"/>
          </w:tcPr>
          <w:p w:rsidR="00050CA4" w:rsidRPr="002E5585" w:rsidRDefault="00050CA4" w:rsidP="001253F1">
            <w:pPr>
              <w:spacing w:before="40" w:after="40" w:line="240" w:lineRule="auto"/>
              <w:rPr>
                <w:rFonts w:ascii="Myriad Pro" w:hAnsi="Myriad Pro" w:cs="Arial"/>
                <w:sz w:val="20"/>
              </w:rPr>
            </w:pPr>
            <w:r w:rsidRPr="002E5585">
              <w:rPr>
                <w:rFonts w:ascii="Myriad Pro" w:hAnsi="Myriad Pro" w:cs="Arial"/>
                <w:sz w:val="20"/>
              </w:rPr>
              <w:t>Priorytet Inwestycyjny</w:t>
            </w:r>
          </w:p>
        </w:tc>
        <w:tc>
          <w:tcPr>
            <w:tcW w:w="12275" w:type="dxa"/>
            <w:shd w:val="clear" w:color="auto" w:fill="B6DDE8"/>
          </w:tcPr>
          <w:p w:rsidR="00050CA4" w:rsidRPr="002E5585" w:rsidRDefault="00050CA4" w:rsidP="001253F1">
            <w:pPr>
              <w:spacing w:before="40" w:after="40" w:line="240" w:lineRule="auto"/>
              <w:rPr>
                <w:rFonts w:ascii="Myriad Pro" w:hAnsi="Myriad Pro" w:cs="Arial"/>
                <w:iCs/>
                <w:sz w:val="20"/>
              </w:rPr>
            </w:pPr>
            <w:r w:rsidRPr="002E5585">
              <w:rPr>
                <w:rFonts w:ascii="Myriad Pro" w:eastAsia="MyriadPro-Regular" w:hAnsi="Myriad Pro" w:cs="Arial"/>
                <w:sz w:val="20"/>
              </w:rPr>
              <w:t>8vi Aktywne i zdrowe starzenie się</w:t>
            </w:r>
          </w:p>
        </w:tc>
      </w:tr>
      <w:tr w:rsidR="00050CA4" w:rsidRPr="002E5585" w:rsidTr="001D3A9C">
        <w:trPr>
          <w:jc w:val="center"/>
        </w:trPr>
        <w:tc>
          <w:tcPr>
            <w:tcW w:w="1900" w:type="dxa"/>
            <w:shd w:val="clear" w:color="auto" w:fill="B6DDE8"/>
          </w:tcPr>
          <w:p w:rsidR="00050CA4" w:rsidRPr="002E5585" w:rsidRDefault="00050CA4" w:rsidP="001253F1">
            <w:pPr>
              <w:spacing w:before="40" w:after="40" w:line="240" w:lineRule="auto"/>
              <w:rPr>
                <w:rFonts w:ascii="Myriad Pro" w:hAnsi="Myriad Pro" w:cs="Arial"/>
                <w:sz w:val="20"/>
              </w:rPr>
            </w:pPr>
            <w:r w:rsidRPr="002E5585">
              <w:rPr>
                <w:rFonts w:ascii="Myriad Pro" w:hAnsi="Myriad Pro" w:cs="Arial"/>
                <w:sz w:val="20"/>
              </w:rPr>
              <w:t>Działanie</w:t>
            </w:r>
          </w:p>
        </w:tc>
        <w:tc>
          <w:tcPr>
            <w:tcW w:w="12275" w:type="dxa"/>
            <w:shd w:val="clear" w:color="auto" w:fill="B6DDE8"/>
          </w:tcPr>
          <w:p w:rsidR="00050CA4" w:rsidRPr="002E5585" w:rsidRDefault="00050CA4" w:rsidP="001253F1">
            <w:pPr>
              <w:autoSpaceDE w:val="0"/>
              <w:autoSpaceDN w:val="0"/>
              <w:adjustRightInd w:val="0"/>
              <w:spacing w:after="0" w:line="240" w:lineRule="auto"/>
              <w:rPr>
                <w:rFonts w:ascii="Myriad Pro" w:eastAsia="MyriadPro-Regular" w:hAnsi="Myriad Pro" w:cs="Arial"/>
                <w:sz w:val="20"/>
              </w:rPr>
            </w:pPr>
            <w:r w:rsidRPr="002E5585">
              <w:rPr>
                <w:rFonts w:ascii="Myriad Pro" w:eastAsia="MyriadPro-Regular" w:hAnsi="Myriad Pro" w:cs="Arial"/>
                <w:sz w:val="20"/>
              </w:rPr>
              <w:t>6.8 Wdrożenie kompleksowych programów zdrowotnych dotyczących chorób negatywnie wpływających na rynek pracy, ułatwiających powroty do pracy, umożliwiających wydłużenie aktywności zawodowej oraz zwiększenie zgłaszalności na badania profilaktyczne</w:t>
            </w:r>
          </w:p>
        </w:tc>
      </w:tr>
      <w:tr w:rsidR="00050CA4" w:rsidRPr="002E5585" w:rsidTr="001D3A9C">
        <w:trPr>
          <w:jc w:val="center"/>
        </w:trPr>
        <w:tc>
          <w:tcPr>
            <w:tcW w:w="1900" w:type="dxa"/>
            <w:shd w:val="clear" w:color="auto" w:fill="B6DDE8"/>
          </w:tcPr>
          <w:p w:rsidR="002C7BF5" w:rsidRDefault="00050CA4" w:rsidP="001253F1">
            <w:pPr>
              <w:spacing w:before="40" w:after="40" w:line="240" w:lineRule="auto"/>
              <w:rPr>
                <w:rFonts w:ascii="Myriad Pro" w:hAnsi="Myriad Pro" w:cs="Arial"/>
                <w:sz w:val="20"/>
              </w:rPr>
            </w:pPr>
            <w:r w:rsidRPr="002E5585">
              <w:rPr>
                <w:rFonts w:ascii="Myriad Pro" w:hAnsi="Myriad Pro" w:cs="Arial"/>
                <w:sz w:val="20"/>
              </w:rPr>
              <w:t>Typ</w:t>
            </w:r>
          </w:p>
          <w:p w:rsidR="00050CA4" w:rsidRPr="002E5585" w:rsidRDefault="00050CA4" w:rsidP="001253F1">
            <w:pPr>
              <w:spacing w:before="40" w:after="40" w:line="240" w:lineRule="auto"/>
              <w:rPr>
                <w:rFonts w:ascii="Myriad Pro" w:hAnsi="Myriad Pro" w:cs="Arial"/>
                <w:sz w:val="20"/>
              </w:rPr>
            </w:pPr>
            <w:r w:rsidRPr="002E5585">
              <w:rPr>
                <w:rFonts w:ascii="Myriad Pro" w:hAnsi="Myriad Pro" w:cs="Arial"/>
                <w:sz w:val="20"/>
              </w:rPr>
              <w:t xml:space="preserve"> projektu</w:t>
            </w:r>
          </w:p>
        </w:tc>
        <w:tc>
          <w:tcPr>
            <w:tcW w:w="12275" w:type="dxa"/>
            <w:shd w:val="clear" w:color="auto" w:fill="B6DDE8"/>
          </w:tcPr>
          <w:p w:rsidR="00050CA4" w:rsidRPr="002E5585" w:rsidRDefault="00050CA4" w:rsidP="00912095">
            <w:pPr>
              <w:pStyle w:val="Akapitzlist"/>
              <w:numPr>
                <w:ilvl w:val="0"/>
                <w:numId w:val="235"/>
              </w:numPr>
              <w:autoSpaceDE w:val="0"/>
              <w:autoSpaceDN w:val="0"/>
              <w:spacing w:before="60" w:after="60" w:line="240" w:lineRule="auto"/>
              <w:contextualSpacing w:val="0"/>
              <w:rPr>
                <w:rFonts w:cs="Arial"/>
              </w:rPr>
            </w:pPr>
            <w:r w:rsidRPr="002E5585">
              <w:rPr>
                <w:rFonts w:cs="Arial"/>
              </w:rPr>
              <w:t>Wdrożenie kompleksowych programów profilaktycznych dotyczących chorób będących istotnym problemem zdrowotnym regionu;</w:t>
            </w:r>
          </w:p>
          <w:p w:rsidR="00050CA4" w:rsidRPr="002E5585" w:rsidRDefault="00050CA4" w:rsidP="00912095">
            <w:pPr>
              <w:pStyle w:val="Akapitzlist"/>
              <w:numPr>
                <w:ilvl w:val="0"/>
                <w:numId w:val="236"/>
              </w:numPr>
              <w:spacing w:before="120" w:after="0" w:line="240" w:lineRule="auto"/>
              <w:jc w:val="both"/>
              <w:rPr>
                <w:rFonts w:cs="Arial"/>
              </w:rPr>
            </w:pPr>
            <w:r w:rsidRPr="002E5585">
              <w:rPr>
                <w:rFonts w:cs="Arial"/>
              </w:rPr>
              <w:t>realizacja usług zdrowotnych niezbędnych do realizacji celów Regionalnego programu zdrowotnego,</w:t>
            </w:r>
          </w:p>
          <w:p w:rsidR="00050CA4" w:rsidRPr="002E5585" w:rsidRDefault="00050CA4" w:rsidP="00912095">
            <w:pPr>
              <w:pStyle w:val="Akapitzlist"/>
              <w:numPr>
                <w:ilvl w:val="0"/>
                <w:numId w:val="236"/>
              </w:numPr>
              <w:spacing w:before="120" w:after="0" w:line="240" w:lineRule="auto"/>
              <w:jc w:val="both"/>
              <w:rPr>
                <w:rFonts w:cs="Arial"/>
              </w:rPr>
            </w:pPr>
            <w:r w:rsidRPr="002E5585">
              <w:rPr>
                <w:rFonts w:cs="Arial"/>
              </w:rPr>
              <w:t>zapewnienie dojazdu z miejsca zamieszkania do miejsca wykonania badania i z powrotem,</w:t>
            </w:r>
          </w:p>
          <w:p w:rsidR="00050CA4" w:rsidRPr="002E5585" w:rsidRDefault="00050CA4" w:rsidP="00912095">
            <w:pPr>
              <w:pStyle w:val="Akapitzlist"/>
              <w:numPr>
                <w:ilvl w:val="0"/>
                <w:numId w:val="236"/>
              </w:numPr>
              <w:spacing w:before="120" w:after="0" w:line="240" w:lineRule="auto"/>
              <w:jc w:val="both"/>
              <w:rPr>
                <w:rFonts w:cs="Arial"/>
              </w:rPr>
            </w:pPr>
            <w:r w:rsidRPr="002E5585">
              <w:rPr>
                <w:rFonts w:cs="Arial"/>
              </w:rPr>
              <w:t>zapewnienie opieki nad osobą niesamodzielną,</w:t>
            </w:r>
          </w:p>
          <w:p w:rsidR="00050CA4" w:rsidRPr="002E5585" w:rsidRDefault="00050CA4" w:rsidP="00912095">
            <w:pPr>
              <w:pStyle w:val="Akapitzlist"/>
              <w:numPr>
                <w:ilvl w:val="0"/>
                <w:numId w:val="236"/>
              </w:numPr>
              <w:spacing w:before="120" w:after="0" w:line="240" w:lineRule="auto"/>
              <w:jc w:val="both"/>
              <w:rPr>
                <w:rFonts w:cs="Arial"/>
              </w:rPr>
            </w:pPr>
            <w:r w:rsidRPr="002E5585">
              <w:rPr>
                <w:rFonts w:cs="Arial"/>
              </w:rPr>
              <w:t>działania informacyjno-edukacyjne, dotyczące tematyki Regionalnego programu zdrowotnego, w tym edukacja prozdrowotna, skierowana do osób objętych wsparciem,</w:t>
            </w:r>
          </w:p>
          <w:p w:rsidR="00050CA4" w:rsidRPr="002E5585" w:rsidRDefault="00050CA4" w:rsidP="00912095">
            <w:pPr>
              <w:pStyle w:val="Akapitzlist"/>
              <w:numPr>
                <w:ilvl w:val="0"/>
                <w:numId w:val="236"/>
              </w:numPr>
              <w:spacing w:before="120" w:after="0" w:line="240" w:lineRule="auto"/>
              <w:jc w:val="both"/>
              <w:rPr>
                <w:rFonts w:cs="Arial"/>
              </w:rPr>
            </w:pPr>
            <w:r w:rsidRPr="002E5585">
              <w:rPr>
                <w:rFonts w:cs="Arial"/>
              </w:rPr>
              <w:t>działania informacyjno-szkoleniowe, związane z wdrażaniem Regionalnego programu zdrowotnego, skierowane do lekarzy i pielęgniarek POZ</w:t>
            </w:r>
            <w:r w:rsidRPr="002E5585">
              <w:t>,</w:t>
            </w:r>
          </w:p>
          <w:p w:rsidR="00050CA4" w:rsidRPr="002E5585" w:rsidRDefault="00050CA4" w:rsidP="00912095">
            <w:pPr>
              <w:pStyle w:val="Akapitzlist"/>
              <w:numPr>
                <w:ilvl w:val="0"/>
                <w:numId w:val="236"/>
              </w:numPr>
              <w:spacing w:before="120" w:after="0" w:line="240" w:lineRule="auto"/>
              <w:jc w:val="both"/>
              <w:rPr>
                <w:rFonts w:cs="Arial"/>
              </w:rPr>
            </w:pPr>
            <w:r w:rsidRPr="002E5585">
              <w:rPr>
                <w:rFonts w:cs="Arial"/>
              </w:rPr>
              <w:t>monitoring jakości i celowości podejmowanych działań.</w:t>
            </w:r>
          </w:p>
        </w:tc>
      </w:tr>
    </w:tbl>
    <w:tbl>
      <w:tblPr>
        <w:tblpPr w:leftFromText="141" w:rightFromText="141" w:vertAnchor="text" w:horzAnchor="margin" w:tblpY="359"/>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7"/>
        <w:gridCol w:w="2058"/>
        <w:gridCol w:w="6584"/>
        <w:gridCol w:w="4593"/>
      </w:tblGrid>
      <w:tr w:rsidR="001D3A9C" w:rsidRPr="002E5585" w:rsidTr="001D3A9C">
        <w:trPr>
          <w:trHeight w:val="300"/>
        </w:trPr>
        <w:tc>
          <w:tcPr>
            <w:tcW w:w="14142" w:type="dxa"/>
            <w:gridSpan w:val="4"/>
            <w:shd w:val="clear" w:color="auto" w:fill="D9D9D9" w:themeFill="background1" w:themeFillShade="D9"/>
          </w:tcPr>
          <w:p w:rsidR="001D3A9C" w:rsidRPr="002E5585" w:rsidRDefault="001D3A9C" w:rsidP="001D3A9C">
            <w:pPr>
              <w:spacing w:before="40" w:after="40" w:line="240" w:lineRule="auto"/>
              <w:jc w:val="center"/>
              <w:rPr>
                <w:rFonts w:ascii="Myriad Pro" w:hAnsi="Myriad Pro"/>
                <w:b/>
                <w:sz w:val="20"/>
              </w:rPr>
            </w:pPr>
            <w:r w:rsidRPr="002E5585">
              <w:rPr>
                <w:rFonts w:ascii="Myriad Pro" w:hAnsi="Myriad Pro"/>
                <w:b/>
                <w:sz w:val="20"/>
              </w:rPr>
              <w:lastRenderedPageBreak/>
              <w:t>Kryteria dopuszczalności</w:t>
            </w:r>
          </w:p>
        </w:tc>
      </w:tr>
      <w:tr w:rsidR="001D3A9C" w:rsidRPr="002E5585" w:rsidTr="001D3A9C">
        <w:trPr>
          <w:trHeight w:val="288"/>
        </w:trPr>
        <w:tc>
          <w:tcPr>
            <w:tcW w:w="907" w:type="dxa"/>
          </w:tcPr>
          <w:p w:rsidR="001D3A9C" w:rsidRPr="002E5585" w:rsidRDefault="001D3A9C" w:rsidP="001D3A9C">
            <w:pPr>
              <w:spacing w:before="40" w:after="40" w:line="240" w:lineRule="auto"/>
              <w:jc w:val="center"/>
              <w:rPr>
                <w:rFonts w:ascii="Myriad Pro" w:hAnsi="Myriad Pro"/>
                <w:sz w:val="20"/>
              </w:rPr>
            </w:pPr>
            <w:r w:rsidRPr="002E5585">
              <w:rPr>
                <w:rFonts w:ascii="Myriad Pro" w:hAnsi="Myriad Pro"/>
                <w:sz w:val="20"/>
              </w:rPr>
              <w:t>L.p.</w:t>
            </w:r>
          </w:p>
        </w:tc>
        <w:tc>
          <w:tcPr>
            <w:tcW w:w="2058" w:type="dxa"/>
          </w:tcPr>
          <w:p w:rsidR="001D3A9C" w:rsidRPr="002E5585" w:rsidRDefault="001D3A9C" w:rsidP="001D3A9C">
            <w:pPr>
              <w:spacing w:before="40" w:after="40" w:line="240" w:lineRule="auto"/>
              <w:jc w:val="center"/>
              <w:rPr>
                <w:rFonts w:ascii="Myriad Pro" w:hAnsi="Myriad Pro"/>
                <w:sz w:val="20"/>
              </w:rPr>
            </w:pPr>
            <w:r w:rsidRPr="002E5585">
              <w:rPr>
                <w:rFonts w:ascii="Myriad Pro" w:hAnsi="Myriad Pro"/>
                <w:sz w:val="20"/>
              </w:rPr>
              <w:t>Nazwa kryterium</w:t>
            </w:r>
          </w:p>
        </w:tc>
        <w:tc>
          <w:tcPr>
            <w:tcW w:w="6584" w:type="dxa"/>
          </w:tcPr>
          <w:p w:rsidR="001D3A9C" w:rsidRPr="002E5585" w:rsidRDefault="001D3A9C" w:rsidP="001D3A9C">
            <w:pPr>
              <w:spacing w:before="40" w:after="40" w:line="240" w:lineRule="auto"/>
              <w:jc w:val="center"/>
              <w:rPr>
                <w:rFonts w:ascii="Myriad Pro" w:hAnsi="Myriad Pro"/>
                <w:sz w:val="20"/>
              </w:rPr>
            </w:pPr>
            <w:r w:rsidRPr="002E5585">
              <w:rPr>
                <w:rFonts w:ascii="Myriad Pro" w:hAnsi="Myriad Pro"/>
                <w:sz w:val="20"/>
              </w:rPr>
              <w:t>Definicja kryterium</w:t>
            </w:r>
          </w:p>
        </w:tc>
        <w:tc>
          <w:tcPr>
            <w:tcW w:w="4593" w:type="dxa"/>
          </w:tcPr>
          <w:p w:rsidR="001D3A9C" w:rsidRPr="002E5585" w:rsidRDefault="001D3A9C" w:rsidP="001D3A9C">
            <w:pPr>
              <w:spacing w:before="40" w:after="40" w:line="240" w:lineRule="auto"/>
              <w:jc w:val="center"/>
              <w:rPr>
                <w:rFonts w:ascii="Myriad Pro" w:hAnsi="Myriad Pro"/>
                <w:sz w:val="20"/>
              </w:rPr>
            </w:pPr>
            <w:r w:rsidRPr="002E5585">
              <w:rPr>
                <w:rFonts w:ascii="Myriad Pro" w:hAnsi="Myriad Pro"/>
                <w:sz w:val="20"/>
              </w:rPr>
              <w:t>Opis znaczenia kryterium</w:t>
            </w:r>
          </w:p>
        </w:tc>
      </w:tr>
      <w:tr w:rsidR="001D3A9C" w:rsidRPr="002E5585" w:rsidTr="001D3A9C">
        <w:trPr>
          <w:trHeight w:val="288"/>
        </w:trPr>
        <w:tc>
          <w:tcPr>
            <w:tcW w:w="907" w:type="dxa"/>
          </w:tcPr>
          <w:p w:rsidR="001D3A9C" w:rsidRPr="002E5585" w:rsidRDefault="001D3A9C" w:rsidP="001D3A9C">
            <w:pPr>
              <w:spacing w:before="40" w:after="40" w:line="240" w:lineRule="auto"/>
              <w:jc w:val="center"/>
              <w:rPr>
                <w:rFonts w:ascii="Myriad Pro" w:hAnsi="Myriad Pro"/>
                <w:sz w:val="20"/>
              </w:rPr>
            </w:pPr>
            <w:r w:rsidRPr="002E5585">
              <w:rPr>
                <w:rFonts w:ascii="Myriad Pro" w:hAnsi="Myriad Pro"/>
                <w:sz w:val="20"/>
              </w:rPr>
              <w:t>1</w:t>
            </w:r>
          </w:p>
        </w:tc>
        <w:tc>
          <w:tcPr>
            <w:tcW w:w="2058" w:type="dxa"/>
          </w:tcPr>
          <w:p w:rsidR="001D3A9C" w:rsidRPr="002E5585" w:rsidRDefault="001D3A9C" w:rsidP="001D3A9C">
            <w:pPr>
              <w:spacing w:before="40" w:after="40" w:line="240" w:lineRule="auto"/>
              <w:jc w:val="center"/>
              <w:rPr>
                <w:rFonts w:ascii="Myriad Pro" w:hAnsi="Myriad Pro"/>
                <w:sz w:val="20"/>
              </w:rPr>
            </w:pPr>
            <w:r w:rsidRPr="002E5585">
              <w:rPr>
                <w:rFonts w:ascii="Myriad Pro" w:hAnsi="Myriad Pro"/>
                <w:sz w:val="20"/>
              </w:rPr>
              <w:t>2</w:t>
            </w:r>
          </w:p>
        </w:tc>
        <w:tc>
          <w:tcPr>
            <w:tcW w:w="6584" w:type="dxa"/>
          </w:tcPr>
          <w:p w:rsidR="001D3A9C" w:rsidRPr="002E5585" w:rsidRDefault="001D3A9C" w:rsidP="001D3A9C">
            <w:pPr>
              <w:spacing w:before="40" w:after="40" w:line="240" w:lineRule="auto"/>
              <w:jc w:val="center"/>
              <w:rPr>
                <w:rFonts w:ascii="Myriad Pro" w:hAnsi="Myriad Pro"/>
                <w:sz w:val="20"/>
              </w:rPr>
            </w:pPr>
            <w:r w:rsidRPr="002E5585">
              <w:rPr>
                <w:rFonts w:ascii="Myriad Pro" w:hAnsi="Myriad Pro"/>
                <w:sz w:val="20"/>
              </w:rPr>
              <w:t>3</w:t>
            </w:r>
          </w:p>
        </w:tc>
        <w:tc>
          <w:tcPr>
            <w:tcW w:w="4593" w:type="dxa"/>
          </w:tcPr>
          <w:p w:rsidR="001D3A9C" w:rsidRPr="002E5585" w:rsidRDefault="001D3A9C" w:rsidP="001D3A9C">
            <w:pPr>
              <w:spacing w:before="40" w:after="40" w:line="240" w:lineRule="auto"/>
              <w:jc w:val="center"/>
              <w:rPr>
                <w:rFonts w:ascii="Myriad Pro" w:hAnsi="Myriad Pro"/>
                <w:sz w:val="20"/>
              </w:rPr>
            </w:pPr>
            <w:r w:rsidRPr="002E5585">
              <w:rPr>
                <w:rFonts w:ascii="Myriad Pro" w:hAnsi="Myriad Pro"/>
                <w:sz w:val="20"/>
              </w:rPr>
              <w:t>4</w:t>
            </w:r>
          </w:p>
        </w:tc>
      </w:tr>
      <w:tr w:rsidR="001D3A9C" w:rsidRPr="002E5585" w:rsidTr="001D3A9C">
        <w:trPr>
          <w:trHeight w:val="1241"/>
        </w:trPr>
        <w:tc>
          <w:tcPr>
            <w:tcW w:w="907" w:type="dxa"/>
          </w:tcPr>
          <w:p w:rsidR="001D3A9C" w:rsidRPr="002E5585" w:rsidRDefault="001D3A9C" w:rsidP="00912095">
            <w:pPr>
              <w:pStyle w:val="Akapitzlist"/>
              <w:numPr>
                <w:ilvl w:val="0"/>
                <w:numId w:val="237"/>
              </w:numPr>
              <w:spacing w:before="40" w:after="40" w:line="240" w:lineRule="auto"/>
              <w:ind w:left="720"/>
              <w:contextualSpacing w:val="0"/>
            </w:pPr>
          </w:p>
        </w:tc>
        <w:tc>
          <w:tcPr>
            <w:tcW w:w="2058" w:type="dxa"/>
            <w:shd w:val="clear" w:color="auto" w:fill="auto"/>
          </w:tcPr>
          <w:p w:rsidR="001D3A9C" w:rsidRPr="002E5585" w:rsidRDefault="001D3A9C" w:rsidP="001D3A9C">
            <w:pPr>
              <w:spacing w:before="40" w:after="40" w:line="240" w:lineRule="auto"/>
              <w:rPr>
                <w:rFonts w:ascii="Myriad Pro" w:hAnsi="Myriad Pro"/>
                <w:sz w:val="20"/>
              </w:rPr>
            </w:pPr>
            <w:r w:rsidRPr="002E5585">
              <w:rPr>
                <w:rFonts w:ascii="Myriad Pro" w:hAnsi="Myriad Pro"/>
                <w:sz w:val="20"/>
              </w:rPr>
              <w:t>Wymogi organizacyjne</w:t>
            </w:r>
          </w:p>
        </w:tc>
        <w:tc>
          <w:tcPr>
            <w:tcW w:w="6584" w:type="dxa"/>
            <w:shd w:val="clear" w:color="auto" w:fill="auto"/>
          </w:tcPr>
          <w:p w:rsidR="001D3A9C" w:rsidRPr="002E5585" w:rsidRDefault="001D3A9C" w:rsidP="00912095">
            <w:pPr>
              <w:pStyle w:val="Akapitzlist"/>
              <w:numPr>
                <w:ilvl w:val="0"/>
                <w:numId w:val="238"/>
              </w:numPr>
              <w:spacing w:before="40" w:after="40" w:line="240" w:lineRule="auto"/>
              <w:ind w:left="720"/>
              <w:jc w:val="both"/>
            </w:pPr>
            <w:r w:rsidRPr="002E5585">
              <w:rPr>
                <w:rFonts w:cs="Arial"/>
              </w:rPr>
              <w:t>Jeden podmiot może wystąpić w ramach konkursu – jako wnioskodawca albo partner nie więcej niż 1 raz we wniosku o dofinansowanie.</w:t>
            </w:r>
          </w:p>
        </w:tc>
        <w:tc>
          <w:tcPr>
            <w:tcW w:w="4593" w:type="dxa"/>
            <w:shd w:val="clear" w:color="auto" w:fill="auto"/>
          </w:tcPr>
          <w:p w:rsidR="001D3A9C" w:rsidRPr="002E5585" w:rsidRDefault="001D3A9C" w:rsidP="001D3A9C">
            <w:pPr>
              <w:spacing w:before="40" w:after="40" w:line="240" w:lineRule="auto"/>
              <w:rPr>
                <w:rFonts w:ascii="Myriad Pro" w:hAnsi="Myriad Pro"/>
                <w:sz w:val="20"/>
              </w:rPr>
            </w:pPr>
            <w:r w:rsidRPr="002E5585">
              <w:rPr>
                <w:rFonts w:ascii="Myriad Pro" w:hAnsi="Myriad Pro"/>
                <w:sz w:val="20"/>
              </w:rPr>
              <w:t>Spełnienie kryterium jest konieczne do przyznania dofinansowania.</w:t>
            </w:r>
          </w:p>
          <w:p w:rsidR="001D3A9C" w:rsidRPr="002E5585" w:rsidRDefault="001D3A9C" w:rsidP="001D3A9C">
            <w:pPr>
              <w:spacing w:before="40" w:after="40" w:line="240" w:lineRule="auto"/>
              <w:rPr>
                <w:rFonts w:ascii="Myriad Pro" w:hAnsi="Myriad Pro"/>
                <w:sz w:val="20"/>
              </w:rPr>
            </w:pPr>
            <w:r w:rsidRPr="002E5585">
              <w:rPr>
                <w:rFonts w:ascii="Myriad Pro" w:hAnsi="Myriad Pro"/>
                <w:sz w:val="20"/>
              </w:rPr>
              <w:t>Projekt niespełniające kryterium są odrzucane.</w:t>
            </w:r>
          </w:p>
          <w:p w:rsidR="001D3A9C" w:rsidRPr="002E5585" w:rsidRDefault="001D3A9C" w:rsidP="001D3A9C">
            <w:pPr>
              <w:spacing w:before="40" w:after="40" w:line="240" w:lineRule="auto"/>
              <w:rPr>
                <w:rFonts w:ascii="Myriad Pro" w:hAnsi="Myriad Pro"/>
                <w:sz w:val="20"/>
              </w:rPr>
            </w:pPr>
            <w:r w:rsidRPr="002E5585">
              <w:rPr>
                <w:rFonts w:ascii="Myriad Pro" w:hAnsi="Myriad Pro"/>
                <w:sz w:val="20"/>
              </w:rPr>
              <w:t>Ocena spełniania kryterium polega na przypisaniu wartości logicznych „tak”, „nie”.</w:t>
            </w:r>
          </w:p>
        </w:tc>
      </w:tr>
      <w:tr w:rsidR="001D3A9C" w:rsidRPr="002E5585" w:rsidTr="001677A0">
        <w:trPr>
          <w:trHeight w:val="553"/>
        </w:trPr>
        <w:tc>
          <w:tcPr>
            <w:tcW w:w="907" w:type="dxa"/>
          </w:tcPr>
          <w:p w:rsidR="001D3A9C" w:rsidRPr="002E5585" w:rsidRDefault="001D3A9C" w:rsidP="00912095">
            <w:pPr>
              <w:pStyle w:val="Akapitzlist"/>
              <w:numPr>
                <w:ilvl w:val="0"/>
                <w:numId w:val="237"/>
              </w:numPr>
              <w:spacing w:before="40" w:after="40" w:line="240" w:lineRule="auto"/>
              <w:ind w:left="720"/>
              <w:contextualSpacing w:val="0"/>
            </w:pPr>
          </w:p>
        </w:tc>
        <w:tc>
          <w:tcPr>
            <w:tcW w:w="2058" w:type="dxa"/>
            <w:shd w:val="clear" w:color="auto" w:fill="auto"/>
          </w:tcPr>
          <w:p w:rsidR="001D3A9C" w:rsidRPr="002E5585" w:rsidRDefault="001D3A9C" w:rsidP="001D3A9C">
            <w:pPr>
              <w:spacing w:before="40" w:after="40" w:line="240" w:lineRule="auto"/>
              <w:rPr>
                <w:rFonts w:ascii="Myriad Pro" w:hAnsi="Myriad Pro"/>
                <w:sz w:val="20"/>
              </w:rPr>
            </w:pPr>
            <w:r w:rsidRPr="002E5585">
              <w:rPr>
                <w:rFonts w:ascii="Myriad Pro" w:hAnsi="Myriad Pro"/>
                <w:sz w:val="20"/>
              </w:rPr>
              <w:t>Zgodność wsparcia</w:t>
            </w:r>
          </w:p>
        </w:tc>
        <w:tc>
          <w:tcPr>
            <w:tcW w:w="6584" w:type="dxa"/>
            <w:shd w:val="clear" w:color="auto" w:fill="auto"/>
          </w:tcPr>
          <w:p w:rsidR="001D3A9C" w:rsidRPr="002E5585" w:rsidRDefault="001D3A9C" w:rsidP="00912095">
            <w:pPr>
              <w:pStyle w:val="Akapitzlist"/>
              <w:numPr>
                <w:ilvl w:val="0"/>
                <w:numId w:val="239"/>
              </w:numPr>
              <w:spacing w:before="40" w:after="40" w:line="240" w:lineRule="auto"/>
              <w:ind w:left="720"/>
              <w:jc w:val="both"/>
              <w:rPr>
                <w:rFonts w:cs="Arial"/>
              </w:rPr>
            </w:pPr>
            <w:r w:rsidRPr="002E5585">
              <w:rPr>
                <w:rFonts w:cs="Arial"/>
              </w:rPr>
              <w:t>Grupa docelowa jest zgodna z RPZ „Profilaktyka i wczesne wykrywanie nowotworów skóry” który jest załącznikiem do Regulaminu Konkursu.</w:t>
            </w:r>
          </w:p>
          <w:p w:rsidR="001D3A9C" w:rsidRPr="002E5585" w:rsidRDefault="001D3A9C" w:rsidP="00912095">
            <w:pPr>
              <w:pStyle w:val="Akapitzlist"/>
              <w:numPr>
                <w:ilvl w:val="0"/>
                <w:numId w:val="239"/>
              </w:numPr>
              <w:autoSpaceDE w:val="0"/>
              <w:autoSpaceDN w:val="0"/>
              <w:spacing w:after="0" w:line="240" w:lineRule="auto"/>
              <w:ind w:left="720"/>
              <w:jc w:val="both"/>
              <w:rPr>
                <w:rFonts w:cs="Arial"/>
              </w:rPr>
            </w:pPr>
            <w:r w:rsidRPr="002E5585">
              <w:rPr>
                <w:rFonts w:cs="Arial"/>
              </w:rPr>
              <w:t>Okres realizacji projektu nie przekracza 36 miesięcy.</w:t>
            </w:r>
          </w:p>
          <w:p w:rsidR="001D3A9C" w:rsidRPr="002E5585" w:rsidRDefault="001D3A9C" w:rsidP="00912095">
            <w:pPr>
              <w:pStyle w:val="Akapitzlist"/>
              <w:numPr>
                <w:ilvl w:val="0"/>
                <w:numId w:val="239"/>
              </w:numPr>
              <w:autoSpaceDE w:val="0"/>
              <w:autoSpaceDN w:val="0"/>
              <w:spacing w:after="0" w:line="240" w:lineRule="auto"/>
              <w:ind w:left="720"/>
              <w:jc w:val="both"/>
              <w:rPr>
                <w:rFonts w:cs="Arial"/>
              </w:rPr>
            </w:pPr>
            <w:r w:rsidRPr="002E5585">
              <w:rPr>
                <w:rFonts w:cs="Arial"/>
              </w:rPr>
              <w:t>W przypadku gdy projekt przewiduje udzielanie świadczeń opieki zdrowotnej projektodawcą  lub partnerem jest podmiot wykonujący działalność leczniczą, uprawniony do tego na mocy prawa powszechnie obowiązującego.</w:t>
            </w:r>
          </w:p>
          <w:p w:rsidR="001D3A9C" w:rsidRPr="002E5585" w:rsidRDefault="001D3A9C" w:rsidP="00912095">
            <w:pPr>
              <w:pStyle w:val="Akapitzlist"/>
              <w:numPr>
                <w:ilvl w:val="0"/>
                <w:numId w:val="239"/>
              </w:numPr>
              <w:autoSpaceDE w:val="0"/>
              <w:autoSpaceDN w:val="0"/>
              <w:spacing w:after="0" w:line="240" w:lineRule="auto"/>
              <w:ind w:left="720"/>
              <w:jc w:val="both"/>
              <w:rPr>
                <w:rFonts w:cs="Arial"/>
              </w:rPr>
            </w:pPr>
            <w:r w:rsidRPr="002E5585">
              <w:rPr>
                <w:rFonts w:cs="Arial"/>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p w:rsidR="001D3A9C" w:rsidRPr="002E5585" w:rsidRDefault="001D3A9C" w:rsidP="00912095">
            <w:pPr>
              <w:pStyle w:val="Akapitzlist"/>
              <w:numPr>
                <w:ilvl w:val="0"/>
                <w:numId w:val="239"/>
              </w:numPr>
              <w:autoSpaceDE w:val="0"/>
              <w:autoSpaceDN w:val="0"/>
              <w:spacing w:after="0" w:line="240" w:lineRule="auto"/>
              <w:ind w:left="720"/>
              <w:jc w:val="both"/>
              <w:rPr>
                <w:rFonts w:cs="Arial"/>
              </w:rPr>
            </w:pPr>
            <w:r w:rsidRPr="002E5585">
              <w:rPr>
                <w:rFonts w:cs="Arial"/>
              </w:rPr>
              <w:t xml:space="preserve">Działania realizowane w projekcie przez projektodawcę oraz ewentualnych partnerów są zgodne z zakresem RPZ „Profilaktyka i wczesne wykrywanie nowotworów skóry”, który jest załącznikiem do Regulaminu Konkursu. </w:t>
            </w:r>
          </w:p>
          <w:p w:rsidR="001D3A9C" w:rsidRPr="002E5585" w:rsidRDefault="001D3A9C" w:rsidP="00912095">
            <w:pPr>
              <w:pStyle w:val="Akapitzlist"/>
              <w:numPr>
                <w:ilvl w:val="0"/>
                <w:numId w:val="234"/>
              </w:numPr>
              <w:autoSpaceDE w:val="0"/>
              <w:autoSpaceDN w:val="0"/>
              <w:spacing w:after="0" w:line="240" w:lineRule="auto"/>
              <w:jc w:val="both"/>
              <w:rPr>
                <w:rFonts w:cs="Arial"/>
              </w:rPr>
            </w:pPr>
            <w:r w:rsidRPr="002E5585">
              <w:rPr>
                <w:rFonts w:cs="Arial"/>
              </w:rPr>
              <w:t>Świadczenia w ramach programu polityki zdrowotnej będą realizowane z pełnym poszanowaniem istniejących ram prawnych i ochrony praw pacjenta, w tym zasad dotyczących prowadzenia i przechowywania dokumentacji medycznej.</w:t>
            </w:r>
          </w:p>
          <w:p w:rsidR="001D3A9C" w:rsidRPr="002E5585" w:rsidRDefault="001D3A9C" w:rsidP="00912095">
            <w:pPr>
              <w:pStyle w:val="Akapitzlist"/>
              <w:numPr>
                <w:ilvl w:val="0"/>
                <w:numId w:val="234"/>
              </w:numPr>
              <w:autoSpaceDE w:val="0"/>
              <w:autoSpaceDN w:val="0"/>
              <w:spacing w:after="0" w:line="240" w:lineRule="auto"/>
              <w:jc w:val="both"/>
              <w:rPr>
                <w:rFonts w:cs="Arial"/>
              </w:rPr>
            </w:pPr>
            <w:r w:rsidRPr="002E5585">
              <w:rPr>
                <w:rFonts w:cs="Arial"/>
              </w:rPr>
              <w:t>Projektodawca wniesie wkład własny w wysokości nie mniejszej niż określona w Szczegółowym Opisie Osi Priorytetowych  Regionalnego Programu Operacyjnego  Województwa Zachodniopomorskiego  2014-2020.</w:t>
            </w:r>
          </w:p>
          <w:p w:rsidR="001D3A9C" w:rsidRPr="002E5585" w:rsidRDefault="001D3A9C" w:rsidP="00912095">
            <w:pPr>
              <w:pStyle w:val="Akapitzlist"/>
              <w:numPr>
                <w:ilvl w:val="0"/>
                <w:numId w:val="234"/>
              </w:numPr>
              <w:autoSpaceDE w:val="0"/>
              <w:autoSpaceDN w:val="0"/>
              <w:spacing w:after="0" w:line="240" w:lineRule="auto"/>
              <w:jc w:val="both"/>
              <w:rPr>
                <w:rFonts w:cs="Arial"/>
              </w:rPr>
            </w:pPr>
            <w:r w:rsidRPr="002E5585">
              <w:rPr>
                <w:rFonts w:cs="Arial"/>
              </w:rPr>
              <w:t xml:space="preserve">Projektodawca/Partner  nie  jest  realizatorem  analogicznego  programu  zdrowotnego  lub  programu polityki zdrowotnej </w:t>
            </w:r>
            <w:r w:rsidRPr="002E5585">
              <w:rPr>
                <w:rFonts w:cs="Arial"/>
              </w:rPr>
              <w:lastRenderedPageBreak/>
              <w:t>realizowanego w ramach POWER.</w:t>
            </w:r>
          </w:p>
        </w:tc>
        <w:tc>
          <w:tcPr>
            <w:tcW w:w="4593" w:type="dxa"/>
            <w:shd w:val="clear" w:color="auto" w:fill="auto"/>
          </w:tcPr>
          <w:p w:rsidR="001D3A9C" w:rsidRPr="002E5585" w:rsidRDefault="001D3A9C" w:rsidP="001D3A9C">
            <w:pPr>
              <w:spacing w:before="40" w:after="40" w:line="240" w:lineRule="auto"/>
              <w:rPr>
                <w:rFonts w:ascii="Myriad Pro" w:hAnsi="Myriad Pro"/>
                <w:sz w:val="20"/>
              </w:rPr>
            </w:pPr>
            <w:r w:rsidRPr="002E5585">
              <w:rPr>
                <w:rFonts w:ascii="Myriad Pro" w:hAnsi="Myriad Pro"/>
                <w:sz w:val="20"/>
              </w:rPr>
              <w:lastRenderedPageBreak/>
              <w:t>Spełnienie kryterium jest konieczne do przyznania dofinansowania.</w:t>
            </w:r>
          </w:p>
          <w:p w:rsidR="001D3A9C" w:rsidRPr="002E5585" w:rsidRDefault="001D3A9C" w:rsidP="001D3A9C">
            <w:pPr>
              <w:spacing w:before="40" w:after="40" w:line="240" w:lineRule="auto"/>
              <w:rPr>
                <w:rFonts w:ascii="Myriad Pro" w:hAnsi="Myriad Pro"/>
                <w:sz w:val="20"/>
              </w:rPr>
            </w:pPr>
            <w:r w:rsidRPr="002E5585">
              <w:rPr>
                <w:rFonts w:ascii="Myriad Pro" w:hAnsi="Myriad Pro"/>
                <w:sz w:val="20"/>
              </w:rPr>
              <w:t>Projekt</w:t>
            </w:r>
            <w:r>
              <w:rPr>
                <w:rFonts w:ascii="Myriad Pro" w:hAnsi="Myriad Pro"/>
                <w:sz w:val="20"/>
              </w:rPr>
              <w:t>y</w:t>
            </w:r>
            <w:r w:rsidRPr="002E5585">
              <w:rPr>
                <w:rFonts w:ascii="Myriad Pro" w:hAnsi="Myriad Pro"/>
                <w:sz w:val="20"/>
              </w:rPr>
              <w:t xml:space="preserve"> niespełniające kryterium są odrzucane.</w:t>
            </w:r>
          </w:p>
          <w:p w:rsidR="001D3A9C" w:rsidRPr="002E5585" w:rsidRDefault="001D3A9C" w:rsidP="001D3A9C">
            <w:pPr>
              <w:autoSpaceDE w:val="0"/>
              <w:autoSpaceDN w:val="0"/>
              <w:spacing w:after="0" w:line="240" w:lineRule="auto"/>
              <w:jc w:val="both"/>
              <w:rPr>
                <w:rFonts w:ascii="Myriad Pro" w:hAnsi="Myriad Pro" w:cs="Arial"/>
                <w:sz w:val="20"/>
              </w:rPr>
            </w:pPr>
            <w:r w:rsidRPr="002E5585">
              <w:rPr>
                <w:rFonts w:ascii="Myriad Pro" w:hAnsi="Myriad Pro"/>
                <w:sz w:val="20"/>
              </w:rPr>
              <w:t>Ocena spełniania kryterium polega na przypisaniu wartości logicznych „tak”, „nie”.</w:t>
            </w:r>
            <w:r w:rsidRPr="002E5585">
              <w:rPr>
                <w:rFonts w:ascii="Myriad Pro" w:hAnsi="Myriad Pro" w:cs="Arial"/>
                <w:sz w:val="20"/>
              </w:rPr>
              <w:t xml:space="preserve"> </w:t>
            </w:r>
          </w:p>
          <w:p w:rsidR="001D3A9C" w:rsidRPr="002E5585" w:rsidRDefault="001D3A9C" w:rsidP="001D3A9C">
            <w:pPr>
              <w:autoSpaceDE w:val="0"/>
              <w:autoSpaceDN w:val="0"/>
              <w:spacing w:after="0" w:line="240" w:lineRule="auto"/>
              <w:ind w:left="360"/>
              <w:jc w:val="both"/>
              <w:rPr>
                <w:rFonts w:ascii="Myriad Pro" w:hAnsi="Myriad Pro" w:cs="Arial"/>
                <w:sz w:val="20"/>
              </w:rPr>
            </w:pPr>
          </w:p>
          <w:p w:rsidR="001D3A9C" w:rsidRPr="002E5585" w:rsidRDefault="001D3A9C" w:rsidP="001D3A9C">
            <w:pPr>
              <w:autoSpaceDE w:val="0"/>
              <w:autoSpaceDN w:val="0"/>
              <w:spacing w:after="0" w:line="240" w:lineRule="auto"/>
              <w:jc w:val="both"/>
              <w:rPr>
                <w:rFonts w:ascii="Myriad Pro" w:hAnsi="Myriad Pro" w:cs="Arial"/>
                <w:sz w:val="20"/>
              </w:rPr>
            </w:pPr>
            <w:r w:rsidRPr="002E5585">
              <w:rPr>
                <w:rFonts w:ascii="Myriad Pro" w:hAnsi="Myriad Pro" w:cs="Arial"/>
                <w:sz w:val="20"/>
              </w:rPr>
              <w:t>Kryterium dostępu „Zgodność wsparcia” nr 5: na podstawie art. 45 ust. 3 ustawy z dnia 11 lipca 2014 r. o zasadach realizacji programów w zakresie polityki spójności finansowanych w perspektywie finansowej 2014–2020 (Dz. U. z 2017 r. poz. 1460, 1475) treść wniosku o dofinasowanie w części dotyczącej spełnienia kryterium  może być uzupełniana lub poprawiana w zakresie określonym w regulaminie konkursu.</w:t>
            </w:r>
          </w:p>
          <w:p w:rsidR="001D3A9C" w:rsidRPr="002E5585" w:rsidRDefault="001D3A9C" w:rsidP="001D3A9C">
            <w:pPr>
              <w:spacing w:before="40" w:after="40" w:line="240" w:lineRule="auto"/>
              <w:rPr>
                <w:rFonts w:ascii="Myriad Pro" w:hAnsi="Myriad Pro"/>
                <w:sz w:val="20"/>
              </w:rPr>
            </w:pPr>
          </w:p>
        </w:tc>
      </w:tr>
    </w:tbl>
    <w:p w:rsidR="001677A0" w:rsidRPr="002E5585" w:rsidRDefault="001677A0" w:rsidP="00050CA4">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8505"/>
        <w:gridCol w:w="4733"/>
      </w:tblGrid>
      <w:tr w:rsidR="00050CA4" w:rsidRPr="002E5585" w:rsidTr="001253F1">
        <w:trPr>
          <w:jc w:val="center"/>
        </w:trPr>
        <w:tc>
          <w:tcPr>
            <w:tcW w:w="14175" w:type="dxa"/>
            <w:gridSpan w:val="3"/>
            <w:shd w:val="clear" w:color="auto" w:fill="D9D9D9" w:themeFill="background1" w:themeFillShade="D9"/>
          </w:tcPr>
          <w:p w:rsidR="00050CA4" w:rsidRPr="002E5585" w:rsidRDefault="00050CA4" w:rsidP="001253F1">
            <w:pPr>
              <w:spacing w:before="40" w:after="40" w:line="240" w:lineRule="auto"/>
              <w:jc w:val="center"/>
              <w:rPr>
                <w:rFonts w:ascii="Myriad Pro" w:hAnsi="Myriad Pro"/>
                <w:b/>
                <w:sz w:val="20"/>
              </w:rPr>
            </w:pPr>
            <w:r w:rsidRPr="002E5585">
              <w:rPr>
                <w:rFonts w:ascii="Myriad Pro" w:hAnsi="Myriad Pro"/>
                <w:b/>
                <w:sz w:val="20"/>
              </w:rPr>
              <w:t>Kryteria premiujące</w:t>
            </w:r>
          </w:p>
        </w:tc>
      </w:tr>
      <w:tr w:rsidR="00050CA4" w:rsidRPr="002E5585" w:rsidTr="001253F1">
        <w:trPr>
          <w:jc w:val="center"/>
        </w:trPr>
        <w:tc>
          <w:tcPr>
            <w:tcW w:w="937" w:type="dxa"/>
          </w:tcPr>
          <w:p w:rsidR="00050CA4" w:rsidRPr="002E5585" w:rsidRDefault="00050CA4" w:rsidP="001253F1">
            <w:pPr>
              <w:spacing w:before="40" w:after="40" w:line="240" w:lineRule="auto"/>
              <w:jc w:val="center"/>
              <w:rPr>
                <w:rFonts w:ascii="Myriad Pro" w:hAnsi="Myriad Pro"/>
                <w:sz w:val="20"/>
              </w:rPr>
            </w:pPr>
            <w:r w:rsidRPr="002E5585">
              <w:rPr>
                <w:rFonts w:ascii="Myriad Pro" w:hAnsi="Myriad Pro"/>
                <w:sz w:val="20"/>
              </w:rPr>
              <w:t>L.p.</w:t>
            </w:r>
          </w:p>
        </w:tc>
        <w:tc>
          <w:tcPr>
            <w:tcW w:w="8505" w:type="dxa"/>
          </w:tcPr>
          <w:p w:rsidR="00050CA4" w:rsidRPr="002E5585" w:rsidRDefault="00050CA4" w:rsidP="001253F1">
            <w:pPr>
              <w:spacing w:before="40" w:after="40" w:line="240" w:lineRule="auto"/>
              <w:jc w:val="center"/>
              <w:rPr>
                <w:rFonts w:ascii="Myriad Pro" w:hAnsi="Myriad Pro"/>
                <w:sz w:val="20"/>
              </w:rPr>
            </w:pPr>
            <w:r w:rsidRPr="002E5585">
              <w:rPr>
                <w:rFonts w:ascii="Myriad Pro" w:hAnsi="Myriad Pro"/>
                <w:sz w:val="20"/>
              </w:rPr>
              <w:t>Definicja kryterium</w:t>
            </w:r>
          </w:p>
        </w:tc>
        <w:tc>
          <w:tcPr>
            <w:tcW w:w="4733" w:type="dxa"/>
          </w:tcPr>
          <w:p w:rsidR="00050CA4" w:rsidRPr="002E5585" w:rsidRDefault="00050CA4" w:rsidP="001253F1">
            <w:pPr>
              <w:spacing w:before="40" w:after="40" w:line="240" w:lineRule="auto"/>
              <w:jc w:val="center"/>
              <w:rPr>
                <w:rFonts w:ascii="Myriad Pro" w:hAnsi="Myriad Pro"/>
                <w:sz w:val="20"/>
              </w:rPr>
            </w:pPr>
            <w:r w:rsidRPr="002E5585">
              <w:rPr>
                <w:rFonts w:ascii="Myriad Pro" w:hAnsi="Myriad Pro"/>
                <w:sz w:val="20"/>
              </w:rPr>
              <w:t>Opis znaczenia kryterium</w:t>
            </w:r>
          </w:p>
        </w:tc>
      </w:tr>
      <w:tr w:rsidR="00050CA4" w:rsidRPr="002E5585" w:rsidTr="001253F1">
        <w:trPr>
          <w:jc w:val="center"/>
        </w:trPr>
        <w:tc>
          <w:tcPr>
            <w:tcW w:w="937" w:type="dxa"/>
          </w:tcPr>
          <w:p w:rsidR="00050CA4" w:rsidRPr="002E5585" w:rsidRDefault="00050CA4" w:rsidP="001253F1">
            <w:pPr>
              <w:spacing w:before="40" w:after="40" w:line="240" w:lineRule="auto"/>
              <w:jc w:val="center"/>
              <w:rPr>
                <w:rFonts w:ascii="Myriad Pro" w:hAnsi="Myriad Pro"/>
                <w:sz w:val="20"/>
              </w:rPr>
            </w:pPr>
            <w:r w:rsidRPr="002E5585">
              <w:rPr>
                <w:rFonts w:ascii="Myriad Pro" w:hAnsi="Myriad Pro"/>
                <w:sz w:val="20"/>
              </w:rPr>
              <w:t>1</w:t>
            </w:r>
          </w:p>
        </w:tc>
        <w:tc>
          <w:tcPr>
            <w:tcW w:w="8505" w:type="dxa"/>
          </w:tcPr>
          <w:p w:rsidR="00050CA4" w:rsidRPr="002E5585" w:rsidRDefault="006800FF" w:rsidP="001253F1">
            <w:pPr>
              <w:spacing w:before="40" w:after="40" w:line="240" w:lineRule="auto"/>
              <w:jc w:val="center"/>
              <w:rPr>
                <w:rFonts w:ascii="Myriad Pro" w:hAnsi="Myriad Pro"/>
                <w:sz w:val="20"/>
              </w:rPr>
            </w:pPr>
            <w:r w:rsidRPr="002E5585">
              <w:rPr>
                <w:rFonts w:ascii="Myriad Pro" w:hAnsi="Myriad Pro"/>
                <w:sz w:val="20"/>
              </w:rPr>
              <w:t>2</w:t>
            </w:r>
          </w:p>
        </w:tc>
        <w:tc>
          <w:tcPr>
            <w:tcW w:w="4733" w:type="dxa"/>
          </w:tcPr>
          <w:p w:rsidR="00050CA4" w:rsidRPr="002E5585" w:rsidRDefault="006800FF" w:rsidP="001253F1">
            <w:pPr>
              <w:spacing w:before="40" w:after="40" w:line="240" w:lineRule="auto"/>
              <w:jc w:val="center"/>
              <w:rPr>
                <w:rFonts w:ascii="Myriad Pro" w:hAnsi="Myriad Pro"/>
                <w:sz w:val="20"/>
              </w:rPr>
            </w:pPr>
            <w:r w:rsidRPr="002E5585">
              <w:rPr>
                <w:rFonts w:ascii="Myriad Pro" w:hAnsi="Myriad Pro"/>
                <w:sz w:val="20"/>
              </w:rPr>
              <w:t>3</w:t>
            </w:r>
          </w:p>
        </w:tc>
      </w:tr>
      <w:tr w:rsidR="00050CA4" w:rsidRPr="002E5585" w:rsidTr="001253F1">
        <w:trPr>
          <w:jc w:val="center"/>
        </w:trPr>
        <w:tc>
          <w:tcPr>
            <w:tcW w:w="937" w:type="dxa"/>
          </w:tcPr>
          <w:p w:rsidR="00050CA4" w:rsidRPr="002E5585" w:rsidRDefault="00050CA4" w:rsidP="001253F1">
            <w:pPr>
              <w:spacing w:before="40" w:after="40" w:line="240" w:lineRule="auto"/>
              <w:jc w:val="center"/>
              <w:rPr>
                <w:rFonts w:ascii="Myriad Pro" w:hAnsi="Myriad Pro" w:cs="Arial"/>
                <w:sz w:val="20"/>
              </w:rPr>
            </w:pPr>
            <w:r w:rsidRPr="002E5585">
              <w:rPr>
                <w:rFonts w:ascii="Myriad Pro" w:hAnsi="Myriad Pro" w:cs="Arial"/>
                <w:sz w:val="20"/>
              </w:rPr>
              <w:t>1.</w:t>
            </w:r>
          </w:p>
        </w:tc>
        <w:tc>
          <w:tcPr>
            <w:tcW w:w="8505" w:type="dxa"/>
          </w:tcPr>
          <w:p w:rsidR="00050CA4" w:rsidRPr="002E5585" w:rsidRDefault="00050CA4" w:rsidP="001253F1">
            <w:pPr>
              <w:adjustRightInd w:val="0"/>
              <w:jc w:val="both"/>
              <w:rPr>
                <w:rFonts w:ascii="Myriad Pro" w:hAnsi="Myriad Pro" w:cs="Arial"/>
                <w:bCs/>
                <w:sz w:val="20"/>
              </w:rPr>
            </w:pPr>
            <w:r w:rsidRPr="002E5585">
              <w:rPr>
                <w:rFonts w:ascii="Myriad Pro" w:hAnsi="Myriad Pro" w:cs="Arial"/>
                <w:sz w:val="20"/>
              </w:rPr>
              <w:t xml:space="preserve">Projektodawca od co najmniej 1 roku na dzień złożenia wniosku posiada siedzibę, </w:t>
            </w:r>
            <w:r w:rsidRPr="002E5585">
              <w:rPr>
                <w:rFonts w:ascii="Myriad Pro" w:hAnsi="Myriad Pro" w:cs="Arial"/>
                <w:bCs/>
                <w:sz w:val="20"/>
              </w:rPr>
              <w:t>filię, delegaturę, oddział czy inną prawnie dozwoloną formę organizacyjną działalności podmiotu</w:t>
            </w:r>
            <w:r w:rsidRPr="002E5585">
              <w:rPr>
                <w:rFonts w:ascii="Myriad Pro" w:hAnsi="Myriad Pro" w:cs="Arial"/>
                <w:sz w:val="20"/>
              </w:rPr>
              <w:t xml:space="preserve"> na terenie województwa zachodniopomorskiego.</w:t>
            </w:r>
          </w:p>
        </w:tc>
        <w:tc>
          <w:tcPr>
            <w:tcW w:w="4733" w:type="dxa"/>
          </w:tcPr>
          <w:p w:rsidR="00050CA4" w:rsidRPr="002E5585" w:rsidRDefault="00050CA4" w:rsidP="001253F1">
            <w:pPr>
              <w:spacing w:before="40" w:after="40" w:line="240" w:lineRule="auto"/>
              <w:rPr>
                <w:rFonts w:ascii="Myriad Pro" w:hAnsi="Myriad Pro" w:cs="Arial"/>
                <w:sz w:val="20"/>
              </w:rPr>
            </w:pPr>
            <w:r w:rsidRPr="002E5585">
              <w:rPr>
                <w:rFonts w:ascii="Myriad Pro" w:hAnsi="Myriad Pro" w:cs="Arial"/>
                <w:sz w:val="20"/>
              </w:rPr>
              <w:t>Liczba punktów: 10</w:t>
            </w:r>
          </w:p>
        </w:tc>
      </w:tr>
      <w:tr w:rsidR="00050CA4" w:rsidRPr="002E5585" w:rsidTr="001253F1">
        <w:trPr>
          <w:jc w:val="center"/>
        </w:trPr>
        <w:tc>
          <w:tcPr>
            <w:tcW w:w="937" w:type="dxa"/>
          </w:tcPr>
          <w:p w:rsidR="00050CA4" w:rsidRPr="002E5585" w:rsidRDefault="00050CA4" w:rsidP="001253F1">
            <w:pPr>
              <w:spacing w:before="40" w:after="40" w:line="240" w:lineRule="auto"/>
              <w:jc w:val="center"/>
              <w:rPr>
                <w:rFonts w:ascii="Myriad Pro" w:hAnsi="Myriad Pro" w:cs="Arial"/>
                <w:sz w:val="20"/>
              </w:rPr>
            </w:pPr>
            <w:r w:rsidRPr="002E5585">
              <w:rPr>
                <w:rFonts w:ascii="Myriad Pro" w:hAnsi="Myriad Pro" w:cs="Arial"/>
                <w:sz w:val="20"/>
              </w:rPr>
              <w:t>2.</w:t>
            </w:r>
          </w:p>
        </w:tc>
        <w:tc>
          <w:tcPr>
            <w:tcW w:w="8505" w:type="dxa"/>
          </w:tcPr>
          <w:p w:rsidR="00050CA4" w:rsidRPr="002E5585" w:rsidRDefault="00050CA4" w:rsidP="001253F1">
            <w:pPr>
              <w:autoSpaceDE w:val="0"/>
              <w:autoSpaceDN w:val="0"/>
              <w:adjustRightInd w:val="0"/>
              <w:spacing w:after="0" w:line="240" w:lineRule="auto"/>
              <w:jc w:val="both"/>
              <w:rPr>
                <w:rFonts w:ascii="Myriad Pro" w:hAnsi="Myriad Pro" w:cs="Arial"/>
                <w:bCs/>
                <w:sz w:val="20"/>
              </w:rPr>
            </w:pPr>
            <w:r w:rsidRPr="002E5585">
              <w:rPr>
                <w:rFonts w:ascii="Myriad Pro" w:hAnsi="Myriad Pro" w:cs="Arial"/>
                <w:sz w:val="20"/>
              </w:rPr>
              <w:t xml:space="preserve">W ramach projektu realizowane jest wsparcie również w godzinach popołudniowych i wieczornych oraz w soboty.  </w:t>
            </w:r>
          </w:p>
        </w:tc>
        <w:tc>
          <w:tcPr>
            <w:tcW w:w="4733" w:type="dxa"/>
          </w:tcPr>
          <w:p w:rsidR="00050CA4" w:rsidRPr="002E5585" w:rsidRDefault="00050CA4" w:rsidP="001253F1">
            <w:pPr>
              <w:spacing w:before="40" w:after="40" w:line="240" w:lineRule="auto"/>
              <w:rPr>
                <w:rFonts w:ascii="Myriad Pro" w:hAnsi="Myriad Pro" w:cs="Arial"/>
                <w:sz w:val="20"/>
              </w:rPr>
            </w:pPr>
            <w:r w:rsidRPr="002E5585">
              <w:rPr>
                <w:rFonts w:ascii="Myriad Pro" w:hAnsi="Myriad Pro" w:cs="Arial"/>
                <w:sz w:val="20"/>
              </w:rPr>
              <w:t>Liczba punktów: 5</w:t>
            </w:r>
          </w:p>
        </w:tc>
      </w:tr>
      <w:tr w:rsidR="00050CA4" w:rsidRPr="002E5585" w:rsidTr="001253F1">
        <w:trPr>
          <w:trHeight w:val="708"/>
          <w:jc w:val="center"/>
        </w:trPr>
        <w:tc>
          <w:tcPr>
            <w:tcW w:w="937" w:type="dxa"/>
          </w:tcPr>
          <w:p w:rsidR="00050CA4" w:rsidRPr="002E5585" w:rsidRDefault="00050CA4" w:rsidP="001253F1">
            <w:pPr>
              <w:spacing w:before="40" w:after="40" w:line="240" w:lineRule="auto"/>
              <w:jc w:val="center"/>
              <w:rPr>
                <w:rFonts w:ascii="Myriad Pro" w:hAnsi="Myriad Pro" w:cs="Arial"/>
                <w:sz w:val="20"/>
              </w:rPr>
            </w:pPr>
            <w:r w:rsidRPr="002E5585">
              <w:rPr>
                <w:rFonts w:ascii="Myriad Pro" w:hAnsi="Myriad Pro" w:cs="Arial"/>
                <w:sz w:val="20"/>
              </w:rPr>
              <w:t>3.</w:t>
            </w:r>
          </w:p>
        </w:tc>
        <w:tc>
          <w:tcPr>
            <w:tcW w:w="8505" w:type="dxa"/>
          </w:tcPr>
          <w:p w:rsidR="00050CA4" w:rsidRPr="002E5585" w:rsidRDefault="00050CA4" w:rsidP="001253F1">
            <w:pPr>
              <w:spacing w:before="40" w:after="40" w:line="240" w:lineRule="auto"/>
              <w:jc w:val="both"/>
              <w:rPr>
                <w:rFonts w:ascii="Myriad Pro" w:eastAsia="Times New Roman" w:hAnsi="Myriad Pro" w:cs="Arial"/>
                <w:sz w:val="20"/>
              </w:rPr>
            </w:pPr>
            <w:r w:rsidRPr="002E5585">
              <w:rPr>
                <w:rFonts w:ascii="Myriad Pro" w:hAnsi="Myriad Pro" w:cs="Arial"/>
                <w:sz w:val="20"/>
              </w:rPr>
              <w:t>Projektodawca lub partner posiada co najmniej 3-letnie doświadczenie w obszarze, w którym realizowany jest Regionalny Program Zdrowotny.</w:t>
            </w:r>
          </w:p>
        </w:tc>
        <w:tc>
          <w:tcPr>
            <w:tcW w:w="4733" w:type="dxa"/>
          </w:tcPr>
          <w:p w:rsidR="00050CA4" w:rsidRPr="002E5585" w:rsidRDefault="00050CA4" w:rsidP="001253F1">
            <w:pPr>
              <w:spacing w:before="40" w:after="40" w:line="240" w:lineRule="auto"/>
              <w:rPr>
                <w:rFonts w:ascii="Myriad Pro" w:hAnsi="Myriad Pro" w:cs="Arial"/>
                <w:sz w:val="20"/>
              </w:rPr>
            </w:pPr>
            <w:r w:rsidRPr="002E5585">
              <w:rPr>
                <w:rFonts w:ascii="Myriad Pro" w:hAnsi="Myriad Pro" w:cs="Arial"/>
                <w:sz w:val="20"/>
              </w:rPr>
              <w:t>Liczba punktów: 10</w:t>
            </w:r>
          </w:p>
        </w:tc>
      </w:tr>
      <w:tr w:rsidR="00050CA4" w:rsidRPr="002E5585" w:rsidTr="001253F1">
        <w:trPr>
          <w:jc w:val="center"/>
        </w:trPr>
        <w:tc>
          <w:tcPr>
            <w:tcW w:w="937" w:type="dxa"/>
          </w:tcPr>
          <w:p w:rsidR="00050CA4" w:rsidRPr="002E5585" w:rsidRDefault="00050CA4" w:rsidP="001253F1">
            <w:pPr>
              <w:spacing w:before="40" w:after="40" w:line="240" w:lineRule="auto"/>
              <w:jc w:val="center"/>
              <w:rPr>
                <w:rFonts w:ascii="Myriad Pro" w:hAnsi="Myriad Pro" w:cs="Arial"/>
                <w:sz w:val="20"/>
              </w:rPr>
            </w:pPr>
            <w:r w:rsidRPr="002E5585">
              <w:rPr>
                <w:rFonts w:ascii="Myriad Pro" w:hAnsi="Myriad Pro" w:cs="Arial"/>
                <w:sz w:val="20"/>
              </w:rPr>
              <w:t>4.</w:t>
            </w:r>
          </w:p>
        </w:tc>
        <w:tc>
          <w:tcPr>
            <w:tcW w:w="8505" w:type="dxa"/>
          </w:tcPr>
          <w:p w:rsidR="00050CA4" w:rsidRPr="002E5585" w:rsidRDefault="00050CA4" w:rsidP="001253F1">
            <w:pPr>
              <w:spacing w:before="40" w:after="40" w:line="240" w:lineRule="auto"/>
              <w:jc w:val="both"/>
              <w:rPr>
                <w:rFonts w:ascii="Myriad Pro" w:hAnsi="Myriad Pro" w:cs="Arial"/>
                <w:sz w:val="20"/>
              </w:rPr>
            </w:pPr>
            <w:r w:rsidRPr="002E5585">
              <w:rPr>
                <w:rFonts w:ascii="Myriad Pro" w:hAnsi="Myriad Pro" w:cs="Arial"/>
                <w:sz w:val="20"/>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4733" w:type="dxa"/>
          </w:tcPr>
          <w:p w:rsidR="00050CA4" w:rsidRPr="002E5585" w:rsidRDefault="00050CA4" w:rsidP="001253F1">
            <w:pPr>
              <w:spacing w:before="40" w:after="40" w:line="240" w:lineRule="auto"/>
              <w:rPr>
                <w:rFonts w:ascii="Myriad Pro" w:hAnsi="Myriad Pro" w:cs="Arial"/>
                <w:sz w:val="20"/>
              </w:rPr>
            </w:pPr>
            <w:r w:rsidRPr="002E5585">
              <w:rPr>
                <w:rFonts w:ascii="Myriad Pro" w:hAnsi="Myriad Pro" w:cs="Arial"/>
                <w:sz w:val="20"/>
              </w:rPr>
              <w:t>Liczba punktów: 10</w:t>
            </w:r>
          </w:p>
        </w:tc>
      </w:tr>
      <w:tr w:rsidR="00050CA4" w:rsidRPr="002E5585" w:rsidTr="001253F1">
        <w:trPr>
          <w:jc w:val="center"/>
        </w:trPr>
        <w:tc>
          <w:tcPr>
            <w:tcW w:w="937" w:type="dxa"/>
          </w:tcPr>
          <w:p w:rsidR="00050CA4" w:rsidRPr="002E5585" w:rsidRDefault="00050CA4" w:rsidP="001253F1">
            <w:pPr>
              <w:spacing w:before="40" w:after="40" w:line="240" w:lineRule="auto"/>
              <w:jc w:val="center"/>
              <w:rPr>
                <w:rFonts w:ascii="Myriad Pro" w:hAnsi="Myriad Pro" w:cs="Arial"/>
                <w:sz w:val="20"/>
              </w:rPr>
            </w:pPr>
            <w:r w:rsidRPr="002E5585">
              <w:rPr>
                <w:rFonts w:ascii="Myriad Pro" w:hAnsi="Myriad Pro" w:cs="Arial"/>
                <w:sz w:val="20"/>
              </w:rPr>
              <w:t>5.</w:t>
            </w:r>
          </w:p>
        </w:tc>
        <w:tc>
          <w:tcPr>
            <w:tcW w:w="8505" w:type="dxa"/>
          </w:tcPr>
          <w:p w:rsidR="00050CA4" w:rsidRPr="002E5585" w:rsidRDefault="00050CA4" w:rsidP="001253F1">
            <w:pPr>
              <w:autoSpaceDE w:val="0"/>
              <w:autoSpaceDN w:val="0"/>
              <w:spacing w:after="0" w:line="240" w:lineRule="auto"/>
              <w:jc w:val="both"/>
              <w:rPr>
                <w:rFonts w:ascii="Myriad Pro" w:hAnsi="Myriad Pro" w:cs="Arial"/>
                <w:sz w:val="20"/>
              </w:rPr>
            </w:pPr>
            <w:r w:rsidRPr="002E5585">
              <w:rPr>
                <w:rFonts w:ascii="Myriad Pro" w:hAnsi="Myriad Pro" w:cs="Arial"/>
                <w:sz w:val="20"/>
              </w:rPr>
              <w:t>Projekt, realizowany jest w partnerstwie z co najmniej jedną organizacją pozarządową reprezentującą interesy pacjentów i posiadającą co najmniej 2 letnie doświadczenie w zakresie działań profilaktycznych z zakresu grupy chorób, których dotyczy projekt.</w:t>
            </w:r>
          </w:p>
        </w:tc>
        <w:tc>
          <w:tcPr>
            <w:tcW w:w="4733" w:type="dxa"/>
          </w:tcPr>
          <w:p w:rsidR="00050CA4" w:rsidRPr="002E5585" w:rsidRDefault="00050CA4" w:rsidP="001253F1">
            <w:pPr>
              <w:spacing w:before="40" w:after="40" w:line="240" w:lineRule="auto"/>
              <w:rPr>
                <w:rFonts w:ascii="Myriad Pro" w:hAnsi="Myriad Pro" w:cs="Arial"/>
                <w:sz w:val="20"/>
              </w:rPr>
            </w:pPr>
            <w:r w:rsidRPr="002E5585">
              <w:rPr>
                <w:rFonts w:ascii="Myriad Pro" w:hAnsi="Myriad Pro" w:cs="Arial"/>
                <w:sz w:val="20"/>
              </w:rPr>
              <w:t>Liczba punktów: 5</w:t>
            </w:r>
          </w:p>
        </w:tc>
      </w:tr>
    </w:tbl>
    <w:p w:rsidR="001677A0" w:rsidRDefault="001677A0" w:rsidP="008806B5">
      <w:pPr>
        <w:jc w:val="center"/>
        <w:rPr>
          <w:rFonts w:ascii="Myriad Pro" w:eastAsiaTheme="majorEastAsia" w:hAnsi="Myriad Pro" w:cs="Arial"/>
          <w:b/>
          <w:bCs/>
          <w:sz w:val="20"/>
        </w:rPr>
      </w:pPr>
    </w:p>
    <w:p w:rsidR="001677A0" w:rsidRDefault="001677A0" w:rsidP="00AF5A4D">
      <w:pPr>
        <w:jc w:val="center"/>
        <w:rPr>
          <w:rFonts w:ascii="Myriad Pro" w:hAnsi="Myriad Pro"/>
          <w:b/>
          <w:sz w:val="20"/>
        </w:rPr>
      </w:pPr>
    </w:p>
    <w:p w:rsidR="001677A0" w:rsidRDefault="001677A0" w:rsidP="00AF5A4D">
      <w:pPr>
        <w:jc w:val="center"/>
        <w:rPr>
          <w:rFonts w:ascii="Myriad Pro" w:hAnsi="Myriad Pro"/>
          <w:b/>
          <w:sz w:val="20"/>
        </w:rPr>
      </w:pPr>
    </w:p>
    <w:p w:rsidR="001677A0" w:rsidRDefault="001677A0" w:rsidP="00AF5A4D">
      <w:pPr>
        <w:jc w:val="center"/>
        <w:rPr>
          <w:rFonts w:ascii="Myriad Pro" w:hAnsi="Myriad Pro"/>
          <w:b/>
          <w:sz w:val="20"/>
        </w:rPr>
      </w:pPr>
    </w:p>
    <w:p w:rsidR="001677A0" w:rsidRDefault="001677A0" w:rsidP="00AF5A4D">
      <w:pPr>
        <w:jc w:val="center"/>
        <w:rPr>
          <w:rFonts w:ascii="Myriad Pro" w:hAnsi="Myriad Pro"/>
          <w:b/>
          <w:sz w:val="20"/>
        </w:rPr>
      </w:pPr>
    </w:p>
    <w:p w:rsidR="001677A0" w:rsidRDefault="001677A0" w:rsidP="00AF5A4D">
      <w:pPr>
        <w:jc w:val="center"/>
        <w:rPr>
          <w:rFonts w:ascii="Myriad Pro" w:hAnsi="Myriad Pro"/>
          <w:b/>
          <w:sz w:val="20"/>
        </w:rPr>
      </w:pPr>
    </w:p>
    <w:p w:rsidR="001677A0" w:rsidRDefault="001677A0" w:rsidP="00AF5A4D">
      <w:pPr>
        <w:jc w:val="center"/>
        <w:rPr>
          <w:rFonts w:ascii="Myriad Pro" w:hAnsi="Myriad Pro"/>
          <w:b/>
          <w:sz w:val="20"/>
        </w:rPr>
      </w:pPr>
    </w:p>
    <w:p w:rsidR="00AF5A4D" w:rsidRDefault="00AF5A4D" w:rsidP="00AF5A4D">
      <w:pPr>
        <w:jc w:val="center"/>
        <w:rPr>
          <w:rFonts w:ascii="Myriad Pro" w:hAnsi="Myriad Pro"/>
          <w:b/>
          <w:sz w:val="20"/>
        </w:rPr>
      </w:pPr>
      <w:r>
        <w:rPr>
          <w:rFonts w:ascii="Myriad Pro" w:hAnsi="Myriad Pro"/>
          <w:b/>
          <w:sz w:val="20"/>
        </w:rPr>
        <w:lastRenderedPageBreak/>
        <w:t>Kryteria szczegółowe przyjęte Uchwałą Nr 35/20 Komitetu Monitorującego RPO WZ 2014-2020 z dnia 26 listopada 2020 r.  (tryb konkursowy) typ 2</w:t>
      </w:r>
      <w:ins w:id="29" w:author="Justyna Bykowska" w:date="2020-09-29T09:54:00Z">
        <w:r>
          <w:rPr>
            <w:rFonts w:ascii="Myriad Pro" w:hAnsi="Myriad Pro"/>
            <w:b/>
            <w:sz w:val="20"/>
          </w:rPr>
          <w:t xml:space="preserve"> </w:t>
        </w:r>
      </w:ins>
    </w:p>
    <w:p w:rsidR="001677A0" w:rsidRDefault="001677A0" w:rsidP="00AF5A4D">
      <w:pPr>
        <w:jc w:val="center"/>
        <w:rPr>
          <w:rFonts w:ascii="Myriad Pro" w:hAnsi="Myriad Pro"/>
          <w:b/>
          <w:sz w:val="20"/>
        </w:rPr>
      </w:pPr>
      <w:r w:rsidRPr="0031023A">
        <w:rPr>
          <w:rFonts w:ascii="Myriad Pro" w:hAnsi="Myriad Pro"/>
          <w:sz w:val="20"/>
        </w:rPr>
        <w:t>nabór dot. Regionalnego Programu Zdrowotnego pn.</w:t>
      </w:r>
      <w:r>
        <w:rPr>
          <w:rFonts w:ascii="Myriad Pro" w:hAnsi="Myriad Pro"/>
          <w:sz w:val="20"/>
        </w:rPr>
        <w:t xml:space="preserve"> </w:t>
      </w:r>
      <w:r w:rsidRPr="00E47B43">
        <w:rPr>
          <w:rFonts w:cs="Arial"/>
        </w:rPr>
        <w:t>„Rehabilitacja lecznicza pacjentów onkologicznych na lata 2020 – 2022”</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696"/>
        <w:gridCol w:w="12479"/>
      </w:tblGrid>
      <w:tr w:rsidR="00AF5A4D" w:rsidRPr="00E47B43" w:rsidTr="00887D97">
        <w:trPr>
          <w:jc w:val="center"/>
        </w:trPr>
        <w:tc>
          <w:tcPr>
            <w:tcW w:w="1696" w:type="dxa"/>
            <w:shd w:val="clear" w:color="auto" w:fill="B6DDE8" w:themeFill="accent5" w:themeFillTint="66"/>
          </w:tcPr>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Oś priorytetowa</w:t>
            </w:r>
          </w:p>
        </w:tc>
        <w:tc>
          <w:tcPr>
            <w:tcW w:w="12479" w:type="dxa"/>
            <w:shd w:val="clear" w:color="auto" w:fill="B6DDE8" w:themeFill="accent5" w:themeFillTint="66"/>
          </w:tcPr>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VI Rynek Pracy</w:t>
            </w:r>
          </w:p>
        </w:tc>
      </w:tr>
      <w:tr w:rsidR="00AF5A4D" w:rsidRPr="00E47B43" w:rsidTr="00887D97">
        <w:trPr>
          <w:trHeight w:val="682"/>
          <w:jc w:val="center"/>
        </w:trPr>
        <w:tc>
          <w:tcPr>
            <w:tcW w:w="1696" w:type="dxa"/>
            <w:shd w:val="clear" w:color="auto" w:fill="B6DDE8" w:themeFill="accent5" w:themeFillTint="66"/>
          </w:tcPr>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Priorytet Inwestycyjny</w:t>
            </w:r>
          </w:p>
        </w:tc>
        <w:tc>
          <w:tcPr>
            <w:tcW w:w="12479" w:type="dxa"/>
            <w:shd w:val="clear" w:color="auto" w:fill="B6DDE8" w:themeFill="accent5" w:themeFillTint="66"/>
          </w:tcPr>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8vi Aktywne i zdrowe starzenie się</w:t>
            </w:r>
          </w:p>
        </w:tc>
      </w:tr>
      <w:tr w:rsidR="00AF5A4D" w:rsidRPr="00E47B43" w:rsidTr="00887D97">
        <w:trPr>
          <w:trHeight w:val="682"/>
          <w:jc w:val="center"/>
        </w:trPr>
        <w:tc>
          <w:tcPr>
            <w:tcW w:w="1696" w:type="dxa"/>
            <w:shd w:val="clear" w:color="auto" w:fill="B6DDE8" w:themeFill="accent5" w:themeFillTint="66"/>
          </w:tcPr>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Działanie</w:t>
            </w:r>
          </w:p>
        </w:tc>
        <w:tc>
          <w:tcPr>
            <w:tcW w:w="12479" w:type="dxa"/>
            <w:shd w:val="clear" w:color="auto" w:fill="B6DDE8" w:themeFill="accent5" w:themeFillTint="66"/>
          </w:tcPr>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6.8 Wdrożenie kompleksowych programów zdrowotnych oraz przedsięwzięć zapobiegających istotnym problemom zdrowotnym regionu oraz  dotyczących chorób negatywnie wpływających na rynek pracy, ułatwiających powroty do pracy, umożliwiających wydłużenie aktywności zawodowej oraz zwiększenie zgłaszalności na badania profilaktyczne</w:t>
            </w:r>
          </w:p>
          <w:p w:rsidR="00AF5A4D" w:rsidRPr="00E47B43" w:rsidRDefault="00AF5A4D" w:rsidP="00887D97">
            <w:pPr>
              <w:spacing w:before="40" w:after="40"/>
              <w:jc w:val="both"/>
              <w:rPr>
                <w:rFonts w:ascii="Myriad Pro" w:hAnsi="Myriad Pro" w:cs="Arial"/>
                <w:sz w:val="20"/>
              </w:rPr>
            </w:pPr>
          </w:p>
        </w:tc>
      </w:tr>
    </w:tbl>
    <w:p w:rsidR="00AF5A4D" w:rsidRPr="00E47B43" w:rsidRDefault="00AF5A4D" w:rsidP="00AF5A4D">
      <w:pPr>
        <w:spacing w:before="40" w:after="40" w:line="240" w:lineRule="auto"/>
        <w:jc w:val="both"/>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704"/>
        <w:gridCol w:w="2657"/>
        <w:gridCol w:w="6216"/>
        <w:gridCol w:w="4598"/>
      </w:tblGrid>
      <w:tr w:rsidR="00AF5A4D" w:rsidRPr="00E47B43" w:rsidTr="00887D97">
        <w:trPr>
          <w:jc w:val="center"/>
        </w:trPr>
        <w:tc>
          <w:tcPr>
            <w:tcW w:w="14175" w:type="dxa"/>
            <w:gridSpan w:val="4"/>
          </w:tcPr>
          <w:p w:rsidR="00AF5A4D" w:rsidRPr="00E47B43" w:rsidRDefault="00AF5A4D" w:rsidP="00887D97">
            <w:pPr>
              <w:spacing w:before="40" w:after="40"/>
              <w:rPr>
                <w:rFonts w:ascii="Myriad Pro" w:hAnsi="Myriad Pro" w:cs="Arial"/>
                <w:sz w:val="20"/>
              </w:rPr>
            </w:pPr>
            <w:r w:rsidRPr="00E47B43">
              <w:rPr>
                <w:rFonts w:ascii="Myriad Pro" w:hAnsi="Myriad Pro" w:cs="Arial"/>
                <w:sz w:val="20"/>
              </w:rPr>
              <w:t>Kryteria dopuszczalności</w:t>
            </w:r>
          </w:p>
        </w:tc>
      </w:tr>
      <w:tr w:rsidR="00AF5A4D" w:rsidRPr="00E47B43" w:rsidTr="00887D97">
        <w:trPr>
          <w:jc w:val="center"/>
        </w:trPr>
        <w:tc>
          <w:tcPr>
            <w:tcW w:w="704" w:type="dxa"/>
          </w:tcPr>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L.p.</w:t>
            </w:r>
          </w:p>
        </w:tc>
        <w:tc>
          <w:tcPr>
            <w:tcW w:w="2657" w:type="dxa"/>
          </w:tcPr>
          <w:p w:rsidR="00AF5A4D" w:rsidRPr="00E47B43" w:rsidRDefault="00AF5A4D" w:rsidP="00887D97">
            <w:pPr>
              <w:spacing w:before="40" w:after="40"/>
              <w:jc w:val="center"/>
              <w:rPr>
                <w:rFonts w:ascii="Myriad Pro" w:hAnsi="Myriad Pro" w:cs="Arial"/>
                <w:sz w:val="20"/>
              </w:rPr>
            </w:pPr>
            <w:r w:rsidRPr="00E47B43">
              <w:rPr>
                <w:rFonts w:ascii="Myriad Pro" w:hAnsi="Myriad Pro" w:cs="Arial"/>
                <w:sz w:val="20"/>
              </w:rPr>
              <w:t>Nazwa kryterium</w:t>
            </w:r>
          </w:p>
        </w:tc>
        <w:tc>
          <w:tcPr>
            <w:tcW w:w="6216" w:type="dxa"/>
          </w:tcPr>
          <w:p w:rsidR="00AF5A4D" w:rsidRPr="00E47B43" w:rsidRDefault="00AF5A4D" w:rsidP="00887D97">
            <w:pPr>
              <w:spacing w:before="40" w:after="40"/>
              <w:jc w:val="center"/>
              <w:rPr>
                <w:rFonts w:ascii="Myriad Pro" w:hAnsi="Myriad Pro" w:cs="Arial"/>
                <w:sz w:val="20"/>
              </w:rPr>
            </w:pPr>
            <w:r w:rsidRPr="00E47B43">
              <w:rPr>
                <w:rFonts w:ascii="Myriad Pro" w:hAnsi="Myriad Pro" w:cs="Arial"/>
                <w:sz w:val="20"/>
              </w:rPr>
              <w:t>Definicja kryterium</w:t>
            </w:r>
          </w:p>
        </w:tc>
        <w:tc>
          <w:tcPr>
            <w:tcW w:w="4598" w:type="dxa"/>
          </w:tcPr>
          <w:p w:rsidR="00AF5A4D" w:rsidRPr="00E47B43" w:rsidRDefault="00AF5A4D" w:rsidP="00887D97">
            <w:pPr>
              <w:spacing w:before="40" w:after="40"/>
              <w:jc w:val="center"/>
              <w:rPr>
                <w:rFonts w:ascii="Myriad Pro" w:hAnsi="Myriad Pro" w:cs="Arial"/>
                <w:sz w:val="20"/>
              </w:rPr>
            </w:pPr>
            <w:r w:rsidRPr="00E47B43">
              <w:rPr>
                <w:rFonts w:ascii="Myriad Pro" w:hAnsi="Myriad Pro" w:cs="Arial"/>
                <w:sz w:val="20"/>
              </w:rPr>
              <w:t>Opis znaczenia kryterium</w:t>
            </w:r>
          </w:p>
        </w:tc>
      </w:tr>
      <w:tr w:rsidR="00AF5A4D" w:rsidRPr="00E47B43" w:rsidTr="00887D97">
        <w:trPr>
          <w:jc w:val="center"/>
        </w:trPr>
        <w:tc>
          <w:tcPr>
            <w:tcW w:w="704" w:type="dxa"/>
          </w:tcPr>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1</w:t>
            </w:r>
          </w:p>
        </w:tc>
        <w:tc>
          <w:tcPr>
            <w:tcW w:w="2657" w:type="dxa"/>
          </w:tcPr>
          <w:p w:rsidR="00AF5A4D" w:rsidRPr="00E47B43" w:rsidRDefault="00AF5A4D" w:rsidP="00887D97">
            <w:pPr>
              <w:spacing w:before="40" w:after="40"/>
              <w:jc w:val="center"/>
              <w:rPr>
                <w:rFonts w:ascii="Myriad Pro" w:hAnsi="Myriad Pro" w:cs="Arial"/>
                <w:sz w:val="20"/>
              </w:rPr>
            </w:pPr>
            <w:r w:rsidRPr="00E47B43">
              <w:rPr>
                <w:rFonts w:ascii="Myriad Pro" w:hAnsi="Myriad Pro" w:cs="Arial"/>
                <w:sz w:val="20"/>
              </w:rPr>
              <w:t>2</w:t>
            </w:r>
          </w:p>
        </w:tc>
        <w:tc>
          <w:tcPr>
            <w:tcW w:w="6216" w:type="dxa"/>
          </w:tcPr>
          <w:p w:rsidR="00AF5A4D" w:rsidRPr="00E47B43" w:rsidRDefault="00AF5A4D" w:rsidP="00887D97">
            <w:pPr>
              <w:spacing w:before="40" w:after="40"/>
              <w:jc w:val="center"/>
              <w:rPr>
                <w:rFonts w:ascii="Myriad Pro" w:hAnsi="Myriad Pro" w:cs="Arial"/>
                <w:sz w:val="20"/>
              </w:rPr>
            </w:pPr>
            <w:r w:rsidRPr="00E47B43">
              <w:rPr>
                <w:rFonts w:ascii="Myriad Pro" w:hAnsi="Myriad Pro" w:cs="Arial"/>
                <w:sz w:val="20"/>
              </w:rPr>
              <w:t>3</w:t>
            </w:r>
          </w:p>
        </w:tc>
        <w:tc>
          <w:tcPr>
            <w:tcW w:w="4598" w:type="dxa"/>
          </w:tcPr>
          <w:p w:rsidR="00AF5A4D" w:rsidRPr="00E47B43" w:rsidRDefault="00AF5A4D" w:rsidP="00887D97">
            <w:pPr>
              <w:spacing w:before="40" w:after="40"/>
              <w:jc w:val="center"/>
              <w:rPr>
                <w:rFonts w:ascii="Myriad Pro" w:hAnsi="Myriad Pro" w:cs="Arial"/>
                <w:sz w:val="20"/>
              </w:rPr>
            </w:pPr>
            <w:r w:rsidRPr="00E47B43">
              <w:rPr>
                <w:rFonts w:ascii="Myriad Pro" w:hAnsi="Myriad Pro" w:cs="Arial"/>
                <w:sz w:val="20"/>
              </w:rPr>
              <w:t>4</w:t>
            </w:r>
          </w:p>
        </w:tc>
      </w:tr>
      <w:tr w:rsidR="00AF5A4D" w:rsidRPr="00E47B43" w:rsidTr="00887D97">
        <w:trPr>
          <w:jc w:val="center"/>
        </w:trPr>
        <w:tc>
          <w:tcPr>
            <w:tcW w:w="704" w:type="dxa"/>
          </w:tcPr>
          <w:p w:rsidR="00AF5A4D" w:rsidRPr="00C92207" w:rsidRDefault="00AF5A4D" w:rsidP="001C71E7">
            <w:pPr>
              <w:pStyle w:val="Akapitzlist"/>
              <w:numPr>
                <w:ilvl w:val="0"/>
                <w:numId w:val="523"/>
              </w:numPr>
              <w:spacing w:before="40" w:after="40"/>
              <w:jc w:val="both"/>
              <w:rPr>
                <w:rFonts w:cs="Arial"/>
              </w:rPr>
            </w:pPr>
          </w:p>
        </w:tc>
        <w:tc>
          <w:tcPr>
            <w:tcW w:w="2657" w:type="dxa"/>
            <w:shd w:val="clear" w:color="auto" w:fill="auto"/>
          </w:tcPr>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Wymogi organizacyjne</w:t>
            </w:r>
          </w:p>
        </w:tc>
        <w:tc>
          <w:tcPr>
            <w:tcW w:w="6216" w:type="dxa"/>
            <w:shd w:val="clear" w:color="auto" w:fill="auto"/>
          </w:tcPr>
          <w:p w:rsidR="00AF5A4D" w:rsidRPr="00DD2780" w:rsidRDefault="00AF5A4D" w:rsidP="00887D97">
            <w:pPr>
              <w:pStyle w:val="Akapitzlist"/>
              <w:numPr>
                <w:ilvl w:val="0"/>
                <w:numId w:val="501"/>
              </w:numPr>
              <w:spacing w:before="40" w:after="40"/>
              <w:jc w:val="both"/>
              <w:rPr>
                <w:rFonts w:cs="Arial"/>
              </w:rPr>
            </w:pPr>
            <w:r>
              <w:rPr>
                <w:rFonts w:cs="Arial"/>
              </w:rPr>
              <w:t>J</w:t>
            </w:r>
            <w:r w:rsidRPr="00DD2780">
              <w:rPr>
                <w:rFonts w:cs="Arial"/>
              </w:rPr>
              <w:t>eden podmiot może wystąpić w ramach konkursu – jako wnioskodawca albo partner nie więcej niż 1 raz we wniosku o dofinansowanie.</w:t>
            </w:r>
          </w:p>
        </w:tc>
        <w:tc>
          <w:tcPr>
            <w:tcW w:w="4598" w:type="dxa"/>
            <w:shd w:val="clear" w:color="auto" w:fill="auto"/>
          </w:tcPr>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Spełnienie kryterium jest konieczne do przyznania dofinansowania.</w:t>
            </w:r>
          </w:p>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Projekt niespełniające kryterium są odrzucane.</w:t>
            </w:r>
          </w:p>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Ocena spełniania kryterium polega na przypisaniu wartości logicznych „tak”, „nie”.</w:t>
            </w:r>
          </w:p>
        </w:tc>
      </w:tr>
      <w:tr w:rsidR="00AF5A4D" w:rsidRPr="00E47B43" w:rsidTr="00887D97">
        <w:trPr>
          <w:jc w:val="center"/>
        </w:trPr>
        <w:tc>
          <w:tcPr>
            <w:tcW w:w="704" w:type="dxa"/>
          </w:tcPr>
          <w:p w:rsidR="00AF5A4D" w:rsidRPr="00C92207" w:rsidRDefault="00AF5A4D" w:rsidP="001C71E7">
            <w:pPr>
              <w:pStyle w:val="Akapitzlist"/>
              <w:numPr>
                <w:ilvl w:val="0"/>
                <w:numId w:val="523"/>
              </w:numPr>
              <w:spacing w:before="40" w:after="40"/>
              <w:jc w:val="both"/>
              <w:rPr>
                <w:rFonts w:cs="Arial"/>
              </w:rPr>
            </w:pPr>
          </w:p>
        </w:tc>
        <w:tc>
          <w:tcPr>
            <w:tcW w:w="2657" w:type="dxa"/>
            <w:shd w:val="clear" w:color="auto" w:fill="auto"/>
          </w:tcPr>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 xml:space="preserve">Zgodność wsparcia </w:t>
            </w:r>
          </w:p>
          <w:p w:rsidR="00AF5A4D" w:rsidRPr="00E47B43" w:rsidRDefault="00AF5A4D" w:rsidP="00887D97">
            <w:pPr>
              <w:spacing w:before="40" w:after="40"/>
              <w:jc w:val="both"/>
              <w:rPr>
                <w:rFonts w:ascii="Myriad Pro" w:hAnsi="Myriad Pro" w:cs="Arial"/>
                <w:sz w:val="20"/>
              </w:rPr>
            </w:pPr>
          </w:p>
        </w:tc>
        <w:tc>
          <w:tcPr>
            <w:tcW w:w="6216" w:type="dxa"/>
            <w:shd w:val="clear" w:color="auto" w:fill="auto"/>
          </w:tcPr>
          <w:p w:rsidR="00AF5A4D" w:rsidRPr="00E47B43" w:rsidRDefault="00AF5A4D" w:rsidP="001C71E7">
            <w:pPr>
              <w:pStyle w:val="Akapitzlist"/>
              <w:numPr>
                <w:ilvl w:val="0"/>
                <w:numId w:val="506"/>
              </w:numPr>
              <w:spacing w:before="40" w:after="40"/>
              <w:jc w:val="both"/>
              <w:rPr>
                <w:rFonts w:cs="Arial"/>
              </w:rPr>
            </w:pPr>
            <w:r w:rsidRPr="00E47B43">
              <w:rPr>
                <w:rFonts w:cs="Arial"/>
              </w:rPr>
              <w:t>Działania realizowane w projekcie przez projektodawcę oraz ewentualnych partnerów są zgodne z RPZ „Rehabilitacja lecznicza pacjentów onkologicznych na lata 2020 – 2022”, który jest załącznikiem do Regulaminu Konkursu</w:t>
            </w:r>
            <w:r>
              <w:rPr>
                <w:rFonts w:cs="Arial"/>
              </w:rPr>
              <w:t>.</w:t>
            </w:r>
          </w:p>
          <w:p w:rsidR="00AF5A4D" w:rsidRPr="00E47B43" w:rsidRDefault="00AF5A4D" w:rsidP="00887D97">
            <w:pPr>
              <w:pStyle w:val="Akapitzlist"/>
              <w:numPr>
                <w:ilvl w:val="0"/>
                <w:numId w:val="500"/>
              </w:numPr>
              <w:spacing w:before="40" w:after="40"/>
              <w:ind w:left="1012" w:hanging="284"/>
              <w:jc w:val="both"/>
              <w:rPr>
                <w:rFonts w:cs="Arial"/>
              </w:rPr>
            </w:pPr>
            <w:r w:rsidRPr="00E47B43">
              <w:rPr>
                <w:rFonts w:cs="Arial"/>
              </w:rPr>
              <w:t>.</w:t>
            </w:r>
          </w:p>
          <w:p w:rsidR="00AF5A4D" w:rsidRPr="008E40FF" w:rsidRDefault="00AF5A4D" w:rsidP="001C71E7">
            <w:pPr>
              <w:pStyle w:val="Akapitzlist"/>
              <w:numPr>
                <w:ilvl w:val="0"/>
                <w:numId w:val="506"/>
              </w:numPr>
              <w:spacing w:before="40" w:after="40"/>
              <w:jc w:val="both"/>
              <w:rPr>
                <w:rFonts w:cs="Arial"/>
              </w:rPr>
            </w:pPr>
            <w:r w:rsidRPr="008E40FF">
              <w:rPr>
                <w:rFonts w:cs="Arial"/>
              </w:rPr>
              <w:t>W przypadku, gdy projekt przewiduje udzielanie świadczeń opieki zdrowotnej Projektodawcą lub Partnerem jest podmiot wykonujący działalność leczniczą, uprawniony do tego na mocy obowiązujących przepisów prawa.</w:t>
            </w:r>
          </w:p>
          <w:p w:rsidR="00AF5A4D" w:rsidRPr="008E40FF" w:rsidRDefault="00AF5A4D" w:rsidP="001C71E7">
            <w:pPr>
              <w:pStyle w:val="Akapitzlist"/>
              <w:numPr>
                <w:ilvl w:val="0"/>
                <w:numId w:val="506"/>
              </w:numPr>
              <w:spacing w:before="40" w:after="40"/>
              <w:jc w:val="both"/>
              <w:rPr>
                <w:rFonts w:cs="Arial"/>
              </w:rPr>
            </w:pPr>
            <w:r w:rsidRPr="008E40FF">
              <w:rPr>
                <w:rFonts w:cs="Arial"/>
              </w:rPr>
              <w:t>Świadczenia rehabilitacyjne udzielane w ramach projektu są realizowane zgodnie z przepisami wydanymi na podstawie art. 146 ust. 1 pkt 1 ustawy z dnia 27 sierpnia 2004 r. o</w:t>
            </w:r>
            <w:r>
              <w:rPr>
                <w:rFonts w:cs="Arial"/>
              </w:rPr>
              <w:t> </w:t>
            </w:r>
            <w:r w:rsidRPr="008E40FF">
              <w:rPr>
                <w:rFonts w:cs="Arial"/>
              </w:rPr>
              <w:t xml:space="preserve">świadczeniach opieki zdrowotnej finansowanych </w:t>
            </w:r>
            <w:r w:rsidRPr="008E40FF">
              <w:rPr>
                <w:rFonts w:cs="Arial"/>
              </w:rPr>
              <w:lastRenderedPageBreak/>
              <w:t>ze środków publicznych, w szczególności zarządzenia nr 80/2013/DSOZ Prezesa Narodowego Funduszu Zdrowia z dnia 16 grudnia 2013 r. w sprawie określenia warunków zawierania i realizacji umów w rodzaju rehabilitacja lecznicza. W przypadku zmiany przepisów świadczenia udzielane są w ramach projektu zgodnie z obowiązującymi przepisami.</w:t>
            </w:r>
          </w:p>
          <w:p w:rsidR="00AF5A4D" w:rsidRPr="008E40FF" w:rsidRDefault="00AF5A4D" w:rsidP="001C71E7">
            <w:pPr>
              <w:pStyle w:val="Akapitzlist"/>
              <w:numPr>
                <w:ilvl w:val="0"/>
                <w:numId w:val="506"/>
              </w:numPr>
              <w:spacing w:before="40" w:after="40"/>
              <w:jc w:val="both"/>
              <w:rPr>
                <w:rFonts w:cs="Arial"/>
              </w:rPr>
            </w:pPr>
            <w:r w:rsidRPr="008E40FF">
              <w:rPr>
                <w:rFonts w:cs="Arial"/>
              </w:rPr>
              <w:t>Okres realizacji projektu trwa nie dłużej niż do 31.12.2022 r.</w:t>
            </w:r>
          </w:p>
          <w:p w:rsidR="00AF5A4D" w:rsidRPr="008E40FF" w:rsidRDefault="00AF5A4D" w:rsidP="001C71E7">
            <w:pPr>
              <w:pStyle w:val="Akapitzlist"/>
              <w:numPr>
                <w:ilvl w:val="0"/>
                <w:numId w:val="506"/>
              </w:numPr>
              <w:spacing w:before="40" w:after="40"/>
              <w:jc w:val="both"/>
              <w:rPr>
                <w:rFonts w:cs="Arial"/>
              </w:rPr>
            </w:pPr>
            <w:r w:rsidRPr="008E40FF">
              <w:rPr>
                <w:rFonts w:cs="Arial"/>
              </w:rPr>
              <w:t>Projektodawca zapewnia, że działania realizowane w projekcie nie zastępują świadczeń opieki zdrowotnej, których finansowanie zagwarantowane jest ze środków publicznych. Z</w:t>
            </w:r>
            <w:r>
              <w:rPr>
                <w:rFonts w:cs="Arial"/>
              </w:rPr>
              <w:t> </w:t>
            </w:r>
            <w:r w:rsidRPr="008E40FF">
              <w:rPr>
                <w:rFonts w:cs="Arial"/>
              </w:rPr>
              <w:t>treści wniosku wynika, że działania w projekcie stanowią wartość dodaną w stosunku do ww.  świadczeń.</w:t>
            </w:r>
          </w:p>
          <w:p w:rsidR="00AF5A4D" w:rsidRPr="008E40FF" w:rsidRDefault="00AF5A4D" w:rsidP="001C71E7">
            <w:pPr>
              <w:pStyle w:val="Akapitzlist"/>
              <w:numPr>
                <w:ilvl w:val="0"/>
                <w:numId w:val="506"/>
              </w:numPr>
              <w:spacing w:before="40" w:after="40"/>
              <w:jc w:val="both"/>
              <w:rPr>
                <w:rFonts w:cs="Arial"/>
              </w:rPr>
            </w:pPr>
            <w:r w:rsidRPr="008E40FF">
              <w:rPr>
                <w:rFonts w:cs="Arial"/>
              </w:rPr>
              <w:t>Świadczenia w ramach programu polityki zdrowotnej będą realizowane z pełnym poszanowaniem istniejących ram prawnych i ochrony praw pacjenta, w tym zasad dotyczących prowadzenia i przechowywania dokumentacji medycznej.</w:t>
            </w:r>
          </w:p>
          <w:p w:rsidR="00AF5A4D" w:rsidRPr="008E40FF" w:rsidRDefault="00AF5A4D" w:rsidP="001C71E7">
            <w:pPr>
              <w:pStyle w:val="Akapitzlist"/>
              <w:numPr>
                <w:ilvl w:val="0"/>
                <w:numId w:val="506"/>
              </w:numPr>
              <w:spacing w:before="40" w:after="40"/>
              <w:jc w:val="both"/>
              <w:rPr>
                <w:rFonts w:cs="Arial"/>
              </w:rPr>
            </w:pPr>
            <w:r w:rsidRPr="008E40FF">
              <w:rPr>
                <w:rFonts w:cs="Arial"/>
              </w:rPr>
              <w:t>Projektodawca wniesie wkład własny w wysokości nie mniejszej niż 10% wartości projektu, zgodnie z zapisami zawartymi w Szczegółowym Opisie Osi Priorytetowych Regionalnego Programu Operacyjnego Województwa Zachodniopomorskiego 2014-2020.</w:t>
            </w:r>
          </w:p>
          <w:p w:rsidR="00AF5A4D" w:rsidRPr="008E40FF" w:rsidRDefault="00AF5A4D" w:rsidP="001C71E7">
            <w:pPr>
              <w:pStyle w:val="Akapitzlist"/>
              <w:numPr>
                <w:ilvl w:val="0"/>
                <w:numId w:val="506"/>
              </w:numPr>
              <w:spacing w:before="40" w:after="40"/>
              <w:jc w:val="both"/>
              <w:rPr>
                <w:rFonts w:cs="Arial"/>
              </w:rPr>
            </w:pPr>
            <w:r w:rsidRPr="008E40FF">
              <w:rPr>
                <w:rFonts w:cs="Arial"/>
              </w:rPr>
              <w:t>Projektodawca lub Partner  nie  jest  realizatorem  analogicznego  programu  zdrowotnego  lub  programu polityki zdrowotnej realizowanego w ramach POWER.</w:t>
            </w:r>
          </w:p>
          <w:p w:rsidR="00AF5A4D" w:rsidRPr="008E40FF" w:rsidRDefault="00AF5A4D" w:rsidP="001C71E7">
            <w:pPr>
              <w:pStyle w:val="Akapitzlist"/>
              <w:numPr>
                <w:ilvl w:val="0"/>
                <w:numId w:val="506"/>
              </w:numPr>
              <w:spacing w:before="40" w:after="40"/>
              <w:jc w:val="both"/>
              <w:rPr>
                <w:rFonts w:cs="Arial"/>
              </w:rPr>
            </w:pPr>
            <w:r w:rsidRPr="008E40FF">
              <w:rPr>
                <w:rFonts w:cs="Arial"/>
              </w:rPr>
              <w:t>Maksymalna wartość projektu wynosi nie więcej niż wartość określona w ramach właściwego Regionalnego Programu Zdrowotnego "Rehabilitacja lecznicza pacjentów onkologicznych na lata 2020 – 2022".</w:t>
            </w:r>
          </w:p>
          <w:p w:rsidR="00AF5A4D" w:rsidRPr="008E40FF" w:rsidRDefault="00AF5A4D" w:rsidP="001C71E7">
            <w:pPr>
              <w:pStyle w:val="Akapitzlist"/>
              <w:numPr>
                <w:ilvl w:val="0"/>
                <w:numId w:val="506"/>
              </w:numPr>
              <w:spacing w:before="40" w:after="40"/>
              <w:jc w:val="both"/>
              <w:rPr>
                <w:rFonts w:cs="Arial"/>
              </w:rPr>
            </w:pPr>
            <w:r w:rsidRPr="008E40FF">
              <w:rPr>
                <w:rFonts w:cs="Arial"/>
              </w:rPr>
              <w:t>Koszty bezpośrednie projektu nie są rozliczane w całości kwotami ryczałtowymi określonymi przez beneficjenta.</w:t>
            </w:r>
          </w:p>
        </w:tc>
        <w:tc>
          <w:tcPr>
            <w:tcW w:w="4598" w:type="dxa"/>
            <w:shd w:val="clear" w:color="auto" w:fill="auto"/>
          </w:tcPr>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lastRenderedPageBreak/>
              <w:t>Spełnienie kryterium jest konieczne do przyznania dofinansowania.</w:t>
            </w:r>
          </w:p>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Projekt niespełniające kryterium są odrzucane.</w:t>
            </w:r>
          </w:p>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Ocena spełniania kryterium polega na przypisaniu wartości logicznych „tak”, „nie”</w:t>
            </w:r>
          </w:p>
          <w:p w:rsidR="00AF5A4D" w:rsidRPr="00E47B43" w:rsidRDefault="00AF5A4D" w:rsidP="00887D97">
            <w:pPr>
              <w:spacing w:before="40" w:after="40"/>
              <w:jc w:val="both"/>
              <w:rPr>
                <w:rFonts w:ascii="Myriad Pro" w:hAnsi="Myriad Pro" w:cs="Arial"/>
                <w:sz w:val="20"/>
              </w:rPr>
            </w:pPr>
          </w:p>
          <w:p w:rsidR="00AF5A4D" w:rsidRPr="00E47B43" w:rsidRDefault="00AF5A4D" w:rsidP="00887D97">
            <w:pPr>
              <w:spacing w:before="40" w:after="40"/>
              <w:jc w:val="both"/>
              <w:rPr>
                <w:rFonts w:ascii="Myriad Pro" w:hAnsi="Myriad Pro" w:cs="Arial"/>
                <w:sz w:val="20"/>
              </w:rPr>
            </w:pPr>
            <w:r>
              <w:rPr>
                <w:rFonts w:ascii="Myriad Pro" w:hAnsi="Myriad Pro" w:cs="Arial"/>
                <w:sz w:val="20"/>
              </w:rPr>
              <w:t>W zakresie k</w:t>
            </w:r>
            <w:r w:rsidRPr="00E47B43">
              <w:rPr>
                <w:rFonts w:ascii="Myriad Pro" w:hAnsi="Myriad Pro" w:cs="Arial"/>
                <w:sz w:val="20"/>
              </w:rPr>
              <w:t>ryterium dostępu „Zgodność wsparcia” nr 1 na podstawie art. 45 ust. 3 ustawy z dnia 11 lipca 2014 r. o zasadach realizacji programów w zakresie polityki spójności finansowanych w perspektywie finansowej 2014–2020 ((Dz. U. z 2020r. poz.</w:t>
            </w:r>
            <w:r>
              <w:rPr>
                <w:rFonts w:ascii="Myriad Pro" w:hAnsi="Myriad Pro" w:cs="Arial"/>
                <w:sz w:val="20"/>
              </w:rPr>
              <w:t xml:space="preserve"> </w:t>
            </w:r>
            <w:r w:rsidRPr="00E47B43">
              <w:rPr>
                <w:rFonts w:ascii="Myriad Pro" w:hAnsi="Myriad Pro" w:cs="Arial"/>
                <w:sz w:val="20"/>
              </w:rPr>
              <w:t xml:space="preserve">818) treść wniosku o dofinansowanie w części dotyczącej spełnienia </w:t>
            </w:r>
            <w:r w:rsidRPr="00E47B43">
              <w:rPr>
                <w:rFonts w:ascii="Myriad Pro" w:hAnsi="Myriad Pro" w:cs="Arial"/>
                <w:sz w:val="20"/>
              </w:rPr>
              <w:lastRenderedPageBreak/>
              <w:t>kryterium  może być uzupełniana lub poprawiana w zakresie określonym w regulaminie konkursu.</w:t>
            </w:r>
          </w:p>
          <w:p w:rsidR="00AF5A4D" w:rsidRPr="00E47B43" w:rsidRDefault="00AF5A4D" w:rsidP="00887D97">
            <w:pPr>
              <w:spacing w:before="40" w:after="40"/>
              <w:jc w:val="both"/>
              <w:rPr>
                <w:rFonts w:ascii="Myriad Pro" w:hAnsi="Myriad Pro" w:cs="Arial"/>
                <w:sz w:val="20"/>
              </w:rPr>
            </w:pPr>
          </w:p>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W zakresie kryterium dostępu "Zgodność wsparcia" nr</w:t>
            </w:r>
            <w:r>
              <w:rPr>
                <w:rFonts w:ascii="Myriad Pro" w:hAnsi="Myriad Pro" w:cs="Arial"/>
                <w:sz w:val="20"/>
              </w:rPr>
              <w:t xml:space="preserve"> 4 </w:t>
            </w:r>
            <w:r w:rsidRPr="00E47B43">
              <w:rPr>
                <w:rFonts w:ascii="Myriad Pro" w:hAnsi="Myriad Pro" w:cs="Arial"/>
                <w:sz w:val="20"/>
              </w:rPr>
              <w:t>na podstawie art. 45 ust. 3 ustawy z dnia 11 lipca 2014 r. o zasadach realizacji programów w zakresie polityki spójności finansowanych w perspektywie finansowej 2014–2020 (Dz. U. z 2020r. poz. 818) w</w:t>
            </w:r>
            <w:r>
              <w:rPr>
                <w:rFonts w:ascii="Myriad Pro" w:hAnsi="Myriad Pro" w:cs="Arial"/>
                <w:sz w:val="20"/>
              </w:rPr>
              <w:t> </w:t>
            </w:r>
            <w:r w:rsidRPr="00E47B43">
              <w:rPr>
                <w:rFonts w:ascii="Myriad Pro" w:hAnsi="Myriad Pro" w:cs="Arial"/>
                <w:sz w:val="20"/>
              </w:rPr>
              <w:t>uzasadnionych przypadkach na etapie realizacji projektu, IOK dopuszcza możliwość odstępstwa w zakresie przedmiotowego kryterium poprzez wydłużenie terminu realizacji projektu na wniosek lub za zgodą IOK</w:t>
            </w:r>
          </w:p>
          <w:p w:rsidR="00AF5A4D" w:rsidRPr="00E47B43" w:rsidRDefault="00AF5A4D" w:rsidP="00887D97">
            <w:pPr>
              <w:spacing w:before="40" w:after="40"/>
              <w:jc w:val="both"/>
              <w:rPr>
                <w:rFonts w:ascii="Myriad Pro" w:hAnsi="Myriad Pro" w:cs="Arial"/>
                <w:sz w:val="20"/>
              </w:rPr>
            </w:pPr>
          </w:p>
          <w:p w:rsidR="00AF5A4D" w:rsidRPr="00E47B43" w:rsidRDefault="00AF5A4D" w:rsidP="00887D97">
            <w:pPr>
              <w:spacing w:before="40" w:after="40"/>
              <w:jc w:val="both"/>
              <w:rPr>
                <w:rFonts w:ascii="Myriad Pro" w:hAnsi="Myriad Pro" w:cs="Arial"/>
                <w:sz w:val="20"/>
              </w:rPr>
            </w:pPr>
            <w:r w:rsidRPr="00E47B43">
              <w:rPr>
                <w:rFonts w:ascii="Myriad Pro" w:hAnsi="Myriad Pro" w:cs="Arial"/>
                <w:sz w:val="20"/>
              </w:rPr>
              <w:t xml:space="preserve">Kryterium zostanie zweryfikowane na podstawie treści wniosku o dofinansowanie. </w:t>
            </w:r>
          </w:p>
          <w:p w:rsidR="00AF5A4D" w:rsidRPr="00E47B43" w:rsidRDefault="00AF5A4D" w:rsidP="00887D97">
            <w:pPr>
              <w:spacing w:before="40" w:after="40"/>
              <w:jc w:val="both"/>
              <w:rPr>
                <w:rFonts w:ascii="Myriad Pro" w:hAnsi="Myriad Pro" w:cs="Arial"/>
                <w:sz w:val="20"/>
              </w:rPr>
            </w:pPr>
          </w:p>
        </w:tc>
      </w:tr>
    </w:tbl>
    <w:p w:rsidR="00AF5A4D" w:rsidRDefault="00AF5A4D" w:rsidP="00AF5A4D">
      <w:pPr>
        <w:rPr>
          <w:rFonts w:ascii="Arial" w:hAnsi="Arial" w:cs="Arial"/>
          <w:sz w:val="18"/>
          <w:szCs w:val="18"/>
        </w:rPr>
      </w:pPr>
    </w:p>
    <w:p w:rsidR="001677A0" w:rsidRDefault="001677A0" w:rsidP="00AF5A4D">
      <w:pPr>
        <w:rPr>
          <w:rFonts w:ascii="Arial" w:hAnsi="Arial" w:cs="Arial"/>
          <w:sz w:val="18"/>
          <w:szCs w:val="18"/>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8505"/>
        <w:gridCol w:w="4733"/>
      </w:tblGrid>
      <w:tr w:rsidR="00AF5A4D" w:rsidRPr="002F12CD" w:rsidTr="00887D97">
        <w:trPr>
          <w:jc w:val="center"/>
        </w:trPr>
        <w:tc>
          <w:tcPr>
            <w:tcW w:w="14175" w:type="dxa"/>
            <w:gridSpan w:val="3"/>
            <w:shd w:val="clear" w:color="auto" w:fill="D9D9D9" w:themeFill="background1" w:themeFillShade="D9"/>
          </w:tcPr>
          <w:p w:rsidR="00AF5A4D" w:rsidRPr="002F12CD" w:rsidRDefault="00AF5A4D" w:rsidP="00887D97">
            <w:pPr>
              <w:spacing w:before="40" w:after="40" w:line="240" w:lineRule="auto"/>
              <w:jc w:val="center"/>
              <w:rPr>
                <w:rFonts w:ascii="Myriad Pro" w:hAnsi="Myriad Pro"/>
                <w:b/>
                <w:sz w:val="20"/>
              </w:rPr>
            </w:pPr>
            <w:r w:rsidRPr="002F12CD">
              <w:rPr>
                <w:rFonts w:ascii="Myriad Pro" w:hAnsi="Myriad Pro"/>
                <w:b/>
                <w:sz w:val="20"/>
              </w:rPr>
              <w:lastRenderedPageBreak/>
              <w:t>Kryteria premiujące</w:t>
            </w:r>
          </w:p>
        </w:tc>
      </w:tr>
      <w:tr w:rsidR="00AF5A4D" w:rsidRPr="002F12CD" w:rsidTr="00887D97">
        <w:trPr>
          <w:jc w:val="center"/>
        </w:trPr>
        <w:tc>
          <w:tcPr>
            <w:tcW w:w="937" w:type="dxa"/>
          </w:tcPr>
          <w:p w:rsidR="00AF5A4D" w:rsidRPr="002F12CD" w:rsidRDefault="00AF5A4D" w:rsidP="00887D97">
            <w:pPr>
              <w:spacing w:before="40" w:after="40" w:line="240" w:lineRule="auto"/>
              <w:jc w:val="center"/>
              <w:rPr>
                <w:rFonts w:ascii="Myriad Pro" w:hAnsi="Myriad Pro"/>
                <w:sz w:val="20"/>
              </w:rPr>
            </w:pPr>
            <w:r w:rsidRPr="002F12CD">
              <w:rPr>
                <w:rFonts w:ascii="Myriad Pro" w:hAnsi="Myriad Pro"/>
                <w:sz w:val="20"/>
              </w:rPr>
              <w:t>L.p.</w:t>
            </w:r>
          </w:p>
        </w:tc>
        <w:tc>
          <w:tcPr>
            <w:tcW w:w="8505" w:type="dxa"/>
          </w:tcPr>
          <w:p w:rsidR="00AF5A4D" w:rsidRPr="002F12CD" w:rsidRDefault="00AF5A4D" w:rsidP="00887D97">
            <w:pPr>
              <w:spacing w:before="40" w:after="40" w:line="240" w:lineRule="auto"/>
              <w:jc w:val="center"/>
              <w:rPr>
                <w:rFonts w:ascii="Myriad Pro" w:hAnsi="Myriad Pro"/>
                <w:sz w:val="20"/>
              </w:rPr>
            </w:pPr>
            <w:r w:rsidRPr="002F12CD">
              <w:rPr>
                <w:rFonts w:ascii="Myriad Pro" w:hAnsi="Myriad Pro"/>
                <w:sz w:val="20"/>
              </w:rPr>
              <w:t>Definicja kryterium</w:t>
            </w:r>
          </w:p>
        </w:tc>
        <w:tc>
          <w:tcPr>
            <w:tcW w:w="4733" w:type="dxa"/>
          </w:tcPr>
          <w:p w:rsidR="00AF5A4D" w:rsidRPr="002F12CD" w:rsidRDefault="00AF5A4D" w:rsidP="00887D97">
            <w:pPr>
              <w:spacing w:before="40" w:after="40" w:line="240" w:lineRule="auto"/>
              <w:jc w:val="center"/>
              <w:rPr>
                <w:rFonts w:ascii="Myriad Pro" w:hAnsi="Myriad Pro"/>
                <w:sz w:val="20"/>
              </w:rPr>
            </w:pPr>
            <w:r w:rsidRPr="002F12CD">
              <w:rPr>
                <w:rFonts w:ascii="Myriad Pro" w:hAnsi="Myriad Pro"/>
                <w:sz w:val="20"/>
              </w:rPr>
              <w:t>Opis znaczenia kryterium</w:t>
            </w:r>
          </w:p>
        </w:tc>
      </w:tr>
      <w:tr w:rsidR="00AF5A4D" w:rsidRPr="00FF776F" w:rsidTr="00887D97">
        <w:trPr>
          <w:jc w:val="center"/>
        </w:trPr>
        <w:tc>
          <w:tcPr>
            <w:tcW w:w="937" w:type="dxa"/>
          </w:tcPr>
          <w:p w:rsidR="00AF5A4D" w:rsidRPr="00FF776F" w:rsidRDefault="00AF5A4D" w:rsidP="00887D97">
            <w:pPr>
              <w:spacing w:before="40" w:after="40" w:line="240" w:lineRule="auto"/>
              <w:jc w:val="center"/>
              <w:rPr>
                <w:rFonts w:ascii="Myriad Pro" w:hAnsi="Myriad Pro"/>
                <w:sz w:val="20"/>
              </w:rPr>
            </w:pPr>
            <w:r w:rsidRPr="00FF776F">
              <w:rPr>
                <w:rFonts w:ascii="Myriad Pro" w:hAnsi="Myriad Pro"/>
                <w:sz w:val="20"/>
              </w:rPr>
              <w:t>1</w:t>
            </w:r>
          </w:p>
        </w:tc>
        <w:tc>
          <w:tcPr>
            <w:tcW w:w="8505" w:type="dxa"/>
          </w:tcPr>
          <w:p w:rsidR="00AF5A4D" w:rsidRPr="00FF776F" w:rsidRDefault="00AF5A4D" w:rsidP="00887D97">
            <w:pPr>
              <w:spacing w:before="40" w:after="40" w:line="240" w:lineRule="auto"/>
              <w:jc w:val="center"/>
              <w:rPr>
                <w:rFonts w:ascii="Myriad Pro" w:hAnsi="Myriad Pro"/>
                <w:sz w:val="20"/>
              </w:rPr>
            </w:pPr>
            <w:r>
              <w:rPr>
                <w:rFonts w:ascii="Myriad Pro" w:hAnsi="Myriad Pro"/>
                <w:sz w:val="20"/>
              </w:rPr>
              <w:t>2</w:t>
            </w:r>
          </w:p>
        </w:tc>
        <w:tc>
          <w:tcPr>
            <w:tcW w:w="4733" w:type="dxa"/>
          </w:tcPr>
          <w:p w:rsidR="00AF5A4D" w:rsidRPr="00FF776F" w:rsidRDefault="00AF5A4D" w:rsidP="00887D97">
            <w:pPr>
              <w:spacing w:before="40" w:after="40" w:line="240" w:lineRule="auto"/>
              <w:jc w:val="center"/>
              <w:rPr>
                <w:rFonts w:ascii="Myriad Pro" w:hAnsi="Myriad Pro"/>
                <w:sz w:val="20"/>
              </w:rPr>
            </w:pPr>
            <w:r>
              <w:rPr>
                <w:rFonts w:ascii="Myriad Pro" w:hAnsi="Myriad Pro"/>
                <w:sz w:val="20"/>
              </w:rPr>
              <w:t>3</w:t>
            </w:r>
          </w:p>
        </w:tc>
      </w:tr>
      <w:tr w:rsidR="00AF5A4D" w:rsidRPr="00FF776F" w:rsidTr="00887D97">
        <w:trPr>
          <w:jc w:val="center"/>
        </w:trPr>
        <w:tc>
          <w:tcPr>
            <w:tcW w:w="937" w:type="dxa"/>
          </w:tcPr>
          <w:p w:rsidR="00AF5A4D" w:rsidRPr="00FF776F" w:rsidRDefault="00AF5A4D" w:rsidP="00887D97">
            <w:pPr>
              <w:spacing w:before="40" w:after="40" w:line="240" w:lineRule="auto"/>
              <w:jc w:val="center"/>
              <w:rPr>
                <w:rFonts w:ascii="Myriad Pro" w:hAnsi="Myriad Pro" w:cs="Arial"/>
                <w:sz w:val="20"/>
              </w:rPr>
            </w:pPr>
            <w:r w:rsidRPr="00FF776F">
              <w:rPr>
                <w:rFonts w:ascii="Myriad Pro" w:hAnsi="Myriad Pro" w:cs="Arial"/>
                <w:sz w:val="20"/>
              </w:rPr>
              <w:t>1.</w:t>
            </w:r>
          </w:p>
        </w:tc>
        <w:tc>
          <w:tcPr>
            <w:tcW w:w="8505" w:type="dxa"/>
          </w:tcPr>
          <w:p w:rsidR="00AF5A4D" w:rsidRPr="00606F72" w:rsidRDefault="00AF5A4D" w:rsidP="00887D97">
            <w:pPr>
              <w:adjustRightInd w:val="0"/>
              <w:spacing w:line="240" w:lineRule="auto"/>
              <w:jc w:val="both"/>
              <w:rPr>
                <w:rFonts w:ascii="Myriad Pro" w:hAnsi="Myriad Pro" w:cs="Arial"/>
                <w:bCs/>
                <w:sz w:val="20"/>
              </w:rPr>
            </w:pPr>
            <w:r w:rsidRPr="00606F72">
              <w:rPr>
                <w:rFonts w:ascii="Myriad Pro" w:hAnsi="Myriad Pro" w:cs="Arial"/>
                <w:sz w:val="20"/>
              </w:rPr>
              <w:t>Projektodawca od minimum 1 roku przed dniem złożenia wniosku posiada siedzibę  lub oddział lub główne miejsce wykonywania działalności lub dodatkowe miejsce wykonywania działalności na terenie województwa zachodniopomorskiego.</w:t>
            </w:r>
          </w:p>
        </w:tc>
        <w:tc>
          <w:tcPr>
            <w:tcW w:w="4733" w:type="dxa"/>
          </w:tcPr>
          <w:p w:rsidR="00AF5A4D" w:rsidRPr="00FF776F" w:rsidRDefault="00AF5A4D" w:rsidP="00887D97">
            <w:pPr>
              <w:spacing w:before="40" w:after="40" w:line="240" w:lineRule="auto"/>
              <w:rPr>
                <w:rFonts w:ascii="Myriad Pro" w:hAnsi="Myriad Pro" w:cs="Arial"/>
                <w:sz w:val="20"/>
              </w:rPr>
            </w:pPr>
            <w:r w:rsidRPr="00FF776F">
              <w:rPr>
                <w:rFonts w:ascii="Myriad Pro" w:hAnsi="Myriad Pro" w:cs="Arial"/>
                <w:sz w:val="20"/>
              </w:rPr>
              <w:t>Liczba punktów: 1</w:t>
            </w:r>
            <w:r>
              <w:rPr>
                <w:rFonts w:ascii="Myriad Pro" w:hAnsi="Myriad Pro" w:cs="Arial"/>
                <w:sz w:val="20"/>
              </w:rPr>
              <w:t>0</w:t>
            </w:r>
          </w:p>
        </w:tc>
      </w:tr>
      <w:tr w:rsidR="00AF5A4D" w:rsidRPr="00FF776F" w:rsidTr="00887D97">
        <w:trPr>
          <w:jc w:val="center"/>
        </w:trPr>
        <w:tc>
          <w:tcPr>
            <w:tcW w:w="937" w:type="dxa"/>
          </w:tcPr>
          <w:p w:rsidR="00AF5A4D" w:rsidRPr="00FF776F" w:rsidRDefault="00AF5A4D" w:rsidP="00887D97">
            <w:pPr>
              <w:spacing w:before="40" w:after="40" w:line="240" w:lineRule="auto"/>
              <w:jc w:val="center"/>
              <w:rPr>
                <w:rFonts w:ascii="Myriad Pro" w:hAnsi="Myriad Pro" w:cs="Arial"/>
                <w:sz w:val="20"/>
              </w:rPr>
            </w:pPr>
            <w:r>
              <w:rPr>
                <w:rFonts w:ascii="Myriad Pro" w:hAnsi="Myriad Pro" w:cs="Arial"/>
                <w:sz w:val="20"/>
              </w:rPr>
              <w:t>2.</w:t>
            </w:r>
          </w:p>
        </w:tc>
        <w:tc>
          <w:tcPr>
            <w:tcW w:w="8505" w:type="dxa"/>
          </w:tcPr>
          <w:p w:rsidR="00AF5A4D" w:rsidRPr="00606F72" w:rsidRDefault="00AF5A4D" w:rsidP="00887D97">
            <w:pPr>
              <w:adjustRightInd w:val="0"/>
              <w:spacing w:line="240" w:lineRule="auto"/>
              <w:jc w:val="both"/>
              <w:rPr>
                <w:rFonts w:ascii="Myriad Pro" w:hAnsi="Myriad Pro" w:cs="Arial"/>
                <w:sz w:val="20"/>
              </w:rPr>
            </w:pPr>
            <w:r w:rsidRPr="00E47B43">
              <w:rPr>
                <w:rFonts w:ascii="Myriad Pro" w:hAnsi="Myriad Pro" w:cs="Arial"/>
                <w:sz w:val="20"/>
              </w:rPr>
              <w:t>W ramach projektu realizowane jest wsparcie również w godzinach popołudniowych (po godzinie 16:00) i wieczornych oraz w soboty.</w:t>
            </w:r>
          </w:p>
        </w:tc>
        <w:tc>
          <w:tcPr>
            <w:tcW w:w="4733" w:type="dxa"/>
          </w:tcPr>
          <w:p w:rsidR="00AF5A4D" w:rsidRPr="00FF776F" w:rsidRDefault="00AF5A4D" w:rsidP="00887D97">
            <w:pPr>
              <w:spacing w:before="40" w:after="40" w:line="240" w:lineRule="auto"/>
              <w:rPr>
                <w:rFonts w:ascii="Myriad Pro" w:hAnsi="Myriad Pro" w:cs="Arial"/>
                <w:sz w:val="20"/>
              </w:rPr>
            </w:pPr>
            <w:r w:rsidRPr="00FF776F">
              <w:rPr>
                <w:rFonts w:ascii="Myriad Pro" w:hAnsi="Myriad Pro" w:cs="Arial"/>
                <w:sz w:val="20"/>
              </w:rPr>
              <w:t>Liczba punktów: 1</w:t>
            </w:r>
            <w:r>
              <w:rPr>
                <w:rFonts w:ascii="Myriad Pro" w:hAnsi="Myriad Pro" w:cs="Arial"/>
                <w:sz w:val="20"/>
              </w:rPr>
              <w:t>0</w:t>
            </w:r>
          </w:p>
        </w:tc>
      </w:tr>
      <w:tr w:rsidR="00AF5A4D" w:rsidRPr="00FF776F" w:rsidTr="00887D97">
        <w:trPr>
          <w:jc w:val="center"/>
        </w:trPr>
        <w:tc>
          <w:tcPr>
            <w:tcW w:w="937" w:type="dxa"/>
          </w:tcPr>
          <w:p w:rsidR="00AF5A4D" w:rsidRPr="00FF776F" w:rsidRDefault="00AF5A4D" w:rsidP="00887D97">
            <w:pPr>
              <w:spacing w:before="40" w:after="40" w:line="240" w:lineRule="auto"/>
              <w:jc w:val="center"/>
              <w:rPr>
                <w:rFonts w:ascii="Myriad Pro" w:hAnsi="Myriad Pro" w:cs="Arial"/>
                <w:sz w:val="20"/>
              </w:rPr>
            </w:pPr>
            <w:r>
              <w:rPr>
                <w:rFonts w:ascii="Myriad Pro" w:hAnsi="Myriad Pro" w:cs="Arial"/>
                <w:sz w:val="20"/>
              </w:rPr>
              <w:t>3</w:t>
            </w:r>
            <w:r w:rsidRPr="00FF776F">
              <w:rPr>
                <w:rFonts w:ascii="Myriad Pro" w:hAnsi="Myriad Pro" w:cs="Arial"/>
                <w:sz w:val="20"/>
              </w:rPr>
              <w:t>.</w:t>
            </w:r>
          </w:p>
        </w:tc>
        <w:tc>
          <w:tcPr>
            <w:tcW w:w="8505" w:type="dxa"/>
          </w:tcPr>
          <w:p w:rsidR="00AF5A4D" w:rsidRPr="00FF776F" w:rsidRDefault="00AF5A4D" w:rsidP="00887D97">
            <w:pPr>
              <w:spacing w:before="40" w:after="40" w:line="240" w:lineRule="auto"/>
              <w:jc w:val="both"/>
              <w:rPr>
                <w:rFonts w:ascii="Myriad Pro" w:hAnsi="Myriad Pro" w:cs="Arial"/>
                <w:sz w:val="20"/>
              </w:rPr>
            </w:pPr>
            <w:r w:rsidRPr="00FF776F">
              <w:rPr>
                <w:rFonts w:ascii="Myriad Pro" w:hAnsi="Myriad Pro" w:cs="Arial"/>
                <w:sz w:val="20"/>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4733" w:type="dxa"/>
          </w:tcPr>
          <w:p w:rsidR="00AF5A4D" w:rsidRPr="00FF776F" w:rsidRDefault="00AF5A4D" w:rsidP="00887D97">
            <w:pPr>
              <w:spacing w:before="40" w:after="40" w:line="240" w:lineRule="auto"/>
              <w:rPr>
                <w:rFonts w:ascii="Myriad Pro" w:hAnsi="Myriad Pro" w:cs="Arial"/>
                <w:sz w:val="20"/>
              </w:rPr>
            </w:pPr>
            <w:r>
              <w:rPr>
                <w:rFonts w:ascii="Myriad Pro" w:hAnsi="Myriad Pro" w:cs="Arial"/>
                <w:sz w:val="20"/>
              </w:rPr>
              <w:t>Liczba punktów: 5</w:t>
            </w:r>
          </w:p>
        </w:tc>
      </w:tr>
    </w:tbl>
    <w:p w:rsidR="00AF5A4D" w:rsidRDefault="00AF5A4D" w:rsidP="00AF5A4D">
      <w:pPr>
        <w:rPr>
          <w:rFonts w:ascii="Myriad Pro" w:eastAsiaTheme="majorEastAsia" w:hAnsi="Myriad Pro" w:cs="Arial"/>
          <w:b/>
          <w:bCs/>
          <w:sz w:val="20"/>
        </w:rPr>
      </w:pPr>
    </w:p>
    <w:p w:rsidR="008806B5" w:rsidRDefault="008806B5" w:rsidP="008806B5">
      <w:pPr>
        <w:jc w:val="center"/>
        <w:rPr>
          <w:rFonts w:ascii="Myriad Pro" w:hAnsi="Myriad Pro"/>
          <w:b/>
          <w:sz w:val="20"/>
        </w:rPr>
      </w:pPr>
      <w:r w:rsidRPr="0077100E">
        <w:rPr>
          <w:rFonts w:ascii="Myriad Pro" w:eastAsiaTheme="majorEastAsia" w:hAnsi="Myriad Pro" w:cs="Arial"/>
          <w:b/>
          <w:bCs/>
          <w:sz w:val="20"/>
        </w:rPr>
        <w:t xml:space="preserve">Kryteria szczegółowe przyjęte </w:t>
      </w:r>
      <w:r w:rsidRPr="0077100E">
        <w:rPr>
          <w:rFonts w:ascii="Myriad Pro" w:hAnsi="Myriad Pro"/>
          <w:b/>
          <w:sz w:val="20"/>
        </w:rPr>
        <w:t xml:space="preserve">Uchwałą Nr </w:t>
      </w:r>
      <w:r w:rsidRPr="0077100E">
        <w:rPr>
          <w:rFonts w:ascii="Myriad Pro" w:hAnsi="Myriad Pro" w:cs="Arial"/>
          <w:b/>
          <w:bCs/>
          <w:sz w:val="20"/>
        </w:rPr>
        <w:t>5/20</w:t>
      </w:r>
      <w:r w:rsidRPr="0077100E">
        <w:rPr>
          <w:rFonts w:ascii="Myriad Pro" w:hAnsi="Myriad Pro"/>
          <w:b/>
          <w:sz w:val="20"/>
        </w:rPr>
        <w:t xml:space="preserve"> Komitetu Monitorującego RPO WZ 2014-2020 z dnia </w:t>
      </w:r>
      <w:r>
        <w:rPr>
          <w:rFonts w:ascii="Myriad Pro" w:hAnsi="Myriad Pro" w:cs="Arial"/>
          <w:b/>
          <w:bCs/>
          <w:sz w:val="20"/>
        </w:rPr>
        <w:t>26 lutego 2020</w:t>
      </w:r>
      <w:r w:rsidRPr="0077100E">
        <w:rPr>
          <w:rFonts w:ascii="Myriad Pro" w:hAnsi="Myriad Pro" w:cs="Arial"/>
          <w:b/>
          <w:bCs/>
          <w:sz w:val="20"/>
        </w:rPr>
        <w:t xml:space="preserve"> r.</w:t>
      </w:r>
      <w:r w:rsidRPr="0077100E">
        <w:rPr>
          <w:rFonts w:ascii="Myriad Pro" w:hAnsi="Myriad Pro"/>
          <w:b/>
          <w:sz w:val="20"/>
        </w:rPr>
        <w:t xml:space="preserve"> (tryb konkursowy)</w:t>
      </w:r>
      <w:r w:rsidR="00E42E9C">
        <w:rPr>
          <w:rFonts w:ascii="Myriad Pro" w:hAnsi="Myriad Pro"/>
          <w:b/>
          <w:sz w:val="20"/>
        </w:rPr>
        <w:t xml:space="preserve"> typ 2</w:t>
      </w:r>
    </w:p>
    <w:p w:rsidR="0031023A" w:rsidRPr="0031023A" w:rsidRDefault="0031023A" w:rsidP="0031023A">
      <w:pPr>
        <w:autoSpaceDE w:val="0"/>
        <w:autoSpaceDN w:val="0"/>
        <w:adjustRightInd w:val="0"/>
        <w:spacing w:after="0" w:line="240" w:lineRule="auto"/>
        <w:rPr>
          <w:rFonts w:ascii="Myriad Pro" w:hAnsi="Myriad Pro" w:cs="Arial"/>
          <w:bCs/>
          <w:sz w:val="20"/>
        </w:rPr>
      </w:pPr>
      <w:r w:rsidRPr="0031023A">
        <w:rPr>
          <w:rFonts w:ascii="Myriad Pro" w:hAnsi="Myriad Pro"/>
          <w:sz w:val="20"/>
        </w:rPr>
        <w:t>nabór dot. Regionalnego Programu Zdrowotnego pn. „</w:t>
      </w:r>
      <w:r w:rsidRPr="0031023A">
        <w:rPr>
          <w:rFonts w:ascii="Myriad Pro" w:hAnsi="Myriad Pro" w:cs="Arial"/>
          <w:bCs/>
          <w:sz w:val="20"/>
        </w:rPr>
        <w:t>Rehabilitacja medyczna po przebytym udarze mózgowym na lata 2020-2022”</w:t>
      </w:r>
    </w:p>
    <w:p w:rsidR="0031023A" w:rsidRPr="0031023A" w:rsidRDefault="0031023A" w:rsidP="0031023A">
      <w:pPr>
        <w:autoSpaceDE w:val="0"/>
        <w:autoSpaceDN w:val="0"/>
        <w:adjustRightInd w:val="0"/>
        <w:spacing w:after="0" w:line="240" w:lineRule="auto"/>
        <w:rPr>
          <w:rFonts w:ascii="Myriad Pro" w:hAnsi="Myriad Pro" w:cs="Arial"/>
          <w:b/>
          <w:bCs/>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8806B5" w:rsidRPr="00D50197" w:rsidTr="00273C23">
        <w:trPr>
          <w:jc w:val="center"/>
        </w:trPr>
        <w:tc>
          <w:tcPr>
            <w:tcW w:w="1900" w:type="dxa"/>
            <w:shd w:val="clear" w:color="auto" w:fill="B6DDE8"/>
          </w:tcPr>
          <w:p w:rsidR="008806B5" w:rsidRPr="00D50197" w:rsidRDefault="008806B5" w:rsidP="00273C23">
            <w:pPr>
              <w:spacing w:before="40" w:after="40" w:line="240" w:lineRule="auto"/>
              <w:rPr>
                <w:rFonts w:ascii="Myriad Pro" w:hAnsi="Myriad Pro" w:cs="Arial"/>
                <w:sz w:val="20"/>
              </w:rPr>
            </w:pPr>
            <w:r w:rsidRPr="00D50197">
              <w:rPr>
                <w:rFonts w:ascii="Myriad Pro" w:hAnsi="Myriad Pro" w:cs="Arial"/>
                <w:sz w:val="20"/>
              </w:rPr>
              <w:t>Oś priorytetowa</w:t>
            </w:r>
          </w:p>
        </w:tc>
        <w:tc>
          <w:tcPr>
            <w:tcW w:w="12275" w:type="dxa"/>
            <w:shd w:val="clear" w:color="auto" w:fill="B6DDE8"/>
          </w:tcPr>
          <w:p w:rsidR="008806B5" w:rsidRPr="00D50197" w:rsidRDefault="008806B5" w:rsidP="00273C23">
            <w:pPr>
              <w:spacing w:before="40" w:after="40" w:line="240" w:lineRule="auto"/>
              <w:rPr>
                <w:rFonts w:ascii="Myriad Pro" w:hAnsi="Myriad Pro" w:cs="Arial"/>
                <w:sz w:val="20"/>
              </w:rPr>
            </w:pPr>
            <w:r w:rsidRPr="00D50197">
              <w:rPr>
                <w:rFonts w:ascii="Myriad Pro" w:hAnsi="Myriad Pro" w:cs="Arial"/>
                <w:sz w:val="20"/>
              </w:rPr>
              <w:t>VI  Rynek Pracy</w:t>
            </w:r>
          </w:p>
        </w:tc>
      </w:tr>
      <w:tr w:rsidR="008806B5" w:rsidRPr="00D50197" w:rsidTr="00273C23">
        <w:trPr>
          <w:jc w:val="center"/>
        </w:trPr>
        <w:tc>
          <w:tcPr>
            <w:tcW w:w="1900" w:type="dxa"/>
            <w:shd w:val="clear" w:color="auto" w:fill="B6DDE8"/>
          </w:tcPr>
          <w:p w:rsidR="008806B5" w:rsidRPr="00D50197" w:rsidRDefault="008806B5" w:rsidP="00273C23">
            <w:pPr>
              <w:spacing w:before="40" w:after="40" w:line="240" w:lineRule="auto"/>
              <w:rPr>
                <w:rFonts w:ascii="Myriad Pro" w:hAnsi="Myriad Pro" w:cs="Arial"/>
                <w:sz w:val="20"/>
              </w:rPr>
            </w:pPr>
            <w:r w:rsidRPr="00D50197">
              <w:rPr>
                <w:rFonts w:ascii="Myriad Pro" w:hAnsi="Myriad Pro" w:cs="Arial"/>
                <w:sz w:val="20"/>
              </w:rPr>
              <w:t>Priorytet Inwestycyjny</w:t>
            </w:r>
          </w:p>
        </w:tc>
        <w:tc>
          <w:tcPr>
            <w:tcW w:w="12275" w:type="dxa"/>
            <w:shd w:val="clear" w:color="auto" w:fill="B6DDE8"/>
          </w:tcPr>
          <w:p w:rsidR="008806B5" w:rsidRPr="00D50197" w:rsidRDefault="008806B5" w:rsidP="00273C23">
            <w:pPr>
              <w:spacing w:before="40" w:after="40" w:line="240" w:lineRule="auto"/>
              <w:rPr>
                <w:rFonts w:ascii="Myriad Pro" w:hAnsi="Myriad Pro" w:cs="Arial"/>
                <w:iCs/>
                <w:sz w:val="20"/>
              </w:rPr>
            </w:pPr>
            <w:r w:rsidRPr="00D50197">
              <w:rPr>
                <w:rFonts w:ascii="Myriad Pro" w:eastAsia="MyriadPro-Regular" w:hAnsi="Myriad Pro" w:cs="Arial"/>
                <w:sz w:val="20"/>
              </w:rPr>
              <w:t>8vi Aktywne i zdrowe starzenie się</w:t>
            </w:r>
          </w:p>
        </w:tc>
      </w:tr>
      <w:tr w:rsidR="008806B5" w:rsidRPr="00D50197" w:rsidTr="00273C23">
        <w:trPr>
          <w:jc w:val="center"/>
        </w:trPr>
        <w:tc>
          <w:tcPr>
            <w:tcW w:w="1900" w:type="dxa"/>
            <w:shd w:val="clear" w:color="auto" w:fill="B6DDE8"/>
          </w:tcPr>
          <w:p w:rsidR="008806B5" w:rsidRPr="00D50197" w:rsidRDefault="008806B5" w:rsidP="00273C23">
            <w:pPr>
              <w:spacing w:before="40" w:after="40" w:line="240" w:lineRule="auto"/>
              <w:rPr>
                <w:rFonts w:ascii="Myriad Pro" w:hAnsi="Myriad Pro" w:cs="Arial"/>
                <w:sz w:val="20"/>
              </w:rPr>
            </w:pPr>
            <w:r w:rsidRPr="00D50197">
              <w:rPr>
                <w:rFonts w:ascii="Myriad Pro" w:hAnsi="Myriad Pro" w:cs="Arial"/>
                <w:sz w:val="20"/>
              </w:rPr>
              <w:t>Działanie</w:t>
            </w:r>
          </w:p>
        </w:tc>
        <w:tc>
          <w:tcPr>
            <w:tcW w:w="12275" w:type="dxa"/>
            <w:shd w:val="clear" w:color="auto" w:fill="B6DDE8"/>
          </w:tcPr>
          <w:p w:rsidR="008806B5" w:rsidRPr="00D50197" w:rsidRDefault="008806B5" w:rsidP="00273C23">
            <w:pPr>
              <w:autoSpaceDE w:val="0"/>
              <w:autoSpaceDN w:val="0"/>
              <w:adjustRightInd w:val="0"/>
              <w:spacing w:after="0" w:line="240" w:lineRule="auto"/>
              <w:rPr>
                <w:rFonts w:ascii="Myriad Pro" w:eastAsia="MyriadPro-Regular" w:hAnsi="Myriad Pro" w:cs="Arial"/>
                <w:sz w:val="20"/>
              </w:rPr>
            </w:pPr>
            <w:r w:rsidRPr="00D50197">
              <w:rPr>
                <w:rFonts w:ascii="Myriad Pro" w:eastAsia="MyriadPro-Regular" w:hAnsi="Myriad Pro" w:cs="Arial"/>
                <w:sz w:val="20"/>
              </w:rPr>
              <w:t>6.8 Wdrożenie kompleksowych programów zdrowotnych</w:t>
            </w:r>
            <w:r>
              <w:rPr>
                <w:rFonts w:ascii="Myriad Pro" w:eastAsia="MyriadPro-Regular" w:hAnsi="Myriad Pro" w:cs="Arial"/>
                <w:sz w:val="20"/>
              </w:rPr>
              <w:t xml:space="preserve"> zapobiegających istotnym problemom zdrowotnym regionu</w:t>
            </w:r>
            <w:r w:rsidRPr="00D50197">
              <w:rPr>
                <w:rFonts w:ascii="Myriad Pro" w:eastAsia="MyriadPro-Regular" w:hAnsi="Myriad Pro" w:cs="Arial"/>
                <w:sz w:val="20"/>
              </w:rPr>
              <w:t xml:space="preserve"> dotyczących chorób negatywnie wpływających na rynek pracy, ułatwiających powroty do pracy, umożliwiających wydłużenie aktywności zawodowej oraz zwiększenie zgłaszalności na badania profilaktyczne</w:t>
            </w:r>
            <w:r>
              <w:rPr>
                <w:rFonts w:ascii="Myriad Pro" w:eastAsia="MyriadPro-Regular" w:hAnsi="Myriad Pro" w:cs="Arial"/>
                <w:sz w:val="20"/>
              </w:rPr>
              <w:t xml:space="preserve"> </w:t>
            </w:r>
          </w:p>
        </w:tc>
      </w:tr>
    </w:tbl>
    <w:p w:rsidR="008806B5" w:rsidRDefault="008806B5" w:rsidP="008806B5">
      <w:pPr>
        <w:spacing w:before="120" w:after="120" w:line="240" w:lineRule="auto"/>
        <w:rPr>
          <w:sz w:val="20"/>
        </w:rPr>
      </w:pP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6"/>
        <w:gridCol w:w="6804"/>
        <w:gridCol w:w="4733"/>
      </w:tblGrid>
      <w:tr w:rsidR="008806B5" w:rsidRPr="00AC2E00" w:rsidTr="00273C23">
        <w:trPr>
          <w:jc w:val="center"/>
        </w:trPr>
        <w:tc>
          <w:tcPr>
            <w:tcW w:w="14600" w:type="dxa"/>
            <w:gridSpan w:val="4"/>
            <w:shd w:val="clear" w:color="auto" w:fill="D9D9D9" w:themeFill="background1" w:themeFillShade="D9"/>
          </w:tcPr>
          <w:p w:rsidR="008806B5" w:rsidRPr="00AC2E00" w:rsidRDefault="008806B5" w:rsidP="00273C23">
            <w:pPr>
              <w:spacing w:before="40" w:after="40" w:line="240" w:lineRule="auto"/>
              <w:jc w:val="center"/>
              <w:rPr>
                <w:rFonts w:ascii="Myriad Pro" w:hAnsi="Myriad Pro"/>
                <w:b/>
                <w:sz w:val="20"/>
              </w:rPr>
            </w:pPr>
            <w:r w:rsidRPr="00AC2E00">
              <w:rPr>
                <w:rFonts w:ascii="Myriad Pro" w:hAnsi="Myriad Pro"/>
                <w:b/>
                <w:sz w:val="20"/>
              </w:rPr>
              <w:t>Kryteria dopuszczalności</w:t>
            </w:r>
          </w:p>
        </w:tc>
      </w:tr>
      <w:tr w:rsidR="008806B5" w:rsidRPr="00AC2E00" w:rsidTr="00273C23">
        <w:trPr>
          <w:jc w:val="center"/>
        </w:trPr>
        <w:tc>
          <w:tcPr>
            <w:tcW w:w="937" w:type="dxa"/>
          </w:tcPr>
          <w:p w:rsidR="008806B5" w:rsidRPr="00AC2E00" w:rsidRDefault="008806B5" w:rsidP="00273C23">
            <w:pPr>
              <w:spacing w:before="40" w:after="40" w:line="240" w:lineRule="auto"/>
              <w:jc w:val="center"/>
              <w:rPr>
                <w:rFonts w:ascii="Myriad Pro" w:hAnsi="Myriad Pro"/>
                <w:sz w:val="20"/>
              </w:rPr>
            </w:pPr>
            <w:r w:rsidRPr="00AC2E00">
              <w:rPr>
                <w:rFonts w:ascii="Myriad Pro" w:hAnsi="Myriad Pro"/>
                <w:sz w:val="20"/>
              </w:rPr>
              <w:t>L.p.</w:t>
            </w:r>
          </w:p>
        </w:tc>
        <w:tc>
          <w:tcPr>
            <w:tcW w:w="2126" w:type="dxa"/>
          </w:tcPr>
          <w:p w:rsidR="008806B5" w:rsidRPr="00AC2E00" w:rsidRDefault="008806B5" w:rsidP="00273C23">
            <w:pPr>
              <w:spacing w:before="40" w:after="40" w:line="240" w:lineRule="auto"/>
              <w:jc w:val="center"/>
              <w:rPr>
                <w:rFonts w:ascii="Myriad Pro" w:hAnsi="Myriad Pro"/>
                <w:sz w:val="20"/>
              </w:rPr>
            </w:pPr>
            <w:r w:rsidRPr="00AC2E00">
              <w:rPr>
                <w:rFonts w:ascii="Myriad Pro" w:hAnsi="Myriad Pro"/>
                <w:sz w:val="20"/>
              </w:rPr>
              <w:t>Nazwa kryterium</w:t>
            </w:r>
          </w:p>
        </w:tc>
        <w:tc>
          <w:tcPr>
            <w:tcW w:w="6804" w:type="dxa"/>
          </w:tcPr>
          <w:p w:rsidR="008806B5" w:rsidRPr="00AC2E00" w:rsidRDefault="008806B5" w:rsidP="00273C23">
            <w:pPr>
              <w:spacing w:before="40" w:after="40" w:line="240" w:lineRule="auto"/>
              <w:jc w:val="center"/>
              <w:rPr>
                <w:rFonts w:ascii="Myriad Pro" w:hAnsi="Myriad Pro"/>
                <w:sz w:val="20"/>
              </w:rPr>
            </w:pPr>
            <w:r w:rsidRPr="00AC2E00">
              <w:rPr>
                <w:rFonts w:ascii="Myriad Pro" w:hAnsi="Myriad Pro"/>
                <w:sz w:val="20"/>
              </w:rPr>
              <w:t>Definicja kryterium</w:t>
            </w:r>
          </w:p>
        </w:tc>
        <w:tc>
          <w:tcPr>
            <w:tcW w:w="4733" w:type="dxa"/>
          </w:tcPr>
          <w:p w:rsidR="008806B5" w:rsidRPr="00AC2E00" w:rsidRDefault="008806B5" w:rsidP="00273C23">
            <w:pPr>
              <w:spacing w:before="40" w:after="40" w:line="240" w:lineRule="auto"/>
              <w:jc w:val="center"/>
              <w:rPr>
                <w:rFonts w:ascii="Myriad Pro" w:hAnsi="Myriad Pro"/>
                <w:sz w:val="20"/>
              </w:rPr>
            </w:pPr>
            <w:r w:rsidRPr="00AC2E00">
              <w:rPr>
                <w:rFonts w:ascii="Myriad Pro" w:hAnsi="Myriad Pro"/>
                <w:sz w:val="20"/>
              </w:rPr>
              <w:t>Opis znaczenia kryterium</w:t>
            </w:r>
          </w:p>
        </w:tc>
      </w:tr>
      <w:tr w:rsidR="008806B5" w:rsidRPr="00AC2E00" w:rsidTr="00273C23">
        <w:trPr>
          <w:jc w:val="center"/>
        </w:trPr>
        <w:tc>
          <w:tcPr>
            <w:tcW w:w="937" w:type="dxa"/>
          </w:tcPr>
          <w:p w:rsidR="008806B5" w:rsidRPr="00AC2E00" w:rsidRDefault="008806B5" w:rsidP="00273C23">
            <w:pPr>
              <w:spacing w:before="40" w:after="40" w:line="240" w:lineRule="auto"/>
              <w:jc w:val="center"/>
              <w:rPr>
                <w:rFonts w:ascii="Myriad Pro" w:hAnsi="Myriad Pro"/>
                <w:sz w:val="20"/>
              </w:rPr>
            </w:pPr>
            <w:r w:rsidRPr="00AC2E00">
              <w:rPr>
                <w:rFonts w:ascii="Myriad Pro" w:hAnsi="Myriad Pro"/>
                <w:sz w:val="20"/>
              </w:rPr>
              <w:t>1</w:t>
            </w:r>
          </w:p>
        </w:tc>
        <w:tc>
          <w:tcPr>
            <w:tcW w:w="2126" w:type="dxa"/>
          </w:tcPr>
          <w:p w:rsidR="008806B5" w:rsidRPr="00AC2E00" w:rsidRDefault="008806B5" w:rsidP="00273C23">
            <w:pPr>
              <w:spacing w:before="40" w:after="40" w:line="240" w:lineRule="auto"/>
              <w:jc w:val="center"/>
              <w:rPr>
                <w:rFonts w:ascii="Myriad Pro" w:hAnsi="Myriad Pro"/>
                <w:sz w:val="20"/>
              </w:rPr>
            </w:pPr>
            <w:r w:rsidRPr="00AC2E00">
              <w:rPr>
                <w:rFonts w:ascii="Myriad Pro" w:hAnsi="Myriad Pro"/>
                <w:sz w:val="20"/>
              </w:rPr>
              <w:t>2</w:t>
            </w:r>
          </w:p>
        </w:tc>
        <w:tc>
          <w:tcPr>
            <w:tcW w:w="6804" w:type="dxa"/>
          </w:tcPr>
          <w:p w:rsidR="008806B5" w:rsidRPr="00AC2E00" w:rsidRDefault="008806B5" w:rsidP="00273C23">
            <w:pPr>
              <w:spacing w:before="40" w:after="40" w:line="240" w:lineRule="auto"/>
              <w:jc w:val="center"/>
              <w:rPr>
                <w:rFonts w:ascii="Myriad Pro" w:hAnsi="Myriad Pro"/>
                <w:sz w:val="20"/>
              </w:rPr>
            </w:pPr>
            <w:r w:rsidRPr="00AC2E00">
              <w:rPr>
                <w:rFonts w:ascii="Myriad Pro" w:hAnsi="Myriad Pro"/>
                <w:sz w:val="20"/>
              </w:rPr>
              <w:t>3</w:t>
            </w:r>
          </w:p>
        </w:tc>
        <w:tc>
          <w:tcPr>
            <w:tcW w:w="4733" w:type="dxa"/>
          </w:tcPr>
          <w:p w:rsidR="008806B5" w:rsidRPr="00AC2E00" w:rsidRDefault="008806B5" w:rsidP="00273C23">
            <w:pPr>
              <w:spacing w:before="40" w:after="40" w:line="240" w:lineRule="auto"/>
              <w:jc w:val="center"/>
              <w:rPr>
                <w:rFonts w:ascii="Myriad Pro" w:hAnsi="Myriad Pro"/>
                <w:sz w:val="20"/>
              </w:rPr>
            </w:pPr>
            <w:r w:rsidRPr="00AC2E00">
              <w:rPr>
                <w:rFonts w:ascii="Myriad Pro" w:hAnsi="Myriad Pro"/>
                <w:sz w:val="20"/>
              </w:rPr>
              <w:t>4</w:t>
            </w:r>
          </w:p>
        </w:tc>
      </w:tr>
      <w:tr w:rsidR="008806B5" w:rsidRPr="00FF776F" w:rsidTr="00273C23">
        <w:trPr>
          <w:jc w:val="center"/>
        </w:trPr>
        <w:tc>
          <w:tcPr>
            <w:tcW w:w="937" w:type="dxa"/>
          </w:tcPr>
          <w:p w:rsidR="008806B5" w:rsidRPr="00AC2E00" w:rsidRDefault="008806B5" w:rsidP="001B0A9F">
            <w:pPr>
              <w:pStyle w:val="Akapitzlist"/>
              <w:numPr>
                <w:ilvl w:val="0"/>
                <w:numId w:val="478"/>
              </w:numPr>
              <w:spacing w:before="40" w:after="40" w:line="240" w:lineRule="auto"/>
            </w:pPr>
          </w:p>
        </w:tc>
        <w:tc>
          <w:tcPr>
            <w:tcW w:w="2126" w:type="dxa"/>
            <w:shd w:val="clear" w:color="auto" w:fill="auto"/>
          </w:tcPr>
          <w:p w:rsidR="008806B5" w:rsidRPr="00FF776F" w:rsidRDefault="008806B5" w:rsidP="00273C23">
            <w:pPr>
              <w:spacing w:before="40" w:after="40" w:line="240" w:lineRule="auto"/>
              <w:rPr>
                <w:rFonts w:ascii="Myriad Pro" w:hAnsi="Myriad Pro"/>
                <w:sz w:val="20"/>
              </w:rPr>
            </w:pPr>
            <w:r w:rsidRPr="00FF776F">
              <w:rPr>
                <w:rFonts w:ascii="Myriad Pro" w:hAnsi="Myriad Pro"/>
                <w:sz w:val="20"/>
              </w:rPr>
              <w:t>Wymogi organizacyjne</w:t>
            </w:r>
          </w:p>
        </w:tc>
        <w:tc>
          <w:tcPr>
            <w:tcW w:w="6804" w:type="dxa"/>
            <w:shd w:val="clear" w:color="auto" w:fill="auto"/>
          </w:tcPr>
          <w:p w:rsidR="008806B5" w:rsidRPr="00FF776F" w:rsidRDefault="008806B5" w:rsidP="008806B5">
            <w:pPr>
              <w:pStyle w:val="Akapitzlist"/>
              <w:numPr>
                <w:ilvl w:val="0"/>
                <w:numId w:val="44"/>
              </w:numPr>
              <w:spacing w:before="40" w:after="40" w:line="240" w:lineRule="auto"/>
              <w:ind w:left="720"/>
              <w:jc w:val="both"/>
            </w:pPr>
            <w:r w:rsidRPr="00FF776F">
              <w:rPr>
                <w:rFonts w:cs="Arial"/>
              </w:rPr>
              <w:t>Jeden podmiot może wystąpić w ramach konkursu – jako wnioskodawca albo partner nie więcej niż 1 raz we wniosku o dofinansowanie.</w:t>
            </w:r>
          </w:p>
        </w:tc>
        <w:tc>
          <w:tcPr>
            <w:tcW w:w="4733" w:type="dxa"/>
            <w:shd w:val="clear" w:color="auto" w:fill="auto"/>
          </w:tcPr>
          <w:p w:rsidR="008806B5" w:rsidRPr="00FF776F" w:rsidRDefault="008806B5" w:rsidP="00273C23">
            <w:pPr>
              <w:spacing w:before="40" w:after="40" w:line="240" w:lineRule="auto"/>
              <w:rPr>
                <w:rFonts w:ascii="Myriad Pro" w:hAnsi="Myriad Pro"/>
                <w:sz w:val="20"/>
              </w:rPr>
            </w:pPr>
            <w:r w:rsidRPr="00FF776F">
              <w:rPr>
                <w:rFonts w:ascii="Myriad Pro" w:hAnsi="Myriad Pro"/>
                <w:sz w:val="20"/>
              </w:rPr>
              <w:t>Spełnienie kryterium jest konieczne do przyznania dofinansowania.</w:t>
            </w:r>
          </w:p>
          <w:p w:rsidR="008806B5" w:rsidRPr="00FF776F" w:rsidRDefault="008806B5" w:rsidP="00273C23">
            <w:pPr>
              <w:spacing w:before="40" w:after="40" w:line="240" w:lineRule="auto"/>
              <w:rPr>
                <w:rFonts w:ascii="Myriad Pro" w:hAnsi="Myriad Pro"/>
                <w:sz w:val="20"/>
              </w:rPr>
            </w:pPr>
            <w:r w:rsidRPr="00FF776F">
              <w:rPr>
                <w:rFonts w:ascii="Myriad Pro" w:hAnsi="Myriad Pro"/>
                <w:sz w:val="20"/>
              </w:rPr>
              <w:t>Projekt niespełniające kryterium są odrzucane.</w:t>
            </w:r>
          </w:p>
          <w:p w:rsidR="008806B5" w:rsidRPr="00FF776F" w:rsidRDefault="008806B5" w:rsidP="00273C23">
            <w:pPr>
              <w:spacing w:before="40" w:after="40" w:line="240" w:lineRule="auto"/>
              <w:rPr>
                <w:rFonts w:ascii="Myriad Pro" w:hAnsi="Myriad Pro"/>
                <w:sz w:val="20"/>
              </w:rPr>
            </w:pPr>
            <w:r w:rsidRPr="00FF776F">
              <w:rPr>
                <w:rFonts w:ascii="Myriad Pro" w:hAnsi="Myriad Pro"/>
                <w:sz w:val="20"/>
              </w:rPr>
              <w:t xml:space="preserve">Ocena spełniania kryterium polega na przypisaniu </w:t>
            </w:r>
            <w:r w:rsidRPr="00FF776F">
              <w:rPr>
                <w:rFonts w:ascii="Myriad Pro" w:hAnsi="Myriad Pro"/>
                <w:sz w:val="20"/>
              </w:rPr>
              <w:lastRenderedPageBreak/>
              <w:t>wartości logicznych „tak”, „nie”.</w:t>
            </w:r>
          </w:p>
        </w:tc>
      </w:tr>
      <w:tr w:rsidR="008806B5" w:rsidRPr="002F12CD" w:rsidTr="002C7BF5">
        <w:trPr>
          <w:trHeight w:val="983"/>
          <w:jc w:val="center"/>
        </w:trPr>
        <w:tc>
          <w:tcPr>
            <w:tcW w:w="937" w:type="dxa"/>
          </w:tcPr>
          <w:p w:rsidR="008806B5" w:rsidRPr="002F12CD" w:rsidRDefault="008806B5" w:rsidP="001B0A9F">
            <w:pPr>
              <w:pStyle w:val="Akapitzlist"/>
              <w:numPr>
                <w:ilvl w:val="0"/>
                <w:numId w:val="479"/>
              </w:numPr>
              <w:spacing w:before="40" w:after="40" w:line="240" w:lineRule="auto"/>
            </w:pPr>
          </w:p>
        </w:tc>
        <w:tc>
          <w:tcPr>
            <w:tcW w:w="2126" w:type="dxa"/>
            <w:shd w:val="clear" w:color="auto" w:fill="auto"/>
          </w:tcPr>
          <w:p w:rsidR="008806B5" w:rsidRPr="00831E7A" w:rsidRDefault="008806B5" w:rsidP="00273C23">
            <w:pPr>
              <w:spacing w:before="40" w:after="40" w:line="240" w:lineRule="auto"/>
              <w:rPr>
                <w:rFonts w:ascii="Myriad Pro" w:hAnsi="Myriad Pro"/>
                <w:sz w:val="20"/>
              </w:rPr>
            </w:pPr>
            <w:r w:rsidRPr="00831E7A">
              <w:rPr>
                <w:rFonts w:ascii="Myriad Pro" w:hAnsi="Myriad Pro"/>
                <w:sz w:val="20"/>
              </w:rPr>
              <w:t>Zgodność wsparcia</w:t>
            </w:r>
          </w:p>
        </w:tc>
        <w:tc>
          <w:tcPr>
            <w:tcW w:w="6804" w:type="dxa"/>
            <w:shd w:val="clear" w:color="auto" w:fill="auto"/>
          </w:tcPr>
          <w:p w:rsidR="008806B5" w:rsidRPr="00831E7A" w:rsidRDefault="008806B5" w:rsidP="008806B5">
            <w:pPr>
              <w:pStyle w:val="Akapitzlist"/>
              <w:numPr>
                <w:ilvl w:val="0"/>
                <w:numId w:val="45"/>
              </w:numPr>
              <w:tabs>
                <w:tab w:val="left" w:pos="355"/>
              </w:tabs>
              <w:autoSpaceDE w:val="0"/>
              <w:autoSpaceDN w:val="0"/>
              <w:spacing w:after="0" w:line="240" w:lineRule="auto"/>
              <w:ind w:left="720"/>
              <w:jc w:val="both"/>
              <w:rPr>
                <w:rFonts w:cs="Arial"/>
              </w:rPr>
            </w:pPr>
            <w:r w:rsidRPr="00831E7A">
              <w:rPr>
                <w:rFonts w:cs="Arial"/>
              </w:rPr>
              <w:t>Działania realizowane w projekcie przez projektodawcę oraz ewentualnych partnerów są zgodne z zakresem RPZ "Rehabilitacja medyczna po przebytym udarze mózgowym", który jest załącznikiem do Regulaminu Konkursu.</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Projekt zakłada, iż realizacja świadczeń zdrowotnych odbywać się będzie wyłącznie przez podmioty wykonujące działalność leczniczą uprawnione do tego na mocy obowiązujących przepisów prawa.</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Okres realizacji projektu trwa nie dłużej niż do 31.12.2022 r.</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Świadczenia rehabilitacyjne udzielane w ramach projektu są realizowane zgodnie z przepisami wydanymi na podstawie art. 146 ust. 1 pkt 1 ustawy z dnia 27 sierpnia 2004 r. o świadczeniach opieki zdrowotnej finansowanych ze środków publicznych, w szczególności zarządzenia nr 80/2013/DSOZ Prezesa Narodowego Funduszu Zdrowia z dnia 16 grudnia 2013 r. w sprawie określenia warunków zawierania i realizacji umów w rodzaju rehabilitacja lecznicza.</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Świadczenia w ramach programu polityki zdrowotnej będą realizowane z pełnym poszanowaniem istniejących ram prawnych i ochrony praw pacjenta, w tym zasad dotyczących prowadzenia i przechowywania dokumentacji medycznej.</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Projektodawca wniesie wkład własny w wysokości nie mniejszej niż określona w Szczegółowym Opisie Osi Priorytetowych  Regionalnego Programu Operacyjnego  Województwa Zachodniopomorskiego  2014-2020.</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 xml:space="preserve">Projektodawca/Partner  nie  jest  realizatorem  analogicznego  programu  zdrowotnego  lub  programu polityki zdrowotnej realizowanego </w:t>
            </w:r>
            <w:r w:rsidRPr="00831E7A">
              <w:rPr>
                <w:rFonts w:cs="Arial"/>
              </w:rPr>
              <w:br/>
              <w:t>w ramach POWER.</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 xml:space="preserve">Maksymalna wartość projektu wynosi nie więcej niż wartość </w:t>
            </w:r>
            <w:r w:rsidRPr="00831E7A">
              <w:rPr>
                <w:rFonts w:cs="Arial"/>
              </w:rPr>
              <w:lastRenderedPageBreak/>
              <w:t>określona w ramach właściwego Regionalnego Programu Zdrowotnego Rehabilitacja medyczna po przebytym udarze mózgowym</w:t>
            </w:r>
            <w:r w:rsidRPr="00831E7A">
              <w:rPr>
                <w:rFonts w:ascii="Arial" w:hAnsi="Arial" w:cs="Arial"/>
                <w:sz w:val="18"/>
                <w:szCs w:val="18"/>
              </w:rPr>
              <w:t>.</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Grupa docelowa jest zgodna z RPZ "rehabilitacja medyczna po przebytym udarze mózgowym na lata 2020-2022", stanowiącym załącznik do Regulaminu konkursu.</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Koszty bezpośrednie projektu są/nie są rozliczane w całości kwotami ryczałtowymi określonymi przez beneficjenta.</w:t>
            </w:r>
          </w:p>
        </w:tc>
        <w:tc>
          <w:tcPr>
            <w:tcW w:w="4733" w:type="dxa"/>
            <w:shd w:val="clear" w:color="auto" w:fill="auto"/>
          </w:tcPr>
          <w:p w:rsidR="008806B5" w:rsidRPr="00831E7A" w:rsidRDefault="008806B5" w:rsidP="00273C23">
            <w:pPr>
              <w:spacing w:before="40" w:after="40" w:line="240" w:lineRule="auto"/>
              <w:rPr>
                <w:rFonts w:ascii="Myriad Pro" w:hAnsi="Myriad Pro"/>
                <w:sz w:val="20"/>
              </w:rPr>
            </w:pPr>
            <w:r w:rsidRPr="00831E7A">
              <w:rPr>
                <w:rFonts w:ascii="Myriad Pro" w:hAnsi="Myriad Pro"/>
                <w:sz w:val="20"/>
              </w:rPr>
              <w:lastRenderedPageBreak/>
              <w:t>Spełnienie kryterium jest konieczne do przyznania dofinansowania.</w:t>
            </w:r>
          </w:p>
          <w:p w:rsidR="008806B5" w:rsidRPr="00831E7A" w:rsidRDefault="008806B5" w:rsidP="00273C23">
            <w:pPr>
              <w:spacing w:before="40" w:after="40" w:line="240" w:lineRule="auto"/>
              <w:rPr>
                <w:rFonts w:ascii="Myriad Pro" w:hAnsi="Myriad Pro"/>
                <w:sz w:val="20"/>
              </w:rPr>
            </w:pPr>
            <w:r w:rsidRPr="00831E7A">
              <w:rPr>
                <w:rFonts w:ascii="Myriad Pro" w:hAnsi="Myriad Pro"/>
                <w:sz w:val="20"/>
              </w:rPr>
              <w:t>Projekty niespełniające kryterium są odrzucane.</w:t>
            </w:r>
          </w:p>
          <w:p w:rsidR="008806B5" w:rsidRPr="00831E7A" w:rsidRDefault="008806B5" w:rsidP="00273C23">
            <w:pPr>
              <w:autoSpaceDE w:val="0"/>
              <w:autoSpaceDN w:val="0"/>
              <w:spacing w:after="0" w:line="240" w:lineRule="auto"/>
              <w:jc w:val="both"/>
              <w:rPr>
                <w:rFonts w:ascii="Myriad Pro" w:hAnsi="Myriad Pro" w:cs="Arial"/>
                <w:sz w:val="20"/>
              </w:rPr>
            </w:pPr>
            <w:r w:rsidRPr="00831E7A">
              <w:rPr>
                <w:rFonts w:ascii="Myriad Pro" w:hAnsi="Myriad Pro"/>
                <w:sz w:val="20"/>
              </w:rPr>
              <w:t>Ocena spełniania kryterium polega na przypisaniu wartości logicznych „tak”, „nie”.</w:t>
            </w:r>
            <w:r w:rsidRPr="00831E7A">
              <w:rPr>
                <w:rFonts w:ascii="Myriad Pro" w:hAnsi="Myriad Pro" w:cs="Arial"/>
                <w:sz w:val="20"/>
              </w:rPr>
              <w:t xml:space="preserve"> </w:t>
            </w:r>
          </w:p>
          <w:p w:rsidR="008806B5" w:rsidRPr="00831E7A" w:rsidRDefault="008806B5" w:rsidP="00273C23">
            <w:pPr>
              <w:autoSpaceDE w:val="0"/>
              <w:autoSpaceDN w:val="0"/>
              <w:spacing w:after="0" w:line="240" w:lineRule="auto"/>
              <w:ind w:left="360"/>
              <w:jc w:val="both"/>
              <w:rPr>
                <w:rFonts w:ascii="Myriad Pro" w:hAnsi="Myriad Pro" w:cs="Arial"/>
                <w:sz w:val="20"/>
              </w:rPr>
            </w:pPr>
          </w:p>
          <w:p w:rsidR="008806B5" w:rsidRPr="00831E7A" w:rsidRDefault="008806B5" w:rsidP="00273C23">
            <w:pPr>
              <w:autoSpaceDE w:val="0"/>
              <w:autoSpaceDN w:val="0"/>
              <w:spacing w:after="0" w:line="240" w:lineRule="auto"/>
              <w:jc w:val="both"/>
              <w:rPr>
                <w:rFonts w:ascii="Myriad Pro" w:hAnsi="Myriad Pro" w:cs="Arial"/>
                <w:sz w:val="20"/>
              </w:rPr>
            </w:pPr>
            <w:r w:rsidRPr="00831E7A">
              <w:rPr>
                <w:rFonts w:ascii="Myriad Pro" w:hAnsi="Myriad Pro" w:cs="Arial"/>
                <w:sz w:val="20"/>
              </w:rPr>
              <w:t xml:space="preserve">Kryterium dostępu „Zgodność wsparcia” nr 1: na podstawie art. 45 ust. 3 ustawy z dnia 11 lipca 2014 r. </w:t>
            </w:r>
            <w:r w:rsidRPr="00831E7A">
              <w:rPr>
                <w:rFonts w:ascii="Myriad Pro" w:hAnsi="Myriad Pro" w:cs="Arial"/>
                <w:sz w:val="20"/>
              </w:rPr>
              <w:br/>
              <w:t xml:space="preserve">o zasadach realizacji programów w zakresie polityki spójności finansowanych w perspektywie finansowej 2014–2020 (Dz. U. z 2018 r. poz. 1431) treść wniosku </w:t>
            </w:r>
            <w:r w:rsidRPr="00831E7A">
              <w:rPr>
                <w:rFonts w:ascii="Myriad Pro" w:hAnsi="Myriad Pro" w:cs="Arial"/>
                <w:sz w:val="20"/>
              </w:rPr>
              <w:br/>
              <w:t xml:space="preserve">o dofinansowanie w części dotyczącej spełnienia kryterium  może być uzupełniana lub poprawiana </w:t>
            </w:r>
            <w:r w:rsidRPr="00831E7A">
              <w:rPr>
                <w:rFonts w:ascii="Myriad Pro" w:hAnsi="Myriad Pro" w:cs="Arial"/>
                <w:sz w:val="20"/>
              </w:rPr>
              <w:br/>
              <w:t>w zakresie określonym w regulaminie konkursu.</w:t>
            </w:r>
          </w:p>
          <w:p w:rsidR="008806B5" w:rsidRPr="00831E7A" w:rsidRDefault="008806B5" w:rsidP="00273C23">
            <w:pPr>
              <w:autoSpaceDE w:val="0"/>
              <w:autoSpaceDN w:val="0"/>
              <w:spacing w:after="0" w:line="240" w:lineRule="auto"/>
              <w:jc w:val="both"/>
              <w:rPr>
                <w:rFonts w:ascii="Myriad Pro" w:hAnsi="Myriad Pro" w:cs="Arial"/>
                <w:sz w:val="20"/>
              </w:rPr>
            </w:pPr>
          </w:p>
          <w:p w:rsidR="008806B5" w:rsidRPr="00831E7A" w:rsidRDefault="008806B5" w:rsidP="00273C23">
            <w:pPr>
              <w:spacing w:before="40" w:after="40" w:line="240" w:lineRule="auto"/>
              <w:rPr>
                <w:rFonts w:ascii="Myriad Pro" w:hAnsi="Myriad Pro"/>
                <w:sz w:val="20"/>
              </w:rPr>
            </w:pPr>
            <w:r w:rsidRPr="00831E7A">
              <w:rPr>
                <w:rFonts w:ascii="Myriad Pro" w:hAnsi="Myriad Pro"/>
                <w:sz w:val="20"/>
              </w:rPr>
              <w:t xml:space="preserve">W zakresie kryterium dostępu "Zgodność wsparcia" nr 11: </w:t>
            </w:r>
          </w:p>
          <w:p w:rsidR="008806B5" w:rsidRPr="00831E7A" w:rsidRDefault="008806B5" w:rsidP="00273C23">
            <w:pPr>
              <w:jc w:val="both"/>
              <w:rPr>
                <w:rFonts w:ascii="Myriad Pro" w:hAnsi="Myriad Pro" w:cs="Arial"/>
                <w:sz w:val="20"/>
              </w:rPr>
            </w:pPr>
            <w:r w:rsidRPr="00831E7A">
              <w:rPr>
                <w:rFonts w:ascii="Myriad Pro" w:hAnsi="Myriad Pro" w:cs="Arial"/>
                <w:sz w:val="20"/>
              </w:rPr>
              <w:t>Metoda rozliczania kosztów bezpośrednich z zastosowaniem kwot ryczałtowych określonych przez beneficjenta ma zastosowanie tylko do projektów o wartości dofinansowania nieprzekraczającej wyrażonej w PLN równowartości 100 tys. EUR</w:t>
            </w:r>
            <w:r w:rsidR="0033023C">
              <w:rPr>
                <w:rStyle w:val="Odwoanieprzypisudolnego"/>
                <w:rFonts w:ascii="Myriad Pro" w:hAnsi="Myriad Pro" w:cs="Arial"/>
                <w:sz w:val="20"/>
              </w:rPr>
              <w:footnoteReference w:id="2"/>
            </w:r>
            <w:r w:rsidRPr="00831E7A">
              <w:rPr>
                <w:rFonts w:ascii="Myriad Pro" w:hAnsi="Myriad Pro" w:cs="Arial"/>
                <w:sz w:val="20"/>
              </w:rPr>
              <w:t xml:space="preserve"> i musi być stosowana dla wszystkich projektów składanych w ramach danego naboru</w:t>
            </w:r>
            <w:r w:rsidR="0033023C">
              <w:rPr>
                <w:rStyle w:val="Odwoanieprzypisudolnego"/>
                <w:rFonts w:ascii="Myriad Pro" w:hAnsi="Myriad Pro" w:cs="Arial"/>
                <w:sz w:val="20"/>
              </w:rPr>
              <w:footnoteReference w:id="3"/>
            </w:r>
            <w:r w:rsidRPr="00831E7A">
              <w:rPr>
                <w:rFonts w:ascii="Myriad Pro" w:hAnsi="Myriad Pro" w:cs="Arial"/>
                <w:sz w:val="20"/>
              </w:rPr>
              <w:t>.</w:t>
            </w:r>
          </w:p>
          <w:p w:rsidR="008806B5" w:rsidRPr="00831E7A" w:rsidRDefault="008806B5" w:rsidP="00273C23">
            <w:pPr>
              <w:jc w:val="both"/>
              <w:rPr>
                <w:rFonts w:ascii="Myriad Pro" w:hAnsi="Myriad Pro" w:cs="Arial"/>
                <w:sz w:val="20"/>
              </w:rPr>
            </w:pPr>
            <w:r w:rsidRPr="00831E7A">
              <w:rPr>
                <w:rFonts w:ascii="Myriad Pro" w:hAnsi="Myriad Pro" w:cs="Arial"/>
                <w:sz w:val="20"/>
              </w:rPr>
              <w:t xml:space="preserve">Instytucja Organizująca Konkurs doprecyzowuje brzmienie kryterium w odniesieniu do danego naboru, wybierając opcję są albo opcję nie są w zależności od przyjętej w regulaminie naboru </w:t>
            </w:r>
            <w:r w:rsidRPr="00831E7A">
              <w:rPr>
                <w:rFonts w:ascii="Myriad Pro" w:hAnsi="Myriad Pro" w:cs="Arial"/>
                <w:sz w:val="20"/>
              </w:rPr>
              <w:lastRenderedPageBreak/>
              <w:t>dopuszczalnej wartości kwoty dofinansowania składanych projektów, tj.:</w:t>
            </w:r>
          </w:p>
          <w:p w:rsidR="008806B5" w:rsidRPr="00831E7A" w:rsidRDefault="008806B5" w:rsidP="00273C23">
            <w:pPr>
              <w:jc w:val="both"/>
              <w:rPr>
                <w:rFonts w:ascii="Myriad Pro" w:hAnsi="Myriad Pro" w:cs="Arial"/>
                <w:sz w:val="20"/>
              </w:rPr>
            </w:pPr>
            <w:r w:rsidRPr="00831E7A">
              <w:rPr>
                <w:rFonts w:ascii="Myriad Pro" w:hAnsi="Myriad Pro" w:cs="Arial"/>
                <w:sz w:val="20"/>
              </w:rPr>
              <w:t>a)</w:t>
            </w:r>
            <w:r w:rsidRPr="00831E7A">
              <w:rPr>
                <w:rFonts w:ascii="Myriad Pro" w:hAnsi="Myriad Pro" w:cs="Arial"/>
                <w:sz w:val="20"/>
              </w:rPr>
              <w:tab/>
              <w:t>wybór wariantu są – dla naborów, w których wartość dofinansowania projektu nie może przekroczyć wyrażonej w PLN równowartości 100 tys. EUR;</w:t>
            </w:r>
          </w:p>
          <w:p w:rsidR="008806B5" w:rsidRPr="00831E7A" w:rsidRDefault="008806B5" w:rsidP="00273C23">
            <w:pPr>
              <w:jc w:val="both"/>
              <w:rPr>
                <w:rFonts w:ascii="Myriad Pro" w:hAnsi="Myriad Pro" w:cs="Arial"/>
                <w:sz w:val="20"/>
              </w:rPr>
            </w:pPr>
            <w:r w:rsidRPr="00831E7A">
              <w:rPr>
                <w:rFonts w:ascii="Myriad Pro" w:hAnsi="Myriad Pro" w:cs="Arial"/>
                <w:sz w:val="20"/>
              </w:rPr>
              <w:t>b)</w:t>
            </w:r>
            <w:r w:rsidRPr="00831E7A">
              <w:rPr>
                <w:rFonts w:ascii="Myriad Pro" w:hAnsi="Myriad Pro" w:cs="Arial"/>
                <w:sz w:val="20"/>
              </w:rPr>
              <w:tab/>
              <w:t>wybór wariantu nie są – dla naborów, w których wartość dofinansowania projektu musi być wyższa od wyrażonej w PLN równowartości 100 tys. EUR.</w:t>
            </w:r>
          </w:p>
          <w:p w:rsidR="008806B5" w:rsidRPr="00831E7A" w:rsidRDefault="008806B5" w:rsidP="00273C23">
            <w:pPr>
              <w:jc w:val="both"/>
              <w:rPr>
                <w:rFonts w:ascii="Myriad Pro" w:hAnsi="Myriad Pro" w:cs="Arial"/>
                <w:sz w:val="20"/>
              </w:rPr>
            </w:pPr>
            <w:r w:rsidRPr="00831E7A">
              <w:rPr>
                <w:rFonts w:ascii="Myriad Pro" w:hAnsi="Myriad Pro" w:cs="Arial"/>
                <w:sz w:val="20"/>
              </w:rPr>
              <w:t>Kryterium będzie weryfikowane na etapie KOP.</w:t>
            </w:r>
          </w:p>
          <w:p w:rsidR="008806B5" w:rsidRPr="002C7BF5" w:rsidRDefault="008806B5" w:rsidP="002C7BF5">
            <w:pPr>
              <w:spacing w:after="0" w:line="240" w:lineRule="auto"/>
              <w:rPr>
                <w:rFonts w:ascii="Myriad Pro" w:hAnsi="Myriad Pro" w:cs="Arial"/>
                <w:sz w:val="20"/>
              </w:rPr>
            </w:pPr>
            <w:r w:rsidRPr="00831E7A">
              <w:rPr>
                <w:rFonts w:ascii="Myriad Pro" w:hAnsi="Myriad Pro" w:cs="Arial"/>
                <w:sz w:val="20"/>
              </w:rPr>
              <w:t>Kryterium zostanie zweryfikowane na podstawie treści wniosku o dofinansowanie.</w:t>
            </w:r>
            <w:r w:rsidR="002C7BF5">
              <w:rPr>
                <w:rFonts w:ascii="Myriad Pro" w:hAnsi="Myriad Pro" w:cs="Arial"/>
                <w:sz w:val="20"/>
              </w:rPr>
              <w:t xml:space="preserve"> </w:t>
            </w:r>
          </w:p>
        </w:tc>
      </w:tr>
    </w:tbl>
    <w:p w:rsidR="008806B5" w:rsidRPr="002F12CD" w:rsidRDefault="008806B5" w:rsidP="008806B5">
      <w:pPr>
        <w:rPr>
          <w:rFonts w:ascii="Myriad Pro" w:hAnsi="Myriad Pro"/>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8505"/>
        <w:gridCol w:w="4733"/>
      </w:tblGrid>
      <w:tr w:rsidR="008806B5" w:rsidRPr="002F12CD" w:rsidTr="00273C23">
        <w:trPr>
          <w:jc w:val="center"/>
        </w:trPr>
        <w:tc>
          <w:tcPr>
            <w:tcW w:w="14175" w:type="dxa"/>
            <w:gridSpan w:val="3"/>
            <w:shd w:val="clear" w:color="auto" w:fill="D9D9D9" w:themeFill="background1" w:themeFillShade="D9"/>
          </w:tcPr>
          <w:p w:rsidR="008806B5" w:rsidRPr="002F12CD" w:rsidRDefault="008806B5" w:rsidP="00273C23">
            <w:pPr>
              <w:spacing w:before="40" w:after="40" w:line="240" w:lineRule="auto"/>
              <w:jc w:val="center"/>
              <w:rPr>
                <w:rFonts w:ascii="Myriad Pro" w:hAnsi="Myriad Pro"/>
                <w:b/>
                <w:sz w:val="20"/>
              </w:rPr>
            </w:pPr>
            <w:r w:rsidRPr="002F12CD">
              <w:rPr>
                <w:rFonts w:ascii="Myriad Pro" w:hAnsi="Myriad Pro"/>
                <w:b/>
                <w:sz w:val="20"/>
              </w:rPr>
              <w:t>Kryteria premiujące</w:t>
            </w:r>
          </w:p>
        </w:tc>
      </w:tr>
      <w:tr w:rsidR="008806B5" w:rsidRPr="002F12CD" w:rsidTr="00273C23">
        <w:trPr>
          <w:jc w:val="center"/>
        </w:trPr>
        <w:tc>
          <w:tcPr>
            <w:tcW w:w="937" w:type="dxa"/>
          </w:tcPr>
          <w:p w:rsidR="008806B5" w:rsidRPr="002F12CD" w:rsidRDefault="008806B5" w:rsidP="00273C23">
            <w:pPr>
              <w:spacing w:before="40" w:after="40" w:line="240" w:lineRule="auto"/>
              <w:jc w:val="center"/>
              <w:rPr>
                <w:rFonts w:ascii="Myriad Pro" w:hAnsi="Myriad Pro"/>
                <w:sz w:val="20"/>
              </w:rPr>
            </w:pPr>
            <w:r w:rsidRPr="002F12CD">
              <w:rPr>
                <w:rFonts w:ascii="Myriad Pro" w:hAnsi="Myriad Pro"/>
                <w:sz w:val="20"/>
              </w:rPr>
              <w:t>L.p.</w:t>
            </w:r>
          </w:p>
        </w:tc>
        <w:tc>
          <w:tcPr>
            <w:tcW w:w="8505" w:type="dxa"/>
          </w:tcPr>
          <w:p w:rsidR="008806B5" w:rsidRPr="002F12CD" w:rsidRDefault="008806B5" w:rsidP="00273C23">
            <w:pPr>
              <w:spacing w:before="40" w:after="40" w:line="240" w:lineRule="auto"/>
              <w:jc w:val="center"/>
              <w:rPr>
                <w:rFonts w:ascii="Myriad Pro" w:hAnsi="Myriad Pro"/>
                <w:sz w:val="20"/>
              </w:rPr>
            </w:pPr>
            <w:r w:rsidRPr="002F12CD">
              <w:rPr>
                <w:rFonts w:ascii="Myriad Pro" w:hAnsi="Myriad Pro"/>
                <w:sz w:val="20"/>
              </w:rPr>
              <w:t>Definicja kryterium</w:t>
            </w:r>
          </w:p>
        </w:tc>
        <w:tc>
          <w:tcPr>
            <w:tcW w:w="4733" w:type="dxa"/>
          </w:tcPr>
          <w:p w:rsidR="008806B5" w:rsidRPr="002F12CD" w:rsidRDefault="008806B5" w:rsidP="00273C23">
            <w:pPr>
              <w:spacing w:before="40" w:after="40" w:line="240" w:lineRule="auto"/>
              <w:jc w:val="center"/>
              <w:rPr>
                <w:rFonts w:ascii="Myriad Pro" w:hAnsi="Myriad Pro"/>
                <w:sz w:val="20"/>
              </w:rPr>
            </w:pPr>
            <w:r w:rsidRPr="002F12CD">
              <w:rPr>
                <w:rFonts w:ascii="Myriad Pro" w:hAnsi="Myriad Pro"/>
                <w:sz w:val="20"/>
              </w:rPr>
              <w:t>Opis znaczenia kryterium</w:t>
            </w:r>
          </w:p>
        </w:tc>
      </w:tr>
      <w:tr w:rsidR="008806B5" w:rsidRPr="00FF776F" w:rsidTr="00273C23">
        <w:trPr>
          <w:jc w:val="center"/>
        </w:trPr>
        <w:tc>
          <w:tcPr>
            <w:tcW w:w="937" w:type="dxa"/>
          </w:tcPr>
          <w:p w:rsidR="008806B5" w:rsidRPr="00FF776F" w:rsidRDefault="008806B5" w:rsidP="00273C23">
            <w:pPr>
              <w:spacing w:before="40" w:after="40" w:line="240" w:lineRule="auto"/>
              <w:jc w:val="center"/>
              <w:rPr>
                <w:rFonts w:ascii="Myriad Pro" w:hAnsi="Myriad Pro"/>
                <w:sz w:val="20"/>
              </w:rPr>
            </w:pPr>
            <w:r w:rsidRPr="00FF776F">
              <w:rPr>
                <w:rFonts w:ascii="Myriad Pro" w:hAnsi="Myriad Pro"/>
                <w:sz w:val="20"/>
              </w:rPr>
              <w:t>1</w:t>
            </w:r>
          </w:p>
        </w:tc>
        <w:tc>
          <w:tcPr>
            <w:tcW w:w="8505" w:type="dxa"/>
          </w:tcPr>
          <w:p w:rsidR="008806B5" w:rsidRPr="00FF776F" w:rsidRDefault="008806B5" w:rsidP="00273C23">
            <w:pPr>
              <w:spacing w:before="40" w:after="40" w:line="240" w:lineRule="auto"/>
              <w:jc w:val="center"/>
              <w:rPr>
                <w:rFonts w:ascii="Myriad Pro" w:hAnsi="Myriad Pro"/>
                <w:sz w:val="20"/>
              </w:rPr>
            </w:pPr>
            <w:r>
              <w:rPr>
                <w:rFonts w:ascii="Myriad Pro" w:hAnsi="Myriad Pro"/>
                <w:sz w:val="20"/>
              </w:rPr>
              <w:t>2</w:t>
            </w:r>
          </w:p>
        </w:tc>
        <w:tc>
          <w:tcPr>
            <w:tcW w:w="4733" w:type="dxa"/>
          </w:tcPr>
          <w:p w:rsidR="008806B5" w:rsidRPr="00FF776F" w:rsidRDefault="008806B5" w:rsidP="00273C23">
            <w:pPr>
              <w:spacing w:before="40" w:after="40" w:line="240" w:lineRule="auto"/>
              <w:jc w:val="center"/>
              <w:rPr>
                <w:rFonts w:ascii="Myriad Pro" w:hAnsi="Myriad Pro"/>
                <w:sz w:val="20"/>
              </w:rPr>
            </w:pPr>
            <w:r>
              <w:rPr>
                <w:rFonts w:ascii="Myriad Pro" w:hAnsi="Myriad Pro"/>
                <w:sz w:val="20"/>
              </w:rPr>
              <w:t>3</w:t>
            </w:r>
          </w:p>
        </w:tc>
      </w:tr>
      <w:tr w:rsidR="008806B5" w:rsidRPr="00FF776F" w:rsidTr="00273C23">
        <w:trPr>
          <w:jc w:val="center"/>
        </w:trPr>
        <w:tc>
          <w:tcPr>
            <w:tcW w:w="937" w:type="dxa"/>
          </w:tcPr>
          <w:p w:rsidR="008806B5" w:rsidRPr="00FF776F" w:rsidRDefault="008806B5" w:rsidP="00273C23">
            <w:pPr>
              <w:spacing w:before="40" w:after="40" w:line="240" w:lineRule="auto"/>
              <w:jc w:val="center"/>
              <w:rPr>
                <w:rFonts w:ascii="Myriad Pro" w:hAnsi="Myriad Pro" w:cs="Arial"/>
                <w:sz w:val="20"/>
              </w:rPr>
            </w:pPr>
            <w:r w:rsidRPr="00FF776F">
              <w:rPr>
                <w:rFonts w:ascii="Myriad Pro" w:hAnsi="Myriad Pro" w:cs="Arial"/>
                <w:sz w:val="20"/>
              </w:rPr>
              <w:t>1.</w:t>
            </w:r>
          </w:p>
        </w:tc>
        <w:tc>
          <w:tcPr>
            <w:tcW w:w="8505" w:type="dxa"/>
          </w:tcPr>
          <w:p w:rsidR="008806B5" w:rsidRPr="00606F72" w:rsidRDefault="008806B5" w:rsidP="00273C23">
            <w:pPr>
              <w:adjustRightInd w:val="0"/>
              <w:spacing w:line="240" w:lineRule="auto"/>
              <w:jc w:val="both"/>
              <w:rPr>
                <w:rFonts w:ascii="Myriad Pro" w:hAnsi="Myriad Pro" w:cs="Arial"/>
                <w:bCs/>
                <w:sz w:val="20"/>
              </w:rPr>
            </w:pPr>
            <w:r w:rsidRPr="00606F72">
              <w:rPr>
                <w:rFonts w:ascii="Myriad Pro" w:hAnsi="Myriad Pro" w:cs="Arial"/>
                <w:sz w:val="20"/>
              </w:rPr>
              <w:t>Projektodawca od minimum 1 roku przed dniem złożenia wniosku posiada siedzibę  lub oddział lub główne miejsce wykonywania działalności lub dodatkowe miejsce wykonywania działalności na terenie województwa zachodniopomorskiego.</w:t>
            </w:r>
          </w:p>
        </w:tc>
        <w:tc>
          <w:tcPr>
            <w:tcW w:w="4733" w:type="dxa"/>
          </w:tcPr>
          <w:p w:rsidR="008806B5" w:rsidRPr="00FF776F" w:rsidRDefault="008806B5" w:rsidP="00273C23">
            <w:pPr>
              <w:spacing w:before="40" w:after="40" w:line="240" w:lineRule="auto"/>
              <w:rPr>
                <w:rFonts w:ascii="Myriad Pro" w:hAnsi="Myriad Pro" w:cs="Arial"/>
                <w:sz w:val="20"/>
              </w:rPr>
            </w:pPr>
            <w:r w:rsidRPr="00FF776F">
              <w:rPr>
                <w:rFonts w:ascii="Myriad Pro" w:hAnsi="Myriad Pro" w:cs="Arial"/>
                <w:sz w:val="20"/>
              </w:rPr>
              <w:t>Liczba punktów: 1</w:t>
            </w:r>
            <w:r>
              <w:rPr>
                <w:rFonts w:ascii="Myriad Pro" w:hAnsi="Myriad Pro" w:cs="Arial"/>
                <w:sz w:val="20"/>
              </w:rPr>
              <w:t>5</w:t>
            </w:r>
          </w:p>
        </w:tc>
      </w:tr>
      <w:tr w:rsidR="008806B5" w:rsidRPr="00FF776F" w:rsidTr="00273C23">
        <w:trPr>
          <w:jc w:val="center"/>
        </w:trPr>
        <w:tc>
          <w:tcPr>
            <w:tcW w:w="937" w:type="dxa"/>
          </w:tcPr>
          <w:p w:rsidR="008806B5" w:rsidRPr="00FF776F" w:rsidRDefault="008806B5" w:rsidP="00273C23">
            <w:pPr>
              <w:spacing w:before="40" w:after="40" w:line="240" w:lineRule="auto"/>
              <w:jc w:val="center"/>
              <w:rPr>
                <w:rFonts w:ascii="Myriad Pro" w:hAnsi="Myriad Pro" w:cs="Arial"/>
                <w:sz w:val="20"/>
              </w:rPr>
            </w:pPr>
            <w:r w:rsidRPr="00FF776F">
              <w:rPr>
                <w:rFonts w:ascii="Myriad Pro" w:hAnsi="Myriad Pro" w:cs="Arial"/>
                <w:sz w:val="20"/>
              </w:rPr>
              <w:t>2.</w:t>
            </w:r>
          </w:p>
        </w:tc>
        <w:tc>
          <w:tcPr>
            <w:tcW w:w="8505" w:type="dxa"/>
          </w:tcPr>
          <w:p w:rsidR="008806B5" w:rsidRPr="00FF776F" w:rsidRDefault="008806B5" w:rsidP="00273C23">
            <w:pPr>
              <w:spacing w:before="40" w:after="40" w:line="240" w:lineRule="auto"/>
              <w:jc w:val="both"/>
              <w:rPr>
                <w:rFonts w:ascii="Myriad Pro" w:hAnsi="Myriad Pro" w:cs="Arial"/>
                <w:sz w:val="20"/>
              </w:rPr>
            </w:pPr>
            <w:r w:rsidRPr="00FF776F">
              <w:rPr>
                <w:rFonts w:ascii="Myriad Pro" w:hAnsi="Myriad Pro" w:cs="Arial"/>
                <w:sz w:val="20"/>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4733" w:type="dxa"/>
          </w:tcPr>
          <w:p w:rsidR="008806B5" w:rsidRPr="00FF776F" w:rsidRDefault="008806B5" w:rsidP="00273C23">
            <w:pPr>
              <w:spacing w:before="40" w:after="40" w:line="240" w:lineRule="auto"/>
              <w:rPr>
                <w:rFonts w:ascii="Myriad Pro" w:hAnsi="Myriad Pro" w:cs="Arial"/>
                <w:sz w:val="20"/>
              </w:rPr>
            </w:pPr>
            <w:r w:rsidRPr="00FF776F">
              <w:rPr>
                <w:rFonts w:ascii="Myriad Pro" w:hAnsi="Myriad Pro" w:cs="Arial"/>
                <w:sz w:val="20"/>
              </w:rPr>
              <w:t xml:space="preserve">Liczba punktów: </w:t>
            </w:r>
            <w:r>
              <w:rPr>
                <w:rFonts w:ascii="Myriad Pro" w:hAnsi="Myriad Pro" w:cs="Arial"/>
                <w:sz w:val="20"/>
              </w:rPr>
              <w:t>10</w:t>
            </w:r>
          </w:p>
        </w:tc>
      </w:tr>
    </w:tbl>
    <w:p w:rsidR="008806B5" w:rsidRDefault="008806B5" w:rsidP="008806B5">
      <w:pPr>
        <w:sectPr w:rsidR="008806B5" w:rsidSect="00666E30">
          <w:pgSz w:w="16838" w:h="11906" w:orient="landscape"/>
          <w:pgMar w:top="1417" w:right="1417" w:bottom="1417" w:left="1417" w:header="708" w:footer="708" w:gutter="0"/>
          <w:cols w:space="708"/>
          <w:docGrid w:linePitch="360"/>
        </w:sectPr>
      </w:pPr>
    </w:p>
    <w:p w:rsidR="001D3A9C" w:rsidRDefault="001D3A9C">
      <w:pPr>
        <w:rPr>
          <w:rFonts w:ascii="Myriad Pro" w:hAnsi="Myriad Pro"/>
          <w:b/>
          <w:sz w:val="20"/>
        </w:rPr>
      </w:pPr>
      <w:r w:rsidRPr="001D3A9C">
        <w:rPr>
          <w:rFonts w:ascii="Myriad Pro" w:eastAsiaTheme="majorEastAsia" w:hAnsi="Myriad Pro" w:cs="Arial"/>
          <w:b/>
          <w:bCs/>
          <w:sz w:val="20"/>
        </w:rPr>
        <w:lastRenderedPageBreak/>
        <w:t>Kryteria szczegółowe</w:t>
      </w:r>
      <w:r w:rsidRPr="001D3A9C">
        <w:rPr>
          <w:rFonts w:ascii="Myriad Pro" w:hAnsi="Myriad Pro"/>
          <w:b/>
          <w:sz w:val="20"/>
        </w:rPr>
        <w:t xml:space="preserve"> przyjęte Uchwałą Nr </w:t>
      </w:r>
      <w:r w:rsidRPr="001D3A9C">
        <w:rPr>
          <w:rFonts w:ascii="Myriad Pro" w:hAnsi="Myriad Pro" w:cs="Arial"/>
          <w:b/>
          <w:bCs/>
          <w:sz w:val="20"/>
        </w:rPr>
        <w:t>48/19</w:t>
      </w:r>
      <w:r w:rsidRPr="001D3A9C">
        <w:rPr>
          <w:rFonts w:ascii="Myriad Pro" w:hAnsi="Myriad Pro"/>
          <w:b/>
          <w:sz w:val="20"/>
        </w:rPr>
        <w:t xml:space="preserve"> Komitetu Monitorującego RPO WZ 2014-2020 z dnia </w:t>
      </w:r>
      <w:r w:rsidRPr="001D3A9C">
        <w:rPr>
          <w:rFonts w:ascii="Myriad Pro" w:hAnsi="Myriad Pro" w:cs="Arial"/>
          <w:b/>
          <w:bCs/>
          <w:sz w:val="20"/>
        </w:rPr>
        <w:t>25 października 2019 r.</w:t>
      </w:r>
      <w:r w:rsidRPr="001D3A9C">
        <w:rPr>
          <w:rFonts w:ascii="Myriad Pro" w:hAnsi="Myriad Pro"/>
          <w:b/>
          <w:sz w:val="20"/>
        </w:rPr>
        <w:t xml:space="preserve"> (tryb konkursowy)</w:t>
      </w:r>
    </w:p>
    <w:tbl>
      <w:tblPr>
        <w:tblW w:w="14238" w:type="dxa"/>
        <w:jc w:val="center"/>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3"/>
        <w:gridCol w:w="12275"/>
      </w:tblGrid>
      <w:tr w:rsidR="001D3A9C" w:rsidRPr="00AC2E00" w:rsidTr="0002766F">
        <w:trPr>
          <w:jc w:val="center"/>
        </w:trPr>
        <w:tc>
          <w:tcPr>
            <w:tcW w:w="1963" w:type="dxa"/>
            <w:shd w:val="clear" w:color="auto" w:fill="B6DDE8" w:themeFill="accent5" w:themeFillTint="66"/>
          </w:tcPr>
          <w:p w:rsidR="001D3A9C" w:rsidRPr="00AC2E00" w:rsidRDefault="001D3A9C" w:rsidP="001D3A9C">
            <w:pPr>
              <w:spacing w:before="40" w:after="40" w:line="240" w:lineRule="auto"/>
              <w:rPr>
                <w:rFonts w:ascii="Myriad Pro" w:hAnsi="Myriad Pro"/>
                <w:sz w:val="20"/>
              </w:rPr>
            </w:pPr>
            <w:r w:rsidRPr="00AC2E00">
              <w:rPr>
                <w:rFonts w:ascii="Myriad Pro" w:hAnsi="Myriad Pro"/>
                <w:sz w:val="20"/>
              </w:rPr>
              <w:t>Oś priorytetowa</w:t>
            </w:r>
          </w:p>
        </w:tc>
        <w:tc>
          <w:tcPr>
            <w:tcW w:w="12275" w:type="dxa"/>
            <w:shd w:val="clear" w:color="auto" w:fill="B6DDE8" w:themeFill="accent5" w:themeFillTint="66"/>
          </w:tcPr>
          <w:p w:rsidR="001D3A9C" w:rsidRPr="00E4069E" w:rsidRDefault="001D3A9C" w:rsidP="001D3A9C">
            <w:pPr>
              <w:spacing w:before="40" w:after="40" w:line="240" w:lineRule="auto"/>
              <w:rPr>
                <w:rFonts w:ascii="Myriad Pro" w:hAnsi="Myriad Pro"/>
                <w:sz w:val="20"/>
              </w:rPr>
            </w:pPr>
            <w:r w:rsidRPr="00E4069E">
              <w:rPr>
                <w:rFonts w:ascii="Myriad Pro" w:hAnsi="Myriad Pro"/>
                <w:sz w:val="20"/>
              </w:rPr>
              <w:t>VI Rynek pracy</w:t>
            </w:r>
          </w:p>
        </w:tc>
      </w:tr>
      <w:tr w:rsidR="001D3A9C" w:rsidRPr="00AC2E00" w:rsidTr="0002766F">
        <w:trPr>
          <w:jc w:val="center"/>
        </w:trPr>
        <w:tc>
          <w:tcPr>
            <w:tcW w:w="1963" w:type="dxa"/>
            <w:shd w:val="clear" w:color="auto" w:fill="B6DDE8" w:themeFill="accent5" w:themeFillTint="66"/>
          </w:tcPr>
          <w:p w:rsidR="001D3A9C" w:rsidRPr="00AC2E00" w:rsidRDefault="001D3A9C" w:rsidP="001D3A9C">
            <w:pPr>
              <w:spacing w:before="40" w:after="40" w:line="240" w:lineRule="auto"/>
              <w:rPr>
                <w:rFonts w:ascii="Myriad Pro" w:hAnsi="Myriad Pro"/>
                <w:sz w:val="20"/>
              </w:rPr>
            </w:pPr>
            <w:r w:rsidRPr="00AC2E00">
              <w:rPr>
                <w:rFonts w:ascii="Myriad Pro" w:hAnsi="Myriad Pro"/>
                <w:sz w:val="20"/>
              </w:rPr>
              <w:t>Priorytet Inwestycyjny</w:t>
            </w:r>
          </w:p>
        </w:tc>
        <w:tc>
          <w:tcPr>
            <w:tcW w:w="12275" w:type="dxa"/>
            <w:shd w:val="clear" w:color="auto" w:fill="B6DDE8" w:themeFill="accent5" w:themeFillTint="66"/>
          </w:tcPr>
          <w:p w:rsidR="001D3A9C" w:rsidRPr="00E4069E" w:rsidRDefault="001D3A9C" w:rsidP="001D3A9C">
            <w:pPr>
              <w:spacing w:before="40" w:after="40" w:line="240" w:lineRule="auto"/>
              <w:rPr>
                <w:rFonts w:ascii="Myriad Pro" w:hAnsi="Myriad Pro"/>
                <w:sz w:val="20"/>
              </w:rPr>
            </w:pPr>
            <w:r w:rsidRPr="00E4069E">
              <w:rPr>
                <w:rFonts w:ascii="Myriad Pro" w:hAnsi="Myriad Pro"/>
                <w:sz w:val="20"/>
              </w:rPr>
              <w:t>8.vi Aktywne i zdrowe starzenie się</w:t>
            </w:r>
          </w:p>
        </w:tc>
      </w:tr>
      <w:tr w:rsidR="001D3A9C" w:rsidRPr="00AC2E00" w:rsidTr="0002766F">
        <w:trPr>
          <w:jc w:val="center"/>
        </w:trPr>
        <w:tc>
          <w:tcPr>
            <w:tcW w:w="1963" w:type="dxa"/>
            <w:shd w:val="clear" w:color="auto" w:fill="B6DDE8" w:themeFill="accent5" w:themeFillTint="66"/>
          </w:tcPr>
          <w:p w:rsidR="001D3A9C" w:rsidRPr="00AC2E00" w:rsidRDefault="001D3A9C" w:rsidP="001D3A9C">
            <w:pPr>
              <w:spacing w:before="40" w:after="40" w:line="240" w:lineRule="auto"/>
              <w:rPr>
                <w:rFonts w:ascii="Myriad Pro" w:hAnsi="Myriad Pro"/>
                <w:sz w:val="20"/>
              </w:rPr>
            </w:pPr>
            <w:r w:rsidRPr="00AC2E00">
              <w:rPr>
                <w:rFonts w:ascii="Myriad Pro" w:hAnsi="Myriad Pro"/>
                <w:sz w:val="20"/>
              </w:rPr>
              <w:t>Działanie</w:t>
            </w:r>
          </w:p>
        </w:tc>
        <w:tc>
          <w:tcPr>
            <w:tcW w:w="12275" w:type="dxa"/>
            <w:shd w:val="clear" w:color="auto" w:fill="B6DDE8" w:themeFill="accent5" w:themeFillTint="66"/>
          </w:tcPr>
          <w:p w:rsidR="001D3A9C" w:rsidRPr="00E4069E" w:rsidRDefault="001D3A9C" w:rsidP="001D3A9C">
            <w:pPr>
              <w:spacing w:before="40" w:after="40" w:line="240" w:lineRule="auto"/>
              <w:rPr>
                <w:rFonts w:ascii="Myriad Pro" w:hAnsi="Myriad Pro"/>
                <w:sz w:val="20"/>
              </w:rPr>
            </w:pPr>
            <w:r w:rsidRPr="00E4069E">
              <w:rPr>
                <w:rFonts w:ascii="Myriad Pro" w:hAnsi="Myriad Pro"/>
                <w:sz w:val="20"/>
              </w:rPr>
              <w:t>6.8 Wdrożenie kompleksowych programów zdrowotnych dotyczących chorób negatywnie wpływających na rynek pracy, ułatwiających powroty do pracy, umożliwiających wydłużenie aktywności zawodowej oraz zwiększenie zgłaszalności na badania profilaktyczne</w:t>
            </w:r>
          </w:p>
        </w:tc>
      </w:tr>
      <w:tr w:rsidR="001D3A9C" w:rsidRPr="00AC2E00" w:rsidTr="0002766F">
        <w:trPr>
          <w:jc w:val="center"/>
        </w:trPr>
        <w:tc>
          <w:tcPr>
            <w:tcW w:w="1963" w:type="dxa"/>
            <w:shd w:val="clear" w:color="auto" w:fill="B6DDE8" w:themeFill="accent5" w:themeFillTint="66"/>
          </w:tcPr>
          <w:p w:rsidR="001D3A9C" w:rsidRPr="00AC2E00" w:rsidRDefault="001D3A9C" w:rsidP="001D3A9C">
            <w:pPr>
              <w:spacing w:before="40" w:after="40" w:line="240" w:lineRule="auto"/>
              <w:rPr>
                <w:rFonts w:ascii="Myriad Pro" w:hAnsi="Myriad Pro"/>
                <w:sz w:val="20"/>
              </w:rPr>
            </w:pPr>
            <w:r w:rsidRPr="00AC2E00">
              <w:rPr>
                <w:rFonts w:ascii="Myriad Pro" w:hAnsi="Myriad Pro"/>
                <w:sz w:val="20"/>
              </w:rPr>
              <w:t>Typ projektu</w:t>
            </w:r>
          </w:p>
        </w:tc>
        <w:tc>
          <w:tcPr>
            <w:tcW w:w="12275" w:type="dxa"/>
            <w:shd w:val="clear" w:color="auto" w:fill="B6DDE8" w:themeFill="accent5" w:themeFillTint="66"/>
          </w:tcPr>
          <w:p w:rsidR="001D3A9C" w:rsidRPr="00E4069E" w:rsidRDefault="001D3A9C" w:rsidP="001B0A9F">
            <w:pPr>
              <w:pStyle w:val="Akapitzlist"/>
              <w:numPr>
                <w:ilvl w:val="0"/>
                <w:numId w:val="377"/>
              </w:numPr>
              <w:spacing w:before="60" w:after="60" w:line="240" w:lineRule="auto"/>
              <w:rPr>
                <w:rFonts w:eastAsia="Times New Roman" w:cs="Times New Roman"/>
              </w:rPr>
            </w:pPr>
            <w:r w:rsidRPr="00E4069E">
              <w:rPr>
                <w:rFonts w:eastAsia="Times New Roman" w:cs="Times New Roman"/>
              </w:rPr>
              <w:t xml:space="preserve">Rozwój profilaktyki nowotworowej w kierunku wykrywania </w:t>
            </w:r>
            <w:r w:rsidRPr="00E4069E">
              <w:t xml:space="preserve">raka piersi, szyjki macicy i </w:t>
            </w:r>
            <w:r w:rsidRPr="00E4069E">
              <w:rPr>
                <w:rFonts w:eastAsia="Times New Roman" w:cs="Times New Roman"/>
              </w:rPr>
              <w:t>raka jelita grubego</w:t>
            </w:r>
            <w:r>
              <w:rPr>
                <w:rFonts w:eastAsia="Times New Roman" w:cs="Times New Roman"/>
              </w:rPr>
              <w:t>:</w:t>
            </w:r>
          </w:p>
          <w:p w:rsidR="001D3A9C" w:rsidRPr="00E4069E" w:rsidRDefault="001D3A9C" w:rsidP="001B0A9F">
            <w:pPr>
              <w:pStyle w:val="Akapitzlist"/>
              <w:numPr>
                <w:ilvl w:val="0"/>
                <w:numId w:val="376"/>
              </w:numPr>
              <w:tabs>
                <w:tab w:val="left" w:pos="4865"/>
              </w:tabs>
              <w:spacing w:before="120" w:after="40" w:line="240" w:lineRule="auto"/>
              <w:jc w:val="both"/>
            </w:pPr>
            <w:r w:rsidRPr="00E4069E">
              <w:t>realizacja usług zdrowotnych,</w:t>
            </w:r>
          </w:p>
          <w:p w:rsidR="001D3A9C" w:rsidRPr="00E4069E" w:rsidRDefault="001D3A9C" w:rsidP="001B0A9F">
            <w:pPr>
              <w:pStyle w:val="Akapitzlist"/>
              <w:numPr>
                <w:ilvl w:val="0"/>
                <w:numId w:val="376"/>
              </w:numPr>
              <w:tabs>
                <w:tab w:val="left" w:pos="4865"/>
              </w:tabs>
              <w:spacing w:before="120" w:after="40" w:line="240" w:lineRule="auto"/>
              <w:jc w:val="both"/>
            </w:pPr>
            <w:r w:rsidRPr="00E4069E">
              <w:t>działania informacyjno-edukacyjne oraz dotyczące edukacji prozdrowotnej o charakterze lokalnym polegające na zachęcaniu do badań profilaktycznych</w:t>
            </w:r>
          </w:p>
          <w:p w:rsidR="001D3A9C" w:rsidRPr="00E4069E" w:rsidRDefault="001D3A9C" w:rsidP="001B0A9F">
            <w:pPr>
              <w:pStyle w:val="Akapitzlist"/>
              <w:numPr>
                <w:ilvl w:val="0"/>
                <w:numId w:val="376"/>
              </w:numPr>
              <w:tabs>
                <w:tab w:val="left" w:pos="4865"/>
              </w:tabs>
              <w:spacing w:before="120" w:after="40" w:line="240" w:lineRule="auto"/>
              <w:jc w:val="both"/>
            </w:pPr>
            <w:r w:rsidRPr="00E4069E">
              <w:t xml:space="preserve"> działania edukacyjne z zakresu profilaktyki</w:t>
            </w:r>
            <w:r w:rsidRPr="00E4069E">
              <w:rPr>
                <w:rFonts w:eastAsia="Times New Roman" w:cs="Times New Roman"/>
              </w:rPr>
              <w:t xml:space="preserve"> nowotworowej w kierunku wykrywania </w:t>
            </w:r>
            <w:r w:rsidRPr="00E4069E">
              <w:t>raka piersi, szyjki macicy kierowane do lekarzy POZ</w:t>
            </w:r>
          </w:p>
          <w:p w:rsidR="001D3A9C" w:rsidRPr="00E4069E" w:rsidRDefault="001D3A9C" w:rsidP="001B0A9F">
            <w:pPr>
              <w:pStyle w:val="Akapitzlist"/>
              <w:numPr>
                <w:ilvl w:val="0"/>
                <w:numId w:val="376"/>
              </w:numPr>
              <w:tabs>
                <w:tab w:val="left" w:pos="4865"/>
              </w:tabs>
              <w:spacing w:before="120" w:after="40" w:line="240" w:lineRule="auto"/>
              <w:jc w:val="both"/>
            </w:pPr>
            <w:r w:rsidRPr="00E4069E">
              <w:t>zapewnienie dojazdu z miejsca zamieszkania do miejsca wykonania badania i z powrotem,</w:t>
            </w:r>
          </w:p>
          <w:p w:rsidR="001D3A9C" w:rsidRPr="00E4069E" w:rsidRDefault="001D3A9C" w:rsidP="001B0A9F">
            <w:pPr>
              <w:pStyle w:val="Akapitzlist"/>
              <w:numPr>
                <w:ilvl w:val="0"/>
                <w:numId w:val="376"/>
              </w:numPr>
              <w:tabs>
                <w:tab w:val="left" w:pos="4865"/>
              </w:tabs>
              <w:spacing w:before="120" w:after="40" w:line="240" w:lineRule="auto"/>
              <w:jc w:val="both"/>
            </w:pPr>
            <w:r w:rsidRPr="00E4069E">
              <w:t xml:space="preserve">zapewnienie opieki nad osobą </w:t>
            </w:r>
            <w:r w:rsidR="00E416BF">
              <w:t>potrzebując</w:t>
            </w:r>
            <w:r w:rsidR="007E3976">
              <w:t>ą</w:t>
            </w:r>
            <w:r w:rsidR="00E416BF">
              <w:t xml:space="preserve"> wsparcia w codziennym funkcjonowaniu</w:t>
            </w:r>
            <w:r w:rsidRPr="00E4069E">
              <w:t>, którą opiekuje się osoba objęta wsparciem w ramach projektu, w czasie korzystania ze wsparcia.</w:t>
            </w:r>
          </w:p>
          <w:p w:rsidR="001D3A9C" w:rsidRPr="00E4069E" w:rsidRDefault="001D3A9C" w:rsidP="001B0A9F">
            <w:pPr>
              <w:pStyle w:val="Akapitzlist"/>
              <w:numPr>
                <w:ilvl w:val="0"/>
                <w:numId w:val="376"/>
              </w:numPr>
              <w:spacing w:before="40" w:after="120" w:line="240" w:lineRule="auto"/>
              <w:ind w:left="714" w:hanging="357"/>
              <w:jc w:val="both"/>
            </w:pPr>
            <w:r w:rsidRPr="00E4069E">
              <w:t xml:space="preserve">zakup aparatury i sprzętu medycznego oraz wykonanie innych inwestycji koniecznych do realizacji zadań wynikających z realizowanego programu (m.in. mammobus, </w:t>
            </w:r>
            <w:proofErr w:type="spellStart"/>
            <w:r w:rsidRPr="00E4069E">
              <w:t>cytobus</w:t>
            </w:r>
            <w:proofErr w:type="spellEnd"/>
            <w:r w:rsidRPr="00E4069E">
              <w:t xml:space="preserve">, </w:t>
            </w:r>
            <w:proofErr w:type="spellStart"/>
            <w:r w:rsidRPr="00E4069E">
              <w:t>kolonoskop</w:t>
            </w:r>
            <w:proofErr w:type="spellEnd"/>
            <w:r w:rsidRPr="00E4069E">
              <w:t>).</w:t>
            </w:r>
          </w:p>
        </w:tc>
      </w:tr>
    </w:tbl>
    <w:p w:rsidR="001D3A9C" w:rsidRDefault="001D3A9C">
      <w:pPr>
        <w:rPr>
          <w:rFonts w:ascii="Myriad Pro" w:hAnsi="Myriad Pro"/>
          <w:sz w:val="20"/>
        </w:rPr>
      </w:pPr>
    </w:p>
    <w:tbl>
      <w:tblPr>
        <w:tblW w:w="14466" w:type="dxa"/>
        <w:jc w:val="center"/>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3"/>
        <w:gridCol w:w="2126"/>
        <w:gridCol w:w="6804"/>
        <w:gridCol w:w="4613"/>
      </w:tblGrid>
      <w:tr w:rsidR="001D3A9C" w:rsidRPr="00AC2E00" w:rsidTr="001D3A9C">
        <w:trPr>
          <w:jc w:val="center"/>
        </w:trPr>
        <w:tc>
          <w:tcPr>
            <w:tcW w:w="14466" w:type="dxa"/>
            <w:gridSpan w:val="4"/>
            <w:shd w:val="clear" w:color="auto" w:fill="D9D9D9" w:themeFill="background1" w:themeFillShade="D9"/>
          </w:tcPr>
          <w:p w:rsidR="001D3A9C" w:rsidRPr="00AC2E00" w:rsidRDefault="001D3A9C" w:rsidP="001D3A9C">
            <w:pPr>
              <w:spacing w:before="40" w:after="40" w:line="240" w:lineRule="auto"/>
              <w:jc w:val="center"/>
              <w:rPr>
                <w:rFonts w:ascii="Myriad Pro" w:hAnsi="Myriad Pro"/>
                <w:b/>
                <w:sz w:val="20"/>
              </w:rPr>
            </w:pPr>
            <w:r w:rsidRPr="00AC2E00">
              <w:rPr>
                <w:rFonts w:ascii="Myriad Pro" w:hAnsi="Myriad Pro"/>
                <w:b/>
                <w:sz w:val="20"/>
              </w:rPr>
              <w:t>Kryteria dopuszczalności</w:t>
            </w:r>
          </w:p>
        </w:tc>
      </w:tr>
      <w:tr w:rsidR="001D3A9C" w:rsidRPr="00AC2E00" w:rsidTr="001D3A9C">
        <w:trPr>
          <w:jc w:val="center"/>
        </w:trPr>
        <w:tc>
          <w:tcPr>
            <w:tcW w:w="923" w:type="dxa"/>
          </w:tcPr>
          <w:p w:rsidR="001D3A9C" w:rsidRPr="00AC2E00" w:rsidRDefault="001D3A9C" w:rsidP="001D3A9C">
            <w:pPr>
              <w:spacing w:before="40" w:after="40" w:line="240" w:lineRule="auto"/>
              <w:jc w:val="center"/>
              <w:rPr>
                <w:rFonts w:ascii="Myriad Pro" w:hAnsi="Myriad Pro"/>
                <w:sz w:val="20"/>
              </w:rPr>
            </w:pPr>
            <w:r w:rsidRPr="00AC2E00">
              <w:rPr>
                <w:rFonts w:ascii="Myriad Pro" w:hAnsi="Myriad Pro"/>
                <w:sz w:val="20"/>
              </w:rPr>
              <w:t>L.p.</w:t>
            </w:r>
          </w:p>
        </w:tc>
        <w:tc>
          <w:tcPr>
            <w:tcW w:w="2126" w:type="dxa"/>
          </w:tcPr>
          <w:p w:rsidR="001D3A9C" w:rsidRPr="00AC2E00" w:rsidRDefault="001D3A9C" w:rsidP="001D3A9C">
            <w:pPr>
              <w:spacing w:before="40" w:after="40" w:line="240" w:lineRule="auto"/>
              <w:jc w:val="center"/>
              <w:rPr>
                <w:rFonts w:ascii="Myriad Pro" w:hAnsi="Myriad Pro"/>
                <w:sz w:val="20"/>
              </w:rPr>
            </w:pPr>
            <w:r w:rsidRPr="00AC2E00">
              <w:rPr>
                <w:rFonts w:ascii="Myriad Pro" w:hAnsi="Myriad Pro"/>
                <w:sz w:val="20"/>
              </w:rPr>
              <w:t>Nazwa kryterium</w:t>
            </w:r>
          </w:p>
        </w:tc>
        <w:tc>
          <w:tcPr>
            <w:tcW w:w="6804" w:type="dxa"/>
          </w:tcPr>
          <w:p w:rsidR="001D3A9C" w:rsidRPr="00AC2E00" w:rsidRDefault="001D3A9C" w:rsidP="001D3A9C">
            <w:pPr>
              <w:spacing w:before="40" w:after="40" w:line="240" w:lineRule="auto"/>
              <w:jc w:val="center"/>
              <w:rPr>
                <w:rFonts w:ascii="Myriad Pro" w:hAnsi="Myriad Pro"/>
                <w:sz w:val="20"/>
              </w:rPr>
            </w:pPr>
            <w:r w:rsidRPr="00AC2E00">
              <w:rPr>
                <w:rFonts w:ascii="Myriad Pro" w:hAnsi="Myriad Pro"/>
                <w:sz w:val="20"/>
              </w:rPr>
              <w:t>Definicja kryterium</w:t>
            </w:r>
          </w:p>
        </w:tc>
        <w:tc>
          <w:tcPr>
            <w:tcW w:w="4613" w:type="dxa"/>
          </w:tcPr>
          <w:p w:rsidR="001D3A9C" w:rsidRPr="00AC2E00" w:rsidRDefault="001D3A9C" w:rsidP="001D3A9C">
            <w:pPr>
              <w:spacing w:before="40" w:after="40" w:line="240" w:lineRule="auto"/>
              <w:jc w:val="center"/>
              <w:rPr>
                <w:rFonts w:ascii="Myriad Pro" w:hAnsi="Myriad Pro"/>
                <w:sz w:val="20"/>
              </w:rPr>
            </w:pPr>
            <w:r w:rsidRPr="00AC2E00">
              <w:rPr>
                <w:rFonts w:ascii="Myriad Pro" w:hAnsi="Myriad Pro"/>
                <w:sz w:val="20"/>
              </w:rPr>
              <w:t>Opis znaczenia kryterium</w:t>
            </w:r>
          </w:p>
        </w:tc>
      </w:tr>
      <w:tr w:rsidR="001D3A9C" w:rsidRPr="00AC2E00" w:rsidTr="001D3A9C">
        <w:trPr>
          <w:jc w:val="center"/>
        </w:trPr>
        <w:tc>
          <w:tcPr>
            <w:tcW w:w="923" w:type="dxa"/>
          </w:tcPr>
          <w:p w:rsidR="001D3A9C" w:rsidRPr="00AC2E00" w:rsidRDefault="001D3A9C" w:rsidP="001D3A9C">
            <w:pPr>
              <w:spacing w:before="40" w:after="40" w:line="240" w:lineRule="auto"/>
              <w:jc w:val="center"/>
              <w:rPr>
                <w:rFonts w:ascii="Myriad Pro" w:hAnsi="Myriad Pro"/>
                <w:sz w:val="20"/>
              </w:rPr>
            </w:pPr>
            <w:r w:rsidRPr="00AC2E00">
              <w:rPr>
                <w:rFonts w:ascii="Myriad Pro" w:hAnsi="Myriad Pro"/>
                <w:sz w:val="20"/>
              </w:rPr>
              <w:t>1</w:t>
            </w:r>
          </w:p>
        </w:tc>
        <w:tc>
          <w:tcPr>
            <w:tcW w:w="2126" w:type="dxa"/>
          </w:tcPr>
          <w:p w:rsidR="001D3A9C" w:rsidRPr="00AC2E00" w:rsidRDefault="001D3A9C" w:rsidP="001D3A9C">
            <w:pPr>
              <w:spacing w:before="40" w:after="40" w:line="240" w:lineRule="auto"/>
              <w:jc w:val="center"/>
              <w:rPr>
                <w:rFonts w:ascii="Myriad Pro" w:hAnsi="Myriad Pro"/>
                <w:sz w:val="20"/>
              </w:rPr>
            </w:pPr>
            <w:r w:rsidRPr="00AC2E00">
              <w:rPr>
                <w:rFonts w:ascii="Myriad Pro" w:hAnsi="Myriad Pro"/>
                <w:sz w:val="20"/>
              </w:rPr>
              <w:t>2</w:t>
            </w:r>
          </w:p>
        </w:tc>
        <w:tc>
          <w:tcPr>
            <w:tcW w:w="6804" w:type="dxa"/>
          </w:tcPr>
          <w:p w:rsidR="001D3A9C" w:rsidRPr="00AC2E00" w:rsidRDefault="001D3A9C" w:rsidP="001D3A9C">
            <w:pPr>
              <w:spacing w:before="40" w:after="40" w:line="240" w:lineRule="auto"/>
              <w:jc w:val="center"/>
              <w:rPr>
                <w:rFonts w:ascii="Myriad Pro" w:hAnsi="Myriad Pro"/>
                <w:sz w:val="20"/>
              </w:rPr>
            </w:pPr>
            <w:r w:rsidRPr="00AC2E00">
              <w:rPr>
                <w:rFonts w:ascii="Myriad Pro" w:hAnsi="Myriad Pro"/>
                <w:sz w:val="20"/>
              </w:rPr>
              <w:t>3</w:t>
            </w:r>
          </w:p>
        </w:tc>
        <w:tc>
          <w:tcPr>
            <w:tcW w:w="4613" w:type="dxa"/>
          </w:tcPr>
          <w:p w:rsidR="001D3A9C" w:rsidRPr="00AC2E00" w:rsidRDefault="001D3A9C" w:rsidP="001D3A9C">
            <w:pPr>
              <w:spacing w:before="40" w:after="40" w:line="240" w:lineRule="auto"/>
              <w:jc w:val="center"/>
              <w:rPr>
                <w:rFonts w:ascii="Myriad Pro" w:hAnsi="Myriad Pro"/>
                <w:sz w:val="20"/>
              </w:rPr>
            </w:pPr>
            <w:r w:rsidRPr="00AC2E00">
              <w:rPr>
                <w:rFonts w:ascii="Myriad Pro" w:hAnsi="Myriad Pro"/>
                <w:sz w:val="20"/>
              </w:rPr>
              <w:t>4</w:t>
            </w:r>
          </w:p>
        </w:tc>
      </w:tr>
      <w:tr w:rsidR="001D3A9C" w:rsidRPr="00AC2E00" w:rsidTr="001D3A9C">
        <w:trPr>
          <w:jc w:val="center"/>
        </w:trPr>
        <w:tc>
          <w:tcPr>
            <w:tcW w:w="923" w:type="dxa"/>
          </w:tcPr>
          <w:p w:rsidR="001D3A9C" w:rsidRPr="00AC2E00" w:rsidRDefault="001D3A9C" w:rsidP="001B0A9F">
            <w:pPr>
              <w:pStyle w:val="Akapitzlist"/>
              <w:numPr>
                <w:ilvl w:val="0"/>
                <w:numId w:val="458"/>
              </w:numPr>
              <w:spacing w:before="40" w:after="40" w:line="240" w:lineRule="auto"/>
              <w:ind w:left="720"/>
              <w:contextualSpacing w:val="0"/>
            </w:pPr>
          </w:p>
        </w:tc>
        <w:tc>
          <w:tcPr>
            <w:tcW w:w="2126" w:type="dxa"/>
            <w:shd w:val="clear" w:color="auto" w:fill="auto"/>
          </w:tcPr>
          <w:p w:rsidR="001D3A9C" w:rsidRPr="00AC2E00" w:rsidRDefault="001D3A9C" w:rsidP="001D3A9C">
            <w:pPr>
              <w:spacing w:before="40" w:after="40" w:line="240" w:lineRule="auto"/>
              <w:rPr>
                <w:rFonts w:ascii="Myriad Pro" w:hAnsi="Myriad Pro"/>
                <w:sz w:val="20"/>
              </w:rPr>
            </w:pPr>
            <w:r>
              <w:rPr>
                <w:rFonts w:ascii="Myriad Pro" w:hAnsi="Myriad Pro"/>
                <w:sz w:val="20"/>
              </w:rPr>
              <w:t>Wymogi organizacyjne</w:t>
            </w:r>
          </w:p>
        </w:tc>
        <w:tc>
          <w:tcPr>
            <w:tcW w:w="6804" w:type="dxa"/>
            <w:shd w:val="clear" w:color="auto" w:fill="auto"/>
          </w:tcPr>
          <w:p w:rsidR="001D3A9C" w:rsidRPr="00A27737" w:rsidRDefault="001D3A9C" w:rsidP="001B0A9F">
            <w:pPr>
              <w:pStyle w:val="Akapitzlist"/>
              <w:numPr>
                <w:ilvl w:val="0"/>
                <w:numId w:val="459"/>
              </w:numPr>
              <w:spacing w:before="40" w:after="40" w:line="240" w:lineRule="auto"/>
              <w:ind w:left="720"/>
              <w:jc w:val="both"/>
            </w:pPr>
            <w:r w:rsidRPr="00A27737">
              <w:rPr>
                <w:rFonts w:eastAsia="Times New Roman" w:cs="Arial"/>
              </w:rPr>
              <w:t>Jeden podmiot może wystąpić w ramach konkursu – jako wnioskodawca albo partner nie więcej niż 1 raz we wniosku o dofinansowanie.</w:t>
            </w:r>
          </w:p>
        </w:tc>
        <w:tc>
          <w:tcPr>
            <w:tcW w:w="4613" w:type="dxa"/>
            <w:shd w:val="clear" w:color="auto" w:fill="auto"/>
          </w:tcPr>
          <w:p w:rsidR="001D3A9C" w:rsidRPr="009D4B73" w:rsidRDefault="001D3A9C" w:rsidP="001D3A9C">
            <w:pPr>
              <w:spacing w:before="40" w:after="40" w:line="240" w:lineRule="auto"/>
              <w:rPr>
                <w:rFonts w:ascii="Myriad Pro" w:hAnsi="Myriad Pro"/>
                <w:sz w:val="20"/>
              </w:rPr>
            </w:pPr>
            <w:r w:rsidRPr="009D4B73">
              <w:rPr>
                <w:rFonts w:ascii="Myriad Pro" w:hAnsi="Myriad Pro"/>
                <w:sz w:val="20"/>
              </w:rPr>
              <w:t>Spełnienie kryterium jest konieczne do przyznania dofinansowania.</w:t>
            </w:r>
          </w:p>
          <w:p w:rsidR="001D3A9C" w:rsidRPr="009D4B73" w:rsidRDefault="001D3A9C" w:rsidP="001D3A9C">
            <w:pPr>
              <w:spacing w:before="40" w:after="40" w:line="240" w:lineRule="auto"/>
              <w:rPr>
                <w:rFonts w:ascii="Myriad Pro" w:hAnsi="Myriad Pro"/>
                <w:sz w:val="20"/>
              </w:rPr>
            </w:pPr>
            <w:r w:rsidRPr="009D4B73">
              <w:rPr>
                <w:rFonts w:ascii="Myriad Pro" w:hAnsi="Myriad Pro"/>
                <w:sz w:val="20"/>
              </w:rPr>
              <w:t>Projekt</w:t>
            </w:r>
            <w:r>
              <w:rPr>
                <w:rFonts w:ascii="Myriad Pro" w:hAnsi="Myriad Pro"/>
                <w:sz w:val="20"/>
              </w:rPr>
              <w:t>y</w:t>
            </w:r>
            <w:r w:rsidRPr="009D4B73">
              <w:rPr>
                <w:rFonts w:ascii="Myriad Pro" w:hAnsi="Myriad Pro"/>
                <w:sz w:val="20"/>
              </w:rPr>
              <w:t xml:space="preserve"> niespełniające kryterium są odrzucane.</w:t>
            </w:r>
          </w:p>
          <w:p w:rsidR="001D3A9C" w:rsidRPr="00AC2E00" w:rsidRDefault="001D3A9C" w:rsidP="001D3A9C">
            <w:pPr>
              <w:spacing w:before="40" w:after="40" w:line="240" w:lineRule="auto"/>
              <w:rPr>
                <w:rFonts w:ascii="Myriad Pro" w:hAnsi="Myriad Pro"/>
                <w:sz w:val="20"/>
              </w:rPr>
            </w:pPr>
            <w:r w:rsidRPr="009D4B73">
              <w:rPr>
                <w:rFonts w:ascii="Myriad Pro" w:hAnsi="Myriad Pro"/>
                <w:sz w:val="20"/>
              </w:rPr>
              <w:t>Ocena spełniania kryterium polega na przypisaniu wartości logicznych „tak”, „nie”.</w:t>
            </w:r>
          </w:p>
        </w:tc>
      </w:tr>
      <w:tr w:rsidR="001D3A9C" w:rsidRPr="00AC2E00" w:rsidTr="001D3A9C">
        <w:trPr>
          <w:jc w:val="center"/>
        </w:trPr>
        <w:tc>
          <w:tcPr>
            <w:tcW w:w="923" w:type="dxa"/>
          </w:tcPr>
          <w:p w:rsidR="001D3A9C" w:rsidRPr="00AC2E00" w:rsidRDefault="001D3A9C" w:rsidP="001B0A9F">
            <w:pPr>
              <w:pStyle w:val="Akapitzlist"/>
              <w:numPr>
                <w:ilvl w:val="0"/>
                <w:numId w:val="458"/>
              </w:numPr>
              <w:spacing w:before="40" w:after="40" w:line="240" w:lineRule="auto"/>
              <w:ind w:left="720"/>
              <w:contextualSpacing w:val="0"/>
            </w:pPr>
          </w:p>
        </w:tc>
        <w:tc>
          <w:tcPr>
            <w:tcW w:w="2126" w:type="dxa"/>
            <w:shd w:val="clear" w:color="auto" w:fill="auto"/>
          </w:tcPr>
          <w:p w:rsidR="001D3A9C" w:rsidRPr="00AC2E00" w:rsidRDefault="001D3A9C" w:rsidP="001D3A9C">
            <w:pPr>
              <w:spacing w:before="40" w:after="40" w:line="240" w:lineRule="auto"/>
              <w:rPr>
                <w:rFonts w:ascii="Myriad Pro" w:hAnsi="Myriad Pro"/>
                <w:sz w:val="20"/>
              </w:rPr>
            </w:pPr>
            <w:r>
              <w:rPr>
                <w:rFonts w:ascii="Myriad Pro" w:hAnsi="Myriad Pro"/>
                <w:sz w:val="20"/>
              </w:rPr>
              <w:t>Zgodność wsparcia</w:t>
            </w:r>
          </w:p>
        </w:tc>
        <w:tc>
          <w:tcPr>
            <w:tcW w:w="6804" w:type="dxa"/>
            <w:shd w:val="clear" w:color="auto" w:fill="auto"/>
          </w:tcPr>
          <w:p w:rsidR="001D3A9C" w:rsidRPr="00A27737" w:rsidRDefault="001D3A9C" w:rsidP="001B0A9F">
            <w:pPr>
              <w:pStyle w:val="Akapitzlist"/>
              <w:numPr>
                <w:ilvl w:val="0"/>
                <w:numId w:val="460"/>
              </w:numPr>
              <w:spacing w:before="40" w:after="40" w:line="240" w:lineRule="auto"/>
              <w:ind w:left="714" w:hanging="357"/>
              <w:jc w:val="both"/>
            </w:pPr>
            <w:r w:rsidRPr="00A27737">
              <w:rPr>
                <w:rFonts w:cs="Arial"/>
              </w:rPr>
              <w:t>W przypadku programów profilaktyki raka piersi co najmniej 20% uczestników projektu, tj. osób, które wzięły udział w badaniu w wyniku działań realizowanych w projekcie,</w:t>
            </w:r>
            <w:r w:rsidRPr="00A27737" w:rsidDel="00F16102">
              <w:rPr>
                <w:rFonts w:cs="Arial"/>
              </w:rPr>
              <w:t xml:space="preserve"> </w:t>
            </w:r>
            <w:r w:rsidRPr="00A27737">
              <w:rPr>
                <w:rFonts w:cs="Arial"/>
              </w:rPr>
              <w:t>stanowią kobiety, które na podstawie Systemu Informatycznego Monitorowania Profilaktyki nigdy nie wykonywały badań profilaktycznych w kierunku wykrycia raka piersi, a które kwalifikują się do udziału w programie.</w:t>
            </w:r>
          </w:p>
          <w:p w:rsidR="001D3A9C" w:rsidRPr="00A27737" w:rsidRDefault="001D3A9C" w:rsidP="001B0A9F">
            <w:pPr>
              <w:pStyle w:val="Akapitzlist"/>
              <w:numPr>
                <w:ilvl w:val="0"/>
                <w:numId w:val="460"/>
              </w:numPr>
              <w:spacing w:before="40" w:after="40" w:line="240" w:lineRule="auto"/>
              <w:ind w:left="714" w:hanging="357"/>
              <w:jc w:val="both"/>
            </w:pPr>
            <w:r w:rsidRPr="00A27737">
              <w:rPr>
                <w:rFonts w:cs="Arial"/>
              </w:rPr>
              <w:lastRenderedPageBreak/>
              <w:t>W przypadku programów profilaktyki raka szyjki macicy co najmniej 20% uczestników projektu, tj. osób, które wzięły udział w badaniu w wyniku działań realizowanych w projekcie, stanowią kobiety, które na podstawie Systemu Informatycznego Monitorowania Profilaktyki nigdy nie wykonywały badań profilaktycznych w kierunku wykrycia raka szyjki macicy, a które kwalifikują się do udziału w programie.</w:t>
            </w:r>
          </w:p>
          <w:p w:rsidR="001D3A9C" w:rsidRPr="00A27737" w:rsidRDefault="001D3A9C" w:rsidP="001B0A9F">
            <w:pPr>
              <w:pStyle w:val="Akapitzlist"/>
              <w:numPr>
                <w:ilvl w:val="0"/>
                <w:numId w:val="460"/>
              </w:numPr>
              <w:spacing w:before="40" w:after="40" w:line="240" w:lineRule="auto"/>
              <w:ind w:left="714" w:hanging="357"/>
              <w:jc w:val="both"/>
            </w:pPr>
            <w:r w:rsidRPr="00A27737">
              <w:rPr>
                <w:rFonts w:cs="Arial"/>
              </w:rPr>
              <w:t>Projekt zakłada, iż realizacja świadczeń zdrowotnych odbywać się będzie wyłącznie przez podmioty wykonujące działalność leczniczą uprawnione do tego na mocy przepisów prawa powszechnie obowiązującego.</w:t>
            </w:r>
          </w:p>
          <w:p w:rsidR="001D3A9C" w:rsidRPr="00A27737" w:rsidRDefault="001D3A9C" w:rsidP="001B0A9F">
            <w:pPr>
              <w:pStyle w:val="Akapitzlist"/>
              <w:numPr>
                <w:ilvl w:val="0"/>
                <w:numId w:val="460"/>
              </w:numPr>
              <w:spacing w:before="40" w:after="40" w:line="240" w:lineRule="auto"/>
              <w:ind w:left="714" w:hanging="357"/>
              <w:jc w:val="both"/>
            </w:pPr>
            <w:r w:rsidRPr="00A27737">
              <w:rPr>
                <w:rFonts w:cs="Arial"/>
              </w:rPr>
              <w:t xml:space="preserve">Wsparcie skierowane jest do osób w wieku aktywności zawodowej – zamieszkujących, uczących się  lub pracujących na terenie województwa zachodniopomorskiego, będących  w grupie podwyższonego ryzyka, które zostaną objęte badaniami </w:t>
            </w:r>
            <w:proofErr w:type="spellStart"/>
            <w:r w:rsidRPr="00A27737">
              <w:rPr>
                <w:rFonts w:cs="Arial"/>
              </w:rPr>
              <w:t>skriningowymi</w:t>
            </w:r>
            <w:proofErr w:type="spellEnd"/>
            <w:r w:rsidRPr="00A27737">
              <w:rPr>
                <w:rFonts w:cs="Arial"/>
              </w:rPr>
              <w:t xml:space="preserve"> w celu wczesnego wykrycia choroby</w:t>
            </w:r>
          </w:p>
          <w:p w:rsidR="001D3A9C" w:rsidRPr="00A27737" w:rsidRDefault="001D3A9C" w:rsidP="001B0A9F">
            <w:pPr>
              <w:pStyle w:val="Akapitzlist"/>
              <w:numPr>
                <w:ilvl w:val="0"/>
                <w:numId w:val="460"/>
              </w:numPr>
              <w:spacing w:before="40" w:after="40" w:line="240" w:lineRule="auto"/>
              <w:ind w:left="714" w:hanging="357"/>
              <w:jc w:val="both"/>
            </w:pPr>
            <w:r w:rsidRPr="00A27737">
              <w:rPr>
                <w:rFonts w:cs="Arial"/>
              </w:rPr>
              <w:t>W przypadku realizacji projektu przez podmioty nie będące POZ realizacja projektu w zakresie profilaktyki raka piersi i/lub profilaktyki raka szyjki macicy odbywa się w partnerstwie z co najmniej jedną placówką POZ.</w:t>
            </w:r>
          </w:p>
          <w:p w:rsidR="001D3A9C" w:rsidRPr="00A27737" w:rsidRDefault="001D3A9C" w:rsidP="001B0A9F">
            <w:pPr>
              <w:pStyle w:val="Akapitzlist"/>
              <w:numPr>
                <w:ilvl w:val="0"/>
                <w:numId w:val="460"/>
              </w:numPr>
              <w:spacing w:before="40" w:after="40" w:line="240" w:lineRule="auto"/>
              <w:ind w:left="714" w:hanging="357"/>
              <w:jc w:val="both"/>
            </w:pPr>
            <w:r w:rsidRPr="00A27737" w:rsidDel="00094346">
              <w:rPr>
                <w:rFonts w:cs="Arial"/>
              </w:rPr>
              <w:t>Beneficjent</w:t>
            </w:r>
            <w:r w:rsidRPr="00A27737">
              <w:rPr>
                <w:rFonts w:cs="Arial"/>
              </w:rPr>
              <w:t xml:space="preserve"> </w:t>
            </w:r>
            <w:r w:rsidRPr="00A27737" w:rsidDel="00094346">
              <w:rPr>
                <w:rFonts w:cs="Arial"/>
              </w:rPr>
              <w:t xml:space="preserve"> wniesie wkład własn</w:t>
            </w:r>
            <w:r w:rsidRPr="00A27737">
              <w:rPr>
                <w:rFonts w:cs="Arial"/>
              </w:rPr>
              <w:t>y</w:t>
            </w:r>
            <w:r w:rsidRPr="00A27737" w:rsidDel="00094346">
              <w:rPr>
                <w:rFonts w:cs="Arial"/>
              </w:rPr>
              <w:t xml:space="preserve"> </w:t>
            </w:r>
            <w:r w:rsidRPr="00A27737">
              <w:rPr>
                <w:rFonts w:cs="Arial"/>
              </w:rPr>
              <w:t xml:space="preserve">w wysokości nie mniejszej niż 10% wydatków kwalifikowalnych w projekcie, zgodnie z zapisami określonymi w </w:t>
            </w:r>
            <w:r w:rsidRPr="00A27737">
              <w:rPr>
                <w:rFonts w:cs="Arial"/>
                <w:i/>
              </w:rPr>
              <w:t>Szczegółowym Opisie Osi Priorytetowych  Regionalnego Programu Operacyjnego  Województwa Zachodniopomorskiego  2014-2020.</w:t>
            </w:r>
          </w:p>
          <w:p w:rsidR="001D3A9C" w:rsidRPr="00A27737" w:rsidRDefault="001D3A9C" w:rsidP="001B0A9F">
            <w:pPr>
              <w:pStyle w:val="Akapitzlist"/>
              <w:numPr>
                <w:ilvl w:val="0"/>
                <w:numId w:val="460"/>
              </w:numPr>
              <w:spacing w:before="40" w:after="40" w:line="240" w:lineRule="auto"/>
              <w:ind w:left="714" w:hanging="357"/>
              <w:jc w:val="both"/>
            </w:pPr>
            <w:r w:rsidRPr="00A27737">
              <w:rPr>
                <w:rFonts w:cs="Arial"/>
              </w:rPr>
              <w:t>W przypadku działań z zakresu profilaktyki raka jelita grubego realizowane one są  wyłącznie w systemie oportunistycznym.</w:t>
            </w:r>
          </w:p>
          <w:p w:rsidR="001D3A9C" w:rsidRPr="00A27737" w:rsidRDefault="001D3A9C" w:rsidP="001B0A9F">
            <w:pPr>
              <w:pStyle w:val="Akapitzlist"/>
              <w:numPr>
                <w:ilvl w:val="0"/>
                <w:numId w:val="460"/>
              </w:numPr>
              <w:spacing w:before="40" w:after="40" w:line="240" w:lineRule="auto"/>
              <w:ind w:left="714" w:hanging="357"/>
              <w:jc w:val="both"/>
            </w:pPr>
            <w:r w:rsidRPr="00A27737">
              <w:rPr>
                <w:rFonts w:cs="Arial"/>
                <w:bCs/>
              </w:rPr>
              <w:t>Działania realizowane w projekcie są skoncentrowane na wsparciu osób pracujących, uczących się lub posiadających miejsce zamieszkania na obszarze gminy/gmin wskazanych jako „biała plama” w zakresie profilaktyki raka piersi/raka szyki macicy. Odsetek ww. osób objętych wsparciem w projekcie nie może być niższy niż 30% wszystkich uczestników projektu dla każdej z profilaktyk.</w:t>
            </w:r>
          </w:p>
          <w:p w:rsidR="001D3A9C" w:rsidRPr="00A27737" w:rsidRDefault="001D3A9C" w:rsidP="001B0A9F">
            <w:pPr>
              <w:pStyle w:val="Akapitzlist"/>
              <w:numPr>
                <w:ilvl w:val="0"/>
                <w:numId w:val="460"/>
              </w:numPr>
              <w:spacing w:before="40" w:after="40" w:line="240" w:lineRule="auto"/>
              <w:ind w:left="714" w:hanging="357"/>
              <w:jc w:val="both"/>
            </w:pPr>
            <w:r w:rsidRPr="00A27737">
              <w:rPr>
                <w:rFonts w:cs="Arial"/>
                <w:bCs/>
              </w:rPr>
              <w:t xml:space="preserve">Działania realizowane z zakresu profilaktyki raka jelita grubego </w:t>
            </w:r>
            <w:r w:rsidRPr="00A27737">
              <w:rPr>
                <w:rFonts w:cs="Arial"/>
                <w:bCs/>
              </w:rPr>
              <w:lastRenderedPageBreak/>
              <w:t>skierowane są wyłącznie do osób pracujących, uczących się lub posiadających miejsce zamieszkania na obszarze gminy/gmin wskazanych jako „biała plama” w zakresie profilaktyki raka jelita grubego.</w:t>
            </w:r>
          </w:p>
          <w:p w:rsidR="001D3A9C" w:rsidRPr="00A27737" w:rsidRDefault="001D3A9C" w:rsidP="001B0A9F">
            <w:pPr>
              <w:pStyle w:val="Akapitzlist"/>
              <w:numPr>
                <w:ilvl w:val="0"/>
                <w:numId w:val="460"/>
              </w:numPr>
              <w:spacing w:before="40" w:after="40" w:line="240" w:lineRule="auto"/>
              <w:ind w:left="714" w:hanging="357"/>
              <w:jc w:val="both"/>
            </w:pPr>
            <w:r w:rsidRPr="00A27737">
              <w:rPr>
                <w:rFonts w:cs="Arial"/>
              </w:rPr>
              <w:t>W projekcie obligatoryjne jest zagwarantowanie uczestnikom dostępu do usług zdrowotnych właściwych dla danej profilaktyki nowotworowej, przy czym usługi zdrowotne nie mogą stanowić jedynej formy wsparcia w projekcie.</w:t>
            </w:r>
          </w:p>
          <w:p w:rsidR="001D3A9C" w:rsidRPr="00414136" w:rsidRDefault="001D3A9C" w:rsidP="001B0A9F">
            <w:pPr>
              <w:pStyle w:val="Akapitzlist"/>
              <w:numPr>
                <w:ilvl w:val="0"/>
                <w:numId w:val="460"/>
              </w:numPr>
              <w:spacing w:before="40" w:after="40" w:line="240" w:lineRule="auto"/>
              <w:ind w:left="714" w:hanging="357"/>
              <w:jc w:val="both"/>
            </w:pPr>
            <w:r w:rsidRPr="00A27737">
              <w:rPr>
                <w:rFonts w:cs="Arial"/>
              </w:rPr>
              <w:t>W przypadku realizacji projektów ukierunkowanych na wczesne wykrywanie raka jelita grubego obligatoryjne jest zastosowanie stawek jednostkowych na usługi zdrowotne określonych w Uchwale Komitetu Sterującego ds. koordynacji interwencji EFSI w sektorze zdrowia.</w:t>
            </w:r>
          </w:p>
          <w:p w:rsidR="001D3A9C" w:rsidRPr="00A27737" w:rsidRDefault="001D3A9C" w:rsidP="001B0A9F">
            <w:pPr>
              <w:pStyle w:val="Akapitzlist"/>
              <w:numPr>
                <w:ilvl w:val="0"/>
                <w:numId w:val="460"/>
              </w:numPr>
              <w:spacing w:before="40" w:after="40" w:line="240" w:lineRule="auto"/>
              <w:ind w:left="714" w:hanging="357"/>
              <w:jc w:val="both"/>
            </w:pPr>
            <w:r>
              <w:rPr>
                <w:rFonts w:cs="Arial"/>
              </w:rPr>
              <w:t xml:space="preserve">Koszty bezpośrednie projektu </w:t>
            </w:r>
            <w:r w:rsidRPr="00AB12AF">
              <w:rPr>
                <w:rFonts w:cs="Arial"/>
                <w:i/>
              </w:rPr>
              <w:t>są/nie są</w:t>
            </w:r>
            <w:r>
              <w:rPr>
                <w:rFonts w:cs="Arial"/>
              </w:rPr>
              <w:t xml:space="preserve"> rozliczane w całości kwotami ryczałtowymi określonymi przez beneficjenta.</w:t>
            </w:r>
          </w:p>
        </w:tc>
        <w:tc>
          <w:tcPr>
            <w:tcW w:w="4613" w:type="dxa"/>
            <w:shd w:val="clear" w:color="auto" w:fill="auto"/>
          </w:tcPr>
          <w:p w:rsidR="001D3A9C" w:rsidRPr="009D4B73" w:rsidRDefault="001D3A9C" w:rsidP="001D3A9C">
            <w:pPr>
              <w:spacing w:before="40" w:after="40" w:line="240" w:lineRule="auto"/>
              <w:rPr>
                <w:rFonts w:ascii="Myriad Pro" w:hAnsi="Myriad Pro"/>
                <w:sz w:val="20"/>
              </w:rPr>
            </w:pPr>
            <w:r w:rsidRPr="009D4B73">
              <w:rPr>
                <w:rFonts w:ascii="Myriad Pro" w:hAnsi="Myriad Pro"/>
                <w:sz w:val="20"/>
              </w:rPr>
              <w:lastRenderedPageBreak/>
              <w:t>Spełnienie kryterium jest konieczne do przyznania dofinansowania.</w:t>
            </w:r>
          </w:p>
          <w:p w:rsidR="001D3A9C" w:rsidRPr="009D4B73" w:rsidRDefault="001D3A9C" w:rsidP="001D3A9C">
            <w:pPr>
              <w:spacing w:before="40" w:after="40" w:line="240" w:lineRule="auto"/>
              <w:rPr>
                <w:rFonts w:ascii="Myriad Pro" w:hAnsi="Myriad Pro"/>
                <w:sz w:val="20"/>
              </w:rPr>
            </w:pPr>
            <w:r w:rsidRPr="009D4B73">
              <w:rPr>
                <w:rFonts w:ascii="Myriad Pro" w:hAnsi="Myriad Pro"/>
                <w:sz w:val="20"/>
              </w:rPr>
              <w:t>Projekt</w:t>
            </w:r>
            <w:r>
              <w:rPr>
                <w:rFonts w:ascii="Myriad Pro" w:hAnsi="Myriad Pro"/>
                <w:sz w:val="20"/>
              </w:rPr>
              <w:t>y</w:t>
            </w:r>
            <w:r w:rsidRPr="009D4B73">
              <w:rPr>
                <w:rFonts w:ascii="Myriad Pro" w:hAnsi="Myriad Pro"/>
                <w:sz w:val="20"/>
              </w:rPr>
              <w:t xml:space="preserve"> niespełniające kryterium są odrzucane.</w:t>
            </w:r>
          </w:p>
          <w:p w:rsidR="001D3A9C" w:rsidRDefault="001D3A9C" w:rsidP="001D3A9C">
            <w:pPr>
              <w:spacing w:before="40" w:after="40" w:line="240" w:lineRule="auto"/>
              <w:rPr>
                <w:rFonts w:ascii="Myriad Pro" w:hAnsi="Myriad Pro"/>
                <w:sz w:val="20"/>
              </w:rPr>
            </w:pPr>
            <w:r w:rsidRPr="009D4B73">
              <w:rPr>
                <w:rFonts w:ascii="Myriad Pro" w:hAnsi="Myriad Pro"/>
                <w:sz w:val="20"/>
              </w:rPr>
              <w:t>Ocena spełniania kryterium polega na przypisaniu wartości logicznych „tak”, „nie”</w:t>
            </w:r>
            <w:r>
              <w:rPr>
                <w:rFonts w:ascii="Myriad Pro" w:hAnsi="Myriad Pro"/>
                <w:sz w:val="20"/>
              </w:rPr>
              <w:t>, "nie dotyczy"</w:t>
            </w:r>
            <w:r w:rsidRPr="009D4B73">
              <w:rPr>
                <w:rFonts w:ascii="Myriad Pro" w:hAnsi="Myriad Pro"/>
                <w:sz w:val="20"/>
              </w:rPr>
              <w:t>.</w:t>
            </w:r>
          </w:p>
          <w:p w:rsidR="001D3A9C" w:rsidRDefault="001D3A9C" w:rsidP="001D3A9C">
            <w:pPr>
              <w:spacing w:before="40" w:after="40" w:line="240" w:lineRule="auto"/>
              <w:rPr>
                <w:rFonts w:ascii="Myriad Pro" w:hAnsi="Myriad Pro"/>
                <w:sz w:val="20"/>
              </w:rPr>
            </w:pPr>
            <w:r>
              <w:rPr>
                <w:rFonts w:ascii="Myriad Pro" w:hAnsi="Myriad Pro"/>
                <w:sz w:val="20"/>
              </w:rPr>
              <w:lastRenderedPageBreak/>
              <w:t xml:space="preserve">W zakresie kryterium dostępu "Zgodność wsparcia" nr 12: </w:t>
            </w:r>
          </w:p>
          <w:p w:rsidR="001D3A9C" w:rsidRPr="0097696D" w:rsidRDefault="001D3A9C" w:rsidP="001D3A9C">
            <w:pPr>
              <w:autoSpaceDE w:val="0"/>
              <w:autoSpaceDN w:val="0"/>
              <w:adjustRightInd w:val="0"/>
              <w:jc w:val="both"/>
              <w:rPr>
                <w:rFonts w:ascii="Myriad Pro" w:hAnsi="Myriad Pro"/>
                <w:sz w:val="20"/>
              </w:rPr>
            </w:pPr>
            <w:r w:rsidRPr="0097696D">
              <w:rPr>
                <w:rFonts w:ascii="Myriad Pro" w:hAnsi="Myriad Pro"/>
                <w:sz w:val="20"/>
              </w:rPr>
              <w:t>Metoda rozliczania kosztów bezpośrednich z zastosowaniem kwot ryczałtowych określonych przez beneficjenta ma zastosowanie tylko do projektów o wartości dofinansowania nieprzekraczającej wyrażonej w PLN równowartości 100 tys. EUR</w:t>
            </w:r>
            <w:r w:rsidRPr="0097696D">
              <w:rPr>
                <w:rFonts w:ascii="Myriad Pro" w:hAnsi="Myriad Pro"/>
                <w:vertAlign w:val="superscript"/>
              </w:rPr>
              <w:footnoteReference w:id="4"/>
            </w:r>
            <w:r w:rsidRPr="0097696D">
              <w:rPr>
                <w:rFonts w:ascii="Myriad Pro" w:hAnsi="Myriad Pro"/>
                <w:sz w:val="20"/>
              </w:rPr>
              <w:t xml:space="preserve"> i musi być stosowana dla wszystkich projektów składanych w ramach danego naboru</w:t>
            </w:r>
            <w:r w:rsidRPr="0097696D">
              <w:rPr>
                <w:rFonts w:ascii="Myriad Pro" w:hAnsi="Myriad Pro"/>
                <w:vertAlign w:val="superscript"/>
              </w:rPr>
              <w:footnoteReference w:id="5"/>
            </w:r>
            <w:r w:rsidRPr="0097696D">
              <w:rPr>
                <w:rFonts w:ascii="Myriad Pro" w:hAnsi="Myriad Pro"/>
                <w:sz w:val="20"/>
                <w:vertAlign w:val="superscript"/>
              </w:rPr>
              <w:t>.</w:t>
            </w:r>
          </w:p>
          <w:p w:rsidR="001D3A9C" w:rsidRPr="0097696D" w:rsidRDefault="001D3A9C" w:rsidP="001D3A9C">
            <w:pPr>
              <w:autoSpaceDE w:val="0"/>
              <w:autoSpaceDN w:val="0"/>
              <w:adjustRightInd w:val="0"/>
              <w:jc w:val="both"/>
              <w:rPr>
                <w:rFonts w:ascii="Myriad Pro" w:hAnsi="Myriad Pro"/>
                <w:sz w:val="20"/>
              </w:rPr>
            </w:pPr>
            <w:r w:rsidRPr="0097696D">
              <w:rPr>
                <w:rFonts w:ascii="Myriad Pro" w:hAnsi="Myriad Pro"/>
                <w:sz w:val="20"/>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1D3A9C" w:rsidRPr="0097696D" w:rsidRDefault="001D3A9C" w:rsidP="001B0A9F">
            <w:pPr>
              <w:pStyle w:val="Akapitzlist"/>
              <w:numPr>
                <w:ilvl w:val="0"/>
                <w:numId w:val="378"/>
              </w:numPr>
              <w:autoSpaceDE w:val="0"/>
              <w:autoSpaceDN w:val="0"/>
              <w:adjustRightInd w:val="0"/>
              <w:jc w:val="both"/>
            </w:pPr>
            <w:r w:rsidRPr="0097696D">
              <w:t>wybór wariantu są – dla naborów, w których wartość dofinansowania projektu nie może przekroczyć wyrażonej w PLN równowartości 100 tys. EUR;</w:t>
            </w:r>
          </w:p>
          <w:p w:rsidR="001D3A9C" w:rsidRPr="0097696D" w:rsidRDefault="001D3A9C" w:rsidP="001B0A9F">
            <w:pPr>
              <w:pStyle w:val="Akapitzlist"/>
              <w:numPr>
                <w:ilvl w:val="0"/>
                <w:numId w:val="378"/>
              </w:numPr>
              <w:autoSpaceDE w:val="0"/>
              <w:autoSpaceDN w:val="0"/>
              <w:adjustRightInd w:val="0"/>
              <w:jc w:val="both"/>
            </w:pPr>
            <w:r w:rsidRPr="0097696D">
              <w:t>wybór wariantu nie są – dla naborów, w których wartość dofinansowania projektu musi być wyższa od wyrażonej w PLN równowartości 100 tys. EUR.</w:t>
            </w:r>
          </w:p>
          <w:p w:rsidR="001D3A9C" w:rsidRPr="00AC2E00" w:rsidRDefault="001D3A9C" w:rsidP="001D3A9C">
            <w:pPr>
              <w:spacing w:before="40" w:after="40" w:line="240" w:lineRule="auto"/>
              <w:rPr>
                <w:rFonts w:ascii="Myriad Pro" w:hAnsi="Myriad Pro"/>
                <w:sz w:val="20"/>
              </w:rPr>
            </w:pPr>
            <w:r>
              <w:rPr>
                <w:rFonts w:ascii="Myriad Pro" w:hAnsi="Myriad Pro"/>
                <w:sz w:val="20"/>
              </w:rPr>
              <w:t>Kryterium będzie weryfikowane na etapie KOP.</w:t>
            </w:r>
          </w:p>
        </w:tc>
      </w:tr>
    </w:tbl>
    <w:p w:rsidR="001D3A9C" w:rsidRDefault="001D3A9C">
      <w:pPr>
        <w:rPr>
          <w:rFonts w:ascii="Myriad Pro" w:hAnsi="Myriad Pro"/>
          <w:sz w:val="20"/>
        </w:rPr>
      </w:pPr>
    </w:p>
    <w:tbl>
      <w:tblPr>
        <w:tblW w:w="14495" w:type="dxa"/>
        <w:jc w:val="center"/>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5"/>
        <w:gridCol w:w="8685"/>
        <w:gridCol w:w="4855"/>
      </w:tblGrid>
      <w:tr w:rsidR="001D3A9C" w:rsidRPr="00AC2E00" w:rsidTr="0002766F">
        <w:trPr>
          <w:jc w:val="center"/>
        </w:trPr>
        <w:tc>
          <w:tcPr>
            <w:tcW w:w="14495" w:type="dxa"/>
            <w:gridSpan w:val="3"/>
            <w:shd w:val="clear" w:color="auto" w:fill="D9D9D9" w:themeFill="background1" w:themeFillShade="D9"/>
          </w:tcPr>
          <w:p w:rsidR="001D3A9C" w:rsidRPr="00AC2E00" w:rsidRDefault="001D3A9C" w:rsidP="001D3A9C">
            <w:pPr>
              <w:spacing w:before="40" w:after="40" w:line="240" w:lineRule="auto"/>
              <w:jc w:val="center"/>
              <w:rPr>
                <w:rFonts w:ascii="Myriad Pro" w:hAnsi="Myriad Pro"/>
                <w:b/>
                <w:sz w:val="20"/>
              </w:rPr>
            </w:pPr>
            <w:r w:rsidRPr="00AC2E00">
              <w:rPr>
                <w:rFonts w:ascii="Myriad Pro" w:hAnsi="Myriad Pro"/>
                <w:b/>
                <w:sz w:val="20"/>
              </w:rPr>
              <w:t xml:space="preserve">Kryteria </w:t>
            </w:r>
            <w:r>
              <w:rPr>
                <w:rFonts w:ascii="Myriad Pro" w:hAnsi="Myriad Pro"/>
                <w:b/>
                <w:sz w:val="20"/>
              </w:rPr>
              <w:t>premiujące</w:t>
            </w:r>
          </w:p>
        </w:tc>
      </w:tr>
      <w:tr w:rsidR="001D3A9C" w:rsidRPr="00AC2E00" w:rsidTr="0002766F">
        <w:trPr>
          <w:jc w:val="center"/>
        </w:trPr>
        <w:tc>
          <w:tcPr>
            <w:tcW w:w="9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L.p.</w:t>
            </w:r>
          </w:p>
        </w:tc>
        <w:tc>
          <w:tcPr>
            <w:tcW w:w="868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Definicja kryterium</w:t>
            </w:r>
          </w:p>
        </w:tc>
        <w:tc>
          <w:tcPr>
            <w:tcW w:w="48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Opis znaczenia kryterium</w:t>
            </w:r>
          </w:p>
        </w:tc>
      </w:tr>
      <w:tr w:rsidR="001D3A9C" w:rsidRPr="00AC2E00" w:rsidTr="0002766F">
        <w:trPr>
          <w:jc w:val="center"/>
        </w:trPr>
        <w:tc>
          <w:tcPr>
            <w:tcW w:w="9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1</w:t>
            </w:r>
          </w:p>
        </w:tc>
        <w:tc>
          <w:tcPr>
            <w:tcW w:w="868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3</w:t>
            </w:r>
          </w:p>
        </w:tc>
        <w:tc>
          <w:tcPr>
            <w:tcW w:w="48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4</w:t>
            </w:r>
          </w:p>
        </w:tc>
      </w:tr>
      <w:tr w:rsidR="001D3A9C" w:rsidRPr="00AC2E00" w:rsidTr="0002766F">
        <w:trPr>
          <w:jc w:val="center"/>
        </w:trPr>
        <w:tc>
          <w:tcPr>
            <w:tcW w:w="9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1.</w:t>
            </w:r>
          </w:p>
        </w:tc>
        <w:tc>
          <w:tcPr>
            <w:tcW w:w="8685" w:type="dxa"/>
          </w:tcPr>
          <w:p w:rsidR="001D3A9C" w:rsidRPr="00B64FC1" w:rsidRDefault="001D3A9C" w:rsidP="001D3A9C">
            <w:pPr>
              <w:spacing w:before="40" w:after="40" w:line="240" w:lineRule="auto"/>
              <w:jc w:val="both"/>
              <w:rPr>
                <w:rFonts w:ascii="Myriad Pro" w:hAnsi="Myriad Pro"/>
                <w:sz w:val="20"/>
              </w:rPr>
            </w:pPr>
            <w:r w:rsidRPr="00B64FC1">
              <w:rPr>
                <w:rFonts w:ascii="Myriad Pro" w:hAnsi="Myriad Pro" w:cs="Arial"/>
                <w:sz w:val="20"/>
              </w:rPr>
              <w:t>Projektodawca od minimum 1 roku przed dniem złożenia wniosku posiada siedzibę  lub oddział lub główne miejsce wykonywania działalności lub dodatkowe miejsce wykonywania działalności na terenie województwa zachodniopomorskiego</w:t>
            </w:r>
          </w:p>
        </w:tc>
        <w:tc>
          <w:tcPr>
            <w:tcW w:w="4855" w:type="dxa"/>
          </w:tcPr>
          <w:p w:rsidR="001D3A9C" w:rsidRPr="00B64FC1" w:rsidRDefault="001D3A9C" w:rsidP="001D3A9C">
            <w:pPr>
              <w:spacing w:before="40" w:after="40" w:line="240" w:lineRule="auto"/>
              <w:rPr>
                <w:rFonts w:ascii="Myriad Pro" w:hAnsi="Myriad Pro"/>
                <w:sz w:val="20"/>
              </w:rPr>
            </w:pPr>
            <w:r w:rsidRPr="00B64FC1">
              <w:rPr>
                <w:rFonts w:ascii="Myriad Pro" w:hAnsi="Myriad Pro"/>
                <w:sz w:val="20"/>
              </w:rPr>
              <w:t>Liczba punktów: 10</w:t>
            </w:r>
          </w:p>
        </w:tc>
      </w:tr>
      <w:tr w:rsidR="001D3A9C" w:rsidRPr="00AC2E00" w:rsidTr="0002766F">
        <w:trPr>
          <w:trHeight w:val="708"/>
          <w:jc w:val="center"/>
        </w:trPr>
        <w:tc>
          <w:tcPr>
            <w:tcW w:w="9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2.</w:t>
            </w:r>
          </w:p>
        </w:tc>
        <w:tc>
          <w:tcPr>
            <w:tcW w:w="8685" w:type="dxa"/>
          </w:tcPr>
          <w:p w:rsidR="001D3A9C" w:rsidRPr="00B64FC1" w:rsidRDefault="001D3A9C" w:rsidP="001D3A9C">
            <w:pPr>
              <w:spacing w:before="40" w:after="40" w:line="240" w:lineRule="auto"/>
              <w:jc w:val="both"/>
              <w:rPr>
                <w:rFonts w:ascii="Myriad Pro" w:eastAsia="Times New Roman" w:hAnsi="Myriad Pro"/>
                <w:sz w:val="20"/>
              </w:rPr>
            </w:pPr>
            <w:r w:rsidRPr="00B64FC1">
              <w:rPr>
                <w:rFonts w:ascii="Myriad Pro" w:hAnsi="Myriad Pro" w:cs="Arial"/>
                <w:sz w:val="20"/>
              </w:rPr>
              <w:t>Projekt, realizowany jest w partnerstwie z co najmniej jedną organizacją pozarządową reprezentującą interesy pacjentów i posiadającą co najmniej 2 letnie doświadczenie w zakresie działań profilaktycznych z zakresu grupy chorób, których dotyczy projekt.</w:t>
            </w:r>
          </w:p>
        </w:tc>
        <w:tc>
          <w:tcPr>
            <w:tcW w:w="4855" w:type="dxa"/>
          </w:tcPr>
          <w:p w:rsidR="001D3A9C" w:rsidRPr="00B64FC1" w:rsidRDefault="001D3A9C" w:rsidP="001D3A9C">
            <w:pPr>
              <w:spacing w:before="40" w:after="40" w:line="240" w:lineRule="auto"/>
              <w:rPr>
                <w:rFonts w:ascii="Myriad Pro" w:hAnsi="Myriad Pro"/>
                <w:sz w:val="20"/>
              </w:rPr>
            </w:pPr>
            <w:r w:rsidRPr="00B64FC1">
              <w:rPr>
                <w:rFonts w:ascii="Myriad Pro" w:hAnsi="Myriad Pro"/>
                <w:sz w:val="20"/>
              </w:rPr>
              <w:t>Liczba punktów: 5</w:t>
            </w:r>
          </w:p>
        </w:tc>
      </w:tr>
      <w:tr w:rsidR="001D3A9C" w:rsidRPr="00AC2E00" w:rsidTr="0002766F">
        <w:trPr>
          <w:jc w:val="center"/>
        </w:trPr>
        <w:tc>
          <w:tcPr>
            <w:tcW w:w="9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3.</w:t>
            </w:r>
          </w:p>
        </w:tc>
        <w:tc>
          <w:tcPr>
            <w:tcW w:w="8685" w:type="dxa"/>
          </w:tcPr>
          <w:p w:rsidR="001D3A9C" w:rsidRPr="00B64FC1" w:rsidRDefault="001D3A9C" w:rsidP="001D3A9C">
            <w:pPr>
              <w:spacing w:before="40" w:after="40" w:line="240" w:lineRule="auto"/>
              <w:jc w:val="both"/>
              <w:rPr>
                <w:rFonts w:ascii="Myriad Pro" w:hAnsi="Myriad Pro"/>
                <w:sz w:val="20"/>
              </w:rPr>
            </w:pPr>
            <w:r w:rsidRPr="00B64FC1">
              <w:rPr>
                <w:rFonts w:ascii="Myriad Pro" w:hAnsi="Myriad Pro" w:cs="Arial"/>
                <w:sz w:val="20"/>
              </w:rPr>
              <w:t xml:space="preserve">W ramach projektu wykonywane będą badania przesiewowe w kierunku wczesnego wykrywania raka jelita grubego w lokalizacji znajdującej się na terytorium powiatu, który stanowi </w:t>
            </w:r>
            <w:proofErr w:type="spellStart"/>
            <w:r w:rsidRPr="00B64FC1">
              <w:rPr>
                <w:rFonts w:ascii="Myriad Pro" w:hAnsi="Myriad Pro" w:cs="Arial"/>
                <w:sz w:val="20"/>
              </w:rPr>
              <w:t>tzw</w:t>
            </w:r>
            <w:proofErr w:type="spellEnd"/>
            <w:r w:rsidRPr="00B64FC1">
              <w:rPr>
                <w:rFonts w:ascii="Myriad Pro" w:hAnsi="Myriad Pro" w:cs="Arial"/>
                <w:sz w:val="20"/>
              </w:rPr>
              <w:t xml:space="preserve">/. „biała plamę” przez podmioty wykonujące działalność leczniczą, które obecnie nie realizują świadczeń zdrowotnych w zakresie </w:t>
            </w:r>
            <w:proofErr w:type="spellStart"/>
            <w:r w:rsidRPr="00B64FC1">
              <w:rPr>
                <w:rFonts w:ascii="Myriad Pro" w:hAnsi="Myriad Pro" w:cs="Arial"/>
                <w:sz w:val="20"/>
              </w:rPr>
              <w:t>kolonoskopii</w:t>
            </w:r>
            <w:proofErr w:type="spellEnd"/>
            <w:r w:rsidRPr="00B64FC1">
              <w:rPr>
                <w:rFonts w:ascii="Myriad Pro" w:hAnsi="Myriad Pro" w:cs="Arial"/>
                <w:sz w:val="20"/>
              </w:rPr>
              <w:t xml:space="preserve"> finansowanych ze środków publicznych, w tym środków europejskich na tym terytorium.</w:t>
            </w:r>
          </w:p>
        </w:tc>
        <w:tc>
          <w:tcPr>
            <w:tcW w:w="4855" w:type="dxa"/>
          </w:tcPr>
          <w:p w:rsidR="001D3A9C" w:rsidRPr="00B64FC1" w:rsidRDefault="001D3A9C" w:rsidP="001D3A9C">
            <w:pPr>
              <w:spacing w:before="40" w:after="40" w:line="240" w:lineRule="auto"/>
              <w:rPr>
                <w:rFonts w:ascii="Myriad Pro" w:hAnsi="Myriad Pro"/>
                <w:sz w:val="20"/>
              </w:rPr>
            </w:pPr>
            <w:r w:rsidRPr="00B64FC1">
              <w:rPr>
                <w:rFonts w:ascii="Myriad Pro" w:hAnsi="Myriad Pro"/>
                <w:sz w:val="20"/>
              </w:rPr>
              <w:t>Liczba punktów: 5</w:t>
            </w:r>
          </w:p>
        </w:tc>
      </w:tr>
      <w:tr w:rsidR="001D3A9C" w:rsidRPr="00AC2E00" w:rsidTr="0002766F">
        <w:trPr>
          <w:jc w:val="center"/>
        </w:trPr>
        <w:tc>
          <w:tcPr>
            <w:tcW w:w="9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4.</w:t>
            </w:r>
          </w:p>
        </w:tc>
        <w:tc>
          <w:tcPr>
            <w:tcW w:w="8685" w:type="dxa"/>
          </w:tcPr>
          <w:p w:rsidR="001D3A9C" w:rsidRPr="00B64FC1" w:rsidRDefault="001D3A9C" w:rsidP="001D3A9C">
            <w:pPr>
              <w:autoSpaceDE w:val="0"/>
              <w:autoSpaceDN w:val="0"/>
              <w:spacing w:after="0" w:line="240" w:lineRule="auto"/>
              <w:jc w:val="both"/>
              <w:rPr>
                <w:rFonts w:ascii="Myriad Pro" w:hAnsi="Myriad Pro" w:cs="Arial"/>
                <w:sz w:val="20"/>
              </w:rPr>
            </w:pPr>
            <w:r w:rsidRPr="00B64FC1">
              <w:rPr>
                <w:rFonts w:ascii="Myriad Pro" w:hAnsi="Myriad Pro" w:cs="Arial"/>
                <w:sz w:val="20"/>
              </w:rPr>
              <w:t>W przypadku programów profilaktyki raka szyjki macicy i/lub programów profilaktyki raka piersi grupę docelową stanowią osoby zamieszkujące, w miejscowościach poniżej 20 000 mieszkańców, w tym w szczególności na obszarach wiejskich w następującej proporcji:</w:t>
            </w:r>
          </w:p>
          <w:p w:rsidR="001D3A9C" w:rsidRPr="00B64FC1" w:rsidRDefault="001D3A9C" w:rsidP="001B0A9F">
            <w:pPr>
              <w:pStyle w:val="Akapitzlist"/>
              <w:numPr>
                <w:ilvl w:val="0"/>
                <w:numId w:val="379"/>
              </w:numPr>
              <w:autoSpaceDE w:val="0"/>
              <w:autoSpaceDN w:val="0"/>
              <w:spacing w:after="0" w:line="240" w:lineRule="auto"/>
              <w:contextualSpacing w:val="0"/>
              <w:jc w:val="both"/>
              <w:rPr>
                <w:rFonts w:cs="Arial"/>
              </w:rPr>
            </w:pPr>
            <w:r w:rsidRPr="00B64FC1">
              <w:rPr>
                <w:rFonts w:cs="Arial"/>
              </w:rPr>
              <w:t>od 30% do 50% (włącznie) grupy docelowej – 5 punktów</w:t>
            </w:r>
          </w:p>
          <w:p w:rsidR="001D3A9C" w:rsidRPr="00B64FC1" w:rsidRDefault="001D3A9C" w:rsidP="001B0A9F">
            <w:pPr>
              <w:pStyle w:val="Akapitzlist"/>
              <w:numPr>
                <w:ilvl w:val="0"/>
                <w:numId w:val="379"/>
              </w:numPr>
              <w:autoSpaceDE w:val="0"/>
              <w:autoSpaceDN w:val="0"/>
              <w:spacing w:after="0" w:line="240" w:lineRule="auto"/>
              <w:contextualSpacing w:val="0"/>
              <w:jc w:val="both"/>
              <w:rPr>
                <w:rFonts w:cs="Arial"/>
              </w:rPr>
            </w:pPr>
            <w:r w:rsidRPr="00B64FC1">
              <w:rPr>
                <w:rFonts w:cs="Arial"/>
              </w:rPr>
              <w:t>powyżej 50% do 75% (włącznie) grupy docelowej – 7 punktów,</w:t>
            </w:r>
          </w:p>
          <w:p w:rsidR="001D3A9C" w:rsidRPr="00B64FC1" w:rsidRDefault="001D3A9C" w:rsidP="001B0A9F">
            <w:pPr>
              <w:pStyle w:val="Akapitzlist"/>
              <w:numPr>
                <w:ilvl w:val="0"/>
                <w:numId w:val="379"/>
              </w:numPr>
              <w:autoSpaceDE w:val="0"/>
              <w:autoSpaceDN w:val="0"/>
              <w:spacing w:after="0" w:line="240" w:lineRule="auto"/>
              <w:contextualSpacing w:val="0"/>
              <w:jc w:val="both"/>
              <w:rPr>
                <w:rFonts w:cs="Arial"/>
              </w:rPr>
            </w:pPr>
            <w:r w:rsidRPr="00B64FC1">
              <w:rPr>
                <w:rFonts w:cs="Arial"/>
              </w:rPr>
              <w:lastRenderedPageBreak/>
              <w:t>powyżej 75% grupy docelowej – 10 punktów</w:t>
            </w:r>
          </w:p>
        </w:tc>
        <w:tc>
          <w:tcPr>
            <w:tcW w:w="4855" w:type="dxa"/>
          </w:tcPr>
          <w:p w:rsidR="001D3A9C" w:rsidRPr="00B64FC1" w:rsidRDefault="001D3A9C" w:rsidP="001D3A9C">
            <w:pPr>
              <w:spacing w:before="40" w:after="40" w:line="240" w:lineRule="auto"/>
              <w:rPr>
                <w:rFonts w:ascii="Myriad Pro" w:hAnsi="Myriad Pro"/>
                <w:sz w:val="20"/>
              </w:rPr>
            </w:pPr>
            <w:r w:rsidRPr="00B64FC1">
              <w:rPr>
                <w:rFonts w:ascii="Myriad Pro" w:hAnsi="Myriad Pro"/>
                <w:sz w:val="20"/>
              </w:rPr>
              <w:lastRenderedPageBreak/>
              <w:t>Liczba punktów: 5/7/10</w:t>
            </w:r>
          </w:p>
        </w:tc>
      </w:tr>
      <w:tr w:rsidR="001D3A9C" w:rsidRPr="00AC2E00" w:rsidTr="0002766F">
        <w:trPr>
          <w:jc w:val="center"/>
        </w:trPr>
        <w:tc>
          <w:tcPr>
            <w:tcW w:w="9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lastRenderedPageBreak/>
              <w:t>5.</w:t>
            </w:r>
          </w:p>
        </w:tc>
        <w:tc>
          <w:tcPr>
            <w:tcW w:w="8685" w:type="dxa"/>
          </w:tcPr>
          <w:p w:rsidR="001D3A9C" w:rsidRPr="00B64FC1" w:rsidRDefault="001D3A9C" w:rsidP="001D3A9C">
            <w:pPr>
              <w:autoSpaceDE w:val="0"/>
              <w:autoSpaceDN w:val="0"/>
              <w:spacing w:after="0" w:line="240" w:lineRule="auto"/>
              <w:jc w:val="both"/>
              <w:rPr>
                <w:rFonts w:ascii="Myriad Pro" w:hAnsi="Myriad Pro" w:cs="Arial"/>
                <w:sz w:val="20"/>
              </w:rPr>
            </w:pPr>
            <w:r w:rsidRPr="00B64FC1">
              <w:rPr>
                <w:rFonts w:ascii="Myriad Pro" w:hAnsi="Myriad Pro" w:cs="Arial"/>
                <w:sz w:val="20"/>
              </w:rPr>
              <w:t>Wnioskodawca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4855" w:type="dxa"/>
          </w:tcPr>
          <w:p w:rsidR="001D3A9C" w:rsidRPr="00B64FC1" w:rsidRDefault="001D3A9C" w:rsidP="001D3A9C">
            <w:pPr>
              <w:spacing w:before="40" w:after="40" w:line="240" w:lineRule="auto"/>
              <w:rPr>
                <w:rFonts w:ascii="Myriad Pro" w:hAnsi="Myriad Pro"/>
                <w:sz w:val="20"/>
              </w:rPr>
            </w:pPr>
            <w:r w:rsidRPr="00B64FC1">
              <w:rPr>
                <w:rFonts w:ascii="Myriad Pro" w:hAnsi="Myriad Pro"/>
                <w:sz w:val="20"/>
              </w:rPr>
              <w:t>Liczba punktów: 5</w:t>
            </w:r>
          </w:p>
        </w:tc>
      </w:tr>
      <w:tr w:rsidR="001D3A9C" w:rsidRPr="00AC2E00" w:rsidTr="0002766F">
        <w:trPr>
          <w:jc w:val="center"/>
        </w:trPr>
        <w:tc>
          <w:tcPr>
            <w:tcW w:w="9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6.</w:t>
            </w:r>
          </w:p>
        </w:tc>
        <w:tc>
          <w:tcPr>
            <w:tcW w:w="8685" w:type="dxa"/>
          </w:tcPr>
          <w:p w:rsidR="001D3A9C" w:rsidRPr="00B64FC1" w:rsidRDefault="001D3A9C" w:rsidP="001D3A9C">
            <w:pPr>
              <w:autoSpaceDE w:val="0"/>
              <w:autoSpaceDN w:val="0"/>
              <w:spacing w:after="0" w:line="240" w:lineRule="auto"/>
              <w:jc w:val="both"/>
              <w:rPr>
                <w:rFonts w:ascii="Myriad Pro" w:hAnsi="Myriad Pro" w:cs="Arial"/>
                <w:sz w:val="20"/>
              </w:rPr>
            </w:pPr>
            <w:r w:rsidRPr="00B64FC1">
              <w:rPr>
                <w:rFonts w:ascii="Myriad Pro" w:hAnsi="Myriad Pro" w:cs="Arial"/>
                <w:sz w:val="20"/>
              </w:rPr>
              <w:t xml:space="preserve">W ramach projektu realizowane jest wsparcie również w godzinach popołudniowych i wieczornych oraz w soboty.  </w:t>
            </w:r>
          </w:p>
        </w:tc>
        <w:tc>
          <w:tcPr>
            <w:tcW w:w="4855" w:type="dxa"/>
          </w:tcPr>
          <w:p w:rsidR="001D3A9C" w:rsidRPr="00B64FC1" w:rsidRDefault="001D3A9C" w:rsidP="001D3A9C">
            <w:pPr>
              <w:spacing w:before="40" w:after="40" w:line="240" w:lineRule="auto"/>
              <w:rPr>
                <w:rFonts w:ascii="Myriad Pro" w:hAnsi="Myriad Pro"/>
                <w:sz w:val="20"/>
              </w:rPr>
            </w:pPr>
            <w:r w:rsidRPr="00B64FC1">
              <w:rPr>
                <w:rFonts w:ascii="Myriad Pro" w:hAnsi="Myriad Pro"/>
                <w:sz w:val="20"/>
              </w:rPr>
              <w:t>Liczba punktów: 10</w:t>
            </w:r>
          </w:p>
        </w:tc>
      </w:tr>
    </w:tbl>
    <w:p w:rsidR="00287892" w:rsidRDefault="00287892" w:rsidP="00050CA4"/>
    <w:p w:rsidR="00C3391A" w:rsidRDefault="00C3391A" w:rsidP="00C3391A">
      <w:pPr>
        <w:jc w:val="center"/>
        <w:rPr>
          <w:rFonts w:ascii="Myriad Pro" w:hAnsi="Myriad Pro"/>
          <w:b/>
          <w:sz w:val="20"/>
        </w:rPr>
      </w:pPr>
      <w:r>
        <w:rPr>
          <w:rFonts w:ascii="Myriad Pro" w:hAnsi="Myriad Pro"/>
          <w:b/>
          <w:sz w:val="20"/>
        </w:rPr>
        <w:t xml:space="preserve">Kryteria ogólne przyjęte Uchwałą Nr </w:t>
      </w:r>
      <w:r w:rsidR="00490BC0">
        <w:rPr>
          <w:rFonts w:ascii="Myriad Pro" w:hAnsi="Myriad Pro"/>
          <w:b/>
          <w:sz w:val="20"/>
        </w:rPr>
        <w:t>27</w:t>
      </w:r>
      <w:r>
        <w:rPr>
          <w:rFonts w:ascii="Myriad Pro" w:hAnsi="Myriad Pro"/>
          <w:b/>
          <w:sz w:val="20"/>
        </w:rPr>
        <w:t xml:space="preserve">/20 Komitetu Monitorującego RPO WZ 2014-2020 z dnia 14 </w:t>
      </w:r>
      <w:r w:rsidR="00490BC0">
        <w:rPr>
          <w:rFonts w:ascii="Myriad Pro" w:hAnsi="Myriad Pro"/>
          <w:b/>
          <w:sz w:val="20"/>
        </w:rPr>
        <w:t>lipca</w:t>
      </w:r>
      <w:r>
        <w:rPr>
          <w:rFonts w:ascii="Myriad Pro" w:hAnsi="Myriad Pro"/>
          <w:b/>
          <w:sz w:val="20"/>
        </w:rPr>
        <w:t xml:space="preserve"> 2020 r.  (tryb </w:t>
      </w:r>
      <w:r w:rsidR="00490BC0">
        <w:rPr>
          <w:rFonts w:ascii="Myriad Pro" w:hAnsi="Myriad Pro"/>
          <w:b/>
          <w:sz w:val="20"/>
        </w:rPr>
        <w:t>nadzwyczajny</w:t>
      </w:r>
      <w:r>
        <w:rPr>
          <w:rFonts w:ascii="Myriad Pro" w:hAnsi="Myriad Pro"/>
          <w:b/>
          <w:sz w:val="20"/>
        </w:rPr>
        <w:t>) typ 6</w:t>
      </w:r>
      <w:r w:rsidR="00490BC0">
        <w:rPr>
          <w:rFonts w:ascii="Myriad Pro" w:hAnsi="Myriad Pro"/>
          <w:b/>
          <w:sz w:val="20"/>
        </w:rPr>
        <w:t>- aktualizacja</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696"/>
        <w:gridCol w:w="12479"/>
      </w:tblGrid>
      <w:tr w:rsidR="00C3391A" w:rsidRPr="00E64C13" w:rsidTr="00855B0D">
        <w:trPr>
          <w:jc w:val="center"/>
        </w:trPr>
        <w:tc>
          <w:tcPr>
            <w:tcW w:w="1696" w:type="dxa"/>
            <w:shd w:val="clear" w:color="auto" w:fill="B6DDE8" w:themeFill="accent5" w:themeFillTint="66"/>
          </w:tcPr>
          <w:p w:rsidR="00C3391A" w:rsidRPr="0048576B" w:rsidRDefault="00C3391A" w:rsidP="00855B0D">
            <w:pPr>
              <w:spacing w:before="40" w:after="40"/>
              <w:rPr>
                <w:rFonts w:ascii="Arial" w:hAnsi="Arial" w:cs="Arial"/>
                <w:sz w:val="20"/>
              </w:rPr>
            </w:pPr>
            <w:r w:rsidRPr="0048576B">
              <w:rPr>
                <w:rFonts w:ascii="Arial" w:hAnsi="Arial" w:cs="Arial"/>
                <w:sz w:val="20"/>
              </w:rPr>
              <w:t>Oś priorytetowa</w:t>
            </w:r>
          </w:p>
        </w:tc>
        <w:tc>
          <w:tcPr>
            <w:tcW w:w="12479" w:type="dxa"/>
            <w:shd w:val="clear" w:color="auto" w:fill="B6DDE8" w:themeFill="accent5" w:themeFillTint="66"/>
          </w:tcPr>
          <w:p w:rsidR="00C3391A" w:rsidRPr="0048576B" w:rsidRDefault="00C3391A" w:rsidP="00855B0D">
            <w:pPr>
              <w:spacing w:before="40" w:after="40"/>
              <w:rPr>
                <w:rFonts w:ascii="Arial" w:hAnsi="Arial" w:cs="Arial"/>
                <w:sz w:val="20"/>
              </w:rPr>
            </w:pPr>
            <w:r w:rsidRPr="0048576B">
              <w:rPr>
                <w:rFonts w:ascii="Arial" w:hAnsi="Arial" w:cs="Arial"/>
                <w:sz w:val="20"/>
              </w:rPr>
              <w:t>VI Rynek Pracy</w:t>
            </w:r>
          </w:p>
        </w:tc>
      </w:tr>
      <w:tr w:rsidR="00C3391A" w:rsidRPr="00E64C13" w:rsidTr="00855B0D">
        <w:trPr>
          <w:trHeight w:val="682"/>
          <w:jc w:val="center"/>
        </w:trPr>
        <w:tc>
          <w:tcPr>
            <w:tcW w:w="1696" w:type="dxa"/>
            <w:shd w:val="clear" w:color="auto" w:fill="B6DDE8" w:themeFill="accent5" w:themeFillTint="66"/>
          </w:tcPr>
          <w:p w:rsidR="00C3391A" w:rsidRPr="0048576B" w:rsidRDefault="00C3391A" w:rsidP="00855B0D">
            <w:pPr>
              <w:spacing w:before="40" w:after="40"/>
              <w:rPr>
                <w:rFonts w:ascii="Arial" w:hAnsi="Arial" w:cs="Arial"/>
                <w:sz w:val="20"/>
              </w:rPr>
            </w:pPr>
            <w:r w:rsidRPr="0048576B">
              <w:rPr>
                <w:rFonts w:ascii="Arial" w:hAnsi="Arial" w:cs="Arial"/>
                <w:sz w:val="20"/>
              </w:rPr>
              <w:t>Priorytet Inwestycyjny</w:t>
            </w:r>
          </w:p>
        </w:tc>
        <w:tc>
          <w:tcPr>
            <w:tcW w:w="12479" w:type="dxa"/>
            <w:shd w:val="clear" w:color="auto" w:fill="B6DDE8" w:themeFill="accent5" w:themeFillTint="66"/>
          </w:tcPr>
          <w:p w:rsidR="00C3391A" w:rsidRPr="0048576B" w:rsidRDefault="00C3391A" w:rsidP="00855B0D">
            <w:pPr>
              <w:spacing w:before="40" w:after="40"/>
              <w:rPr>
                <w:rFonts w:ascii="Arial" w:hAnsi="Arial" w:cs="Arial"/>
                <w:iCs/>
                <w:sz w:val="20"/>
              </w:rPr>
            </w:pPr>
            <w:r w:rsidRPr="0048576B">
              <w:rPr>
                <w:rFonts w:ascii="Arial" w:eastAsia="MyriadPro-Regular" w:hAnsi="Arial" w:cs="Arial"/>
                <w:sz w:val="20"/>
              </w:rPr>
              <w:t>8vi Aktywne i zdrowe starzenie się</w:t>
            </w:r>
          </w:p>
        </w:tc>
      </w:tr>
      <w:tr w:rsidR="00C3391A" w:rsidRPr="00E64C13" w:rsidTr="00855B0D">
        <w:trPr>
          <w:trHeight w:val="682"/>
          <w:jc w:val="center"/>
        </w:trPr>
        <w:tc>
          <w:tcPr>
            <w:tcW w:w="1696" w:type="dxa"/>
            <w:shd w:val="clear" w:color="auto" w:fill="B6DDE8" w:themeFill="accent5" w:themeFillTint="66"/>
          </w:tcPr>
          <w:p w:rsidR="00C3391A" w:rsidRPr="0048576B" w:rsidRDefault="00C3391A" w:rsidP="00855B0D">
            <w:pPr>
              <w:spacing w:before="40" w:after="40"/>
              <w:rPr>
                <w:rFonts w:ascii="Arial" w:hAnsi="Arial" w:cs="Arial"/>
                <w:sz w:val="20"/>
              </w:rPr>
            </w:pPr>
            <w:r w:rsidRPr="0048576B">
              <w:rPr>
                <w:rFonts w:ascii="Arial" w:hAnsi="Arial" w:cs="Arial"/>
                <w:sz w:val="20"/>
              </w:rPr>
              <w:t>Działanie</w:t>
            </w:r>
          </w:p>
        </w:tc>
        <w:tc>
          <w:tcPr>
            <w:tcW w:w="12479" w:type="dxa"/>
            <w:shd w:val="clear" w:color="auto" w:fill="B6DDE8" w:themeFill="accent5" w:themeFillTint="66"/>
          </w:tcPr>
          <w:p w:rsidR="00C3391A" w:rsidRPr="0048576B" w:rsidRDefault="00C3391A" w:rsidP="00855B0D">
            <w:pPr>
              <w:autoSpaceDE w:val="0"/>
              <w:autoSpaceDN w:val="0"/>
              <w:adjustRightInd w:val="0"/>
              <w:rPr>
                <w:rFonts w:ascii="Arial" w:eastAsia="MyriadPro-Regular" w:hAnsi="Arial" w:cs="Arial"/>
                <w:sz w:val="20"/>
              </w:rPr>
            </w:pPr>
            <w:r w:rsidRPr="0048576B">
              <w:rPr>
                <w:rFonts w:ascii="Arial" w:eastAsia="MyriadPro-Regular" w:hAnsi="Arial" w:cs="Arial"/>
                <w:sz w:val="20"/>
              </w:rPr>
              <w:t>6.8 Wdrożenie kompleksowych programów zdrowotnych</w:t>
            </w:r>
            <w:r>
              <w:rPr>
                <w:rFonts w:ascii="Arial" w:eastAsia="MyriadPro-Regular" w:hAnsi="Arial" w:cs="Arial"/>
                <w:sz w:val="20"/>
              </w:rPr>
              <w:t xml:space="preserve"> oraz przedsięwzięć</w:t>
            </w:r>
            <w:r w:rsidRPr="0048576B">
              <w:rPr>
                <w:rFonts w:ascii="Arial" w:eastAsia="MyriadPro-Regular" w:hAnsi="Arial" w:cs="Arial"/>
                <w:sz w:val="20"/>
              </w:rPr>
              <w:t xml:space="preserve"> zapobiegających istotnym problemom zdrowotnym regionu dotyczących chorób negatywnie wpływających na rynek pracy, ułatwiających powroty do pracy, umożliwiających wydłużenie aktywności zawodowej oraz zwiększenie zgłaszalności na badania profilaktyczne</w:t>
            </w:r>
          </w:p>
        </w:tc>
      </w:tr>
    </w:tbl>
    <w:p w:rsidR="00287892" w:rsidRDefault="00287892" w:rsidP="00050CA4"/>
    <w:tbl>
      <w:tblPr>
        <w:tblStyle w:val="Tabela-Siatka"/>
        <w:tblW w:w="14266" w:type="dxa"/>
        <w:jc w:val="center"/>
        <w:tblLayout w:type="fixed"/>
        <w:tblLook w:val="04A0" w:firstRow="1" w:lastRow="0" w:firstColumn="1" w:lastColumn="0" w:noHBand="0" w:noVBand="1"/>
      </w:tblPr>
      <w:tblGrid>
        <w:gridCol w:w="795"/>
        <w:gridCol w:w="2657"/>
        <w:gridCol w:w="6216"/>
        <w:gridCol w:w="4598"/>
      </w:tblGrid>
      <w:tr w:rsidR="00C3391A" w:rsidRPr="00E64C13" w:rsidTr="00C3391A">
        <w:trPr>
          <w:jc w:val="center"/>
        </w:trPr>
        <w:tc>
          <w:tcPr>
            <w:tcW w:w="14266" w:type="dxa"/>
            <w:gridSpan w:val="4"/>
          </w:tcPr>
          <w:p w:rsidR="00C3391A" w:rsidRPr="00E64C13" w:rsidRDefault="00C3391A" w:rsidP="00855B0D">
            <w:pPr>
              <w:spacing w:before="40" w:after="40"/>
              <w:jc w:val="center"/>
              <w:rPr>
                <w:rFonts w:ascii="Arial" w:hAnsi="Arial" w:cs="Arial"/>
                <w:b/>
                <w:sz w:val="20"/>
              </w:rPr>
            </w:pPr>
            <w:r w:rsidRPr="00E64C13">
              <w:rPr>
                <w:rFonts w:ascii="Arial" w:hAnsi="Arial" w:cs="Arial"/>
                <w:b/>
                <w:sz w:val="20"/>
              </w:rPr>
              <w:t>Kryteria dopuszczalności</w:t>
            </w:r>
          </w:p>
        </w:tc>
      </w:tr>
      <w:tr w:rsidR="00C3391A" w:rsidRPr="00E64C13" w:rsidTr="00C3391A">
        <w:trPr>
          <w:jc w:val="center"/>
        </w:trPr>
        <w:tc>
          <w:tcPr>
            <w:tcW w:w="795"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L.p.</w:t>
            </w:r>
          </w:p>
        </w:tc>
        <w:tc>
          <w:tcPr>
            <w:tcW w:w="2657"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Nazwa kryterium</w:t>
            </w:r>
          </w:p>
        </w:tc>
        <w:tc>
          <w:tcPr>
            <w:tcW w:w="6216"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Definicja kryterium</w:t>
            </w:r>
          </w:p>
        </w:tc>
        <w:tc>
          <w:tcPr>
            <w:tcW w:w="4598"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Opis znaczenia kryterium</w:t>
            </w:r>
          </w:p>
        </w:tc>
      </w:tr>
      <w:tr w:rsidR="00C3391A" w:rsidRPr="00E64C13" w:rsidTr="00C3391A">
        <w:trPr>
          <w:jc w:val="center"/>
        </w:trPr>
        <w:tc>
          <w:tcPr>
            <w:tcW w:w="795"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1</w:t>
            </w:r>
          </w:p>
        </w:tc>
        <w:tc>
          <w:tcPr>
            <w:tcW w:w="2657"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2</w:t>
            </w:r>
          </w:p>
        </w:tc>
        <w:tc>
          <w:tcPr>
            <w:tcW w:w="6216"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3</w:t>
            </w:r>
          </w:p>
        </w:tc>
        <w:tc>
          <w:tcPr>
            <w:tcW w:w="4598"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4</w:t>
            </w:r>
          </w:p>
        </w:tc>
      </w:tr>
      <w:tr w:rsidR="00C3391A" w:rsidRPr="00E64C13" w:rsidTr="00C3391A">
        <w:trPr>
          <w:jc w:val="center"/>
        </w:trPr>
        <w:tc>
          <w:tcPr>
            <w:tcW w:w="795" w:type="dxa"/>
          </w:tcPr>
          <w:p w:rsidR="00151054" w:rsidRDefault="00151054" w:rsidP="001B0A9F">
            <w:pPr>
              <w:pStyle w:val="Akapitzlist"/>
              <w:numPr>
                <w:ilvl w:val="0"/>
                <w:numId w:val="482"/>
              </w:numPr>
              <w:spacing w:before="40" w:after="40"/>
              <w:ind w:left="0" w:firstLine="0"/>
              <w:contextualSpacing w:val="0"/>
              <w:rPr>
                <w:rFonts w:ascii="Arial" w:hAnsi="Arial" w:cs="Arial"/>
              </w:rPr>
            </w:pPr>
          </w:p>
        </w:tc>
        <w:tc>
          <w:tcPr>
            <w:tcW w:w="2657" w:type="dxa"/>
            <w:shd w:val="clear" w:color="auto" w:fill="auto"/>
          </w:tcPr>
          <w:p w:rsidR="00C3391A" w:rsidRPr="00E64C13" w:rsidRDefault="00C3391A" w:rsidP="00855B0D">
            <w:pPr>
              <w:spacing w:before="40" w:after="40"/>
              <w:rPr>
                <w:rFonts w:ascii="Arial" w:hAnsi="Arial" w:cs="Arial"/>
                <w:sz w:val="20"/>
              </w:rPr>
            </w:pPr>
            <w:r w:rsidRPr="00E64C13">
              <w:rPr>
                <w:rFonts w:ascii="Arial" w:hAnsi="Arial" w:cs="Arial"/>
                <w:sz w:val="20"/>
              </w:rPr>
              <w:t xml:space="preserve">Zgodność z </w:t>
            </w:r>
            <w:r>
              <w:rPr>
                <w:rFonts w:ascii="Arial" w:hAnsi="Arial" w:cs="Arial"/>
                <w:sz w:val="20"/>
              </w:rPr>
              <w:t>typem projektu</w:t>
            </w:r>
            <w:r w:rsidR="00490BC0">
              <w:rPr>
                <w:rFonts w:ascii="Arial" w:hAnsi="Arial" w:cs="Arial"/>
                <w:sz w:val="20"/>
              </w:rPr>
              <w:t xml:space="preserve"> i rezultatami Działania</w:t>
            </w:r>
          </w:p>
          <w:p w:rsidR="00C3391A" w:rsidRPr="00E64C13" w:rsidRDefault="00C3391A" w:rsidP="00855B0D">
            <w:pPr>
              <w:spacing w:before="40" w:after="40"/>
              <w:rPr>
                <w:rFonts w:ascii="Arial" w:hAnsi="Arial" w:cs="Arial"/>
                <w:sz w:val="20"/>
              </w:rPr>
            </w:pPr>
          </w:p>
          <w:p w:rsidR="00C3391A" w:rsidRPr="00E64C13" w:rsidRDefault="00C3391A" w:rsidP="00855B0D">
            <w:pPr>
              <w:spacing w:before="40" w:after="40"/>
              <w:rPr>
                <w:rFonts w:ascii="Arial" w:hAnsi="Arial" w:cs="Arial"/>
                <w:sz w:val="20"/>
              </w:rPr>
            </w:pPr>
          </w:p>
        </w:tc>
        <w:tc>
          <w:tcPr>
            <w:tcW w:w="6216" w:type="dxa"/>
            <w:shd w:val="clear" w:color="auto" w:fill="auto"/>
          </w:tcPr>
          <w:p w:rsidR="00490BC0" w:rsidRPr="00E64C13" w:rsidRDefault="00490BC0" w:rsidP="00490BC0">
            <w:pPr>
              <w:spacing w:before="40" w:after="40"/>
              <w:rPr>
                <w:rFonts w:ascii="Arial" w:hAnsi="Arial" w:cs="Arial"/>
                <w:sz w:val="20"/>
              </w:rPr>
            </w:pPr>
            <w:r w:rsidRPr="00E64C13">
              <w:rPr>
                <w:rFonts w:ascii="Arial" w:hAnsi="Arial" w:cs="Arial"/>
                <w:sz w:val="20"/>
              </w:rPr>
              <w:t>Projekt jest zgodny z typem projektu</w:t>
            </w:r>
            <w:r>
              <w:rPr>
                <w:rFonts w:ascii="Arial" w:hAnsi="Arial" w:cs="Arial"/>
                <w:sz w:val="20"/>
              </w:rPr>
              <w:t>, wskaźnikami dla danego Działania/typu projektu</w:t>
            </w:r>
            <w:r w:rsidRPr="00E64C13">
              <w:rPr>
                <w:rFonts w:ascii="Arial" w:hAnsi="Arial" w:cs="Arial"/>
                <w:sz w:val="20"/>
              </w:rPr>
              <w:t xml:space="preserve"> </w:t>
            </w:r>
            <w:r>
              <w:rPr>
                <w:rFonts w:ascii="Arial" w:hAnsi="Arial" w:cs="Arial"/>
                <w:sz w:val="20"/>
              </w:rPr>
              <w:t xml:space="preserve">oraz grupą docelową </w:t>
            </w:r>
            <w:r w:rsidRPr="00E64C13">
              <w:rPr>
                <w:rFonts w:ascii="Arial" w:hAnsi="Arial" w:cs="Arial"/>
                <w:sz w:val="20"/>
              </w:rPr>
              <w:t>wskazanym</w:t>
            </w:r>
            <w:r>
              <w:rPr>
                <w:rFonts w:ascii="Arial" w:hAnsi="Arial" w:cs="Arial"/>
                <w:sz w:val="20"/>
              </w:rPr>
              <w:t>i</w:t>
            </w:r>
            <w:r w:rsidRPr="00E64C13">
              <w:rPr>
                <w:rFonts w:ascii="Arial" w:hAnsi="Arial" w:cs="Arial"/>
                <w:sz w:val="20"/>
              </w:rPr>
              <w:t xml:space="preserve"> w </w:t>
            </w:r>
            <w:r w:rsidRPr="00E64C13">
              <w:rPr>
                <w:rFonts w:ascii="Arial" w:hAnsi="Arial" w:cs="Arial"/>
                <w:i/>
                <w:sz w:val="20"/>
              </w:rPr>
              <w:t>SOOP RPO WZ 2014-2020</w:t>
            </w:r>
            <w:r>
              <w:rPr>
                <w:rFonts w:ascii="Arial" w:hAnsi="Arial" w:cs="Arial"/>
                <w:sz w:val="20"/>
              </w:rPr>
              <w:t xml:space="preserve"> oraz </w:t>
            </w:r>
            <w:r w:rsidRPr="00C30D79">
              <w:rPr>
                <w:rFonts w:ascii="Arial" w:hAnsi="Arial" w:cs="Arial"/>
                <w:i/>
                <w:sz w:val="20"/>
              </w:rPr>
              <w:t>Wezwaniu do złożenia wniosku.</w:t>
            </w:r>
          </w:p>
          <w:p w:rsidR="00C3391A" w:rsidRPr="00E64C13" w:rsidRDefault="00C3391A" w:rsidP="00490BC0">
            <w:pPr>
              <w:spacing w:before="40" w:after="40"/>
              <w:rPr>
                <w:rFonts w:ascii="Arial" w:hAnsi="Arial" w:cs="Arial"/>
                <w:sz w:val="20"/>
              </w:rPr>
            </w:pPr>
          </w:p>
        </w:tc>
        <w:tc>
          <w:tcPr>
            <w:tcW w:w="4598" w:type="dxa"/>
            <w:shd w:val="clear" w:color="auto" w:fill="auto"/>
          </w:tcPr>
          <w:p w:rsidR="00490BC0" w:rsidRPr="00E64C13" w:rsidRDefault="00490BC0" w:rsidP="00490BC0">
            <w:pPr>
              <w:spacing w:before="40" w:after="40"/>
              <w:rPr>
                <w:rFonts w:ascii="Arial" w:hAnsi="Arial" w:cs="Arial"/>
                <w:sz w:val="20"/>
              </w:rPr>
            </w:pPr>
            <w:r w:rsidRPr="00E64C13">
              <w:rPr>
                <w:rFonts w:ascii="Arial" w:hAnsi="Arial" w:cs="Arial"/>
                <w:sz w:val="20"/>
              </w:rPr>
              <w:t>Spełnienie kryterium jest konieczne do przyznania dofinansowania.</w:t>
            </w:r>
          </w:p>
          <w:p w:rsidR="00490BC0" w:rsidRDefault="00490BC0" w:rsidP="00490BC0">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490BC0" w:rsidRPr="00E64C13" w:rsidRDefault="00490BC0" w:rsidP="00490BC0">
            <w:pPr>
              <w:spacing w:before="40" w:after="40"/>
              <w:rPr>
                <w:rFonts w:ascii="Arial" w:hAnsi="Arial" w:cs="Arial"/>
                <w:sz w:val="20"/>
              </w:rPr>
            </w:pPr>
            <w:r w:rsidRPr="00716FAA">
              <w:rPr>
                <w:rFonts w:ascii="Arial" w:hAnsi="Arial" w:cs="Arial"/>
                <w:sz w:val="20"/>
              </w:rPr>
              <w:t>Za zgodą IP, na etapie rea</w:t>
            </w:r>
            <w:r>
              <w:rPr>
                <w:rFonts w:ascii="Arial" w:hAnsi="Arial" w:cs="Arial"/>
                <w:sz w:val="20"/>
              </w:rPr>
              <w:t xml:space="preserve">lizacji projektu, dopuszcza się </w:t>
            </w:r>
            <w:r w:rsidRPr="00716FAA">
              <w:rPr>
                <w:rFonts w:ascii="Arial" w:hAnsi="Arial" w:cs="Arial"/>
                <w:sz w:val="20"/>
              </w:rPr>
              <w:t>możliwość odstępstwa o</w:t>
            </w:r>
            <w:r>
              <w:rPr>
                <w:rFonts w:ascii="Arial" w:hAnsi="Arial" w:cs="Arial"/>
                <w:sz w:val="20"/>
              </w:rPr>
              <w:t xml:space="preserve">d zapisów </w:t>
            </w:r>
            <w:r w:rsidRPr="00C30D79">
              <w:rPr>
                <w:rFonts w:ascii="Arial" w:hAnsi="Arial" w:cs="Arial"/>
                <w:i/>
                <w:sz w:val="20"/>
              </w:rPr>
              <w:t>Wezwania do złożenia wniosku</w:t>
            </w:r>
            <w:r w:rsidDel="00B42223">
              <w:rPr>
                <w:rFonts w:ascii="Arial" w:hAnsi="Arial" w:cs="Arial"/>
                <w:sz w:val="20"/>
              </w:rPr>
              <w:t xml:space="preserve"> </w:t>
            </w:r>
            <w:r>
              <w:rPr>
                <w:rFonts w:ascii="Arial" w:hAnsi="Arial" w:cs="Arial"/>
                <w:sz w:val="20"/>
              </w:rPr>
              <w:t xml:space="preserve">w </w:t>
            </w:r>
            <w:r w:rsidRPr="00716FAA">
              <w:rPr>
                <w:rFonts w:ascii="Arial" w:hAnsi="Arial" w:cs="Arial"/>
                <w:sz w:val="20"/>
              </w:rPr>
              <w:t>zakresie spełnienia przedmiotowego kryterium z uwagi na</w:t>
            </w:r>
            <w:r>
              <w:rPr>
                <w:rFonts w:ascii="Arial" w:hAnsi="Arial" w:cs="Arial"/>
                <w:sz w:val="20"/>
              </w:rPr>
              <w:t xml:space="preserve"> </w:t>
            </w:r>
            <w:r w:rsidRPr="00716FAA">
              <w:rPr>
                <w:rFonts w:ascii="Arial" w:hAnsi="Arial" w:cs="Arial"/>
                <w:sz w:val="20"/>
              </w:rPr>
              <w:t>zmiany dokumentów nadrzęd</w:t>
            </w:r>
            <w:r>
              <w:rPr>
                <w:rFonts w:ascii="Arial" w:hAnsi="Arial" w:cs="Arial"/>
                <w:sz w:val="20"/>
              </w:rPr>
              <w:t xml:space="preserve">nych tj. RPO WZ 2014-2020, SOOP </w:t>
            </w:r>
            <w:r w:rsidRPr="00716FAA">
              <w:rPr>
                <w:rFonts w:ascii="Arial" w:hAnsi="Arial" w:cs="Arial"/>
                <w:sz w:val="20"/>
              </w:rPr>
              <w:t>RPO WZ 2014-2020, prze</w:t>
            </w:r>
            <w:r>
              <w:rPr>
                <w:rFonts w:ascii="Arial" w:hAnsi="Arial" w:cs="Arial"/>
                <w:sz w:val="20"/>
              </w:rPr>
              <w:t xml:space="preserve">pisów prawa - mających wpływ na </w:t>
            </w:r>
            <w:r w:rsidRPr="00716FAA">
              <w:rPr>
                <w:rFonts w:ascii="Arial" w:hAnsi="Arial" w:cs="Arial"/>
                <w:sz w:val="20"/>
              </w:rPr>
              <w:t>założenia dotyczące grupy docelowej i/lub typu projektu.</w:t>
            </w:r>
          </w:p>
          <w:p w:rsidR="00C3391A" w:rsidRPr="00E64C13" w:rsidRDefault="00490BC0" w:rsidP="00490BC0">
            <w:pPr>
              <w:spacing w:before="40" w:after="40"/>
              <w:rPr>
                <w:rFonts w:ascii="Arial" w:hAnsi="Arial" w:cs="Arial"/>
                <w:sz w:val="20"/>
              </w:rPr>
            </w:pPr>
            <w:r w:rsidRPr="00E64C13">
              <w:rPr>
                <w:rFonts w:ascii="Arial" w:hAnsi="Arial" w:cs="Arial"/>
                <w:sz w:val="20"/>
              </w:rPr>
              <w:lastRenderedPageBreak/>
              <w:t>Ocena spełniania kryterium polega na przypisaniu wartości logicznych „tak”, „nie”.</w:t>
            </w:r>
          </w:p>
        </w:tc>
      </w:tr>
      <w:tr w:rsidR="00C3391A" w:rsidRPr="00E64C13" w:rsidTr="00C3391A">
        <w:trPr>
          <w:jc w:val="center"/>
        </w:trPr>
        <w:tc>
          <w:tcPr>
            <w:tcW w:w="795" w:type="dxa"/>
          </w:tcPr>
          <w:p w:rsidR="00151054" w:rsidRDefault="00151054" w:rsidP="001B0A9F">
            <w:pPr>
              <w:pStyle w:val="Akapitzlist"/>
              <w:numPr>
                <w:ilvl w:val="0"/>
                <w:numId w:val="482"/>
              </w:numPr>
              <w:spacing w:before="40" w:after="40"/>
              <w:ind w:left="0" w:firstLine="0"/>
              <w:contextualSpacing w:val="0"/>
              <w:rPr>
                <w:rFonts w:ascii="Arial" w:hAnsi="Arial" w:cs="Arial"/>
              </w:rPr>
            </w:pPr>
          </w:p>
        </w:tc>
        <w:tc>
          <w:tcPr>
            <w:tcW w:w="2657" w:type="dxa"/>
            <w:shd w:val="clear" w:color="auto" w:fill="auto"/>
          </w:tcPr>
          <w:p w:rsidR="00C3391A" w:rsidRPr="00E64C13" w:rsidRDefault="00C3391A" w:rsidP="00855B0D">
            <w:pPr>
              <w:spacing w:before="40" w:after="40"/>
              <w:rPr>
                <w:rFonts w:ascii="Arial" w:hAnsi="Arial" w:cs="Arial"/>
                <w:sz w:val="20"/>
              </w:rPr>
            </w:pPr>
            <w:r>
              <w:rPr>
                <w:rFonts w:ascii="Arial" w:hAnsi="Arial" w:cs="Arial"/>
                <w:sz w:val="20"/>
              </w:rPr>
              <w:t>Kwalifikowalność Beneficjenta/Partnera (jeśli dotyczy)</w:t>
            </w:r>
          </w:p>
        </w:tc>
        <w:tc>
          <w:tcPr>
            <w:tcW w:w="6216" w:type="dxa"/>
            <w:shd w:val="clear" w:color="auto" w:fill="auto"/>
          </w:tcPr>
          <w:p w:rsidR="00490BC0" w:rsidRPr="00B80E7B" w:rsidRDefault="00490BC0" w:rsidP="00490BC0">
            <w:pPr>
              <w:spacing w:before="40" w:after="40"/>
              <w:rPr>
                <w:rFonts w:ascii="Arial" w:hAnsi="Arial" w:cs="Arial"/>
                <w:sz w:val="20"/>
              </w:rPr>
            </w:pPr>
            <w:r>
              <w:rPr>
                <w:rFonts w:ascii="Arial" w:hAnsi="Arial" w:cs="Arial"/>
                <w:sz w:val="20"/>
              </w:rPr>
              <w:t xml:space="preserve">Beneficjent jest  podmiotem </w:t>
            </w:r>
            <w:r w:rsidRPr="00B80E7B">
              <w:rPr>
                <w:rFonts w:ascii="Arial" w:hAnsi="Arial" w:cs="Arial"/>
                <w:sz w:val="20"/>
              </w:rPr>
              <w:t>upra</w:t>
            </w:r>
            <w:r>
              <w:rPr>
                <w:rFonts w:ascii="Arial" w:hAnsi="Arial" w:cs="Arial"/>
                <w:sz w:val="20"/>
              </w:rPr>
              <w:t xml:space="preserve">wnionym do ubiegania się o </w:t>
            </w:r>
            <w:r w:rsidRPr="00B80E7B">
              <w:rPr>
                <w:rFonts w:ascii="Arial" w:hAnsi="Arial" w:cs="Arial"/>
                <w:sz w:val="20"/>
              </w:rPr>
              <w:t>dof</w:t>
            </w:r>
            <w:r>
              <w:rPr>
                <w:rFonts w:ascii="Arial" w:hAnsi="Arial" w:cs="Arial"/>
                <w:sz w:val="20"/>
              </w:rPr>
              <w:t xml:space="preserve">inansowanie w ramach Działania/ </w:t>
            </w:r>
            <w:r w:rsidRPr="00B80E7B">
              <w:rPr>
                <w:rFonts w:ascii="Arial" w:hAnsi="Arial" w:cs="Arial"/>
                <w:sz w:val="20"/>
              </w:rPr>
              <w:t>ty</w:t>
            </w:r>
            <w:r>
              <w:rPr>
                <w:rFonts w:ascii="Arial" w:hAnsi="Arial" w:cs="Arial"/>
                <w:sz w:val="20"/>
              </w:rPr>
              <w:t xml:space="preserve">pu/ów projektu/ów zgodnie z właściwym </w:t>
            </w:r>
            <w:r>
              <w:rPr>
                <w:rFonts w:ascii="Arial" w:hAnsi="Arial" w:cs="Arial"/>
                <w:i/>
                <w:sz w:val="20"/>
              </w:rPr>
              <w:t>Wezwaniem</w:t>
            </w:r>
            <w:r w:rsidRPr="00C30D79">
              <w:rPr>
                <w:rFonts w:ascii="Arial" w:hAnsi="Arial" w:cs="Arial"/>
                <w:i/>
                <w:sz w:val="20"/>
              </w:rPr>
              <w:t xml:space="preserve"> do złożenia wniosk</w:t>
            </w:r>
            <w:r>
              <w:rPr>
                <w:rFonts w:ascii="Arial" w:hAnsi="Arial" w:cs="Arial"/>
                <w:i/>
                <w:sz w:val="20"/>
              </w:rPr>
              <w:t xml:space="preserve">u </w:t>
            </w:r>
            <w:r>
              <w:rPr>
                <w:rFonts w:ascii="Arial" w:hAnsi="Arial" w:cs="Arial"/>
                <w:sz w:val="20"/>
              </w:rPr>
              <w:t xml:space="preserve">oraz wykazem podmiotów dla naboru zatwierdzonym przez Zarząd Województwa </w:t>
            </w:r>
            <w:proofErr w:type="spellStart"/>
            <w:r>
              <w:rPr>
                <w:rFonts w:ascii="Arial" w:hAnsi="Arial" w:cs="Arial"/>
                <w:sz w:val="20"/>
              </w:rPr>
              <w:t>Zachodniopomorskiego.Partner</w:t>
            </w:r>
            <w:proofErr w:type="spellEnd"/>
            <w:r>
              <w:rPr>
                <w:rFonts w:ascii="Arial" w:hAnsi="Arial" w:cs="Arial"/>
                <w:sz w:val="20"/>
              </w:rPr>
              <w:t>/</w:t>
            </w:r>
            <w:proofErr w:type="spellStart"/>
            <w:r>
              <w:rPr>
                <w:rFonts w:ascii="Arial" w:hAnsi="Arial" w:cs="Arial"/>
                <w:sz w:val="20"/>
              </w:rPr>
              <w:t>rzy</w:t>
            </w:r>
            <w:proofErr w:type="spellEnd"/>
            <w:r>
              <w:rPr>
                <w:rFonts w:ascii="Arial" w:hAnsi="Arial" w:cs="Arial"/>
                <w:sz w:val="20"/>
              </w:rPr>
              <w:t>(jeśli dotyczy) nie</w:t>
            </w:r>
            <w:r w:rsidRPr="00B80E7B">
              <w:rPr>
                <w:rFonts w:ascii="Arial" w:hAnsi="Arial" w:cs="Arial"/>
                <w:sz w:val="20"/>
              </w:rPr>
              <w:t xml:space="preserve"> podl</w:t>
            </w:r>
            <w:r>
              <w:rPr>
                <w:rFonts w:ascii="Arial" w:hAnsi="Arial" w:cs="Arial"/>
                <w:sz w:val="20"/>
              </w:rPr>
              <w:t xml:space="preserve">ega/ją </w:t>
            </w:r>
            <w:r w:rsidRPr="00B80E7B">
              <w:rPr>
                <w:rFonts w:ascii="Arial" w:hAnsi="Arial" w:cs="Arial"/>
                <w:sz w:val="20"/>
              </w:rPr>
              <w:t>wykl</w:t>
            </w:r>
            <w:r>
              <w:rPr>
                <w:rFonts w:ascii="Arial" w:hAnsi="Arial" w:cs="Arial"/>
                <w:sz w:val="20"/>
              </w:rPr>
              <w:t xml:space="preserve">uczeniu z możliwości ubiegania </w:t>
            </w:r>
            <w:r w:rsidRPr="00B80E7B">
              <w:rPr>
                <w:rFonts w:ascii="Arial" w:hAnsi="Arial" w:cs="Arial"/>
                <w:sz w:val="20"/>
              </w:rPr>
              <w:t>s</w:t>
            </w:r>
            <w:r>
              <w:rPr>
                <w:rFonts w:ascii="Arial" w:hAnsi="Arial" w:cs="Arial"/>
                <w:sz w:val="20"/>
              </w:rPr>
              <w:t xml:space="preserve">ię o dofinansowanie, w tym </w:t>
            </w:r>
            <w:r w:rsidRPr="00B80E7B">
              <w:rPr>
                <w:rFonts w:ascii="Arial" w:hAnsi="Arial" w:cs="Arial"/>
                <w:sz w:val="20"/>
              </w:rPr>
              <w:t>wyk</w:t>
            </w:r>
            <w:r>
              <w:rPr>
                <w:rFonts w:ascii="Arial" w:hAnsi="Arial" w:cs="Arial"/>
                <w:sz w:val="20"/>
              </w:rPr>
              <w:t xml:space="preserve">luczeniu, o którym mowa w art. 207 ust. 4 ustawy z dnia 27 sierpnia </w:t>
            </w:r>
            <w:r w:rsidRPr="00B80E7B">
              <w:rPr>
                <w:rFonts w:ascii="Arial" w:hAnsi="Arial" w:cs="Arial"/>
                <w:sz w:val="20"/>
              </w:rPr>
              <w:t>2009 r., o finansach publicznych.</w:t>
            </w:r>
          </w:p>
          <w:p w:rsidR="00C3391A" w:rsidRPr="00E64C13" w:rsidRDefault="00490BC0" w:rsidP="00490BC0">
            <w:pPr>
              <w:spacing w:before="40" w:after="40"/>
              <w:rPr>
                <w:rFonts w:ascii="Arial" w:hAnsi="Arial" w:cs="Arial"/>
                <w:sz w:val="20"/>
              </w:rPr>
            </w:pPr>
            <w:r>
              <w:rPr>
                <w:rFonts w:ascii="Arial" w:hAnsi="Arial" w:cs="Arial"/>
                <w:sz w:val="20"/>
              </w:rPr>
              <w:t xml:space="preserve">W przypadku partnera </w:t>
            </w:r>
            <w:r w:rsidRPr="00B80E7B">
              <w:rPr>
                <w:rFonts w:ascii="Arial" w:hAnsi="Arial" w:cs="Arial"/>
                <w:sz w:val="20"/>
              </w:rPr>
              <w:t>stano</w:t>
            </w:r>
            <w:r>
              <w:rPr>
                <w:rFonts w:ascii="Arial" w:hAnsi="Arial" w:cs="Arial"/>
                <w:sz w:val="20"/>
              </w:rPr>
              <w:t xml:space="preserve">wiącego  podmiot, o którym mowa w  art. 207 ust. 7 ustawy z dnia 27 sierpnia  2009 r., o finansach    publicznych, kryterium dotyczące kwalifikowalności Partnera     zostaje </w:t>
            </w:r>
            <w:r w:rsidRPr="00B80E7B">
              <w:rPr>
                <w:rFonts w:ascii="Arial" w:hAnsi="Arial" w:cs="Arial"/>
                <w:sz w:val="20"/>
              </w:rPr>
              <w:t>au</w:t>
            </w:r>
            <w:r>
              <w:rPr>
                <w:rFonts w:ascii="Arial" w:hAnsi="Arial" w:cs="Arial"/>
                <w:sz w:val="20"/>
              </w:rPr>
              <w:t xml:space="preserve">tomatycznie </w:t>
            </w:r>
            <w:r w:rsidRPr="00B80E7B">
              <w:rPr>
                <w:rFonts w:ascii="Arial" w:hAnsi="Arial" w:cs="Arial"/>
                <w:sz w:val="20"/>
              </w:rPr>
              <w:t>uznane za spełnione.</w:t>
            </w:r>
          </w:p>
        </w:tc>
        <w:tc>
          <w:tcPr>
            <w:tcW w:w="4598" w:type="dxa"/>
            <w:shd w:val="clear" w:color="auto" w:fill="auto"/>
          </w:tcPr>
          <w:p w:rsidR="00490BC0" w:rsidRPr="00E64C13" w:rsidRDefault="00490BC0" w:rsidP="00490BC0">
            <w:pPr>
              <w:spacing w:before="40" w:after="40"/>
              <w:rPr>
                <w:rFonts w:ascii="Arial" w:hAnsi="Arial" w:cs="Arial"/>
                <w:sz w:val="20"/>
              </w:rPr>
            </w:pPr>
            <w:r w:rsidRPr="00E64C13">
              <w:rPr>
                <w:rFonts w:ascii="Arial" w:hAnsi="Arial" w:cs="Arial"/>
                <w:sz w:val="20"/>
              </w:rPr>
              <w:t>Spełnienie kryterium jest konieczne do przyznania dofinansowania.</w:t>
            </w:r>
          </w:p>
          <w:p w:rsidR="00490BC0" w:rsidRPr="00E64C13" w:rsidRDefault="00490BC0" w:rsidP="00490BC0">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C3391A" w:rsidRPr="00E64C13" w:rsidRDefault="00490BC0" w:rsidP="00490BC0">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C3391A" w:rsidRPr="00E64C13" w:rsidTr="00C3391A">
        <w:trPr>
          <w:jc w:val="center"/>
        </w:trPr>
        <w:tc>
          <w:tcPr>
            <w:tcW w:w="795" w:type="dxa"/>
          </w:tcPr>
          <w:p w:rsidR="00151054" w:rsidRDefault="00151054" w:rsidP="001B0A9F">
            <w:pPr>
              <w:pStyle w:val="Akapitzlist"/>
              <w:numPr>
                <w:ilvl w:val="0"/>
                <w:numId w:val="482"/>
              </w:numPr>
              <w:spacing w:before="40" w:after="40"/>
              <w:ind w:left="0" w:firstLine="0"/>
              <w:contextualSpacing w:val="0"/>
              <w:rPr>
                <w:rFonts w:ascii="Arial" w:hAnsi="Arial" w:cs="Arial"/>
              </w:rPr>
            </w:pPr>
          </w:p>
        </w:tc>
        <w:tc>
          <w:tcPr>
            <w:tcW w:w="2657" w:type="dxa"/>
            <w:shd w:val="clear" w:color="auto" w:fill="auto"/>
          </w:tcPr>
          <w:p w:rsidR="00C3391A" w:rsidRPr="00E64C13" w:rsidRDefault="00C3391A" w:rsidP="00855B0D">
            <w:pPr>
              <w:spacing w:before="40" w:after="40"/>
              <w:rPr>
                <w:rFonts w:ascii="Arial" w:hAnsi="Arial" w:cs="Arial"/>
                <w:sz w:val="20"/>
              </w:rPr>
            </w:pPr>
            <w:r w:rsidRPr="00E64C13">
              <w:rPr>
                <w:rFonts w:ascii="Arial" w:hAnsi="Arial" w:cs="Arial"/>
                <w:sz w:val="20"/>
              </w:rPr>
              <w:t>Zgodność z zasadami horyzontalnymi</w:t>
            </w:r>
          </w:p>
        </w:tc>
        <w:tc>
          <w:tcPr>
            <w:tcW w:w="6216" w:type="dxa"/>
            <w:shd w:val="clear" w:color="auto" w:fill="auto"/>
          </w:tcPr>
          <w:p w:rsidR="00490BC0" w:rsidRPr="00E64C13" w:rsidRDefault="00490BC0" w:rsidP="00490BC0">
            <w:pPr>
              <w:spacing w:before="40" w:after="40"/>
              <w:rPr>
                <w:rFonts w:ascii="Arial" w:hAnsi="Arial" w:cs="Arial"/>
                <w:sz w:val="20"/>
              </w:rPr>
            </w:pPr>
            <w:r w:rsidRPr="00E64C13">
              <w:rPr>
                <w:rFonts w:ascii="Arial" w:hAnsi="Arial" w:cs="Arial"/>
                <w:sz w:val="20"/>
              </w:rPr>
              <w:t xml:space="preserve">Projekt jest zgodny z: </w:t>
            </w:r>
          </w:p>
          <w:p w:rsidR="00490BC0" w:rsidRDefault="00490BC0" w:rsidP="001B0A9F">
            <w:pPr>
              <w:numPr>
                <w:ilvl w:val="0"/>
                <w:numId w:val="493"/>
              </w:numPr>
              <w:spacing w:before="40" w:after="40"/>
              <w:ind w:left="357" w:hanging="357"/>
              <w:rPr>
                <w:rFonts w:ascii="Arial" w:hAnsi="Arial" w:cs="Arial"/>
                <w:sz w:val="20"/>
              </w:rPr>
            </w:pPr>
            <w:r w:rsidRPr="00E64C13">
              <w:rPr>
                <w:rFonts w:ascii="Arial" w:hAnsi="Arial" w:cs="Arial"/>
                <w:sz w:val="20"/>
              </w:rPr>
              <w:t>zasadą równości szans kobiet i mężczyzn, w oparciu o standard minimum,</w:t>
            </w:r>
          </w:p>
          <w:p w:rsidR="00490BC0" w:rsidRPr="00223FE4" w:rsidRDefault="00490BC0" w:rsidP="00490BC0">
            <w:pPr>
              <w:spacing w:before="40" w:after="40"/>
              <w:rPr>
                <w:rFonts w:ascii="Arial" w:hAnsi="Arial" w:cs="Arial"/>
                <w:sz w:val="20"/>
              </w:rPr>
            </w:pPr>
            <w:r>
              <w:rPr>
                <w:rFonts w:ascii="Arial" w:hAnsi="Arial" w:cs="Arial"/>
                <w:sz w:val="20"/>
              </w:rPr>
              <w:t>Z</w:t>
            </w:r>
            <w:r w:rsidRPr="00421D14">
              <w:rPr>
                <w:rFonts w:ascii="Arial" w:hAnsi="Arial" w:cs="Arial"/>
                <w:sz w:val="20"/>
              </w:rPr>
              <w:t>e względu na charakterystykę udzielanego wsparcia</w:t>
            </w:r>
            <w:r>
              <w:rPr>
                <w:rFonts w:ascii="Arial" w:hAnsi="Arial" w:cs="Arial"/>
                <w:sz w:val="20"/>
              </w:rPr>
              <w:t xml:space="preserve"> w ramach trybu nadzwyczajnego tj. </w:t>
            </w:r>
            <w:r w:rsidRPr="00223FE4">
              <w:rPr>
                <w:rFonts w:ascii="Arial" w:hAnsi="Arial" w:cs="Arial"/>
                <w:sz w:val="20"/>
              </w:rPr>
              <w:t>przedsięwzięć związan</w:t>
            </w:r>
            <w:r>
              <w:rPr>
                <w:rFonts w:ascii="Arial" w:hAnsi="Arial" w:cs="Arial"/>
                <w:sz w:val="20"/>
              </w:rPr>
              <w:t>ych</w:t>
            </w:r>
            <w:r w:rsidRPr="00223FE4">
              <w:rPr>
                <w:rFonts w:ascii="Arial" w:hAnsi="Arial" w:cs="Arial"/>
                <w:sz w:val="20"/>
              </w:rPr>
              <w:t xml:space="preserve"> z walką i zapobieganiem COVID-19 kryterium uznaje się za spełnione w części dotyczącej zasady równości szans kobiet i mężczyzn w przypadku uzyskania mini</w:t>
            </w:r>
            <w:r>
              <w:rPr>
                <w:rFonts w:ascii="Arial" w:hAnsi="Arial" w:cs="Arial"/>
                <w:sz w:val="20"/>
              </w:rPr>
              <w:t>malnej liczy punktów tj.</w:t>
            </w:r>
            <w:r w:rsidRPr="00223FE4">
              <w:rPr>
                <w:rFonts w:ascii="Arial" w:hAnsi="Arial" w:cs="Arial"/>
                <w:sz w:val="20"/>
              </w:rPr>
              <w:t xml:space="preserve"> 1 punktu </w:t>
            </w:r>
            <w:r>
              <w:rPr>
                <w:rFonts w:ascii="Arial" w:hAnsi="Arial" w:cs="Arial"/>
                <w:sz w:val="20"/>
              </w:rPr>
              <w:t xml:space="preserve">w standardzie minimum </w:t>
            </w:r>
            <w:r w:rsidRPr="00223FE4">
              <w:rPr>
                <w:rFonts w:ascii="Arial" w:hAnsi="Arial" w:cs="Arial"/>
                <w:sz w:val="20"/>
              </w:rPr>
              <w:t>za zapewnienie równościowego zarz</w:t>
            </w:r>
            <w:r>
              <w:rPr>
                <w:rFonts w:ascii="Arial" w:hAnsi="Arial" w:cs="Arial"/>
                <w:sz w:val="20"/>
              </w:rPr>
              <w:t>ą</w:t>
            </w:r>
            <w:r w:rsidRPr="00223FE4">
              <w:rPr>
                <w:rFonts w:ascii="Arial" w:hAnsi="Arial" w:cs="Arial"/>
                <w:sz w:val="20"/>
              </w:rPr>
              <w:t>dzania w projekcie.</w:t>
            </w:r>
          </w:p>
          <w:p w:rsidR="00490BC0" w:rsidRDefault="00490BC0" w:rsidP="00490BC0">
            <w:pPr>
              <w:spacing w:before="40" w:after="40"/>
              <w:ind w:left="357"/>
              <w:rPr>
                <w:rFonts w:ascii="Arial" w:hAnsi="Arial" w:cs="Arial"/>
                <w:sz w:val="20"/>
              </w:rPr>
            </w:pPr>
          </w:p>
          <w:p w:rsidR="00490BC0" w:rsidRPr="00E64C13" w:rsidRDefault="00490BC0" w:rsidP="001B0A9F">
            <w:pPr>
              <w:numPr>
                <w:ilvl w:val="0"/>
                <w:numId w:val="493"/>
              </w:numPr>
              <w:spacing w:before="40" w:after="40"/>
              <w:ind w:left="357" w:hanging="357"/>
              <w:rPr>
                <w:rFonts w:ascii="Arial" w:hAnsi="Arial" w:cs="Arial"/>
                <w:sz w:val="20"/>
              </w:rPr>
            </w:pPr>
            <w:r w:rsidRPr="00E64C13">
              <w:rPr>
                <w:rFonts w:ascii="Arial" w:hAnsi="Arial" w:cs="Arial"/>
                <w:sz w:val="20"/>
              </w:rPr>
              <w:t>właściwymi politykami i zasadami wspólnotowym:</w:t>
            </w:r>
          </w:p>
          <w:p w:rsidR="00490BC0" w:rsidRPr="00E64C13" w:rsidRDefault="00490BC0" w:rsidP="001B0A9F">
            <w:pPr>
              <w:pStyle w:val="Akapitzlist"/>
              <w:numPr>
                <w:ilvl w:val="0"/>
                <w:numId w:val="347"/>
              </w:numPr>
              <w:spacing w:before="40" w:after="40"/>
              <w:ind w:left="714" w:hanging="357"/>
              <w:contextualSpacing w:val="0"/>
              <w:rPr>
                <w:rFonts w:ascii="Arial" w:hAnsi="Arial" w:cs="Arial"/>
              </w:rPr>
            </w:pPr>
            <w:r w:rsidRPr="00E64C13">
              <w:rPr>
                <w:rFonts w:ascii="Arial" w:hAnsi="Arial" w:cs="Arial"/>
              </w:rPr>
              <w:t>zrównoważonego rozwoju,</w:t>
            </w:r>
            <w:r>
              <w:rPr>
                <w:rFonts w:ascii="Arial" w:hAnsi="Arial" w:cs="Arial"/>
              </w:rPr>
              <w:t xml:space="preserve"> </w:t>
            </w:r>
          </w:p>
          <w:p w:rsidR="00490BC0" w:rsidRDefault="00490BC0" w:rsidP="001B0A9F">
            <w:pPr>
              <w:pStyle w:val="Akapitzlist"/>
              <w:numPr>
                <w:ilvl w:val="0"/>
                <w:numId w:val="347"/>
              </w:numPr>
              <w:spacing w:before="40" w:after="40"/>
              <w:ind w:left="714" w:hanging="357"/>
              <w:contextualSpacing w:val="0"/>
              <w:rPr>
                <w:rFonts w:ascii="Arial" w:hAnsi="Arial" w:cs="Arial"/>
              </w:rPr>
            </w:pPr>
            <w:r>
              <w:rPr>
                <w:rFonts w:ascii="Arial" w:hAnsi="Arial" w:cs="Arial"/>
              </w:rPr>
              <w:t>promowania i realizacji zasady</w:t>
            </w:r>
            <w:r w:rsidRPr="00E64C13">
              <w:rPr>
                <w:rFonts w:ascii="Arial" w:hAnsi="Arial" w:cs="Arial"/>
              </w:rPr>
              <w:t xml:space="preserve"> równości szans i niedyskryminacji</w:t>
            </w:r>
            <w:r>
              <w:rPr>
                <w:rFonts w:ascii="Arial" w:hAnsi="Arial" w:cs="Arial"/>
              </w:rPr>
              <w:t>,</w:t>
            </w:r>
            <w:r w:rsidRPr="00E64C13">
              <w:rPr>
                <w:rFonts w:ascii="Arial" w:hAnsi="Arial" w:cs="Arial"/>
              </w:rPr>
              <w:t xml:space="preserve"> w tym </w:t>
            </w:r>
            <w:r>
              <w:rPr>
                <w:rFonts w:ascii="Arial" w:hAnsi="Arial" w:cs="Arial"/>
              </w:rPr>
              <w:t>m.in. koniecznością stosowania zasady uniwersalnego projektowania.</w:t>
            </w:r>
          </w:p>
          <w:p w:rsidR="00490BC0" w:rsidRDefault="00490BC0" w:rsidP="00490BC0">
            <w:pPr>
              <w:spacing w:before="40" w:after="40"/>
              <w:rPr>
                <w:rFonts w:ascii="Arial" w:hAnsi="Arial" w:cs="Arial"/>
                <w:sz w:val="20"/>
              </w:rPr>
            </w:pPr>
            <w:r w:rsidRPr="00A649AA">
              <w:rPr>
                <w:rFonts w:ascii="Arial" w:hAnsi="Arial"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 dostępność dla jak najszerszego grona odbiorców, w szczególności osób z niepełnosprawnościami.</w:t>
            </w:r>
          </w:p>
          <w:p w:rsidR="00151054" w:rsidRDefault="00151054">
            <w:pPr>
              <w:spacing w:before="40" w:after="40"/>
              <w:rPr>
                <w:rFonts w:ascii="Arial" w:hAnsi="Arial" w:cs="Arial"/>
              </w:rPr>
            </w:pPr>
          </w:p>
        </w:tc>
        <w:tc>
          <w:tcPr>
            <w:tcW w:w="4598" w:type="dxa"/>
            <w:shd w:val="clear" w:color="auto" w:fill="auto"/>
          </w:tcPr>
          <w:p w:rsidR="00C3391A" w:rsidRPr="00E64C13" w:rsidRDefault="00C3391A" w:rsidP="00855B0D">
            <w:pPr>
              <w:spacing w:before="40" w:after="40"/>
              <w:rPr>
                <w:rFonts w:ascii="Arial" w:hAnsi="Arial" w:cs="Arial"/>
                <w:sz w:val="20"/>
              </w:rPr>
            </w:pPr>
            <w:r w:rsidRPr="00E64C13">
              <w:rPr>
                <w:rFonts w:ascii="Arial" w:hAnsi="Arial" w:cs="Arial"/>
                <w:sz w:val="20"/>
              </w:rPr>
              <w:lastRenderedPageBreak/>
              <w:t>Spełnienie kryterium jest konieczne do przyznania dofinansowania.</w:t>
            </w:r>
          </w:p>
          <w:p w:rsidR="00C3391A" w:rsidRPr="00E64C13" w:rsidRDefault="00C3391A"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C3391A" w:rsidRPr="00E64C13" w:rsidRDefault="00C3391A"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bl>
    <w:p w:rsidR="00287892" w:rsidRDefault="00287892" w:rsidP="00E84A57">
      <w:pPr>
        <w:rPr>
          <w:b/>
        </w:rPr>
      </w:pPr>
    </w:p>
    <w:tbl>
      <w:tblPr>
        <w:tblStyle w:val="Tabela-Siatka"/>
        <w:tblW w:w="14632" w:type="dxa"/>
        <w:jc w:val="center"/>
        <w:tblLayout w:type="fixed"/>
        <w:tblLook w:val="04A0" w:firstRow="1" w:lastRow="0" w:firstColumn="1" w:lastColumn="0" w:noHBand="0" w:noVBand="1"/>
      </w:tblPr>
      <w:tblGrid>
        <w:gridCol w:w="995"/>
        <w:gridCol w:w="2823"/>
        <w:gridCol w:w="6216"/>
        <w:gridCol w:w="4598"/>
      </w:tblGrid>
      <w:tr w:rsidR="00C3391A" w:rsidRPr="00E64C13" w:rsidTr="00C3391A">
        <w:trPr>
          <w:jc w:val="center"/>
        </w:trPr>
        <w:tc>
          <w:tcPr>
            <w:tcW w:w="14632" w:type="dxa"/>
            <w:gridSpan w:val="4"/>
          </w:tcPr>
          <w:p w:rsidR="00C3391A" w:rsidRPr="00E64C13" w:rsidRDefault="00C3391A" w:rsidP="00855B0D">
            <w:pPr>
              <w:spacing w:before="40" w:after="40"/>
              <w:jc w:val="center"/>
              <w:rPr>
                <w:rFonts w:ascii="Arial" w:hAnsi="Arial" w:cs="Arial"/>
                <w:b/>
                <w:sz w:val="20"/>
              </w:rPr>
            </w:pPr>
            <w:r w:rsidRPr="00E64C13">
              <w:rPr>
                <w:rFonts w:ascii="Arial" w:hAnsi="Arial" w:cs="Arial"/>
                <w:b/>
                <w:sz w:val="20"/>
              </w:rPr>
              <w:t>Kryteria administracyjności</w:t>
            </w:r>
          </w:p>
        </w:tc>
      </w:tr>
      <w:tr w:rsidR="00C3391A" w:rsidRPr="00E64C13" w:rsidTr="00C3391A">
        <w:trPr>
          <w:jc w:val="center"/>
        </w:trPr>
        <w:tc>
          <w:tcPr>
            <w:tcW w:w="995"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L.p.</w:t>
            </w:r>
          </w:p>
        </w:tc>
        <w:tc>
          <w:tcPr>
            <w:tcW w:w="2823"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Nazwa kryterium</w:t>
            </w:r>
          </w:p>
        </w:tc>
        <w:tc>
          <w:tcPr>
            <w:tcW w:w="6216"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Definicja kryterium</w:t>
            </w:r>
          </w:p>
        </w:tc>
        <w:tc>
          <w:tcPr>
            <w:tcW w:w="4598"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Opis znaczenia kryterium</w:t>
            </w:r>
          </w:p>
        </w:tc>
      </w:tr>
      <w:tr w:rsidR="00C3391A" w:rsidRPr="00E64C13" w:rsidTr="00C3391A">
        <w:trPr>
          <w:jc w:val="center"/>
        </w:trPr>
        <w:tc>
          <w:tcPr>
            <w:tcW w:w="995"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1</w:t>
            </w:r>
          </w:p>
        </w:tc>
        <w:tc>
          <w:tcPr>
            <w:tcW w:w="2823"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2</w:t>
            </w:r>
          </w:p>
        </w:tc>
        <w:tc>
          <w:tcPr>
            <w:tcW w:w="6216"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3</w:t>
            </w:r>
          </w:p>
        </w:tc>
        <w:tc>
          <w:tcPr>
            <w:tcW w:w="4598"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4</w:t>
            </w:r>
          </w:p>
        </w:tc>
      </w:tr>
      <w:tr w:rsidR="00C3391A" w:rsidRPr="00E64C13" w:rsidTr="00C3391A">
        <w:trPr>
          <w:jc w:val="center"/>
        </w:trPr>
        <w:tc>
          <w:tcPr>
            <w:tcW w:w="995" w:type="dxa"/>
          </w:tcPr>
          <w:p w:rsidR="00151054" w:rsidRDefault="00151054" w:rsidP="001B0A9F">
            <w:pPr>
              <w:pStyle w:val="Akapitzlist"/>
              <w:numPr>
                <w:ilvl w:val="0"/>
                <w:numId w:val="483"/>
              </w:numPr>
              <w:spacing w:before="40" w:after="40"/>
              <w:ind w:hanging="631"/>
              <w:contextualSpacing w:val="0"/>
              <w:rPr>
                <w:rFonts w:ascii="Arial" w:hAnsi="Arial" w:cs="Arial"/>
              </w:rPr>
            </w:pPr>
          </w:p>
        </w:tc>
        <w:tc>
          <w:tcPr>
            <w:tcW w:w="2823" w:type="dxa"/>
          </w:tcPr>
          <w:p w:rsidR="00C3391A" w:rsidRPr="00E64C13" w:rsidRDefault="00C3391A" w:rsidP="00855B0D">
            <w:pPr>
              <w:spacing w:before="40" w:after="40"/>
              <w:rPr>
                <w:rFonts w:ascii="Arial" w:hAnsi="Arial" w:cs="Arial"/>
                <w:sz w:val="20"/>
              </w:rPr>
            </w:pPr>
            <w:r w:rsidRPr="00E64C13">
              <w:rPr>
                <w:rFonts w:ascii="Arial" w:hAnsi="Arial" w:cs="Arial"/>
                <w:sz w:val="20"/>
              </w:rPr>
              <w:t>Intensywność wsparcia</w:t>
            </w:r>
          </w:p>
        </w:tc>
        <w:tc>
          <w:tcPr>
            <w:tcW w:w="6216" w:type="dxa"/>
          </w:tcPr>
          <w:p w:rsidR="00C3391A" w:rsidRPr="00E64C13" w:rsidRDefault="00C3391A" w:rsidP="00855B0D">
            <w:pPr>
              <w:spacing w:before="40" w:after="40"/>
              <w:rPr>
                <w:rFonts w:ascii="Arial" w:hAnsi="Arial" w:cs="Arial"/>
                <w:sz w:val="20"/>
              </w:rPr>
            </w:pPr>
            <w:r w:rsidRPr="00E64C13">
              <w:rPr>
                <w:rFonts w:ascii="Arial" w:hAnsi="Arial" w:cs="Arial"/>
                <w:sz w:val="20"/>
              </w:rPr>
              <w:t xml:space="preserve">Wnioskowana kwota i poziom wsparcia są zgodne z zapisami </w:t>
            </w:r>
            <w:r w:rsidRPr="00C30D79">
              <w:rPr>
                <w:rFonts w:ascii="Arial" w:hAnsi="Arial" w:cs="Arial"/>
                <w:i/>
                <w:sz w:val="20"/>
              </w:rPr>
              <w:t>Wezwania do złożenia wniosku</w:t>
            </w:r>
            <w:r w:rsidRPr="00E64C13">
              <w:rPr>
                <w:rFonts w:ascii="Arial" w:hAnsi="Arial" w:cs="Arial"/>
                <w:sz w:val="20"/>
              </w:rPr>
              <w:t>.</w:t>
            </w:r>
          </w:p>
        </w:tc>
        <w:tc>
          <w:tcPr>
            <w:tcW w:w="4598" w:type="dxa"/>
          </w:tcPr>
          <w:p w:rsidR="00C3391A" w:rsidRPr="00E64C13" w:rsidRDefault="00C3391A"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C3391A" w:rsidRPr="00E64C13" w:rsidRDefault="00C3391A"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C3391A" w:rsidRPr="00E64C13" w:rsidRDefault="00C3391A"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C3391A" w:rsidRPr="00E64C13" w:rsidTr="00C3391A">
        <w:trPr>
          <w:jc w:val="center"/>
        </w:trPr>
        <w:tc>
          <w:tcPr>
            <w:tcW w:w="995" w:type="dxa"/>
          </w:tcPr>
          <w:p w:rsidR="00151054" w:rsidRDefault="00151054" w:rsidP="001B0A9F">
            <w:pPr>
              <w:pStyle w:val="Akapitzlist"/>
              <w:numPr>
                <w:ilvl w:val="0"/>
                <w:numId w:val="483"/>
              </w:numPr>
              <w:spacing w:before="40" w:after="40"/>
              <w:ind w:left="0" w:firstLine="0"/>
              <w:contextualSpacing w:val="0"/>
              <w:rPr>
                <w:rFonts w:ascii="Arial" w:hAnsi="Arial" w:cs="Arial"/>
              </w:rPr>
            </w:pPr>
          </w:p>
        </w:tc>
        <w:tc>
          <w:tcPr>
            <w:tcW w:w="2823" w:type="dxa"/>
          </w:tcPr>
          <w:p w:rsidR="00C3391A" w:rsidRPr="00E64C13" w:rsidRDefault="00C3391A" w:rsidP="00855B0D">
            <w:pPr>
              <w:spacing w:before="40" w:after="40"/>
              <w:rPr>
                <w:rFonts w:ascii="Arial" w:hAnsi="Arial" w:cs="Arial"/>
                <w:sz w:val="20"/>
              </w:rPr>
            </w:pPr>
            <w:r w:rsidRPr="00E64C13">
              <w:rPr>
                <w:rFonts w:ascii="Arial" w:hAnsi="Arial" w:cs="Arial"/>
                <w:sz w:val="20"/>
              </w:rPr>
              <w:t>Zgodność z kwalifikowalnością wydatków</w:t>
            </w:r>
          </w:p>
        </w:tc>
        <w:tc>
          <w:tcPr>
            <w:tcW w:w="6216" w:type="dxa"/>
          </w:tcPr>
          <w:p w:rsidR="00C3391A" w:rsidRDefault="00C3391A" w:rsidP="00855B0D">
            <w:pPr>
              <w:spacing w:before="40" w:after="40"/>
              <w:rPr>
                <w:rFonts w:ascii="Arial" w:hAnsi="Arial" w:cs="Arial"/>
                <w:i/>
                <w:sz w:val="20"/>
              </w:rPr>
            </w:pPr>
            <w:r w:rsidRPr="00E64C13">
              <w:rPr>
                <w:rFonts w:ascii="Arial" w:hAnsi="Arial" w:cs="Arial"/>
                <w:sz w:val="20"/>
              </w:rPr>
              <w:t xml:space="preserve">Wydatki w projekcie są zgodne z </w:t>
            </w:r>
            <w:r w:rsidRPr="00E64C13">
              <w:rPr>
                <w:rFonts w:ascii="Arial" w:eastAsia="Times New Roman" w:hAnsi="Arial" w:cs="Arial"/>
                <w:i/>
                <w:sz w:val="20"/>
                <w:lang w:eastAsia="pl-PL"/>
              </w:rPr>
              <w:t xml:space="preserve">Wytycznymi w zakresie kwalifikowalności wydatków Europejskiego Funduszu Rozwoju Regionalnego, Europejskiego Funduszu Społecznego oraz Funduszu Spójności </w:t>
            </w:r>
            <w:r>
              <w:rPr>
                <w:rFonts w:ascii="Arial" w:eastAsia="Times New Roman" w:hAnsi="Arial" w:cs="Arial"/>
                <w:i/>
                <w:sz w:val="20"/>
                <w:lang w:eastAsia="pl-PL"/>
              </w:rPr>
              <w:t>na lata 2014-</w:t>
            </w:r>
            <w:r w:rsidRPr="0033192B">
              <w:rPr>
                <w:rFonts w:ascii="Arial" w:eastAsia="Times New Roman" w:hAnsi="Arial" w:cs="Arial"/>
                <w:i/>
                <w:sz w:val="20"/>
                <w:lang w:eastAsia="pl-PL"/>
              </w:rPr>
              <w:t>2020</w:t>
            </w:r>
            <w:r>
              <w:rPr>
                <w:rFonts w:ascii="Arial" w:hAnsi="Arial" w:cs="Arial"/>
                <w:i/>
                <w:sz w:val="20"/>
              </w:rPr>
              <w:t>.</w:t>
            </w:r>
          </w:p>
          <w:p w:rsidR="00C3391A" w:rsidRPr="00E64C13" w:rsidRDefault="00C3391A" w:rsidP="00855B0D">
            <w:pPr>
              <w:spacing w:before="40" w:after="40"/>
              <w:rPr>
                <w:rFonts w:ascii="Arial" w:hAnsi="Arial" w:cs="Arial"/>
                <w:sz w:val="20"/>
              </w:rPr>
            </w:pPr>
            <w:r>
              <w:rPr>
                <w:rFonts w:ascii="Arial" w:hAnsi="Arial" w:cs="Arial"/>
                <w:sz w:val="20"/>
              </w:rPr>
              <w:t xml:space="preserve">Planowane wydatki są uzasadnione, niezbędne, racjonalne i adekwatne do zakresu merytorycznego projektu w tym opisu grupy docelowej i planowanego wsparcia. Wydatki założone w </w:t>
            </w:r>
            <w:r w:rsidRPr="00F57930">
              <w:rPr>
                <w:rFonts w:ascii="Arial" w:hAnsi="Arial" w:cs="Arial"/>
                <w:sz w:val="20"/>
              </w:rPr>
              <w:t>projekcie  s</w:t>
            </w:r>
            <w:r>
              <w:rPr>
                <w:rFonts w:ascii="Arial" w:hAnsi="Arial" w:cs="Arial"/>
                <w:sz w:val="20"/>
              </w:rPr>
              <w:t>ą  zgodne z katalogiem wydatków, limitami (w tym stawką ryczałtową  dla  kosztów pośrednich</w:t>
            </w:r>
            <w:r w:rsidR="00490BC0">
              <w:rPr>
                <w:rFonts w:ascii="Arial" w:hAnsi="Arial" w:cs="Arial"/>
                <w:sz w:val="20"/>
              </w:rPr>
              <w:t>- jeśli dotyczy</w:t>
            </w:r>
            <w:r>
              <w:rPr>
                <w:rFonts w:ascii="Arial" w:hAnsi="Arial" w:cs="Arial"/>
                <w:sz w:val="20"/>
              </w:rPr>
              <w:t xml:space="preserve">) oraz zasadami kwalifikowalności określonymi w </w:t>
            </w:r>
            <w:r w:rsidRPr="00C30D79">
              <w:rPr>
                <w:rFonts w:ascii="Arial" w:hAnsi="Arial" w:cs="Arial"/>
                <w:i/>
                <w:sz w:val="20"/>
              </w:rPr>
              <w:t>Wezwaniu do złożenia wniosku</w:t>
            </w:r>
            <w:r w:rsidDel="00B42223">
              <w:rPr>
                <w:rFonts w:ascii="Arial" w:hAnsi="Arial" w:cs="Arial"/>
                <w:sz w:val="20"/>
              </w:rPr>
              <w:t xml:space="preserve"> </w:t>
            </w:r>
            <w:r>
              <w:rPr>
                <w:rFonts w:ascii="Arial" w:hAnsi="Arial" w:cs="Arial"/>
                <w:sz w:val="20"/>
              </w:rPr>
              <w:t>(jeśli dotyczy). Poziom wydatków w ramach cross -</w:t>
            </w:r>
            <w:proofErr w:type="spellStart"/>
            <w:r>
              <w:rPr>
                <w:rFonts w:ascii="Arial" w:hAnsi="Arial" w:cs="Arial"/>
                <w:sz w:val="20"/>
              </w:rPr>
              <w:t>financingu</w:t>
            </w:r>
            <w:proofErr w:type="spellEnd"/>
            <w:r>
              <w:rPr>
                <w:rFonts w:ascii="Arial" w:hAnsi="Arial" w:cs="Arial"/>
                <w:sz w:val="20"/>
              </w:rPr>
              <w:t xml:space="preserve"> oraz środków trwałych jest  zgodny  z  poziomem tych wydatków wskazanym w </w:t>
            </w:r>
            <w:r w:rsidRPr="00C30D79">
              <w:rPr>
                <w:rFonts w:ascii="Arial" w:hAnsi="Arial" w:cs="Arial"/>
                <w:i/>
                <w:sz w:val="20"/>
              </w:rPr>
              <w:t>Wezwaniu do złożenia wniosku.</w:t>
            </w:r>
          </w:p>
        </w:tc>
        <w:tc>
          <w:tcPr>
            <w:tcW w:w="4598" w:type="dxa"/>
          </w:tcPr>
          <w:p w:rsidR="00C3391A" w:rsidRPr="00E64C13" w:rsidRDefault="00C3391A"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C3391A" w:rsidRPr="00E64C13" w:rsidRDefault="00C3391A"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C3391A" w:rsidRPr="00E64C13" w:rsidRDefault="00C3391A"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C3391A" w:rsidRPr="00E64C13" w:rsidTr="00C3391A">
        <w:trPr>
          <w:jc w:val="center"/>
        </w:trPr>
        <w:tc>
          <w:tcPr>
            <w:tcW w:w="995" w:type="dxa"/>
          </w:tcPr>
          <w:p w:rsidR="00151054" w:rsidRDefault="00151054" w:rsidP="001B0A9F">
            <w:pPr>
              <w:pStyle w:val="Akapitzlist"/>
              <w:numPr>
                <w:ilvl w:val="0"/>
                <w:numId w:val="483"/>
              </w:numPr>
              <w:spacing w:before="40" w:after="40"/>
              <w:ind w:left="0" w:firstLine="0"/>
              <w:contextualSpacing w:val="0"/>
              <w:rPr>
                <w:rFonts w:ascii="Arial" w:hAnsi="Arial" w:cs="Arial"/>
              </w:rPr>
            </w:pPr>
          </w:p>
        </w:tc>
        <w:tc>
          <w:tcPr>
            <w:tcW w:w="2823" w:type="dxa"/>
          </w:tcPr>
          <w:p w:rsidR="00C3391A" w:rsidRPr="00E64C13" w:rsidRDefault="00C3391A" w:rsidP="00855B0D">
            <w:pPr>
              <w:spacing w:before="40" w:after="40"/>
              <w:rPr>
                <w:rFonts w:ascii="Arial" w:hAnsi="Arial" w:cs="Arial"/>
                <w:sz w:val="20"/>
              </w:rPr>
            </w:pPr>
            <w:r>
              <w:rPr>
                <w:rFonts w:ascii="Arial" w:hAnsi="Arial" w:cs="Arial"/>
                <w:sz w:val="20"/>
              </w:rPr>
              <w:t>Zgodność z warunkami realizacji wsparcia</w:t>
            </w:r>
          </w:p>
        </w:tc>
        <w:tc>
          <w:tcPr>
            <w:tcW w:w="6216" w:type="dxa"/>
          </w:tcPr>
          <w:p w:rsidR="00C3391A" w:rsidRPr="00E64C13" w:rsidRDefault="00490BC0" w:rsidP="00855B0D">
            <w:pPr>
              <w:spacing w:before="40" w:after="40"/>
              <w:rPr>
                <w:rFonts w:ascii="Arial" w:hAnsi="Arial" w:cs="Arial"/>
                <w:sz w:val="20"/>
              </w:rPr>
            </w:pPr>
            <w:r>
              <w:rPr>
                <w:rFonts w:ascii="Arial" w:hAnsi="Arial" w:cs="Arial"/>
                <w:sz w:val="20"/>
              </w:rPr>
              <w:t xml:space="preserve">Wniosek został sporządzony zgodnie z uwarunkowaniami realizacji wsparcia wskazanymi przez IP w </w:t>
            </w:r>
            <w:r w:rsidRPr="00C30D79">
              <w:rPr>
                <w:rFonts w:ascii="Arial" w:hAnsi="Arial" w:cs="Arial"/>
                <w:i/>
                <w:sz w:val="20"/>
              </w:rPr>
              <w:t>Wezwaniu do złożenia wniosku</w:t>
            </w:r>
            <w:r w:rsidDel="00B42223">
              <w:rPr>
                <w:rFonts w:ascii="Arial" w:hAnsi="Arial" w:cs="Arial"/>
                <w:sz w:val="20"/>
              </w:rPr>
              <w:t xml:space="preserve"> </w:t>
            </w:r>
            <w:r>
              <w:rPr>
                <w:rFonts w:ascii="Arial" w:hAnsi="Arial" w:cs="Arial"/>
                <w:sz w:val="20"/>
              </w:rPr>
              <w:t>(np. zasady realizacji danej formy wsparcia).</w:t>
            </w:r>
          </w:p>
        </w:tc>
        <w:tc>
          <w:tcPr>
            <w:tcW w:w="4598" w:type="dxa"/>
          </w:tcPr>
          <w:p w:rsidR="00490BC0" w:rsidRPr="00822AA4" w:rsidRDefault="00490BC0" w:rsidP="00490BC0">
            <w:pPr>
              <w:spacing w:before="40" w:after="40"/>
              <w:rPr>
                <w:rFonts w:ascii="Arial" w:hAnsi="Arial" w:cs="Arial"/>
                <w:sz w:val="20"/>
              </w:rPr>
            </w:pPr>
            <w:r w:rsidRPr="00822AA4">
              <w:rPr>
                <w:rFonts w:ascii="Arial" w:hAnsi="Arial" w:cs="Arial"/>
                <w:sz w:val="20"/>
              </w:rPr>
              <w:t>Spełnienie kryterium jest konieczne do przyznania dofinansowania.</w:t>
            </w:r>
          </w:p>
          <w:p w:rsidR="00490BC0" w:rsidRPr="00822AA4" w:rsidRDefault="00490BC0" w:rsidP="00490BC0">
            <w:pPr>
              <w:spacing w:before="40" w:after="40"/>
              <w:rPr>
                <w:rFonts w:ascii="Arial" w:hAnsi="Arial" w:cs="Arial"/>
                <w:sz w:val="20"/>
              </w:rPr>
            </w:pPr>
            <w:r w:rsidRPr="00822AA4">
              <w:rPr>
                <w:rFonts w:ascii="Arial" w:hAnsi="Arial" w:cs="Arial"/>
                <w:sz w:val="20"/>
              </w:rPr>
              <w:t>Projekty niespełniające kryterium kierowane są do poprawy lub uzupełnienia.</w:t>
            </w:r>
          </w:p>
          <w:p w:rsidR="00490BC0" w:rsidRPr="00822AA4" w:rsidRDefault="00490BC0" w:rsidP="00490BC0">
            <w:pPr>
              <w:spacing w:before="40" w:after="40"/>
              <w:rPr>
                <w:rFonts w:ascii="Arial" w:hAnsi="Arial" w:cs="Arial"/>
                <w:sz w:val="20"/>
              </w:rPr>
            </w:pPr>
            <w:r w:rsidRPr="00822AA4">
              <w:rPr>
                <w:rFonts w:ascii="Arial" w:hAnsi="Arial" w:cs="Arial"/>
                <w:sz w:val="20"/>
              </w:rPr>
              <w:t xml:space="preserve">Za zgodą IP, na etapie realizacji projektu, dopuszcza się możliwość  odstępstwa od  zapisów Wezwania do złożenia wniosku w zakresie spełnienia przedmiotowego kryterium z uwagi na zmiany m.in. RPO WZ 2014-2020, przepisów prawa, SOOP RPO WZ 2014-2020, </w:t>
            </w:r>
            <w:r w:rsidRPr="00822AA4">
              <w:rPr>
                <w:rFonts w:ascii="Arial" w:hAnsi="Arial" w:cs="Arial"/>
                <w:sz w:val="20"/>
              </w:rPr>
              <w:lastRenderedPageBreak/>
              <w:t xml:space="preserve">mających wpływ na założenia dotyczące uwarunkowań realizacji wsparcia.    </w:t>
            </w:r>
          </w:p>
          <w:p w:rsidR="00C3391A" w:rsidRPr="00822AA4" w:rsidRDefault="00490BC0" w:rsidP="00490BC0">
            <w:pPr>
              <w:spacing w:before="40" w:after="40"/>
              <w:rPr>
                <w:rFonts w:ascii="Arial" w:hAnsi="Arial" w:cs="Arial"/>
                <w:sz w:val="20"/>
              </w:rPr>
            </w:pPr>
            <w:r w:rsidRPr="00822AA4">
              <w:rPr>
                <w:rFonts w:ascii="Arial" w:hAnsi="Arial" w:cs="Arial"/>
                <w:sz w:val="20"/>
              </w:rPr>
              <w:t>Ocena spełniania kryterium polega na przypisaniu wartości logicznych „tak”, „nie”.</w:t>
            </w:r>
          </w:p>
        </w:tc>
      </w:tr>
      <w:tr w:rsidR="00C3391A" w:rsidRPr="00E64C13" w:rsidTr="00C3391A">
        <w:trPr>
          <w:jc w:val="center"/>
        </w:trPr>
        <w:tc>
          <w:tcPr>
            <w:tcW w:w="995" w:type="dxa"/>
          </w:tcPr>
          <w:p w:rsidR="00151054" w:rsidRDefault="00151054" w:rsidP="001B0A9F">
            <w:pPr>
              <w:pStyle w:val="Akapitzlist"/>
              <w:numPr>
                <w:ilvl w:val="0"/>
                <w:numId w:val="483"/>
              </w:numPr>
              <w:spacing w:before="40" w:after="40"/>
              <w:ind w:left="0" w:firstLine="0"/>
              <w:contextualSpacing w:val="0"/>
              <w:rPr>
                <w:rFonts w:ascii="Arial" w:hAnsi="Arial" w:cs="Arial"/>
              </w:rPr>
            </w:pPr>
          </w:p>
        </w:tc>
        <w:tc>
          <w:tcPr>
            <w:tcW w:w="2823" w:type="dxa"/>
          </w:tcPr>
          <w:p w:rsidR="00C3391A" w:rsidRPr="00E64C13" w:rsidRDefault="00C3391A" w:rsidP="00855B0D">
            <w:pPr>
              <w:spacing w:before="40" w:after="40"/>
              <w:rPr>
                <w:rFonts w:ascii="Arial" w:hAnsi="Arial" w:cs="Arial"/>
                <w:sz w:val="20"/>
              </w:rPr>
            </w:pPr>
            <w:r w:rsidRPr="00E64C13">
              <w:rPr>
                <w:rFonts w:ascii="Arial" w:hAnsi="Arial" w:cs="Arial"/>
                <w:sz w:val="20"/>
              </w:rPr>
              <w:t xml:space="preserve">Spójność wniosku </w:t>
            </w:r>
            <w:r w:rsidRPr="00E64C13">
              <w:rPr>
                <w:rFonts w:ascii="Arial" w:hAnsi="Arial" w:cs="Arial"/>
                <w:sz w:val="20"/>
              </w:rPr>
              <w:br/>
              <w:t>i załączników</w:t>
            </w:r>
          </w:p>
        </w:tc>
        <w:tc>
          <w:tcPr>
            <w:tcW w:w="6216" w:type="dxa"/>
          </w:tcPr>
          <w:p w:rsidR="00C3391A" w:rsidRPr="00E64C13" w:rsidRDefault="00C3391A" w:rsidP="00855B0D">
            <w:pPr>
              <w:spacing w:before="40" w:after="40"/>
              <w:rPr>
                <w:rFonts w:ascii="Arial" w:hAnsi="Arial" w:cs="Arial"/>
                <w:sz w:val="20"/>
              </w:rPr>
            </w:pPr>
            <w:r w:rsidRPr="00E64C13">
              <w:rPr>
                <w:rFonts w:ascii="Arial" w:hAnsi="Arial" w:cs="Arial"/>
                <w:sz w:val="20"/>
              </w:rPr>
              <w:t>Opisy we wniosku oraz w załącznikach (jeżeli dotyczy) są ze sobą spójne</w:t>
            </w:r>
            <w:r>
              <w:rPr>
                <w:rFonts w:ascii="Arial" w:hAnsi="Arial" w:cs="Arial"/>
                <w:sz w:val="20"/>
              </w:rPr>
              <w:t xml:space="preserve"> i</w:t>
            </w:r>
            <w:r w:rsidRPr="00E64C13">
              <w:rPr>
                <w:rFonts w:ascii="Arial" w:hAnsi="Arial" w:cs="Arial"/>
                <w:sz w:val="20"/>
              </w:rPr>
              <w:t xml:space="preserve"> nie zawierają sprzecznych ze sobą kwestii.</w:t>
            </w:r>
          </w:p>
        </w:tc>
        <w:tc>
          <w:tcPr>
            <w:tcW w:w="4598" w:type="dxa"/>
            <w:shd w:val="clear" w:color="auto" w:fill="auto"/>
          </w:tcPr>
          <w:p w:rsidR="00C3391A" w:rsidRPr="00E64C13" w:rsidRDefault="00C3391A"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C3391A" w:rsidRPr="00E64C13" w:rsidRDefault="00C3391A"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C3391A" w:rsidRPr="00E64C13" w:rsidRDefault="00C3391A" w:rsidP="00855B0D">
            <w:pPr>
              <w:spacing w:before="40" w:after="40"/>
              <w:rPr>
                <w:rFonts w:ascii="Arial" w:hAnsi="Arial" w:cs="Arial"/>
                <w:b/>
                <w:sz w:val="20"/>
              </w:rPr>
            </w:pPr>
            <w:r w:rsidRPr="00E64C13">
              <w:rPr>
                <w:rFonts w:ascii="Arial" w:hAnsi="Arial" w:cs="Arial"/>
                <w:sz w:val="20"/>
              </w:rPr>
              <w:t>Ocena spełniania kryterium polega na przypisaniu wartości logicznych „tak”, „nie”.</w:t>
            </w:r>
          </w:p>
        </w:tc>
      </w:tr>
    </w:tbl>
    <w:p w:rsidR="00C3391A" w:rsidRDefault="00C3391A" w:rsidP="00E84A57">
      <w:pPr>
        <w:rPr>
          <w:b/>
        </w:rPr>
      </w:pPr>
    </w:p>
    <w:tbl>
      <w:tblPr>
        <w:tblStyle w:val="Tabela-Siatka"/>
        <w:tblW w:w="14175" w:type="dxa"/>
        <w:jc w:val="center"/>
        <w:tblLayout w:type="fixed"/>
        <w:tblLook w:val="04A0" w:firstRow="1" w:lastRow="0" w:firstColumn="1" w:lastColumn="0" w:noHBand="0" w:noVBand="1"/>
      </w:tblPr>
      <w:tblGrid>
        <w:gridCol w:w="535"/>
        <w:gridCol w:w="2824"/>
        <w:gridCol w:w="6217"/>
        <w:gridCol w:w="4599"/>
      </w:tblGrid>
      <w:tr w:rsidR="00C3391A" w:rsidRPr="00E64C13" w:rsidTr="00855B0D">
        <w:trPr>
          <w:jc w:val="center"/>
        </w:trPr>
        <w:tc>
          <w:tcPr>
            <w:tcW w:w="14220" w:type="dxa"/>
            <w:gridSpan w:val="4"/>
          </w:tcPr>
          <w:p w:rsidR="00C3391A" w:rsidRPr="00E64C13" w:rsidRDefault="00C3391A" w:rsidP="00855B0D">
            <w:pPr>
              <w:spacing w:before="40" w:after="40"/>
              <w:jc w:val="center"/>
              <w:rPr>
                <w:rFonts w:ascii="Arial" w:hAnsi="Arial" w:cs="Arial"/>
                <w:b/>
                <w:sz w:val="20"/>
              </w:rPr>
            </w:pPr>
            <w:r w:rsidRPr="00E64C13">
              <w:rPr>
                <w:rFonts w:ascii="Arial" w:hAnsi="Arial" w:cs="Arial"/>
                <w:b/>
                <w:sz w:val="20"/>
              </w:rPr>
              <w:t>Kryteria wykonalności</w:t>
            </w:r>
          </w:p>
        </w:tc>
      </w:tr>
      <w:tr w:rsidR="00C3391A" w:rsidRPr="00E64C13" w:rsidTr="00855B0D">
        <w:trPr>
          <w:jc w:val="center"/>
        </w:trPr>
        <w:tc>
          <w:tcPr>
            <w:tcW w:w="536"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L.p.</w:t>
            </w:r>
          </w:p>
        </w:tc>
        <w:tc>
          <w:tcPr>
            <w:tcW w:w="2833"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Nazwa kryterium</w:t>
            </w:r>
          </w:p>
        </w:tc>
        <w:tc>
          <w:tcPr>
            <w:tcW w:w="6237"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Definicja kryterium</w:t>
            </w:r>
          </w:p>
        </w:tc>
        <w:tc>
          <w:tcPr>
            <w:tcW w:w="4614"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Opis znaczenia kryterium</w:t>
            </w:r>
          </w:p>
        </w:tc>
      </w:tr>
      <w:tr w:rsidR="00C3391A" w:rsidRPr="00E64C13" w:rsidTr="00855B0D">
        <w:trPr>
          <w:jc w:val="center"/>
        </w:trPr>
        <w:tc>
          <w:tcPr>
            <w:tcW w:w="536" w:type="dxa"/>
            <w:tcBorders>
              <w:bottom w:val="single" w:sz="4" w:space="0" w:color="auto"/>
            </w:tcBorders>
          </w:tcPr>
          <w:p w:rsidR="00C3391A" w:rsidRPr="00E64C13" w:rsidRDefault="00C3391A" w:rsidP="00855B0D">
            <w:pPr>
              <w:spacing w:before="40" w:after="40"/>
              <w:jc w:val="center"/>
              <w:rPr>
                <w:rFonts w:ascii="Arial" w:hAnsi="Arial" w:cs="Arial"/>
                <w:sz w:val="20"/>
              </w:rPr>
            </w:pPr>
            <w:r w:rsidRPr="00E64C13">
              <w:rPr>
                <w:rFonts w:ascii="Arial" w:hAnsi="Arial" w:cs="Arial"/>
                <w:sz w:val="20"/>
              </w:rPr>
              <w:t>1</w:t>
            </w:r>
          </w:p>
        </w:tc>
        <w:tc>
          <w:tcPr>
            <w:tcW w:w="2833" w:type="dxa"/>
            <w:tcBorders>
              <w:bottom w:val="single" w:sz="4" w:space="0" w:color="auto"/>
            </w:tcBorders>
          </w:tcPr>
          <w:p w:rsidR="00C3391A" w:rsidRPr="00E64C13" w:rsidRDefault="00C3391A" w:rsidP="00855B0D">
            <w:pPr>
              <w:spacing w:before="40" w:after="40"/>
              <w:jc w:val="center"/>
              <w:rPr>
                <w:rFonts w:ascii="Arial" w:hAnsi="Arial" w:cs="Arial"/>
                <w:sz w:val="20"/>
              </w:rPr>
            </w:pPr>
            <w:r w:rsidRPr="00E64C13">
              <w:rPr>
                <w:rFonts w:ascii="Arial" w:hAnsi="Arial" w:cs="Arial"/>
                <w:sz w:val="20"/>
              </w:rPr>
              <w:t>2</w:t>
            </w:r>
          </w:p>
        </w:tc>
        <w:tc>
          <w:tcPr>
            <w:tcW w:w="6237" w:type="dxa"/>
            <w:tcBorders>
              <w:bottom w:val="single" w:sz="4" w:space="0" w:color="auto"/>
            </w:tcBorders>
          </w:tcPr>
          <w:p w:rsidR="00C3391A" w:rsidRPr="00E64C13" w:rsidRDefault="00C3391A" w:rsidP="00855B0D">
            <w:pPr>
              <w:spacing w:before="40" w:after="40"/>
              <w:jc w:val="center"/>
              <w:rPr>
                <w:rFonts w:ascii="Arial" w:hAnsi="Arial" w:cs="Arial"/>
                <w:sz w:val="20"/>
              </w:rPr>
            </w:pPr>
            <w:r w:rsidRPr="00E64C13">
              <w:rPr>
                <w:rFonts w:ascii="Arial" w:hAnsi="Arial" w:cs="Arial"/>
                <w:sz w:val="20"/>
              </w:rPr>
              <w:t>3</w:t>
            </w:r>
          </w:p>
        </w:tc>
        <w:tc>
          <w:tcPr>
            <w:tcW w:w="4614" w:type="dxa"/>
            <w:tcBorders>
              <w:bottom w:val="single" w:sz="4" w:space="0" w:color="auto"/>
            </w:tcBorders>
          </w:tcPr>
          <w:p w:rsidR="00C3391A" w:rsidRPr="00E64C13" w:rsidRDefault="00C3391A" w:rsidP="00855B0D">
            <w:pPr>
              <w:spacing w:before="40" w:after="40"/>
              <w:jc w:val="center"/>
              <w:rPr>
                <w:rFonts w:ascii="Arial" w:hAnsi="Arial" w:cs="Arial"/>
                <w:sz w:val="20"/>
              </w:rPr>
            </w:pPr>
            <w:r w:rsidRPr="00E64C13">
              <w:rPr>
                <w:rFonts w:ascii="Arial" w:hAnsi="Arial" w:cs="Arial"/>
                <w:sz w:val="20"/>
              </w:rPr>
              <w:t>4</w:t>
            </w:r>
          </w:p>
        </w:tc>
      </w:tr>
      <w:tr w:rsidR="00C3391A" w:rsidRPr="00E64C13" w:rsidTr="00855B0D">
        <w:trPr>
          <w:trHeight w:val="861"/>
          <w:jc w:val="center"/>
        </w:trPr>
        <w:tc>
          <w:tcPr>
            <w:tcW w:w="536" w:type="dxa"/>
            <w:tcBorders>
              <w:bottom w:val="single" w:sz="4" w:space="0" w:color="auto"/>
            </w:tcBorders>
          </w:tcPr>
          <w:p w:rsidR="00C3391A" w:rsidRPr="00E64C13" w:rsidRDefault="00C3391A" w:rsidP="00855B0D">
            <w:pPr>
              <w:pStyle w:val="Akapitzlist"/>
              <w:spacing w:before="40" w:after="40"/>
              <w:ind w:left="0"/>
              <w:contextualSpacing w:val="0"/>
              <w:rPr>
                <w:rFonts w:ascii="Arial" w:hAnsi="Arial" w:cs="Arial"/>
              </w:rPr>
            </w:pPr>
            <w:r>
              <w:rPr>
                <w:rFonts w:ascii="Arial" w:hAnsi="Arial" w:cs="Arial"/>
              </w:rPr>
              <w:t>1.</w:t>
            </w:r>
          </w:p>
        </w:tc>
        <w:tc>
          <w:tcPr>
            <w:tcW w:w="2833" w:type="dxa"/>
            <w:tcBorders>
              <w:bottom w:val="single" w:sz="4" w:space="0" w:color="auto"/>
            </w:tcBorders>
            <w:shd w:val="clear" w:color="auto" w:fill="auto"/>
          </w:tcPr>
          <w:p w:rsidR="00C3391A" w:rsidRPr="00E64C13" w:rsidRDefault="00C3391A" w:rsidP="00855B0D">
            <w:pPr>
              <w:spacing w:before="40" w:after="40"/>
              <w:rPr>
                <w:rFonts w:ascii="Arial" w:hAnsi="Arial" w:cs="Arial"/>
                <w:sz w:val="20"/>
              </w:rPr>
            </w:pPr>
            <w:r w:rsidRPr="00E64C13">
              <w:rPr>
                <w:rFonts w:ascii="Arial" w:hAnsi="Arial" w:cs="Arial"/>
                <w:sz w:val="20"/>
              </w:rPr>
              <w:t xml:space="preserve">Zgodność </w:t>
            </w:r>
            <w:r>
              <w:rPr>
                <w:rFonts w:ascii="Arial" w:hAnsi="Arial" w:cs="Arial"/>
                <w:sz w:val="20"/>
              </w:rPr>
              <w:t>prawna</w:t>
            </w:r>
          </w:p>
        </w:tc>
        <w:tc>
          <w:tcPr>
            <w:tcW w:w="6237" w:type="dxa"/>
            <w:tcBorders>
              <w:bottom w:val="single" w:sz="4" w:space="0" w:color="auto"/>
            </w:tcBorders>
            <w:shd w:val="clear" w:color="auto" w:fill="auto"/>
          </w:tcPr>
          <w:p w:rsidR="00C3391A" w:rsidRDefault="00C3391A" w:rsidP="00855B0D">
            <w:pPr>
              <w:spacing w:before="40" w:after="40"/>
              <w:rPr>
                <w:rFonts w:ascii="Arial" w:hAnsi="Arial" w:cs="Arial"/>
                <w:sz w:val="20"/>
              </w:rPr>
            </w:pPr>
            <w:r w:rsidRPr="00E64C13">
              <w:rPr>
                <w:rFonts w:ascii="Arial" w:hAnsi="Arial" w:cs="Arial"/>
                <w:sz w:val="20"/>
              </w:rPr>
              <w:t>Projekt jest zgodny z prawodawstwem wspólnotowym oraz krajowym, w tym przepisami ustawy</w:t>
            </w:r>
            <w:r>
              <w:rPr>
                <w:rFonts w:ascii="Arial" w:hAnsi="Arial" w:cs="Arial"/>
                <w:sz w:val="20"/>
              </w:rPr>
              <w:t xml:space="preserve"> z dnia 29 stycznia 2004 r.</w:t>
            </w:r>
            <w:r w:rsidRPr="00E64C13">
              <w:rPr>
                <w:rFonts w:ascii="Arial" w:hAnsi="Arial" w:cs="Arial"/>
                <w:sz w:val="20"/>
              </w:rPr>
              <w:t xml:space="preserve"> </w:t>
            </w:r>
            <w:r w:rsidRPr="00E64C13">
              <w:rPr>
                <w:rFonts w:ascii="Arial" w:hAnsi="Arial" w:cs="Arial"/>
                <w:i/>
                <w:sz w:val="20"/>
              </w:rPr>
              <w:t>Prawo zamówień publicznych</w:t>
            </w:r>
            <w:r w:rsidRPr="00E64C13">
              <w:rPr>
                <w:rFonts w:ascii="Arial" w:hAnsi="Arial" w:cs="Arial"/>
                <w:sz w:val="20"/>
              </w:rPr>
              <w:t>.</w:t>
            </w:r>
            <w:r>
              <w:rPr>
                <w:rFonts w:ascii="Arial" w:hAnsi="Arial" w:cs="Arial"/>
                <w:sz w:val="20"/>
              </w:rPr>
              <w:t xml:space="preserve"> </w:t>
            </w:r>
          </w:p>
          <w:p w:rsidR="00C3391A" w:rsidRPr="00E64C13" w:rsidRDefault="00C3391A" w:rsidP="00855B0D">
            <w:pPr>
              <w:spacing w:before="40" w:after="40"/>
              <w:rPr>
                <w:rFonts w:ascii="Arial" w:hAnsi="Arial" w:cs="Arial"/>
                <w:sz w:val="20"/>
              </w:rPr>
            </w:pPr>
          </w:p>
        </w:tc>
        <w:tc>
          <w:tcPr>
            <w:tcW w:w="4614" w:type="dxa"/>
            <w:tcBorders>
              <w:bottom w:val="single" w:sz="4" w:space="0" w:color="auto"/>
            </w:tcBorders>
            <w:shd w:val="clear" w:color="auto" w:fill="auto"/>
          </w:tcPr>
          <w:p w:rsidR="00C3391A" w:rsidRPr="00E64C13" w:rsidRDefault="00C3391A"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C3391A" w:rsidRPr="00E64C13" w:rsidRDefault="00C3391A"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C3391A" w:rsidRPr="00E64C13" w:rsidRDefault="00C3391A"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C3391A" w:rsidRPr="00E64C13" w:rsidTr="00855B0D">
        <w:trPr>
          <w:jc w:val="center"/>
        </w:trPr>
        <w:tc>
          <w:tcPr>
            <w:tcW w:w="536" w:type="dxa"/>
          </w:tcPr>
          <w:p w:rsidR="00C3391A" w:rsidRDefault="00C3391A" w:rsidP="00855B0D">
            <w:pPr>
              <w:pStyle w:val="Akapitzlist"/>
              <w:spacing w:before="40" w:after="40"/>
              <w:ind w:left="0"/>
              <w:contextualSpacing w:val="0"/>
              <w:rPr>
                <w:rFonts w:ascii="Arial" w:hAnsi="Arial" w:cs="Arial"/>
              </w:rPr>
            </w:pPr>
            <w:r>
              <w:rPr>
                <w:rFonts w:ascii="Arial" w:hAnsi="Arial" w:cs="Arial"/>
              </w:rPr>
              <w:t>2.</w:t>
            </w:r>
          </w:p>
        </w:tc>
        <w:tc>
          <w:tcPr>
            <w:tcW w:w="2833" w:type="dxa"/>
          </w:tcPr>
          <w:p w:rsidR="00C3391A" w:rsidRPr="00E64C13" w:rsidRDefault="00C3391A" w:rsidP="00855B0D">
            <w:pPr>
              <w:spacing w:before="40" w:after="40"/>
              <w:rPr>
                <w:rFonts w:ascii="Arial" w:hAnsi="Arial" w:cs="Arial"/>
                <w:sz w:val="20"/>
              </w:rPr>
            </w:pPr>
            <w:r>
              <w:rPr>
                <w:rFonts w:ascii="Arial" w:hAnsi="Arial" w:cs="Arial"/>
                <w:sz w:val="20"/>
              </w:rPr>
              <w:t>Zgodność z wymogami pomocy publicznej</w:t>
            </w:r>
          </w:p>
        </w:tc>
        <w:tc>
          <w:tcPr>
            <w:tcW w:w="6237" w:type="dxa"/>
          </w:tcPr>
          <w:p w:rsidR="00C3391A" w:rsidRPr="00004868" w:rsidDel="004E6EE3" w:rsidRDefault="00C3391A" w:rsidP="00855B0D">
            <w:pPr>
              <w:spacing w:before="40" w:after="40"/>
              <w:rPr>
                <w:rFonts w:ascii="Arial" w:hAnsi="Arial" w:cs="Arial"/>
                <w:i/>
                <w:sz w:val="20"/>
              </w:rPr>
            </w:pPr>
            <w:r>
              <w:rPr>
                <w:rFonts w:ascii="Arial" w:hAnsi="Arial" w:cs="Arial"/>
                <w:sz w:val="20"/>
              </w:rPr>
              <w:t xml:space="preserve">Projekt jest zgodny z regułami pomocy publicznej i/lub pomocy </w:t>
            </w:r>
            <w:r>
              <w:rPr>
                <w:rFonts w:ascii="Arial" w:hAnsi="Arial" w:cs="Arial"/>
                <w:i/>
                <w:sz w:val="20"/>
              </w:rPr>
              <w:t xml:space="preserve">de </w:t>
            </w:r>
            <w:proofErr w:type="spellStart"/>
            <w:r>
              <w:rPr>
                <w:rFonts w:ascii="Arial" w:hAnsi="Arial" w:cs="Arial"/>
                <w:i/>
                <w:sz w:val="20"/>
              </w:rPr>
              <w:t>minimis</w:t>
            </w:r>
            <w:proofErr w:type="spellEnd"/>
          </w:p>
        </w:tc>
        <w:tc>
          <w:tcPr>
            <w:tcW w:w="4614" w:type="dxa"/>
          </w:tcPr>
          <w:p w:rsidR="00C3391A" w:rsidRPr="00E64C13" w:rsidRDefault="00C3391A" w:rsidP="00855B0D">
            <w:pPr>
              <w:spacing w:before="40" w:after="40"/>
              <w:rPr>
                <w:rFonts w:ascii="Arial" w:hAnsi="Arial" w:cs="Arial"/>
                <w:sz w:val="20"/>
              </w:rPr>
            </w:pPr>
            <w:r>
              <w:rPr>
                <w:rFonts w:ascii="Arial" w:hAnsi="Arial" w:cs="Arial"/>
                <w:sz w:val="20"/>
              </w:rPr>
              <w:t>Jeżeli dotyczy: s</w:t>
            </w:r>
            <w:r w:rsidRPr="00E64C13">
              <w:rPr>
                <w:rFonts w:ascii="Arial" w:hAnsi="Arial" w:cs="Arial"/>
                <w:sz w:val="20"/>
              </w:rPr>
              <w:t>pełnienie kryterium jest konieczne do przyznania dofinansowania.</w:t>
            </w:r>
          </w:p>
          <w:p w:rsidR="00C3391A" w:rsidRPr="00E64C13" w:rsidRDefault="00C3391A"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C3391A" w:rsidRPr="00E64C13" w:rsidRDefault="00C3391A" w:rsidP="00855B0D">
            <w:pPr>
              <w:spacing w:before="40" w:after="40"/>
              <w:rPr>
                <w:rFonts w:ascii="Arial" w:hAnsi="Arial" w:cs="Arial"/>
                <w:sz w:val="20"/>
              </w:rPr>
            </w:pPr>
            <w:r w:rsidRPr="00E64C13">
              <w:rPr>
                <w:rFonts w:ascii="Arial" w:hAnsi="Arial" w:cs="Arial"/>
                <w:sz w:val="20"/>
              </w:rPr>
              <w:t>Ocena spełniania kryterium polega na przypisaniu w</w:t>
            </w:r>
            <w:r>
              <w:rPr>
                <w:rFonts w:ascii="Arial" w:hAnsi="Arial" w:cs="Arial"/>
                <w:sz w:val="20"/>
              </w:rPr>
              <w:t>artości logicznych „tak”, „nie”, „nie dotyczy”.</w:t>
            </w:r>
          </w:p>
        </w:tc>
      </w:tr>
      <w:tr w:rsidR="00C3391A" w:rsidRPr="00E64C13" w:rsidTr="00855B0D">
        <w:trPr>
          <w:jc w:val="center"/>
        </w:trPr>
        <w:tc>
          <w:tcPr>
            <w:tcW w:w="536" w:type="dxa"/>
          </w:tcPr>
          <w:p w:rsidR="00C3391A" w:rsidRPr="00E64C13" w:rsidRDefault="00C3391A" w:rsidP="00855B0D">
            <w:pPr>
              <w:pStyle w:val="Akapitzlist"/>
              <w:spacing w:before="40" w:after="40"/>
              <w:ind w:left="0"/>
              <w:contextualSpacing w:val="0"/>
              <w:rPr>
                <w:rFonts w:ascii="Arial" w:hAnsi="Arial" w:cs="Arial"/>
              </w:rPr>
            </w:pPr>
            <w:r>
              <w:rPr>
                <w:rFonts w:ascii="Arial" w:hAnsi="Arial" w:cs="Arial"/>
              </w:rPr>
              <w:t>3.</w:t>
            </w:r>
          </w:p>
        </w:tc>
        <w:tc>
          <w:tcPr>
            <w:tcW w:w="2833" w:type="dxa"/>
          </w:tcPr>
          <w:p w:rsidR="00C3391A" w:rsidRPr="00E64C13" w:rsidRDefault="00C3391A" w:rsidP="00855B0D">
            <w:pPr>
              <w:spacing w:before="40" w:after="40"/>
              <w:rPr>
                <w:rFonts w:ascii="Arial" w:hAnsi="Arial" w:cs="Arial"/>
                <w:sz w:val="20"/>
              </w:rPr>
            </w:pPr>
            <w:r w:rsidRPr="00E64C13">
              <w:rPr>
                <w:rFonts w:ascii="Arial" w:hAnsi="Arial" w:cs="Arial"/>
                <w:sz w:val="20"/>
              </w:rPr>
              <w:t>Zdolność organizacyjno-operacyjna</w:t>
            </w:r>
          </w:p>
        </w:tc>
        <w:tc>
          <w:tcPr>
            <w:tcW w:w="6237" w:type="dxa"/>
          </w:tcPr>
          <w:p w:rsidR="00C3391A" w:rsidRPr="00E64C13" w:rsidRDefault="00490BC0" w:rsidP="00855B0D">
            <w:pPr>
              <w:spacing w:before="40" w:after="40"/>
              <w:rPr>
                <w:rFonts w:ascii="Arial" w:hAnsi="Arial" w:cs="Arial"/>
                <w:sz w:val="20"/>
              </w:rPr>
            </w:pPr>
            <w:r w:rsidRPr="00E64C13">
              <w:rPr>
                <w:rFonts w:ascii="Arial" w:hAnsi="Arial" w:cs="Arial"/>
                <w:sz w:val="20"/>
              </w:rPr>
              <w:t xml:space="preserve">Beneficjent zapewni do realizacji projektu </w:t>
            </w:r>
            <w:r>
              <w:rPr>
                <w:rFonts w:ascii="Arial" w:hAnsi="Arial" w:cs="Arial"/>
                <w:sz w:val="20"/>
              </w:rPr>
              <w:t xml:space="preserve">i jego obsługi </w:t>
            </w:r>
            <w:r w:rsidRPr="00E64C13">
              <w:rPr>
                <w:rFonts w:ascii="Arial" w:hAnsi="Arial" w:cs="Arial"/>
                <w:sz w:val="20"/>
              </w:rPr>
              <w:t xml:space="preserve"> odpowiednio wykwalifikowaną kadrę</w:t>
            </w:r>
            <w:r>
              <w:rPr>
                <w:rFonts w:ascii="Arial" w:hAnsi="Arial" w:cs="Arial"/>
                <w:sz w:val="20"/>
              </w:rPr>
              <w:t xml:space="preserve">. </w:t>
            </w:r>
            <w:r w:rsidRPr="00E64C13">
              <w:rPr>
                <w:rFonts w:ascii="Arial" w:hAnsi="Arial" w:cs="Arial"/>
                <w:sz w:val="20"/>
              </w:rPr>
              <w:t xml:space="preserve">Beneficjent dysponuje odpowiednim potencjałem </w:t>
            </w:r>
            <w:r>
              <w:rPr>
                <w:rFonts w:ascii="Arial" w:hAnsi="Arial" w:cs="Arial"/>
                <w:sz w:val="20"/>
              </w:rPr>
              <w:t xml:space="preserve">organizacyjnym i </w:t>
            </w:r>
            <w:r w:rsidRPr="00E64C13">
              <w:rPr>
                <w:rFonts w:ascii="Arial" w:hAnsi="Arial" w:cs="Arial"/>
                <w:sz w:val="20"/>
              </w:rPr>
              <w:t>technicznym.</w:t>
            </w:r>
            <w:r>
              <w:rPr>
                <w:rFonts w:ascii="Arial" w:hAnsi="Arial" w:cs="Arial"/>
                <w:sz w:val="20"/>
              </w:rPr>
              <w:t xml:space="preserve"> Z</w:t>
            </w:r>
            <w:r w:rsidRPr="00421D14">
              <w:rPr>
                <w:rFonts w:ascii="Arial" w:hAnsi="Arial" w:cs="Arial"/>
                <w:sz w:val="20"/>
              </w:rPr>
              <w:t>e względu na charakterystykę udzielanego wsparcia</w:t>
            </w:r>
            <w:r>
              <w:rPr>
                <w:rFonts w:ascii="Arial" w:hAnsi="Arial" w:cs="Arial"/>
                <w:sz w:val="20"/>
              </w:rPr>
              <w:t xml:space="preserve"> w ramach trybu nadzwyczajnego tj. </w:t>
            </w:r>
            <w:r w:rsidRPr="00223FE4">
              <w:rPr>
                <w:rFonts w:ascii="Arial" w:hAnsi="Arial" w:cs="Arial"/>
                <w:sz w:val="20"/>
              </w:rPr>
              <w:t>przedsięwzięć związan</w:t>
            </w:r>
            <w:r>
              <w:rPr>
                <w:rFonts w:ascii="Arial" w:hAnsi="Arial" w:cs="Arial"/>
                <w:sz w:val="20"/>
              </w:rPr>
              <w:t>ych</w:t>
            </w:r>
            <w:r w:rsidRPr="00223FE4">
              <w:rPr>
                <w:rFonts w:ascii="Arial" w:hAnsi="Arial" w:cs="Arial"/>
                <w:sz w:val="20"/>
              </w:rPr>
              <w:t xml:space="preserve"> walką i zapobieganiem COVID-19 </w:t>
            </w:r>
            <w:r>
              <w:rPr>
                <w:rFonts w:ascii="Arial" w:hAnsi="Arial" w:cs="Arial"/>
                <w:sz w:val="20"/>
              </w:rPr>
              <w:t xml:space="preserve">poprzez wskazane przez Zarząd </w:t>
            </w:r>
            <w:r>
              <w:rPr>
                <w:rFonts w:ascii="Arial" w:hAnsi="Arial" w:cs="Arial"/>
                <w:sz w:val="20"/>
              </w:rPr>
              <w:lastRenderedPageBreak/>
              <w:t xml:space="preserve">Województwa Zachodniopomorskiego podmioty, </w:t>
            </w:r>
            <w:r w:rsidRPr="00223FE4">
              <w:rPr>
                <w:rFonts w:ascii="Arial" w:hAnsi="Arial" w:cs="Arial"/>
                <w:sz w:val="20"/>
              </w:rPr>
              <w:t xml:space="preserve">kryterium uznaje się </w:t>
            </w:r>
            <w:r>
              <w:rPr>
                <w:rFonts w:ascii="Arial" w:hAnsi="Arial" w:cs="Arial"/>
                <w:sz w:val="20"/>
              </w:rPr>
              <w:t xml:space="preserve">automatycznie </w:t>
            </w:r>
            <w:r w:rsidRPr="00223FE4">
              <w:rPr>
                <w:rFonts w:ascii="Arial" w:hAnsi="Arial" w:cs="Arial"/>
                <w:sz w:val="20"/>
              </w:rPr>
              <w:t xml:space="preserve">za spełnione w części dotyczącej </w:t>
            </w:r>
            <w:r w:rsidRPr="00E64C13">
              <w:rPr>
                <w:rFonts w:ascii="Arial" w:hAnsi="Arial" w:cs="Arial"/>
                <w:sz w:val="20"/>
              </w:rPr>
              <w:t>potencjał</w:t>
            </w:r>
            <w:r>
              <w:rPr>
                <w:rFonts w:ascii="Arial" w:hAnsi="Arial" w:cs="Arial"/>
                <w:sz w:val="20"/>
              </w:rPr>
              <w:t>u</w:t>
            </w:r>
            <w:r w:rsidRPr="00E64C13">
              <w:rPr>
                <w:rFonts w:ascii="Arial" w:hAnsi="Arial" w:cs="Arial"/>
                <w:sz w:val="20"/>
              </w:rPr>
              <w:t xml:space="preserve"> </w:t>
            </w:r>
            <w:r>
              <w:rPr>
                <w:rFonts w:ascii="Arial" w:hAnsi="Arial" w:cs="Arial"/>
                <w:sz w:val="20"/>
              </w:rPr>
              <w:t>organizacyjnego i technicznego .</w:t>
            </w:r>
          </w:p>
        </w:tc>
        <w:tc>
          <w:tcPr>
            <w:tcW w:w="4614" w:type="dxa"/>
          </w:tcPr>
          <w:p w:rsidR="00C3391A" w:rsidRPr="00E64C13" w:rsidRDefault="00C3391A" w:rsidP="00855B0D">
            <w:pPr>
              <w:spacing w:before="40" w:after="40"/>
              <w:rPr>
                <w:rFonts w:ascii="Arial" w:hAnsi="Arial" w:cs="Arial"/>
                <w:sz w:val="20"/>
              </w:rPr>
            </w:pPr>
            <w:r w:rsidRPr="00E64C13">
              <w:rPr>
                <w:rFonts w:ascii="Arial" w:hAnsi="Arial" w:cs="Arial"/>
                <w:sz w:val="20"/>
              </w:rPr>
              <w:lastRenderedPageBreak/>
              <w:t>Spełnienie kryterium jest konieczne do przyznania dofinansowania.</w:t>
            </w:r>
          </w:p>
          <w:p w:rsidR="00C3391A" w:rsidRPr="00E64C13" w:rsidRDefault="00C3391A"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C3391A" w:rsidRPr="00E64C13" w:rsidRDefault="00C3391A" w:rsidP="00855B0D">
            <w:pPr>
              <w:spacing w:before="40" w:after="40"/>
              <w:rPr>
                <w:rFonts w:ascii="Arial" w:hAnsi="Arial" w:cs="Arial"/>
                <w:sz w:val="20"/>
              </w:rPr>
            </w:pPr>
            <w:r w:rsidRPr="00E64C13">
              <w:rPr>
                <w:rFonts w:ascii="Arial" w:hAnsi="Arial" w:cs="Arial"/>
                <w:sz w:val="20"/>
              </w:rPr>
              <w:t xml:space="preserve">Ocena spełniania kryterium polega na </w:t>
            </w:r>
            <w:r w:rsidRPr="00E64C13">
              <w:rPr>
                <w:rFonts w:ascii="Arial" w:hAnsi="Arial" w:cs="Arial"/>
                <w:sz w:val="20"/>
              </w:rPr>
              <w:lastRenderedPageBreak/>
              <w:t>przypisaniu wartości logicznych „tak”, „nie”.</w:t>
            </w:r>
          </w:p>
        </w:tc>
      </w:tr>
      <w:tr w:rsidR="00C3391A" w:rsidRPr="00E64C13" w:rsidTr="00855B0D">
        <w:trPr>
          <w:jc w:val="center"/>
        </w:trPr>
        <w:tc>
          <w:tcPr>
            <w:tcW w:w="536" w:type="dxa"/>
          </w:tcPr>
          <w:p w:rsidR="00C3391A" w:rsidRPr="00E64C13" w:rsidRDefault="00C3391A" w:rsidP="00855B0D">
            <w:pPr>
              <w:pStyle w:val="Akapitzlist"/>
              <w:spacing w:before="40" w:after="40"/>
              <w:ind w:left="0"/>
              <w:contextualSpacing w:val="0"/>
              <w:rPr>
                <w:rFonts w:ascii="Arial" w:hAnsi="Arial" w:cs="Arial"/>
              </w:rPr>
            </w:pPr>
            <w:r>
              <w:rPr>
                <w:rFonts w:ascii="Arial" w:hAnsi="Arial" w:cs="Arial"/>
              </w:rPr>
              <w:lastRenderedPageBreak/>
              <w:t>4.</w:t>
            </w:r>
          </w:p>
        </w:tc>
        <w:tc>
          <w:tcPr>
            <w:tcW w:w="2833" w:type="dxa"/>
          </w:tcPr>
          <w:p w:rsidR="00C3391A" w:rsidRPr="00E64C13" w:rsidRDefault="00C3391A" w:rsidP="00855B0D">
            <w:pPr>
              <w:spacing w:before="40" w:after="40"/>
              <w:rPr>
                <w:rFonts w:ascii="Arial" w:hAnsi="Arial" w:cs="Arial"/>
                <w:sz w:val="20"/>
              </w:rPr>
            </w:pPr>
            <w:r w:rsidRPr="00E64C13">
              <w:rPr>
                <w:rFonts w:ascii="Arial" w:hAnsi="Arial" w:cs="Arial"/>
                <w:sz w:val="20"/>
              </w:rPr>
              <w:t>Zdolność finansowa</w:t>
            </w:r>
          </w:p>
        </w:tc>
        <w:tc>
          <w:tcPr>
            <w:tcW w:w="6237" w:type="dxa"/>
          </w:tcPr>
          <w:p w:rsidR="00490BC0" w:rsidRDefault="00490BC0" w:rsidP="00490BC0">
            <w:pPr>
              <w:spacing w:before="40" w:after="40"/>
              <w:rPr>
                <w:rFonts w:ascii="Arial" w:hAnsi="Arial" w:cs="Arial"/>
                <w:sz w:val="20"/>
              </w:rPr>
            </w:pPr>
            <w:r w:rsidRPr="00E64C13">
              <w:rPr>
                <w:rFonts w:ascii="Arial" w:hAnsi="Arial" w:cs="Arial"/>
                <w:sz w:val="20"/>
              </w:rPr>
              <w:t>Kondycja finansowa Beneficjenta</w:t>
            </w:r>
            <w:r>
              <w:rPr>
                <w:rFonts w:ascii="Arial" w:hAnsi="Arial" w:cs="Arial"/>
                <w:sz w:val="20"/>
              </w:rPr>
              <w:t xml:space="preserve"> na dzień złożenia wniosku o dofinansowanie</w:t>
            </w:r>
            <w:r w:rsidRPr="00E64C13">
              <w:rPr>
                <w:rFonts w:ascii="Arial" w:hAnsi="Arial" w:cs="Arial"/>
                <w:sz w:val="20"/>
              </w:rPr>
              <w:t xml:space="preserve"> gwarantuje osiągnięcie deklarowanych produktów lub rezultatów, zgodnie z deklarowanym planem finansowym i w terminie określonym we wniosku o dofinansowanie.</w:t>
            </w:r>
          </w:p>
          <w:p w:rsidR="00C3391A" w:rsidRPr="00E64C13" w:rsidRDefault="00490BC0" w:rsidP="00855B0D">
            <w:pPr>
              <w:spacing w:before="40" w:after="40"/>
              <w:rPr>
                <w:rFonts w:ascii="Arial" w:hAnsi="Arial" w:cs="Arial"/>
                <w:sz w:val="20"/>
              </w:rPr>
            </w:pPr>
            <w:r>
              <w:rPr>
                <w:rFonts w:ascii="Arial" w:hAnsi="Arial" w:cs="Arial"/>
                <w:sz w:val="20"/>
              </w:rPr>
              <w:t>Z</w:t>
            </w:r>
            <w:r w:rsidRPr="00421D14">
              <w:rPr>
                <w:rFonts w:ascii="Arial" w:hAnsi="Arial" w:cs="Arial"/>
                <w:sz w:val="20"/>
              </w:rPr>
              <w:t>e względu na charakterystykę udzielanego wsparcia</w:t>
            </w:r>
            <w:r>
              <w:rPr>
                <w:rFonts w:ascii="Arial" w:hAnsi="Arial" w:cs="Arial"/>
                <w:sz w:val="20"/>
              </w:rPr>
              <w:t xml:space="preserve"> w ramach trybu nadzwyczajnego tj. </w:t>
            </w:r>
            <w:r w:rsidRPr="00223FE4">
              <w:rPr>
                <w:rFonts w:ascii="Arial" w:hAnsi="Arial" w:cs="Arial"/>
                <w:sz w:val="20"/>
              </w:rPr>
              <w:t>przedsięwzięć związan</w:t>
            </w:r>
            <w:r>
              <w:rPr>
                <w:rFonts w:ascii="Arial" w:hAnsi="Arial" w:cs="Arial"/>
                <w:sz w:val="20"/>
              </w:rPr>
              <w:t>ych</w:t>
            </w:r>
            <w:r w:rsidRPr="00223FE4">
              <w:rPr>
                <w:rFonts w:ascii="Arial" w:hAnsi="Arial" w:cs="Arial"/>
                <w:sz w:val="20"/>
              </w:rPr>
              <w:t xml:space="preserve"> z walką i zapobieganiem COVID-19 </w:t>
            </w:r>
            <w:r>
              <w:rPr>
                <w:rFonts w:ascii="Arial" w:hAnsi="Arial" w:cs="Arial"/>
                <w:sz w:val="20"/>
              </w:rPr>
              <w:t xml:space="preserve">poprzez wskazane przez Zarząd Województwa Zachodniopomorskiego podmioty, </w:t>
            </w:r>
            <w:r w:rsidRPr="00223FE4">
              <w:rPr>
                <w:rFonts w:ascii="Arial" w:hAnsi="Arial" w:cs="Arial"/>
                <w:sz w:val="20"/>
              </w:rPr>
              <w:t xml:space="preserve">kryterium uznaje się </w:t>
            </w:r>
            <w:r>
              <w:rPr>
                <w:rFonts w:ascii="Arial" w:hAnsi="Arial" w:cs="Arial"/>
                <w:sz w:val="20"/>
              </w:rPr>
              <w:t xml:space="preserve">automatycznie </w:t>
            </w:r>
            <w:r w:rsidRPr="00223FE4">
              <w:rPr>
                <w:rFonts w:ascii="Arial" w:hAnsi="Arial" w:cs="Arial"/>
                <w:sz w:val="20"/>
              </w:rPr>
              <w:t>za spełnione</w:t>
            </w:r>
            <w:r>
              <w:rPr>
                <w:rFonts w:ascii="Arial" w:hAnsi="Arial" w:cs="Arial"/>
                <w:sz w:val="20"/>
              </w:rPr>
              <w:t>.</w:t>
            </w:r>
          </w:p>
        </w:tc>
        <w:tc>
          <w:tcPr>
            <w:tcW w:w="4614" w:type="dxa"/>
          </w:tcPr>
          <w:p w:rsidR="00C3391A" w:rsidRPr="00E64C13" w:rsidRDefault="00C3391A"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C3391A" w:rsidRPr="00E64C13" w:rsidRDefault="00C3391A"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C3391A" w:rsidRPr="00E64C13" w:rsidRDefault="00C3391A"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bl>
    <w:p w:rsidR="00C8042D" w:rsidRDefault="00C8042D" w:rsidP="00F23677">
      <w:pPr>
        <w:rPr>
          <w:rFonts w:ascii="Myriad Pro" w:hAnsi="Myriad Pro"/>
          <w:b/>
          <w:sz w:val="20"/>
        </w:rPr>
      </w:pPr>
    </w:p>
    <w:p w:rsidR="00C8042D" w:rsidRDefault="00C8042D" w:rsidP="00C8042D">
      <w:pPr>
        <w:jc w:val="center"/>
        <w:rPr>
          <w:rFonts w:ascii="Myriad Pro" w:hAnsi="Myriad Pro"/>
          <w:b/>
          <w:sz w:val="20"/>
        </w:rPr>
      </w:pPr>
      <w:r>
        <w:rPr>
          <w:rFonts w:ascii="Myriad Pro" w:hAnsi="Myriad Pro"/>
          <w:b/>
          <w:sz w:val="20"/>
        </w:rPr>
        <w:t>Kryteria szczegółowe przyjęte Uchwałą Nr 16/20 Komitetu Monitorującego RPO WZ 2014-2020 z dnia 14 maja 2020 r.  (tryb pozakonkursowy) typ 6</w:t>
      </w:r>
      <w:ins w:id="30" w:author="Justyna Bykowska" w:date="2020-09-29T09:54:00Z">
        <w:r w:rsidR="00EB7B04">
          <w:rPr>
            <w:rFonts w:ascii="Myriad Pro" w:hAnsi="Myriad Pro"/>
            <w:b/>
            <w:sz w:val="20"/>
          </w:rPr>
          <w:t xml:space="preserve"> </w:t>
        </w:r>
      </w:ins>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696"/>
        <w:gridCol w:w="12479"/>
      </w:tblGrid>
      <w:tr w:rsidR="00C8042D" w:rsidRPr="00E64C13" w:rsidTr="00855B0D">
        <w:trPr>
          <w:jc w:val="center"/>
        </w:trPr>
        <w:tc>
          <w:tcPr>
            <w:tcW w:w="1696" w:type="dxa"/>
            <w:shd w:val="clear" w:color="auto" w:fill="B6DDE8" w:themeFill="accent5" w:themeFillTint="66"/>
          </w:tcPr>
          <w:p w:rsidR="00C8042D" w:rsidRPr="0048576B" w:rsidRDefault="00C8042D" w:rsidP="00855B0D">
            <w:pPr>
              <w:spacing w:before="40" w:after="40"/>
              <w:rPr>
                <w:rFonts w:ascii="Arial" w:hAnsi="Arial" w:cs="Arial"/>
                <w:sz w:val="20"/>
              </w:rPr>
            </w:pPr>
            <w:r w:rsidRPr="0048576B">
              <w:rPr>
                <w:rFonts w:ascii="Arial" w:hAnsi="Arial" w:cs="Arial"/>
                <w:sz w:val="20"/>
              </w:rPr>
              <w:t>Oś priorytetowa</w:t>
            </w:r>
          </w:p>
        </w:tc>
        <w:tc>
          <w:tcPr>
            <w:tcW w:w="12479" w:type="dxa"/>
            <w:shd w:val="clear" w:color="auto" w:fill="B6DDE8" w:themeFill="accent5" w:themeFillTint="66"/>
          </w:tcPr>
          <w:p w:rsidR="00C8042D" w:rsidRPr="0048576B" w:rsidRDefault="00C8042D" w:rsidP="00855B0D">
            <w:pPr>
              <w:spacing w:before="40" w:after="40"/>
              <w:rPr>
                <w:rFonts w:ascii="Arial" w:hAnsi="Arial" w:cs="Arial"/>
                <w:sz w:val="20"/>
              </w:rPr>
            </w:pPr>
            <w:r w:rsidRPr="0048576B">
              <w:rPr>
                <w:rFonts w:ascii="Arial" w:hAnsi="Arial" w:cs="Arial"/>
                <w:sz w:val="20"/>
              </w:rPr>
              <w:t>VI Rynek Pracy</w:t>
            </w:r>
          </w:p>
        </w:tc>
      </w:tr>
      <w:tr w:rsidR="00C8042D" w:rsidRPr="00E64C13" w:rsidTr="00855B0D">
        <w:trPr>
          <w:trHeight w:val="682"/>
          <w:jc w:val="center"/>
        </w:trPr>
        <w:tc>
          <w:tcPr>
            <w:tcW w:w="1696" w:type="dxa"/>
            <w:shd w:val="clear" w:color="auto" w:fill="B6DDE8" w:themeFill="accent5" w:themeFillTint="66"/>
          </w:tcPr>
          <w:p w:rsidR="00C8042D" w:rsidRPr="0048576B" w:rsidRDefault="00C8042D" w:rsidP="00855B0D">
            <w:pPr>
              <w:spacing w:before="40" w:after="40"/>
              <w:rPr>
                <w:rFonts w:ascii="Arial" w:hAnsi="Arial" w:cs="Arial"/>
                <w:sz w:val="20"/>
              </w:rPr>
            </w:pPr>
            <w:r w:rsidRPr="0048576B">
              <w:rPr>
                <w:rFonts w:ascii="Arial" w:hAnsi="Arial" w:cs="Arial"/>
                <w:sz w:val="20"/>
              </w:rPr>
              <w:t>Priorytet Inwestycyjny</w:t>
            </w:r>
          </w:p>
        </w:tc>
        <w:tc>
          <w:tcPr>
            <w:tcW w:w="12479" w:type="dxa"/>
            <w:shd w:val="clear" w:color="auto" w:fill="B6DDE8" w:themeFill="accent5" w:themeFillTint="66"/>
          </w:tcPr>
          <w:p w:rsidR="00C8042D" w:rsidRPr="0048576B" w:rsidRDefault="00C8042D" w:rsidP="00855B0D">
            <w:pPr>
              <w:spacing w:before="40" w:after="40"/>
              <w:rPr>
                <w:rFonts w:ascii="Arial" w:hAnsi="Arial" w:cs="Arial"/>
                <w:iCs/>
                <w:sz w:val="20"/>
              </w:rPr>
            </w:pPr>
            <w:r w:rsidRPr="0048576B">
              <w:rPr>
                <w:rFonts w:ascii="Arial" w:eastAsia="MyriadPro-Regular" w:hAnsi="Arial" w:cs="Arial"/>
                <w:sz w:val="20"/>
              </w:rPr>
              <w:t>8vi Aktywne i zdrowe starzenie się</w:t>
            </w:r>
          </w:p>
        </w:tc>
      </w:tr>
      <w:tr w:rsidR="00C8042D" w:rsidRPr="00E64C13" w:rsidTr="00855B0D">
        <w:trPr>
          <w:trHeight w:val="682"/>
          <w:jc w:val="center"/>
        </w:trPr>
        <w:tc>
          <w:tcPr>
            <w:tcW w:w="1696" w:type="dxa"/>
            <w:shd w:val="clear" w:color="auto" w:fill="B6DDE8" w:themeFill="accent5" w:themeFillTint="66"/>
          </w:tcPr>
          <w:p w:rsidR="00C8042D" w:rsidRPr="0048576B" w:rsidRDefault="00C8042D" w:rsidP="00855B0D">
            <w:pPr>
              <w:spacing w:before="40" w:after="40"/>
              <w:rPr>
                <w:rFonts w:ascii="Arial" w:hAnsi="Arial" w:cs="Arial"/>
                <w:sz w:val="20"/>
              </w:rPr>
            </w:pPr>
            <w:r w:rsidRPr="0048576B">
              <w:rPr>
                <w:rFonts w:ascii="Arial" w:hAnsi="Arial" w:cs="Arial"/>
                <w:sz w:val="20"/>
              </w:rPr>
              <w:t>Działanie</w:t>
            </w:r>
          </w:p>
        </w:tc>
        <w:tc>
          <w:tcPr>
            <w:tcW w:w="12479" w:type="dxa"/>
            <w:shd w:val="clear" w:color="auto" w:fill="B6DDE8" w:themeFill="accent5" w:themeFillTint="66"/>
          </w:tcPr>
          <w:p w:rsidR="00C8042D" w:rsidRPr="0048576B" w:rsidRDefault="00C8042D" w:rsidP="00855B0D">
            <w:pPr>
              <w:autoSpaceDE w:val="0"/>
              <w:autoSpaceDN w:val="0"/>
              <w:adjustRightInd w:val="0"/>
              <w:rPr>
                <w:rFonts w:ascii="Arial" w:eastAsia="MyriadPro-Regular" w:hAnsi="Arial" w:cs="Arial"/>
                <w:sz w:val="20"/>
              </w:rPr>
            </w:pPr>
            <w:r w:rsidRPr="0048576B">
              <w:rPr>
                <w:rFonts w:ascii="Arial" w:eastAsia="MyriadPro-Regular" w:hAnsi="Arial" w:cs="Arial"/>
                <w:sz w:val="20"/>
              </w:rPr>
              <w:t xml:space="preserve">6.8 Wdrożenie kompleksowych programów zdrowotnych </w:t>
            </w:r>
            <w:r>
              <w:rPr>
                <w:rFonts w:ascii="Arial" w:eastAsia="MyriadPro-Regular" w:hAnsi="Arial" w:cs="Arial"/>
                <w:sz w:val="20"/>
              </w:rPr>
              <w:t xml:space="preserve">oraz przedsięwzięć </w:t>
            </w:r>
            <w:r w:rsidRPr="0048576B">
              <w:rPr>
                <w:rFonts w:ascii="Arial" w:eastAsia="MyriadPro-Regular" w:hAnsi="Arial" w:cs="Arial"/>
                <w:sz w:val="20"/>
              </w:rPr>
              <w:t>zapobiegających istotnym problemom zdrowotnym regionu dotyczących chorób negatywnie wpływających na rynek pracy, ułatwiających powroty do pracy, umożliwiających wydłużenie aktywności zawodowej oraz zwiększenie zgłaszalności na badania profilaktyczne</w:t>
            </w:r>
          </w:p>
        </w:tc>
      </w:tr>
    </w:tbl>
    <w:p w:rsidR="00C8042D" w:rsidRDefault="00C8042D" w:rsidP="00E84A57">
      <w:pPr>
        <w:rPr>
          <w:b/>
        </w:rPr>
      </w:pPr>
    </w:p>
    <w:tbl>
      <w:tblPr>
        <w:tblStyle w:val="Tabela-Siatka"/>
        <w:tblW w:w="14175" w:type="dxa"/>
        <w:jc w:val="center"/>
        <w:tblLayout w:type="fixed"/>
        <w:tblLook w:val="04A0" w:firstRow="1" w:lastRow="0" w:firstColumn="1" w:lastColumn="0" w:noHBand="0" w:noVBand="1"/>
      </w:tblPr>
      <w:tblGrid>
        <w:gridCol w:w="704"/>
        <w:gridCol w:w="2657"/>
        <w:gridCol w:w="6216"/>
        <w:gridCol w:w="4598"/>
      </w:tblGrid>
      <w:tr w:rsidR="00C8042D" w:rsidRPr="00E64C13" w:rsidTr="00855B0D">
        <w:trPr>
          <w:jc w:val="center"/>
        </w:trPr>
        <w:tc>
          <w:tcPr>
            <w:tcW w:w="14175" w:type="dxa"/>
            <w:gridSpan w:val="4"/>
          </w:tcPr>
          <w:p w:rsidR="00C8042D" w:rsidRPr="00E64C13" w:rsidRDefault="00C8042D" w:rsidP="00855B0D">
            <w:pPr>
              <w:spacing w:before="40" w:after="40"/>
              <w:jc w:val="center"/>
              <w:rPr>
                <w:rFonts w:ascii="Arial" w:hAnsi="Arial" w:cs="Arial"/>
                <w:b/>
                <w:sz w:val="20"/>
              </w:rPr>
            </w:pPr>
            <w:r w:rsidRPr="00E64C13">
              <w:rPr>
                <w:rFonts w:ascii="Arial" w:hAnsi="Arial" w:cs="Arial"/>
                <w:b/>
                <w:sz w:val="20"/>
              </w:rPr>
              <w:t>Kryteria dopuszczalności</w:t>
            </w:r>
          </w:p>
        </w:tc>
      </w:tr>
      <w:tr w:rsidR="00C8042D" w:rsidRPr="00E64C13" w:rsidTr="00855B0D">
        <w:trPr>
          <w:jc w:val="center"/>
        </w:trPr>
        <w:tc>
          <w:tcPr>
            <w:tcW w:w="704" w:type="dxa"/>
          </w:tcPr>
          <w:p w:rsidR="00C8042D" w:rsidRPr="00E64C13" w:rsidRDefault="00C8042D" w:rsidP="00855B0D">
            <w:pPr>
              <w:spacing w:before="40" w:after="40"/>
              <w:jc w:val="center"/>
              <w:rPr>
                <w:rFonts w:ascii="Arial" w:hAnsi="Arial" w:cs="Arial"/>
                <w:sz w:val="20"/>
              </w:rPr>
            </w:pPr>
            <w:r w:rsidRPr="00E64C13">
              <w:rPr>
                <w:rFonts w:ascii="Arial" w:hAnsi="Arial" w:cs="Arial"/>
                <w:sz w:val="20"/>
              </w:rPr>
              <w:t>L.p.</w:t>
            </w:r>
          </w:p>
        </w:tc>
        <w:tc>
          <w:tcPr>
            <w:tcW w:w="2657" w:type="dxa"/>
          </w:tcPr>
          <w:p w:rsidR="00C8042D" w:rsidRPr="00E64C13" w:rsidRDefault="00C8042D" w:rsidP="00855B0D">
            <w:pPr>
              <w:spacing w:before="40" w:after="40"/>
              <w:jc w:val="center"/>
              <w:rPr>
                <w:rFonts w:ascii="Arial" w:hAnsi="Arial" w:cs="Arial"/>
                <w:sz w:val="20"/>
              </w:rPr>
            </w:pPr>
            <w:r w:rsidRPr="00E64C13">
              <w:rPr>
                <w:rFonts w:ascii="Arial" w:hAnsi="Arial" w:cs="Arial"/>
                <w:sz w:val="20"/>
              </w:rPr>
              <w:t>Nazwa kryterium</w:t>
            </w:r>
          </w:p>
        </w:tc>
        <w:tc>
          <w:tcPr>
            <w:tcW w:w="6216" w:type="dxa"/>
          </w:tcPr>
          <w:p w:rsidR="00C8042D" w:rsidRPr="00E64C13" w:rsidRDefault="00C8042D" w:rsidP="00855B0D">
            <w:pPr>
              <w:spacing w:before="40" w:after="40"/>
              <w:jc w:val="center"/>
              <w:rPr>
                <w:rFonts w:ascii="Arial" w:hAnsi="Arial" w:cs="Arial"/>
                <w:sz w:val="20"/>
              </w:rPr>
            </w:pPr>
            <w:r w:rsidRPr="00E64C13">
              <w:rPr>
                <w:rFonts w:ascii="Arial" w:hAnsi="Arial" w:cs="Arial"/>
                <w:sz w:val="20"/>
              </w:rPr>
              <w:t>Definicja kryterium</w:t>
            </w:r>
          </w:p>
        </w:tc>
        <w:tc>
          <w:tcPr>
            <w:tcW w:w="4598" w:type="dxa"/>
          </w:tcPr>
          <w:p w:rsidR="00C8042D" w:rsidRPr="00E64C13" w:rsidRDefault="00C8042D" w:rsidP="00855B0D">
            <w:pPr>
              <w:spacing w:before="40" w:after="40"/>
              <w:jc w:val="center"/>
              <w:rPr>
                <w:rFonts w:ascii="Arial" w:hAnsi="Arial" w:cs="Arial"/>
                <w:sz w:val="20"/>
              </w:rPr>
            </w:pPr>
            <w:r w:rsidRPr="00E64C13">
              <w:rPr>
                <w:rFonts w:ascii="Arial" w:hAnsi="Arial" w:cs="Arial"/>
                <w:sz w:val="20"/>
              </w:rPr>
              <w:t>Opis znaczenia kryterium</w:t>
            </w:r>
          </w:p>
        </w:tc>
      </w:tr>
      <w:tr w:rsidR="00C8042D" w:rsidRPr="00E64C13" w:rsidTr="00855B0D">
        <w:trPr>
          <w:jc w:val="center"/>
        </w:trPr>
        <w:tc>
          <w:tcPr>
            <w:tcW w:w="704" w:type="dxa"/>
          </w:tcPr>
          <w:p w:rsidR="00C8042D" w:rsidRPr="00E64C13" w:rsidRDefault="00C8042D" w:rsidP="00855B0D">
            <w:pPr>
              <w:spacing w:before="40" w:after="40"/>
              <w:jc w:val="center"/>
              <w:rPr>
                <w:rFonts w:ascii="Arial" w:hAnsi="Arial" w:cs="Arial"/>
                <w:sz w:val="20"/>
              </w:rPr>
            </w:pPr>
            <w:r w:rsidRPr="00E64C13">
              <w:rPr>
                <w:rFonts w:ascii="Arial" w:hAnsi="Arial" w:cs="Arial"/>
                <w:sz w:val="20"/>
              </w:rPr>
              <w:t>1</w:t>
            </w:r>
          </w:p>
        </w:tc>
        <w:tc>
          <w:tcPr>
            <w:tcW w:w="2657" w:type="dxa"/>
          </w:tcPr>
          <w:p w:rsidR="00C8042D" w:rsidRPr="00E64C13" w:rsidRDefault="00C8042D" w:rsidP="00855B0D">
            <w:pPr>
              <w:spacing w:before="40" w:after="40"/>
              <w:jc w:val="center"/>
              <w:rPr>
                <w:rFonts w:ascii="Arial" w:hAnsi="Arial" w:cs="Arial"/>
                <w:sz w:val="20"/>
              </w:rPr>
            </w:pPr>
            <w:r w:rsidRPr="00E64C13">
              <w:rPr>
                <w:rFonts w:ascii="Arial" w:hAnsi="Arial" w:cs="Arial"/>
                <w:sz w:val="20"/>
              </w:rPr>
              <w:t>2</w:t>
            </w:r>
          </w:p>
        </w:tc>
        <w:tc>
          <w:tcPr>
            <w:tcW w:w="6216" w:type="dxa"/>
          </w:tcPr>
          <w:p w:rsidR="00C8042D" w:rsidRPr="00E64C13" w:rsidRDefault="00C8042D" w:rsidP="00855B0D">
            <w:pPr>
              <w:spacing w:before="40" w:after="40"/>
              <w:jc w:val="center"/>
              <w:rPr>
                <w:rFonts w:ascii="Arial" w:hAnsi="Arial" w:cs="Arial"/>
                <w:sz w:val="20"/>
              </w:rPr>
            </w:pPr>
            <w:r w:rsidRPr="00E64C13">
              <w:rPr>
                <w:rFonts w:ascii="Arial" w:hAnsi="Arial" w:cs="Arial"/>
                <w:sz w:val="20"/>
              </w:rPr>
              <w:t>3</w:t>
            </w:r>
          </w:p>
        </w:tc>
        <w:tc>
          <w:tcPr>
            <w:tcW w:w="4598" w:type="dxa"/>
          </w:tcPr>
          <w:p w:rsidR="00C8042D" w:rsidRPr="00E64C13" w:rsidRDefault="00C8042D" w:rsidP="00855B0D">
            <w:pPr>
              <w:spacing w:before="40" w:after="40"/>
              <w:jc w:val="center"/>
              <w:rPr>
                <w:rFonts w:ascii="Arial" w:hAnsi="Arial" w:cs="Arial"/>
                <w:sz w:val="20"/>
              </w:rPr>
            </w:pPr>
            <w:r w:rsidRPr="00E64C13">
              <w:rPr>
                <w:rFonts w:ascii="Arial" w:hAnsi="Arial" w:cs="Arial"/>
                <w:sz w:val="20"/>
              </w:rPr>
              <w:t>4</w:t>
            </w:r>
          </w:p>
        </w:tc>
      </w:tr>
      <w:tr w:rsidR="00C8042D" w:rsidRPr="00E64C13" w:rsidTr="00855B0D">
        <w:trPr>
          <w:jc w:val="center"/>
        </w:trPr>
        <w:tc>
          <w:tcPr>
            <w:tcW w:w="704" w:type="dxa"/>
          </w:tcPr>
          <w:p w:rsidR="00C8042D" w:rsidRPr="00E64C13" w:rsidRDefault="00C8042D" w:rsidP="001B0A9F">
            <w:pPr>
              <w:pStyle w:val="Akapitzlist"/>
              <w:numPr>
                <w:ilvl w:val="0"/>
                <w:numId w:val="484"/>
              </w:numPr>
              <w:spacing w:before="40" w:after="40"/>
              <w:contextualSpacing w:val="0"/>
              <w:rPr>
                <w:rFonts w:ascii="Arial" w:hAnsi="Arial" w:cs="Arial"/>
              </w:rPr>
            </w:pPr>
          </w:p>
        </w:tc>
        <w:tc>
          <w:tcPr>
            <w:tcW w:w="2657" w:type="dxa"/>
            <w:shd w:val="clear" w:color="auto" w:fill="auto"/>
          </w:tcPr>
          <w:p w:rsidR="00C8042D" w:rsidRPr="00EF39FB" w:rsidRDefault="00C8042D" w:rsidP="00855B0D">
            <w:pPr>
              <w:spacing w:before="40" w:after="40"/>
              <w:rPr>
                <w:rFonts w:ascii="Arial" w:hAnsi="Arial" w:cs="Arial"/>
                <w:sz w:val="18"/>
                <w:szCs w:val="18"/>
              </w:rPr>
            </w:pPr>
            <w:r w:rsidRPr="00EF39FB">
              <w:rPr>
                <w:rFonts w:ascii="Arial" w:hAnsi="Arial" w:cs="Arial"/>
                <w:sz w:val="18"/>
                <w:szCs w:val="18"/>
              </w:rPr>
              <w:t xml:space="preserve">Zgodność wsparcia </w:t>
            </w:r>
          </w:p>
          <w:p w:rsidR="00C8042D" w:rsidRPr="00EF39FB" w:rsidRDefault="00C8042D" w:rsidP="00855B0D">
            <w:pPr>
              <w:spacing w:before="40" w:after="40"/>
              <w:rPr>
                <w:rFonts w:ascii="Arial" w:hAnsi="Arial" w:cs="Arial"/>
                <w:sz w:val="18"/>
                <w:szCs w:val="18"/>
              </w:rPr>
            </w:pPr>
          </w:p>
        </w:tc>
        <w:tc>
          <w:tcPr>
            <w:tcW w:w="6216" w:type="dxa"/>
            <w:shd w:val="clear" w:color="auto" w:fill="auto"/>
          </w:tcPr>
          <w:p w:rsidR="00C8042D" w:rsidRPr="00EF39FB" w:rsidRDefault="00C8042D" w:rsidP="00855B0D">
            <w:pPr>
              <w:spacing w:before="40" w:after="40"/>
              <w:rPr>
                <w:rFonts w:ascii="Arial" w:hAnsi="Arial" w:cs="Arial"/>
                <w:sz w:val="18"/>
                <w:szCs w:val="18"/>
              </w:rPr>
            </w:pPr>
            <w:r w:rsidRPr="00EF39FB">
              <w:rPr>
                <w:rFonts w:ascii="Arial" w:hAnsi="Arial" w:cs="Arial"/>
                <w:sz w:val="18"/>
                <w:szCs w:val="18"/>
              </w:rPr>
              <w:t>1. W ramach projektu realizowane jest wsparcie oparte o zidentyfikowane potrzeby związane z zapobieganiem i zwalczaniem skutków pandemii COVID 19.</w:t>
            </w:r>
          </w:p>
          <w:p w:rsidR="00C8042D" w:rsidRPr="00EF39FB" w:rsidRDefault="00C8042D" w:rsidP="00855B0D">
            <w:pPr>
              <w:spacing w:before="40" w:after="40"/>
              <w:rPr>
                <w:rFonts w:ascii="Arial" w:hAnsi="Arial" w:cs="Arial"/>
                <w:sz w:val="18"/>
                <w:szCs w:val="18"/>
              </w:rPr>
            </w:pPr>
          </w:p>
          <w:p w:rsidR="00C8042D" w:rsidRPr="00EF39FB" w:rsidRDefault="00C8042D" w:rsidP="00855B0D">
            <w:pPr>
              <w:spacing w:before="40" w:after="40"/>
              <w:rPr>
                <w:rFonts w:ascii="Arial" w:hAnsi="Arial" w:cs="Arial"/>
                <w:sz w:val="18"/>
                <w:szCs w:val="18"/>
              </w:rPr>
            </w:pPr>
            <w:r w:rsidRPr="00EF39FB">
              <w:rPr>
                <w:rFonts w:ascii="Arial" w:hAnsi="Arial" w:cs="Arial"/>
                <w:sz w:val="18"/>
                <w:szCs w:val="18"/>
              </w:rPr>
              <w:t xml:space="preserve">2. Projekt skierowany do grup docelowych z obszaru województwa zachodniopomorskiego (w przypadku osób fizycznych - pracujących, uczących się lub zamieszkujących na obszarze województwa zachodniopomorskiego w rozumieniu przepisów Kodeksu Cywilnego, a w </w:t>
            </w:r>
            <w:r w:rsidRPr="00EF39FB">
              <w:rPr>
                <w:rFonts w:ascii="Arial" w:hAnsi="Arial" w:cs="Arial"/>
                <w:sz w:val="18"/>
                <w:szCs w:val="18"/>
              </w:rPr>
              <w:lastRenderedPageBreak/>
              <w:t>przypadku innych podmiotów - posiadających jednostkę organizacyjną na obszarze województwa zachodniopomorskiego).</w:t>
            </w:r>
          </w:p>
          <w:p w:rsidR="00C8042D" w:rsidRPr="00EF39FB" w:rsidRDefault="00C8042D" w:rsidP="00855B0D">
            <w:pPr>
              <w:spacing w:before="40" w:after="40"/>
              <w:rPr>
                <w:rFonts w:ascii="Arial" w:hAnsi="Arial" w:cs="Arial"/>
                <w:sz w:val="18"/>
                <w:szCs w:val="18"/>
              </w:rPr>
            </w:pPr>
          </w:p>
          <w:p w:rsidR="00C8042D" w:rsidRPr="00EF39FB" w:rsidRDefault="00C8042D" w:rsidP="00855B0D">
            <w:pPr>
              <w:spacing w:before="40" w:after="40"/>
              <w:rPr>
                <w:rFonts w:ascii="Arial" w:hAnsi="Arial" w:cs="Arial"/>
                <w:sz w:val="18"/>
                <w:szCs w:val="18"/>
              </w:rPr>
            </w:pPr>
            <w:r w:rsidRPr="00EF39FB">
              <w:rPr>
                <w:rFonts w:ascii="Arial" w:hAnsi="Arial" w:cs="Arial"/>
                <w:sz w:val="18"/>
                <w:szCs w:val="18"/>
              </w:rPr>
              <w:t>3. Projekt zakłada, iż realizacja świadczeń zdrowotnych odbywać się będzie wyłącznie przez podmioty wykonujące działalność leczniczą uprawnione do tego na mocy przepisów prawa powszechnie obowiązującego.</w:t>
            </w:r>
          </w:p>
          <w:p w:rsidR="00C8042D" w:rsidRPr="00EF39FB" w:rsidRDefault="00C8042D" w:rsidP="00855B0D">
            <w:pPr>
              <w:spacing w:before="40" w:after="40"/>
              <w:rPr>
                <w:rFonts w:ascii="Arial" w:hAnsi="Arial" w:cs="Arial"/>
                <w:sz w:val="18"/>
                <w:szCs w:val="18"/>
              </w:rPr>
            </w:pPr>
          </w:p>
          <w:p w:rsidR="00C8042D" w:rsidRPr="00EF39FB" w:rsidRDefault="00C8042D" w:rsidP="00855B0D">
            <w:pPr>
              <w:spacing w:before="40" w:after="40"/>
              <w:rPr>
                <w:rFonts w:ascii="Arial" w:hAnsi="Arial" w:cs="Arial"/>
                <w:sz w:val="18"/>
                <w:szCs w:val="18"/>
              </w:rPr>
            </w:pPr>
            <w:r w:rsidRPr="00EF39FB">
              <w:rPr>
                <w:rFonts w:ascii="Arial" w:hAnsi="Arial" w:cs="Arial"/>
                <w:sz w:val="18"/>
                <w:szCs w:val="18"/>
              </w:rPr>
              <w:t>4. Okres realizacji projektu trwa nie dłużej niż do</w:t>
            </w:r>
            <w:r>
              <w:rPr>
                <w:rFonts w:ascii="Arial" w:hAnsi="Arial" w:cs="Arial"/>
                <w:sz w:val="18"/>
                <w:szCs w:val="18"/>
              </w:rPr>
              <w:t xml:space="preserve"> 31.12.2020 </w:t>
            </w:r>
            <w:r w:rsidRPr="00EF39FB">
              <w:rPr>
                <w:rFonts w:ascii="Arial" w:hAnsi="Arial" w:cs="Arial"/>
                <w:sz w:val="18"/>
                <w:szCs w:val="18"/>
              </w:rPr>
              <w:t xml:space="preserve">r. W uzasadnionych przypadkach na etapie realizacji projektu na wniosek lub za zgodą IP, dopuszcza się możliwość odstępstwa w zakresie warunku zakończenia projektu do </w:t>
            </w:r>
            <w:r>
              <w:rPr>
                <w:rFonts w:ascii="Arial" w:hAnsi="Arial" w:cs="Arial"/>
                <w:sz w:val="18"/>
                <w:szCs w:val="18"/>
              </w:rPr>
              <w:t xml:space="preserve">31.12.2020 </w:t>
            </w:r>
            <w:r w:rsidRPr="00EF39FB">
              <w:rPr>
                <w:rFonts w:ascii="Arial" w:hAnsi="Arial" w:cs="Arial"/>
                <w:sz w:val="18"/>
                <w:szCs w:val="18"/>
              </w:rPr>
              <w:t>roku.</w:t>
            </w:r>
          </w:p>
        </w:tc>
        <w:tc>
          <w:tcPr>
            <w:tcW w:w="4598" w:type="dxa"/>
            <w:shd w:val="clear" w:color="auto" w:fill="auto"/>
          </w:tcPr>
          <w:p w:rsidR="00C8042D" w:rsidRPr="00EF39FB" w:rsidRDefault="00C8042D" w:rsidP="00855B0D">
            <w:pPr>
              <w:spacing w:before="40" w:after="40"/>
              <w:rPr>
                <w:rFonts w:ascii="Arial" w:hAnsi="Arial" w:cs="Arial"/>
                <w:sz w:val="18"/>
                <w:szCs w:val="18"/>
              </w:rPr>
            </w:pPr>
            <w:r w:rsidRPr="00EF39FB">
              <w:rPr>
                <w:rFonts w:ascii="Arial" w:hAnsi="Arial" w:cs="Arial"/>
                <w:sz w:val="18"/>
                <w:szCs w:val="18"/>
              </w:rPr>
              <w:lastRenderedPageBreak/>
              <w:t>Spełnienie kryterium jest konieczne do przyznania dofinansowania.</w:t>
            </w:r>
          </w:p>
          <w:p w:rsidR="00C8042D" w:rsidRPr="00EF39FB" w:rsidRDefault="00C8042D" w:rsidP="00855B0D">
            <w:pPr>
              <w:spacing w:before="40" w:after="40"/>
              <w:rPr>
                <w:rFonts w:ascii="Arial" w:hAnsi="Arial" w:cs="Arial"/>
                <w:sz w:val="18"/>
                <w:szCs w:val="18"/>
              </w:rPr>
            </w:pPr>
            <w:r w:rsidRPr="00EF39FB">
              <w:rPr>
                <w:rFonts w:ascii="Arial" w:hAnsi="Arial" w:cs="Arial"/>
                <w:sz w:val="18"/>
                <w:szCs w:val="18"/>
              </w:rPr>
              <w:t>Projekty niespełniające kryterium kierowane są do poprawy lub uzupełnienia.</w:t>
            </w:r>
          </w:p>
          <w:p w:rsidR="00C8042D" w:rsidRPr="00EF39FB" w:rsidRDefault="00C8042D" w:rsidP="00855B0D">
            <w:pPr>
              <w:spacing w:before="40" w:after="40"/>
              <w:jc w:val="both"/>
              <w:rPr>
                <w:rFonts w:ascii="Arial" w:hAnsi="Arial" w:cs="Arial"/>
                <w:sz w:val="18"/>
                <w:szCs w:val="18"/>
              </w:rPr>
            </w:pPr>
            <w:r w:rsidRPr="00EF39FB">
              <w:rPr>
                <w:rFonts w:ascii="Arial" w:hAnsi="Arial" w:cs="Arial"/>
                <w:sz w:val="18"/>
                <w:szCs w:val="18"/>
              </w:rPr>
              <w:t>Ocena spełniania kryterium polega na przypisaniu wartości logicznych „tak”, „nie”.</w:t>
            </w:r>
          </w:p>
          <w:p w:rsidR="00C8042D" w:rsidRPr="00EF39FB" w:rsidRDefault="00C8042D" w:rsidP="00855B0D">
            <w:pPr>
              <w:spacing w:before="40" w:after="40"/>
              <w:rPr>
                <w:rFonts w:ascii="Arial" w:hAnsi="Arial" w:cs="Arial"/>
                <w:sz w:val="18"/>
                <w:szCs w:val="18"/>
              </w:rPr>
            </w:pPr>
          </w:p>
        </w:tc>
      </w:tr>
    </w:tbl>
    <w:p w:rsidR="00FF4701" w:rsidRDefault="00FF4701"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FF4701">
      <w:pPr>
        <w:jc w:val="center"/>
        <w:rPr>
          <w:rFonts w:ascii="Myriad Pro" w:hAnsi="Myriad Pro"/>
          <w:b/>
          <w:sz w:val="20"/>
        </w:rPr>
      </w:pPr>
    </w:p>
    <w:p w:rsidR="00D97A1F" w:rsidRDefault="00D97A1F" w:rsidP="00D97A1F">
      <w:pPr>
        <w:rPr>
          <w:rFonts w:ascii="Myriad Pro" w:hAnsi="Myriad Pro"/>
          <w:b/>
          <w:sz w:val="20"/>
        </w:rPr>
      </w:pPr>
    </w:p>
    <w:p w:rsidR="00D97A1F" w:rsidRDefault="00D97A1F" w:rsidP="00D97A1F">
      <w:pPr>
        <w:rPr>
          <w:rFonts w:ascii="Myriad Pro" w:hAnsi="Myriad Pro"/>
          <w:b/>
          <w:sz w:val="20"/>
        </w:rPr>
      </w:pPr>
    </w:p>
    <w:p w:rsidR="00D97A1F" w:rsidRPr="008C1875" w:rsidRDefault="00D97A1F" w:rsidP="00D97A1F">
      <w:pPr>
        <w:pStyle w:val="Tytu"/>
      </w:pPr>
      <w:bookmarkStart w:id="31" w:name="_Toc59089709"/>
      <w:r>
        <w:t>VII WŁĄCZENIE SPOŁECZNE</w:t>
      </w:r>
      <w:bookmarkEnd w:id="31"/>
    </w:p>
    <w:p w:rsidR="00D97A1F" w:rsidRDefault="00D97A1F" w:rsidP="00D97A1F">
      <w:pPr>
        <w:jc w:val="center"/>
      </w:pPr>
      <w:r w:rsidRPr="008C1875">
        <w:rPr>
          <w:noProof/>
          <w:lang w:eastAsia="pl-PL"/>
        </w:rPr>
        <w:drawing>
          <wp:inline distT="0" distB="0" distL="0" distR="0" wp14:anchorId="15B87B2E" wp14:editId="615A478F">
            <wp:extent cx="1898015" cy="1884045"/>
            <wp:effectExtent l="19050" t="0" r="6985" b="0"/>
            <wp:docPr id="11"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srcRect/>
                    <a:stretch>
                      <a:fillRect/>
                    </a:stretch>
                  </pic:blipFill>
                  <pic:spPr bwMode="auto">
                    <a:xfrm>
                      <a:off x="0" y="0"/>
                      <a:ext cx="1898015" cy="1884045"/>
                    </a:xfrm>
                    <a:prstGeom prst="rect">
                      <a:avLst/>
                    </a:prstGeom>
                    <a:noFill/>
                    <a:ln w="9525">
                      <a:noFill/>
                      <a:miter lim="800000"/>
                      <a:headEnd/>
                      <a:tailEnd/>
                    </a:ln>
                  </pic:spPr>
                </pic:pic>
              </a:graphicData>
            </a:graphic>
          </wp:inline>
        </w:drawing>
      </w:r>
    </w:p>
    <w:p w:rsidR="00D97A1F" w:rsidRDefault="00D97A1F" w:rsidP="00FF4701">
      <w:pPr>
        <w:jc w:val="center"/>
        <w:rPr>
          <w:rFonts w:ascii="Myriad Pro" w:hAnsi="Myriad Pro"/>
          <w:b/>
          <w:sz w:val="20"/>
        </w:rPr>
      </w:pPr>
    </w:p>
    <w:p w:rsidR="00D97A1F" w:rsidRDefault="00D97A1F" w:rsidP="007C65AE">
      <w:pPr>
        <w:rPr>
          <w:rFonts w:ascii="Myriad Pro" w:hAnsi="Myriad Pro"/>
          <w:b/>
          <w:sz w:val="20"/>
        </w:rPr>
      </w:pPr>
    </w:p>
    <w:p w:rsidR="00D97A1F" w:rsidRDefault="00D97A1F" w:rsidP="00CD6694">
      <w:pPr>
        <w:rPr>
          <w:rFonts w:ascii="Myriad Pro" w:hAnsi="Myriad Pro"/>
          <w:b/>
          <w:sz w:val="20"/>
        </w:rPr>
      </w:pPr>
    </w:p>
    <w:p w:rsidR="00BD6BA6" w:rsidRPr="00C7384A" w:rsidRDefault="00BD6BA6" w:rsidP="00606993">
      <w:pPr>
        <w:pStyle w:val="Podtytu"/>
      </w:pPr>
      <w:bookmarkStart w:id="32" w:name="_Toc59089710"/>
      <w:r w:rsidRPr="00C7384A">
        <w:lastRenderedPageBreak/>
        <w:t>7.1 Programy na rzecz integracji osób i rodzin zagrożonych ubóstwem i/lub wykluczeniem społecznym ukierunkowane na aktywizację społeczno-zawodową wykorzystującą instrumenty aktywizacji edukacyjnej, społecznej, zawodowej</w:t>
      </w:r>
      <w:bookmarkEnd w:id="32"/>
    </w:p>
    <w:p w:rsidR="00BD6BA6" w:rsidRPr="00AB0D5C" w:rsidRDefault="00BD6BA6" w:rsidP="00BD6BA6">
      <w:pPr>
        <w:spacing w:after="0"/>
        <w:rPr>
          <w:rFonts w:ascii="Myriad Pro" w:hAnsi="Myriad Pro"/>
          <w:sz w:val="20"/>
        </w:rPr>
      </w:pPr>
    </w:p>
    <w:p w:rsidR="00E01BF0" w:rsidRPr="00E01BF0" w:rsidRDefault="00BD6BA6" w:rsidP="00E01BF0">
      <w:pPr>
        <w:autoSpaceDE w:val="0"/>
        <w:autoSpaceDN w:val="0"/>
        <w:adjustRightInd w:val="0"/>
        <w:jc w:val="center"/>
        <w:rPr>
          <w:rFonts w:ascii="Myriad Pro" w:hAnsi="Myriad Pro" w:cs="Arial"/>
          <w:b/>
          <w:bCs/>
          <w:sz w:val="20"/>
        </w:rPr>
      </w:pPr>
      <w:r w:rsidRPr="00E01BF0">
        <w:rPr>
          <w:rFonts w:ascii="Myriad Pro" w:eastAsiaTheme="majorEastAsia" w:hAnsi="Myriad Pro" w:cs="Arial"/>
          <w:b/>
          <w:bCs/>
          <w:sz w:val="20"/>
        </w:rPr>
        <w:t xml:space="preserve">Kryteria ogólne przyjęte Uchwałą </w:t>
      </w:r>
      <w:r w:rsidRPr="00E01BF0">
        <w:rPr>
          <w:rFonts w:ascii="Myriad Pro" w:hAnsi="Myriad Pro" w:cs="Arial"/>
          <w:b/>
          <w:bCs/>
          <w:sz w:val="20"/>
        </w:rPr>
        <w:t>Nr</w:t>
      </w:r>
      <w:r w:rsidR="009C48F4" w:rsidRPr="00E01BF0">
        <w:rPr>
          <w:rFonts w:ascii="Myriad Pro" w:hAnsi="Myriad Pro" w:cs="Arial"/>
          <w:b/>
          <w:bCs/>
          <w:sz w:val="20"/>
        </w:rPr>
        <w:t xml:space="preserve"> </w:t>
      </w:r>
      <w:r w:rsidR="0086651C" w:rsidRPr="00E01BF0">
        <w:rPr>
          <w:rFonts w:ascii="Myriad Pro" w:hAnsi="Myriad Pro" w:cs="Arial"/>
          <w:b/>
          <w:bCs/>
          <w:sz w:val="20"/>
        </w:rPr>
        <w:t>25/19</w:t>
      </w:r>
      <w:r w:rsidRPr="00E01BF0">
        <w:rPr>
          <w:rFonts w:ascii="Myriad Pro" w:hAnsi="Myriad Pro" w:cs="Arial"/>
          <w:b/>
          <w:bCs/>
          <w:sz w:val="20"/>
        </w:rPr>
        <w:t xml:space="preserve"> Komitetu Monitorującego RPO WZ 2014-2020 z dnia </w:t>
      </w:r>
      <w:r w:rsidR="009C48F4" w:rsidRPr="00E01BF0">
        <w:rPr>
          <w:rFonts w:ascii="Myriad Pro" w:hAnsi="Myriad Pro" w:cs="Arial"/>
          <w:b/>
          <w:bCs/>
          <w:sz w:val="20"/>
        </w:rPr>
        <w:t>25 czerwca 2019</w:t>
      </w:r>
      <w:r w:rsidRPr="00E01BF0">
        <w:rPr>
          <w:rFonts w:ascii="Myriad Pro" w:hAnsi="Myriad Pro" w:cs="Arial"/>
          <w:b/>
          <w:bCs/>
          <w:sz w:val="20"/>
        </w:rPr>
        <w:t xml:space="preserve">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E01BF0" w:rsidRPr="00E01BF0" w:rsidTr="00BE7BB1">
        <w:trPr>
          <w:jc w:val="center"/>
        </w:trPr>
        <w:tc>
          <w:tcPr>
            <w:tcW w:w="1900" w:type="dxa"/>
            <w:shd w:val="clear" w:color="auto" w:fill="B6DDE8"/>
          </w:tcPr>
          <w:p w:rsidR="00E01BF0" w:rsidRPr="00E01BF0" w:rsidRDefault="00E01BF0" w:rsidP="00BE7BB1">
            <w:pPr>
              <w:spacing w:before="40" w:after="40" w:line="240" w:lineRule="auto"/>
              <w:rPr>
                <w:rFonts w:ascii="Myriad Pro" w:hAnsi="Myriad Pro" w:cs="Arial"/>
                <w:sz w:val="20"/>
              </w:rPr>
            </w:pPr>
            <w:r w:rsidRPr="00E01BF0">
              <w:rPr>
                <w:rFonts w:ascii="Myriad Pro" w:hAnsi="Myriad Pro" w:cs="Arial"/>
                <w:sz w:val="20"/>
              </w:rPr>
              <w:t>Oś priorytetowa</w:t>
            </w:r>
          </w:p>
        </w:tc>
        <w:tc>
          <w:tcPr>
            <w:tcW w:w="12275" w:type="dxa"/>
            <w:shd w:val="clear" w:color="auto" w:fill="B6DDE8"/>
          </w:tcPr>
          <w:p w:rsidR="00E01BF0" w:rsidRPr="00E01BF0" w:rsidRDefault="00E01BF0" w:rsidP="00BE7BB1">
            <w:pPr>
              <w:spacing w:before="40" w:after="40" w:line="240" w:lineRule="auto"/>
              <w:rPr>
                <w:rFonts w:ascii="Myriad Pro" w:hAnsi="Myriad Pro" w:cs="Arial"/>
                <w:sz w:val="20"/>
              </w:rPr>
            </w:pPr>
            <w:r w:rsidRPr="00E01BF0">
              <w:rPr>
                <w:rFonts w:ascii="Myriad Pro" w:eastAsia="MyriadPro-Regular" w:hAnsi="Myriad Pro" w:cs="Arial"/>
                <w:sz w:val="20"/>
              </w:rPr>
              <w:t>VII Włączenie społeczne</w:t>
            </w:r>
          </w:p>
        </w:tc>
      </w:tr>
      <w:tr w:rsidR="00E01BF0" w:rsidRPr="00E01BF0" w:rsidTr="00BE7BB1">
        <w:trPr>
          <w:jc w:val="center"/>
        </w:trPr>
        <w:tc>
          <w:tcPr>
            <w:tcW w:w="1900" w:type="dxa"/>
            <w:shd w:val="clear" w:color="auto" w:fill="B6DDE8"/>
          </w:tcPr>
          <w:p w:rsidR="00E01BF0" w:rsidRPr="00E01BF0" w:rsidRDefault="00E01BF0" w:rsidP="00BE7BB1">
            <w:pPr>
              <w:spacing w:before="40" w:after="40" w:line="240" w:lineRule="auto"/>
              <w:rPr>
                <w:rFonts w:ascii="Myriad Pro" w:hAnsi="Myriad Pro" w:cs="Arial"/>
                <w:sz w:val="20"/>
              </w:rPr>
            </w:pPr>
            <w:r w:rsidRPr="00E01BF0">
              <w:rPr>
                <w:rFonts w:ascii="Myriad Pro" w:hAnsi="Myriad Pro" w:cs="Arial"/>
                <w:sz w:val="20"/>
              </w:rPr>
              <w:t>Priorytet Inwestycyjny</w:t>
            </w:r>
          </w:p>
        </w:tc>
        <w:tc>
          <w:tcPr>
            <w:tcW w:w="12275" w:type="dxa"/>
            <w:shd w:val="clear" w:color="auto" w:fill="B6DDE8"/>
          </w:tcPr>
          <w:p w:rsidR="00E01BF0" w:rsidRPr="00E01BF0" w:rsidRDefault="00E01BF0" w:rsidP="00BE7BB1">
            <w:pPr>
              <w:spacing w:before="40" w:after="40" w:line="240" w:lineRule="auto"/>
              <w:rPr>
                <w:rFonts w:ascii="Myriad Pro" w:hAnsi="Myriad Pro" w:cs="Arial"/>
                <w:iCs/>
                <w:sz w:val="20"/>
              </w:rPr>
            </w:pPr>
            <w:r w:rsidRPr="00E01BF0">
              <w:rPr>
                <w:rFonts w:ascii="Myriad Pro" w:eastAsia="MyriadPro-Regular" w:hAnsi="Myriad Pro" w:cs="Arial"/>
                <w:sz w:val="20"/>
              </w:rPr>
              <w:t>9i Aktywne włączenie, w tym z myślą o promowaniu równych szans oraz aktywnego uczestnictwa i zwiększaniu szans na zatrudnienie.</w:t>
            </w:r>
          </w:p>
        </w:tc>
      </w:tr>
      <w:tr w:rsidR="00E01BF0" w:rsidRPr="00E01BF0" w:rsidTr="00BE7BB1">
        <w:trPr>
          <w:jc w:val="center"/>
        </w:trPr>
        <w:tc>
          <w:tcPr>
            <w:tcW w:w="1900" w:type="dxa"/>
            <w:shd w:val="clear" w:color="auto" w:fill="B6DDE8"/>
          </w:tcPr>
          <w:p w:rsidR="00E01BF0" w:rsidRPr="00E01BF0" w:rsidRDefault="00E01BF0" w:rsidP="00BE7BB1">
            <w:pPr>
              <w:spacing w:before="40" w:after="40" w:line="240" w:lineRule="auto"/>
              <w:rPr>
                <w:rFonts w:ascii="Myriad Pro" w:hAnsi="Myriad Pro" w:cs="Arial"/>
                <w:sz w:val="20"/>
              </w:rPr>
            </w:pPr>
            <w:r w:rsidRPr="00E01BF0">
              <w:rPr>
                <w:rFonts w:ascii="Myriad Pro" w:hAnsi="Myriad Pro" w:cs="Arial"/>
                <w:sz w:val="20"/>
              </w:rPr>
              <w:t>Działanie</w:t>
            </w:r>
          </w:p>
        </w:tc>
        <w:tc>
          <w:tcPr>
            <w:tcW w:w="12275" w:type="dxa"/>
            <w:shd w:val="clear" w:color="auto" w:fill="B6DDE8"/>
          </w:tcPr>
          <w:p w:rsidR="00E01BF0" w:rsidRPr="00E01BF0" w:rsidRDefault="00E01BF0" w:rsidP="00BE7BB1">
            <w:pPr>
              <w:autoSpaceDE w:val="0"/>
              <w:autoSpaceDN w:val="0"/>
              <w:adjustRightInd w:val="0"/>
              <w:spacing w:after="0" w:line="240" w:lineRule="auto"/>
              <w:rPr>
                <w:rFonts w:ascii="Myriad Pro" w:eastAsia="MyriadPro-Regular" w:hAnsi="Myriad Pro" w:cs="Arial"/>
                <w:sz w:val="20"/>
              </w:rPr>
            </w:pPr>
            <w:r w:rsidRPr="00E01BF0">
              <w:rPr>
                <w:rFonts w:ascii="Myriad Pro" w:eastAsia="MyriadPro-Regular" w:hAnsi="Myriad Pro" w:cs="Arial"/>
                <w:sz w:val="20"/>
              </w:rPr>
              <w:t>7.1 Programy na rzecz integracji osób i rodzin zagrożonych ubóstwem i/lub wykluczeniem społecznym ukierunkowane na aktywizację</w:t>
            </w:r>
          </w:p>
          <w:p w:rsidR="00E01BF0" w:rsidRPr="00E01BF0" w:rsidRDefault="00E01BF0" w:rsidP="00BE7BB1">
            <w:pPr>
              <w:spacing w:before="40" w:after="40" w:line="240" w:lineRule="auto"/>
              <w:ind w:left="346" w:hanging="346"/>
              <w:rPr>
                <w:rFonts w:ascii="Myriad Pro" w:hAnsi="Myriad Pro" w:cs="Arial"/>
                <w:sz w:val="20"/>
              </w:rPr>
            </w:pPr>
            <w:r w:rsidRPr="00E01BF0">
              <w:rPr>
                <w:rFonts w:ascii="Myriad Pro" w:eastAsia="MyriadPro-Regular" w:hAnsi="Myriad Pro" w:cs="Arial"/>
                <w:sz w:val="20"/>
              </w:rPr>
              <w:t>społeczno-zawodową wykorzystującą instrumenty aktywizacji edukacyjnej, społecznej, zawodowej.</w:t>
            </w:r>
          </w:p>
        </w:tc>
      </w:tr>
      <w:tr w:rsidR="00E01BF0" w:rsidRPr="00E01BF0" w:rsidTr="00BE7BB1">
        <w:trPr>
          <w:jc w:val="center"/>
        </w:trPr>
        <w:tc>
          <w:tcPr>
            <w:tcW w:w="1900" w:type="dxa"/>
            <w:shd w:val="clear" w:color="auto" w:fill="B6DDE8"/>
          </w:tcPr>
          <w:p w:rsidR="00E01BF0" w:rsidRPr="00E01BF0" w:rsidRDefault="00E01BF0" w:rsidP="00BE7BB1">
            <w:pPr>
              <w:spacing w:before="40" w:after="40" w:line="240" w:lineRule="auto"/>
              <w:rPr>
                <w:rFonts w:ascii="Myriad Pro" w:hAnsi="Myriad Pro" w:cs="Arial"/>
                <w:sz w:val="20"/>
              </w:rPr>
            </w:pPr>
            <w:r w:rsidRPr="00E01BF0">
              <w:rPr>
                <w:rFonts w:ascii="Myriad Pro" w:hAnsi="Myriad Pro" w:cs="Arial"/>
                <w:sz w:val="20"/>
              </w:rPr>
              <w:t>Typ projektu</w:t>
            </w:r>
          </w:p>
        </w:tc>
        <w:tc>
          <w:tcPr>
            <w:tcW w:w="12275" w:type="dxa"/>
            <w:shd w:val="clear" w:color="auto" w:fill="B6DDE8"/>
          </w:tcPr>
          <w:p w:rsidR="00E01BF0" w:rsidRPr="00E01BF0" w:rsidRDefault="00E01BF0" w:rsidP="001B0A9F">
            <w:pPr>
              <w:pStyle w:val="Akapitzlist"/>
              <w:numPr>
                <w:ilvl w:val="0"/>
                <w:numId w:val="329"/>
              </w:numPr>
              <w:autoSpaceDE w:val="0"/>
              <w:autoSpaceDN w:val="0"/>
              <w:adjustRightInd w:val="0"/>
              <w:spacing w:after="0" w:line="240" w:lineRule="auto"/>
              <w:ind w:left="346"/>
              <w:rPr>
                <w:rFonts w:eastAsia="MyriadPro-Regular" w:cs="Arial"/>
              </w:rPr>
            </w:pPr>
            <w:r w:rsidRPr="00E01BF0">
              <w:rPr>
                <w:rFonts w:eastAsia="MyriadPro-Regular" w:cs="Arial"/>
              </w:rPr>
              <w:t>Kompleksowe programy aktywizacji społeczno-zawodowej na rzecz integracji osób i rodzin zagrożonych ubóstwem i/lub wykluczeniem społecznym obejmujące następujące typy operacji:</w:t>
            </w:r>
          </w:p>
          <w:p w:rsidR="00E01BF0" w:rsidRPr="00E01BF0" w:rsidRDefault="00E01BF0" w:rsidP="001B0A9F">
            <w:pPr>
              <w:pStyle w:val="Akapitzlist"/>
              <w:numPr>
                <w:ilvl w:val="0"/>
                <w:numId w:val="330"/>
              </w:numPr>
              <w:autoSpaceDE w:val="0"/>
              <w:autoSpaceDN w:val="0"/>
              <w:adjustRightInd w:val="0"/>
              <w:spacing w:after="0" w:line="240" w:lineRule="auto"/>
              <w:ind w:left="346"/>
              <w:rPr>
                <w:rFonts w:eastAsia="MyriadPro-Regular" w:cs="Arial"/>
              </w:rPr>
            </w:pPr>
            <w:r w:rsidRPr="00E01BF0">
              <w:rPr>
                <w:rFonts w:eastAsia="MyriadPro-Regular" w:cs="Arial"/>
              </w:rPr>
              <w:t>Instrumenty aktywizacji zawodowej uwzględniające wsparcie osób i rodzin zagrożonych ubóstwem i/lub wykluczeniem społecznym w ramach usług Centrum Integracji Społecznej, Klubu Integracji Społecznej,</w:t>
            </w:r>
          </w:p>
          <w:p w:rsidR="00E01BF0" w:rsidRPr="00E01BF0" w:rsidRDefault="00E01BF0" w:rsidP="001B0A9F">
            <w:pPr>
              <w:pStyle w:val="Akapitzlist"/>
              <w:numPr>
                <w:ilvl w:val="0"/>
                <w:numId w:val="330"/>
              </w:numPr>
              <w:autoSpaceDE w:val="0"/>
              <w:autoSpaceDN w:val="0"/>
              <w:adjustRightInd w:val="0"/>
              <w:spacing w:after="0" w:line="240" w:lineRule="auto"/>
              <w:ind w:left="346"/>
              <w:rPr>
                <w:rFonts w:eastAsia="MyriadPro-Regular" w:cs="Arial"/>
              </w:rPr>
            </w:pPr>
            <w:r w:rsidRPr="00E01BF0">
              <w:rPr>
                <w:rFonts w:eastAsia="MyriadPro-Regular" w:cs="Arial"/>
              </w:rPr>
              <w:t>Instrumenty aktywizacji zawodowej uwzględniające wsparcie osób i rodzin osób niepełnosprawnych w ramach usług Zakładu Aktywności Zawodowej oraz Warsztatów Terapii Zajęciowej</w:t>
            </w:r>
          </w:p>
          <w:p w:rsidR="00E01BF0" w:rsidRPr="00E01BF0" w:rsidRDefault="00E01BF0" w:rsidP="001B0A9F">
            <w:pPr>
              <w:pStyle w:val="Akapitzlist"/>
              <w:numPr>
                <w:ilvl w:val="0"/>
                <w:numId w:val="330"/>
              </w:numPr>
              <w:autoSpaceDE w:val="0"/>
              <w:autoSpaceDN w:val="0"/>
              <w:adjustRightInd w:val="0"/>
              <w:spacing w:after="0" w:line="240" w:lineRule="auto"/>
              <w:ind w:left="346"/>
              <w:rPr>
                <w:rFonts w:eastAsia="MyriadPro-Regular" w:cs="Arial"/>
              </w:rPr>
            </w:pPr>
            <w:r w:rsidRPr="00E01BF0">
              <w:rPr>
                <w:rFonts w:eastAsia="MyriadPro-Regular" w:cs="Arial"/>
              </w:rPr>
              <w:t>Kompleksowe programy, realizowane na podstawie indywidualnych planów działań, obejmujące co najmniej dwie formy wsparcia spośród następujących:</w:t>
            </w:r>
          </w:p>
          <w:p w:rsidR="00E01BF0" w:rsidRPr="00E01BF0" w:rsidRDefault="00E01BF0" w:rsidP="001B0A9F">
            <w:pPr>
              <w:pStyle w:val="Akapitzlist"/>
              <w:numPr>
                <w:ilvl w:val="0"/>
                <w:numId w:val="331"/>
              </w:numPr>
              <w:autoSpaceDE w:val="0"/>
              <w:autoSpaceDN w:val="0"/>
              <w:adjustRightInd w:val="0"/>
              <w:spacing w:after="0" w:line="240" w:lineRule="auto"/>
              <w:ind w:left="346"/>
              <w:rPr>
                <w:rFonts w:eastAsia="MyriadPro-Regular" w:cs="Arial"/>
              </w:rPr>
            </w:pPr>
            <w:r w:rsidRPr="00E01BF0">
              <w:rPr>
                <w:rFonts w:eastAsia="MyriadPro-Regular" w:cs="Arial"/>
              </w:rPr>
              <w:t>Usługi wspierające aktywizację zawodową w tym m.in.: finansowanie trenera pracy, doradcy zawodowego,</w:t>
            </w:r>
          </w:p>
          <w:p w:rsidR="00E01BF0" w:rsidRPr="00E01BF0" w:rsidRDefault="00E01BF0" w:rsidP="001B0A9F">
            <w:pPr>
              <w:pStyle w:val="Akapitzlist"/>
              <w:numPr>
                <w:ilvl w:val="0"/>
                <w:numId w:val="331"/>
              </w:numPr>
              <w:autoSpaceDE w:val="0"/>
              <w:autoSpaceDN w:val="0"/>
              <w:adjustRightInd w:val="0"/>
              <w:spacing w:after="0" w:line="240" w:lineRule="auto"/>
              <w:ind w:left="346"/>
              <w:rPr>
                <w:rFonts w:eastAsia="MyriadPro-Regular" w:cs="Arial"/>
              </w:rPr>
            </w:pPr>
            <w:r w:rsidRPr="00E01BF0">
              <w:rPr>
                <w:rFonts w:eastAsia="MyriadPro-Regular" w:cs="Arial"/>
              </w:rPr>
              <w:t>Poradnictwo psychologiczne i psychospołeczne, prowadzące do integracji społecznej i zawodowej,</w:t>
            </w:r>
          </w:p>
          <w:p w:rsidR="00E01BF0" w:rsidRPr="00E01BF0" w:rsidRDefault="00E01BF0" w:rsidP="001B0A9F">
            <w:pPr>
              <w:pStyle w:val="Akapitzlist"/>
              <w:numPr>
                <w:ilvl w:val="0"/>
                <w:numId w:val="331"/>
              </w:numPr>
              <w:autoSpaceDE w:val="0"/>
              <w:autoSpaceDN w:val="0"/>
              <w:adjustRightInd w:val="0"/>
              <w:spacing w:after="0" w:line="240" w:lineRule="auto"/>
              <w:ind w:left="346"/>
              <w:rPr>
                <w:rFonts w:eastAsia="MyriadPro-Regular" w:cs="Arial"/>
              </w:rPr>
            </w:pPr>
            <w:r w:rsidRPr="00E01BF0">
              <w:rPr>
                <w:rFonts w:eastAsia="MyriadPro-Regular" w:cs="Arial"/>
              </w:rPr>
              <w:t>Kursy i szkolenia umożliwiające nabycie, podniesienie lub zmianę kwalifikacji i kompetencji, zawodowych oraz rozwijanie umiejętności i kompetencji społecznych, niezbędnych na rynku pracy,</w:t>
            </w:r>
          </w:p>
          <w:p w:rsidR="00E01BF0" w:rsidRPr="00E01BF0" w:rsidRDefault="00E01BF0" w:rsidP="001B0A9F">
            <w:pPr>
              <w:pStyle w:val="Akapitzlist"/>
              <w:numPr>
                <w:ilvl w:val="0"/>
                <w:numId w:val="331"/>
              </w:numPr>
              <w:autoSpaceDE w:val="0"/>
              <w:autoSpaceDN w:val="0"/>
              <w:adjustRightInd w:val="0"/>
              <w:spacing w:after="0" w:line="240" w:lineRule="auto"/>
              <w:ind w:left="346"/>
              <w:rPr>
                <w:rFonts w:eastAsia="MyriadPro-Regular" w:cs="Arial"/>
              </w:rPr>
            </w:pPr>
            <w:r w:rsidRPr="00E01BF0">
              <w:rPr>
                <w:rFonts w:eastAsia="MyriadPro-Regular" w:cs="Arial"/>
              </w:rPr>
              <w:t>Poradnictwo zawodowe,</w:t>
            </w:r>
          </w:p>
          <w:p w:rsidR="00E01BF0" w:rsidRPr="00E01BF0" w:rsidRDefault="00E01BF0" w:rsidP="001B0A9F">
            <w:pPr>
              <w:pStyle w:val="Akapitzlist"/>
              <w:numPr>
                <w:ilvl w:val="0"/>
                <w:numId w:val="331"/>
              </w:numPr>
              <w:autoSpaceDE w:val="0"/>
              <w:autoSpaceDN w:val="0"/>
              <w:adjustRightInd w:val="0"/>
              <w:spacing w:after="0" w:line="240" w:lineRule="auto"/>
              <w:ind w:left="346"/>
              <w:rPr>
                <w:rFonts w:eastAsia="MyriadPro-Regular" w:cs="Arial"/>
              </w:rPr>
            </w:pPr>
            <w:r w:rsidRPr="00E01BF0">
              <w:rPr>
                <w:rFonts w:eastAsia="MyriadPro-Regular" w:cs="Arial"/>
              </w:rPr>
              <w:t>Pośrednictwo pracy,</w:t>
            </w:r>
          </w:p>
          <w:p w:rsidR="00E01BF0" w:rsidRPr="00E01BF0" w:rsidRDefault="00E01BF0" w:rsidP="001B0A9F">
            <w:pPr>
              <w:pStyle w:val="Akapitzlist"/>
              <w:numPr>
                <w:ilvl w:val="0"/>
                <w:numId w:val="331"/>
              </w:numPr>
              <w:autoSpaceDE w:val="0"/>
              <w:autoSpaceDN w:val="0"/>
              <w:adjustRightInd w:val="0"/>
              <w:spacing w:after="0" w:line="240" w:lineRule="auto"/>
              <w:ind w:left="346"/>
              <w:rPr>
                <w:rFonts w:eastAsia="MyriadPro-Regular" w:cs="Arial"/>
              </w:rPr>
            </w:pPr>
            <w:r w:rsidRPr="00E01BF0">
              <w:rPr>
                <w:rFonts w:eastAsia="MyriadPro-Regular" w:cs="Arial"/>
              </w:rPr>
              <w:t>Zatrudnienie wspomagane obejmujące wsparcie osoby z niepełnosprawnością przez trenera pracy/asystenta zawodowego u pracodawcy,</w:t>
            </w:r>
          </w:p>
          <w:p w:rsidR="00E01BF0" w:rsidRPr="00E01BF0" w:rsidRDefault="00E01BF0" w:rsidP="001B0A9F">
            <w:pPr>
              <w:pStyle w:val="Akapitzlist"/>
              <w:numPr>
                <w:ilvl w:val="0"/>
                <w:numId w:val="331"/>
              </w:numPr>
              <w:autoSpaceDE w:val="0"/>
              <w:autoSpaceDN w:val="0"/>
              <w:adjustRightInd w:val="0"/>
              <w:spacing w:after="0" w:line="240" w:lineRule="auto"/>
              <w:ind w:left="346"/>
              <w:rPr>
                <w:rFonts w:eastAsia="MyriadPro-Regular" w:cs="Arial"/>
              </w:rPr>
            </w:pPr>
            <w:r w:rsidRPr="00E01BF0">
              <w:rPr>
                <w:rFonts w:eastAsia="MyriadPro-Regular" w:cs="Arial"/>
              </w:rPr>
              <w:t>Staże i praktyki zawodowe;</w:t>
            </w:r>
          </w:p>
          <w:p w:rsidR="00E01BF0" w:rsidRPr="00E01BF0" w:rsidRDefault="00E01BF0" w:rsidP="001B0A9F">
            <w:pPr>
              <w:pStyle w:val="Akapitzlist"/>
              <w:numPr>
                <w:ilvl w:val="0"/>
                <w:numId w:val="331"/>
              </w:numPr>
              <w:autoSpaceDE w:val="0"/>
              <w:autoSpaceDN w:val="0"/>
              <w:adjustRightInd w:val="0"/>
              <w:spacing w:after="0" w:line="240" w:lineRule="auto"/>
              <w:ind w:left="346"/>
              <w:rPr>
                <w:rFonts w:eastAsia="MyriadPro-Regular" w:cs="Arial"/>
              </w:rPr>
            </w:pPr>
            <w:r w:rsidRPr="00E01BF0">
              <w:rPr>
                <w:rFonts w:eastAsia="MyriadPro-Regular" w:cs="Arial"/>
              </w:rPr>
              <w:t>Subsydiowane zatrudnienie,</w:t>
            </w:r>
          </w:p>
          <w:p w:rsidR="00E01BF0" w:rsidRPr="00E01BF0" w:rsidRDefault="00E01BF0" w:rsidP="001B0A9F">
            <w:pPr>
              <w:pStyle w:val="Akapitzlist"/>
              <w:numPr>
                <w:ilvl w:val="0"/>
                <w:numId w:val="331"/>
              </w:numPr>
              <w:autoSpaceDE w:val="0"/>
              <w:autoSpaceDN w:val="0"/>
              <w:adjustRightInd w:val="0"/>
              <w:spacing w:after="0" w:line="240" w:lineRule="auto"/>
              <w:ind w:left="346"/>
              <w:rPr>
                <w:rFonts w:eastAsia="MyriadPro-Regular" w:cs="Arial"/>
              </w:rPr>
            </w:pPr>
            <w:r w:rsidRPr="00E01BF0">
              <w:rPr>
                <w:rFonts w:eastAsia="MyriadPro-Regular" w:cs="Arial"/>
              </w:rPr>
              <w:t>Skierowanie do pracy w Zakładzie Aktywności Zawodowej i sfinansowanie kosztów zatrudnienia w ZAZ,</w:t>
            </w:r>
          </w:p>
          <w:p w:rsidR="00E01BF0" w:rsidRPr="00E01BF0" w:rsidRDefault="00E01BF0" w:rsidP="001B0A9F">
            <w:pPr>
              <w:pStyle w:val="Akapitzlist"/>
              <w:numPr>
                <w:ilvl w:val="0"/>
                <w:numId w:val="331"/>
              </w:numPr>
              <w:autoSpaceDE w:val="0"/>
              <w:autoSpaceDN w:val="0"/>
              <w:adjustRightInd w:val="0"/>
              <w:spacing w:after="0" w:line="240" w:lineRule="auto"/>
              <w:ind w:left="346"/>
              <w:rPr>
                <w:rFonts w:eastAsia="MyriadPro-Regular" w:cs="Arial"/>
              </w:rPr>
            </w:pPr>
            <w:r w:rsidRPr="00E01BF0">
              <w:rPr>
                <w:rFonts w:eastAsia="MyriadPro-Regular" w:cs="Arial"/>
              </w:rPr>
              <w:t>Usługi przezwyciężające indywidualne bariery w integracji społecznej i powrocie na rynek pracy, w tym usługi asystenta osobistego,</w:t>
            </w:r>
          </w:p>
          <w:p w:rsidR="00E01BF0" w:rsidRPr="00E01BF0" w:rsidRDefault="00E01BF0" w:rsidP="001B0A9F">
            <w:pPr>
              <w:pStyle w:val="Akapitzlist"/>
              <w:numPr>
                <w:ilvl w:val="0"/>
                <w:numId w:val="331"/>
              </w:numPr>
              <w:autoSpaceDE w:val="0"/>
              <w:autoSpaceDN w:val="0"/>
              <w:adjustRightInd w:val="0"/>
              <w:spacing w:after="0" w:line="240" w:lineRule="auto"/>
              <w:ind w:left="346"/>
              <w:rPr>
                <w:rFonts w:eastAsia="MyriadPro-Regular" w:cs="Arial"/>
              </w:rPr>
            </w:pPr>
            <w:r w:rsidRPr="00E01BF0">
              <w:rPr>
                <w:rFonts w:eastAsia="MyriadPro-Regular" w:cs="Arial"/>
              </w:rPr>
              <w:t>Wyposażenie lub doposażenie stanowiska pracy (wyłącznie w połączeniu z subsydiowaniem zatrudnienia); specjalistyczne</w:t>
            </w:r>
          </w:p>
          <w:p w:rsidR="00E01BF0" w:rsidRPr="00E01BF0" w:rsidRDefault="00E01BF0" w:rsidP="001B0A9F">
            <w:pPr>
              <w:pStyle w:val="Akapitzlist"/>
              <w:numPr>
                <w:ilvl w:val="0"/>
                <w:numId w:val="331"/>
              </w:numPr>
              <w:autoSpaceDE w:val="0"/>
              <w:autoSpaceDN w:val="0"/>
              <w:adjustRightInd w:val="0"/>
              <w:spacing w:after="0" w:line="240" w:lineRule="auto"/>
              <w:ind w:left="346"/>
              <w:rPr>
                <w:rFonts w:eastAsia="MyriadPro-Regular" w:cs="Arial"/>
              </w:rPr>
            </w:pPr>
            <w:r w:rsidRPr="00E01BF0">
              <w:rPr>
                <w:rFonts w:eastAsia="MyriadPro-Regular" w:cs="Arial"/>
              </w:rPr>
              <w:t>(wynikające z danej niepełnosprawności i indywidualnych potrzeb) wyposażenie lub doposażenie stanowiska pracy dla zatrudnionej osoby z niepełnosprawnością,</w:t>
            </w:r>
          </w:p>
          <w:p w:rsidR="00E01BF0" w:rsidRPr="00E01BF0" w:rsidRDefault="00E01BF0" w:rsidP="001B0A9F">
            <w:pPr>
              <w:pStyle w:val="Akapitzlist"/>
              <w:numPr>
                <w:ilvl w:val="0"/>
                <w:numId w:val="331"/>
              </w:numPr>
              <w:autoSpaceDE w:val="0"/>
              <w:autoSpaceDN w:val="0"/>
              <w:adjustRightInd w:val="0"/>
              <w:spacing w:after="0" w:line="240" w:lineRule="auto"/>
              <w:ind w:left="346"/>
              <w:rPr>
                <w:rFonts w:eastAsia="MyriadPro-Regular" w:cs="Arial"/>
              </w:rPr>
            </w:pPr>
            <w:r w:rsidRPr="00E01BF0">
              <w:rPr>
                <w:rFonts w:eastAsia="MyriadPro-Regular" w:cs="Arial"/>
              </w:rPr>
              <w:t>Jednorazowy dodatek relokacyjny,</w:t>
            </w:r>
          </w:p>
          <w:p w:rsidR="00E01BF0" w:rsidRPr="00E01BF0" w:rsidRDefault="00E01BF0" w:rsidP="001B0A9F">
            <w:pPr>
              <w:pStyle w:val="Akapitzlist"/>
              <w:numPr>
                <w:ilvl w:val="0"/>
                <w:numId w:val="331"/>
              </w:numPr>
              <w:autoSpaceDE w:val="0"/>
              <w:autoSpaceDN w:val="0"/>
              <w:adjustRightInd w:val="0"/>
              <w:spacing w:after="0" w:line="240" w:lineRule="auto"/>
              <w:ind w:left="346"/>
              <w:rPr>
                <w:rFonts w:eastAsia="MyriadPro-Regular" w:cs="Arial"/>
              </w:rPr>
            </w:pPr>
            <w:r w:rsidRPr="00E01BF0">
              <w:rPr>
                <w:rFonts w:eastAsia="MyriadPro-Regular" w:cs="Arial"/>
              </w:rPr>
              <w:lastRenderedPageBreak/>
              <w:t>Wsparcie w zakresie przygotowania do uczestnictwa w warsztatach terapii zajęciowej.</w:t>
            </w:r>
          </w:p>
          <w:p w:rsidR="00E01BF0" w:rsidRPr="00E01BF0" w:rsidRDefault="00E01BF0" w:rsidP="001B0A9F">
            <w:pPr>
              <w:pStyle w:val="Akapitzlist"/>
              <w:numPr>
                <w:ilvl w:val="0"/>
                <w:numId w:val="330"/>
              </w:numPr>
              <w:spacing w:before="40" w:after="40" w:line="240" w:lineRule="auto"/>
              <w:ind w:left="346"/>
              <w:rPr>
                <w:rFonts w:cs="Arial"/>
              </w:rPr>
            </w:pPr>
            <w:r w:rsidRPr="00E01BF0">
              <w:rPr>
                <w:rFonts w:eastAsia="MyriadPro-Regular" w:cs="Arial"/>
              </w:rPr>
              <w:t>Wsparcie realizowane przez środowiskowe domy samopomocy w celu przygotowania do podjęcia zatrudnienia.</w:t>
            </w:r>
          </w:p>
        </w:tc>
      </w:tr>
    </w:tbl>
    <w:p w:rsidR="00E01BF0" w:rsidRPr="00E01BF0" w:rsidRDefault="00E01BF0" w:rsidP="00E01BF0">
      <w:pPr>
        <w:rPr>
          <w:rFonts w:ascii="Myriad Pro" w:eastAsiaTheme="majorEastAsia" w:hAnsi="Myriad Pro" w:cs="Arial"/>
          <w:b/>
          <w:bCs/>
          <w:sz w:val="20"/>
        </w:rPr>
      </w:pPr>
    </w:p>
    <w:tbl>
      <w:tblPr>
        <w:tblStyle w:val="Tabela-Siatka"/>
        <w:tblW w:w="14175" w:type="dxa"/>
        <w:tblLayout w:type="fixed"/>
        <w:tblLook w:val="04A0" w:firstRow="1" w:lastRow="0" w:firstColumn="1" w:lastColumn="0" w:noHBand="0" w:noVBand="1"/>
      </w:tblPr>
      <w:tblGrid>
        <w:gridCol w:w="539"/>
        <w:gridCol w:w="2524"/>
        <w:gridCol w:w="5101"/>
        <w:gridCol w:w="6011"/>
      </w:tblGrid>
      <w:tr w:rsidR="00E01BF0" w:rsidRPr="00E01BF0" w:rsidTr="00BE7BB1">
        <w:tc>
          <w:tcPr>
            <w:tcW w:w="14175" w:type="dxa"/>
            <w:gridSpan w:val="4"/>
            <w:shd w:val="pct10" w:color="auto" w:fill="auto"/>
          </w:tcPr>
          <w:p w:rsidR="00E01BF0" w:rsidRPr="00E01BF0" w:rsidRDefault="00E01BF0" w:rsidP="00BE7BB1">
            <w:pPr>
              <w:spacing w:before="40" w:after="40" w:line="276" w:lineRule="auto"/>
              <w:jc w:val="center"/>
              <w:rPr>
                <w:rFonts w:ascii="Myriad Pro" w:hAnsi="Myriad Pro" w:cs="Arial"/>
                <w:b/>
                <w:sz w:val="20"/>
              </w:rPr>
            </w:pPr>
            <w:r w:rsidRPr="00E01BF0">
              <w:rPr>
                <w:rFonts w:ascii="Myriad Pro" w:hAnsi="Myriad Pro" w:cs="Arial"/>
                <w:b/>
                <w:sz w:val="20"/>
              </w:rPr>
              <w:t>Kryteria dopuszczalności</w:t>
            </w:r>
          </w:p>
        </w:tc>
      </w:tr>
      <w:tr w:rsidR="00E01BF0" w:rsidRPr="00E01BF0" w:rsidTr="00BE7BB1">
        <w:tc>
          <w:tcPr>
            <w:tcW w:w="539" w:type="dxa"/>
          </w:tcPr>
          <w:p w:rsidR="00E01BF0" w:rsidRPr="00E01BF0" w:rsidRDefault="00E01BF0" w:rsidP="00BE7BB1">
            <w:pPr>
              <w:spacing w:before="40" w:after="40" w:line="276" w:lineRule="auto"/>
              <w:ind w:right="-103"/>
              <w:jc w:val="center"/>
              <w:rPr>
                <w:rFonts w:ascii="Myriad Pro" w:hAnsi="Myriad Pro" w:cs="Arial"/>
                <w:sz w:val="20"/>
              </w:rPr>
            </w:pPr>
            <w:r w:rsidRPr="00E01BF0">
              <w:rPr>
                <w:rFonts w:ascii="Myriad Pro" w:hAnsi="Myriad Pro" w:cs="Arial"/>
                <w:sz w:val="20"/>
              </w:rPr>
              <w:t>L.p.</w:t>
            </w:r>
          </w:p>
        </w:tc>
        <w:tc>
          <w:tcPr>
            <w:tcW w:w="2524" w:type="dxa"/>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Nazwa kryterium</w:t>
            </w:r>
          </w:p>
        </w:tc>
        <w:tc>
          <w:tcPr>
            <w:tcW w:w="5101" w:type="dxa"/>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Definicja kryterium</w:t>
            </w:r>
          </w:p>
        </w:tc>
        <w:tc>
          <w:tcPr>
            <w:tcW w:w="6011" w:type="dxa"/>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Opis znaczenia kryterium</w:t>
            </w:r>
          </w:p>
        </w:tc>
      </w:tr>
      <w:tr w:rsidR="00E01BF0" w:rsidRPr="00E01BF0" w:rsidTr="00BE7BB1">
        <w:tc>
          <w:tcPr>
            <w:tcW w:w="539" w:type="dxa"/>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1</w:t>
            </w:r>
          </w:p>
        </w:tc>
        <w:tc>
          <w:tcPr>
            <w:tcW w:w="2524" w:type="dxa"/>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2</w:t>
            </w:r>
          </w:p>
        </w:tc>
        <w:tc>
          <w:tcPr>
            <w:tcW w:w="5101" w:type="dxa"/>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3</w:t>
            </w:r>
          </w:p>
        </w:tc>
        <w:tc>
          <w:tcPr>
            <w:tcW w:w="6011" w:type="dxa"/>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4</w:t>
            </w:r>
          </w:p>
        </w:tc>
      </w:tr>
      <w:tr w:rsidR="00E01BF0" w:rsidRPr="00E01BF0" w:rsidTr="00BE7BB1">
        <w:tc>
          <w:tcPr>
            <w:tcW w:w="539" w:type="dxa"/>
          </w:tcPr>
          <w:p w:rsidR="00E01BF0" w:rsidRPr="00E01BF0" w:rsidRDefault="00E01BF0" w:rsidP="001B0A9F">
            <w:pPr>
              <w:pStyle w:val="Akapitzlist"/>
              <w:numPr>
                <w:ilvl w:val="0"/>
                <w:numId w:val="332"/>
              </w:numPr>
              <w:spacing w:before="40" w:after="40" w:line="276" w:lineRule="auto"/>
              <w:ind w:left="0" w:firstLine="0"/>
              <w:contextualSpacing w:val="0"/>
              <w:rPr>
                <w:rFonts w:cs="Arial"/>
              </w:rPr>
            </w:pPr>
          </w:p>
        </w:tc>
        <w:tc>
          <w:tcPr>
            <w:tcW w:w="2524"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Zgodność z celem szczegółowym i rezultatami Działania</w:t>
            </w:r>
          </w:p>
        </w:tc>
        <w:tc>
          <w:tcPr>
            <w:tcW w:w="5101"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Projekt jest zgodny z właściwym celem szczegółowym RPO WZ 2014-2020 oraz koresponduje ze wskaźnikami dla danego Działania/typu projektu.</w:t>
            </w:r>
          </w:p>
        </w:tc>
        <w:tc>
          <w:tcPr>
            <w:tcW w:w="6011"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Spełnienie kryterium jest konieczne do przyznania dofinansowania.</w:t>
            </w:r>
          </w:p>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 xml:space="preserve">Projekty niespełniające kryterium są odrzucane. </w:t>
            </w:r>
          </w:p>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Ocena spełniania kryterium polega na przypisaniu wartości logicznych „tak”, „nie”.</w:t>
            </w:r>
          </w:p>
        </w:tc>
      </w:tr>
      <w:tr w:rsidR="00E01BF0" w:rsidRPr="00E01BF0" w:rsidTr="00BE7BB1">
        <w:tc>
          <w:tcPr>
            <w:tcW w:w="539" w:type="dxa"/>
          </w:tcPr>
          <w:p w:rsidR="00E01BF0" w:rsidRPr="00E01BF0" w:rsidRDefault="00E01BF0" w:rsidP="001B0A9F">
            <w:pPr>
              <w:pStyle w:val="Akapitzlist"/>
              <w:numPr>
                <w:ilvl w:val="0"/>
                <w:numId w:val="332"/>
              </w:numPr>
              <w:spacing w:before="40" w:after="40" w:line="276" w:lineRule="auto"/>
              <w:ind w:left="0" w:firstLine="0"/>
              <w:contextualSpacing w:val="0"/>
              <w:rPr>
                <w:rFonts w:cs="Arial"/>
              </w:rPr>
            </w:pPr>
          </w:p>
        </w:tc>
        <w:tc>
          <w:tcPr>
            <w:tcW w:w="2524"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Zgodność z</w:t>
            </w:r>
            <w:r w:rsidRPr="00E01BF0">
              <w:rPr>
                <w:rFonts w:ascii="Myriad Pro" w:hAnsi="Myriad Pro" w:cs="Arial"/>
                <w:i/>
                <w:sz w:val="20"/>
              </w:rPr>
              <w:t xml:space="preserve"> </w:t>
            </w:r>
            <w:r w:rsidRPr="00E01BF0">
              <w:rPr>
                <w:rFonts w:ascii="Myriad Pro" w:hAnsi="Myriad Pro" w:cs="Arial"/>
                <w:sz w:val="20"/>
              </w:rPr>
              <w:t>typem projektu</w:t>
            </w:r>
          </w:p>
          <w:p w:rsidR="00E01BF0" w:rsidRPr="00E01BF0" w:rsidRDefault="00E01BF0" w:rsidP="00BE7BB1">
            <w:pPr>
              <w:spacing w:before="40" w:after="40" w:line="276" w:lineRule="auto"/>
              <w:rPr>
                <w:rFonts w:ascii="Myriad Pro" w:hAnsi="Myriad Pro" w:cs="Arial"/>
                <w:sz w:val="20"/>
              </w:rPr>
            </w:pPr>
          </w:p>
          <w:p w:rsidR="00E01BF0" w:rsidRPr="00E01BF0" w:rsidRDefault="00E01BF0" w:rsidP="00BE7BB1">
            <w:pPr>
              <w:spacing w:before="40" w:after="40" w:line="276" w:lineRule="auto"/>
              <w:rPr>
                <w:rFonts w:ascii="Myriad Pro" w:hAnsi="Myriad Pro" w:cs="Arial"/>
                <w:sz w:val="20"/>
              </w:rPr>
            </w:pPr>
          </w:p>
        </w:tc>
        <w:tc>
          <w:tcPr>
            <w:tcW w:w="5101"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 xml:space="preserve">Projekt jest zgodny z typem projektu oraz grupą docelową wskazaną w  </w:t>
            </w:r>
            <w:r w:rsidRPr="00E01BF0">
              <w:rPr>
                <w:rFonts w:ascii="Myriad Pro" w:hAnsi="Myriad Pro" w:cs="Arial"/>
                <w:i/>
                <w:sz w:val="20"/>
              </w:rPr>
              <w:t xml:space="preserve">SOOP RPO WZ 2014-2020 </w:t>
            </w:r>
            <w:r w:rsidRPr="00E01BF0">
              <w:rPr>
                <w:rFonts w:ascii="Myriad Pro" w:hAnsi="Myriad Pro" w:cs="Arial"/>
                <w:sz w:val="20"/>
              </w:rPr>
              <w:t xml:space="preserve">oraz </w:t>
            </w:r>
            <w:r w:rsidRPr="00E01BF0">
              <w:rPr>
                <w:rFonts w:ascii="Myriad Pro" w:hAnsi="Myriad Pro" w:cs="Arial"/>
                <w:i/>
                <w:sz w:val="20"/>
              </w:rPr>
              <w:t>Regulaminie konkursu.</w:t>
            </w:r>
            <w:r w:rsidRPr="00E01BF0">
              <w:rPr>
                <w:rFonts w:ascii="Myriad Pro" w:hAnsi="Myriad Pro" w:cs="Arial"/>
                <w:sz w:val="20"/>
              </w:rPr>
              <w:t xml:space="preserve"> </w:t>
            </w:r>
          </w:p>
        </w:tc>
        <w:tc>
          <w:tcPr>
            <w:tcW w:w="6011"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Spełnienie kryterium jest konieczne do przyznania dofinansowania.</w:t>
            </w:r>
          </w:p>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Projekty niespełniające kryterium są odrzucane.</w:t>
            </w:r>
          </w:p>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E01BF0">
              <w:rPr>
                <w:rFonts w:ascii="Myriad Pro" w:hAnsi="Myriad Pro" w:cs="Arial"/>
                <w:i/>
                <w:sz w:val="20"/>
              </w:rPr>
              <w:t>RPO WZ 2014-2020</w:t>
            </w:r>
            <w:r w:rsidRPr="00E01BF0">
              <w:rPr>
                <w:rFonts w:ascii="Myriad Pro" w:hAnsi="Myriad Pro" w:cs="Arial"/>
                <w:sz w:val="20"/>
              </w:rPr>
              <w:t xml:space="preserve">, </w:t>
            </w:r>
            <w:r w:rsidRPr="00E01BF0">
              <w:rPr>
                <w:rFonts w:ascii="Myriad Pro" w:hAnsi="Myriad Pro" w:cs="Arial"/>
                <w:i/>
                <w:sz w:val="20"/>
              </w:rPr>
              <w:t>SOOP RPO WZ 2014-2020</w:t>
            </w:r>
            <w:r w:rsidRPr="00E01BF0">
              <w:rPr>
                <w:rFonts w:ascii="Myriad Pro" w:hAnsi="Myriad Pro" w:cs="Arial"/>
                <w:sz w:val="20"/>
              </w:rPr>
              <w:t xml:space="preserve">, przepisów prawa -  mających wpływ na założenia dotyczące grupy docelowej i/lub typu projektu. </w:t>
            </w:r>
          </w:p>
          <w:p w:rsidR="00E01BF0" w:rsidRPr="00E01BF0" w:rsidRDefault="00E01BF0" w:rsidP="00BE7BB1">
            <w:pPr>
              <w:spacing w:before="40" w:after="40" w:line="276" w:lineRule="auto"/>
              <w:rPr>
                <w:rFonts w:ascii="Myriad Pro" w:hAnsi="Myriad Pro" w:cs="Arial"/>
                <w:sz w:val="20"/>
              </w:rPr>
            </w:pPr>
          </w:p>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Ocena spełniania kryterium polega na przypisaniu wartości logicznych „tak”, „nie”.</w:t>
            </w:r>
          </w:p>
        </w:tc>
      </w:tr>
      <w:tr w:rsidR="00E01BF0" w:rsidRPr="00E01BF0" w:rsidTr="00BE7BB1">
        <w:tc>
          <w:tcPr>
            <w:tcW w:w="539" w:type="dxa"/>
          </w:tcPr>
          <w:p w:rsidR="00E01BF0" w:rsidRPr="00E01BF0" w:rsidRDefault="00E01BF0" w:rsidP="001B0A9F">
            <w:pPr>
              <w:pStyle w:val="Akapitzlist"/>
              <w:numPr>
                <w:ilvl w:val="0"/>
                <w:numId w:val="332"/>
              </w:numPr>
              <w:spacing w:before="40" w:after="40" w:line="276" w:lineRule="auto"/>
              <w:ind w:left="0" w:firstLine="0"/>
              <w:contextualSpacing w:val="0"/>
              <w:rPr>
                <w:rFonts w:cs="Arial"/>
              </w:rPr>
            </w:pPr>
          </w:p>
        </w:tc>
        <w:tc>
          <w:tcPr>
            <w:tcW w:w="2524"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Kwalifikowalność Beneficjenta/Partnera</w:t>
            </w:r>
          </w:p>
        </w:tc>
        <w:tc>
          <w:tcPr>
            <w:tcW w:w="5101" w:type="dxa"/>
          </w:tcPr>
          <w:p w:rsidR="00E01BF0" w:rsidRPr="00E01BF0" w:rsidRDefault="00E01BF0" w:rsidP="00BE7BB1">
            <w:pPr>
              <w:autoSpaceDE w:val="0"/>
              <w:autoSpaceDN w:val="0"/>
              <w:adjustRightInd w:val="0"/>
              <w:spacing w:after="200" w:line="276" w:lineRule="auto"/>
              <w:jc w:val="both"/>
              <w:rPr>
                <w:rFonts w:ascii="Myriad Pro" w:eastAsia="Malgun Gothic" w:hAnsi="Myriad Pro" w:cs="Arial"/>
                <w:sz w:val="20"/>
              </w:rPr>
            </w:pPr>
            <w:r w:rsidRPr="00E01BF0">
              <w:rPr>
                <w:rFonts w:ascii="Myriad Pro" w:eastAsia="Malgun Gothic" w:hAnsi="Myriad Pro" w:cs="Arial"/>
                <w:sz w:val="20"/>
              </w:rPr>
              <w:t>Beneficjent oraz Partner/</w:t>
            </w:r>
            <w:proofErr w:type="spellStart"/>
            <w:r w:rsidRPr="00E01BF0">
              <w:rPr>
                <w:rFonts w:ascii="Myriad Pro" w:eastAsia="Malgun Gothic" w:hAnsi="Myriad Pro" w:cs="Arial"/>
                <w:sz w:val="20"/>
              </w:rPr>
              <w:t>rzy</w:t>
            </w:r>
            <w:proofErr w:type="spellEnd"/>
            <w:r w:rsidRPr="00E01BF0">
              <w:rPr>
                <w:rFonts w:ascii="Myriad Pro" w:eastAsia="Malgun Gothic" w:hAnsi="Myriad Pro" w:cs="Arial"/>
                <w:sz w:val="20"/>
              </w:rPr>
              <w:t xml:space="preserve"> (o ile dotyczy) nie podlega/ją wykluczeniu z możliwości ubiegania się </w:t>
            </w:r>
            <w:r w:rsidRPr="00E01BF0">
              <w:rPr>
                <w:rFonts w:ascii="Myriad Pro" w:eastAsia="Malgun Gothic" w:hAnsi="Myriad Pro" w:cs="Arial"/>
                <w:sz w:val="20"/>
              </w:rPr>
              <w:br/>
              <w:t xml:space="preserve">o dofinansowanie, w tym wykluczeniu, o którym mowa w art. 207 ust. 4 ustawy z dnia 27 sierpnia 2009 r., </w:t>
            </w:r>
            <w:r w:rsidRPr="00E01BF0">
              <w:rPr>
                <w:rFonts w:ascii="Myriad Pro" w:eastAsia="Malgun Gothic" w:hAnsi="Myriad Pro" w:cs="Arial"/>
                <w:sz w:val="20"/>
              </w:rPr>
              <w:br/>
              <w:t>o finansach publicznych.</w:t>
            </w:r>
          </w:p>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 xml:space="preserve">Beneficjent, zgodnie z </w:t>
            </w:r>
            <w:r w:rsidRPr="00E01BF0">
              <w:rPr>
                <w:rFonts w:ascii="Myriad Pro" w:eastAsia="MyriadPro-Regular" w:hAnsi="Myriad Pro" w:cs="Arial"/>
                <w:i/>
                <w:sz w:val="20"/>
              </w:rPr>
              <w:t>SOOP RPO WZ 2014-2020</w:t>
            </w:r>
            <w:r w:rsidRPr="00E01BF0">
              <w:rPr>
                <w:rFonts w:ascii="Myriad Pro" w:eastAsia="MyriadPro-Regular" w:hAnsi="Myriad Pro" w:cs="Arial"/>
                <w:sz w:val="20"/>
              </w:rPr>
              <w:t xml:space="preserve">, jest podmiotem uprawnionym do ubiegania się </w:t>
            </w:r>
            <w:r w:rsidRPr="00E01BF0">
              <w:rPr>
                <w:rFonts w:ascii="Myriad Pro" w:eastAsia="MyriadPro-Regular" w:hAnsi="Myriad Pro" w:cs="Arial"/>
                <w:sz w:val="20"/>
              </w:rPr>
              <w:br/>
            </w:r>
            <w:r w:rsidRPr="00E01BF0">
              <w:rPr>
                <w:rFonts w:ascii="Myriad Pro" w:eastAsia="MyriadPro-Regular" w:hAnsi="Myriad Pro" w:cs="Arial"/>
                <w:sz w:val="20"/>
              </w:rPr>
              <w:lastRenderedPageBreak/>
              <w:t>o dofinansowanie w ramach Działania typu/ów projektu/ów, w którym ogłoszony został konkurs.</w:t>
            </w:r>
          </w:p>
          <w:p w:rsidR="00E01BF0" w:rsidRPr="00E01BF0" w:rsidRDefault="00E01BF0" w:rsidP="00BE7BB1">
            <w:pPr>
              <w:autoSpaceDE w:val="0"/>
              <w:autoSpaceDN w:val="0"/>
              <w:adjustRightInd w:val="0"/>
              <w:jc w:val="both"/>
              <w:rPr>
                <w:rFonts w:ascii="Myriad Pro" w:eastAsia="Malgun Gothic" w:hAnsi="Myriad Pro" w:cs="Arial"/>
                <w:sz w:val="20"/>
              </w:rPr>
            </w:pPr>
          </w:p>
        </w:tc>
        <w:tc>
          <w:tcPr>
            <w:tcW w:w="6011" w:type="dxa"/>
          </w:tcPr>
          <w:p w:rsidR="00E01BF0" w:rsidRPr="00E01BF0" w:rsidRDefault="00E01BF0" w:rsidP="00BE7BB1">
            <w:pPr>
              <w:autoSpaceDE w:val="0"/>
              <w:autoSpaceDN w:val="0"/>
              <w:adjustRightInd w:val="0"/>
              <w:spacing w:line="276" w:lineRule="auto"/>
              <w:jc w:val="both"/>
              <w:rPr>
                <w:rFonts w:ascii="Myriad Pro" w:eastAsia="Malgun Gothic" w:hAnsi="Myriad Pro" w:cs="Arial"/>
                <w:sz w:val="20"/>
              </w:rPr>
            </w:pPr>
            <w:r w:rsidRPr="00E01BF0">
              <w:rPr>
                <w:rFonts w:ascii="Myriad Pro" w:eastAsia="Malgun Gothic" w:hAnsi="Myriad Pro" w:cs="Arial"/>
                <w:sz w:val="20"/>
              </w:rPr>
              <w:lastRenderedPageBreak/>
              <w:t>Spełnienie kryterium jest konieczne do przyznania dofinansowania.</w:t>
            </w:r>
          </w:p>
          <w:p w:rsidR="00E01BF0" w:rsidRPr="00E01BF0" w:rsidRDefault="00E01BF0" w:rsidP="00BE7BB1">
            <w:pPr>
              <w:autoSpaceDE w:val="0"/>
              <w:autoSpaceDN w:val="0"/>
              <w:adjustRightInd w:val="0"/>
              <w:spacing w:line="276" w:lineRule="auto"/>
              <w:jc w:val="both"/>
              <w:rPr>
                <w:rFonts w:ascii="Myriad Pro" w:eastAsia="Malgun Gothic" w:hAnsi="Myriad Pro" w:cs="Arial"/>
                <w:sz w:val="20"/>
              </w:rPr>
            </w:pPr>
            <w:r w:rsidRPr="00E01BF0">
              <w:rPr>
                <w:rFonts w:ascii="Myriad Pro" w:eastAsia="Malgun Gothic" w:hAnsi="Myriad Pro" w:cs="Arial"/>
                <w:sz w:val="20"/>
              </w:rPr>
              <w:t>Projekty niespełniające kryterium są odrzucane.</w:t>
            </w:r>
          </w:p>
          <w:p w:rsidR="00E01BF0" w:rsidRPr="00E01BF0" w:rsidRDefault="00E01BF0" w:rsidP="00BE7BB1">
            <w:pPr>
              <w:autoSpaceDE w:val="0"/>
              <w:autoSpaceDN w:val="0"/>
              <w:adjustRightInd w:val="0"/>
              <w:spacing w:line="276" w:lineRule="auto"/>
              <w:jc w:val="both"/>
              <w:rPr>
                <w:rFonts w:ascii="Myriad Pro" w:eastAsia="Malgun Gothic" w:hAnsi="Myriad Pro" w:cs="Arial"/>
                <w:sz w:val="20"/>
              </w:rPr>
            </w:pPr>
            <w:r w:rsidRPr="00E01BF0">
              <w:rPr>
                <w:rFonts w:ascii="Myriad Pro" w:hAnsi="Myriad Pro" w:cs="Arial"/>
                <w:sz w:val="20"/>
              </w:rPr>
              <w:t xml:space="preserve">Kryterium będzie weryfikowane na etapie KOP, na dzień podpisania umowy oraz w przypadku zmiany Partnera (jeśli dotyczy). </w:t>
            </w:r>
          </w:p>
          <w:p w:rsidR="00E01BF0" w:rsidRPr="00E01BF0" w:rsidRDefault="00E01BF0" w:rsidP="00BE7BB1">
            <w:pPr>
              <w:autoSpaceDE w:val="0"/>
              <w:autoSpaceDN w:val="0"/>
              <w:adjustRightInd w:val="0"/>
              <w:spacing w:line="276" w:lineRule="auto"/>
              <w:jc w:val="both"/>
              <w:rPr>
                <w:rFonts w:ascii="Myriad Pro" w:eastAsia="Malgun Gothic" w:hAnsi="Myriad Pro" w:cs="Arial"/>
                <w:sz w:val="20"/>
              </w:rPr>
            </w:pPr>
          </w:p>
          <w:p w:rsidR="00E01BF0" w:rsidRPr="00E01BF0" w:rsidRDefault="00E01BF0" w:rsidP="00BE7BB1">
            <w:pPr>
              <w:autoSpaceDE w:val="0"/>
              <w:autoSpaceDN w:val="0"/>
              <w:adjustRightInd w:val="0"/>
              <w:spacing w:line="276" w:lineRule="auto"/>
              <w:jc w:val="both"/>
              <w:rPr>
                <w:rFonts w:ascii="Myriad Pro" w:eastAsia="Malgun Gothic" w:hAnsi="Myriad Pro" w:cs="Arial"/>
                <w:sz w:val="20"/>
              </w:rPr>
            </w:pPr>
            <w:r w:rsidRPr="00E01BF0">
              <w:rPr>
                <w:rFonts w:ascii="Myriad Pro" w:eastAsia="Malgun Gothic" w:hAnsi="Myriad Pro" w:cs="Arial"/>
                <w:sz w:val="20"/>
              </w:rPr>
              <w:lastRenderedPageBreak/>
              <w:t>Ocena spełniania kryterium polega na przypisaniu wartości logicznych „tak”, „nie”.</w:t>
            </w:r>
          </w:p>
        </w:tc>
      </w:tr>
      <w:tr w:rsidR="00E01BF0" w:rsidRPr="00E01BF0" w:rsidTr="00BE7BB1">
        <w:tc>
          <w:tcPr>
            <w:tcW w:w="539" w:type="dxa"/>
          </w:tcPr>
          <w:p w:rsidR="00E01BF0" w:rsidRPr="00E01BF0" w:rsidRDefault="00E01BF0" w:rsidP="001B0A9F">
            <w:pPr>
              <w:pStyle w:val="Akapitzlist"/>
              <w:numPr>
                <w:ilvl w:val="0"/>
                <w:numId w:val="332"/>
              </w:numPr>
              <w:spacing w:before="40" w:after="40" w:line="276" w:lineRule="auto"/>
              <w:ind w:left="0" w:firstLine="0"/>
              <w:contextualSpacing w:val="0"/>
              <w:rPr>
                <w:rFonts w:cs="Arial"/>
              </w:rPr>
            </w:pPr>
          </w:p>
        </w:tc>
        <w:tc>
          <w:tcPr>
            <w:tcW w:w="2524"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Zgodność z zasadami horyzontalnymi</w:t>
            </w:r>
          </w:p>
        </w:tc>
        <w:tc>
          <w:tcPr>
            <w:tcW w:w="5101"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Projekt jest zgodny z:</w:t>
            </w:r>
          </w:p>
          <w:p w:rsidR="00E01BF0" w:rsidRPr="00E01BF0" w:rsidRDefault="00E01BF0" w:rsidP="001B0A9F">
            <w:pPr>
              <w:pStyle w:val="Akapitzlist"/>
              <w:numPr>
                <w:ilvl w:val="0"/>
                <w:numId w:val="333"/>
              </w:numPr>
              <w:spacing w:before="40" w:after="40" w:line="276" w:lineRule="auto"/>
              <w:ind w:left="315" w:hanging="284"/>
              <w:contextualSpacing w:val="0"/>
              <w:rPr>
                <w:rFonts w:cs="Arial"/>
              </w:rPr>
            </w:pPr>
            <w:r w:rsidRPr="00E01BF0">
              <w:rPr>
                <w:rFonts w:cs="Arial"/>
              </w:rPr>
              <w:t xml:space="preserve">zasadą równości szans kobiet i mężczyzn, </w:t>
            </w:r>
            <w:r w:rsidRPr="00E01BF0">
              <w:rPr>
                <w:rFonts w:cs="Arial"/>
              </w:rPr>
              <w:br/>
              <w:t xml:space="preserve">w oparciu o </w:t>
            </w:r>
            <w:r w:rsidRPr="00E01BF0">
              <w:rPr>
                <w:rFonts w:cs="Arial"/>
                <w:i/>
              </w:rPr>
              <w:t>standard minimum</w:t>
            </w:r>
            <w:r w:rsidRPr="00E01BF0">
              <w:rPr>
                <w:rFonts w:cs="Arial"/>
              </w:rPr>
              <w:t>,</w:t>
            </w:r>
          </w:p>
          <w:p w:rsidR="00E01BF0" w:rsidRPr="00E01BF0" w:rsidRDefault="00E01BF0" w:rsidP="001B0A9F">
            <w:pPr>
              <w:pStyle w:val="Akapitzlist"/>
              <w:numPr>
                <w:ilvl w:val="0"/>
                <w:numId w:val="333"/>
              </w:numPr>
              <w:spacing w:before="40" w:after="40" w:line="276" w:lineRule="auto"/>
              <w:ind w:left="315" w:hanging="284"/>
              <w:contextualSpacing w:val="0"/>
              <w:rPr>
                <w:rFonts w:cs="Arial"/>
              </w:rPr>
            </w:pPr>
            <w:r w:rsidRPr="00E01BF0">
              <w:rPr>
                <w:rFonts w:cs="Arial"/>
              </w:rPr>
              <w:t xml:space="preserve">właściwymi politykami i zasadami wspólnotowymi: </w:t>
            </w:r>
          </w:p>
          <w:p w:rsidR="00E01BF0" w:rsidRPr="00E01BF0" w:rsidRDefault="00E01BF0" w:rsidP="00912095">
            <w:pPr>
              <w:pStyle w:val="Akapitzlist"/>
              <w:numPr>
                <w:ilvl w:val="0"/>
                <w:numId w:val="40"/>
              </w:numPr>
              <w:autoSpaceDE w:val="0"/>
              <w:autoSpaceDN w:val="0"/>
              <w:adjustRightInd w:val="0"/>
              <w:jc w:val="both"/>
              <w:rPr>
                <w:rFonts w:eastAsia="MyriadPro-Regular" w:cs="Arial"/>
              </w:rPr>
            </w:pPr>
            <w:r w:rsidRPr="00E01BF0">
              <w:rPr>
                <w:rFonts w:eastAsia="MyriadPro-Regular" w:cs="Arial"/>
              </w:rPr>
              <w:t>zrównoważonego rozwoju,</w:t>
            </w:r>
          </w:p>
          <w:p w:rsidR="00E01BF0" w:rsidRPr="00E01BF0" w:rsidRDefault="00E01BF0" w:rsidP="00912095">
            <w:pPr>
              <w:pStyle w:val="Akapitzlist"/>
              <w:numPr>
                <w:ilvl w:val="0"/>
                <w:numId w:val="40"/>
              </w:numPr>
              <w:autoSpaceDE w:val="0"/>
              <w:autoSpaceDN w:val="0"/>
              <w:adjustRightInd w:val="0"/>
              <w:jc w:val="both"/>
              <w:rPr>
                <w:rFonts w:eastAsia="MyriadPro-Regular" w:cs="Arial"/>
              </w:rPr>
            </w:pPr>
            <w:r w:rsidRPr="00E01BF0">
              <w:rPr>
                <w:rFonts w:eastAsia="MyriadPro-Regular" w:cs="Arial"/>
              </w:rPr>
              <w:t>promowania i realizacji zasady równości szans i niedyskryminacji, w tym. m. in. koniecznością stosowania zasady uniwersalnego projektowania.</w:t>
            </w:r>
          </w:p>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w:t>
            </w:r>
            <w:r w:rsidR="00301C3C">
              <w:rPr>
                <w:rFonts w:ascii="Myriad Pro" w:eastAsia="MyriadPro-Regular" w:hAnsi="Myriad Pro" w:cs="Arial"/>
                <w:sz w:val="20"/>
              </w:rPr>
              <w:t xml:space="preserve">dbiorców, w szczególności osób </w:t>
            </w:r>
            <w:r w:rsidRPr="00E01BF0">
              <w:rPr>
                <w:rFonts w:ascii="Myriad Pro" w:eastAsia="MyriadPro-Regular" w:hAnsi="Myriad Pro" w:cs="Arial"/>
                <w:sz w:val="20"/>
              </w:rPr>
              <w:t>z niepełnosprawnościami.</w:t>
            </w:r>
          </w:p>
        </w:tc>
        <w:tc>
          <w:tcPr>
            <w:tcW w:w="6011"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Spełnienie kryterium jest konieczne do przyznania dofinansowania.</w:t>
            </w:r>
          </w:p>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Projekty niespełniające kryterium są odrzucane.</w:t>
            </w:r>
          </w:p>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Ocena spełniania kryterium polega na przypisaniu wartości logicznych „tak”, „nie”.</w:t>
            </w:r>
          </w:p>
        </w:tc>
      </w:tr>
    </w:tbl>
    <w:p w:rsidR="00E01BF0" w:rsidRPr="00E01BF0" w:rsidRDefault="00E01BF0" w:rsidP="00E01BF0">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2131"/>
        <w:gridCol w:w="6804"/>
        <w:gridCol w:w="4733"/>
      </w:tblGrid>
      <w:tr w:rsidR="00E01BF0" w:rsidRPr="00E01BF0" w:rsidTr="00BE7BB1">
        <w:trPr>
          <w:jc w:val="center"/>
        </w:trPr>
        <w:tc>
          <w:tcPr>
            <w:tcW w:w="14175" w:type="dxa"/>
            <w:gridSpan w:val="4"/>
            <w:shd w:val="clear" w:color="auto" w:fill="D9D9D9" w:themeFill="background1" w:themeFillShade="D9"/>
          </w:tcPr>
          <w:p w:rsidR="00E01BF0" w:rsidRPr="00E01BF0" w:rsidRDefault="00E01BF0" w:rsidP="00BE7BB1">
            <w:pPr>
              <w:spacing w:before="40" w:after="40" w:line="240" w:lineRule="auto"/>
              <w:jc w:val="center"/>
              <w:rPr>
                <w:rFonts w:ascii="Myriad Pro" w:hAnsi="Myriad Pro" w:cs="Arial"/>
                <w:sz w:val="20"/>
              </w:rPr>
            </w:pPr>
            <w:r w:rsidRPr="00E01BF0">
              <w:rPr>
                <w:rFonts w:ascii="Myriad Pro" w:hAnsi="Myriad Pro" w:cs="Arial"/>
                <w:b/>
                <w:sz w:val="20"/>
              </w:rPr>
              <w:t>Kryteria wykonalności</w:t>
            </w:r>
          </w:p>
        </w:tc>
      </w:tr>
      <w:tr w:rsidR="00E01BF0" w:rsidRPr="00E01BF0" w:rsidTr="00BE7BB1">
        <w:trPr>
          <w:jc w:val="center"/>
        </w:trPr>
        <w:tc>
          <w:tcPr>
            <w:tcW w:w="507" w:type="dxa"/>
          </w:tcPr>
          <w:p w:rsidR="00E01BF0" w:rsidRPr="00E01BF0" w:rsidRDefault="00E01BF0" w:rsidP="00BE7BB1">
            <w:pPr>
              <w:spacing w:before="40" w:after="40" w:line="240" w:lineRule="auto"/>
              <w:ind w:right="-113"/>
              <w:rPr>
                <w:rFonts w:ascii="Myriad Pro" w:hAnsi="Myriad Pro" w:cs="Arial"/>
                <w:sz w:val="20"/>
              </w:rPr>
            </w:pPr>
            <w:r w:rsidRPr="00E01BF0">
              <w:rPr>
                <w:rFonts w:ascii="Myriad Pro" w:hAnsi="Myriad Pro" w:cs="Arial"/>
                <w:sz w:val="20"/>
              </w:rPr>
              <w:t>L.p.</w:t>
            </w:r>
          </w:p>
        </w:tc>
        <w:tc>
          <w:tcPr>
            <w:tcW w:w="2131" w:type="dxa"/>
          </w:tcPr>
          <w:p w:rsidR="00E01BF0" w:rsidRPr="00E01BF0" w:rsidRDefault="00E01BF0" w:rsidP="00BE7BB1">
            <w:pPr>
              <w:spacing w:before="40" w:after="40" w:line="240" w:lineRule="auto"/>
              <w:jc w:val="center"/>
              <w:rPr>
                <w:rFonts w:ascii="Myriad Pro" w:hAnsi="Myriad Pro" w:cs="Arial"/>
                <w:sz w:val="20"/>
              </w:rPr>
            </w:pPr>
            <w:r w:rsidRPr="00E01BF0">
              <w:rPr>
                <w:rFonts w:ascii="Myriad Pro" w:hAnsi="Myriad Pro" w:cs="Arial"/>
                <w:sz w:val="20"/>
              </w:rPr>
              <w:t>Nazwa kryterium</w:t>
            </w:r>
          </w:p>
        </w:tc>
        <w:tc>
          <w:tcPr>
            <w:tcW w:w="6804" w:type="dxa"/>
          </w:tcPr>
          <w:p w:rsidR="00E01BF0" w:rsidRPr="00E01BF0" w:rsidRDefault="00E01BF0" w:rsidP="00BE7BB1">
            <w:pPr>
              <w:spacing w:before="40" w:after="40" w:line="240" w:lineRule="auto"/>
              <w:jc w:val="center"/>
              <w:rPr>
                <w:rFonts w:ascii="Myriad Pro" w:hAnsi="Myriad Pro" w:cs="Arial"/>
                <w:sz w:val="20"/>
              </w:rPr>
            </w:pPr>
            <w:r w:rsidRPr="00E01BF0">
              <w:rPr>
                <w:rFonts w:ascii="Myriad Pro" w:hAnsi="Myriad Pro" w:cs="Arial"/>
                <w:sz w:val="20"/>
              </w:rPr>
              <w:t>Definicja kryterium</w:t>
            </w:r>
          </w:p>
        </w:tc>
        <w:tc>
          <w:tcPr>
            <w:tcW w:w="4733" w:type="dxa"/>
          </w:tcPr>
          <w:p w:rsidR="00E01BF0" w:rsidRPr="00E01BF0" w:rsidRDefault="00E01BF0" w:rsidP="00BE7BB1">
            <w:pPr>
              <w:spacing w:before="40" w:after="40" w:line="240" w:lineRule="auto"/>
              <w:jc w:val="center"/>
              <w:rPr>
                <w:rFonts w:ascii="Myriad Pro" w:hAnsi="Myriad Pro" w:cs="Arial"/>
                <w:sz w:val="20"/>
              </w:rPr>
            </w:pPr>
            <w:r w:rsidRPr="00E01BF0">
              <w:rPr>
                <w:rFonts w:ascii="Myriad Pro" w:hAnsi="Myriad Pro" w:cs="Arial"/>
                <w:sz w:val="20"/>
              </w:rPr>
              <w:t>Opis znaczenia kryterium</w:t>
            </w:r>
          </w:p>
        </w:tc>
      </w:tr>
      <w:tr w:rsidR="00E01BF0" w:rsidRPr="00E01BF0" w:rsidTr="00BE7BB1">
        <w:trPr>
          <w:jc w:val="center"/>
        </w:trPr>
        <w:tc>
          <w:tcPr>
            <w:tcW w:w="507" w:type="dxa"/>
          </w:tcPr>
          <w:p w:rsidR="00E01BF0" w:rsidRPr="00E01BF0" w:rsidRDefault="00E01BF0" w:rsidP="00BE7BB1">
            <w:pPr>
              <w:spacing w:before="40" w:after="40" w:line="240" w:lineRule="auto"/>
              <w:jc w:val="center"/>
              <w:rPr>
                <w:rFonts w:ascii="Myriad Pro" w:hAnsi="Myriad Pro" w:cs="Arial"/>
                <w:sz w:val="20"/>
              </w:rPr>
            </w:pPr>
            <w:r w:rsidRPr="00E01BF0">
              <w:rPr>
                <w:rFonts w:ascii="Myriad Pro" w:hAnsi="Myriad Pro" w:cs="Arial"/>
                <w:sz w:val="20"/>
              </w:rPr>
              <w:t>1</w:t>
            </w:r>
          </w:p>
        </w:tc>
        <w:tc>
          <w:tcPr>
            <w:tcW w:w="2131" w:type="dxa"/>
          </w:tcPr>
          <w:p w:rsidR="00E01BF0" w:rsidRPr="00E01BF0" w:rsidRDefault="00E01BF0" w:rsidP="00BE7BB1">
            <w:pPr>
              <w:spacing w:before="40" w:after="40" w:line="240" w:lineRule="auto"/>
              <w:jc w:val="center"/>
              <w:rPr>
                <w:rFonts w:ascii="Myriad Pro" w:hAnsi="Myriad Pro" w:cs="Arial"/>
                <w:sz w:val="20"/>
              </w:rPr>
            </w:pPr>
            <w:r w:rsidRPr="00E01BF0">
              <w:rPr>
                <w:rFonts w:ascii="Myriad Pro" w:hAnsi="Myriad Pro" w:cs="Arial"/>
                <w:sz w:val="20"/>
              </w:rPr>
              <w:t>2</w:t>
            </w:r>
          </w:p>
        </w:tc>
        <w:tc>
          <w:tcPr>
            <w:tcW w:w="6804" w:type="dxa"/>
          </w:tcPr>
          <w:p w:rsidR="00E01BF0" w:rsidRPr="00E01BF0" w:rsidRDefault="00E01BF0" w:rsidP="00BE7BB1">
            <w:pPr>
              <w:spacing w:before="40" w:after="40" w:line="240" w:lineRule="auto"/>
              <w:jc w:val="center"/>
              <w:rPr>
                <w:rFonts w:ascii="Myriad Pro" w:hAnsi="Myriad Pro" w:cs="Arial"/>
                <w:sz w:val="20"/>
              </w:rPr>
            </w:pPr>
            <w:r w:rsidRPr="00E01BF0">
              <w:rPr>
                <w:rFonts w:ascii="Myriad Pro" w:hAnsi="Myriad Pro" w:cs="Arial"/>
                <w:sz w:val="20"/>
              </w:rPr>
              <w:t>3</w:t>
            </w:r>
          </w:p>
        </w:tc>
        <w:tc>
          <w:tcPr>
            <w:tcW w:w="4733" w:type="dxa"/>
          </w:tcPr>
          <w:p w:rsidR="00E01BF0" w:rsidRPr="00E01BF0" w:rsidRDefault="00E01BF0" w:rsidP="00BE7BB1">
            <w:pPr>
              <w:spacing w:before="40" w:after="40" w:line="240" w:lineRule="auto"/>
              <w:jc w:val="center"/>
              <w:rPr>
                <w:rFonts w:ascii="Myriad Pro" w:hAnsi="Myriad Pro" w:cs="Arial"/>
                <w:sz w:val="20"/>
              </w:rPr>
            </w:pPr>
            <w:r w:rsidRPr="00E01BF0">
              <w:rPr>
                <w:rFonts w:ascii="Myriad Pro" w:hAnsi="Myriad Pro" w:cs="Arial"/>
                <w:sz w:val="20"/>
              </w:rPr>
              <w:t>4</w:t>
            </w:r>
          </w:p>
        </w:tc>
      </w:tr>
      <w:tr w:rsidR="00E01BF0" w:rsidRPr="00E01BF0" w:rsidTr="00BE7BB1">
        <w:trPr>
          <w:trHeight w:val="1963"/>
          <w:jc w:val="center"/>
        </w:trPr>
        <w:tc>
          <w:tcPr>
            <w:tcW w:w="507" w:type="dxa"/>
          </w:tcPr>
          <w:p w:rsidR="00E01BF0" w:rsidRPr="00E01BF0" w:rsidRDefault="00E01BF0" w:rsidP="001B0A9F">
            <w:pPr>
              <w:pStyle w:val="Akapitzlist"/>
              <w:numPr>
                <w:ilvl w:val="0"/>
                <w:numId w:val="334"/>
              </w:numPr>
              <w:spacing w:before="40" w:after="40" w:line="240" w:lineRule="auto"/>
              <w:ind w:left="0" w:firstLine="0"/>
              <w:contextualSpacing w:val="0"/>
              <w:rPr>
                <w:rFonts w:cs="Arial"/>
              </w:rPr>
            </w:pPr>
          </w:p>
        </w:tc>
        <w:tc>
          <w:tcPr>
            <w:tcW w:w="2131" w:type="dxa"/>
            <w:shd w:val="clear" w:color="auto" w:fill="auto"/>
          </w:tcPr>
          <w:p w:rsidR="00E01BF0" w:rsidRPr="00E01BF0" w:rsidRDefault="00E01BF0" w:rsidP="00BE7BB1">
            <w:pPr>
              <w:spacing w:before="40" w:after="40" w:line="240" w:lineRule="auto"/>
              <w:rPr>
                <w:rFonts w:ascii="Myriad Pro" w:hAnsi="Myriad Pro" w:cs="Arial"/>
                <w:sz w:val="20"/>
              </w:rPr>
            </w:pPr>
            <w:r w:rsidRPr="00E01BF0">
              <w:rPr>
                <w:rFonts w:ascii="Myriad Pro" w:hAnsi="Myriad Pro" w:cs="Arial"/>
                <w:sz w:val="20"/>
              </w:rPr>
              <w:t>Zgodność prawna</w:t>
            </w:r>
          </w:p>
        </w:tc>
        <w:tc>
          <w:tcPr>
            <w:tcW w:w="6804" w:type="dxa"/>
          </w:tcPr>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hAnsi="Myriad Pro" w:cs="Arial"/>
                <w:sz w:val="20"/>
              </w:rPr>
              <w:t xml:space="preserve">Projekt jest zgodny z prawodawstwem wspólnotowym i krajowym, </w:t>
            </w:r>
            <w:r w:rsidRPr="00E01BF0">
              <w:rPr>
                <w:rFonts w:ascii="Myriad Pro" w:hAnsi="Myriad Pro" w:cs="Arial"/>
                <w:sz w:val="20"/>
              </w:rPr>
              <w:br/>
              <w:t>w tym przepisami ustawy z dnia 29 stycznia 2004 r.</w:t>
            </w:r>
            <w:r w:rsidRPr="00E01BF0">
              <w:rPr>
                <w:rFonts w:ascii="Myriad Pro" w:hAnsi="Myriad Pro" w:cs="Arial"/>
                <w:i/>
                <w:sz w:val="20"/>
              </w:rPr>
              <w:t xml:space="preserve"> Prawo zamówień publicznych</w:t>
            </w:r>
            <w:r w:rsidRPr="00E01BF0">
              <w:rPr>
                <w:rFonts w:ascii="Myriad Pro" w:hAnsi="Myriad Pro" w:cs="Arial"/>
                <w:sz w:val="20"/>
              </w:rPr>
              <w:t>.</w:t>
            </w:r>
            <w:r w:rsidRPr="00E01BF0">
              <w:rPr>
                <w:rFonts w:ascii="Myriad Pro" w:eastAsia="MyriadPro-Regular" w:hAnsi="Myriad Pro" w:cs="Arial"/>
                <w:sz w:val="20"/>
              </w:rPr>
              <w:t xml:space="preserve"> </w:t>
            </w:r>
          </w:p>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733" w:type="dxa"/>
          </w:tcPr>
          <w:p w:rsidR="00E01BF0" w:rsidRPr="00E01BF0" w:rsidRDefault="00E01BF0" w:rsidP="00BE7BB1">
            <w:pPr>
              <w:spacing w:before="40" w:after="40" w:line="240" w:lineRule="auto"/>
              <w:ind w:left="34"/>
              <w:contextualSpacing/>
              <w:rPr>
                <w:rFonts w:ascii="Myriad Pro" w:hAnsi="Myriad Pro" w:cs="Arial"/>
                <w:sz w:val="20"/>
              </w:rPr>
            </w:pPr>
            <w:r w:rsidRPr="00E01BF0">
              <w:rPr>
                <w:rFonts w:ascii="Myriad Pro" w:hAnsi="Myriad Pro" w:cs="Arial"/>
                <w:sz w:val="20"/>
              </w:rPr>
              <w:t>Spełnienie kryterium jest konieczne do przyznania dofinansowania.</w:t>
            </w:r>
          </w:p>
          <w:p w:rsidR="00E01BF0" w:rsidRPr="00E01BF0" w:rsidRDefault="00E01BF0" w:rsidP="00BE7BB1">
            <w:pPr>
              <w:spacing w:before="40" w:after="40" w:line="240" w:lineRule="auto"/>
              <w:ind w:left="34"/>
              <w:contextualSpacing/>
              <w:rPr>
                <w:rFonts w:ascii="Myriad Pro" w:hAnsi="Myriad Pro" w:cs="Arial"/>
                <w:sz w:val="20"/>
              </w:rPr>
            </w:pPr>
            <w:r w:rsidRPr="00E01BF0">
              <w:rPr>
                <w:rFonts w:ascii="Myriad Pro" w:hAnsi="Myriad Pro" w:cs="Arial"/>
                <w:sz w:val="20"/>
              </w:rPr>
              <w:t>Projekty niespełniające kryterium są odrzucane.</w:t>
            </w:r>
          </w:p>
          <w:p w:rsidR="00E01BF0" w:rsidRPr="00E01BF0" w:rsidRDefault="00E01BF0" w:rsidP="00BE7BB1">
            <w:pPr>
              <w:spacing w:before="40" w:after="40" w:line="240" w:lineRule="auto"/>
              <w:ind w:left="34"/>
              <w:contextualSpacing/>
              <w:rPr>
                <w:rFonts w:ascii="Myriad Pro" w:hAnsi="Myriad Pro" w:cs="Arial"/>
                <w:sz w:val="20"/>
              </w:rPr>
            </w:pPr>
            <w:r w:rsidRPr="00E01BF0">
              <w:rPr>
                <w:rFonts w:ascii="Myriad Pro" w:hAnsi="Myriad Pro" w:cs="Arial"/>
                <w:sz w:val="20"/>
              </w:rPr>
              <w:t>Ocena spełniania kryterium polega na przypisaniu wartości logicznych „tak”, „nie”.</w:t>
            </w:r>
          </w:p>
        </w:tc>
      </w:tr>
      <w:tr w:rsidR="00E01BF0" w:rsidRPr="00E01BF0" w:rsidTr="00BE7BB1">
        <w:trPr>
          <w:jc w:val="center"/>
        </w:trPr>
        <w:tc>
          <w:tcPr>
            <w:tcW w:w="507" w:type="dxa"/>
          </w:tcPr>
          <w:p w:rsidR="00E01BF0" w:rsidRPr="00E01BF0" w:rsidRDefault="00E01BF0" w:rsidP="001B0A9F">
            <w:pPr>
              <w:pStyle w:val="Akapitzlist"/>
              <w:numPr>
                <w:ilvl w:val="0"/>
                <w:numId w:val="334"/>
              </w:numPr>
              <w:spacing w:after="0" w:line="240" w:lineRule="auto"/>
              <w:ind w:left="0" w:firstLine="0"/>
              <w:contextualSpacing w:val="0"/>
              <w:rPr>
                <w:rFonts w:cs="Arial"/>
              </w:rPr>
            </w:pPr>
          </w:p>
        </w:tc>
        <w:tc>
          <w:tcPr>
            <w:tcW w:w="2131" w:type="dxa"/>
            <w:shd w:val="clear" w:color="auto" w:fill="auto"/>
          </w:tcPr>
          <w:p w:rsidR="00E01BF0" w:rsidRPr="00E01BF0" w:rsidRDefault="00E01BF0" w:rsidP="00BE7BB1">
            <w:pPr>
              <w:autoSpaceDE w:val="0"/>
              <w:autoSpaceDN w:val="0"/>
              <w:adjustRightInd w:val="0"/>
              <w:spacing w:after="0"/>
              <w:rPr>
                <w:rFonts w:ascii="Myriad Pro" w:eastAsia="Malgun Gothic" w:hAnsi="Myriad Pro" w:cs="Arial"/>
                <w:sz w:val="20"/>
              </w:rPr>
            </w:pPr>
            <w:r w:rsidRPr="00E01BF0">
              <w:rPr>
                <w:rFonts w:ascii="Myriad Pro" w:eastAsia="Malgun Gothic" w:hAnsi="Myriad Pro" w:cs="Arial"/>
                <w:sz w:val="20"/>
              </w:rPr>
              <w:t>Zgodność</w:t>
            </w:r>
          </w:p>
          <w:p w:rsidR="00E01BF0" w:rsidRPr="00E01BF0" w:rsidRDefault="00E01BF0" w:rsidP="00BE7BB1">
            <w:pPr>
              <w:autoSpaceDE w:val="0"/>
              <w:autoSpaceDN w:val="0"/>
              <w:adjustRightInd w:val="0"/>
              <w:spacing w:after="0"/>
              <w:rPr>
                <w:rFonts w:ascii="Myriad Pro" w:eastAsia="Malgun Gothic" w:hAnsi="Myriad Pro" w:cs="Arial"/>
                <w:sz w:val="20"/>
              </w:rPr>
            </w:pPr>
            <w:r w:rsidRPr="00E01BF0">
              <w:rPr>
                <w:rFonts w:ascii="Myriad Pro" w:eastAsia="Malgun Gothic" w:hAnsi="Myriad Pro" w:cs="Arial"/>
                <w:sz w:val="20"/>
              </w:rPr>
              <w:t>z wymogami pomocy</w:t>
            </w:r>
          </w:p>
          <w:p w:rsidR="00E01BF0" w:rsidRPr="00E01BF0" w:rsidRDefault="00E01BF0" w:rsidP="00BE7BB1">
            <w:pPr>
              <w:spacing w:after="0" w:line="240" w:lineRule="auto"/>
              <w:rPr>
                <w:rFonts w:ascii="Myriad Pro" w:eastAsia="Malgun Gothic" w:hAnsi="Myriad Pro" w:cs="Arial"/>
                <w:sz w:val="20"/>
              </w:rPr>
            </w:pPr>
            <w:r w:rsidRPr="00E01BF0">
              <w:rPr>
                <w:rFonts w:ascii="Myriad Pro" w:eastAsia="Malgun Gothic" w:hAnsi="Myriad Pro" w:cs="Arial"/>
                <w:sz w:val="20"/>
              </w:rPr>
              <w:lastRenderedPageBreak/>
              <w:t>publicznej</w:t>
            </w:r>
          </w:p>
        </w:tc>
        <w:tc>
          <w:tcPr>
            <w:tcW w:w="6804" w:type="dxa"/>
          </w:tcPr>
          <w:p w:rsidR="00E01BF0" w:rsidRPr="00E01BF0" w:rsidRDefault="00E01BF0" w:rsidP="00BE7BB1">
            <w:pPr>
              <w:spacing w:after="0" w:line="240" w:lineRule="auto"/>
              <w:rPr>
                <w:rFonts w:ascii="Myriad Pro" w:eastAsia="Malgun Gothic" w:hAnsi="Myriad Pro" w:cs="Arial"/>
                <w:sz w:val="20"/>
              </w:rPr>
            </w:pPr>
            <w:r w:rsidRPr="00E01BF0">
              <w:rPr>
                <w:rFonts w:ascii="Myriad Pro" w:eastAsia="Malgun Gothic" w:hAnsi="Myriad Pro" w:cs="Arial"/>
                <w:sz w:val="20"/>
              </w:rPr>
              <w:lastRenderedPageBreak/>
              <w:t xml:space="preserve">Projekt jest zgodny z regułami pomocy publicznej i/lub pomocy </w:t>
            </w:r>
            <w:r w:rsidRPr="00E01BF0">
              <w:rPr>
                <w:rFonts w:ascii="Myriad Pro" w:eastAsia="Malgun Gothic" w:hAnsi="Myriad Pro" w:cs="Arial"/>
                <w:i/>
                <w:sz w:val="20"/>
              </w:rPr>
              <w:t xml:space="preserve">de </w:t>
            </w:r>
            <w:proofErr w:type="spellStart"/>
            <w:r w:rsidRPr="00E01BF0">
              <w:rPr>
                <w:rFonts w:ascii="Myriad Pro" w:eastAsia="Malgun Gothic" w:hAnsi="Myriad Pro" w:cs="Arial"/>
                <w:i/>
                <w:sz w:val="20"/>
              </w:rPr>
              <w:t>minimis</w:t>
            </w:r>
            <w:proofErr w:type="spellEnd"/>
            <w:r w:rsidRPr="00E01BF0">
              <w:rPr>
                <w:rFonts w:ascii="Myriad Pro" w:eastAsia="Malgun Gothic" w:hAnsi="Myriad Pro" w:cs="Arial"/>
                <w:sz w:val="20"/>
              </w:rPr>
              <w:t>.</w:t>
            </w:r>
          </w:p>
        </w:tc>
        <w:tc>
          <w:tcPr>
            <w:tcW w:w="4733" w:type="dxa"/>
          </w:tcPr>
          <w:p w:rsidR="00E01BF0" w:rsidRPr="00E01BF0" w:rsidRDefault="00E01BF0" w:rsidP="00BE7BB1">
            <w:pPr>
              <w:spacing w:before="40" w:after="40"/>
              <w:rPr>
                <w:rFonts w:ascii="Myriad Pro" w:hAnsi="Myriad Pro" w:cs="Arial"/>
                <w:sz w:val="20"/>
              </w:rPr>
            </w:pPr>
            <w:r w:rsidRPr="00E01BF0">
              <w:rPr>
                <w:rFonts w:ascii="Myriad Pro" w:hAnsi="Myriad Pro" w:cs="Arial"/>
                <w:sz w:val="20"/>
              </w:rPr>
              <w:t xml:space="preserve">Jeżeli dotyczy: spełnienie kryterium jest konieczne </w:t>
            </w:r>
            <w:r w:rsidRPr="00E01BF0">
              <w:rPr>
                <w:rFonts w:ascii="Myriad Pro" w:hAnsi="Myriad Pro" w:cs="Arial"/>
                <w:sz w:val="20"/>
              </w:rPr>
              <w:lastRenderedPageBreak/>
              <w:t>do przyznania dofinansowania.</w:t>
            </w:r>
          </w:p>
          <w:p w:rsidR="00E01BF0" w:rsidRPr="00E01BF0" w:rsidRDefault="00E01BF0" w:rsidP="00BE7BB1">
            <w:pPr>
              <w:autoSpaceDE w:val="0"/>
              <w:autoSpaceDN w:val="0"/>
              <w:adjustRightInd w:val="0"/>
              <w:spacing w:after="0"/>
              <w:jc w:val="both"/>
              <w:rPr>
                <w:rFonts w:ascii="Myriad Pro" w:hAnsi="Myriad Pro" w:cs="Arial"/>
                <w:sz w:val="20"/>
              </w:rPr>
            </w:pPr>
            <w:r w:rsidRPr="00E01BF0">
              <w:rPr>
                <w:rFonts w:ascii="Myriad Pro" w:hAnsi="Myriad Pro" w:cs="Arial"/>
                <w:sz w:val="20"/>
              </w:rPr>
              <w:t>Projekty niespełniające kryterium są odrzucane.</w:t>
            </w:r>
          </w:p>
          <w:p w:rsidR="00E01BF0" w:rsidRPr="00E01BF0" w:rsidRDefault="00E01BF0" w:rsidP="00BE7BB1">
            <w:pPr>
              <w:autoSpaceDE w:val="0"/>
              <w:autoSpaceDN w:val="0"/>
              <w:adjustRightInd w:val="0"/>
              <w:jc w:val="both"/>
              <w:rPr>
                <w:rFonts w:ascii="Myriad Pro" w:hAnsi="Myriad Pro" w:cs="Arial"/>
                <w:sz w:val="20"/>
              </w:rPr>
            </w:pPr>
            <w:r w:rsidRPr="00E01BF0">
              <w:rPr>
                <w:rFonts w:ascii="Myriad Pro" w:hAnsi="Myriad Pro" w:cs="Arial"/>
                <w:sz w:val="20"/>
              </w:rPr>
              <w:t>Ocena spełniania kryterium polega na przypisaniu wartości logicznych „tak”, „nie”, „nie dotyczy”.</w:t>
            </w:r>
          </w:p>
        </w:tc>
      </w:tr>
      <w:tr w:rsidR="00E01BF0" w:rsidRPr="00E01BF0" w:rsidTr="00BE7BB1">
        <w:trPr>
          <w:jc w:val="center"/>
        </w:trPr>
        <w:tc>
          <w:tcPr>
            <w:tcW w:w="507" w:type="dxa"/>
          </w:tcPr>
          <w:p w:rsidR="00E01BF0" w:rsidRPr="00E01BF0" w:rsidRDefault="00E01BF0" w:rsidP="001B0A9F">
            <w:pPr>
              <w:pStyle w:val="Akapitzlist"/>
              <w:numPr>
                <w:ilvl w:val="0"/>
                <w:numId w:val="334"/>
              </w:numPr>
              <w:spacing w:after="0" w:line="240" w:lineRule="auto"/>
              <w:ind w:left="0" w:firstLine="0"/>
              <w:contextualSpacing w:val="0"/>
              <w:rPr>
                <w:rFonts w:cs="Arial"/>
              </w:rPr>
            </w:pPr>
          </w:p>
        </w:tc>
        <w:tc>
          <w:tcPr>
            <w:tcW w:w="2131" w:type="dxa"/>
            <w:shd w:val="clear" w:color="auto" w:fill="auto"/>
          </w:tcPr>
          <w:p w:rsidR="00E01BF0" w:rsidRPr="00E01BF0" w:rsidRDefault="00E01BF0" w:rsidP="00BE7BB1">
            <w:pPr>
              <w:spacing w:before="40" w:after="40" w:line="240" w:lineRule="auto"/>
              <w:rPr>
                <w:rFonts w:ascii="Myriad Pro" w:hAnsi="Myriad Pro" w:cs="Arial"/>
                <w:sz w:val="20"/>
              </w:rPr>
            </w:pPr>
            <w:r w:rsidRPr="00E01BF0">
              <w:rPr>
                <w:rFonts w:ascii="Myriad Pro" w:hAnsi="Myriad Pro" w:cs="Arial"/>
                <w:sz w:val="20"/>
              </w:rPr>
              <w:t>Zdolność finansowa</w:t>
            </w:r>
          </w:p>
        </w:tc>
        <w:tc>
          <w:tcPr>
            <w:tcW w:w="6804" w:type="dxa"/>
          </w:tcPr>
          <w:p w:rsidR="00E01BF0" w:rsidRPr="00E01BF0" w:rsidRDefault="00E01BF0" w:rsidP="00BE7BB1">
            <w:pPr>
              <w:spacing w:before="40" w:after="40" w:line="240" w:lineRule="auto"/>
              <w:jc w:val="both"/>
              <w:rPr>
                <w:rFonts w:ascii="Myriad Pro" w:hAnsi="Myriad Pro" w:cs="Arial"/>
                <w:sz w:val="20"/>
              </w:rPr>
            </w:pPr>
            <w:r w:rsidRPr="00E01BF0">
              <w:rPr>
                <w:rFonts w:ascii="Myriad Pro" w:hAnsi="Myriad Pro" w:cs="Arial"/>
                <w:sz w:val="20"/>
              </w:rPr>
              <w:t xml:space="preserve">Kondycja finansowa Beneficjenta na dzień złożenia wniosku o dofinansowanie gwarantuje osiągnięcie deklarowanych produktów lub rezultatów, zgodnie z </w:t>
            </w:r>
            <w:r w:rsidR="00FF62CC">
              <w:rPr>
                <w:rFonts w:ascii="Myriad Pro" w:hAnsi="Myriad Pro" w:cs="Arial"/>
                <w:sz w:val="20"/>
              </w:rPr>
              <w:t xml:space="preserve">deklarowanym planem finansowym </w:t>
            </w:r>
            <w:r w:rsidRPr="00E01BF0">
              <w:rPr>
                <w:rFonts w:ascii="Myriad Pro" w:hAnsi="Myriad Pro" w:cs="Arial"/>
                <w:sz w:val="20"/>
              </w:rPr>
              <w:t>i w terminie określonym we wniosku o dofinansowanie.</w:t>
            </w:r>
          </w:p>
          <w:p w:rsidR="00E01BF0" w:rsidRPr="00E01BF0" w:rsidRDefault="00E01BF0" w:rsidP="00BE7BB1">
            <w:pPr>
              <w:autoSpaceDE w:val="0"/>
              <w:autoSpaceDN w:val="0"/>
              <w:adjustRightInd w:val="0"/>
              <w:spacing w:after="0" w:line="240" w:lineRule="auto"/>
              <w:jc w:val="both"/>
              <w:rPr>
                <w:rFonts w:ascii="Myriad Pro" w:eastAsia="MyriadPro-Regular" w:hAnsi="Myriad Pro" w:cs="Arial"/>
                <w:sz w:val="20"/>
              </w:rPr>
            </w:pPr>
            <w:r w:rsidRPr="00E01BF0">
              <w:rPr>
                <w:rFonts w:ascii="Myriad Pro" w:eastAsia="MyriadPro-Regular" w:hAnsi="Myriad Pro" w:cs="Arial"/>
                <w:sz w:val="20"/>
              </w:rPr>
              <w:t>Beneficjent oraz Partner/</w:t>
            </w:r>
            <w:proofErr w:type="spellStart"/>
            <w:r w:rsidRPr="00E01BF0">
              <w:rPr>
                <w:rFonts w:ascii="Myriad Pro" w:eastAsia="MyriadPro-Regular" w:hAnsi="Myriad Pro" w:cs="Arial"/>
                <w:sz w:val="20"/>
              </w:rPr>
              <w:t>rzy</w:t>
            </w:r>
            <w:proofErr w:type="spellEnd"/>
            <w:r w:rsidRPr="00E01BF0">
              <w:rPr>
                <w:rFonts w:ascii="Myriad Pro" w:eastAsia="MyriadPro-Regular" w:hAnsi="Myriad Pro" w:cs="Arial"/>
                <w:sz w:val="20"/>
              </w:rPr>
              <w:t xml:space="preserve"> krajowi (o ile dotyczy), ponoszący wydatki</w:t>
            </w:r>
          </w:p>
          <w:p w:rsidR="00E01BF0" w:rsidRPr="00E01BF0" w:rsidRDefault="00E01BF0" w:rsidP="00BE7BB1">
            <w:pPr>
              <w:autoSpaceDE w:val="0"/>
              <w:autoSpaceDN w:val="0"/>
              <w:adjustRightInd w:val="0"/>
              <w:spacing w:after="0" w:line="240" w:lineRule="auto"/>
              <w:jc w:val="both"/>
              <w:rPr>
                <w:rFonts w:ascii="Myriad Pro" w:eastAsia="MyriadPro-Regular" w:hAnsi="Myriad Pro" w:cs="Arial"/>
                <w:sz w:val="20"/>
              </w:rPr>
            </w:pPr>
            <w:r w:rsidRPr="00E01BF0">
              <w:rPr>
                <w:rFonts w:ascii="Myriad Pro" w:eastAsia="MyriadPro-Regular" w:hAnsi="Myriad Pro" w:cs="Arial"/>
                <w:sz w:val="20"/>
              </w:rPr>
              <w:t xml:space="preserve">w danym projekcie z EFS, posiadają </w:t>
            </w:r>
            <w:r w:rsidRPr="00E01BF0">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E01BF0">
              <w:rPr>
                <w:rFonts w:ascii="Myriad Pro" w:eastAsia="MyriadPro-Regular" w:hAnsi="Myriad Pro" w:cs="Arial"/>
                <w:sz w:val="20"/>
              </w:rPr>
              <w:t>równy lub wyższy od łącznych rocznych wydatków w danym projekcie z roku, w którym wydatki są najwyższe.</w:t>
            </w:r>
          </w:p>
          <w:p w:rsidR="00E01BF0" w:rsidRPr="00E01BF0" w:rsidRDefault="00E01BF0" w:rsidP="00BE7BB1">
            <w:pPr>
              <w:spacing w:before="40" w:after="0"/>
              <w:jc w:val="both"/>
              <w:rPr>
                <w:rFonts w:ascii="Myriad Pro" w:hAnsi="Myriad Pro" w:cs="Arial"/>
                <w:sz w:val="20"/>
              </w:rPr>
            </w:pPr>
            <w:r w:rsidRPr="00E01BF0">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p w:rsidR="00E01BF0" w:rsidRPr="00E01BF0" w:rsidRDefault="00E01BF0" w:rsidP="00BE7BB1">
            <w:pPr>
              <w:spacing w:before="40" w:after="0" w:line="240" w:lineRule="auto"/>
              <w:rPr>
                <w:rFonts w:ascii="Myriad Pro" w:hAnsi="Myriad Pro" w:cs="Arial"/>
                <w:sz w:val="20"/>
              </w:rPr>
            </w:pPr>
          </w:p>
        </w:tc>
        <w:tc>
          <w:tcPr>
            <w:tcW w:w="4733" w:type="dxa"/>
          </w:tcPr>
          <w:p w:rsidR="00E01BF0" w:rsidRPr="00E01BF0" w:rsidRDefault="00E01BF0" w:rsidP="00BE7BB1">
            <w:pPr>
              <w:autoSpaceDE w:val="0"/>
              <w:autoSpaceDN w:val="0"/>
              <w:adjustRightInd w:val="0"/>
              <w:spacing w:after="0"/>
              <w:jc w:val="both"/>
              <w:rPr>
                <w:rFonts w:ascii="Myriad Pro" w:hAnsi="Myriad Pro" w:cs="Arial"/>
                <w:sz w:val="20"/>
              </w:rPr>
            </w:pPr>
            <w:r w:rsidRPr="00E01BF0">
              <w:rPr>
                <w:rFonts w:ascii="Myriad Pro" w:hAnsi="Myriad Pro" w:cs="Arial"/>
                <w:sz w:val="20"/>
              </w:rPr>
              <w:t xml:space="preserve">Spełnienie kryterium jest konieczne do przyznania dofinansowania. </w:t>
            </w:r>
          </w:p>
          <w:p w:rsidR="00E01BF0" w:rsidRPr="00E01BF0" w:rsidRDefault="00E01BF0" w:rsidP="00BE7BB1">
            <w:pPr>
              <w:spacing w:before="40" w:after="40"/>
              <w:rPr>
                <w:rFonts w:ascii="Myriad Pro" w:hAnsi="Myriad Pro" w:cs="Arial"/>
                <w:sz w:val="20"/>
              </w:rPr>
            </w:pPr>
            <w:r w:rsidRPr="00E01BF0">
              <w:rPr>
                <w:rFonts w:ascii="Myriad Pro" w:hAnsi="Myriad Pro" w:cs="Arial"/>
                <w:sz w:val="20"/>
              </w:rPr>
              <w:t>Kryterium weryfikowane będzie na etapie  KOP.</w:t>
            </w:r>
          </w:p>
          <w:p w:rsidR="00E01BF0" w:rsidRPr="00E01BF0" w:rsidRDefault="00E01BF0" w:rsidP="00BE7BB1">
            <w:pPr>
              <w:autoSpaceDE w:val="0"/>
              <w:autoSpaceDN w:val="0"/>
              <w:adjustRightInd w:val="0"/>
              <w:spacing w:after="0"/>
              <w:jc w:val="both"/>
              <w:rPr>
                <w:rFonts w:ascii="Myriad Pro" w:hAnsi="Myriad Pro" w:cs="Arial"/>
                <w:sz w:val="20"/>
              </w:rPr>
            </w:pPr>
            <w:r w:rsidRPr="00E01BF0">
              <w:rPr>
                <w:rFonts w:ascii="Myriad Pro" w:hAnsi="Myriad Pro" w:cs="Arial"/>
                <w:sz w:val="20"/>
              </w:rPr>
              <w:t>Projekty niespełniające kryterium są odrzucane.</w:t>
            </w:r>
          </w:p>
          <w:p w:rsidR="00E01BF0" w:rsidRPr="00E01BF0" w:rsidRDefault="00E01BF0" w:rsidP="00BE7BB1">
            <w:pPr>
              <w:spacing w:before="40" w:after="40" w:line="240" w:lineRule="auto"/>
              <w:rPr>
                <w:rFonts w:ascii="Myriad Pro" w:hAnsi="Myriad Pro" w:cs="Arial"/>
                <w:sz w:val="20"/>
              </w:rPr>
            </w:pPr>
          </w:p>
          <w:p w:rsidR="00E01BF0" w:rsidRPr="00E01BF0" w:rsidRDefault="00E01BF0" w:rsidP="00BE7BB1">
            <w:pPr>
              <w:spacing w:before="40" w:after="40" w:line="240" w:lineRule="auto"/>
              <w:rPr>
                <w:rFonts w:ascii="Myriad Pro" w:hAnsi="Myriad Pro" w:cs="Arial"/>
                <w:sz w:val="20"/>
              </w:rPr>
            </w:pPr>
            <w:r w:rsidRPr="00E01BF0">
              <w:rPr>
                <w:rFonts w:ascii="Myriad Pro" w:hAnsi="Myriad Pro" w:cs="Arial"/>
                <w:sz w:val="20"/>
              </w:rPr>
              <w:t>Ocena spełniania kryterium polega na przypisaniu wartości logicznych „tak”, „nie”.</w:t>
            </w:r>
          </w:p>
        </w:tc>
      </w:tr>
    </w:tbl>
    <w:p w:rsidR="00E01BF0" w:rsidRPr="00E01BF0" w:rsidRDefault="00E01BF0" w:rsidP="00E01BF0">
      <w:pPr>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E01BF0" w:rsidRPr="00E01BF0" w:rsidTr="00BE7BB1">
        <w:trPr>
          <w:trHeight w:val="333"/>
        </w:trPr>
        <w:tc>
          <w:tcPr>
            <w:tcW w:w="14220" w:type="dxa"/>
            <w:gridSpan w:val="4"/>
            <w:shd w:val="clear" w:color="auto" w:fill="BFBFBF" w:themeFill="background1" w:themeFillShade="BF"/>
            <w:vAlign w:val="center"/>
          </w:tcPr>
          <w:p w:rsidR="00E01BF0" w:rsidRPr="00E01BF0" w:rsidRDefault="00E01BF0" w:rsidP="00BE7BB1">
            <w:pPr>
              <w:spacing w:before="40" w:after="40" w:line="240" w:lineRule="auto"/>
              <w:contextualSpacing/>
              <w:jc w:val="center"/>
              <w:rPr>
                <w:rFonts w:ascii="Myriad Pro" w:hAnsi="Myriad Pro" w:cs="Arial"/>
                <w:b/>
                <w:sz w:val="20"/>
              </w:rPr>
            </w:pPr>
            <w:r w:rsidRPr="00E01BF0">
              <w:rPr>
                <w:rFonts w:ascii="Myriad Pro" w:hAnsi="Myriad Pro" w:cs="Arial"/>
                <w:b/>
                <w:sz w:val="20"/>
              </w:rPr>
              <w:t>Kryteria jakości</w:t>
            </w:r>
          </w:p>
        </w:tc>
      </w:tr>
      <w:tr w:rsidR="00E01BF0" w:rsidRPr="00E01BF0" w:rsidTr="00BE7BB1">
        <w:trPr>
          <w:trHeight w:val="387"/>
        </w:trPr>
        <w:tc>
          <w:tcPr>
            <w:tcW w:w="536" w:type="dxa"/>
            <w:vAlign w:val="center"/>
          </w:tcPr>
          <w:p w:rsidR="00E01BF0" w:rsidRPr="00E01BF0" w:rsidRDefault="00E01BF0" w:rsidP="00BE7BB1">
            <w:pPr>
              <w:spacing w:before="40" w:after="40" w:line="240" w:lineRule="auto"/>
              <w:ind w:right="-106"/>
              <w:contextualSpacing/>
              <w:jc w:val="center"/>
              <w:rPr>
                <w:rFonts w:ascii="Myriad Pro" w:hAnsi="Myriad Pro" w:cs="Arial"/>
                <w:sz w:val="20"/>
              </w:rPr>
            </w:pPr>
            <w:r w:rsidRPr="00E01BF0">
              <w:rPr>
                <w:rFonts w:ascii="Myriad Pro" w:hAnsi="Myriad Pro" w:cs="Arial"/>
                <w:sz w:val="20"/>
              </w:rPr>
              <w:t>L.p.</w:t>
            </w:r>
          </w:p>
        </w:tc>
        <w:tc>
          <w:tcPr>
            <w:tcW w:w="2833" w:type="dxa"/>
            <w:vAlign w:val="center"/>
          </w:tcPr>
          <w:p w:rsidR="00E01BF0" w:rsidRPr="00E01BF0" w:rsidRDefault="00E01BF0" w:rsidP="00BE7BB1">
            <w:pPr>
              <w:spacing w:before="40" w:after="40" w:line="240" w:lineRule="auto"/>
              <w:contextualSpacing/>
              <w:jc w:val="center"/>
              <w:rPr>
                <w:rFonts w:ascii="Myriad Pro" w:hAnsi="Myriad Pro" w:cs="Arial"/>
                <w:sz w:val="20"/>
              </w:rPr>
            </w:pPr>
            <w:r w:rsidRPr="00E01BF0">
              <w:rPr>
                <w:rFonts w:ascii="Myriad Pro" w:hAnsi="Myriad Pro" w:cs="Arial"/>
                <w:sz w:val="20"/>
              </w:rPr>
              <w:t>Nazwa kryterium</w:t>
            </w:r>
          </w:p>
        </w:tc>
        <w:tc>
          <w:tcPr>
            <w:tcW w:w="6095" w:type="dxa"/>
            <w:vAlign w:val="center"/>
          </w:tcPr>
          <w:p w:rsidR="00E01BF0" w:rsidRPr="00E01BF0" w:rsidRDefault="00E01BF0" w:rsidP="00BE7BB1">
            <w:pPr>
              <w:spacing w:before="40" w:after="40" w:line="240" w:lineRule="auto"/>
              <w:contextualSpacing/>
              <w:jc w:val="center"/>
              <w:rPr>
                <w:rFonts w:ascii="Myriad Pro" w:hAnsi="Myriad Pro" w:cs="Arial"/>
                <w:sz w:val="20"/>
              </w:rPr>
            </w:pPr>
            <w:r w:rsidRPr="00E01BF0">
              <w:rPr>
                <w:rFonts w:ascii="Myriad Pro" w:hAnsi="Myriad Pro" w:cs="Arial"/>
                <w:sz w:val="20"/>
              </w:rPr>
              <w:t>Definicja kryterium</w:t>
            </w:r>
          </w:p>
        </w:tc>
        <w:tc>
          <w:tcPr>
            <w:tcW w:w="4756" w:type="dxa"/>
            <w:vAlign w:val="center"/>
          </w:tcPr>
          <w:p w:rsidR="00E01BF0" w:rsidRPr="00E01BF0" w:rsidRDefault="00E01BF0" w:rsidP="00BE7BB1">
            <w:pPr>
              <w:spacing w:before="40" w:after="40" w:line="240" w:lineRule="auto"/>
              <w:contextualSpacing/>
              <w:jc w:val="center"/>
              <w:rPr>
                <w:rFonts w:ascii="Myriad Pro" w:hAnsi="Myriad Pro" w:cs="Arial"/>
                <w:sz w:val="20"/>
              </w:rPr>
            </w:pPr>
            <w:r w:rsidRPr="00E01BF0">
              <w:rPr>
                <w:rFonts w:ascii="Myriad Pro" w:hAnsi="Myriad Pro" w:cs="Arial"/>
                <w:sz w:val="20"/>
              </w:rPr>
              <w:t>Opis znaczenia kryterium</w:t>
            </w:r>
          </w:p>
        </w:tc>
      </w:tr>
      <w:tr w:rsidR="00E01BF0" w:rsidRPr="00E01BF0" w:rsidTr="00BE7BB1">
        <w:tc>
          <w:tcPr>
            <w:tcW w:w="536" w:type="dxa"/>
            <w:vAlign w:val="center"/>
          </w:tcPr>
          <w:p w:rsidR="00E01BF0" w:rsidRPr="00E01BF0" w:rsidRDefault="00E01BF0" w:rsidP="00BE7BB1">
            <w:pPr>
              <w:spacing w:before="40" w:after="40" w:line="240" w:lineRule="auto"/>
              <w:contextualSpacing/>
              <w:jc w:val="center"/>
              <w:rPr>
                <w:rFonts w:ascii="Myriad Pro" w:hAnsi="Myriad Pro" w:cs="Arial"/>
                <w:sz w:val="20"/>
              </w:rPr>
            </w:pPr>
            <w:r w:rsidRPr="00E01BF0">
              <w:rPr>
                <w:rFonts w:ascii="Myriad Pro" w:hAnsi="Myriad Pro" w:cs="Arial"/>
                <w:sz w:val="20"/>
              </w:rPr>
              <w:t>1</w:t>
            </w:r>
          </w:p>
        </w:tc>
        <w:tc>
          <w:tcPr>
            <w:tcW w:w="2833" w:type="dxa"/>
            <w:vAlign w:val="center"/>
          </w:tcPr>
          <w:p w:rsidR="00E01BF0" w:rsidRPr="00E01BF0" w:rsidRDefault="00E01BF0" w:rsidP="00BE7BB1">
            <w:pPr>
              <w:spacing w:before="40" w:after="40" w:line="240" w:lineRule="auto"/>
              <w:contextualSpacing/>
              <w:jc w:val="center"/>
              <w:rPr>
                <w:rFonts w:ascii="Myriad Pro" w:hAnsi="Myriad Pro" w:cs="Arial"/>
                <w:sz w:val="20"/>
              </w:rPr>
            </w:pPr>
            <w:r w:rsidRPr="00E01BF0">
              <w:rPr>
                <w:rFonts w:ascii="Myriad Pro" w:hAnsi="Myriad Pro" w:cs="Arial"/>
                <w:sz w:val="20"/>
              </w:rPr>
              <w:t>2</w:t>
            </w:r>
          </w:p>
        </w:tc>
        <w:tc>
          <w:tcPr>
            <w:tcW w:w="6095" w:type="dxa"/>
            <w:vAlign w:val="center"/>
          </w:tcPr>
          <w:p w:rsidR="00E01BF0" w:rsidRPr="00E01BF0" w:rsidRDefault="00E01BF0" w:rsidP="00BE7BB1">
            <w:pPr>
              <w:spacing w:before="40" w:after="40" w:line="240" w:lineRule="auto"/>
              <w:contextualSpacing/>
              <w:jc w:val="center"/>
              <w:rPr>
                <w:rFonts w:ascii="Myriad Pro" w:hAnsi="Myriad Pro" w:cs="Arial"/>
                <w:sz w:val="20"/>
              </w:rPr>
            </w:pPr>
            <w:r w:rsidRPr="00E01BF0">
              <w:rPr>
                <w:rFonts w:ascii="Myriad Pro" w:hAnsi="Myriad Pro" w:cs="Arial"/>
                <w:sz w:val="20"/>
              </w:rPr>
              <w:t>3</w:t>
            </w:r>
          </w:p>
        </w:tc>
        <w:tc>
          <w:tcPr>
            <w:tcW w:w="4756" w:type="dxa"/>
            <w:vAlign w:val="center"/>
          </w:tcPr>
          <w:p w:rsidR="00E01BF0" w:rsidRPr="00E01BF0" w:rsidRDefault="00E01BF0" w:rsidP="00BE7BB1">
            <w:pPr>
              <w:spacing w:before="40" w:after="40" w:line="240" w:lineRule="auto"/>
              <w:contextualSpacing/>
              <w:jc w:val="center"/>
              <w:rPr>
                <w:rFonts w:ascii="Myriad Pro" w:hAnsi="Myriad Pro" w:cs="Arial"/>
                <w:sz w:val="20"/>
              </w:rPr>
            </w:pPr>
            <w:r w:rsidRPr="00E01BF0">
              <w:rPr>
                <w:rFonts w:ascii="Myriad Pro" w:hAnsi="Myriad Pro" w:cs="Arial"/>
                <w:sz w:val="20"/>
              </w:rPr>
              <w:t>4</w:t>
            </w:r>
          </w:p>
        </w:tc>
      </w:tr>
      <w:tr w:rsidR="00E01BF0" w:rsidRPr="00E01BF0" w:rsidTr="00BE7BB1">
        <w:trPr>
          <w:trHeight w:val="411"/>
        </w:trPr>
        <w:tc>
          <w:tcPr>
            <w:tcW w:w="536" w:type="dxa"/>
          </w:tcPr>
          <w:p w:rsidR="00E01BF0" w:rsidRPr="00E01BF0" w:rsidRDefault="00E01BF0" w:rsidP="001B0A9F">
            <w:pPr>
              <w:pStyle w:val="Akapitzlist"/>
              <w:numPr>
                <w:ilvl w:val="0"/>
                <w:numId w:val="335"/>
              </w:numPr>
              <w:spacing w:before="40" w:after="0" w:line="240" w:lineRule="auto"/>
              <w:ind w:left="0" w:firstLine="0"/>
              <w:rPr>
                <w:rFonts w:cs="Arial"/>
              </w:rPr>
            </w:pPr>
          </w:p>
        </w:tc>
        <w:tc>
          <w:tcPr>
            <w:tcW w:w="2833" w:type="dxa"/>
            <w:shd w:val="clear" w:color="auto" w:fill="auto"/>
          </w:tcPr>
          <w:p w:rsidR="00E01BF0" w:rsidRPr="00E01BF0" w:rsidRDefault="00E01BF0" w:rsidP="00BE7BB1">
            <w:pPr>
              <w:spacing w:before="40" w:after="0" w:line="240" w:lineRule="auto"/>
              <w:contextualSpacing/>
              <w:rPr>
                <w:rFonts w:ascii="Myriad Pro" w:hAnsi="Myriad Pro" w:cs="Arial"/>
                <w:sz w:val="20"/>
              </w:rPr>
            </w:pPr>
            <w:r w:rsidRPr="00E01BF0">
              <w:rPr>
                <w:rFonts w:ascii="Myriad Pro" w:hAnsi="Myriad Pro" w:cs="Arial"/>
                <w:sz w:val="20"/>
              </w:rPr>
              <w:t>Odpowiedniość/Adekwatność/Trafność</w:t>
            </w:r>
          </w:p>
        </w:tc>
        <w:tc>
          <w:tcPr>
            <w:tcW w:w="6095" w:type="dxa"/>
            <w:shd w:val="clear" w:color="auto" w:fill="auto"/>
          </w:tcPr>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 xml:space="preserve">Stopień, w jakim grupa docelowa, oferowane formy wsparcia, harmonogram realizacji zadań i budżetu oraz dobrane wskaźniki są spójne z analizą sytuacji problemowej zawartą we wniosku </w:t>
            </w:r>
            <w:r w:rsidRPr="00E01BF0">
              <w:rPr>
                <w:rFonts w:ascii="Myriad Pro" w:eastAsia="MyriadPro-Regular" w:hAnsi="Myriad Pro" w:cs="Arial"/>
                <w:sz w:val="20"/>
              </w:rPr>
              <w:br/>
              <w:t>o dofinansowanie.</w:t>
            </w:r>
          </w:p>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Stopień, w jakim projekt zaspokaja potrzeby i niweluje bariery grupy docelowej, a także przyczynia się do osiągnięcia celów RPO WZ 2014-2020.</w:t>
            </w:r>
          </w:p>
          <w:p w:rsidR="00E01BF0" w:rsidRPr="00E01BF0" w:rsidRDefault="00E01BF0" w:rsidP="00BE7BB1">
            <w:pPr>
              <w:spacing w:before="40" w:after="0" w:line="240" w:lineRule="auto"/>
              <w:contextualSpacing/>
              <w:jc w:val="both"/>
              <w:rPr>
                <w:rFonts w:ascii="Myriad Pro" w:hAnsi="Myriad Pro" w:cs="Arial"/>
                <w:sz w:val="20"/>
              </w:rPr>
            </w:pPr>
            <w:r w:rsidRPr="00E01BF0">
              <w:rPr>
                <w:rFonts w:ascii="Myriad Pro" w:eastAsia="MyriadPro-Regular" w:hAnsi="Myriad Pro" w:cs="Arial"/>
                <w:sz w:val="20"/>
              </w:rPr>
              <w:t>Projekt jest spójny i kompletny w zakresie ocenianego kryterium.</w:t>
            </w:r>
          </w:p>
        </w:tc>
        <w:tc>
          <w:tcPr>
            <w:tcW w:w="4756" w:type="dxa"/>
            <w:shd w:val="clear" w:color="auto" w:fill="auto"/>
          </w:tcPr>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 xml:space="preserve">Ocena spełniania kryterium dokonywana jest </w:t>
            </w:r>
            <w:r w:rsidRPr="00E01BF0">
              <w:rPr>
                <w:rFonts w:ascii="Myriad Pro" w:eastAsia="MyriadPro-Regular" w:hAnsi="Myriad Pro" w:cs="Arial"/>
                <w:sz w:val="20"/>
              </w:rPr>
              <w:br/>
              <w:t>w ramach skali punktowej.</w:t>
            </w:r>
          </w:p>
          <w:p w:rsidR="00E01BF0" w:rsidRPr="00E01BF0" w:rsidRDefault="00E01BF0" w:rsidP="00BE7BB1">
            <w:pPr>
              <w:spacing w:before="40" w:after="0"/>
              <w:jc w:val="both"/>
              <w:rPr>
                <w:rFonts w:ascii="Myriad Pro" w:eastAsia="MyriadPro-Regular" w:hAnsi="Myriad Pro" w:cs="Arial"/>
                <w:sz w:val="20"/>
              </w:rPr>
            </w:pPr>
            <w:r w:rsidRPr="00E01BF0">
              <w:rPr>
                <w:rFonts w:ascii="Myriad Pro" w:eastAsia="MyriadPro-Regular" w:hAnsi="Myriad Pro" w:cs="Arial"/>
                <w:sz w:val="20"/>
              </w:rPr>
              <w:t>Skala punktów: 0-40.</w:t>
            </w:r>
          </w:p>
          <w:p w:rsidR="00E01BF0" w:rsidRPr="00E01BF0" w:rsidRDefault="00E01BF0" w:rsidP="00BE7BB1">
            <w:pPr>
              <w:spacing w:before="40" w:after="0"/>
              <w:jc w:val="both"/>
              <w:rPr>
                <w:rFonts w:ascii="Myriad Pro" w:eastAsia="MyriadPro-Regular" w:hAnsi="Myriad Pro" w:cs="Arial"/>
                <w:sz w:val="20"/>
              </w:rPr>
            </w:pPr>
            <w:r w:rsidRPr="00E01BF0">
              <w:rPr>
                <w:rFonts w:ascii="Myriad Pro" w:eastAsia="MyriadPro-Regular" w:hAnsi="Myriad Pro" w:cs="Arial"/>
                <w:sz w:val="20"/>
              </w:rPr>
              <w:t>Kryterium zostanie spełnione, jeżeli podczas jego oceny zostaną przyznane minimum 24 punkty.</w:t>
            </w:r>
          </w:p>
          <w:p w:rsidR="00E01BF0" w:rsidRPr="00E01BF0" w:rsidRDefault="00E01BF0" w:rsidP="00BE7BB1">
            <w:pPr>
              <w:spacing w:before="40" w:after="0" w:line="240" w:lineRule="auto"/>
              <w:contextualSpacing/>
              <w:rPr>
                <w:rFonts w:ascii="Myriad Pro" w:hAnsi="Myriad Pro" w:cs="Arial"/>
                <w:sz w:val="20"/>
              </w:rPr>
            </w:pPr>
          </w:p>
        </w:tc>
      </w:tr>
      <w:tr w:rsidR="00E01BF0" w:rsidRPr="00E01BF0" w:rsidTr="00BE7BB1">
        <w:trPr>
          <w:trHeight w:val="105"/>
        </w:trPr>
        <w:tc>
          <w:tcPr>
            <w:tcW w:w="536" w:type="dxa"/>
          </w:tcPr>
          <w:p w:rsidR="00E01BF0" w:rsidRPr="00E01BF0" w:rsidRDefault="00E01BF0" w:rsidP="001B0A9F">
            <w:pPr>
              <w:pStyle w:val="Akapitzlist"/>
              <w:numPr>
                <w:ilvl w:val="0"/>
                <w:numId w:val="335"/>
              </w:numPr>
              <w:spacing w:before="40" w:after="0" w:line="240" w:lineRule="auto"/>
              <w:ind w:left="0" w:firstLine="0"/>
              <w:rPr>
                <w:rFonts w:cs="Arial"/>
              </w:rPr>
            </w:pPr>
          </w:p>
        </w:tc>
        <w:tc>
          <w:tcPr>
            <w:tcW w:w="2833" w:type="dxa"/>
            <w:shd w:val="clear" w:color="auto" w:fill="auto"/>
          </w:tcPr>
          <w:p w:rsidR="00E01BF0" w:rsidRPr="00E01BF0" w:rsidRDefault="00E01BF0" w:rsidP="00BE7BB1">
            <w:pPr>
              <w:spacing w:before="40" w:after="0" w:line="240" w:lineRule="auto"/>
              <w:contextualSpacing/>
              <w:rPr>
                <w:rFonts w:ascii="Myriad Pro" w:hAnsi="Myriad Pro" w:cs="Arial"/>
                <w:sz w:val="20"/>
              </w:rPr>
            </w:pPr>
            <w:r w:rsidRPr="00E01BF0">
              <w:rPr>
                <w:rFonts w:ascii="Myriad Pro" w:hAnsi="Myriad Pro" w:cs="Arial"/>
                <w:sz w:val="20"/>
              </w:rPr>
              <w:t>Skuteczność/ Efektywność</w:t>
            </w:r>
          </w:p>
        </w:tc>
        <w:tc>
          <w:tcPr>
            <w:tcW w:w="6095" w:type="dxa"/>
            <w:shd w:val="clear" w:color="auto" w:fill="auto"/>
          </w:tcPr>
          <w:p w:rsidR="00E01BF0" w:rsidRPr="00E01BF0" w:rsidRDefault="00E01BF0" w:rsidP="00BE7BB1">
            <w:pPr>
              <w:spacing w:before="40" w:after="0" w:line="240" w:lineRule="auto"/>
              <w:contextualSpacing/>
              <w:jc w:val="both"/>
              <w:rPr>
                <w:rFonts w:ascii="Myriad Pro" w:hAnsi="Myriad Pro" w:cs="Arial"/>
                <w:sz w:val="20"/>
              </w:rPr>
            </w:pPr>
            <w:r w:rsidRPr="00E01BF0">
              <w:rPr>
                <w:rFonts w:ascii="Myriad Pro" w:hAnsi="Myriad Pro" w:cs="Arial"/>
                <w:sz w:val="20"/>
              </w:rPr>
              <w:t>Stopnień, w jakim projekt przyczyni się do rozwiązania/złagodzenia sytuacji problemowej zawartej we wniosku o dofinansowanie.</w:t>
            </w:r>
          </w:p>
          <w:p w:rsidR="00E01BF0" w:rsidRPr="00E01BF0" w:rsidRDefault="00E01BF0" w:rsidP="00BE7BB1">
            <w:pPr>
              <w:spacing w:before="40" w:after="0" w:line="240" w:lineRule="auto"/>
              <w:contextualSpacing/>
              <w:jc w:val="both"/>
              <w:rPr>
                <w:rFonts w:ascii="Myriad Pro" w:hAnsi="Myriad Pro" w:cs="Arial"/>
                <w:sz w:val="20"/>
              </w:rPr>
            </w:pPr>
            <w:r w:rsidRPr="00E01BF0">
              <w:rPr>
                <w:rFonts w:ascii="Myriad Pro" w:hAnsi="Myriad Pro" w:cs="Arial"/>
                <w:sz w:val="20"/>
              </w:rPr>
              <w:t xml:space="preserve">Stopień/poziom osiągnięcia zakładanych wskaźników </w:t>
            </w:r>
            <w:r w:rsidRPr="00E01BF0">
              <w:rPr>
                <w:rFonts w:ascii="Myriad Pro" w:hAnsi="Myriad Pro" w:cs="Arial"/>
                <w:sz w:val="20"/>
              </w:rPr>
              <w:br/>
              <w:t>w odniesieniu do zaplanowanych kosztów.</w:t>
            </w:r>
          </w:p>
          <w:p w:rsidR="00E01BF0" w:rsidRPr="00E01BF0" w:rsidRDefault="00E01BF0" w:rsidP="00BE7BB1">
            <w:pPr>
              <w:spacing w:before="40" w:after="0" w:line="240" w:lineRule="auto"/>
              <w:contextualSpacing/>
              <w:jc w:val="both"/>
              <w:rPr>
                <w:rFonts w:ascii="Myriad Pro" w:hAnsi="Myriad Pro" w:cs="Arial"/>
                <w:sz w:val="20"/>
              </w:rPr>
            </w:pPr>
            <w:r w:rsidRPr="00E01BF0">
              <w:rPr>
                <w:rFonts w:ascii="Myriad Pro" w:hAnsi="Myriad Pro" w:cs="Arial"/>
                <w:sz w:val="20"/>
              </w:rPr>
              <w:t>Ocena relacji nakład/rezultat.</w:t>
            </w:r>
          </w:p>
          <w:p w:rsidR="00E01BF0" w:rsidRPr="00E01BF0" w:rsidRDefault="00E01BF0" w:rsidP="00BE7BB1">
            <w:pPr>
              <w:spacing w:before="40" w:after="0" w:line="240" w:lineRule="auto"/>
              <w:contextualSpacing/>
              <w:jc w:val="both"/>
              <w:rPr>
                <w:rFonts w:ascii="Myriad Pro" w:hAnsi="Myriad Pro" w:cs="Arial"/>
                <w:sz w:val="20"/>
              </w:rPr>
            </w:pPr>
          </w:p>
          <w:p w:rsidR="00E01BF0" w:rsidRPr="00E01BF0" w:rsidRDefault="00E01BF0" w:rsidP="00BE7BB1">
            <w:pPr>
              <w:spacing w:before="40" w:after="0" w:line="240" w:lineRule="auto"/>
              <w:contextualSpacing/>
              <w:jc w:val="both"/>
              <w:rPr>
                <w:rFonts w:ascii="Myriad Pro" w:hAnsi="Myriad Pro" w:cs="Arial"/>
                <w:sz w:val="20"/>
              </w:rPr>
            </w:pPr>
            <w:r w:rsidRPr="00E01BF0">
              <w:rPr>
                <w:rFonts w:ascii="Myriad Pro" w:hAnsi="Myriad Pro" w:cs="Arial"/>
                <w:sz w:val="20"/>
              </w:rPr>
              <w:t>Projekt jest spójny i kompletny w zakresie ocenianego kryterium.</w:t>
            </w:r>
          </w:p>
        </w:tc>
        <w:tc>
          <w:tcPr>
            <w:tcW w:w="4756" w:type="dxa"/>
            <w:shd w:val="clear" w:color="auto" w:fill="auto"/>
          </w:tcPr>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 xml:space="preserve">Ocena spełniania kryterium dokonywana jest </w:t>
            </w:r>
            <w:r w:rsidRPr="00E01BF0">
              <w:rPr>
                <w:rFonts w:ascii="Myriad Pro" w:eastAsia="MyriadPro-Regular" w:hAnsi="Myriad Pro" w:cs="Arial"/>
                <w:sz w:val="20"/>
              </w:rPr>
              <w:br/>
              <w:t>w ramach skali punktowej.</w:t>
            </w:r>
          </w:p>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Skala punktów: 0-30.</w:t>
            </w:r>
          </w:p>
          <w:p w:rsidR="00E01BF0" w:rsidRPr="00E01BF0" w:rsidRDefault="00E01BF0" w:rsidP="00BE7BB1">
            <w:pPr>
              <w:spacing w:before="40" w:after="0"/>
              <w:jc w:val="both"/>
              <w:rPr>
                <w:rFonts w:ascii="Myriad Pro" w:eastAsia="MyriadPro-Regular" w:hAnsi="Myriad Pro" w:cs="Arial"/>
                <w:sz w:val="20"/>
              </w:rPr>
            </w:pPr>
            <w:r w:rsidRPr="00E01BF0">
              <w:rPr>
                <w:rFonts w:ascii="Myriad Pro" w:eastAsia="MyriadPro-Regular" w:hAnsi="Myriad Pro" w:cs="Arial"/>
                <w:sz w:val="20"/>
              </w:rPr>
              <w:t>Kryterium zostanie spełnione, jeżeli podczas jego oceny zostanie przyznane minimum 18 punktów.</w:t>
            </w:r>
          </w:p>
          <w:p w:rsidR="00E01BF0" w:rsidRPr="00E01BF0" w:rsidRDefault="00E01BF0" w:rsidP="00BE7BB1">
            <w:pPr>
              <w:spacing w:before="40" w:after="0" w:line="240" w:lineRule="auto"/>
              <w:contextualSpacing/>
              <w:rPr>
                <w:rFonts w:ascii="Myriad Pro" w:hAnsi="Myriad Pro" w:cs="Arial"/>
                <w:sz w:val="20"/>
              </w:rPr>
            </w:pPr>
          </w:p>
        </w:tc>
      </w:tr>
      <w:tr w:rsidR="00E01BF0" w:rsidRPr="00E01BF0" w:rsidTr="00BE7BB1">
        <w:trPr>
          <w:trHeight w:val="971"/>
        </w:trPr>
        <w:tc>
          <w:tcPr>
            <w:tcW w:w="536" w:type="dxa"/>
          </w:tcPr>
          <w:p w:rsidR="00E01BF0" w:rsidRPr="00E01BF0" w:rsidRDefault="00E01BF0" w:rsidP="001B0A9F">
            <w:pPr>
              <w:pStyle w:val="Akapitzlist"/>
              <w:numPr>
                <w:ilvl w:val="0"/>
                <w:numId w:val="335"/>
              </w:numPr>
              <w:spacing w:before="40" w:after="0" w:line="240" w:lineRule="auto"/>
              <w:ind w:left="0" w:firstLine="0"/>
              <w:rPr>
                <w:rFonts w:cs="Arial"/>
              </w:rPr>
            </w:pPr>
          </w:p>
        </w:tc>
        <w:tc>
          <w:tcPr>
            <w:tcW w:w="2833" w:type="dxa"/>
            <w:shd w:val="clear" w:color="auto" w:fill="auto"/>
          </w:tcPr>
          <w:p w:rsidR="00E01BF0" w:rsidRPr="00E01BF0" w:rsidRDefault="00E01BF0" w:rsidP="00BE7BB1">
            <w:pPr>
              <w:spacing w:before="40" w:after="40" w:line="240" w:lineRule="auto"/>
              <w:contextualSpacing/>
              <w:rPr>
                <w:rFonts w:ascii="Myriad Pro" w:hAnsi="Myriad Pro" w:cs="Arial"/>
                <w:sz w:val="20"/>
              </w:rPr>
            </w:pPr>
            <w:r w:rsidRPr="00E01BF0">
              <w:rPr>
                <w:rFonts w:ascii="Myriad Pro" w:hAnsi="Myriad Pro" w:cs="Arial"/>
                <w:sz w:val="20"/>
              </w:rPr>
              <w:t>Trwałość</w:t>
            </w:r>
          </w:p>
        </w:tc>
        <w:tc>
          <w:tcPr>
            <w:tcW w:w="6095" w:type="dxa"/>
            <w:shd w:val="clear" w:color="auto" w:fill="auto"/>
          </w:tcPr>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Ocena w jakim stopniu zaproponowane w projekcie instrumenty wsparcia oraz zaplanowane rezultaty przyczynią się do trwałej zmiany sytuacji grup docelowych.</w:t>
            </w:r>
          </w:p>
          <w:p w:rsidR="00E01BF0" w:rsidRPr="00E01BF0" w:rsidRDefault="00E01BF0" w:rsidP="00BE7BB1">
            <w:pPr>
              <w:spacing w:before="40" w:after="0" w:line="240" w:lineRule="auto"/>
              <w:contextualSpacing/>
              <w:rPr>
                <w:rFonts w:ascii="Myriad Pro" w:hAnsi="Myriad Pro" w:cs="Arial"/>
                <w:sz w:val="20"/>
              </w:rPr>
            </w:pPr>
            <w:r w:rsidRPr="00E01BF0">
              <w:rPr>
                <w:rFonts w:ascii="Myriad Pro" w:eastAsia="MyriadPro-Regular" w:hAnsi="Myriad Pro" w:cs="Arial"/>
                <w:sz w:val="20"/>
              </w:rPr>
              <w:t>Projekt jest spójny i kompletny w zakresie ocenianego kryterium.</w:t>
            </w:r>
          </w:p>
        </w:tc>
        <w:tc>
          <w:tcPr>
            <w:tcW w:w="4756" w:type="dxa"/>
            <w:shd w:val="clear" w:color="auto" w:fill="auto"/>
          </w:tcPr>
          <w:p w:rsidR="00E01BF0" w:rsidRPr="00E01BF0" w:rsidRDefault="00E01BF0" w:rsidP="00BE7BB1">
            <w:pPr>
              <w:spacing w:before="40" w:after="0" w:line="240" w:lineRule="auto"/>
              <w:contextualSpacing/>
              <w:jc w:val="both"/>
              <w:rPr>
                <w:rFonts w:ascii="Myriad Pro" w:hAnsi="Myriad Pro" w:cs="Arial"/>
                <w:sz w:val="20"/>
              </w:rPr>
            </w:pPr>
            <w:r w:rsidRPr="00E01BF0">
              <w:rPr>
                <w:rFonts w:ascii="Myriad Pro" w:hAnsi="Myriad Pro" w:cs="Arial"/>
                <w:sz w:val="20"/>
              </w:rPr>
              <w:t xml:space="preserve">Ocena spełniania kryterium dokonywana jest </w:t>
            </w:r>
            <w:r w:rsidRPr="00E01BF0">
              <w:rPr>
                <w:rFonts w:ascii="Myriad Pro" w:hAnsi="Myriad Pro" w:cs="Arial"/>
                <w:sz w:val="20"/>
              </w:rPr>
              <w:br/>
              <w:t>w ramach skali punktowej.</w:t>
            </w:r>
          </w:p>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 xml:space="preserve">Skala punktów 0-10 </w:t>
            </w:r>
          </w:p>
          <w:p w:rsidR="00E01BF0" w:rsidRPr="00E01BF0" w:rsidRDefault="00E01BF0" w:rsidP="00BE7BB1">
            <w:pPr>
              <w:spacing w:before="40" w:after="0"/>
              <w:jc w:val="both"/>
              <w:rPr>
                <w:rFonts w:ascii="Myriad Pro" w:eastAsia="MyriadPro-Regular" w:hAnsi="Myriad Pro" w:cs="Arial"/>
                <w:sz w:val="20"/>
              </w:rPr>
            </w:pPr>
            <w:r w:rsidRPr="00E01BF0">
              <w:rPr>
                <w:rFonts w:ascii="Myriad Pro" w:eastAsia="MyriadPro-Regular" w:hAnsi="Myriad Pro" w:cs="Arial"/>
                <w:sz w:val="20"/>
              </w:rPr>
              <w:t>Kryterium zostanie spełnione, jeżeli podczas jego oceny zostanie przyznane minimum 6 punktów.</w:t>
            </w:r>
          </w:p>
          <w:p w:rsidR="00E01BF0" w:rsidRPr="00E01BF0" w:rsidRDefault="00E01BF0" w:rsidP="00BE7BB1">
            <w:pPr>
              <w:spacing w:before="40" w:after="0" w:line="240" w:lineRule="auto"/>
              <w:contextualSpacing/>
              <w:rPr>
                <w:rFonts w:ascii="Myriad Pro" w:hAnsi="Myriad Pro" w:cs="Arial"/>
                <w:sz w:val="20"/>
              </w:rPr>
            </w:pPr>
          </w:p>
        </w:tc>
      </w:tr>
      <w:tr w:rsidR="00E01BF0" w:rsidRPr="00E01BF0" w:rsidTr="00BE7BB1">
        <w:trPr>
          <w:trHeight w:val="971"/>
        </w:trPr>
        <w:tc>
          <w:tcPr>
            <w:tcW w:w="536" w:type="dxa"/>
          </w:tcPr>
          <w:p w:rsidR="00E01BF0" w:rsidRPr="00E01BF0" w:rsidRDefault="00E01BF0" w:rsidP="001B0A9F">
            <w:pPr>
              <w:pStyle w:val="Akapitzlist"/>
              <w:numPr>
                <w:ilvl w:val="0"/>
                <w:numId w:val="335"/>
              </w:numPr>
              <w:spacing w:before="40" w:after="40" w:line="240" w:lineRule="auto"/>
              <w:ind w:left="0" w:firstLine="0"/>
              <w:rPr>
                <w:rFonts w:cs="Arial"/>
              </w:rPr>
            </w:pPr>
          </w:p>
        </w:tc>
        <w:tc>
          <w:tcPr>
            <w:tcW w:w="2833" w:type="dxa"/>
            <w:shd w:val="clear" w:color="auto" w:fill="auto"/>
          </w:tcPr>
          <w:p w:rsidR="00E01BF0" w:rsidRPr="00E01BF0" w:rsidRDefault="00E01BF0" w:rsidP="00BE7BB1">
            <w:pPr>
              <w:spacing w:before="40" w:after="40" w:line="240" w:lineRule="auto"/>
              <w:contextualSpacing/>
              <w:rPr>
                <w:rFonts w:ascii="Myriad Pro" w:hAnsi="Myriad Pro" w:cs="Arial"/>
                <w:sz w:val="20"/>
              </w:rPr>
            </w:pPr>
            <w:r w:rsidRPr="00E01BF0">
              <w:rPr>
                <w:rFonts w:ascii="Myriad Pro" w:eastAsia="MyriadPro-Regular" w:hAnsi="Myriad Pro" w:cs="Arial"/>
                <w:sz w:val="20"/>
              </w:rPr>
              <w:t>Doświadczenie wnioskodawcy i partnera (jeśli dotyczy)</w:t>
            </w:r>
          </w:p>
        </w:tc>
        <w:tc>
          <w:tcPr>
            <w:tcW w:w="6095" w:type="dxa"/>
            <w:shd w:val="clear" w:color="auto" w:fill="auto"/>
          </w:tcPr>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Doświadczenie w realizacji podobnych przedsięwzięć realizowanych:</w:t>
            </w:r>
          </w:p>
          <w:p w:rsidR="00E01BF0" w:rsidRPr="00E01BF0" w:rsidRDefault="00E01BF0" w:rsidP="00912095">
            <w:pPr>
              <w:pStyle w:val="Akapitzlist"/>
              <w:numPr>
                <w:ilvl w:val="0"/>
                <w:numId w:val="42"/>
              </w:numPr>
              <w:autoSpaceDE w:val="0"/>
              <w:autoSpaceDN w:val="0"/>
              <w:adjustRightInd w:val="0"/>
              <w:spacing w:after="0" w:line="240" w:lineRule="auto"/>
              <w:ind w:left="175" w:hanging="141"/>
              <w:jc w:val="both"/>
              <w:rPr>
                <w:rFonts w:cs="Arial"/>
              </w:rPr>
            </w:pPr>
            <w:r w:rsidRPr="00E01BF0">
              <w:rPr>
                <w:rFonts w:cs="Arial"/>
              </w:rPr>
              <w:t xml:space="preserve">w obszarze wsparcia projektu;  maksymalnie </w:t>
            </w:r>
            <w:r w:rsidRPr="00E01BF0">
              <w:rPr>
                <w:rFonts w:cs="Arial"/>
                <w:b/>
              </w:rPr>
              <w:t>4 pkt</w:t>
            </w:r>
            <w:r w:rsidRPr="00E01BF0">
              <w:rPr>
                <w:rFonts w:cs="Arial"/>
              </w:rPr>
              <w:t xml:space="preserve">; </w:t>
            </w:r>
          </w:p>
          <w:p w:rsidR="00E01BF0" w:rsidRPr="00E01BF0" w:rsidRDefault="00E01BF0" w:rsidP="00912095">
            <w:pPr>
              <w:pStyle w:val="Default"/>
              <w:numPr>
                <w:ilvl w:val="0"/>
                <w:numId w:val="41"/>
              </w:numPr>
              <w:ind w:left="175" w:hanging="141"/>
              <w:jc w:val="both"/>
              <w:rPr>
                <w:rFonts w:ascii="Myriad Pro" w:hAnsi="Myriad Pro"/>
                <w:sz w:val="20"/>
                <w:szCs w:val="20"/>
              </w:rPr>
            </w:pPr>
            <w:r w:rsidRPr="00E01BF0">
              <w:rPr>
                <w:rFonts w:ascii="Myriad Pro" w:hAnsi="Myriad Pro"/>
                <w:sz w:val="20"/>
                <w:szCs w:val="20"/>
              </w:rPr>
              <w:t xml:space="preserve">na rzecz grupy docelowej, do której skierowany będzie projekt: maksymalnie </w:t>
            </w:r>
            <w:r w:rsidRPr="00E01BF0">
              <w:rPr>
                <w:rFonts w:ascii="Myriad Pro" w:hAnsi="Myriad Pro"/>
                <w:b/>
                <w:sz w:val="20"/>
                <w:szCs w:val="20"/>
              </w:rPr>
              <w:t>4 pkt</w:t>
            </w:r>
            <w:r w:rsidRPr="00E01BF0">
              <w:rPr>
                <w:rFonts w:ascii="Myriad Pro" w:hAnsi="Myriad Pro"/>
                <w:sz w:val="20"/>
                <w:szCs w:val="20"/>
              </w:rPr>
              <w:t>;</w:t>
            </w:r>
          </w:p>
          <w:p w:rsidR="00E01BF0" w:rsidRPr="00E01BF0" w:rsidRDefault="00E01BF0" w:rsidP="00912095">
            <w:pPr>
              <w:pStyle w:val="Default"/>
              <w:numPr>
                <w:ilvl w:val="0"/>
                <w:numId w:val="41"/>
              </w:numPr>
              <w:ind w:left="175" w:hanging="141"/>
              <w:jc w:val="both"/>
              <w:rPr>
                <w:rFonts w:ascii="Myriad Pro" w:hAnsi="Myriad Pro"/>
                <w:b/>
                <w:sz w:val="20"/>
                <w:szCs w:val="20"/>
              </w:rPr>
            </w:pPr>
            <w:r w:rsidRPr="00E01BF0">
              <w:rPr>
                <w:rFonts w:ascii="Myriad Pro" w:hAnsi="Myriad Pro"/>
                <w:sz w:val="20"/>
                <w:szCs w:val="20"/>
              </w:rPr>
              <w:t xml:space="preserve">na określonym terytorium, którego będzie dotyczyć realizacja projektu: maksymalnie </w:t>
            </w:r>
            <w:r w:rsidRPr="00E01BF0">
              <w:rPr>
                <w:rFonts w:ascii="Myriad Pro" w:hAnsi="Myriad Pro"/>
                <w:b/>
                <w:sz w:val="20"/>
                <w:szCs w:val="20"/>
              </w:rPr>
              <w:t xml:space="preserve">2 pkt. </w:t>
            </w:r>
          </w:p>
          <w:p w:rsidR="00E01BF0" w:rsidRPr="00E01BF0" w:rsidRDefault="00E01BF0" w:rsidP="00BE7BB1">
            <w:pPr>
              <w:autoSpaceDE w:val="0"/>
              <w:autoSpaceDN w:val="0"/>
              <w:adjustRightInd w:val="0"/>
              <w:jc w:val="both"/>
              <w:rPr>
                <w:rFonts w:ascii="Myriad Pro" w:eastAsia="MyriadPro-Regular" w:hAnsi="Myriad Pro" w:cs="Arial"/>
                <w:sz w:val="20"/>
              </w:rPr>
            </w:pPr>
          </w:p>
          <w:p w:rsidR="00E01BF0" w:rsidRPr="00E01BF0" w:rsidRDefault="00E01BF0" w:rsidP="00BE7BB1">
            <w:pPr>
              <w:autoSpaceDE w:val="0"/>
              <w:autoSpaceDN w:val="0"/>
              <w:adjustRightInd w:val="0"/>
              <w:spacing w:after="0"/>
              <w:jc w:val="both"/>
              <w:rPr>
                <w:rFonts w:ascii="Myriad Pro" w:eastAsia="MyriadPro-Regular" w:hAnsi="Myriad Pro" w:cs="Arial"/>
                <w:sz w:val="20"/>
              </w:rPr>
            </w:pPr>
          </w:p>
        </w:tc>
        <w:tc>
          <w:tcPr>
            <w:tcW w:w="4756" w:type="dxa"/>
            <w:shd w:val="clear" w:color="auto" w:fill="auto"/>
          </w:tcPr>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 xml:space="preserve">Ocena spełniania kryterium dokonywana jest </w:t>
            </w:r>
            <w:r w:rsidRPr="00E01BF0">
              <w:rPr>
                <w:rFonts w:ascii="Myriad Pro" w:eastAsia="MyriadPro-Regular" w:hAnsi="Myriad Pro" w:cs="Arial"/>
                <w:sz w:val="20"/>
              </w:rPr>
              <w:br/>
              <w:t>w ramach skali punktowej.</w:t>
            </w:r>
          </w:p>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Skala punktów: 0- 10.</w:t>
            </w:r>
          </w:p>
          <w:p w:rsidR="00E01BF0" w:rsidRPr="00E01BF0" w:rsidRDefault="00E01BF0" w:rsidP="00BE7BB1">
            <w:pPr>
              <w:spacing w:before="40" w:after="0" w:line="240" w:lineRule="auto"/>
              <w:contextualSpacing/>
              <w:rPr>
                <w:rFonts w:ascii="Myriad Pro" w:hAnsi="Myriad Pro" w:cs="Arial"/>
                <w:sz w:val="20"/>
              </w:rPr>
            </w:pPr>
            <w:r w:rsidRPr="00E01BF0">
              <w:rPr>
                <w:rFonts w:ascii="Myriad Pro" w:eastAsia="MyriadPro-Regular" w:hAnsi="Myriad Pro" w:cs="Arial"/>
                <w:sz w:val="20"/>
              </w:rPr>
              <w:t>Kryterium zostanie spełnione, jeżeli podczas jego oceny zostanie przyznane minimum 6 punktów.</w:t>
            </w:r>
          </w:p>
        </w:tc>
      </w:tr>
      <w:tr w:rsidR="00E01BF0" w:rsidRPr="00E01BF0" w:rsidTr="00BE7BB1">
        <w:trPr>
          <w:trHeight w:val="971"/>
        </w:trPr>
        <w:tc>
          <w:tcPr>
            <w:tcW w:w="536" w:type="dxa"/>
          </w:tcPr>
          <w:p w:rsidR="00E01BF0" w:rsidRPr="00E01BF0" w:rsidRDefault="00E01BF0" w:rsidP="001B0A9F">
            <w:pPr>
              <w:pStyle w:val="Akapitzlist"/>
              <w:numPr>
                <w:ilvl w:val="0"/>
                <w:numId w:val="335"/>
              </w:numPr>
              <w:spacing w:before="40" w:after="40" w:line="240" w:lineRule="auto"/>
              <w:ind w:left="0" w:firstLine="0"/>
              <w:rPr>
                <w:rFonts w:cs="Arial"/>
              </w:rPr>
            </w:pPr>
          </w:p>
        </w:tc>
        <w:tc>
          <w:tcPr>
            <w:tcW w:w="2833" w:type="dxa"/>
            <w:shd w:val="clear" w:color="auto" w:fill="auto"/>
          </w:tcPr>
          <w:p w:rsidR="00E01BF0" w:rsidRPr="00E01BF0" w:rsidRDefault="00E01BF0" w:rsidP="00BE7BB1">
            <w:pPr>
              <w:rPr>
                <w:rFonts w:ascii="Myriad Pro" w:eastAsia="MyriadPro-Regular" w:hAnsi="Myriad Pro" w:cs="Arial"/>
                <w:sz w:val="20"/>
              </w:rPr>
            </w:pPr>
            <w:r w:rsidRPr="00E01BF0">
              <w:rPr>
                <w:rFonts w:ascii="Myriad Pro" w:eastAsia="MyriadPro-Regular" w:hAnsi="Myriad Pro" w:cs="Arial"/>
                <w:sz w:val="20"/>
              </w:rPr>
              <w:t>Zaplecze realizacji projektu</w:t>
            </w:r>
          </w:p>
        </w:tc>
        <w:tc>
          <w:tcPr>
            <w:tcW w:w="6095" w:type="dxa"/>
            <w:shd w:val="clear" w:color="auto" w:fill="auto"/>
          </w:tcPr>
          <w:p w:rsidR="00E01BF0" w:rsidRPr="00E01BF0" w:rsidRDefault="00E01BF0" w:rsidP="00BE7BB1">
            <w:pPr>
              <w:autoSpaceDE w:val="0"/>
              <w:autoSpaceDN w:val="0"/>
              <w:adjustRightInd w:val="0"/>
              <w:jc w:val="both"/>
              <w:rPr>
                <w:rFonts w:ascii="Myriad Pro" w:eastAsia="MyriadPro-Regular" w:hAnsi="Myriad Pro" w:cs="Arial"/>
                <w:b/>
                <w:sz w:val="20"/>
              </w:rPr>
            </w:pPr>
            <w:r w:rsidRPr="00E01BF0">
              <w:rPr>
                <w:rFonts w:ascii="Myriad Pro" w:eastAsia="MyriadPro-Regular" w:hAnsi="Myriad Pro" w:cs="Arial"/>
                <w:b/>
                <w:sz w:val="20"/>
              </w:rPr>
              <w:t>W przypadku samodzielnej realizacji projektu:</w:t>
            </w:r>
          </w:p>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 xml:space="preserve">Ocena potencjału organizacyjnego wnioskodawcy: maksymalnie </w:t>
            </w:r>
            <w:r w:rsidRPr="00E01BF0">
              <w:rPr>
                <w:rFonts w:ascii="Myriad Pro" w:eastAsia="MyriadPro-Regular" w:hAnsi="Myriad Pro" w:cs="Arial"/>
                <w:b/>
                <w:sz w:val="20"/>
              </w:rPr>
              <w:t>10 pkt</w:t>
            </w:r>
            <w:r w:rsidRPr="00E01BF0">
              <w:rPr>
                <w:rFonts w:ascii="Myriad Pro" w:eastAsia="MyriadPro-Regular" w:hAnsi="Myriad Pro" w:cs="Arial"/>
                <w:sz w:val="20"/>
              </w:rPr>
              <w:t>, w tym:</w:t>
            </w:r>
          </w:p>
          <w:p w:rsidR="00E01BF0" w:rsidRPr="00E01BF0" w:rsidRDefault="00E01BF0"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01BF0">
              <w:rPr>
                <w:rFonts w:eastAsia="MyriadPro-Regular" w:cs="Arial"/>
              </w:rPr>
              <w:t xml:space="preserve">opis sposobu zarządzania projektem oraz realizacja wsparcia w oparciu o własne zasoby: maksymalnie </w:t>
            </w:r>
            <w:r w:rsidRPr="00E01BF0">
              <w:rPr>
                <w:rFonts w:eastAsia="MyriadPro-Regular" w:cs="Arial"/>
                <w:b/>
              </w:rPr>
              <w:t>4 pkt</w:t>
            </w:r>
          </w:p>
          <w:p w:rsidR="00E01BF0" w:rsidRPr="00E01BF0" w:rsidRDefault="00E01BF0"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01BF0">
              <w:rPr>
                <w:rFonts w:eastAsia="MyriadPro-Regular" w:cs="Arial"/>
              </w:rPr>
              <w:t xml:space="preserve">potencjał kadrowy zaangażowany do obsługi projektu jak </w:t>
            </w:r>
            <w:r w:rsidRPr="00E01BF0">
              <w:rPr>
                <w:rFonts w:eastAsia="MyriadPro-Regular" w:cs="Arial"/>
              </w:rPr>
              <w:br/>
              <w:t xml:space="preserve">i realizacji przedsięwzięć merytorycznych: maksymalnie </w:t>
            </w:r>
            <w:r w:rsidRPr="00E01BF0">
              <w:rPr>
                <w:rFonts w:eastAsia="MyriadPro-Regular" w:cs="Arial"/>
                <w:b/>
              </w:rPr>
              <w:t>4 pkt;</w:t>
            </w:r>
          </w:p>
          <w:p w:rsidR="00E01BF0" w:rsidRPr="00E01BF0" w:rsidRDefault="00E01BF0"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E01BF0">
              <w:rPr>
                <w:rFonts w:eastAsia="MyriadPro-Regular" w:cs="Arial"/>
              </w:rPr>
              <w:t xml:space="preserve">potencjał techniczny zaangażowany w realizację projektu: maksymalnie </w:t>
            </w:r>
            <w:r w:rsidRPr="00E01BF0">
              <w:rPr>
                <w:rFonts w:eastAsia="MyriadPro-Regular" w:cs="Arial"/>
                <w:b/>
              </w:rPr>
              <w:t>2 pkt.</w:t>
            </w:r>
          </w:p>
          <w:p w:rsidR="00E01BF0" w:rsidRPr="00E01BF0" w:rsidRDefault="00E01BF0" w:rsidP="00BE7BB1">
            <w:pPr>
              <w:autoSpaceDE w:val="0"/>
              <w:autoSpaceDN w:val="0"/>
              <w:adjustRightInd w:val="0"/>
              <w:jc w:val="both"/>
              <w:rPr>
                <w:rFonts w:ascii="Myriad Pro" w:eastAsia="MyriadPro-Regular" w:hAnsi="Myriad Pro" w:cs="Arial"/>
                <w:b/>
                <w:sz w:val="20"/>
              </w:rPr>
            </w:pPr>
            <w:r w:rsidRPr="00E01BF0">
              <w:rPr>
                <w:rFonts w:ascii="Myriad Pro" w:eastAsia="MyriadPro-Regular" w:hAnsi="Myriad Pro" w:cs="Arial"/>
                <w:b/>
                <w:sz w:val="20"/>
              </w:rPr>
              <w:lastRenderedPageBreak/>
              <w:t>W przypadku realizacji projektu w partnerstwie:</w:t>
            </w:r>
          </w:p>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 xml:space="preserve">Ocena potencjału organizacyjnego wnioskodawcy i partnera/ów: maksymalnie </w:t>
            </w:r>
            <w:r w:rsidRPr="00E01BF0">
              <w:rPr>
                <w:rFonts w:ascii="Myriad Pro" w:eastAsia="MyriadPro-Regular" w:hAnsi="Myriad Pro" w:cs="Arial"/>
                <w:b/>
                <w:sz w:val="20"/>
              </w:rPr>
              <w:t>5 pkt</w:t>
            </w:r>
            <w:r w:rsidRPr="00E01BF0">
              <w:rPr>
                <w:rFonts w:ascii="Myriad Pro" w:eastAsia="MyriadPro-Regular" w:hAnsi="Myriad Pro" w:cs="Arial"/>
                <w:sz w:val="20"/>
              </w:rPr>
              <w:t>, w tym:</w:t>
            </w:r>
          </w:p>
          <w:p w:rsidR="00E01BF0" w:rsidRPr="00E01BF0" w:rsidRDefault="00E01BF0"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01BF0">
              <w:rPr>
                <w:rFonts w:eastAsia="MyriadPro-Regular" w:cs="Arial"/>
              </w:rPr>
              <w:t xml:space="preserve">opis sposobu zarządzania projektem oraz realizacja wsparcia w oparciu o własne zasoby: maksymalnie </w:t>
            </w:r>
            <w:r w:rsidRPr="00E01BF0">
              <w:rPr>
                <w:rFonts w:eastAsia="MyriadPro-Regular" w:cs="Arial"/>
                <w:b/>
              </w:rPr>
              <w:t>2 pkt</w:t>
            </w:r>
          </w:p>
          <w:p w:rsidR="00E01BF0" w:rsidRPr="00E01BF0" w:rsidRDefault="00E01BF0"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01BF0">
              <w:rPr>
                <w:rFonts w:eastAsia="MyriadPro-Regular" w:cs="Arial"/>
              </w:rPr>
              <w:t xml:space="preserve">potencjał kadrowy zaangażowany do obsługi projektu jak </w:t>
            </w:r>
            <w:r w:rsidRPr="00E01BF0">
              <w:rPr>
                <w:rFonts w:eastAsia="MyriadPro-Regular" w:cs="Arial"/>
              </w:rPr>
              <w:br/>
              <w:t xml:space="preserve">i realizacji przedsięwzięć merytorycznych: maksymalnie </w:t>
            </w:r>
            <w:r w:rsidRPr="00E01BF0">
              <w:rPr>
                <w:rFonts w:eastAsia="MyriadPro-Regular" w:cs="Arial"/>
                <w:b/>
              </w:rPr>
              <w:t>2 pkt;</w:t>
            </w:r>
          </w:p>
          <w:p w:rsidR="00E01BF0" w:rsidRPr="00E01BF0" w:rsidRDefault="00E01BF0"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E01BF0">
              <w:rPr>
                <w:rFonts w:eastAsia="MyriadPro-Regular" w:cs="Arial"/>
              </w:rPr>
              <w:t xml:space="preserve">potencjał techniczny zaangażowany w realizację projektu: maksymalnie </w:t>
            </w:r>
            <w:r w:rsidRPr="00E01BF0">
              <w:rPr>
                <w:rFonts w:eastAsia="MyriadPro-Regular" w:cs="Arial"/>
                <w:b/>
              </w:rPr>
              <w:t>1 pkt.</w:t>
            </w:r>
          </w:p>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 xml:space="preserve">Ocena zasadności partnerstwa zawiązanego w celu wspólnej realizacji projektu, w tym sposób podziału realizacji zadań: maksymalnie </w:t>
            </w:r>
            <w:r w:rsidRPr="00E01BF0">
              <w:rPr>
                <w:rFonts w:ascii="Myriad Pro" w:eastAsia="MyriadPro-Regular" w:hAnsi="Myriad Pro" w:cs="Arial"/>
                <w:b/>
                <w:sz w:val="20"/>
              </w:rPr>
              <w:t>5  pkt</w:t>
            </w:r>
          </w:p>
        </w:tc>
        <w:tc>
          <w:tcPr>
            <w:tcW w:w="4756" w:type="dxa"/>
            <w:shd w:val="clear" w:color="auto" w:fill="auto"/>
          </w:tcPr>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lastRenderedPageBreak/>
              <w:t xml:space="preserve">Ocena spełniania kryterium dokonywana jest </w:t>
            </w:r>
            <w:r w:rsidRPr="00E01BF0">
              <w:rPr>
                <w:rFonts w:ascii="Myriad Pro" w:eastAsia="MyriadPro-Regular" w:hAnsi="Myriad Pro" w:cs="Arial"/>
                <w:sz w:val="20"/>
              </w:rPr>
              <w:br/>
              <w:t>w ramach skali punktowej.</w:t>
            </w:r>
          </w:p>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Skala punktów: 0- 10</w:t>
            </w:r>
          </w:p>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Kryterium zostanie spełnione, jeżeli podczas jego oceny zostanie przyznane minimum 6 punktów.</w:t>
            </w:r>
          </w:p>
        </w:tc>
      </w:tr>
    </w:tbl>
    <w:p w:rsidR="00E01BF0" w:rsidRPr="00E01BF0" w:rsidRDefault="00E01BF0" w:rsidP="00E01BF0">
      <w:pPr>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6"/>
        <w:gridCol w:w="2824"/>
        <w:gridCol w:w="4803"/>
        <w:gridCol w:w="6012"/>
      </w:tblGrid>
      <w:tr w:rsidR="00E01BF0" w:rsidRPr="00E01BF0" w:rsidTr="00BE7BB1">
        <w:trPr>
          <w:jc w:val="center"/>
        </w:trPr>
        <w:tc>
          <w:tcPr>
            <w:tcW w:w="14175" w:type="dxa"/>
            <w:gridSpan w:val="4"/>
            <w:shd w:val="clear" w:color="auto" w:fill="D9D9D9" w:themeFill="background1" w:themeFillShade="D9"/>
            <w:vAlign w:val="center"/>
          </w:tcPr>
          <w:p w:rsidR="00E01BF0" w:rsidRPr="00E01BF0" w:rsidRDefault="00E01BF0" w:rsidP="00BE7BB1">
            <w:pPr>
              <w:spacing w:before="40" w:after="40" w:line="276" w:lineRule="auto"/>
              <w:jc w:val="center"/>
              <w:rPr>
                <w:rFonts w:ascii="Myriad Pro" w:hAnsi="Myriad Pro" w:cs="Arial"/>
                <w:b/>
                <w:sz w:val="20"/>
              </w:rPr>
            </w:pPr>
            <w:r w:rsidRPr="00E01BF0">
              <w:rPr>
                <w:rFonts w:ascii="Myriad Pro" w:hAnsi="Myriad Pro" w:cs="Arial"/>
                <w:b/>
                <w:sz w:val="20"/>
              </w:rPr>
              <w:t>Kryteria administracyjności</w:t>
            </w:r>
          </w:p>
        </w:tc>
      </w:tr>
      <w:tr w:rsidR="00E01BF0" w:rsidRPr="00E01BF0" w:rsidTr="00BE7BB1">
        <w:trPr>
          <w:jc w:val="center"/>
        </w:trPr>
        <w:tc>
          <w:tcPr>
            <w:tcW w:w="536" w:type="dxa"/>
          </w:tcPr>
          <w:p w:rsidR="00E01BF0" w:rsidRPr="00E01BF0" w:rsidRDefault="00E01BF0" w:rsidP="00BE7BB1">
            <w:pPr>
              <w:spacing w:before="40" w:after="40" w:line="276" w:lineRule="auto"/>
              <w:ind w:right="-84"/>
              <w:rPr>
                <w:rFonts w:ascii="Myriad Pro" w:hAnsi="Myriad Pro" w:cs="Arial"/>
                <w:sz w:val="20"/>
              </w:rPr>
            </w:pPr>
            <w:r w:rsidRPr="00E01BF0">
              <w:rPr>
                <w:rFonts w:ascii="Myriad Pro" w:hAnsi="Myriad Pro" w:cs="Arial"/>
                <w:sz w:val="20"/>
              </w:rPr>
              <w:t>L.p.</w:t>
            </w:r>
          </w:p>
        </w:tc>
        <w:tc>
          <w:tcPr>
            <w:tcW w:w="2824" w:type="dxa"/>
            <w:vAlign w:val="center"/>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Nazwa kryterium</w:t>
            </w:r>
          </w:p>
        </w:tc>
        <w:tc>
          <w:tcPr>
            <w:tcW w:w="4803" w:type="dxa"/>
            <w:vAlign w:val="center"/>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Definicja kryterium</w:t>
            </w:r>
          </w:p>
        </w:tc>
        <w:tc>
          <w:tcPr>
            <w:tcW w:w="6012" w:type="dxa"/>
            <w:vAlign w:val="center"/>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Opis znaczenia kryterium</w:t>
            </w:r>
          </w:p>
        </w:tc>
      </w:tr>
      <w:tr w:rsidR="00E01BF0" w:rsidRPr="00E01BF0" w:rsidTr="00BE7BB1">
        <w:trPr>
          <w:jc w:val="center"/>
        </w:trPr>
        <w:tc>
          <w:tcPr>
            <w:tcW w:w="536" w:type="dxa"/>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1</w:t>
            </w:r>
          </w:p>
        </w:tc>
        <w:tc>
          <w:tcPr>
            <w:tcW w:w="2824" w:type="dxa"/>
            <w:vAlign w:val="center"/>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2</w:t>
            </w:r>
          </w:p>
        </w:tc>
        <w:tc>
          <w:tcPr>
            <w:tcW w:w="4803" w:type="dxa"/>
            <w:vAlign w:val="center"/>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3</w:t>
            </w:r>
          </w:p>
        </w:tc>
        <w:tc>
          <w:tcPr>
            <w:tcW w:w="6012" w:type="dxa"/>
            <w:vAlign w:val="center"/>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4</w:t>
            </w:r>
          </w:p>
        </w:tc>
      </w:tr>
      <w:tr w:rsidR="00E01BF0" w:rsidRPr="00E01BF0" w:rsidTr="00BE7BB1">
        <w:trPr>
          <w:jc w:val="center"/>
        </w:trPr>
        <w:tc>
          <w:tcPr>
            <w:tcW w:w="536" w:type="dxa"/>
          </w:tcPr>
          <w:p w:rsidR="00E01BF0" w:rsidRPr="00E01BF0" w:rsidRDefault="00E01BF0" w:rsidP="001B0A9F">
            <w:pPr>
              <w:pStyle w:val="Akapitzlist"/>
              <w:numPr>
                <w:ilvl w:val="0"/>
                <w:numId w:val="336"/>
              </w:numPr>
              <w:spacing w:before="40" w:after="40" w:line="276" w:lineRule="auto"/>
              <w:ind w:left="357" w:hanging="357"/>
              <w:contextualSpacing w:val="0"/>
              <w:rPr>
                <w:rFonts w:cs="Arial"/>
              </w:rPr>
            </w:pPr>
          </w:p>
        </w:tc>
        <w:tc>
          <w:tcPr>
            <w:tcW w:w="2824"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Intensywność wsparcia</w:t>
            </w:r>
          </w:p>
        </w:tc>
        <w:tc>
          <w:tcPr>
            <w:tcW w:w="4803"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 xml:space="preserve">Wnioskowana kwota i poziom wsparcia są zgodne z zapisami </w:t>
            </w:r>
            <w:r w:rsidRPr="00E01BF0">
              <w:rPr>
                <w:rFonts w:ascii="Myriad Pro" w:hAnsi="Myriad Pro" w:cs="Arial"/>
                <w:i/>
                <w:sz w:val="20"/>
              </w:rPr>
              <w:t>Regulaminu konkursu</w:t>
            </w:r>
            <w:r w:rsidRPr="00E01BF0">
              <w:rPr>
                <w:rFonts w:ascii="Myriad Pro" w:hAnsi="Myriad Pro" w:cs="Arial"/>
                <w:sz w:val="20"/>
              </w:rPr>
              <w:t>.</w:t>
            </w:r>
          </w:p>
        </w:tc>
        <w:tc>
          <w:tcPr>
            <w:tcW w:w="6012" w:type="dxa"/>
          </w:tcPr>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t>Spełnienie kryterium jest konieczne do przyznania dofinansowania.</w:t>
            </w:r>
          </w:p>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t>Projekty niespełniające kryterium kierowane są do poprawy lub uzupełnienia.</w:t>
            </w:r>
          </w:p>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t>Ocena spełniania kryterium polega na przypisaniu wartości logicznych „tak”, „nie”.</w:t>
            </w:r>
          </w:p>
        </w:tc>
      </w:tr>
      <w:tr w:rsidR="00E01BF0" w:rsidRPr="00E01BF0" w:rsidTr="00BE7BB1">
        <w:trPr>
          <w:jc w:val="center"/>
        </w:trPr>
        <w:tc>
          <w:tcPr>
            <w:tcW w:w="536" w:type="dxa"/>
          </w:tcPr>
          <w:p w:rsidR="00E01BF0" w:rsidRPr="00E01BF0" w:rsidRDefault="00E01BF0" w:rsidP="001B0A9F">
            <w:pPr>
              <w:pStyle w:val="Akapitzlist"/>
              <w:numPr>
                <w:ilvl w:val="0"/>
                <w:numId w:val="336"/>
              </w:numPr>
              <w:spacing w:before="40" w:after="40" w:line="276" w:lineRule="auto"/>
              <w:ind w:left="357" w:hanging="357"/>
              <w:contextualSpacing w:val="0"/>
              <w:rPr>
                <w:rFonts w:cs="Arial"/>
              </w:rPr>
            </w:pPr>
          </w:p>
        </w:tc>
        <w:tc>
          <w:tcPr>
            <w:tcW w:w="2824"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Zgodność z kwalifikowalnością wydatków</w:t>
            </w:r>
          </w:p>
        </w:tc>
        <w:tc>
          <w:tcPr>
            <w:tcW w:w="4803" w:type="dxa"/>
          </w:tcPr>
          <w:p w:rsidR="00E01BF0" w:rsidRPr="00E01BF0" w:rsidRDefault="00E01BF0" w:rsidP="00BE7BB1">
            <w:pPr>
              <w:jc w:val="both"/>
              <w:rPr>
                <w:rFonts w:ascii="Myriad Pro" w:eastAsia="Times New Roman" w:hAnsi="Myriad Pro" w:cs="Arial"/>
                <w:sz w:val="20"/>
              </w:rPr>
            </w:pPr>
            <w:r w:rsidRPr="00E01BF0">
              <w:rPr>
                <w:rFonts w:ascii="Myriad Pro" w:eastAsia="MyriadPro-Regular" w:hAnsi="Myriad Pro" w:cs="Arial"/>
                <w:sz w:val="20"/>
              </w:rPr>
              <w:t xml:space="preserve">Wydatki w projekcie są zgodne z </w:t>
            </w:r>
            <w:r w:rsidRPr="00E01BF0">
              <w:rPr>
                <w:rFonts w:ascii="Myriad Pro" w:eastAsia="MyriadPro-Regular" w:hAnsi="Myriad Pro" w:cs="Arial"/>
                <w:i/>
                <w:sz w:val="20"/>
              </w:rPr>
              <w:t xml:space="preserve">Wytycznymi </w:t>
            </w:r>
            <w:r w:rsidRPr="00E01BF0">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sidRPr="00E01BF0">
              <w:rPr>
                <w:rFonts w:ascii="Myriad Pro" w:eastAsia="MyriadPro-Regular" w:hAnsi="Myriad Pro" w:cs="Arial"/>
                <w:sz w:val="20"/>
              </w:rPr>
              <w:t xml:space="preserve"> oraz </w:t>
            </w:r>
            <w:r w:rsidRPr="00E01BF0">
              <w:rPr>
                <w:rFonts w:ascii="Myriad Pro" w:eastAsia="MyriadPro-Regular" w:hAnsi="Myriad Pro" w:cs="Arial"/>
                <w:sz w:val="20"/>
              </w:rPr>
              <w:br/>
            </w:r>
            <w:r w:rsidRPr="00E01BF0">
              <w:rPr>
                <w:rFonts w:ascii="Myriad Pro" w:eastAsia="MyriadPro-Regular" w:hAnsi="Myriad Pro" w:cs="Arial"/>
                <w:i/>
                <w:sz w:val="20"/>
              </w:rPr>
              <w:t xml:space="preserve">z </w:t>
            </w:r>
            <w:r w:rsidRPr="00E01BF0">
              <w:rPr>
                <w:rFonts w:ascii="Myriad Pro" w:eastAsia="Times New Roman" w:hAnsi="Myriad Pro" w:cs="Arial"/>
                <w:i/>
                <w:sz w:val="20"/>
              </w:rPr>
              <w:t xml:space="preserve">Wytycznymi w zakresie realizacji przedsięwzięć w obszarze włączenia społecznego i zwalczania ubóstwa z wykorzystaniem środków Europejskiego </w:t>
            </w:r>
            <w:r w:rsidRPr="00E01BF0">
              <w:rPr>
                <w:rFonts w:ascii="Myriad Pro" w:eastAsia="Times New Roman" w:hAnsi="Myriad Pro" w:cs="Arial"/>
                <w:i/>
                <w:sz w:val="20"/>
              </w:rPr>
              <w:lastRenderedPageBreak/>
              <w:t>Funduszu Społecznego i Europejskiego Funduszu Rozwoju Regionalnego na lata 2014-2020.</w:t>
            </w:r>
            <w:r w:rsidRPr="00E01BF0">
              <w:rPr>
                <w:rFonts w:ascii="Myriad Pro" w:eastAsia="Times New Roman" w:hAnsi="Myriad Pro" w:cs="Arial"/>
                <w:sz w:val="20"/>
              </w:rPr>
              <w:t xml:space="preserve"> </w:t>
            </w:r>
          </w:p>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Planowane wydatki są uzasadnione, niezbędne, racjonalne i adekwatne do zakresu merytorycznego</w:t>
            </w:r>
            <w:r w:rsidRPr="00E01BF0">
              <w:rPr>
                <w:rFonts w:ascii="Myriad Pro" w:eastAsia="MyriadPro-Regular" w:hAnsi="Myriad Pro" w:cs="MyriadPro-Regular"/>
                <w:sz w:val="20"/>
              </w:rPr>
              <w:t xml:space="preserve"> </w:t>
            </w:r>
            <w:r w:rsidRPr="00E01BF0">
              <w:rPr>
                <w:rFonts w:ascii="Myriad Pro" w:eastAsia="MyriadPro-Regular" w:hAnsi="Myriad Pro" w:cs="Arial"/>
                <w:sz w:val="20"/>
              </w:rPr>
              <w:t xml:space="preserve">projektu w tym opisu grupy docelowej </w:t>
            </w:r>
            <w:r w:rsidRPr="00E01BF0">
              <w:rPr>
                <w:rFonts w:ascii="Myriad Pro" w:eastAsia="MyriadPro-Regular" w:hAnsi="Myriad Pro" w:cs="Arial"/>
                <w:sz w:val="20"/>
              </w:rPr>
              <w:br/>
              <w:t>i planowanego wsparcia.</w:t>
            </w:r>
          </w:p>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 xml:space="preserve">Wydatki założone w projekcie są zgodne </w:t>
            </w:r>
            <w:r w:rsidRPr="00E01BF0">
              <w:rPr>
                <w:rFonts w:ascii="Myriad Pro" w:eastAsia="MyriadPro-Regular" w:hAnsi="Myriad Pro" w:cs="Arial"/>
                <w:sz w:val="20"/>
              </w:rPr>
              <w:br/>
              <w:t>z</w:t>
            </w:r>
            <w:r w:rsidRPr="00E01BF0">
              <w:rPr>
                <w:rFonts w:ascii="Myriad Pro" w:eastAsia="MyriadPro-Regular" w:hAnsi="Myriad Pro" w:cs="MyriadPro-Regular"/>
                <w:sz w:val="20"/>
              </w:rPr>
              <w:t xml:space="preserve"> </w:t>
            </w:r>
            <w:r w:rsidRPr="00E01BF0">
              <w:rPr>
                <w:rFonts w:ascii="Myriad Pro" w:eastAsia="MyriadPro-Regular" w:hAnsi="Myriad Pro" w:cs="Arial"/>
                <w:sz w:val="20"/>
              </w:rPr>
              <w:t>katalogiem wydatków,</w:t>
            </w:r>
            <w:r w:rsidRPr="00E01BF0">
              <w:rPr>
                <w:rFonts w:ascii="Myriad Pro" w:eastAsia="MyriadPro-Regular" w:hAnsi="Myriad Pro" w:cs="MyriadPro-Regular"/>
                <w:sz w:val="20"/>
              </w:rPr>
              <w:t xml:space="preserve"> </w:t>
            </w:r>
            <w:r w:rsidRPr="00E01BF0">
              <w:rPr>
                <w:rFonts w:ascii="Myriad Pro" w:eastAsia="MyriadPro-Regular" w:hAnsi="Myriad Pro" w:cs="Arial"/>
                <w:sz w:val="20"/>
              </w:rPr>
              <w:t>limitami (w tym stawką ryczałtową dla kosztów pośrednich) oraz zasadami kwalifikowalności określonymi w Regulaminie konkursu (jeśli dotyczy).</w:t>
            </w:r>
          </w:p>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 xml:space="preserve">Poziom wydatków w ramach cross </w:t>
            </w:r>
            <w:proofErr w:type="spellStart"/>
            <w:r w:rsidRPr="00E01BF0">
              <w:rPr>
                <w:rFonts w:ascii="Myriad Pro" w:eastAsia="MyriadPro-Regular" w:hAnsi="Myriad Pro" w:cs="Arial"/>
                <w:sz w:val="20"/>
              </w:rPr>
              <w:t>financingu</w:t>
            </w:r>
            <w:proofErr w:type="spellEnd"/>
            <w:r w:rsidRPr="00E01BF0">
              <w:rPr>
                <w:rFonts w:ascii="Myriad Pro" w:eastAsia="MyriadPro-Regular" w:hAnsi="Myriad Pro" w:cs="Arial"/>
                <w:sz w:val="20"/>
              </w:rPr>
              <w:t xml:space="preserve"> oraz środków trwałych jest zgodny z poziomem tych wydatków wskazanym w Regulaminie konkursu.</w:t>
            </w:r>
          </w:p>
        </w:tc>
        <w:tc>
          <w:tcPr>
            <w:tcW w:w="6012" w:type="dxa"/>
          </w:tcPr>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lastRenderedPageBreak/>
              <w:t>Spełnienie kryterium jest konieczne do przyznania dofinansowania.</w:t>
            </w:r>
          </w:p>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t>Projekty niespełniające kryterium kierowane są do poprawy lub uzupełnienia.</w:t>
            </w:r>
          </w:p>
          <w:p w:rsidR="00E01BF0" w:rsidRPr="00E01BF0" w:rsidRDefault="00E01BF0" w:rsidP="00BE7BB1">
            <w:pPr>
              <w:autoSpaceDE w:val="0"/>
              <w:autoSpaceDN w:val="0"/>
              <w:adjustRightInd w:val="0"/>
              <w:jc w:val="both"/>
              <w:rPr>
                <w:rFonts w:ascii="Myriad Pro" w:eastAsia="MyriadPro-Regular" w:hAnsi="Myriad Pro" w:cs="Arial"/>
                <w:i/>
                <w:sz w:val="20"/>
              </w:rPr>
            </w:pPr>
            <w:r w:rsidRPr="00E01BF0">
              <w:rPr>
                <w:rFonts w:ascii="Myriad Pro" w:hAnsi="Myriad Pro" w:cs="Arial"/>
                <w:sz w:val="20"/>
              </w:rPr>
              <w:t xml:space="preserve">Za zgodą IP, na etapie realizacji projektu, dopuszcza się możliwość  odstępstwa od  zapisów Regulaminu konkursu w zakresie spełnienia przedmiotowego kryterium z uwagi na </w:t>
            </w:r>
            <w:r w:rsidRPr="00E01BF0">
              <w:rPr>
                <w:rFonts w:ascii="Myriad Pro" w:hAnsi="Myriad Pro" w:cs="Arial"/>
                <w:sz w:val="20"/>
              </w:rPr>
              <w:lastRenderedPageBreak/>
              <w:t xml:space="preserve">zmiany </w:t>
            </w:r>
            <w:r w:rsidRPr="00E01BF0">
              <w:rPr>
                <w:rFonts w:ascii="Myriad Pro" w:hAnsi="Myriad Pro" w:cs="Arial"/>
                <w:i/>
                <w:sz w:val="20"/>
              </w:rPr>
              <w:t>SOOP RPO WZ 2014-2020</w:t>
            </w:r>
            <w:r w:rsidRPr="00E01BF0">
              <w:rPr>
                <w:rFonts w:ascii="Myriad Pro" w:hAnsi="Myriad Pro" w:cs="Arial"/>
                <w:sz w:val="20"/>
              </w:rPr>
              <w:t xml:space="preserve">, </w:t>
            </w:r>
            <w:r w:rsidR="006F19DA">
              <w:rPr>
                <w:rFonts w:ascii="Myriad Pro" w:eastAsia="MyriadPro-Regular" w:hAnsi="Myriad Pro" w:cs="Arial"/>
                <w:i/>
                <w:sz w:val="20"/>
              </w:rPr>
              <w:t xml:space="preserve">Wytycznych </w:t>
            </w:r>
            <w:r w:rsidRPr="00E01BF0">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sidRPr="00E01BF0">
              <w:rPr>
                <w:rFonts w:ascii="Myriad Pro" w:eastAsia="MyriadPro-Regular" w:hAnsi="Myriad Pro" w:cs="Arial"/>
                <w:sz w:val="20"/>
              </w:rPr>
              <w:t xml:space="preserve"> </w:t>
            </w:r>
            <w:r w:rsidRPr="00E01BF0">
              <w:rPr>
                <w:rFonts w:ascii="Myriad Pro" w:hAnsi="Myriad Pro" w:cs="Arial"/>
                <w:sz w:val="20"/>
              </w:rPr>
              <w:t xml:space="preserve"> właściwych </w:t>
            </w:r>
            <w:r w:rsidRPr="00E01BF0">
              <w:rPr>
                <w:rFonts w:ascii="Myriad Pro" w:eastAsia="MyriadPro-Regular" w:hAnsi="Myriad Pro" w:cs="Arial"/>
                <w:i/>
                <w:sz w:val="20"/>
              </w:rPr>
              <w:t xml:space="preserve">Wytycznych obszarowych, </w:t>
            </w:r>
            <w:r w:rsidRPr="00E01BF0">
              <w:rPr>
                <w:rFonts w:ascii="Myriad Pro" w:hAnsi="Myriad Pro" w:cs="Arial"/>
                <w:sz w:val="20"/>
              </w:rPr>
              <w:t xml:space="preserve">mających wpływ na założenia dotyczące kwalifikowalności wydatków.   </w:t>
            </w:r>
          </w:p>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t>Ocena spełniania kryterium polega na przypisaniu wartości logicznych „tak”, „nie”.</w:t>
            </w:r>
          </w:p>
        </w:tc>
      </w:tr>
      <w:tr w:rsidR="00E01BF0" w:rsidRPr="00E01BF0" w:rsidTr="00BE7BB1">
        <w:trPr>
          <w:jc w:val="center"/>
        </w:trPr>
        <w:tc>
          <w:tcPr>
            <w:tcW w:w="536" w:type="dxa"/>
          </w:tcPr>
          <w:p w:rsidR="00E01BF0" w:rsidRPr="00E01BF0" w:rsidRDefault="00E01BF0" w:rsidP="001B0A9F">
            <w:pPr>
              <w:pStyle w:val="Akapitzlist"/>
              <w:numPr>
                <w:ilvl w:val="0"/>
                <w:numId w:val="336"/>
              </w:numPr>
              <w:spacing w:before="40" w:after="40" w:line="276" w:lineRule="auto"/>
              <w:ind w:left="357" w:hanging="357"/>
              <w:contextualSpacing w:val="0"/>
              <w:rPr>
                <w:rFonts w:cs="Arial"/>
              </w:rPr>
            </w:pPr>
          </w:p>
        </w:tc>
        <w:tc>
          <w:tcPr>
            <w:tcW w:w="2824" w:type="dxa"/>
          </w:tcPr>
          <w:p w:rsidR="00E01BF0" w:rsidRPr="00E01BF0" w:rsidRDefault="00E01BF0" w:rsidP="00BE7BB1">
            <w:pPr>
              <w:spacing w:before="40" w:after="40" w:line="276" w:lineRule="auto"/>
              <w:rPr>
                <w:rFonts w:ascii="Myriad Pro" w:hAnsi="Myriad Pro" w:cs="Arial"/>
                <w:sz w:val="20"/>
              </w:rPr>
            </w:pPr>
            <w:r w:rsidRPr="00E01BF0">
              <w:rPr>
                <w:rFonts w:ascii="Myriad Pro" w:eastAsia="MyriadPro-Regular" w:hAnsi="Myriad Pro" w:cs="Arial"/>
                <w:sz w:val="20"/>
              </w:rPr>
              <w:t>Zgodność z warunkami realizacji wsparcia</w:t>
            </w:r>
          </w:p>
        </w:tc>
        <w:tc>
          <w:tcPr>
            <w:tcW w:w="4803" w:type="dxa"/>
          </w:tcPr>
          <w:p w:rsidR="00E01BF0" w:rsidRPr="00E01BF0" w:rsidRDefault="00E01BF0" w:rsidP="00BE7BB1">
            <w:pPr>
              <w:spacing w:before="40" w:after="40" w:line="276" w:lineRule="auto"/>
              <w:jc w:val="both"/>
              <w:rPr>
                <w:rFonts w:ascii="Myriad Pro" w:hAnsi="Myriad Pro" w:cs="Arial"/>
                <w:sz w:val="20"/>
              </w:rPr>
            </w:pPr>
            <w:r w:rsidRPr="00E01BF0">
              <w:rPr>
                <w:rFonts w:ascii="Myriad Pro" w:eastAsia="MyriadPro-Regular" w:hAnsi="Myriad Pro" w:cs="Arial"/>
                <w:sz w:val="20"/>
              </w:rPr>
              <w:t xml:space="preserve">Wniosek został sporządzony zgodnie </w:t>
            </w:r>
            <w:r w:rsidRPr="00E01BF0">
              <w:rPr>
                <w:rFonts w:ascii="Myriad Pro" w:eastAsia="MyriadPro-Regular" w:hAnsi="Myriad Pro" w:cs="Arial"/>
                <w:sz w:val="20"/>
              </w:rPr>
              <w:br/>
              <w:t xml:space="preserve">z uwarunkowaniami realizacji wsparcia określonymi we właściwych wytycznych obszarowych oraz z zasadami realizacji wsparcia wskazanymi przez IOK w części 5.3 </w:t>
            </w:r>
            <w:r w:rsidRPr="00E01BF0">
              <w:rPr>
                <w:rFonts w:ascii="Myriad Pro" w:eastAsia="MyriadPro-Regular" w:hAnsi="Myriad Pro" w:cs="Arial"/>
                <w:i/>
                <w:sz w:val="20"/>
              </w:rPr>
              <w:t xml:space="preserve">Regulaminu konkursu </w:t>
            </w:r>
            <w:r w:rsidRPr="00E01BF0">
              <w:rPr>
                <w:rFonts w:ascii="Myriad Pro" w:eastAsia="MyriadPro-Regular" w:hAnsi="Myriad Pro" w:cs="Arial"/>
                <w:sz w:val="20"/>
              </w:rPr>
              <w:t>(np. zasady realizacji danej formy wsparcia).</w:t>
            </w:r>
          </w:p>
        </w:tc>
        <w:tc>
          <w:tcPr>
            <w:tcW w:w="6012" w:type="dxa"/>
          </w:tcPr>
          <w:p w:rsidR="00E01BF0" w:rsidRPr="00E01BF0" w:rsidRDefault="00E01BF0" w:rsidP="00BE7BB1">
            <w:pPr>
              <w:autoSpaceDE w:val="0"/>
              <w:autoSpaceDN w:val="0"/>
              <w:adjustRightInd w:val="0"/>
              <w:spacing w:line="276" w:lineRule="auto"/>
              <w:jc w:val="both"/>
              <w:rPr>
                <w:rFonts w:ascii="Myriad Pro" w:eastAsia="MyriadPro-Regular" w:hAnsi="Myriad Pro" w:cs="Arial"/>
                <w:sz w:val="20"/>
              </w:rPr>
            </w:pPr>
            <w:r w:rsidRPr="00E01BF0">
              <w:rPr>
                <w:rFonts w:ascii="Myriad Pro" w:eastAsia="MyriadPro-Regular" w:hAnsi="Myriad Pro" w:cs="Arial"/>
                <w:sz w:val="20"/>
              </w:rPr>
              <w:t>Spełnienie kryterium jest konieczne do przyznania dofinansowania.</w:t>
            </w:r>
          </w:p>
          <w:p w:rsidR="00E01BF0" w:rsidRPr="00E01BF0" w:rsidRDefault="00E01BF0" w:rsidP="00BE7BB1">
            <w:pPr>
              <w:autoSpaceDE w:val="0"/>
              <w:autoSpaceDN w:val="0"/>
              <w:adjustRightInd w:val="0"/>
              <w:spacing w:line="276" w:lineRule="auto"/>
              <w:jc w:val="both"/>
              <w:rPr>
                <w:rFonts w:ascii="Myriad Pro" w:eastAsia="MyriadPro-Regular" w:hAnsi="Myriad Pro" w:cs="Arial"/>
                <w:sz w:val="20"/>
              </w:rPr>
            </w:pPr>
            <w:r w:rsidRPr="00E01BF0">
              <w:rPr>
                <w:rFonts w:ascii="Myriad Pro" w:eastAsia="MyriadPro-Regular" w:hAnsi="Myriad Pro" w:cs="Arial"/>
                <w:sz w:val="20"/>
              </w:rPr>
              <w:t>Projekty niespełniające kryterium kierowane są do poprawy lub uzupełnienia.</w:t>
            </w:r>
          </w:p>
          <w:p w:rsidR="00E01BF0" w:rsidRPr="00E01BF0" w:rsidRDefault="00E01BF0" w:rsidP="00BE7BB1">
            <w:pPr>
              <w:autoSpaceDE w:val="0"/>
              <w:autoSpaceDN w:val="0"/>
              <w:adjustRightInd w:val="0"/>
              <w:jc w:val="both"/>
              <w:rPr>
                <w:rFonts w:ascii="Myriad Pro" w:eastAsia="MyriadPro-Regular" w:hAnsi="Myriad Pro" w:cs="Arial"/>
                <w:i/>
                <w:sz w:val="20"/>
              </w:rPr>
            </w:pPr>
            <w:r w:rsidRPr="00E01BF0">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E01BF0">
              <w:rPr>
                <w:rFonts w:ascii="Myriad Pro" w:hAnsi="Myriad Pro" w:cs="Arial"/>
                <w:i/>
                <w:sz w:val="20"/>
              </w:rPr>
              <w:t>RPO WZ 2014-2020</w:t>
            </w:r>
            <w:r w:rsidRPr="00E01BF0">
              <w:rPr>
                <w:rFonts w:ascii="Myriad Pro" w:hAnsi="Myriad Pro" w:cs="Arial"/>
                <w:sz w:val="20"/>
              </w:rPr>
              <w:t xml:space="preserve">, przepisów prawa, </w:t>
            </w:r>
            <w:r w:rsidRPr="00E01BF0">
              <w:rPr>
                <w:rFonts w:ascii="Myriad Pro" w:hAnsi="Myriad Pro" w:cs="Arial"/>
                <w:i/>
                <w:sz w:val="20"/>
              </w:rPr>
              <w:t>SOOP RPO WZ 2014-2020</w:t>
            </w:r>
            <w:r w:rsidRPr="00E01BF0">
              <w:rPr>
                <w:rFonts w:ascii="Myriad Pro" w:hAnsi="Myriad Pro" w:cs="Arial"/>
                <w:sz w:val="20"/>
              </w:rPr>
              <w:t xml:space="preserve">, </w:t>
            </w:r>
            <w:r w:rsidRPr="00E01BF0">
              <w:rPr>
                <w:rFonts w:ascii="Myriad Pro" w:eastAsia="MyriadPro-Regular" w:hAnsi="Myriad Pro" w:cs="Arial"/>
                <w:sz w:val="20"/>
              </w:rPr>
              <w:t>właściwych</w:t>
            </w:r>
            <w:r w:rsidRPr="00E01BF0">
              <w:rPr>
                <w:rFonts w:ascii="Myriad Pro" w:eastAsia="MyriadPro-Regular" w:hAnsi="Myriad Pro" w:cs="Arial"/>
                <w:i/>
                <w:sz w:val="20"/>
              </w:rPr>
              <w:t xml:space="preserve"> Wytycznych obszarowych, </w:t>
            </w:r>
            <w:r w:rsidRPr="00E01BF0">
              <w:rPr>
                <w:rFonts w:ascii="Myriad Pro" w:hAnsi="Myriad Pro" w:cs="Arial"/>
                <w:sz w:val="20"/>
              </w:rPr>
              <w:t xml:space="preserve">mających wpływ na założenia dotyczące uwarunkowań realizacji wsparcia.    </w:t>
            </w:r>
          </w:p>
          <w:p w:rsidR="00E01BF0" w:rsidRPr="00E01BF0" w:rsidRDefault="00E01BF0" w:rsidP="00BE7BB1">
            <w:pPr>
              <w:autoSpaceDE w:val="0"/>
              <w:autoSpaceDN w:val="0"/>
              <w:adjustRightInd w:val="0"/>
              <w:spacing w:line="276" w:lineRule="auto"/>
              <w:jc w:val="both"/>
              <w:rPr>
                <w:rFonts w:ascii="Myriad Pro" w:eastAsia="MyriadPro-Regular" w:hAnsi="Myriad Pro" w:cs="Arial"/>
                <w:sz w:val="20"/>
              </w:rPr>
            </w:pPr>
          </w:p>
          <w:p w:rsidR="00E01BF0" w:rsidRPr="00E01BF0" w:rsidRDefault="00E01BF0" w:rsidP="00BE7BB1">
            <w:pPr>
              <w:autoSpaceDE w:val="0"/>
              <w:autoSpaceDN w:val="0"/>
              <w:adjustRightInd w:val="0"/>
              <w:spacing w:line="276" w:lineRule="auto"/>
              <w:jc w:val="both"/>
              <w:rPr>
                <w:rFonts w:ascii="Myriad Pro" w:hAnsi="Myriad Pro" w:cs="Arial"/>
                <w:sz w:val="20"/>
              </w:rPr>
            </w:pPr>
            <w:r w:rsidRPr="00E01BF0">
              <w:rPr>
                <w:rFonts w:ascii="Myriad Pro" w:eastAsia="MyriadPro-Regular" w:hAnsi="Myriad Pro" w:cs="Arial"/>
                <w:sz w:val="20"/>
              </w:rPr>
              <w:t>Ocena spełniania kryterium polega na przypisaniu wartości logicznych „tak”, „nie”.</w:t>
            </w:r>
          </w:p>
        </w:tc>
      </w:tr>
      <w:tr w:rsidR="00E01BF0" w:rsidRPr="00E01BF0" w:rsidTr="00BE7BB1">
        <w:trPr>
          <w:jc w:val="center"/>
        </w:trPr>
        <w:tc>
          <w:tcPr>
            <w:tcW w:w="536" w:type="dxa"/>
          </w:tcPr>
          <w:p w:rsidR="00E01BF0" w:rsidRPr="00E01BF0" w:rsidRDefault="00E01BF0" w:rsidP="001B0A9F">
            <w:pPr>
              <w:pStyle w:val="Akapitzlist"/>
              <w:numPr>
                <w:ilvl w:val="0"/>
                <w:numId w:val="336"/>
              </w:numPr>
              <w:spacing w:before="40" w:after="40" w:line="276" w:lineRule="auto"/>
              <w:ind w:left="357" w:hanging="357"/>
              <w:contextualSpacing w:val="0"/>
              <w:rPr>
                <w:rFonts w:cs="Arial"/>
              </w:rPr>
            </w:pPr>
          </w:p>
        </w:tc>
        <w:tc>
          <w:tcPr>
            <w:tcW w:w="2824"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 xml:space="preserve">Spójność i kompletność zapisów </w:t>
            </w:r>
          </w:p>
        </w:tc>
        <w:tc>
          <w:tcPr>
            <w:tcW w:w="4803" w:type="dxa"/>
          </w:tcPr>
          <w:p w:rsidR="00E01BF0" w:rsidRPr="00E01BF0" w:rsidRDefault="00E01BF0" w:rsidP="00BE7BB1">
            <w:pPr>
              <w:autoSpaceDE w:val="0"/>
              <w:autoSpaceDN w:val="0"/>
              <w:adjustRightInd w:val="0"/>
              <w:spacing w:after="200" w:line="276" w:lineRule="auto"/>
              <w:jc w:val="both"/>
              <w:rPr>
                <w:rFonts w:ascii="Myriad Pro" w:eastAsia="MyriadPro-Regular" w:hAnsi="Myriad Pro" w:cs="Arial"/>
                <w:sz w:val="20"/>
              </w:rPr>
            </w:pPr>
            <w:r w:rsidRPr="00E01BF0">
              <w:rPr>
                <w:rFonts w:ascii="Myriad Pro" w:eastAsia="MyriadPro-Regular" w:hAnsi="Myriad Pro" w:cs="Arial"/>
                <w:sz w:val="20"/>
              </w:rPr>
              <w:t xml:space="preserve">Wniosek jest spójny i kompletny w odniesieniu do dokonanej oceny. </w:t>
            </w:r>
          </w:p>
          <w:p w:rsidR="00E01BF0" w:rsidRPr="00E01BF0" w:rsidRDefault="00E01BF0" w:rsidP="00BE7BB1">
            <w:pPr>
              <w:spacing w:before="40" w:after="40" w:line="276" w:lineRule="auto"/>
              <w:rPr>
                <w:rFonts w:ascii="Myriad Pro" w:hAnsi="Myriad Pro" w:cs="Arial"/>
                <w:sz w:val="20"/>
              </w:rPr>
            </w:pPr>
          </w:p>
        </w:tc>
        <w:tc>
          <w:tcPr>
            <w:tcW w:w="6012" w:type="dxa"/>
          </w:tcPr>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t>Spełnienie kryterium jest konieczne do przyznania dofinansowania.</w:t>
            </w:r>
          </w:p>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t>Projekty niespełniające kryterium kierowane są do poprawy lub uzupełnienia.</w:t>
            </w:r>
          </w:p>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t>Ocena spełniania kryterium polega na przypisaniu wartości logicznych „tak”, „nie.</w:t>
            </w:r>
          </w:p>
        </w:tc>
      </w:tr>
    </w:tbl>
    <w:p w:rsidR="006E40EA" w:rsidRDefault="006E40EA" w:rsidP="0028782A">
      <w:pPr>
        <w:autoSpaceDE w:val="0"/>
        <w:autoSpaceDN w:val="0"/>
        <w:adjustRightInd w:val="0"/>
        <w:rPr>
          <w:rFonts w:ascii="Myriad Pro" w:hAnsi="Myriad Pro" w:cs="Arial"/>
          <w:b/>
          <w:bCs/>
          <w:sz w:val="20"/>
        </w:rPr>
      </w:pPr>
    </w:p>
    <w:p w:rsidR="002C7BF5" w:rsidRDefault="002C7BF5" w:rsidP="00F00E39">
      <w:pPr>
        <w:autoSpaceDE w:val="0"/>
        <w:autoSpaceDN w:val="0"/>
        <w:adjustRightInd w:val="0"/>
        <w:jc w:val="center"/>
        <w:rPr>
          <w:rFonts w:cs="Arial"/>
          <w:b/>
          <w:sz w:val="20"/>
        </w:rPr>
      </w:pPr>
    </w:p>
    <w:p w:rsidR="002C7BF5" w:rsidRPr="002C7BF5" w:rsidRDefault="00BD6BA6" w:rsidP="00933288">
      <w:pPr>
        <w:spacing w:before="40" w:after="40"/>
        <w:jc w:val="center"/>
        <w:rPr>
          <w:rFonts w:ascii="Myriad Pro" w:hAnsi="Myriad Pro" w:cs="Arial"/>
          <w:b/>
          <w:sz w:val="20"/>
        </w:rPr>
      </w:pPr>
      <w:r w:rsidRPr="002C7BF5">
        <w:rPr>
          <w:rFonts w:ascii="Myriad Pro" w:hAnsi="Myriad Pro" w:cs="Arial"/>
          <w:b/>
          <w:sz w:val="20"/>
        </w:rPr>
        <w:lastRenderedPageBreak/>
        <w:t>Kryteria szczegółowe przyjęte Uchwałą Nr</w:t>
      </w:r>
      <w:r w:rsidR="006E40EA" w:rsidRPr="002C7BF5">
        <w:rPr>
          <w:rFonts w:ascii="Myriad Pro" w:hAnsi="Myriad Pro" w:cs="Arial"/>
          <w:b/>
          <w:sz w:val="20"/>
        </w:rPr>
        <w:t xml:space="preserve"> </w:t>
      </w:r>
      <w:r w:rsidR="0086651C" w:rsidRPr="002C7BF5">
        <w:rPr>
          <w:rFonts w:ascii="Myriad Pro" w:hAnsi="Myriad Pro" w:cs="Arial"/>
          <w:b/>
          <w:sz w:val="20"/>
        </w:rPr>
        <w:t>26/19</w:t>
      </w:r>
      <w:r w:rsidRPr="002C7BF5">
        <w:rPr>
          <w:rFonts w:ascii="Myriad Pro" w:hAnsi="Myriad Pro" w:cs="Arial"/>
          <w:b/>
          <w:sz w:val="20"/>
        </w:rPr>
        <w:t xml:space="preserve"> Komitetu Monitorującego RPO WZ 2014-2020 z dnia 2</w:t>
      </w:r>
      <w:r w:rsidR="006E40EA" w:rsidRPr="002C7BF5">
        <w:rPr>
          <w:rFonts w:ascii="Myriad Pro" w:hAnsi="Myriad Pro" w:cs="Arial"/>
          <w:b/>
          <w:sz w:val="20"/>
        </w:rPr>
        <w:t>5 czerwca</w:t>
      </w:r>
      <w:r w:rsidRPr="002C7BF5">
        <w:rPr>
          <w:rFonts w:ascii="Myriad Pro" w:hAnsi="Myriad Pro" w:cs="Arial"/>
          <w:b/>
          <w:sz w:val="20"/>
        </w:rPr>
        <w:t xml:space="preserve"> 201</w:t>
      </w:r>
      <w:r w:rsidR="006E40EA" w:rsidRPr="002C7BF5">
        <w:rPr>
          <w:rFonts w:ascii="Myriad Pro" w:hAnsi="Myriad Pro" w:cs="Arial"/>
          <w:b/>
          <w:sz w:val="20"/>
        </w:rPr>
        <w:t>9</w:t>
      </w:r>
      <w:r w:rsidRPr="002C7BF5">
        <w:rPr>
          <w:rFonts w:ascii="Myriad Pro" w:hAnsi="Myriad Pro" w:cs="Arial"/>
          <w:b/>
          <w:sz w:val="20"/>
        </w:rPr>
        <w:t xml:space="preserve"> r. (tryb konkursowy)</w:t>
      </w:r>
    </w:p>
    <w:tbl>
      <w:tblPr>
        <w:tblStyle w:val="Tabela-Siatka"/>
        <w:tblW w:w="0" w:type="auto"/>
        <w:tblLook w:val="04A0" w:firstRow="1" w:lastRow="0" w:firstColumn="1" w:lastColumn="0" w:noHBand="0" w:noVBand="1"/>
      </w:tblPr>
      <w:tblGrid>
        <w:gridCol w:w="2405"/>
        <w:gridCol w:w="11589"/>
      </w:tblGrid>
      <w:tr w:rsidR="00F00E39" w:rsidRPr="004370BC" w:rsidTr="00EA3819">
        <w:tc>
          <w:tcPr>
            <w:tcW w:w="2405" w:type="dxa"/>
            <w:shd w:val="clear" w:color="auto" w:fill="B6DDE8" w:themeFill="accent5" w:themeFillTint="66"/>
          </w:tcPr>
          <w:p w:rsidR="00F00E39" w:rsidRPr="004370BC" w:rsidRDefault="00F00E39" w:rsidP="00FE0B8A">
            <w:pPr>
              <w:spacing w:before="40" w:after="40"/>
              <w:rPr>
                <w:rFonts w:ascii="Myriad Pro" w:hAnsi="Myriad Pro" w:cs="Arial"/>
                <w:sz w:val="20"/>
              </w:rPr>
            </w:pPr>
            <w:r w:rsidRPr="004370BC">
              <w:rPr>
                <w:rFonts w:ascii="Myriad Pro" w:hAnsi="Myriad Pro" w:cs="Arial"/>
                <w:sz w:val="20"/>
              </w:rPr>
              <w:t>Oś priorytetowa</w:t>
            </w:r>
          </w:p>
        </w:tc>
        <w:tc>
          <w:tcPr>
            <w:tcW w:w="11589" w:type="dxa"/>
            <w:shd w:val="clear" w:color="auto" w:fill="B6DDE8" w:themeFill="accent5" w:themeFillTint="66"/>
          </w:tcPr>
          <w:p w:rsidR="00F00E39" w:rsidRPr="004370BC" w:rsidRDefault="00F00E39" w:rsidP="00FE0B8A">
            <w:pPr>
              <w:spacing w:before="40" w:after="40"/>
              <w:rPr>
                <w:rFonts w:ascii="Myriad Pro" w:hAnsi="Myriad Pro" w:cs="Arial"/>
                <w:sz w:val="20"/>
              </w:rPr>
            </w:pPr>
            <w:r w:rsidRPr="004370BC">
              <w:rPr>
                <w:rFonts w:ascii="Myriad Pro" w:hAnsi="Myriad Pro" w:cs="Arial"/>
                <w:sz w:val="20"/>
              </w:rPr>
              <w:t>VII Włączenie społeczne</w:t>
            </w:r>
          </w:p>
        </w:tc>
      </w:tr>
      <w:tr w:rsidR="00F00E39" w:rsidRPr="004370BC" w:rsidTr="00EA3819">
        <w:tc>
          <w:tcPr>
            <w:tcW w:w="2405" w:type="dxa"/>
            <w:shd w:val="clear" w:color="auto" w:fill="B6DDE8" w:themeFill="accent5" w:themeFillTint="66"/>
          </w:tcPr>
          <w:p w:rsidR="00F00E39" w:rsidRPr="004370BC" w:rsidRDefault="00F00E39" w:rsidP="00FE0B8A">
            <w:pPr>
              <w:spacing w:before="40" w:after="40"/>
              <w:rPr>
                <w:rFonts w:ascii="Myriad Pro" w:hAnsi="Myriad Pro" w:cs="Arial"/>
                <w:sz w:val="20"/>
              </w:rPr>
            </w:pPr>
            <w:r w:rsidRPr="004370BC">
              <w:rPr>
                <w:rFonts w:ascii="Myriad Pro" w:hAnsi="Myriad Pro" w:cs="Arial"/>
                <w:sz w:val="20"/>
              </w:rPr>
              <w:t>Priorytet Inwestycyjny</w:t>
            </w:r>
          </w:p>
        </w:tc>
        <w:tc>
          <w:tcPr>
            <w:tcW w:w="11589" w:type="dxa"/>
            <w:shd w:val="clear" w:color="auto" w:fill="B6DDE8" w:themeFill="accent5" w:themeFillTint="66"/>
          </w:tcPr>
          <w:p w:rsidR="00F00E39" w:rsidRPr="004370BC" w:rsidRDefault="00F00E39" w:rsidP="00FE0B8A">
            <w:pPr>
              <w:spacing w:before="40" w:after="40"/>
              <w:rPr>
                <w:rFonts w:ascii="Myriad Pro" w:hAnsi="Myriad Pro" w:cs="Arial"/>
                <w:sz w:val="20"/>
              </w:rPr>
            </w:pPr>
            <w:r w:rsidRPr="004370BC">
              <w:rPr>
                <w:rFonts w:ascii="Myriad Pro" w:hAnsi="Myriad Pro" w:cs="Arial"/>
                <w:sz w:val="20"/>
              </w:rPr>
              <w:t>9i Aktywne włączenie, w tym w celu promowania równości szans i aktywnego uczestnictwa, oraz zwiększanie szans na zatrudnienie</w:t>
            </w:r>
          </w:p>
        </w:tc>
      </w:tr>
      <w:tr w:rsidR="00F00E39" w:rsidRPr="004370BC" w:rsidTr="00EA3819">
        <w:tc>
          <w:tcPr>
            <w:tcW w:w="2405" w:type="dxa"/>
            <w:shd w:val="clear" w:color="auto" w:fill="B6DDE8" w:themeFill="accent5" w:themeFillTint="66"/>
          </w:tcPr>
          <w:p w:rsidR="00F00E39" w:rsidRPr="004370BC" w:rsidRDefault="00F00E39" w:rsidP="00FE0B8A">
            <w:pPr>
              <w:spacing w:before="40" w:after="40"/>
              <w:rPr>
                <w:rFonts w:ascii="Myriad Pro" w:hAnsi="Myriad Pro" w:cs="Arial"/>
                <w:sz w:val="20"/>
              </w:rPr>
            </w:pPr>
            <w:r w:rsidRPr="004370BC">
              <w:rPr>
                <w:rFonts w:ascii="Myriad Pro" w:hAnsi="Myriad Pro" w:cs="Arial"/>
                <w:sz w:val="20"/>
              </w:rPr>
              <w:t>Działanie</w:t>
            </w:r>
          </w:p>
        </w:tc>
        <w:tc>
          <w:tcPr>
            <w:tcW w:w="11589" w:type="dxa"/>
            <w:shd w:val="clear" w:color="auto" w:fill="B6DDE8" w:themeFill="accent5" w:themeFillTint="66"/>
          </w:tcPr>
          <w:p w:rsidR="00F00E39" w:rsidRPr="004370BC" w:rsidRDefault="00F00E39" w:rsidP="00FE0B8A">
            <w:pPr>
              <w:spacing w:before="40" w:after="40"/>
              <w:rPr>
                <w:rFonts w:ascii="Myriad Pro" w:hAnsi="Myriad Pro" w:cs="Arial"/>
                <w:sz w:val="20"/>
              </w:rPr>
            </w:pPr>
            <w:r w:rsidRPr="004370BC">
              <w:rPr>
                <w:rFonts w:ascii="Myriad Pro" w:hAnsi="Myriad Pro" w:cs="Arial"/>
                <w:sz w:val="20"/>
              </w:rPr>
              <w:t>7.1 Programy na rzecz integracji osób i rodzin zagrożonych ubóstwem i/lub wykluczeniem społecznym ukierunkowane na aktywizację społeczno-zawodową wykorzystującą instrumenty aktywizacji edukacyjnej, społecznej, zawodowej</w:t>
            </w:r>
          </w:p>
        </w:tc>
      </w:tr>
      <w:tr w:rsidR="00F00E39" w:rsidRPr="004370BC" w:rsidTr="00EA3819">
        <w:tc>
          <w:tcPr>
            <w:tcW w:w="2405" w:type="dxa"/>
            <w:shd w:val="clear" w:color="auto" w:fill="B6DDE8" w:themeFill="accent5" w:themeFillTint="66"/>
          </w:tcPr>
          <w:p w:rsidR="00F00E39" w:rsidRPr="004370BC" w:rsidRDefault="00F00E39" w:rsidP="00FE0B8A">
            <w:pPr>
              <w:spacing w:before="40" w:after="40"/>
              <w:rPr>
                <w:rFonts w:ascii="Myriad Pro" w:hAnsi="Myriad Pro" w:cs="Arial"/>
                <w:sz w:val="20"/>
              </w:rPr>
            </w:pPr>
            <w:r w:rsidRPr="004370BC">
              <w:rPr>
                <w:rFonts w:ascii="Myriad Pro" w:hAnsi="Myriad Pro" w:cs="Arial"/>
                <w:sz w:val="20"/>
              </w:rPr>
              <w:t>Typ projektu</w:t>
            </w:r>
          </w:p>
        </w:tc>
        <w:tc>
          <w:tcPr>
            <w:tcW w:w="11589" w:type="dxa"/>
            <w:shd w:val="clear" w:color="auto" w:fill="B6DDE8" w:themeFill="accent5" w:themeFillTint="66"/>
          </w:tcPr>
          <w:p w:rsidR="00F00E39" w:rsidRPr="004370BC" w:rsidRDefault="00F00E39" w:rsidP="00912095">
            <w:pPr>
              <w:numPr>
                <w:ilvl w:val="0"/>
                <w:numId w:val="38"/>
              </w:numPr>
              <w:tabs>
                <w:tab w:val="left" w:pos="284"/>
              </w:tabs>
              <w:spacing w:before="40" w:after="40"/>
              <w:ind w:left="0" w:firstLine="0"/>
              <w:rPr>
                <w:rFonts w:ascii="Myriad Pro" w:hAnsi="Myriad Pro" w:cs="Arial"/>
                <w:sz w:val="20"/>
              </w:rPr>
            </w:pPr>
            <w:r w:rsidRPr="004370BC">
              <w:rPr>
                <w:rFonts w:ascii="Myriad Pro" w:hAnsi="Myriad Pro" w:cs="Arial"/>
                <w:sz w:val="20"/>
              </w:rPr>
              <w:t>Kompleksowe programy aktywizacji społeczno-zawodowej na rzecz integracji osób i rodzin zagrożonych ubóstwem i/lub wykluczeniem społecznym obejmujące następujące typy operacji:</w:t>
            </w:r>
          </w:p>
          <w:p w:rsidR="00F00E39" w:rsidRPr="004370BC" w:rsidRDefault="00F00E39" w:rsidP="001B0A9F">
            <w:pPr>
              <w:numPr>
                <w:ilvl w:val="0"/>
                <w:numId w:val="337"/>
              </w:numPr>
              <w:spacing w:before="40" w:after="40"/>
              <w:ind w:left="714" w:hanging="357"/>
              <w:rPr>
                <w:rFonts w:ascii="Myriad Pro" w:hAnsi="Myriad Pro" w:cs="Arial"/>
                <w:sz w:val="20"/>
              </w:rPr>
            </w:pPr>
            <w:r w:rsidRPr="004370BC">
              <w:rPr>
                <w:rFonts w:ascii="Myriad Pro" w:hAnsi="Myriad Pro" w:cs="Arial"/>
                <w:sz w:val="20"/>
              </w:rPr>
              <w:t>Instrumenty aktywizacji zawodowej uwzględniające wsparcie osób i rodzin zagrożonych ubóstwem i/lub wykluczeniem społecznym w ramach usług Centrum Integracji Społecznej, Klubu Integracji Społecznej,</w:t>
            </w:r>
          </w:p>
          <w:p w:rsidR="00F00E39" w:rsidRPr="004370BC" w:rsidRDefault="00F00E39" w:rsidP="001B0A9F">
            <w:pPr>
              <w:numPr>
                <w:ilvl w:val="0"/>
                <w:numId w:val="337"/>
              </w:numPr>
              <w:spacing w:before="40" w:after="40"/>
              <w:rPr>
                <w:rFonts w:ascii="Myriad Pro" w:hAnsi="Myriad Pro" w:cs="Arial"/>
                <w:sz w:val="20"/>
              </w:rPr>
            </w:pPr>
            <w:r w:rsidRPr="004370BC">
              <w:rPr>
                <w:rFonts w:ascii="Myriad Pro" w:hAnsi="Myriad Pro" w:cs="Arial"/>
                <w:sz w:val="20"/>
              </w:rPr>
              <w:t>Instrumenty aktywizacji zawodowej uwzględniające wsparcie osób i rodzin osób niepełnosprawnych w ramach usług Zakładu Aktywności Zawodowej  oraz Warsztatów Terapii Zajęciowej</w:t>
            </w:r>
          </w:p>
          <w:p w:rsidR="00F00E39" w:rsidRPr="004370BC" w:rsidRDefault="00F00E39" w:rsidP="001B0A9F">
            <w:pPr>
              <w:numPr>
                <w:ilvl w:val="0"/>
                <w:numId w:val="337"/>
              </w:numPr>
              <w:spacing w:before="40" w:after="40"/>
              <w:rPr>
                <w:rFonts w:ascii="Myriad Pro" w:hAnsi="Myriad Pro" w:cs="Arial"/>
                <w:sz w:val="20"/>
              </w:rPr>
            </w:pPr>
            <w:r w:rsidRPr="004370BC">
              <w:rPr>
                <w:rFonts w:ascii="Myriad Pro" w:hAnsi="Myriad Pro" w:cs="Arial"/>
                <w:sz w:val="20"/>
              </w:rPr>
              <w:t>Kompleksowe programy, realizowane na podstawie indywidualnych planów działań, obejmujące co najmniej dwie formy wsparcia spośród następujących:</w:t>
            </w:r>
          </w:p>
          <w:p w:rsidR="00F00E39" w:rsidRPr="004370BC" w:rsidRDefault="00F00E39" w:rsidP="001B0A9F">
            <w:pPr>
              <w:numPr>
                <w:ilvl w:val="0"/>
                <w:numId w:val="338"/>
              </w:numPr>
              <w:spacing w:before="40" w:after="40"/>
              <w:rPr>
                <w:rFonts w:ascii="Myriad Pro" w:hAnsi="Myriad Pro" w:cs="Arial"/>
                <w:sz w:val="20"/>
              </w:rPr>
            </w:pPr>
            <w:r w:rsidRPr="004370BC">
              <w:rPr>
                <w:rFonts w:ascii="Myriad Pro" w:hAnsi="Myriad Pro" w:cs="Arial"/>
                <w:sz w:val="20"/>
              </w:rPr>
              <w:t>Usługi wspierające aktywizację zawodową w tym m.in.: finansowanie trenera pracy, doradcy zawodowego,</w:t>
            </w:r>
          </w:p>
          <w:p w:rsidR="00F00E39" w:rsidRPr="004370BC" w:rsidRDefault="00F00E39" w:rsidP="001B0A9F">
            <w:pPr>
              <w:numPr>
                <w:ilvl w:val="0"/>
                <w:numId w:val="338"/>
              </w:numPr>
              <w:spacing w:before="40" w:after="40"/>
              <w:rPr>
                <w:rFonts w:ascii="Myriad Pro" w:hAnsi="Myriad Pro" w:cs="Arial"/>
                <w:sz w:val="20"/>
              </w:rPr>
            </w:pPr>
            <w:r w:rsidRPr="004370BC">
              <w:rPr>
                <w:rFonts w:ascii="Myriad Pro" w:hAnsi="Myriad Pro" w:cs="Arial"/>
                <w:sz w:val="20"/>
              </w:rPr>
              <w:t>Poradnictwo psychologiczne i psychospołeczne, prowadzące do integracji społecznej i zawodowej,</w:t>
            </w:r>
          </w:p>
          <w:p w:rsidR="00F00E39" w:rsidRPr="004370BC" w:rsidRDefault="00F00E39" w:rsidP="001B0A9F">
            <w:pPr>
              <w:numPr>
                <w:ilvl w:val="0"/>
                <w:numId w:val="338"/>
              </w:numPr>
              <w:spacing w:before="40" w:after="40"/>
              <w:rPr>
                <w:rFonts w:ascii="Myriad Pro" w:hAnsi="Myriad Pro" w:cs="Arial"/>
                <w:sz w:val="20"/>
              </w:rPr>
            </w:pPr>
            <w:r w:rsidRPr="004370BC">
              <w:rPr>
                <w:rFonts w:ascii="Myriad Pro" w:hAnsi="Myriad Pro" w:cs="Arial"/>
                <w:sz w:val="20"/>
              </w:rPr>
              <w:t>Kursy i szkolenia umożliwiające nabycie, podniesienie lub zmianę kwalifikacji i kompetencji, zawodowych oraz rozwijanie umiejętności i kompetencji społecznych, niezbędnych na rynku pracy,</w:t>
            </w:r>
          </w:p>
          <w:p w:rsidR="00F00E39" w:rsidRPr="004370BC" w:rsidRDefault="00F00E39" w:rsidP="001B0A9F">
            <w:pPr>
              <w:numPr>
                <w:ilvl w:val="0"/>
                <w:numId w:val="338"/>
              </w:numPr>
              <w:spacing w:before="40" w:after="40"/>
              <w:rPr>
                <w:rFonts w:ascii="Myriad Pro" w:hAnsi="Myriad Pro" w:cs="Arial"/>
                <w:sz w:val="20"/>
              </w:rPr>
            </w:pPr>
            <w:r w:rsidRPr="004370BC">
              <w:rPr>
                <w:rFonts w:ascii="Myriad Pro" w:hAnsi="Myriad Pro" w:cs="Arial"/>
                <w:sz w:val="20"/>
              </w:rPr>
              <w:t>Poradnictwo zawodowe,</w:t>
            </w:r>
          </w:p>
          <w:p w:rsidR="00F00E39" w:rsidRPr="004370BC" w:rsidRDefault="00F00E39" w:rsidP="001B0A9F">
            <w:pPr>
              <w:numPr>
                <w:ilvl w:val="0"/>
                <w:numId w:val="338"/>
              </w:numPr>
              <w:spacing w:before="40" w:after="40"/>
              <w:rPr>
                <w:rFonts w:ascii="Myriad Pro" w:hAnsi="Myriad Pro" w:cs="Arial"/>
                <w:sz w:val="20"/>
              </w:rPr>
            </w:pPr>
            <w:r w:rsidRPr="004370BC">
              <w:rPr>
                <w:rFonts w:ascii="Myriad Pro" w:hAnsi="Myriad Pro" w:cs="Arial"/>
                <w:sz w:val="20"/>
              </w:rPr>
              <w:t>Pośrednictwo pracy,</w:t>
            </w:r>
          </w:p>
          <w:p w:rsidR="00F00E39" w:rsidRPr="004370BC" w:rsidRDefault="00F00E39" w:rsidP="001B0A9F">
            <w:pPr>
              <w:numPr>
                <w:ilvl w:val="0"/>
                <w:numId w:val="338"/>
              </w:numPr>
              <w:spacing w:before="40" w:after="40"/>
              <w:rPr>
                <w:rFonts w:ascii="Myriad Pro" w:hAnsi="Myriad Pro" w:cs="Arial"/>
                <w:sz w:val="20"/>
              </w:rPr>
            </w:pPr>
            <w:r w:rsidRPr="004370BC">
              <w:rPr>
                <w:rFonts w:ascii="Myriad Pro" w:hAnsi="Myriad Pro" w:cs="Arial"/>
                <w:sz w:val="20"/>
              </w:rPr>
              <w:t>Zatrudnienie wspomagane obejmujące wsparcie osoby z niepełnosprawnością przez trenera pracy/asystenta zawodowego u pracodawcy,</w:t>
            </w:r>
          </w:p>
          <w:p w:rsidR="00F00E39" w:rsidRPr="004370BC" w:rsidRDefault="00F00E39" w:rsidP="001B0A9F">
            <w:pPr>
              <w:numPr>
                <w:ilvl w:val="0"/>
                <w:numId w:val="338"/>
              </w:numPr>
              <w:spacing w:before="40" w:after="40"/>
              <w:rPr>
                <w:rFonts w:ascii="Myriad Pro" w:hAnsi="Myriad Pro" w:cs="Arial"/>
                <w:sz w:val="20"/>
              </w:rPr>
            </w:pPr>
            <w:r w:rsidRPr="004370BC">
              <w:rPr>
                <w:rFonts w:ascii="Myriad Pro" w:hAnsi="Myriad Pro" w:cs="Arial"/>
                <w:sz w:val="20"/>
              </w:rPr>
              <w:t>Staże i praktyki zawodowe;</w:t>
            </w:r>
          </w:p>
          <w:p w:rsidR="00F00E39" w:rsidRPr="004370BC" w:rsidRDefault="00F00E39" w:rsidP="001B0A9F">
            <w:pPr>
              <w:numPr>
                <w:ilvl w:val="0"/>
                <w:numId w:val="338"/>
              </w:numPr>
              <w:spacing w:before="40" w:after="40"/>
              <w:rPr>
                <w:rFonts w:ascii="Myriad Pro" w:hAnsi="Myriad Pro" w:cs="Arial"/>
                <w:sz w:val="20"/>
              </w:rPr>
            </w:pPr>
            <w:r w:rsidRPr="004370BC">
              <w:rPr>
                <w:rFonts w:ascii="Myriad Pro" w:hAnsi="Myriad Pro" w:cs="Arial"/>
                <w:sz w:val="20"/>
              </w:rPr>
              <w:t>Subsydiowane zatrudnienie,</w:t>
            </w:r>
          </w:p>
          <w:p w:rsidR="00F00E39" w:rsidRPr="004370BC" w:rsidRDefault="00F00E39" w:rsidP="001B0A9F">
            <w:pPr>
              <w:numPr>
                <w:ilvl w:val="0"/>
                <w:numId w:val="338"/>
              </w:numPr>
              <w:spacing w:before="40" w:after="40"/>
              <w:rPr>
                <w:rFonts w:ascii="Myriad Pro" w:hAnsi="Myriad Pro" w:cs="Arial"/>
                <w:sz w:val="20"/>
              </w:rPr>
            </w:pPr>
            <w:r w:rsidRPr="004370BC">
              <w:rPr>
                <w:rFonts w:ascii="Myriad Pro" w:hAnsi="Myriad Pro" w:cs="Arial"/>
                <w:sz w:val="20"/>
              </w:rPr>
              <w:t>Skierowanie do pracy w Zakładzie Aktywności Zawodowej i sfinansowanie kosztów zatrudnienia w ZAZ,</w:t>
            </w:r>
          </w:p>
          <w:p w:rsidR="00F00E39" w:rsidRPr="004370BC" w:rsidRDefault="00F00E39" w:rsidP="001B0A9F">
            <w:pPr>
              <w:numPr>
                <w:ilvl w:val="0"/>
                <w:numId w:val="338"/>
              </w:numPr>
              <w:spacing w:before="40" w:after="40"/>
              <w:rPr>
                <w:rFonts w:ascii="Myriad Pro" w:hAnsi="Myriad Pro" w:cs="Arial"/>
                <w:sz w:val="20"/>
              </w:rPr>
            </w:pPr>
            <w:r w:rsidRPr="004370BC">
              <w:rPr>
                <w:rFonts w:ascii="Myriad Pro" w:hAnsi="Myriad Pro" w:cs="Arial"/>
                <w:sz w:val="20"/>
              </w:rPr>
              <w:t>Usługi przezwyciężające indywidualne bariery w integracji społecznej i powrocie na rynek pracy, w tym usługi asystenta osobistego,</w:t>
            </w:r>
          </w:p>
          <w:p w:rsidR="00F00E39" w:rsidRPr="004370BC" w:rsidRDefault="00F00E39" w:rsidP="001B0A9F">
            <w:pPr>
              <w:numPr>
                <w:ilvl w:val="0"/>
                <w:numId w:val="338"/>
              </w:numPr>
              <w:spacing w:before="40" w:after="40"/>
              <w:rPr>
                <w:rFonts w:ascii="Myriad Pro" w:hAnsi="Myriad Pro" w:cs="Arial"/>
                <w:sz w:val="20"/>
              </w:rPr>
            </w:pPr>
            <w:r w:rsidRPr="004370BC">
              <w:rPr>
                <w:rFonts w:ascii="Myriad Pro" w:hAnsi="Myriad Pro" w:cs="Arial"/>
                <w:sz w:val="20"/>
              </w:rPr>
              <w:t>Wyposażenie lub doposażenie stanowiska pracy (wyłącznie w połączeniu z subsydiowaniem zatrudnienia); specjalistyczne (wynikające z danej niepełnosprawności i indywidualnych potrzeb) wyposażenie lub doposażenie stanowiska pracy dla zatrudnionej osoby z niepełnosprawnością,</w:t>
            </w:r>
          </w:p>
          <w:p w:rsidR="00F00E39" w:rsidRPr="004370BC" w:rsidRDefault="00F00E39" w:rsidP="001B0A9F">
            <w:pPr>
              <w:numPr>
                <w:ilvl w:val="0"/>
                <w:numId w:val="338"/>
              </w:numPr>
              <w:spacing w:before="40" w:after="40"/>
              <w:rPr>
                <w:rFonts w:ascii="Myriad Pro" w:hAnsi="Myriad Pro" w:cs="Arial"/>
                <w:sz w:val="20"/>
              </w:rPr>
            </w:pPr>
            <w:r w:rsidRPr="004370BC">
              <w:rPr>
                <w:rFonts w:ascii="Myriad Pro" w:hAnsi="Myriad Pro" w:cs="Arial"/>
                <w:sz w:val="20"/>
              </w:rPr>
              <w:t>Jednorazowy dodatek relokacyjny,</w:t>
            </w:r>
          </w:p>
          <w:p w:rsidR="00F00E39" w:rsidRPr="004370BC" w:rsidRDefault="00F00E39" w:rsidP="001B0A9F">
            <w:pPr>
              <w:numPr>
                <w:ilvl w:val="0"/>
                <w:numId w:val="338"/>
              </w:numPr>
              <w:spacing w:before="40" w:after="40"/>
              <w:rPr>
                <w:rFonts w:ascii="Myriad Pro" w:hAnsi="Myriad Pro" w:cs="Arial"/>
                <w:sz w:val="20"/>
              </w:rPr>
            </w:pPr>
            <w:r w:rsidRPr="004370BC">
              <w:rPr>
                <w:rFonts w:ascii="Myriad Pro" w:hAnsi="Myriad Pro" w:cs="Arial"/>
                <w:sz w:val="20"/>
              </w:rPr>
              <w:t>Wsparcie w zakresie przygotowania do uczestnictwa w warsztatach terapii zajęciowej.</w:t>
            </w:r>
          </w:p>
          <w:p w:rsidR="00F00E39" w:rsidRPr="004370BC" w:rsidRDefault="00F00E39" w:rsidP="001B0A9F">
            <w:pPr>
              <w:numPr>
                <w:ilvl w:val="0"/>
                <w:numId w:val="337"/>
              </w:numPr>
              <w:spacing w:before="40" w:after="40"/>
              <w:rPr>
                <w:rFonts w:ascii="Myriad Pro" w:hAnsi="Myriad Pro" w:cs="Arial"/>
                <w:sz w:val="20"/>
              </w:rPr>
            </w:pPr>
            <w:r w:rsidRPr="004370BC">
              <w:rPr>
                <w:rFonts w:ascii="Myriad Pro" w:hAnsi="Myriad Pro" w:cs="Arial"/>
                <w:sz w:val="20"/>
              </w:rPr>
              <w:t xml:space="preserve">Wsparcie realizowane przez środowiskowe domy samopomocy w celu przygotowania do uczestnictwa w warsztatach </w:t>
            </w:r>
            <w:r w:rsidRPr="004370BC">
              <w:rPr>
                <w:rFonts w:ascii="Myriad Pro" w:hAnsi="Myriad Pro" w:cs="Arial"/>
                <w:sz w:val="20"/>
              </w:rPr>
              <w:lastRenderedPageBreak/>
              <w:t>terapii zajęciowej lub podjęcia zatrudnienia</w:t>
            </w:r>
            <w:r w:rsidRPr="00FE0B8A">
              <w:rPr>
                <w:rFonts w:ascii="Myriad Pro" w:hAnsi="Myriad Pro" w:cs="Arial"/>
                <w:sz w:val="20"/>
              </w:rPr>
              <w:t>.</w:t>
            </w:r>
          </w:p>
        </w:tc>
      </w:tr>
    </w:tbl>
    <w:p w:rsidR="00F00E39" w:rsidRPr="004370BC" w:rsidRDefault="00F00E39" w:rsidP="008D20CE">
      <w:pPr>
        <w:rPr>
          <w:rFonts w:ascii="Myriad Pro" w:hAnsi="Myriad Pro" w:cs="Arial"/>
          <w:sz w:val="20"/>
        </w:rPr>
      </w:pPr>
    </w:p>
    <w:tbl>
      <w:tblPr>
        <w:tblStyle w:val="Tabela-Siatka"/>
        <w:tblW w:w="0" w:type="auto"/>
        <w:tblLook w:val="04A0" w:firstRow="1" w:lastRow="0" w:firstColumn="1" w:lastColumn="0" w:noHBand="0" w:noVBand="1"/>
      </w:tblPr>
      <w:tblGrid>
        <w:gridCol w:w="583"/>
        <w:gridCol w:w="2531"/>
        <w:gridCol w:w="6237"/>
        <w:gridCol w:w="4643"/>
      </w:tblGrid>
      <w:tr w:rsidR="00F00E39" w:rsidRPr="004370BC" w:rsidTr="00F00E39">
        <w:tc>
          <w:tcPr>
            <w:tcW w:w="13994" w:type="dxa"/>
            <w:gridSpan w:val="4"/>
            <w:shd w:val="clear" w:color="auto" w:fill="EEECE1" w:themeFill="background2"/>
          </w:tcPr>
          <w:p w:rsidR="00F00E39" w:rsidRPr="004370BC" w:rsidRDefault="00F00E39" w:rsidP="00F00E39">
            <w:pPr>
              <w:jc w:val="center"/>
              <w:rPr>
                <w:rFonts w:ascii="Myriad Pro" w:hAnsi="Myriad Pro" w:cs="Arial"/>
                <w:sz w:val="20"/>
              </w:rPr>
            </w:pPr>
            <w:r w:rsidRPr="004370BC">
              <w:rPr>
                <w:rFonts w:ascii="Myriad Pro" w:hAnsi="Myriad Pro" w:cs="Arial"/>
                <w:sz w:val="20"/>
              </w:rPr>
              <w:t>Kryteria dopuszczalności</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L.p.</w:t>
            </w:r>
          </w:p>
        </w:tc>
        <w:tc>
          <w:tcPr>
            <w:tcW w:w="2531" w:type="dxa"/>
          </w:tcPr>
          <w:p w:rsidR="00F00E39" w:rsidRPr="004370BC" w:rsidRDefault="00F00E39" w:rsidP="00F00E39">
            <w:pPr>
              <w:jc w:val="center"/>
              <w:rPr>
                <w:rFonts w:ascii="Myriad Pro" w:hAnsi="Myriad Pro" w:cs="Arial"/>
                <w:sz w:val="20"/>
              </w:rPr>
            </w:pPr>
            <w:r w:rsidRPr="004370BC">
              <w:rPr>
                <w:rFonts w:ascii="Myriad Pro" w:hAnsi="Myriad Pro" w:cs="Arial"/>
                <w:sz w:val="20"/>
              </w:rPr>
              <w:t>Nazwa kryterium</w:t>
            </w:r>
          </w:p>
        </w:tc>
        <w:tc>
          <w:tcPr>
            <w:tcW w:w="6237" w:type="dxa"/>
          </w:tcPr>
          <w:p w:rsidR="00F00E39" w:rsidRPr="004370BC" w:rsidRDefault="00F00E39" w:rsidP="00F00E39">
            <w:pPr>
              <w:jc w:val="center"/>
              <w:rPr>
                <w:rFonts w:ascii="Myriad Pro" w:hAnsi="Myriad Pro" w:cs="Arial"/>
                <w:sz w:val="20"/>
              </w:rPr>
            </w:pPr>
            <w:r w:rsidRPr="004370BC">
              <w:rPr>
                <w:rFonts w:ascii="Myriad Pro" w:hAnsi="Myriad Pro" w:cs="Arial"/>
                <w:sz w:val="20"/>
              </w:rPr>
              <w:t>Definicja kryterium</w:t>
            </w:r>
          </w:p>
        </w:tc>
        <w:tc>
          <w:tcPr>
            <w:tcW w:w="464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Opis znaczenia kryterium</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1</w:t>
            </w:r>
          </w:p>
        </w:tc>
        <w:tc>
          <w:tcPr>
            <w:tcW w:w="2531" w:type="dxa"/>
          </w:tcPr>
          <w:p w:rsidR="00F00E39" w:rsidRPr="004370BC" w:rsidRDefault="00F00E39" w:rsidP="00F00E39">
            <w:pPr>
              <w:jc w:val="center"/>
              <w:rPr>
                <w:rFonts w:ascii="Myriad Pro" w:hAnsi="Myriad Pro" w:cs="Arial"/>
                <w:sz w:val="20"/>
              </w:rPr>
            </w:pPr>
            <w:r w:rsidRPr="004370BC">
              <w:rPr>
                <w:rFonts w:ascii="Myriad Pro" w:hAnsi="Myriad Pro" w:cs="Arial"/>
                <w:sz w:val="20"/>
              </w:rPr>
              <w:t>2</w:t>
            </w:r>
          </w:p>
        </w:tc>
        <w:tc>
          <w:tcPr>
            <w:tcW w:w="6237" w:type="dxa"/>
          </w:tcPr>
          <w:p w:rsidR="00F00E39" w:rsidRPr="004370BC" w:rsidRDefault="00F00E39" w:rsidP="00F00E39">
            <w:pPr>
              <w:jc w:val="center"/>
              <w:rPr>
                <w:rFonts w:ascii="Myriad Pro" w:hAnsi="Myriad Pro" w:cs="Arial"/>
                <w:sz w:val="20"/>
              </w:rPr>
            </w:pPr>
            <w:r w:rsidRPr="004370BC">
              <w:rPr>
                <w:rFonts w:ascii="Myriad Pro" w:hAnsi="Myriad Pro" w:cs="Arial"/>
                <w:sz w:val="20"/>
              </w:rPr>
              <w:t>3</w:t>
            </w:r>
          </w:p>
        </w:tc>
        <w:tc>
          <w:tcPr>
            <w:tcW w:w="464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4</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1.</w:t>
            </w:r>
          </w:p>
        </w:tc>
        <w:tc>
          <w:tcPr>
            <w:tcW w:w="2531" w:type="dxa"/>
          </w:tcPr>
          <w:p w:rsidR="00F00E39" w:rsidRPr="004370BC" w:rsidRDefault="00F00E39" w:rsidP="00F00E39">
            <w:pPr>
              <w:jc w:val="both"/>
              <w:rPr>
                <w:rFonts w:ascii="Myriad Pro" w:hAnsi="Myriad Pro" w:cs="Arial"/>
                <w:sz w:val="20"/>
              </w:rPr>
            </w:pPr>
            <w:r w:rsidRPr="004370BC">
              <w:rPr>
                <w:rFonts w:ascii="Myriad Pro" w:hAnsi="Myriad Pro" w:cs="Arial"/>
                <w:sz w:val="20"/>
              </w:rPr>
              <w:t>Wymogi organizacyjne</w:t>
            </w:r>
          </w:p>
        </w:tc>
        <w:tc>
          <w:tcPr>
            <w:tcW w:w="6237" w:type="dxa"/>
          </w:tcPr>
          <w:p w:rsidR="00F00E39" w:rsidRPr="004370BC" w:rsidRDefault="00F00E39" w:rsidP="00F00E39">
            <w:pPr>
              <w:jc w:val="both"/>
              <w:rPr>
                <w:rFonts w:ascii="Myriad Pro" w:hAnsi="Myriad Pro" w:cs="Arial"/>
                <w:sz w:val="20"/>
              </w:rPr>
            </w:pPr>
            <w:r w:rsidRPr="004370BC">
              <w:rPr>
                <w:rFonts w:ascii="Myriad Pro" w:hAnsi="Myriad Pro" w:cs="Arial"/>
                <w:sz w:val="20"/>
              </w:rPr>
              <w:t>1.</w:t>
            </w:r>
            <w:r w:rsidRPr="004370BC">
              <w:rPr>
                <w:rFonts w:ascii="Myriad Pro" w:hAnsi="Myriad Pro" w:cs="Arial"/>
                <w:sz w:val="20"/>
              </w:rPr>
              <w:tab/>
              <w:t>Projektodawca składa nie więcej niż jeden wniosek o dofinansowanie. W przypadku zidentyfikowania projektów gdzie ten sam podmiot występuje więcej niż 1 raz jako Wnioskodawca - wszystkie projekty tego podmiotu zostają odrzucone.</w:t>
            </w:r>
          </w:p>
        </w:tc>
        <w:tc>
          <w:tcPr>
            <w:tcW w:w="4643" w:type="dxa"/>
          </w:tcPr>
          <w:p w:rsidR="00F00E39" w:rsidRPr="004370BC" w:rsidRDefault="00F00E39" w:rsidP="00F00E39">
            <w:pPr>
              <w:rPr>
                <w:rFonts w:ascii="Myriad Pro" w:hAnsi="Myriad Pro" w:cs="Arial"/>
                <w:sz w:val="20"/>
              </w:rPr>
            </w:pPr>
            <w:r w:rsidRPr="004370BC">
              <w:rPr>
                <w:rFonts w:ascii="Myriad Pro" w:hAnsi="Myriad Pro" w:cs="Arial"/>
                <w:sz w:val="20"/>
              </w:rPr>
              <w:t>Spełnienie kryterium jest konieczne do przyznania dofinansowania.</w:t>
            </w:r>
          </w:p>
          <w:p w:rsidR="00F00E39" w:rsidRPr="004370BC" w:rsidRDefault="00F00E39" w:rsidP="00F00E39">
            <w:pPr>
              <w:rPr>
                <w:rFonts w:ascii="Myriad Pro" w:hAnsi="Myriad Pro" w:cs="Arial"/>
                <w:sz w:val="20"/>
              </w:rPr>
            </w:pPr>
            <w:r w:rsidRPr="004370BC">
              <w:rPr>
                <w:rFonts w:ascii="Myriad Pro" w:hAnsi="Myriad Pro" w:cs="Arial"/>
                <w:sz w:val="20"/>
              </w:rPr>
              <w:t>Projekt</w:t>
            </w:r>
            <w:r>
              <w:rPr>
                <w:rFonts w:ascii="Myriad Pro" w:hAnsi="Myriad Pro" w:cs="Arial"/>
                <w:sz w:val="20"/>
              </w:rPr>
              <w:t>y</w:t>
            </w:r>
            <w:r w:rsidRPr="004370BC">
              <w:rPr>
                <w:rFonts w:ascii="Myriad Pro" w:hAnsi="Myriad Pro" w:cs="Arial"/>
                <w:sz w:val="20"/>
              </w:rPr>
              <w:t xml:space="preserve"> niespełniające kryterium są odrzucane.</w:t>
            </w:r>
          </w:p>
          <w:p w:rsidR="00F00E39" w:rsidRPr="004370BC" w:rsidRDefault="00F00E39" w:rsidP="00F00E39">
            <w:pPr>
              <w:rPr>
                <w:rFonts w:ascii="Myriad Pro" w:hAnsi="Myriad Pro" w:cs="Arial"/>
                <w:sz w:val="20"/>
              </w:rPr>
            </w:pPr>
            <w:r w:rsidRPr="004370BC">
              <w:rPr>
                <w:rFonts w:ascii="Myriad Pro" w:hAnsi="Myriad Pro" w:cs="Arial"/>
                <w:sz w:val="20"/>
              </w:rPr>
              <w:t>Ocena spełniania kryterium polega na przypisaniu wartości logicznych „tak”, „nie”.</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2.</w:t>
            </w:r>
          </w:p>
        </w:tc>
        <w:tc>
          <w:tcPr>
            <w:tcW w:w="2531" w:type="dxa"/>
          </w:tcPr>
          <w:p w:rsidR="00F00E39" w:rsidRPr="004370BC" w:rsidRDefault="00F00E39" w:rsidP="00F00E39">
            <w:pPr>
              <w:jc w:val="both"/>
              <w:rPr>
                <w:rFonts w:ascii="Myriad Pro" w:hAnsi="Myriad Pro" w:cs="Arial"/>
                <w:sz w:val="20"/>
              </w:rPr>
            </w:pPr>
            <w:r w:rsidRPr="004370BC">
              <w:rPr>
                <w:rFonts w:ascii="Myriad Pro" w:hAnsi="Myriad Pro" w:cs="Arial"/>
                <w:sz w:val="20"/>
              </w:rPr>
              <w:t>Zgodność wsparcia</w:t>
            </w:r>
          </w:p>
        </w:tc>
        <w:tc>
          <w:tcPr>
            <w:tcW w:w="6237" w:type="dxa"/>
          </w:tcPr>
          <w:p w:rsidR="00F00E39" w:rsidRPr="004370BC" w:rsidRDefault="00F00E39" w:rsidP="00F00E39">
            <w:pPr>
              <w:jc w:val="both"/>
              <w:rPr>
                <w:rFonts w:ascii="Myriad Pro" w:hAnsi="Myriad Pro" w:cs="Arial"/>
                <w:sz w:val="20"/>
              </w:rPr>
            </w:pPr>
            <w:r w:rsidRPr="004370BC">
              <w:rPr>
                <w:rFonts w:ascii="Myriad Pro" w:hAnsi="Myriad Pro" w:cs="Arial"/>
                <w:sz w:val="20"/>
              </w:rPr>
              <w:t>1.</w:t>
            </w:r>
            <w:r w:rsidRPr="004370BC">
              <w:rPr>
                <w:rFonts w:ascii="Myriad Pro" w:hAnsi="Myriad Pro" w:cs="Arial"/>
                <w:sz w:val="20"/>
              </w:rPr>
              <w:tab/>
              <w:t>Projekt skierowany do grup docelowych z obszaru województwa zachodniopomorskiego (osób pracujących, uczących się lub zamieszkujących na obszarze województwa zachodniopomorskiego w rozumieniu przepisów Kodeksu Cywilnego).</w:t>
            </w:r>
          </w:p>
          <w:p w:rsidR="00F00E39" w:rsidRPr="004370BC" w:rsidRDefault="00F00E39" w:rsidP="00F00E39">
            <w:pPr>
              <w:jc w:val="both"/>
              <w:rPr>
                <w:rFonts w:ascii="Myriad Pro" w:hAnsi="Myriad Pro" w:cs="Arial"/>
                <w:sz w:val="20"/>
              </w:rPr>
            </w:pPr>
          </w:p>
          <w:p w:rsidR="00F00E39" w:rsidRPr="004370BC" w:rsidRDefault="00F00E39" w:rsidP="00F00E39">
            <w:pPr>
              <w:jc w:val="both"/>
              <w:rPr>
                <w:rFonts w:ascii="Myriad Pro" w:hAnsi="Myriad Pro" w:cs="Arial"/>
                <w:sz w:val="20"/>
              </w:rPr>
            </w:pPr>
            <w:r w:rsidRPr="004370BC">
              <w:rPr>
                <w:rFonts w:ascii="Myriad Pro" w:hAnsi="Myriad Pro" w:cs="Arial"/>
                <w:sz w:val="20"/>
              </w:rPr>
              <w:t>2.</w:t>
            </w:r>
            <w:r w:rsidRPr="004370BC">
              <w:rPr>
                <w:rFonts w:ascii="Myriad Pro" w:hAnsi="Myriad Pro" w:cs="Arial"/>
                <w:sz w:val="20"/>
              </w:rPr>
              <w:tab/>
              <w:t>Projektodawca wniesie wkład własny w wysokości nie mniejszej niż 5% wartości projektu, zgodnie z zapisami zawartymi w Szczegółowym Opisie Osi Priorytetowych Regionalnego Programu Operacyjnego Województwa Zachodniopomorskiego 2014-2020.</w:t>
            </w:r>
          </w:p>
          <w:p w:rsidR="00F00E39" w:rsidRPr="004370BC" w:rsidRDefault="00F00E39" w:rsidP="00F00E39">
            <w:pPr>
              <w:jc w:val="both"/>
              <w:rPr>
                <w:rFonts w:ascii="Myriad Pro" w:hAnsi="Myriad Pro" w:cs="Arial"/>
                <w:sz w:val="20"/>
              </w:rPr>
            </w:pPr>
          </w:p>
          <w:p w:rsidR="00F00E39" w:rsidRPr="004370BC" w:rsidRDefault="00F00E39" w:rsidP="00F00E39">
            <w:pPr>
              <w:jc w:val="both"/>
              <w:rPr>
                <w:rFonts w:ascii="Myriad Pro" w:hAnsi="Myriad Pro" w:cs="Arial"/>
                <w:sz w:val="20"/>
              </w:rPr>
            </w:pPr>
            <w:r w:rsidRPr="004370BC">
              <w:rPr>
                <w:rFonts w:ascii="Myriad Pro" w:hAnsi="Myriad Pro" w:cs="Arial"/>
                <w:sz w:val="20"/>
              </w:rPr>
              <w:t>3.</w:t>
            </w:r>
            <w:r w:rsidRPr="004370BC">
              <w:rPr>
                <w:rFonts w:ascii="Myriad Pro" w:hAnsi="Myriad Pro" w:cs="Arial"/>
                <w:sz w:val="20"/>
              </w:rPr>
              <w:tab/>
              <w:t>Co najmniej 10% grupy docelowej stanowić  będą osoby z niepełnosprawnościami.</w:t>
            </w:r>
          </w:p>
          <w:p w:rsidR="00F00E39" w:rsidRPr="004370BC" w:rsidRDefault="00F00E39" w:rsidP="00F00E39">
            <w:pPr>
              <w:jc w:val="both"/>
              <w:rPr>
                <w:rFonts w:ascii="Myriad Pro" w:hAnsi="Myriad Pro" w:cs="Arial"/>
                <w:sz w:val="20"/>
              </w:rPr>
            </w:pPr>
          </w:p>
          <w:p w:rsidR="00F00E39" w:rsidRPr="004370BC" w:rsidRDefault="00F00E39" w:rsidP="00F00E39">
            <w:pPr>
              <w:jc w:val="both"/>
              <w:rPr>
                <w:rFonts w:ascii="Myriad Pro" w:hAnsi="Myriad Pro" w:cs="Arial"/>
                <w:sz w:val="20"/>
              </w:rPr>
            </w:pPr>
            <w:r w:rsidRPr="004370BC">
              <w:rPr>
                <w:rFonts w:ascii="Myriad Pro" w:hAnsi="Myriad Pro" w:cs="Arial"/>
                <w:sz w:val="20"/>
              </w:rPr>
              <w:t>4.</w:t>
            </w:r>
            <w:r w:rsidRPr="004370BC">
              <w:rPr>
                <w:rFonts w:ascii="Myriad Pro" w:hAnsi="Myriad Pro" w:cs="Arial"/>
                <w:sz w:val="20"/>
              </w:rPr>
              <w:tab/>
              <w:t>Projekt zakłada osiągnięcie wskaźnika efektywności społecznej i zatrudnieniowej dla uczestników na poziomie zgodnym z Komunikatem Ministra Rozwoju w sprawie wyznaczenia minimalnych poziomów kryteriów efektywności społecznej i zatrudnieniowej dla Regionalnych Programów Operacyjnych:</w:t>
            </w:r>
          </w:p>
          <w:p w:rsidR="00F00E39" w:rsidRPr="004370BC" w:rsidRDefault="00F00E39" w:rsidP="00F00E39">
            <w:pPr>
              <w:jc w:val="both"/>
              <w:rPr>
                <w:rFonts w:ascii="Myriad Pro" w:hAnsi="Myriad Pro" w:cs="Arial"/>
                <w:sz w:val="20"/>
              </w:rPr>
            </w:pPr>
            <w:r w:rsidRPr="004370BC">
              <w:rPr>
                <w:rFonts w:ascii="Myriad Pro" w:hAnsi="Myriad Pro" w:cs="Arial"/>
                <w:sz w:val="20"/>
              </w:rPr>
              <w:t>-</w:t>
            </w:r>
            <w:r w:rsidRPr="004370BC">
              <w:rPr>
                <w:rFonts w:ascii="Myriad Pro" w:hAnsi="Myriad Pro" w:cs="Arial"/>
                <w:sz w:val="20"/>
              </w:rPr>
              <w:tab/>
              <w:t xml:space="preserve">w odniesieniu do osób z niepełnosprawnościami, </w:t>
            </w:r>
          </w:p>
          <w:p w:rsidR="00F00E39" w:rsidRPr="004370BC" w:rsidRDefault="00F00E39" w:rsidP="00F00E39">
            <w:pPr>
              <w:jc w:val="both"/>
              <w:rPr>
                <w:rFonts w:ascii="Myriad Pro" w:hAnsi="Myriad Pro" w:cs="Arial"/>
                <w:sz w:val="20"/>
              </w:rPr>
            </w:pPr>
            <w:r w:rsidRPr="004370BC">
              <w:rPr>
                <w:rFonts w:ascii="Myriad Pro" w:hAnsi="Myriad Pro" w:cs="Arial"/>
                <w:sz w:val="20"/>
              </w:rPr>
              <w:t>-</w:t>
            </w:r>
            <w:r w:rsidRPr="004370BC">
              <w:rPr>
                <w:rFonts w:ascii="Myriad Pro" w:hAnsi="Myriad Pro" w:cs="Arial"/>
                <w:sz w:val="20"/>
              </w:rPr>
              <w:tab/>
              <w:t>w odniesieniu do pozostałych osób zagrożonych ubóstwem lub wykluczeniem społecznym.</w:t>
            </w:r>
          </w:p>
          <w:p w:rsidR="00F00E39" w:rsidRPr="004370BC" w:rsidRDefault="00F00E39" w:rsidP="00F00E39">
            <w:pPr>
              <w:jc w:val="both"/>
              <w:rPr>
                <w:rFonts w:ascii="Myriad Pro" w:hAnsi="Myriad Pro" w:cs="Arial"/>
                <w:sz w:val="20"/>
              </w:rPr>
            </w:pPr>
          </w:p>
          <w:p w:rsidR="00F00E39" w:rsidRPr="004370BC" w:rsidRDefault="00F00E39" w:rsidP="00F00E39">
            <w:pPr>
              <w:jc w:val="both"/>
              <w:rPr>
                <w:rFonts w:ascii="Myriad Pro" w:hAnsi="Myriad Pro" w:cs="Arial"/>
                <w:sz w:val="20"/>
              </w:rPr>
            </w:pPr>
            <w:r w:rsidRPr="004370BC">
              <w:rPr>
                <w:rFonts w:ascii="Myriad Pro" w:hAnsi="Myriad Pro" w:cs="Arial"/>
                <w:sz w:val="20"/>
              </w:rPr>
              <w:t>5.</w:t>
            </w:r>
            <w:r w:rsidRPr="004370BC">
              <w:rPr>
                <w:rFonts w:ascii="Myriad Pro" w:hAnsi="Myriad Pro" w:cs="Arial"/>
                <w:sz w:val="20"/>
              </w:rPr>
              <w:tab/>
              <w:t xml:space="preserve">Realizowane w ramach projektu formy wsparcia prowadzące do nabycia/podniesienia kwalifikacji kończą się uzyskaniem dokumentu potwierdzającego nabyte kwalifikacje w rozumieniu Wytycznych w zakresie monitorowania postępu </w:t>
            </w:r>
            <w:r w:rsidRPr="004370BC">
              <w:rPr>
                <w:rFonts w:ascii="Myriad Pro" w:hAnsi="Myriad Pro" w:cs="Arial"/>
                <w:sz w:val="20"/>
              </w:rPr>
              <w:lastRenderedPageBreak/>
              <w:t>rzeczowego realizacji programów operacyjnych na lata 2014-2020.</w:t>
            </w:r>
          </w:p>
          <w:p w:rsidR="00F00E39" w:rsidRPr="004370BC" w:rsidRDefault="00F00E39" w:rsidP="00F00E39">
            <w:pPr>
              <w:jc w:val="both"/>
              <w:rPr>
                <w:rFonts w:ascii="Myriad Pro" w:hAnsi="Myriad Pro" w:cs="Arial"/>
                <w:sz w:val="20"/>
              </w:rPr>
            </w:pPr>
          </w:p>
          <w:p w:rsidR="00F00E39" w:rsidRPr="004370BC" w:rsidRDefault="00F00E39" w:rsidP="00F00E39">
            <w:pPr>
              <w:jc w:val="both"/>
              <w:rPr>
                <w:rFonts w:ascii="Myriad Pro" w:hAnsi="Myriad Pro" w:cs="Arial"/>
                <w:sz w:val="20"/>
              </w:rPr>
            </w:pPr>
            <w:r w:rsidRPr="004370BC">
              <w:rPr>
                <w:rFonts w:ascii="Myriad Pro" w:hAnsi="Myriad Pro" w:cs="Arial"/>
                <w:sz w:val="20"/>
              </w:rPr>
              <w:t>6.</w:t>
            </w:r>
            <w:r w:rsidRPr="004370BC">
              <w:rPr>
                <w:rFonts w:ascii="Myriad Pro" w:hAnsi="Myriad Pro" w:cs="Arial"/>
                <w:sz w:val="20"/>
              </w:rPr>
              <w:tab/>
              <w:t xml:space="preserve">Okres realizacji projektu rozpoczyna się nie później niż 8 miesięcy od daty zakończenia naboru. </w:t>
            </w:r>
          </w:p>
          <w:p w:rsidR="00F00E39" w:rsidRPr="004370BC" w:rsidRDefault="00F00E39" w:rsidP="00F00E39">
            <w:pPr>
              <w:jc w:val="both"/>
              <w:rPr>
                <w:rFonts w:ascii="Myriad Pro" w:hAnsi="Myriad Pro" w:cs="Arial"/>
                <w:sz w:val="20"/>
              </w:rPr>
            </w:pPr>
          </w:p>
          <w:p w:rsidR="00F00E39" w:rsidRPr="004370BC" w:rsidRDefault="00F00E39" w:rsidP="00F00E39">
            <w:pPr>
              <w:jc w:val="both"/>
              <w:rPr>
                <w:rFonts w:ascii="Myriad Pro" w:hAnsi="Myriad Pro" w:cs="Arial"/>
                <w:sz w:val="20"/>
              </w:rPr>
            </w:pPr>
            <w:r w:rsidRPr="004370BC">
              <w:rPr>
                <w:rFonts w:ascii="Myriad Pro" w:hAnsi="Myriad Pro" w:cs="Arial"/>
                <w:sz w:val="20"/>
              </w:rPr>
              <w:t>7.</w:t>
            </w:r>
            <w:r w:rsidRPr="004370BC">
              <w:rPr>
                <w:rFonts w:ascii="Myriad Pro" w:hAnsi="Myriad Pro" w:cs="Arial"/>
                <w:sz w:val="20"/>
              </w:rPr>
              <w:tab/>
              <w:t xml:space="preserve">W przypadku wsparcia osób bezrobotnych przez OPS/PCPR, wsparcie kierowane jest do tych osób bezrobotnych, które korzystają z pomocy społecznej lub kwalifikują się do objęcia wsparciem ze strony pomocy społecznej, w myśl ustawy z dnia 12 marca 2014 r. o pomocy społecznej, i  wobec których zastosowanie wyłącznie instrumentów i usług rynku pracy jest niewystarczające i istnieje konieczność zastosowania w pierwszej kolejności usług aktywnej integracji o charakterze społecznym. </w:t>
            </w:r>
          </w:p>
          <w:p w:rsidR="00F00E39" w:rsidRPr="004370BC" w:rsidRDefault="00F00E39" w:rsidP="00F00E39">
            <w:pPr>
              <w:jc w:val="both"/>
              <w:rPr>
                <w:rFonts w:ascii="Myriad Pro" w:hAnsi="Myriad Pro" w:cs="Arial"/>
                <w:sz w:val="20"/>
              </w:rPr>
            </w:pPr>
            <w:r w:rsidRPr="004370BC">
              <w:rPr>
                <w:rFonts w:ascii="Myriad Pro" w:hAnsi="Myriad Pro" w:cs="Arial"/>
                <w:sz w:val="20"/>
              </w:rPr>
              <w:t>W przypadku Projektodawców nie będących OPS/PCPR, jeżeli wsparcie kierowane jest do osób bezrobotnych, to winny być to osoby bezrobotne, wobec których w pierwszej kolejności istnieje konieczność zastosowania usług aktywnej integracji o charakterze społecznym.</w:t>
            </w:r>
          </w:p>
          <w:p w:rsidR="00F00E39" w:rsidRPr="004370BC" w:rsidRDefault="00F00E39" w:rsidP="00F00E39">
            <w:pPr>
              <w:jc w:val="both"/>
              <w:rPr>
                <w:rFonts w:ascii="Myriad Pro" w:hAnsi="Myriad Pro" w:cs="Arial"/>
                <w:sz w:val="20"/>
              </w:rPr>
            </w:pPr>
          </w:p>
          <w:p w:rsidR="00F00E39" w:rsidRPr="004370BC" w:rsidRDefault="00F00E39" w:rsidP="00F00E39">
            <w:pPr>
              <w:jc w:val="both"/>
              <w:rPr>
                <w:rFonts w:ascii="Myriad Pro" w:hAnsi="Myriad Pro" w:cs="Arial"/>
                <w:sz w:val="20"/>
              </w:rPr>
            </w:pPr>
            <w:r w:rsidRPr="004370BC">
              <w:rPr>
                <w:rFonts w:ascii="Myriad Pro" w:hAnsi="Myriad Pro" w:cs="Arial"/>
                <w:sz w:val="20"/>
              </w:rPr>
              <w:t>8.</w:t>
            </w:r>
            <w:r w:rsidRPr="004370BC">
              <w:rPr>
                <w:rFonts w:ascii="Myriad Pro" w:hAnsi="Myriad Pro" w:cs="Arial"/>
                <w:sz w:val="20"/>
              </w:rPr>
              <w:tab/>
              <w:t>W przypadku realizacji projektu przez OPS/PCPR okresy realizacji oraz grupy docelowe projektów realizowanych przez ten sam OPS/PCPR nie nakładają się na siebie w stosunku do projektów dotychczas przyjętych do realizacji przez Wojewódzki Urząd Pracy w Szczecinie w zakresie Osi Priorytetowej VII Działania 7.1.</w:t>
            </w:r>
          </w:p>
        </w:tc>
        <w:tc>
          <w:tcPr>
            <w:tcW w:w="4643" w:type="dxa"/>
          </w:tcPr>
          <w:p w:rsidR="00F00E39" w:rsidRPr="004370BC" w:rsidRDefault="00F00E39" w:rsidP="00F00E39">
            <w:pPr>
              <w:rPr>
                <w:rFonts w:ascii="Myriad Pro" w:hAnsi="Myriad Pro" w:cs="Arial"/>
                <w:sz w:val="20"/>
              </w:rPr>
            </w:pPr>
            <w:r w:rsidRPr="004370BC">
              <w:rPr>
                <w:rFonts w:ascii="Myriad Pro" w:hAnsi="Myriad Pro" w:cs="Arial"/>
                <w:sz w:val="20"/>
              </w:rPr>
              <w:lastRenderedPageBreak/>
              <w:t>Spełnienie kryterium jest konieczne do przyznania dofinansowania.</w:t>
            </w:r>
          </w:p>
          <w:p w:rsidR="00F00E39" w:rsidRPr="004370BC" w:rsidRDefault="00F00E39" w:rsidP="00F00E39">
            <w:pPr>
              <w:rPr>
                <w:rFonts w:ascii="Myriad Pro" w:hAnsi="Myriad Pro" w:cs="Arial"/>
                <w:sz w:val="20"/>
              </w:rPr>
            </w:pPr>
            <w:r w:rsidRPr="004370BC">
              <w:rPr>
                <w:rFonts w:ascii="Myriad Pro" w:hAnsi="Myriad Pro" w:cs="Arial"/>
                <w:sz w:val="20"/>
              </w:rPr>
              <w:t>Projekt</w:t>
            </w:r>
            <w:r>
              <w:rPr>
                <w:rFonts w:ascii="Myriad Pro" w:hAnsi="Myriad Pro" w:cs="Arial"/>
                <w:sz w:val="20"/>
              </w:rPr>
              <w:t>y</w:t>
            </w:r>
            <w:r w:rsidRPr="004370BC">
              <w:rPr>
                <w:rFonts w:ascii="Myriad Pro" w:hAnsi="Myriad Pro" w:cs="Arial"/>
                <w:sz w:val="20"/>
              </w:rPr>
              <w:t xml:space="preserve"> niespełniające kryterium są odrzucane.</w:t>
            </w:r>
          </w:p>
          <w:p w:rsidR="00F00E39" w:rsidRPr="004370BC" w:rsidRDefault="00F00E39" w:rsidP="00F00E39">
            <w:pPr>
              <w:rPr>
                <w:rFonts w:ascii="Myriad Pro" w:hAnsi="Myriad Pro" w:cs="Arial"/>
                <w:sz w:val="20"/>
              </w:rPr>
            </w:pPr>
            <w:r w:rsidRPr="004370BC">
              <w:rPr>
                <w:rFonts w:ascii="Myriad Pro" w:hAnsi="Myriad Pro" w:cs="Arial"/>
                <w:sz w:val="20"/>
              </w:rPr>
              <w:t>Ocena spełniania kryterium polega na przypisaniu wartości logicznych „tak”, „nie”.</w:t>
            </w:r>
          </w:p>
          <w:p w:rsidR="00F00E39" w:rsidRPr="004370BC" w:rsidRDefault="00F00E39" w:rsidP="00F00E39">
            <w:pPr>
              <w:rPr>
                <w:rFonts w:ascii="Myriad Pro" w:hAnsi="Myriad Pro" w:cs="Arial"/>
                <w:sz w:val="20"/>
              </w:rPr>
            </w:pPr>
          </w:p>
          <w:p w:rsidR="00F00E39" w:rsidRPr="004370BC" w:rsidRDefault="00F00E39" w:rsidP="00F00E39">
            <w:pPr>
              <w:jc w:val="both"/>
              <w:rPr>
                <w:rFonts w:ascii="Myriad Pro" w:hAnsi="Myriad Pro" w:cs="Arial"/>
                <w:sz w:val="20"/>
              </w:rPr>
            </w:pPr>
            <w:r w:rsidRPr="004370BC">
              <w:rPr>
                <w:rFonts w:ascii="Myriad Pro" w:hAnsi="Myriad Pro" w:cs="Arial"/>
                <w:sz w:val="20"/>
              </w:rPr>
              <w:t>W szczególnie uzasadnionych przypadkach, po rozstrzygnięciu konkursu, za zgodą Instytucji Pośredniczącej RPO WZ, dopuszcza się możliwość</w:t>
            </w:r>
            <w:r>
              <w:rPr>
                <w:rFonts w:ascii="Myriad Pro" w:hAnsi="Myriad Pro" w:cs="Arial"/>
                <w:sz w:val="20"/>
              </w:rPr>
              <w:t xml:space="preserve"> odstąpienia od kryterium </w:t>
            </w:r>
            <w:r w:rsidRPr="004370BC">
              <w:rPr>
                <w:rFonts w:ascii="Myriad Pro" w:hAnsi="Myriad Pro" w:cs="Arial"/>
                <w:sz w:val="20"/>
              </w:rPr>
              <w:t xml:space="preserve"> nr 6.</w:t>
            </w:r>
          </w:p>
          <w:p w:rsidR="00F00E39" w:rsidRPr="004370BC" w:rsidRDefault="00F00E39" w:rsidP="00F00E39">
            <w:pPr>
              <w:rPr>
                <w:rFonts w:ascii="Myriad Pro" w:hAnsi="Myriad Pro" w:cs="Arial"/>
                <w:sz w:val="20"/>
              </w:rPr>
            </w:pPr>
          </w:p>
        </w:tc>
      </w:tr>
    </w:tbl>
    <w:p w:rsidR="00F00E39" w:rsidRPr="004370BC" w:rsidRDefault="00F00E39" w:rsidP="00F00E39">
      <w:pPr>
        <w:jc w:val="center"/>
        <w:rPr>
          <w:rFonts w:ascii="Myriad Pro" w:hAnsi="Myriad Pro" w:cs="Arial"/>
          <w:sz w:val="20"/>
        </w:rPr>
      </w:pPr>
    </w:p>
    <w:tbl>
      <w:tblPr>
        <w:tblStyle w:val="Tabela-Siatka"/>
        <w:tblW w:w="14029" w:type="dxa"/>
        <w:tblLook w:val="04A0" w:firstRow="1" w:lastRow="0" w:firstColumn="1" w:lastColumn="0" w:noHBand="0" w:noVBand="1"/>
      </w:tblPr>
      <w:tblGrid>
        <w:gridCol w:w="583"/>
        <w:gridCol w:w="8768"/>
        <w:gridCol w:w="4678"/>
      </w:tblGrid>
      <w:tr w:rsidR="00F00E39" w:rsidRPr="004370BC" w:rsidTr="00F00E39">
        <w:tc>
          <w:tcPr>
            <w:tcW w:w="14029" w:type="dxa"/>
            <w:gridSpan w:val="3"/>
            <w:shd w:val="clear" w:color="auto" w:fill="EEECE1" w:themeFill="background2"/>
          </w:tcPr>
          <w:p w:rsidR="00F00E39" w:rsidRPr="004370BC" w:rsidRDefault="00F00E39" w:rsidP="00F00E39">
            <w:pPr>
              <w:jc w:val="center"/>
              <w:rPr>
                <w:rFonts w:ascii="Myriad Pro" w:hAnsi="Myriad Pro" w:cs="Arial"/>
                <w:sz w:val="20"/>
              </w:rPr>
            </w:pPr>
            <w:r w:rsidRPr="004370BC">
              <w:rPr>
                <w:rFonts w:ascii="Myriad Pro" w:hAnsi="Myriad Pro" w:cs="Arial"/>
                <w:sz w:val="20"/>
              </w:rPr>
              <w:t>Kryteria premiujące</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L.p.</w:t>
            </w:r>
          </w:p>
        </w:tc>
        <w:tc>
          <w:tcPr>
            <w:tcW w:w="8768" w:type="dxa"/>
          </w:tcPr>
          <w:p w:rsidR="00F00E39" w:rsidRPr="004370BC" w:rsidRDefault="00F00E39" w:rsidP="00F00E39">
            <w:pPr>
              <w:jc w:val="center"/>
              <w:rPr>
                <w:rFonts w:ascii="Myriad Pro" w:hAnsi="Myriad Pro" w:cs="Arial"/>
                <w:sz w:val="20"/>
              </w:rPr>
            </w:pPr>
            <w:r w:rsidRPr="004370BC">
              <w:rPr>
                <w:rFonts w:ascii="Myriad Pro" w:hAnsi="Myriad Pro" w:cs="Arial"/>
                <w:sz w:val="20"/>
              </w:rPr>
              <w:t>Definicja kryterium</w:t>
            </w:r>
          </w:p>
        </w:tc>
        <w:tc>
          <w:tcPr>
            <w:tcW w:w="4678" w:type="dxa"/>
          </w:tcPr>
          <w:p w:rsidR="00F00E39" w:rsidRPr="004370BC" w:rsidRDefault="00F00E39" w:rsidP="00F00E39">
            <w:pPr>
              <w:jc w:val="center"/>
              <w:rPr>
                <w:rFonts w:ascii="Myriad Pro" w:hAnsi="Myriad Pro" w:cs="Arial"/>
                <w:sz w:val="20"/>
              </w:rPr>
            </w:pPr>
            <w:r w:rsidRPr="004370BC">
              <w:rPr>
                <w:rFonts w:ascii="Myriad Pro" w:hAnsi="Myriad Pro" w:cs="Arial"/>
                <w:sz w:val="20"/>
              </w:rPr>
              <w:t>Opis znaczenia kryterium</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1</w:t>
            </w:r>
          </w:p>
        </w:tc>
        <w:tc>
          <w:tcPr>
            <w:tcW w:w="8768" w:type="dxa"/>
          </w:tcPr>
          <w:p w:rsidR="00F00E39" w:rsidRPr="004370BC" w:rsidRDefault="000A0C25" w:rsidP="00F00E39">
            <w:pPr>
              <w:jc w:val="center"/>
              <w:rPr>
                <w:rFonts w:ascii="Myriad Pro" w:hAnsi="Myriad Pro" w:cs="Arial"/>
                <w:sz w:val="20"/>
              </w:rPr>
            </w:pPr>
            <w:r>
              <w:rPr>
                <w:rFonts w:ascii="Myriad Pro" w:hAnsi="Myriad Pro" w:cs="Arial"/>
                <w:sz w:val="20"/>
              </w:rPr>
              <w:t>2</w:t>
            </w:r>
          </w:p>
        </w:tc>
        <w:tc>
          <w:tcPr>
            <w:tcW w:w="4678" w:type="dxa"/>
          </w:tcPr>
          <w:p w:rsidR="00F00E39" w:rsidRPr="004370BC" w:rsidRDefault="000A0C25" w:rsidP="00F00E39">
            <w:pPr>
              <w:jc w:val="center"/>
              <w:rPr>
                <w:rFonts w:ascii="Myriad Pro" w:hAnsi="Myriad Pro" w:cs="Arial"/>
                <w:sz w:val="20"/>
              </w:rPr>
            </w:pPr>
            <w:r>
              <w:rPr>
                <w:rFonts w:ascii="Myriad Pro" w:hAnsi="Myriad Pro" w:cs="Arial"/>
                <w:sz w:val="20"/>
              </w:rPr>
              <w:t>3</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1.</w:t>
            </w:r>
          </w:p>
        </w:tc>
        <w:tc>
          <w:tcPr>
            <w:tcW w:w="8768" w:type="dxa"/>
          </w:tcPr>
          <w:p w:rsidR="00F00E39" w:rsidRPr="004370BC" w:rsidRDefault="00F00E39" w:rsidP="00F00E39">
            <w:pPr>
              <w:jc w:val="both"/>
              <w:rPr>
                <w:rFonts w:ascii="Myriad Pro" w:hAnsi="Myriad Pro" w:cs="Arial"/>
                <w:sz w:val="20"/>
              </w:rPr>
            </w:pPr>
            <w:r w:rsidRPr="004370BC">
              <w:rPr>
                <w:rFonts w:ascii="Myriad Pro" w:hAnsi="Myriad Pro" w:cs="Arial"/>
                <w:sz w:val="20"/>
              </w:rPr>
              <w:t xml:space="preserve">Efektywność społeczna i zatrudnieniowa jest co najmniej o 10 </w:t>
            </w:r>
            <w:proofErr w:type="spellStart"/>
            <w:r w:rsidRPr="004370BC">
              <w:rPr>
                <w:rFonts w:ascii="Myriad Pro" w:hAnsi="Myriad Pro" w:cs="Arial"/>
                <w:sz w:val="20"/>
              </w:rPr>
              <w:t>pp</w:t>
            </w:r>
            <w:proofErr w:type="spellEnd"/>
            <w:r w:rsidRPr="004370BC">
              <w:rPr>
                <w:rFonts w:ascii="Myriad Pro" w:hAnsi="Myriad Pro" w:cs="Arial"/>
                <w:sz w:val="20"/>
              </w:rPr>
              <w:t xml:space="preserve"> większa, niż określona w Komunikacie Ministra Rozwoju w sprawie wyznaczenia minimalnych poziomów kryteriów efektywności społecznej i zatrudnieniowej dla Regionalnych Programów Operacyjnych:</w:t>
            </w:r>
          </w:p>
          <w:p w:rsidR="00F00E39" w:rsidRPr="004370BC" w:rsidRDefault="0065503C" w:rsidP="00F00E39">
            <w:pPr>
              <w:jc w:val="both"/>
              <w:rPr>
                <w:rFonts w:ascii="Myriad Pro" w:hAnsi="Myriad Pro" w:cs="Arial"/>
                <w:sz w:val="20"/>
              </w:rPr>
            </w:pPr>
            <w:r>
              <w:rPr>
                <w:rFonts w:ascii="Myriad Pro" w:hAnsi="Myriad Pro" w:cs="Arial"/>
                <w:sz w:val="20"/>
              </w:rPr>
              <w:t xml:space="preserve">- </w:t>
            </w:r>
            <w:r w:rsidR="00F00E39" w:rsidRPr="004370BC">
              <w:rPr>
                <w:rFonts w:ascii="Myriad Pro" w:hAnsi="Myriad Pro" w:cs="Arial"/>
                <w:sz w:val="20"/>
              </w:rPr>
              <w:t xml:space="preserve">w odniesieniu do osób z niepełnosprawnościami, </w:t>
            </w:r>
          </w:p>
          <w:p w:rsidR="00F00E39" w:rsidRPr="004370BC" w:rsidRDefault="0065503C" w:rsidP="00F00E39">
            <w:pPr>
              <w:jc w:val="both"/>
              <w:rPr>
                <w:rFonts w:ascii="Myriad Pro" w:hAnsi="Myriad Pro" w:cs="Arial"/>
                <w:sz w:val="20"/>
              </w:rPr>
            </w:pPr>
            <w:r>
              <w:rPr>
                <w:rFonts w:ascii="Myriad Pro" w:hAnsi="Myriad Pro" w:cs="Arial"/>
                <w:sz w:val="20"/>
              </w:rPr>
              <w:t xml:space="preserve">- </w:t>
            </w:r>
            <w:r w:rsidR="00F00E39" w:rsidRPr="004370BC">
              <w:rPr>
                <w:rFonts w:ascii="Myriad Pro" w:hAnsi="Myriad Pro" w:cs="Arial"/>
                <w:sz w:val="20"/>
              </w:rPr>
              <w:t>w odniesieniu do pozostałych osób zagrożonych ubóstwem lub wykluczeniem społecznym.</w:t>
            </w:r>
          </w:p>
          <w:p w:rsidR="00F00E39" w:rsidRPr="004370BC" w:rsidRDefault="00F00E39" w:rsidP="00F00E39">
            <w:pPr>
              <w:jc w:val="both"/>
              <w:rPr>
                <w:rFonts w:ascii="Myriad Pro" w:hAnsi="Myriad Pro" w:cs="Arial"/>
                <w:sz w:val="20"/>
              </w:rPr>
            </w:pPr>
          </w:p>
        </w:tc>
        <w:tc>
          <w:tcPr>
            <w:tcW w:w="4678" w:type="dxa"/>
          </w:tcPr>
          <w:p w:rsidR="00F00E39" w:rsidRPr="004370BC" w:rsidRDefault="00F00E39" w:rsidP="00F00E39">
            <w:pPr>
              <w:rPr>
                <w:rFonts w:ascii="Myriad Pro" w:hAnsi="Myriad Pro" w:cs="Arial"/>
                <w:sz w:val="20"/>
              </w:rPr>
            </w:pPr>
            <w:r w:rsidRPr="004370BC">
              <w:rPr>
                <w:rFonts w:ascii="Myriad Pro" w:hAnsi="Myriad Pro" w:cs="Arial"/>
                <w:sz w:val="20"/>
              </w:rPr>
              <w:t>Liczba punktów: 10</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2.</w:t>
            </w:r>
          </w:p>
        </w:tc>
        <w:tc>
          <w:tcPr>
            <w:tcW w:w="8768" w:type="dxa"/>
          </w:tcPr>
          <w:p w:rsidR="00F00E39" w:rsidRPr="004370BC" w:rsidRDefault="00F00E39" w:rsidP="0065503C">
            <w:pPr>
              <w:rPr>
                <w:rFonts w:ascii="Myriad Pro" w:hAnsi="Myriad Pro" w:cs="Arial"/>
                <w:sz w:val="20"/>
              </w:rPr>
            </w:pPr>
            <w:r w:rsidRPr="004370BC">
              <w:rPr>
                <w:rFonts w:ascii="Myriad Pro" w:hAnsi="Myriad Pro" w:cs="Arial"/>
                <w:sz w:val="20"/>
              </w:rPr>
              <w:t>Projekt skierowany jest do osób:</w:t>
            </w:r>
          </w:p>
          <w:p w:rsidR="00F00E39" w:rsidRPr="004370BC" w:rsidRDefault="0065503C" w:rsidP="0065503C">
            <w:pPr>
              <w:rPr>
                <w:rFonts w:ascii="Myriad Pro" w:hAnsi="Myriad Pro" w:cs="Arial"/>
                <w:sz w:val="20"/>
              </w:rPr>
            </w:pPr>
            <w:r>
              <w:rPr>
                <w:rFonts w:ascii="Myriad Pro" w:hAnsi="Myriad Pro" w:cs="Arial"/>
                <w:sz w:val="20"/>
              </w:rPr>
              <w:t xml:space="preserve">- </w:t>
            </w:r>
            <w:r w:rsidR="00F00E39" w:rsidRPr="004370BC">
              <w:rPr>
                <w:rFonts w:ascii="Myriad Pro" w:hAnsi="Myriad Pro" w:cs="Arial"/>
                <w:sz w:val="20"/>
              </w:rPr>
              <w:t xml:space="preserve">o znacznym lub umiarkowanym stopniu niepełnosprawności; </w:t>
            </w:r>
          </w:p>
          <w:p w:rsidR="00F00E39" w:rsidRPr="004370BC" w:rsidRDefault="00F00E39" w:rsidP="0065503C">
            <w:pPr>
              <w:rPr>
                <w:rFonts w:ascii="Myriad Pro" w:hAnsi="Myriad Pro" w:cs="Arial"/>
                <w:sz w:val="20"/>
              </w:rPr>
            </w:pPr>
            <w:r w:rsidRPr="004370BC">
              <w:rPr>
                <w:rFonts w:ascii="Myriad Pro" w:hAnsi="Myriad Pro" w:cs="Arial"/>
                <w:sz w:val="20"/>
              </w:rPr>
              <w:t>i/lub</w:t>
            </w:r>
          </w:p>
          <w:p w:rsidR="00F00E39" w:rsidRPr="004370BC" w:rsidRDefault="0065503C" w:rsidP="0065503C">
            <w:pPr>
              <w:rPr>
                <w:rFonts w:ascii="Myriad Pro" w:hAnsi="Myriad Pro" w:cs="Arial"/>
                <w:sz w:val="20"/>
              </w:rPr>
            </w:pPr>
            <w:r>
              <w:rPr>
                <w:rFonts w:ascii="Myriad Pro" w:hAnsi="Myriad Pro" w:cs="Arial"/>
                <w:sz w:val="20"/>
              </w:rPr>
              <w:lastRenderedPageBreak/>
              <w:t xml:space="preserve">- </w:t>
            </w:r>
            <w:r w:rsidR="00F00E39" w:rsidRPr="004370BC">
              <w:rPr>
                <w:rFonts w:ascii="Myriad Pro" w:hAnsi="Myriad Pro" w:cs="Arial"/>
                <w:sz w:val="20"/>
              </w:rPr>
              <w:t>z niepełnosprawnością sprzężoną ;</w:t>
            </w:r>
          </w:p>
          <w:p w:rsidR="00F00E39" w:rsidRPr="004370BC" w:rsidRDefault="00F00E39" w:rsidP="0065503C">
            <w:pPr>
              <w:rPr>
                <w:rFonts w:ascii="Myriad Pro" w:hAnsi="Myriad Pro" w:cs="Arial"/>
                <w:sz w:val="20"/>
              </w:rPr>
            </w:pPr>
            <w:r w:rsidRPr="004370BC">
              <w:rPr>
                <w:rFonts w:ascii="Myriad Pro" w:hAnsi="Myriad Pro" w:cs="Arial"/>
                <w:sz w:val="20"/>
              </w:rPr>
              <w:t xml:space="preserve">i/lub </w:t>
            </w:r>
          </w:p>
          <w:p w:rsidR="00F00E39" w:rsidRPr="004370BC" w:rsidRDefault="0065503C" w:rsidP="0065503C">
            <w:pPr>
              <w:rPr>
                <w:rFonts w:ascii="Myriad Pro" w:hAnsi="Myriad Pro" w:cs="Arial"/>
                <w:sz w:val="20"/>
              </w:rPr>
            </w:pPr>
            <w:r>
              <w:rPr>
                <w:rFonts w:ascii="Myriad Pro" w:hAnsi="Myriad Pro" w:cs="Arial"/>
                <w:sz w:val="20"/>
              </w:rPr>
              <w:t xml:space="preserve">- </w:t>
            </w:r>
            <w:r w:rsidR="00F00E39" w:rsidRPr="004370BC">
              <w:rPr>
                <w:rFonts w:ascii="Myriad Pro" w:hAnsi="Myriad Pro" w:cs="Arial"/>
                <w:sz w:val="20"/>
              </w:rPr>
              <w:t>z zaburzeniami psychicznymi, w tym osób z niepełnosprawnością intelektualną i osób z całościowymi zaburzeniami rozwojowymi na poziomie minimum 10% z ogółu uczestników projektu.</w:t>
            </w:r>
          </w:p>
          <w:p w:rsidR="00F00E39" w:rsidRPr="004370BC" w:rsidRDefault="00F00E39" w:rsidP="00F00E39">
            <w:pPr>
              <w:jc w:val="both"/>
              <w:rPr>
                <w:rFonts w:ascii="Myriad Pro" w:hAnsi="Myriad Pro" w:cs="Arial"/>
                <w:sz w:val="20"/>
              </w:rPr>
            </w:pPr>
          </w:p>
        </w:tc>
        <w:tc>
          <w:tcPr>
            <w:tcW w:w="4678" w:type="dxa"/>
          </w:tcPr>
          <w:p w:rsidR="00F00E39" w:rsidRPr="004370BC" w:rsidRDefault="00F00E39" w:rsidP="00F00E39">
            <w:pPr>
              <w:rPr>
                <w:rFonts w:ascii="Myriad Pro" w:hAnsi="Myriad Pro" w:cs="Arial"/>
                <w:sz w:val="20"/>
              </w:rPr>
            </w:pPr>
            <w:r w:rsidRPr="004370BC">
              <w:rPr>
                <w:rFonts w:ascii="Myriad Pro" w:hAnsi="Myriad Pro" w:cs="Arial"/>
                <w:sz w:val="20"/>
              </w:rPr>
              <w:lastRenderedPageBreak/>
              <w:t>Liczba punktów: 5</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lastRenderedPageBreak/>
              <w:t>3.</w:t>
            </w:r>
          </w:p>
        </w:tc>
        <w:tc>
          <w:tcPr>
            <w:tcW w:w="8768" w:type="dxa"/>
          </w:tcPr>
          <w:p w:rsidR="00F00E39" w:rsidRDefault="00F00E39" w:rsidP="00F00E39">
            <w:pPr>
              <w:jc w:val="both"/>
              <w:rPr>
                <w:rFonts w:ascii="Myriad Pro" w:hAnsi="Myriad Pro" w:cs="Arial"/>
                <w:sz w:val="20"/>
              </w:rPr>
            </w:pPr>
            <w:r w:rsidRPr="004370BC">
              <w:rPr>
                <w:rFonts w:ascii="Myriad Pro" w:hAnsi="Myriad Pro" w:cs="Arial"/>
                <w:sz w:val="20"/>
              </w:rPr>
              <w:t>Co najmniej 50% grupy docelowej stanowić będą osoby ze Specjalnej Strefy Włączenia.</w:t>
            </w:r>
          </w:p>
          <w:p w:rsidR="0065503C" w:rsidRPr="004370BC" w:rsidRDefault="0065503C" w:rsidP="00F00E39">
            <w:pPr>
              <w:jc w:val="both"/>
              <w:rPr>
                <w:rFonts w:ascii="Myriad Pro" w:hAnsi="Myriad Pro" w:cs="Arial"/>
                <w:sz w:val="20"/>
              </w:rPr>
            </w:pPr>
          </w:p>
        </w:tc>
        <w:tc>
          <w:tcPr>
            <w:tcW w:w="4678" w:type="dxa"/>
          </w:tcPr>
          <w:p w:rsidR="00F00E39" w:rsidRPr="004370BC" w:rsidRDefault="00F00E39" w:rsidP="00F00E39">
            <w:pPr>
              <w:rPr>
                <w:rFonts w:ascii="Myriad Pro" w:hAnsi="Myriad Pro" w:cs="Arial"/>
                <w:sz w:val="20"/>
              </w:rPr>
            </w:pPr>
            <w:r w:rsidRPr="004370BC">
              <w:rPr>
                <w:rFonts w:ascii="Myriad Pro" w:hAnsi="Myriad Pro" w:cs="Arial"/>
                <w:sz w:val="20"/>
              </w:rPr>
              <w:t>Liczba punktów: 5</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4.</w:t>
            </w:r>
          </w:p>
        </w:tc>
        <w:tc>
          <w:tcPr>
            <w:tcW w:w="8768" w:type="dxa"/>
          </w:tcPr>
          <w:p w:rsidR="00F00E39" w:rsidRPr="004370BC" w:rsidRDefault="00F00E39" w:rsidP="00F00E39">
            <w:pPr>
              <w:jc w:val="both"/>
              <w:rPr>
                <w:rFonts w:ascii="Myriad Pro" w:hAnsi="Myriad Pro" w:cs="Arial"/>
                <w:sz w:val="20"/>
              </w:rPr>
            </w:pPr>
            <w:r w:rsidRPr="004370BC">
              <w:rPr>
                <w:rFonts w:ascii="Myriad Pro" w:hAnsi="Myriad Pro" w:cs="Arial"/>
                <w:sz w:val="20"/>
              </w:rPr>
              <w:t>Projekt jest realizowany przez OPS/PCPR w partnerstwie z podmiotem ekonomii społecznej.</w:t>
            </w:r>
          </w:p>
          <w:p w:rsidR="00F00E39" w:rsidRPr="004370BC" w:rsidRDefault="00F00E39" w:rsidP="00F00E39">
            <w:pPr>
              <w:jc w:val="both"/>
              <w:rPr>
                <w:rFonts w:ascii="Myriad Pro" w:hAnsi="Myriad Pro" w:cs="Arial"/>
                <w:sz w:val="20"/>
              </w:rPr>
            </w:pPr>
          </w:p>
        </w:tc>
        <w:tc>
          <w:tcPr>
            <w:tcW w:w="4678" w:type="dxa"/>
          </w:tcPr>
          <w:p w:rsidR="00F00E39" w:rsidRPr="004370BC" w:rsidRDefault="00F00E39" w:rsidP="00F00E39">
            <w:pPr>
              <w:rPr>
                <w:rFonts w:ascii="Myriad Pro" w:hAnsi="Myriad Pro" w:cs="Arial"/>
                <w:sz w:val="20"/>
              </w:rPr>
            </w:pPr>
            <w:r w:rsidRPr="004370BC">
              <w:rPr>
                <w:rFonts w:ascii="Myriad Pro" w:hAnsi="Myriad Pro" w:cs="Arial"/>
                <w:sz w:val="20"/>
              </w:rPr>
              <w:t>Liczba punktów: 10</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5.</w:t>
            </w:r>
          </w:p>
        </w:tc>
        <w:tc>
          <w:tcPr>
            <w:tcW w:w="8768" w:type="dxa"/>
          </w:tcPr>
          <w:p w:rsidR="00F00E39" w:rsidRPr="004370BC" w:rsidRDefault="00F00E39" w:rsidP="00F00E39">
            <w:pPr>
              <w:jc w:val="both"/>
              <w:rPr>
                <w:rFonts w:ascii="Myriad Pro" w:hAnsi="Myriad Pro" w:cs="Arial"/>
                <w:sz w:val="20"/>
              </w:rPr>
            </w:pPr>
            <w:r w:rsidRPr="004370BC">
              <w:rPr>
                <w:rFonts w:ascii="Myriad Pro" w:hAnsi="Myriad Pro" w:cs="Arial"/>
                <w:sz w:val="20"/>
              </w:rPr>
              <w:t>Projektodawca od minimum 1 roku do dnia złożenia wniosku posiada: siedzibę i adres podmiotu, oddział, główne miejsce wykonywania działalności lub dodatkowe miejsce wykonywania działalności na terenie województwa zachodniopomorskiego.</w:t>
            </w:r>
          </w:p>
          <w:p w:rsidR="00F00E39" w:rsidRPr="004370BC" w:rsidRDefault="00F00E39" w:rsidP="00F00E39">
            <w:pPr>
              <w:jc w:val="both"/>
              <w:rPr>
                <w:rFonts w:ascii="Myriad Pro" w:hAnsi="Myriad Pro" w:cs="Arial"/>
                <w:sz w:val="20"/>
              </w:rPr>
            </w:pPr>
          </w:p>
        </w:tc>
        <w:tc>
          <w:tcPr>
            <w:tcW w:w="4678" w:type="dxa"/>
          </w:tcPr>
          <w:p w:rsidR="00F00E39" w:rsidRPr="004370BC" w:rsidRDefault="00F00E39" w:rsidP="00F00E39">
            <w:pPr>
              <w:rPr>
                <w:rFonts w:ascii="Myriad Pro" w:hAnsi="Myriad Pro" w:cs="Arial"/>
                <w:sz w:val="20"/>
              </w:rPr>
            </w:pPr>
            <w:r w:rsidRPr="004370BC">
              <w:rPr>
                <w:rFonts w:ascii="Myriad Pro" w:hAnsi="Myriad Pro" w:cs="Arial"/>
                <w:sz w:val="20"/>
              </w:rPr>
              <w:t>Liczba punktów: 10</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 xml:space="preserve">6. </w:t>
            </w:r>
          </w:p>
        </w:tc>
        <w:tc>
          <w:tcPr>
            <w:tcW w:w="8768" w:type="dxa"/>
          </w:tcPr>
          <w:p w:rsidR="00F00E39" w:rsidRPr="004370BC" w:rsidRDefault="00F00E39" w:rsidP="00F00E39">
            <w:pPr>
              <w:jc w:val="both"/>
              <w:rPr>
                <w:rFonts w:ascii="Myriad Pro" w:hAnsi="Myriad Pro" w:cs="Arial"/>
                <w:sz w:val="20"/>
              </w:rPr>
            </w:pPr>
            <w:r w:rsidRPr="004370BC">
              <w:rPr>
                <w:rFonts w:ascii="Myriad Pro" w:hAnsi="Myriad Pro" w:cs="Arial"/>
                <w:sz w:val="20"/>
              </w:rPr>
              <w:t>Minimum 35% grupy docelowej projektu uzyska po opuszczeniu programu kwalifikacje zawodowe kończące się uzyskaniem dokumentu potwierdzającego nabyte kwalifikacje w rozumieniu Wytycznych w zakresie monitorowania postępu rzeczowego realizacji programów operacyjnych na lata 2014-2020.</w:t>
            </w:r>
          </w:p>
          <w:p w:rsidR="00F00E39" w:rsidRPr="004370BC" w:rsidRDefault="00F00E39" w:rsidP="00F00E39">
            <w:pPr>
              <w:jc w:val="both"/>
              <w:rPr>
                <w:rFonts w:ascii="Myriad Pro" w:hAnsi="Myriad Pro" w:cs="Arial"/>
                <w:sz w:val="20"/>
              </w:rPr>
            </w:pPr>
          </w:p>
        </w:tc>
        <w:tc>
          <w:tcPr>
            <w:tcW w:w="4678" w:type="dxa"/>
          </w:tcPr>
          <w:p w:rsidR="00F00E39" w:rsidRPr="004370BC" w:rsidRDefault="00F00E39" w:rsidP="00F00E39">
            <w:pPr>
              <w:rPr>
                <w:rFonts w:ascii="Myriad Pro" w:hAnsi="Myriad Pro" w:cs="Arial"/>
                <w:sz w:val="20"/>
              </w:rPr>
            </w:pPr>
            <w:r w:rsidRPr="004370BC">
              <w:rPr>
                <w:rFonts w:ascii="Myriad Pro" w:hAnsi="Myriad Pro" w:cs="Arial"/>
                <w:sz w:val="20"/>
              </w:rPr>
              <w:t>Liczba punktów: 20</w:t>
            </w:r>
          </w:p>
        </w:tc>
      </w:tr>
    </w:tbl>
    <w:p w:rsidR="00D47B28" w:rsidRDefault="00D47B28" w:rsidP="0065503C">
      <w:pPr>
        <w:autoSpaceDE w:val="0"/>
        <w:autoSpaceDN w:val="0"/>
        <w:adjustRightInd w:val="0"/>
        <w:rPr>
          <w:rFonts w:ascii="Myriad Pro" w:hAnsi="Myriad Pro"/>
          <w:b/>
          <w:sz w:val="20"/>
        </w:rPr>
      </w:pPr>
    </w:p>
    <w:p w:rsidR="00B139F2" w:rsidRDefault="00B139F2" w:rsidP="007E2858">
      <w:pPr>
        <w:autoSpaceDE w:val="0"/>
        <w:autoSpaceDN w:val="0"/>
        <w:adjustRightInd w:val="0"/>
        <w:jc w:val="center"/>
        <w:rPr>
          <w:rFonts w:ascii="Myriad Pro" w:hAnsi="Myriad Pro"/>
          <w:b/>
          <w:sz w:val="20"/>
        </w:rPr>
      </w:pPr>
    </w:p>
    <w:p w:rsidR="00BD6BA6" w:rsidRPr="00CF34D8" w:rsidRDefault="00BD6BA6" w:rsidP="007E2858">
      <w:pPr>
        <w:autoSpaceDE w:val="0"/>
        <w:autoSpaceDN w:val="0"/>
        <w:adjustRightInd w:val="0"/>
        <w:jc w:val="center"/>
        <w:rPr>
          <w:rFonts w:ascii="Myriad Pro" w:hAnsi="Myriad Pro" w:cs="Arial"/>
          <w:b/>
          <w:bCs/>
          <w:sz w:val="20"/>
        </w:rPr>
      </w:pPr>
      <w:r>
        <w:rPr>
          <w:rFonts w:ascii="Myriad Pro" w:hAnsi="Myriad Pro"/>
          <w:b/>
          <w:sz w:val="20"/>
        </w:rPr>
        <w:t xml:space="preserve">Kryteria ogólne przyjęte Uchwałą </w:t>
      </w:r>
      <w:r w:rsidRPr="002456AE">
        <w:rPr>
          <w:rFonts w:ascii="Myriad Pro" w:hAnsi="Myriad Pro" w:cs="Arial"/>
          <w:b/>
          <w:bCs/>
          <w:sz w:val="20"/>
        </w:rPr>
        <w:t>Nr</w:t>
      </w:r>
      <w:r>
        <w:rPr>
          <w:rFonts w:ascii="Myriad Pro" w:hAnsi="Myriad Pro" w:cs="Arial"/>
          <w:b/>
          <w:bCs/>
          <w:sz w:val="20"/>
        </w:rPr>
        <w:t xml:space="preserve"> 82/17 Komitetu Monitorującego RPO WZ 2014-2020 </w:t>
      </w:r>
      <w:r w:rsidRPr="002456AE">
        <w:rPr>
          <w:rFonts w:ascii="Myriad Pro" w:hAnsi="Myriad Pro" w:cs="Arial"/>
          <w:b/>
          <w:bCs/>
          <w:sz w:val="20"/>
        </w:rPr>
        <w:t xml:space="preserve">z dnia </w:t>
      </w:r>
      <w:r>
        <w:rPr>
          <w:rFonts w:ascii="Myriad Pro" w:hAnsi="Myriad Pro" w:cs="Arial"/>
          <w:b/>
          <w:bCs/>
          <w:sz w:val="20"/>
        </w:rPr>
        <w:t>23 listopada 2017</w:t>
      </w:r>
      <w:r w:rsidRPr="00BC2A19">
        <w:rPr>
          <w:rFonts w:ascii="Myriad Pro" w:hAnsi="Myriad Pro" w:cs="Arial"/>
          <w:b/>
          <w:bCs/>
          <w:sz w:val="20"/>
        </w:rPr>
        <w:t xml:space="preserve"> r.</w:t>
      </w:r>
      <w:r w:rsidRPr="00FE2E54">
        <w:rPr>
          <w:rFonts w:ascii="Myriad Pro" w:hAnsi="Myriad Pro" w:cs="Arial"/>
          <w:b/>
          <w:bCs/>
          <w:sz w:val="20"/>
        </w:rPr>
        <w:t xml:space="preserve"> </w:t>
      </w:r>
      <w:r w:rsidRPr="00077747">
        <w:rPr>
          <w:rFonts w:ascii="Myriad Pro" w:hAnsi="Myriad Pro" w:cs="Arial"/>
          <w:b/>
          <w:bCs/>
          <w:sz w:val="20"/>
        </w:rPr>
        <w:t>(tryb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BD6BA6" w:rsidRPr="00E01003" w:rsidTr="00BD6BA6">
        <w:trPr>
          <w:jc w:val="center"/>
        </w:trPr>
        <w:tc>
          <w:tcPr>
            <w:tcW w:w="1900" w:type="dxa"/>
            <w:shd w:val="clear" w:color="auto" w:fill="B6DDE8"/>
          </w:tcPr>
          <w:p w:rsidR="00BD6BA6" w:rsidRPr="00E01003" w:rsidRDefault="00BD6BA6" w:rsidP="00BD6BA6">
            <w:pPr>
              <w:spacing w:before="40" w:after="40" w:line="240" w:lineRule="auto"/>
              <w:rPr>
                <w:rFonts w:ascii="Myriad Pro" w:hAnsi="Myriad Pro" w:cs="Arial"/>
                <w:sz w:val="20"/>
              </w:rPr>
            </w:pPr>
            <w:r w:rsidRPr="00E01003">
              <w:rPr>
                <w:rFonts w:ascii="Myriad Pro" w:hAnsi="Myriad Pro" w:cs="Arial"/>
                <w:sz w:val="20"/>
              </w:rPr>
              <w:t>Oś priorytetowa</w:t>
            </w:r>
          </w:p>
        </w:tc>
        <w:tc>
          <w:tcPr>
            <w:tcW w:w="12275" w:type="dxa"/>
            <w:shd w:val="clear" w:color="auto" w:fill="B6DDE8"/>
          </w:tcPr>
          <w:p w:rsidR="00BD6BA6" w:rsidRPr="00E01003" w:rsidRDefault="00BD6BA6" w:rsidP="00BD6BA6">
            <w:pPr>
              <w:spacing w:before="40" w:after="40" w:line="240" w:lineRule="auto"/>
              <w:rPr>
                <w:rFonts w:ascii="Myriad Pro" w:hAnsi="Myriad Pro" w:cs="Arial"/>
                <w:sz w:val="20"/>
              </w:rPr>
            </w:pPr>
            <w:r w:rsidRPr="00E01003">
              <w:rPr>
                <w:rFonts w:ascii="Myriad Pro" w:eastAsia="MyriadPro-Regular" w:hAnsi="Myriad Pro" w:cs="Arial"/>
                <w:sz w:val="20"/>
              </w:rPr>
              <w:t>VII Włączenie społeczne</w:t>
            </w:r>
          </w:p>
        </w:tc>
      </w:tr>
      <w:tr w:rsidR="00BD6BA6" w:rsidRPr="00E01003" w:rsidTr="00BD6BA6">
        <w:trPr>
          <w:jc w:val="center"/>
        </w:trPr>
        <w:tc>
          <w:tcPr>
            <w:tcW w:w="1900" w:type="dxa"/>
            <w:shd w:val="clear" w:color="auto" w:fill="B6DDE8"/>
          </w:tcPr>
          <w:p w:rsidR="00BD6BA6" w:rsidRPr="00E01003" w:rsidRDefault="00BD6BA6" w:rsidP="00BD6BA6">
            <w:pPr>
              <w:spacing w:before="40" w:after="40" w:line="240" w:lineRule="auto"/>
              <w:rPr>
                <w:rFonts w:ascii="Myriad Pro" w:hAnsi="Myriad Pro" w:cs="Arial"/>
                <w:sz w:val="20"/>
              </w:rPr>
            </w:pPr>
            <w:r w:rsidRPr="00E01003">
              <w:rPr>
                <w:rFonts w:ascii="Myriad Pro" w:hAnsi="Myriad Pro" w:cs="Arial"/>
                <w:sz w:val="20"/>
              </w:rPr>
              <w:t>Priorytet Inwestycyjny</w:t>
            </w:r>
          </w:p>
        </w:tc>
        <w:tc>
          <w:tcPr>
            <w:tcW w:w="12275" w:type="dxa"/>
            <w:shd w:val="clear" w:color="auto" w:fill="B6DDE8"/>
          </w:tcPr>
          <w:p w:rsidR="00BD6BA6" w:rsidRPr="00E01003" w:rsidRDefault="00BD6BA6" w:rsidP="00BD6BA6">
            <w:pPr>
              <w:spacing w:before="40" w:after="40" w:line="240" w:lineRule="auto"/>
              <w:rPr>
                <w:rFonts w:ascii="Myriad Pro" w:hAnsi="Myriad Pro" w:cs="Arial"/>
                <w:iCs/>
                <w:sz w:val="20"/>
              </w:rPr>
            </w:pPr>
            <w:r w:rsidRPr="00E01003">
              <w:rPr>
                <w:rFonts w:ascii="Myriad Pro" w:eastAsia="MyriadPro-Regular" w:hAnsi="Myriad Pro" w:cs="Arial"/>
                <w:sz w:val="20"/>
              </w:rPr>
              <w:t>9i Aktywne włączenie, w tym z myślą o promowaniu równych szans oraz aktywnego uczestnictwa i zwiększaniu szans na zatrudnienie.</w:t>
            </w:r>
          </w:p>
        </w:tc>
      </w:tr>
      <w:tr w:rsidR="00BD6BA6" w:rsidRPr="00E01003" w:rsidTr="00BD6BA6">
        <w:trPr>
          <w:jc w:val="center"/>
        </w:trPr>
        <w:tc>
          <w:tcPr>
            <w:tcW w:w="1900" w:type="dxa"/>
            <w:shd w:val="clear" w:color="auto" w:fill="B6DDE8"/>
          </w:tcPr>
          <w:p w:rsidR="00BD6BA6" w:rsidRPr="00E01003" w:rsidRDefault="00BD6BA6" w:rsidP="00BD6BA6">
            <w:pPr>
              <w:spacing w:before="40" w:after="40" w:line="240" w:lineRule="auto"/>
              <w:rPr>
                <w:rFonts w:ascii="Myriad Pro" w:hAnsi="Myriad Pro" w:cs="Arial"/>
                <w:sz w:val="20"/>
              </w:rPr>
            </w:pPr>
            <w:r w:rsidRPr="00E01003">
              <w:rPr>
                <w:rFonts w:ascii="Myriad Pro" w:hAnsi="Myriad Pro" w:cs="Arial"/>
                <w:sz w:val="20"/>
              </w:rPr>
              <w:t>Działanie</w:t>
            </w:r>
          </w:p>
        </w:tc>
        <w:tc>
          <w:tcPr>
            <w:tcW w:w="12275" w:type="dxa"/>
            <w:shd w:val="clear" w:color="auto" w:fill="B6DDE8"/>
          </w:tcPr>
          <w:p w:rsidR="00BD6BA6" w:rsidRPr="00E01003" w:rsidRDefault="00BD6BA6" w:rsidP="00BD6BA6">
            <w:pPr>
              <w:autoSpaceDE w:val="0"/>
              <w:autoSpaceDN w:val="0"/>
              <w:adjustRightInd w:val="0"/>
              <w:spacing w:after="0" w:line="240" w:lineRule="auto"/>
              <w:rPr>
                <w:rFonts w:ascii="Myriad Pro" w:eastAsia="MyriadPro-Regular" w:hAnsi="Myriad Pro" w:cs="Arial"/>
                <w:sz w:val="20"/>
              </w:rPr>
            </w:pPr>
            <w:r w:rsidRPr="00E01003">
              <w:rPr>
                <w:rFonts w:ascii="Myriad Pro" w:eastAsia="MyriadPro-Regular" w:hAnsi="Myriad Pro" w:cs="Arial"/>
                <w:sz w:val="20"/>
              </w:rPr>
              <w:t>7.1 Programy na rzecz integracji osób i rodzin zagrożonych ubóstwem i/lub wykluczeniem społecznym ukierunkowane na aktywizację społeczno-zawodową wykorzystującą instrumenty aktywizacji edukacyjnej, społecznej, zawodowej.</w:t>
            </w:r>
          </w:p>
        </w:tc>
      </w:tr>
      <w:tr w:rsidR="00BD6BA6" w:rsidRPr="00E01003" w:rsidTr="00BD6BA6">
        <w:trPr>
          <w:jc w:val="center"/>
        </w:trPr>
        <w:tc>
          <w:tcPr>
            <w:tcW w:w="1900" w:type="dxa"/>
            <w:shd w:val="clear" w:color="auto" w:fill="B6DDE8"/>
          </w:tcPr>
          <w:p w:rsidR="00BD6BA6" w:rsidRPr="00E01003" w:rsidRDefault="00BD6BA6" w:rsidP="00BD6BA6">
            <w:pPr>
              <w:spacing w:before="40" w:after="40" w:line="240" w:lineRule="auto"/>
              <w:rPr>
                <w:rFonts w:ascii="Myriad Pro" w:hAnsi="Myriad Pro" w:cs="Arial"/>
                <w:sz w:val="20"/>
              </w:rPr>
            </w:pPr>
            <w:r w:rsidRPr="00E01003">
              <w:rPr>
                <w:rFonts w:ascii="Myriad Pro" w:hAnsi="Myriad Pro" w:cs="Arial"/>
                <w:sz w:val="20"/>
              </w:rPr>
              <w:t>Typ projektu</w:t>
            </w:r>
          </w:p>
        </w:tc>
        <w:tc>
          <w:tcPr>
            <w:tcW w:w="12275" w:type="dxa"/>
            <w:shd w:val="clear" w:color="auto" w:fill="B6DDE8"/>
          </w:tcPr>
          <w:p w:rsidR="00BD6BA6" w:rsidRPr="00E01003" w:rsidRDefault="00BD6BA6" w:rsidP="00912095">
            <w:pPr>
              <w:pStyle w:val="Akapitzlist"/>
              <w:numPr>
                <w:ilvl w:val="0"/>
                <w:numId w:val="46"/>
              </w:numPr>
              <w:autoSpaceDE w:val="0"/>
              <w:autoSpaceDN w:val="0"/>
              <w:adjustRightInd w:val="0"/>
              <w:spacing w:after="0" w:line="240" w:lineRule="auto"/>
              <w:ind w:left="346"/>
              <w:jc w:val="both"/>
              <w:rPr>
                <w:rFonts w:eastAsia="MyriadPro-Regular" w:cs="Arial"/>
              </w:rPr>
            </w:pPr>
            <w:r w:rsidRPr="00E01003">
              <w:rPr>
                <w:rFonts w:eastAsia="MyriadPro-Regular" w:cs="Arial"/>
              </w:rPr>
              <w:t>Rozwój form aktywnej integracji oraz upowszechnianie aktywnej integracji i pracy socjalnej przez ośrodki pomocy społecznej oraz powiatowe centra pomocy rodzinie z wykorzystaniem usług aktywnej integracji o charakterze:</w:t>
            </w:r>
          </w:p>
          <w:p w:rsidR="00BD6BA6" w:rsidRPr="00E01003" w:rsidRDefault="00BD6BA6" w:rsidP="00912095">
            <w:pPr>
              <w:pStyle w:val="Akapitzlist"/>
              <w:numPr>
                <w:ilvl w:val="0"/>
                <w:numId w:val="47"/>
              </w:numPr>
              <w:autoSpaceDE w:val="0"/>
              <w:autoSpaceDN w:val="0"/>
              <w:adjustRightInd w:val="0"/>
              <w:spacing w:after="0" w:line="240" w:lineRule="auto"/>
              <w:ind w:left="346"/>
              <w:jc w:val="both"/>
              <w:rPr>
                <w:rFonts w:eastAsia="MyriadPro-Regular" w:cs="Arial"/>
              </w:rPr>
            </w:pPr>
            <w:r w:rsidRPr="00E01003">
              <w:rPr>
                <w:rFonts w:eastAsia="MyriadPro-Regular" w:cs="Arial"/>
              </w:rPr>
              <w:t>społecznym, których celem jest przywrócenie lub wzmocnienie kompetencji społecznych, zaradności, samodzielności i aktywności społecznej,</w:t>
            </w:r>
          </w:p>
          <w:p w:rsidR="00BD6BA6" w:rsidRPr="00E01003" w:rsidRDefault="00BD6BA6" w:rsidP="00912095">
            <w:pPr>
              <w:pStyle w:val="Akapitzlist"/>
              <w:numPr>
                <w:ilvl w:val="0"/>
                <w:numId w:val="47"/>
              </w:numPr>
              <w:autoSpaceDE w:val="0"/>
              <w:autoSpaceDN w:val="0"/>
              <w:adjustRightInd w:val="0"/>
              <w:spacing w:after="0" w:line="240" w:lineRule="auto"/>
              <w:ind w:left="346"/>
              <w:jc w:val="both"/>
              <w:rPr>
                <w:rFonts w:eastAsia="MyriadPro-Regular" w:cs="Arial"/>
              </w:rPr>
            </w:pPr>
            <w:r w:rsidRPr="00E01003">
              <w:rPr>
                <w:rFonts w:eastAsia="MyriadPro-Regular" w:cs="Arial"/>
              </w:rPr>
              <w:t xml:space="preserve">zawodowym, których celem jest pomoc w podjęciu decyzji dotyczącej wyboru lub zmiany zawodu, wyposażenie w kompetencje </w:t>
            </w:r>
            <w:r w:rsidRPr="00E01003">
              <w:rPr>
                <w:rFonts w:eastAsia="MyriadPro-Regular" w:cs="Arial"/>
              </w:rPr>
              <w:br/>
              <w:t>i kwalifikacje zawodowe oraz umiejętności pożądane na rynku pracy (poprzez m.in. udział w zajęciach w CIS, KIS lub WTZ), pomoc w utrzymaniu zatrudnienia</w:t>
            </w:r>
          </w:p>
          <w:p w:rsidR="00BD6BA6" w:rsidRPr="00E01003" w:rsidRDefault="00BD6BA6" w:rsidP="00912095">
            <w:pPr>
              <w:pStyle w:val="Akapitzlist"/>
              <w:numPr>
                <w:ilvl w:val="0"/>
                <w:numId w:val="47"/>
              </w:numPr>
              <w:autoSpaceDE w:val="0"/>
              <w:autoSpaceDN w:val="0"/>
              <w:adjustRightInd w:val="0"/>
              <w:spacing w:after="0" w:line="240" w:lineRule="auto"/>
              <w:ind w:left="346"/>
              <w:jc w:val="both"/>
              <w:rPr>
                <w:rFonts w:eastAsia="MyriadPro-Regular" w:cs="Arial"/>
              </w:rPr>
            </w:pPr>
            <w:r w:rsidRPr="00E01003">
              <w:rPr>
                <w:rFonts w:eastAsia="MyriadPro-Regular" w:cs="Arial"/>
              </w:rPr>
              <w:t xml:space="preserve">edukacyjnym, których celem jest wzrost poziomu wykształcenia lub jego dostosowanie do potrzeb rynku pracy (m.in. edukacja </w:t>
            </w:r>
            <w:r w:rsidRPr="00E01003">
              <w:rPr>
                <w:rFonts w:eastAsia="MyriadPro-Regular" w:cs="Arial"/>
              </w:rPr>
              <w:lastRenderedPageBreak/>
              <w:t>formalna, kursy i szkolenia zawodowe),</w:t>
            </w:r>
          </w:p>
          <w:p w:rsidR="00BD6BA6" w:rsidRPr="00E01003" w:rsidRDefault="00BD6BA6" w:rsidP="00912095">
            <w:pPr>
              <w:pStyle w:val="Akapitzlist"/>
              <w:numPr>
                <w:ilvl w:val="0"/>
                <w:numId w:val="47"/>
              </w:numPr>
              <w:autoSpaceDE w:val="0"/>
              <w:autoSpaceDN w:val="0"/>
              <w:adjustRightInd w:val="0"/>
              <w:spacing w:after="0" w:line="240" w:lineRule="auto"/>
              <w:ind w:left="346"/>
              <w:jc w:val="both"/>
              <w:rPr>
                <w:rFonts w:eastAsia="MyriadPro-Regular" w:cs="Arial"/>
              </w:rPr>
            </w:pPr>
            <w:r w:rsidRPr="00E01003">
              <w:rPr>
                <w:rFonts w:eastAsia="MyriadPro-Regular" w:cs="Arial"/>
              </w:rPr>
              <w:t xml:space="preserve">zdrowotnym, których celem jest wyeliminowanie lub złagodzenie barier zdrowotnych utrudniających funkcjonowanie </w:t>
            </w:r>
            <w:r w:rsidRPr="00E01003">
              <w:rPr>
                <w:rFonts w:eastAsia="MyriadPro-Regular" w:cs="Arial"/>
              </w:rPr>
              <w:br/>
              <w:t>w społeczeństwie lub powodujących oddalenie od rynku pracy.</w:t>
            </w:r>
          </w:p>
        </w:tc>
      </w:tr>
    </w:tbl>
    <w:p w:rsidR="00BD6BA6" w:rsidRPr="00E01003" w:rsidRDefault="00BD6BA6" w:rsidP="00BD6BA6">
      <w:pPr>
        <w:spacing w:after="0"/>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9"/>
        <w:gridCol w:w="2808"/>
        <w:gridCol w:w="6237"/>
        <w:gridCol w:w="4591"/>
      </w:tblGrid>
      <w:tr w:rsidR="00BD6BA6" w:rsidRPr="00E01003" w:rsidTr="00BD6BA6">
        <w:trPr>
          <w:jc w:val="center"/>
        </w:trPr>
        <w:tc>
          <w:tcPr>
            <w:tcW w:w="14175" w:type="dxa"/>
            <w:gridSpan w:val="4"/>
            <w:shd w:val="pct10" w:color="auto" w:fill="auto"/>
            <w:vAlign w:val="center"/>
          </w:tcPr>
          <w:p w:rsidR="00BD6BA6" w:rsidRPr="00E01003" w:rsidRDefault="00BD6BA6" w:rsidP="00BD6BA6">
            <w:pPr>
              <w:spacing w:before="40" w:after="40" w:line="276" w:lineRule="auto"/>
              <w:jc w:val="center"/>
              <w:rPr>
                <w:rFonts w:ascii="Myriad Pro" w:hAnsi="Myriad Pro" w:cs="Arial"/>
                <w:b/>
                <w:sz w:val="20"/>
              </w:rPr>
            </w:pPr>
            <w:r w:rsidRPr="00E01003">
              <w:rPr>
                <w:rFonts w:ascii="Myriad Pro" w:hAnsi="Myriad Pro" w:cs="Arial"/>
                <w:b/>
                <w:sz w:val="20"/>
              </w:rPr>
              <w:t>Kryteria dopuszczalności</w:t>
            </w:r>
          </w:p>
        </w:tc>
      </w:tr>
      <w:tr w:rsidR="00BD6BA6" w:rsidRPr="00E01003" w:rsidTr="00BD6BA6">
        <w:trPr>
          <w:jc w:val="center"/>
        </w:trPr>
        <w:tc>
          <w:tcPr>
            <w:tcW w:w="539" w:type="dxa"/>
          </w:tcPr>
          <w:p w:rsidR="00BD6BA6" w:rsidRPr="00E01003" w:rsidRDefault="00BD6BA6" w:rsidP="00BD6BA6">
            <w:pPr>
              <w:spacing w:before="40" w:after="40" w:line="276" w:lineRule="auto"/>
              <w:ind w:right="-81"/>
              <w:jc w:val="center"/>
              <w:rPr>
                <w:rFonts w:ascii="Myriad Pro" w:hAnsi="Myriad Pro" w:cs="Arial"/>
                <w:sz w:val="20"/>
              </w:rPr>
            </w:pPr>
            <w:r w:rsidRPr="00E01003">
              <w:rPr>
                <w:rFonts w:ascii="Myriad Pro" w:hAnsi="Myriad Pro" w:cs="Arial"/>
                <w:sz w:val="20"/>
              </w:rPr>
              <w:t>L.p.</w:t>
            </w:r>
          </w:p>
        </w:tc>
        <w:tc>
          <w:tcPr>
            <w:tcW w:w="2808"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Nazwa kryterium</w:t>
            </w:r>
          </w:p>
        </w:tc>
        <w:tc>
          <w:tcPr>
            <w:tcW w:w="6237"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Definicja kryterium</w:t>
            </w:r>
          </w:p>
        </w:tc>
        <w:tc>
          <w:tcPr>
            <w:tcW w:w="4591"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Opis znaczenia kryterium</w:t>
            </w:r>
          </w:p>
        </w:tc>
      </w:tr>
      <w:tr w:rsidR="00BD6BA6" w:rsidRPr="00E01003" w:rsidTr="00BD6BA6">
        <w:trPr>
          <w:jc w:val="center"/>
        </w:trPr>
        <w:tc>
          <w:tcPr>
            <w:tcW w:w="539" w:type="dxa"/>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1</w:t>
            </w:r>
          </w:p>
        </w:tc>
        <w:tc>
          <w:tcPr>
            <w:tcW w:w="2808"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2</w:t>
            </w:r>
          </w:p>
        </w:tc>
        <w:tc>
          <w:tcPr>
            <w:tcW w:w="6237"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3</w:t>
            </w:r>
          </w:p>
        </w:tc>
        <w:tc>
          <w:tcPr>
            <w:tcW w:w="4591"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4</w:t>
            </w:r>
          </w:p>
        </w:tc>
      </w:tr>
      <w:tr w:rsidR="00BD6BA6" w:rsidRPr="00E01003" w:rsidTr="00BD6BA6">
        <w:trPr>
          <w:jc w:val="center"/>
        </w:trPr>
        <w:tc>
          <w:tcPr>
            <w:tcW w:w="539" w:type="dxa"/>
          </w:tcPr>
          <w:p w:rsidR="00BD6BA6" w:rsidRPr="00E01003" w:rsidRDefault="00BD6BA6" w:rsidP="00912095">
            <w:pPr>
              <w:pStyle w:val="Akapitzlist"/>
              <w:numPr>
                <w:ilvl w:val="0"/>
                <w:numId w:val="48"/>
              </w:numPr>
              <w:spacing w:before="40" w:after="40" w:line="276" w:lineRule="auto"/>
              <w:ind w:left="0" w:firstLine="0"/>
              <w:contextualSpacing w:val="0"/>
              <w:rPr>
                <w:rFonts w:cs="Arial"/>
              </w:rPr>
            </w:pPr>
          </w:p>
        </w:tc>
        <w:tc>
          <w:tcPr>
            <w:tcW w:w="2808"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Zgodność z celem szczegółowym i rezultatami Działania</w:t>
            </w:r>
          </w:p>
        </w:tc>
        <w:tc>
          <w:tcPr>
            <w:tcW w:w="6237" w:type="dxa"/>
          </w:tcPr>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Projekt jest zgodny z właściwym celem szczegółowym RPO WZ 2014-2020 oraz koresponduje ze wskaźnikami dla danego Działania/typu projektu.</w:t>
            </w:r>
          </w:p>
        </w:tc>
        <w:tc>
          <w:tcPr>
            <w:tcW w:w="4591"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Spełnienie kryterium jest konieczne do przyznania dofinansowania.</w:t>
            </w:r>
          </w:p>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 xml:space="preserve">Projekty niespełniające kryterium są odrzucane. </w:t>
            </w:r>
          </w:p>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Ocena spełniania kryterium polega na przypisaniu wartości logicznych „tak”, „nie”.</w:t>
            </w:r>
          </w:p>
        </w:tc>
      </w:tr>
      <w:tr w:rsidR="00BD6BA6" w:rsidRPr="00E01003" w:rsidTr="00BD6BA6">
        <w:trPr>
          <w:jc w:val="center"/>
        </w:trPr>
        <w:tc>
          <w:tcPr>
            <w:tcW w:w="539" w:type="dxa"/>
          </w:tcPr>
          <w:p w:rsidR="00BD6BA6" w:rsidRPr="00E01003" w:rsidRDefault="00BD6BA6" w:rsidP="00912095">
            <w:pPr>
              <w:pStyle w:val="Akapitzlist"/>
              <w:numPr>
                <w:ilvl w:val="0"/>
                <w:numId w:val="48"/>
              </w:numPr>
              <w:spacing w:before="40" w:after="40" w:line="276" w:lineRule="auto"/>
              <w:ind w:left="0" w:firstLine="0"/>
              <w:contextualSpacing w:val="0"/>
              <w:rPr>
                <w:rFonts w:cs="Arial"/>
              </w:rPr>
            </w:pPr>
          </w:p>
        </w:tc>
        <w:tc>
          <w:tcPr>
            <w:tcW w:w="2808"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Zgodność z</w:t>
            </w:r>
            <w:r w:rsidRPr="00E01003">
              <w:rPr>
                <w:rFonts w:ascii="Myriad Pro" w:hAnsi="Myriad Pro" w:cs="Arial"/>
                <w:i/>
                <w:sz w:val="20"/>
              </w:rPr>
              <w:t xml:space="preserve"> </w:t>
            </w:r>
            <w:r w:rsidRPr="00E01003">
              <w:rPr>
                <w:rFonts w:ascii="Myriad Pro" w:hAnsi="Myriad Pro" w:cs="Arial"/>
                <w:sz w:val="20"/>
              </w:rPr>
              <w:t>typem projektu</w:t>
            </w:r>
          </w:p>
          <w:p w:rsidR="00BD6BA6" w:rsidRPr="00E01003" w:rsidRDefault="00BD6BA6" w:rsidP="00BD6BA6">
            <w:pPr>
              <w:spacing w:before="40" w:after="40" w:line="276" w:lineRule="auto"/>
              <w:rPr>
                <w:rFonts w:ascii="Myriad Pro" w:hAnsi="Myriad Pro" w:cs="Arial"/>
                <w:sz w:val="20"/>
              </w:rPr>
            </w:pPr>
          </w:p>
          <w:p w:rsidR="00BD6BA6" w:rsidRPr="00E01003" w:rsidRDefault="00BD6BA6" w:rsidP="00BD6BA6">
            <w:pPr>
              <w:spacing w:before="40" w:after="40" w:line="276" w:lineRule="auto"/>
              <w:rPr>
                <w:rFonts w:ascii="Myriad Pro" w:hAnsi="Myriad Pro" w:cs="Arial"/>
                <w:sz w:val="20"/>
              </w:rPr>
            </w:pPr>
          </w:p>
        </w:tc>
        <w:tc>
          <w:tcPr>
            <w:tcW w:w="6237" w:type="dxa"/>
          </w:tcPr>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 xml:space="preserve">Projekt jest zgodny z typem projektu oraz grupą docelową wskazaną w  </w:t>
            </w:r>
            <w:r w:rsidRPr="00E01003">
              <w:rPr>
                <w:rFonts w:ascii="Myriad Pro" w:hAnsi="Myriad Pro" w:cs="Arial"/>
                <w:i/>
                <w:sz w:val="20"/>
              </w:rPr>
              <w:t xml:space="preserve">SOOP RPO WZ 2014-2020 </w:t>
            </w:r>
            <w:r w:rsidRPr="00E01003">
              <w:rPr>
                <w:rFonts w:ascii="Myriad Pro" w:hAnsi="Myriad Pro" w:cs="Arial"/>
                <w:sz w:val="20"/>
              </w:rPr>
              <w:t xml:space="preserve">oraz </w:t>
            </w:r>
            <w:r w:rsidRPr="00E01003">
              <w:rPr>
                <w:rFonts w:ascii="Myriad Pro" w:hAnsi="Myriad Pro" w:cs="Arial"/>
                <w:i/>
                <w:sz w:val="20"/>
              </w:rPr>
              <w:t>Regulaminie konkursu.</w:t>
            </w:r>
            <w:r w:rsidRPr="00E01003">
              <w:rPr>
                <w:rFonts w:ascii="Myriad Pro" w:hAnsi="Myriad Pro" w:cs="Arial"/>
                <w:sz w:val="20"/>
              </w:rPr>
              <w:t xml:space="preserve"> </w:t>
            </w:r>
          </w:p>
        </w:tc>
        <w:tc>
          <w:tcPr>
            <w:tcW w:w="4591"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Spełnienie kryterium jest konieczne do przyznania dofinansowania.</w:t>
            </w:r>
          </w:p>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Projekty niespełniające kryterium są odrzucane.</w:t>
            </w:r>
          </w:p>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E01003">
              <w:rPr>
                <w:rFonts w:ascii="Myriad Pro" w:hAnsi="Myriad Pro" w:cs="Arial"/>
                <w:i/>
                <w:sz w:val="20"/>
              </w:rPr>
              <w:t>RPO WZ 2014-2020</w:t>
            </w:r>
            <w:r w:rsidRPr="00E01003">
              <w:rPr>
                <w:rFonts w:ascii="Myriad Pro" w:hAnsi="Myriad Pro" w:cs="Arial"/>
                <w:sz w:val="20"/>
              </w:rPr>
              <w:t xml:space="preserve">, </w:t>
            </w:r>
            <w:r w:rsidRPr="00E01003">
              <w:rPr>
                <w:rFonts w:ascii="Myriad Pro" w:hAnsi="Myriad Pro" w:cs="Arial"/>
                <w:i/>
                <w:sz w:val="20"/>
              </w:rPr>
              <w:t>SOOP RPO WZ 2014-2020</w:t>
            </w:r>
            <w:r w:rsidRPr="00E01003">
              <w:rPr>
                <w:rFonts w:ascii="Myriad Pro" w:hAnsi="Myriad Pro" w:cs="Arial"/>
                <w:sz w:val="20"/>
              </w:rPr>
              <w:t>, przepisów prawa -  mających wpływ na założenia dotyczące grupy docelowej i/lub typu projektu.</w:t>
            </w:r>
          </w:p>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Ocena spełniania kryterium polega na przypisaniu wartości logicznych „tak”, „nie”.</w:t>
            </w:r>
          </w:p>
        </w:tc>
      </w:tr>
      <w:tr w:rsidR="00BD6BA6" w:rsidRPr="00E01003" w:rsidTr="00BD6BA6">
        <w:trPr>
          <w:jc w:val="center"/>
        </w:trPr>
        <w:tc>
          <w:tcPr>
            <w:tcW w:w="539" w:type="dxa"/>
          </w:tcPr>
          <w:p w:rsidR="00BD6BA6" w:rsidRPr="00E01003" w:rsidRDefault="00BD6BA6" w:rsidP="00912095">
            <w:pPr>
              <w:pStyle w:val="Akapitzlist"/>
              <w:numPr>
                <w:ilvl w:val="0"/>
                <w:numId w:val="48"/>
              </w:numPr>
              <w:spacing w:before="40" w:after="40" w:line="276" w:lineRule="auto"/>
              <w:ind w:left="0" w:firstLine="0"/>
              <w:contextualSpacing w:val="0"/>
              <w:rPr>
                <w:rFonts w:cs="Arial"/>
              </w:rPr>
            </w:pPr>
          </w:p>
        </w:tc>
        <w:tc>
          <w:tcPr>
            <w:tcW w:w="2808"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Kwalifikowalność Beneficjenta/Partnera</w:t>
            </w:r>
          </w:p>
        </w:tc>
        <w:tc>
          <w:tcPr>
            <w:tcW w:w="6237" w:type="dxa"/>
          </w:tcPr>
          <w:p w:rsidR="00BD6BA6" w:rsidRPr="00E01003" w:rsidRDefault="00BD6BA6" w:rsidP="00BD6BA6">
            <w:pPr>
              <w:autoSpaceDE w:val="0"/>
              <w:autoSpaceDN w:val="0"/>
              <w:adjustRightInd w:val="0"/>
              <w:spacing w:after="200" w:line="276" w:lineRule="auto"/>
              <w:jc w:val="both"/>
              <w:rPr>
                <w:rFonts w:ascii="Myriad Pro" w:eastAsia="Malgun Gothic" w:hAnsi="Myriad Pro" w:cs="Arial"/>
                <w:sz w:val="20"/>
              </w:rPr>
            </w:pPr>
            <w:r w:rsidRPr="00E01003">
              <w:rPr>
                <w:rFonts w:ascii="Myriad Pro" w:eastAsia="Malgun Gothic" w:hAnsi="Myriad Pro" w:cs="Arial"/>
                <w:sz w:val="20"/>
              </w:rPr>
              <w:t>Beneficjent oraz Partner/</w:t>
            </w:r>
            <w:proofErr w:type="spellStart"/>
            <w:r w:rsidRPr="00E01003">
              <w:rPr>
                <w:rFonts w:ascii="Myriad Pro" w:eastAsia="Malgun Gothic" w:hAnsi="Myriad Pro" w:cs="Arial"/>
                <w:sz w:val="20"/>
              </w:rPr>
              <w:t>rzy</w:t>
            </w:r>
            <w:proofErr w:type="spellEnd"/>
            <w:r w:rsidRPr="00E01003">
              <w:rPr>
                <w:rFonts w:ascii="Myriad Pro" w:eastAsia="Malgun Gothic" w:hAnsi="Myriad Pro" w:cs="Arial"/>
                <w:sz w:val="20"/>
              </w:rPr>
              <w:t xml:space="preserve"> (o ile dotyczy) nie podlega/ją wyklucze</w:t>
            </w:r>
            <w:r>
              <w:rPr>
                <w:rFonts w:ascii="Myriad Pro" w:eastAsia="Malgun Gothic" w:hAnsi="Myriad Pro" w:cs="Arial"/>
                <w:sz w:val="20"/>
              </w:rPr>
              <w:t xml:space="preserve">niu z możliwości ubiegania się </w:t>
            </w:r>
            <w:r w:rsidRPr="00E01003">
              <w:rPr>
                <w:rFonts w:ascii="Myriad Pro" w:eastAsia="Malgun Gothic" w:hAnsi="Myriad Pro" w:cs="Arial"/>
                <w:sz w:val="20"/>
              </w:rPr>
              <w:t xml:space="preserve">o dofinansowanie, w tym wykluczeniu, o którym mowa w art. 207 ust. 4 ustawy z dnia 27 sierpnia </w:t>
            </w:r>
            <w:r w:rsidR="00A358E6">
              <w:rPr>
                <w:rFonts w:ascii="Myriad Pro" w:eastAsia="Malgun Gothic" w:hAnsi="Myriad Pro" w:cs="Arial"/>
                <w:sz w:val="20"/>
              </w:rPr>
              <w:t xml:space="preserve">2009 r., </w:t>
            </w:r>
            <w:r w:rsidRPr="00E01003">
              <w:rPr>
                <w:rFonts w:ascii="Myriad Pro" w:eastAsia="Malgun Gothic" w:hAnsi="Myriad Pro" w:cs="Arial"/>
                <w:sz w:val="20"/>
              </w:rPr>
              <w:t>o finansach publicznych.</w:t>
            </w:r>
          </w:p>
          <w:p w:rsidR="00BD6BA6" w:rsidRPr="00A358E6" w:rsidRDefault="00BD6BA6" w:rsidP="00BD6BA6">
            <w:pPr>
              <w:autoSpaceDE w:val="0"/>
              <w:autoSpaceDN w:val="0"/>
              <w:adjustRightInd w:val="0"/>
              <w:jc w:val="both"/>
              <w:rPr>
                <w:rFonts w:ascii="Myriad Pro" w:eastAsia="MyriadPro-Regular" w:hAnsi="Myriad Pro" w:cs="Arial"/>
                <w:sz w:val="20"/>
              </w:rPr>
            </w:pPr>
            <w:r w:rsidRPr="00E01003">
              <w:rPr>
                <w:rFonts w:ascii="Myriad Pro" w:eastAsia="MyriadPro-Regular" w:hAnsi="Myriad Pro" w:cs="Arial"/>
                <w:sz w:val="20"/>
              </w:rPr>
              <w:t xml:space="preserve">Beneficjent, zgodnie z </w:t>
            </w:r>
            <w:r w:rsidRPr="00E01003">
              <w:rPr>
                <w:rFonts w:ascii="Myriad Pro" w:eastAsia="MyriadPro-Regular" w:hAnsi="Myriad Pro" w:cs="Arial"/>
                <w:i/>
                <w:sz w:val="20"/>
              </w:rPr>
              <w:t>SOOP RPO WZ 2014-2020</w:t>
            </w:r>
            <w:r w:rsidRPr="00E01003">
              <w:rPr>
                <w:rFonts w:ascii="Myriad Pro" w:eastAsia="MyriadPro-Regular" w:hAnsi="Myriad Pro" w:cs="Arial"/>
                <w:sz w:val="20"/>
              </w:rPr>
              <w:t>, jest/są podmiotem/</w:t>
            </w:r>
            <w:proofErr w:type="spellStart"/>
            <w:r w:rsidRPr="00E01003">
              <w:rPr>
                <w:rFonts w:ascii="Myriad Pro" w:eastAsia="MyriadPro-Regular" w:hAnsi="Myriad Pro" w:cs="Arial"/>
                <w:sz w:val="20"/>
              </w:rPr>
              <w:t>ami</w:t>
            </w:r>
            <w:proofErr w:type="spellEnd"/>
            <w:r w:rsidRPr="00E01003">
              <w:rPr>
                <w:rFonts w:ascii="Myriad Pro" w:eastAsia="MyriadPro-Regular" w:hAnsi="Myriad Pro" w:cs="Arial"/>
                <w:sz w:val="20"/>
              </w:rPr>
              <w:t xml:space="preserve"> uprawnionym/i do ubiegania się o dofinansowanie </w:t>
            </w:r>
            <w:r w:rsidRPr="00E01003">
              <w:rPr>
                <w:rFonts w:ascii="Myriad Pro" w:eastAsia="MyriadPro-Regular" w:hAnsi="Myriad Pro" w:cs="Arial"/>
                <w:sz w:val="20"/>
              </w:rPr>
              <w:lastRenderedPageBreak/>
              <w:t>w ramach Działania typu/ów projektu/ów, w którym ogłoszony został konkurs.</w:t>
            </w:r>
          </w:p>
        </w:tc>
        <w:tc>
          <w:tcPr>
            <w:tcW w:w="4591" w:type="dxa"/>
          </w:tcPr>
          <w:p w:rsidR="00BD6BA6" w:rsidRPr="00E01003" w:rsidRDefault="00BD6BA6" w:rsidP="00BD6BA6">
            <w:pPr>
              <w:autoSpaceDE w:val="0"/>
              <w:autoSpaceDN w:val="0"/>
              <w:adjustRightInd w:val="0"/>
              <w:spacing w:line="276" w:lineRule="auto"/>
              <w:jc w:val="both"/>
              <w:rPr>
                <w:rFonts w:ascii="Myriad Pro" w:eastAsia="Malgun Gothic" w:hAnsi="Myriad Pro" w:cs="Arial"/>
                <w:sz w:val="20"/>
              </w:rPr>
            </w:pPr>
            <w:r w:rsidRPr="00E01003">
              <w:rPr>
                <w:rFonts w:ascii="Myriad Pro" w:eastAsia="Malgun Gothic" w:hAnsi="Myriad Pro" w:cs="Arial"/>
                <w:sz w:val="20"/>
              </w:rPr>
              <w:lastRenderedPageBreak/>
              <w:t>Spełnienie kryterium jest konieczne do przyznania dofinansowania.</w:t>
            </w:r>
          </w:p>
          <w:p w:rsidR="00BD6BA6" w:rsidRPr="00E01003" w:rsidRDefault="00BD6BA6" w:rsidP="00BD6BA6">
            <w:pPr>
              <w:autoSpaceDE w:val="0"/>
              <w:autoSpaceDN w:val="0"/>
              <w:adjustRightInd w:val="0"/>
              <w:spacing w:line="276" w:lineRule="auto"/>
              <w:jc w:val="both"/>
              <w:rPr>
                <w:rFonts w:ascii="Myriad Pro" w:eastAsia="Malgun Gothic" w:hAnsi="Myriad Pro" w:cs="Arial"/>
                <w:sz w:val="20"/>
              </w:rPr>
            </w:pPr>
            <w:r w:rsidRPr="00E01003">
              <w:rPr>
                <w:rFonts w:ascii="Myriad Pro" w:eastAsia="Malgun Gothic" w:hAnsi="Myriad Pro" w:cs="Arial"/>
                <w:sz w:val="20"/>
              </w:rPr>
              <w:t>Projekty niespełniające kryterium są odrzucane.</w:t>
            </w:r>
          </w:p>
          <w:p w:rsidR="00BD6BA6" w:rsidRPr="00E01003" w:rsidRDefault="00BD6BA6" w:rsidP="00BD6BA6">
            <w:pPr>
              <w:autoSpaceDE w:val="0"/>
              <w:autoSpaceDN w:val="0"/>
              <w:adjustRightInd w:val="0"/>
              <w:spacing w:line="276" w:lineRule="auto"/>
              <w:jc w:val="both"/>
              <w:rPr>
                <w:rFonts w:ascii="Myriad Pro" w:eastAsia="Malgun Gothic" w:hAnsi="Myriad Pro" w:cs="Arial"/>
                <w:sz w:val="20"/>
              </w:rPr>
            </w:pPr>
            <w:r w:rsidRPr="00E01003">
              <w:rPr>
                <w:rFonts w:ascii="Myriad Pro" w:hAnsi="Myriad Pro" w:cs="Arial"/>
                <w:sz w:val="20"/>
              </w:rPr>
              <w:t xml:space="preserve">Kryterium będzie weryfikowane na etapie KOP, na dzień podpisania umowy oraz w przypadku zmiany Partnera (jeśli dotyczy) </w:t>
            </w:r>
          </w:p>
          <w:p w:rsidR="00BD6BA6" w:rsidRPr="00E01003" w:rsidRDefault="00BD6BA6" w:rsidP="00BD6BA6">
            <w:pPr>
              <w:spacing w:before="40" w:line="276" w:lineRule="auto"/>
              <w:ind w:left="36"/>
              <w:contextualSpacing/>
              <w:rPr>
                <w:rFonts w:ascii="Myriad Pro" w:eastAsia="Malgun Gothic" w:hAnsi="Myriad Pro" w:cs="Arial"/>
                <w:sz w:val="20"/>
              </w:rPr>
            </w:pPr>
            <w:r w:rsidRPr="00E01003">
              <w:rPr>
                <w:rFonts w:ascii="Myriad Pro" w:eastAsia="Malgun Gothic" w:hAnsi="Myriad Pro" w:cs="Arial"/>
                <w:sz w:val="20"/>
              </w:rPr>
              <w:t xml:space="preserve">Ocena spełniania kryterium polega na </w:t>
            </w:r>
            <w:r w:rsidRPr="00E01003">
              <w:rPr>
                <w:rFonts w:ascii="Myriad Pro" w:eastAsia="Malgun Gothic" w:hAnsi="Myriad Pro" w:cs="Arial"/>
                <w:sz w:val="20"/>
              </w:rPr>
              <w:lastRenderedPageBreak/>
              <w:t>przypisaniu wartości logicznych „tak”, „nie”.</w:t>
            </w:r>
          </w:p>
        </w:tc>
      </w:tr>
      <w:tr w:rsidR="00BD6BA6" w:rsidRPr="00E01003" w:rsidTr="00BD6BA6">
        <w:trPr>
          <w:jc w:val="center"/>
        </w:trPr>
        <w:tc>
          <w:tcPr>
            <w:tcW w:w="539" w:type="dxa"/>
          </w:tcPr>
          <w:p w:rsidR="00BD6BA6" w:rsidRPr="00E01003" w:rsidRDefault="00BD6BA6" w:rsidP="00912095">
            <w:pPr>
              <w:pStyle w:val="Akapitzlist"/>
              <w:numPr>
                <w:ilvl w:val="0"/>
                <w:numId w:val="48"/>
              </w:numPr>
              <w:spacing w:before="40" w:after="40" w:line="276" w:lineRule="auto"/>
              <w:ind w:left="0" w:firstLine="0"/>
              <w:contextualSpacing w:val="0"/>
              <w:rPr>
                <w:rFonts w:cs="Arial"/>
              </w:rPr>
            </w:pPr>
          </w:p>
        </w:tc>
        <w:tc>
          <w:tcPr>
            <w:tcW w:w="2808"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Zgodność z zasadami horyzontalnymi.</w:t>
            </w:r>
          </w:p>
        </w:tc>
        <w:tc>
          <w:tcPr>
            <w:tcW w:w="6237"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Projekt jest zgodny z:</w:t>
            </w:r>
          </w:p>
          <w:p w:rsidR="00BD6BA6" w:rsidRPr="00E01003" w:rsidRDefault="00BD6BA6" w:rsidP="00912095">
            <w:pPr>
              <w:pStyle w:val="Akapitzlist"/>
              <w:numPr>
                <w:ilvl w:val="0"/>
                <w:numId w:val="49"/>
              </w:numPr>
              <w:spacing w:before="40" w:after="40" w:line="276" w:lineRule="auto"/>
              <w:ind w:left="315" w:hanging="284"/>
              <w:contextualSpacing w:val="0"/>
              <w:rPr>
                <w:rFonts w:cs="Arial"/>
              </w:rPr>
            </w:pPr>
            <w:r w:rsidRPr="00E01003">
              <w:rPr>
                <w:rFonts w:cs="Arial"/>
              </w:rPr>
              <w:t>zasadą rów</w:t>
            </w:r>
            <w:r>
              <w:rPr>
                <w:rFonts w:cs="Arial"/>
              </w:rPr>
              <w:t xml:space="preserve">ności szans kobiet i mężczyzn, </w:t>
            </w:r>
            <w:r w:rsidRPr="00E01003">
              <w:rPr>
                <w:rFonts w:cs="Arial"/>
              </w:rPr>
              <w:t xml:space="preserve">w oparciu o </w:t>
            </w:r>
            <w:r w:rsidRPr="00E01003">
              <w:rPr>
                <w:rFonts w:cs="Arial"/>
                <w:i/>
              </w:rPr>
              <w:t>standard minimum</w:t>
            </w:r>
            <w:r w:rsidRPr="00E01003">
              <w:rPr>
                <w:rFonts w:cs="Arial"/>
              </w:rPr>
              <w:t>,</w:t>
            </w:r>
          </w:p>
          <w:p w:rsidR="00BD6BA6" w:rsidRPr="00E01003" w:rsidRDefault="00BD6BA6" w:rsidP="00912095">
            <w:pPr>
              <w:pStyle w:val="Akapitzlist"/>
              <w:numPr>
                <w:ilvl w:val="0"/>
                <w:numId w:val="49"/>
              </w:numPr>
              <w:spacing w:before="40" w:after="40" w:line="276" w:lineRule="auto"/>
              <w:ind w:left="315" w:hanging="284"/>
              <w:contextualSpacing w:val="0"/>
              <w:rPr>
                <w:rFonts w:cs="Arial"/>
              </w:rPr>
            </w:pPr>
            <w:r w:rsidRPr="00E01003">
              <w:rPr>
                <w:rFonts w:cs="Arial"/>
              </w:rPr>
              <w:t xml:space="preserve">właściwymi politykami i zasadami wspólnotowymi: </w:t>
            </w:r>
          </w:p>
          <w:p w:rsidR="00BD6BA6" w:rsidRPr="00E01003" w:rsidRDefault="00BD6BA6" w:rsidP="00912095">
            <w:pPr>
              <w:pStyle w:val="Akapitzlist"/>
              <w:numPr>
                <w:ilvl w:val="0"/>
                <w:numId w:val="40"/>
              </w:numPr>
              <w:autoSpaceDE w:val="0"/>
              <w:autoSpaceDN w:val="0"/>
              <w:adjustRightInd w:val="0"/>
              <w:jc w:val="both"/>
              <w:rPr>
                <w:rFonts w:eastAsia="MyriadPro-Regular" w:cs="Arial"/>
              </w:rPr>
            </w:pPr>
            <w:r w:rsidRPr="00E01003">
              <w:rPr>
                <w:rFonts w:eastAsia="MyriadPro-Regular" w:cs="Arial"/>
              </w:rPr>
              <w:t>zrównoważonego rozwoju,</w:t>
            </w:r>
          </w:p>
          <w:p w:rsidR="00BD6BA6" w:rsidRPr="00E01003" w:rsidRDefault="00BD6BA6" w:rsidP="00912095">
            <w:pPr>
              <w:pStyle w:val="Akapitzlist"/>
              <w:numPr>
                <w:ilvl w:val="0"/>
                <w:numId w:val="40"/>
              </w:numPr>
              <w:autoSpaceDE w:val="0"/>
              <w:autoSpaceDN w:val="0"/>
              <w:adjustRightInd w:val="0"/>
              <w:jc w:val="both"/>
              <w:rPr>
                <w:rFonts w:eastAsia="MyriadPro-Regular" w:cs="Arial"/>
              </w:rPr>
            </w:pPr>
            <w:r w:rsidRPr="00E01003">
              <w:rPr>
                <w:rFonts w:eastAsia="MyriadPro-Regular" w:cs="Arial"/>
              </w:rPr>
              <w:t>promowania i realizacji zasady równości szans i niedyskryminacji, w tym. m. in. koniecznością stosowania zasady uniwersalnego projektowania.</w:t>
            </w:r>
          </w:p>
          <w:p w:rsidR="00BD6BA6" w:rsidRPr="00E01003" w:rsidRDefault="00BD6BA6" w:rsidP="00BD6BA6">
            <w:pPr>
              <w:autoSpaceDE w:val="0"/>
              <w:autoSpaceDN w:val="0"/>
              <w:adjustRightInd w:val="0"/>
              <w:jc w:val="both"/>
              <w:rPr>
                <w:rFonts w:ascii="Myriad Pro" w:eastAsia="MyriadPro-Regular" w:hAnsi="Myriad Pro" w:cs="Arial"/>
                <w:sz w:val="20"/>
              </w:rPr>
            </w:pPr>
            <w:r w:rsidRPr="00E01003">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w:t>
            </w:r>
            <w:r w:rsidR="00A358E6">
              <w:rPr>
                <w:rFonts w:ascii="Myriad Pro" w:eastAsia="MyriadPro-Regular" w:hAnsi="Myriad Pro" w:cs="Arial"/>
                <w:sz w:val="20"/>
              </w:rPr>
              <w:t xml:space="preserve">dbiorców, w szczególności osób </w:t>
            </w:r>
            <w:r w:rsidRPr="00E01003">
              <w:rPr>
                <w:rFonts w:ascii="Myriad Pro" w:eastAsia="MyriadPro-Regular" w:hAnsi="Myriad Pro" w:cs="Arial"/>
                <w:sz w:val="20"/>
              </w:rPr>
              <w:t>z niepełnosprawnościami.</w:t>
            </w:r>
          </w:p>
        </w:tc>
        <w:tc>
          <w:tcPr>
            <w:tcW w:w="4591"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Spełnienie kryterium jest konieczne do przyznania dofinansowania.</w:t>
            </w:r>
          </w:p>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Projekty niespełniające kryterium są odrzucane.</w:t>
            </w:r>
          </w:p>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Ocena spełniania kryterium polega na przypisaniu wartości logicznych „tak”, „nie”.</w:t>
            </w:r>
          </w:p>
        </w:tc>
      </w:tr>
    </w:tbl>
    <w:p w:rsidR="00BD6BA6" w:rsidRPr="00E01003" w:rsidRDefault="00BD6BA6" w:rsidP="00BD6BA6">
      <w:pPr>
        <w:spacing w:after="0"/>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835"/>
        <w:gridCol w:w="6237"/>
        <w:gridCol w:w="4591"/>
      </w:tblGrid>
      <w:tr w:rsidR="00BD6BA6" w:rsidRPr="00E01003" w:rsidTr="00BD6BA6">
        <w:trPr>
          <w:jc w:val="center"/>
        </w:trPr>
        <w:tc>
          <w:tcPr>
            <w:tcW w:w="14175" w:type="dxa"/>
            <w:gridSpan w:val="4"/>
            <w:shd w:val="clear" w:color="auto" w:fill="D9D9D9" w:themeFill="background1" w:themeFillShade="D9"/>
            <w:vAlign w:val="center"/>
          </w:tcPr>
          <w:p w:rsidR="00BD6BA6" w:rsidRPr="00E01003" w:rsidRDefault="00BD6BA6" w:rsidP="00BD6BA6">
            <w:pPr>
              <w:spacing w:before="40" w:after="40" w:line="240" w:lineRule="auto"/>
              <w:jc w:val="center"/>
              <w:rPr>
                <w:rFonts w:ascii="Myriad Pro" w:hAnsi="Myriad Pro" w:cs="Arial"/>
                <w:sz w:val="20"/>
              </w:rPr>
            </w:pPr>
            <w:r w:rsidRPr="00E01003">
              <w:rPr>
                <w:rFonts w:ascii="Myriad Pro" w:hAnsi="Myriad Pro" w:cs="Arial"/>
                <w:b/>
                <w:sz w:val="20"/>
              </w:rPr>
              <w:t>Kryteria wykonalności</w:t>
            </w:r>
          </w:p>
        </w:tc>
      </w:tr>
      <w:tr w:rsidR="00BD6BA6" w:rsidRPr="00E01003" w:rsidTr="00BD6BA6">
        <w:trPr>
          <w:jc w:val="center"/>
        </w:trPr>
        <w:tc>
          <w:tcPr>
            <w:tcW w:w="512" w:type="dxa"/>
          </w:tcPr>
          <w:p w:rsidR="00BD6BA6" w:rsidRPr="00E01003" w:rsidRDefault="00BD6BA6" w:rsidP="00BD6BA6">
            <w:pPr>
              <w:spacing w:before="40" w:after="40" w:line="240" w:lineRule="auto"/>
              <w:ind w:left="-22" w:right="-108"/>
              <w:rPr>
                <w:rFonts w:ascii="Myriad Pro" w:hAnsi="Myriad Pro" w:cs="Arial"/>
                <w:sz w:val="20"/>
              </w:rPr>
            </w:pPr>
            <w:r w:rsidRPr="00E01003">
              <w:rPr>
                <w:rFonts w:ascii="Myriad Pro" w:hAnsi="Myriad Pro" w:cs="Arial"/>
                <w:sz w:val="20"/>
              </w:rPr>
              <w:t>L.p.</w:t>
            </w:r>
          </w:p>
        </w:tc>
        <w:tc>
          <w:tcPr>
            <w:tcW w:w="2835" w:type="dxa"/>
            <w:vAlign w:val="center"/>
          </w:tcPr>
          <w:p w:rsidR="00BD6BA6" w:rsidRPr="00E01003" w:rsidRDefault="00BD6BA6" w:rsidP="00BD6BA6">
            <w:pPr>
              <w:spacing w:before="40" w:after="40" w:line="240" w:lineRule="auto"/>
              <w:jc w:val="center"/>
              <w:rPr>
                <w:rFonts w:ascii="Myriad Pro" w:hAnsi="Myriad Pro" w:cs="Arial"/>
                <w:sz w:val="20"/>
              </w:rPr>
            </w:pPr>
            <w:r w:rsidRPr="00E01003">
              <w:rPr>
                <w:rFonts w:ascii="Myriad Pro" w:hAnsi="Myriad Pro" w:cs="Arial"/>
                <w:sz w:val="20"/>
              </w:rPr>
              <w:t>Nazwa kryterium</w:t>
            </w:r>
          </w:p>
        </w:tc>
        <w:tc>
          <w:tcPr>
            <w:tcW w:w="6237" w:type="dxa"/>
            <w:vAlign w:val="center"/>
          </w:tcPr>
          <w:p w:rsidR="00BD6BA6" w:rsidRPr="00E01003" w:rsidRDefault="00BD6BA6" w:rsidP="00BD6BA6">
            <w:pPr>
              <w:spacing w:before="40" w:after="40" w:line="240" w:lineRule="auto"/>
              <w:jc w:val="center"/>
              <w:rPr>
                <w:rFonts w:ascii="Myriad Pro" w:hAnsi="Myriad Pro" w:cs="Arial"/>
                <w:sz w:val="20"/>
              </w:rPr>
            </w:pPr>
            <w:r w:rsidRPr="00E01003">
              <w:rPr>
                <w:rFonts w:ascii="Myriad Pro" w:hAnsi="Myriad Pro" w:cs="Arial"/>
                <w:sz w:val="20"/>
              </w:rPr>
              <w:t>Definicja kryterium</w:t>
            </w:r>
          </w:p>
        </w:tc>
        <w:tc>
          <w:tcPr>
            <w:tcW w:w="4591" w:type="dxa"/>
            <w:vAlign w:val="center"/>
          </w:tcPr>
          <w:p w:rsidR="00BD6BA6" w:rsidRPr="00E01003" w:rsidRDefault="00BD6BA6" w:rsidP="00BD6BA6">
            <w:pPr>
              <w:spacing w:before="40" w:after="40" w:line="240" w:lineRule="auto"/>
              <w:jc w:val="center"/>
              <w:rPr>
                <w:rFonts w:ascii="Myriad Pro" w:hAnsi="Myriad Pro" w:cs="Arial"/>
                <w:sz w:val="20"/>
              </w:rPr>
            </w:pPr>
            <w:r w:rsidRPr="00E01003">
              <w:rPr>
                <w:rFonts w:ascii="Myriad Pro" w:hAnsi="Myriad Pro" w:cs="Arial"/>
                <w:sz w:val="20"/>
              </w:rPr>
              <w:t>Opis znaczenia kryterium</w:t>
            </w:r>
          </w:p>
        </w:tc>
      </w:tr>
      <w:tr w:rsidR="00BD6BA6" w:rsidRPr="00E01003" w:rsidTr="00BD6BA6">
        <w:trPr>
          <w:jc w:val="center"/>
        </w:trPr>
        <w:tc>
          <w:tcPr>
            <w:tcW w:w="512" w:type="dxa"/>
          </w:tcPr>
          <w:p w:rsidR="00BD6BA6" w:rsidRPr="00E01003" w:rsidRDefault="00BD6BA6" w:rsidP="00BD6BA6">
            <w:pPr>
              <w:spacing w:before="40" w:after="40" w:line="240" w:lineRule="auto"/>
              <w:jc w:val="center"/>
              <w:rPr>
                <w:rFonts w:ascii="Myriad Pro" w:hAnsi="Myriad Pro" w:cs="Arial"/>
                <w:sz w:val="20"/>
              </w:rPr>
            </w:pPr>
            <w:r w:rsidRPr="00E01003">
              <w:rPr>
                <w:rFonts w:ascii="Myriad Pro" w:hAnsi="Myriad Pro" w:cs="Arial"/>
                <w:sz w:val="20"/>
              </w:rPr>
              <w:t>1</w:t>
            </w:r>
          </w:p>
        </w:tc>
        <w:tc>
          <w:tcPr>
            <w:tcW w:w="2835" w:type="dxa"/>
            <w:vAlign w:val="center"/>
          </w:tcPr>
          <w:p w:rsidR="00BD6BA6" w:rsidRPr="00E01003" w:rsidRDefault="00BD6BA6" w:rsidP="00BD6BA6">
            <w:pPr>
              <w:spacing w:before="40" w:after="40" w:line="240" w:lineRule="auto"/>
              <w:jc w:val="center"/>
              <w:rPr>
                <w:rFonts w:ascii="Myriad Pro" w:hAnsi="Myriad Pro" w:cs="Arial"/>
                <w:sz w:val="20"/>
              </w:rPr>
            </w:pPr>
            <w:r w:rsidRPr="00E01003">
              <w:rPr>
                <w:rFonts w:ascii="Myriad Pro" w:hAnsi="Myriad Pro" w:cs="Arial"/>
                <w:sz w:val="20"/>
              </w:rPr>
              <w:t>2</w:t>
            </w:r>
          </w:p>
        </w:tc>
        <w:tc>
          <w:tcPr>
            <w:tcW w:w="6237" w:type="dxa"/>
            <w:vAlign w:val="center"/>
          </w:tcPr>
          <w:p w:rsidR="00BD6BA6" w:rsidRPr="00E01003" w:rsidRDefault="00BD6BA6" w:rsidP="00BD6BA6">
            <w:pPr>
              <w:spacing w:before="40" w:after="40" w:line="240" w:lineRule="auto"/>
              <w:jc w:val="center"/>
              <w:rPr>
                <w:rFonts w:ascii="Myriad Pro" w:hAnsi="Myriad Pro" w:cs="Arial"/>
                <w:sz w:val="20"/>
              </w:rPr>
            </w:pPr>
            <w:r w:rsidRPr="00E01003">
              <w:rPr>
                <w:rFonts w:ascii="Myriad Pro" w:hAnsi="Myriad Pro" w:cs="Arial"/>
                <w:sz w:val="20"/>
              </w:rPr>
              <w:t>3</w:t>
            </w:r>
          </w:p>
        </w:tc>
        <w:tc>
          <w:tcPr>
            <w:tcW w:w="4591" w:type="dxa"/>
            <w:vAlign w:val="center"/>
          </w:tcPr>
          <w:p w:rsidR="00BD6BA6" w:rsidRPr="00E01003" w:rsidRDefault="00BD6BA6" w:rsidP="00BD6BA6">
            <w:pPr>
              <w:spacing w:before="40" w:after="40" w:line="240" w:lineRule="auto"/>
              <w:jc w:val="center"/>
              <w:rPr>
                <w:rFonts w:ascii="Myriad Pro" w:hAnsi="Myriad Pro" w:cs="Arial"/>
                <w:sz w:val="20"/>
              </w:rPr>
            </w:pPr>
            <w:r w:rsidRPr="00E01003">
              <w:rPr>
                <w:rFonts w:ascii="Myriad Pro" w:hAnsi="Myriad Pro" w:cs="Arial"/>
                <w:sz w:val="20"/>
              </w:rPr>
              <w:t>4</w:t>
            </w:r>
          </w:p>
        </w:tc>
      </w:tr>
      <w:tr w:rsidR="00BD6BA6" w:rsidRPr="00E01003" w:rsidTr="00BD6BA6">
        <w:trPr>
          <w:jc w:val="center"/>
        </w:trPr>
        <w:tc>
          <w:tcPr>
            <w:tcW w:w="512" w:type="dxa"/>
          </w:tcPr>
          <w:p w:rsidR="00BD6BA6" w:rsidRPr="00E01003" w:rsidRDefault="00BD6BA6" w:rsidP="00912095">
            <w:pPr>
              <w:pStyle w:val="Akapitzlist"/>
              <w:numPr>
                <w:ilvl w:val="0"/>
                <w:numId w:val="50"/>
              </w:numPr>
              <w:spacing w:before="40" w:after="40" w:line="240" w:lineRule="auto"/>
              <w:ind w:left="0" w:firstLine="0"/>
              <w:contextualSpacing w:val="0"/>
              <w:rPr>
                <w:rFonts w:cs="Arial"/>
              </w:rPr>
            </w:pPr>
          </w:p>
        </w:tc>
        <w:tc>
          <w:tcPr>
            <w:tcW w:w="2835" w:type="dxa"/>
            <w:shd w:val="clear" w:color="auto" w:fill="auto"/>
          </w:tcPr>
          <w:p w:rsidR="00BD6BA6" w:rsidRPr="00E01003" w:rsidRDefault="00BD6BA6" w:rsidP="00BD6BA6">
            <w:pPr>
              <w:spacing w:before="40" w:after="40" w:line="240" w:lineRule="auto"/>
              <w:rPr>
                <w:rFonts w:ascii="Myriad Pro" w:hAnsi="Myriad Pro" w:cs="Arial"/>
                <w:sz w:val="20"/>
              </w:rPr>
            </w:pPr>
            <w:r w:rsidRPr="00E01003">
              <w:rPr>
                <w:rFonts w:ascii="Myriad Pro" w:hAnsi="Myriad Pro" w:cs="Arial"/>
                <w:sz w:val="20"/>
              </w:rPr>
              <w:t>Zgodność prawna</w:t>
            </w:r>
          </w:p>
        </w:tc>
        <w:tc>
          <w:tcPr>
            <w:tcW w:w="6237" w:type="dxa"/>
          </w:tcPr>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hAnsi="Myriad Pro" w:cs="Arial"/>
                <w:sz w:val="20"/>
              </w:rPr>
              <w:t xml:space="preserve">Projekt jest zgodny z prawodawstwem wspólnotowym i krajowym, </w:t>
            </w:r>
            <w:r w:rsidRPr="00E01003">
              <w:rPr>
                <w:rFonts w:ascii="Myriad Pro" w:hAnsi="Myriad Pro" w:cs="Arial"/>
                <w:sz w:val="20"/>
              </w:rPr>
              <w:br/>
              <w:t>w tym przepisami ustawy z dnia 29 stycznia 2004 r.</w:t>
            </w:r>
            <w:r w:rsidRPr="00E01003">
              <w:rPr>
                <w:rFonts w:ascii="Myriad Pro" w:hAnsi="Myriad Pro" w:cs="Arial"/>
                <w:i/>
                <w:sz w:val="20"/>
              </w:rPr>
              <w:t xml:space="preserve"> Prawo zamówień publicznych</w:t>
            </w:r>
            <w:r w:rsidRPr="00E01003">
              <w:rPr>
                <w:rFonts w:ascii="Myriad Pro" w:hAnsi="Myriad Pro" w:cs="Arial"/>
                <w:sz w:val="20"/>
              </w:rPr>
              <w:t>.</w:t>
            </w:r>
            <w:r w:rsidRPr="00E01003">
              <w:rPr>
                <w:rFonts w:ascii="Myriad Pro" w:eastAsia="MyriadPro-Regular" w:hAnsi="Myriad Pro" w:cs="Arial"/>
                <w:sz w:val="20"/>
              </w:rPr>
              <w:t xml:space="preserve"> </w:t>
            </w:r>
          </w:p>
          <w:p w:rsidR="00BD6BA6" w:rsidRPr="00E01003" w:rsidRDefault="00BD6BA6" w:rsidP="00BD6BA6">
            <w:pPr>
              <w:autoSpaceDE w:val="0"/>
              <w:autoSpaceDN w:val="0"/>
              <w:adjustRightInd w:val="0"/>
              <w:jc w:val="both"/>
              <w:rPr>
                <w:rFonts w:ascii="Myriad Pro" w:hAnsi="Myriad Pro" w:cs="Arial"/>
                <w:sz w:val="20"/>
              </w:rPr>
            </w:pPr>
            <w:r w:rsidRPr="00E01003">
              <w:rPr>
                <w:rFonts w:ascii="Myriad Pro" w:eastAsia="MyriadPro-Regular" w:hAnsi="Myriad Pro" w:cs="Arial"/>
                <w:sz w:val="20"/>
              </w:rPr>
              <w:t xml:space="preserve">Projekt spełnia wymogi utworzenia partnerstwa zgodnie z art. 33 ust. 2-4a ustawy z dnia 11 lipca 2014 r. o zasadach realizacji programów </w:t>
            </w:r>
            <w:r w:rsidRPr="00E01003">
              <w:rPr>
                <w:rFonts w:ascii="Myriad Pro" w:eastAsia="MyriadPro-Regular" w:hAnsi="Myriad Pro" w:cs="Arial"/>
                <w:sz w:val="20"/>
              </w:rPr>
              <w:br/>
              <w:t>w zakresie polityki spójności finansowanych w perspektywie finansowej 2014-2020 (jeśli dotyczy).</w:t>
            </w:r>
          </w:p>
        </w:tc>
        <w:tc>
          <w:tcPr>
            <w:tcW w:w="4591" w:type="dxa"/>
          </w:tcPr>
          <w:p w:rsidR="00BD6BA6" w:rsidRPr="00E01003" w:rsidRDefault="00BD6BA6" w:rsidP="00BD6BA6">
            <w:pPr>
              <w:spacing w:before="40" w:after="40" w:line="240" w:lineRule="auto"/>
              <w:ind w:left="34"/>
              <w:contextualSpacing/>
              <w:jc w:val="both"/>
              <w:rPr>
                <w:rFonts w:ascii="Myriad Pro" w:hAnsi="Myriad Pro" w:cs="Arial"/>
                <w:sz w:val="20"/>
              </w:rPr>
            </w:pPr>
            <w:r w:rsidRPr="00E01003">
              <w:rPr>
                <w:rFonts w:ascii="Myriad Pro" w:hAnsi="Myriad Pro" w:cs="Arial"/>
                <w:sz w:val="20"/>
              </w:rPr>
              <w:t>Spełnienie kryterium jest konieczne do przyznania dofinansowania.</w:t>
            </w:r>
          </w:p>
          <w:p w:rsidR="00BD6BA6" w:rsidRPr="00E01003" w:rsidRDefault="00BD6BA6" w:rsidP="00BD6BA6">
            <w:pPr>
              <w:spacing w:before="40" w:after="40" w:line="240" w:lineRule="auto"/>
              <w:ind w:left="34"/>
              <w:contextualSpacing/>
              <w:jc w:val="both"/>
              <w:rPr>
                <w:rFonts w:ascii="Myriad Pro" w:hAnsi="Myriad Pro" w:cs="Arial"/>
                <w:sz w:val="20"/>
              </w:rPr>
            </w:pPr>
            <w:r w:rsidRPr="00E01003">
              <w:rPr>
                <w:rFonts w:ascii="Myriad Pro" w:hAnsi="Myriad Pro" w:cs="Arial"/>
                <w:sz w:val="20"/>
              </w:rPr>
              <w:t>Projekty niespełniające kryterium są odrzucane.</w:t>
            </w:r>
          </w:p>
          <w:p w:rsidR="00BD6BA6" w:rsidRPr="00E01003" w:rsidRDefault="00BD6BA6" w:rsidP="00BD6BA6">
            <w:pPr>
              <w:spacing w:before="40" w:after="40" w:line="240" w:lineRule="auto"/>
              <w:ind w:left="34"/>
              <w:contextualSpacing/>
              <w:jc w:val="both"/>
              <w:rPr>
                <w:rFonts w:ascii="Myriad Pro" w:hAnsi="Myriad Pro" w:cs="Arial"/>
                <w:sz w:val="20"/>
              </w:rPr>
            </w:pPr>
            <w:r w:rsidRPr="00E01003">
              <w:rPr>
                <w:rFonts w:ascii="Myriad Pro" w:hAnsi="Myriad Pro" w:cs="Arial"/>
                <w:sz w:val="20"/>
              </w:rPr>
              <w:t>Ocena spełniania kryterium polega na przypisaniu wartości logicznych „tak”, „nie”.</w:t>
            </w:r>
          </w:p>
        </w:tc>
      </w:tr>
      <w:tr w:rsidR="00BD6BA6" w:rsidRPr="00E01003" w:rsidTr="00BD6BA6">
        <w:trPr>
          <w:jc w:val="center"/>
        </w:trPr>
        <w:tc>
          <w:tcPr>
            <w:tcW w:w="512" w:type="dxa"/>
          </w:tcPr>
          <w:p w:rsidR="00BD6BA6" w:rsidRPr="00E01003" w:rsidRDefault="00BD6BA6" w:rsidP="00912095">
            <w:pPr>
              <w:pStyle w:val="Akapitzlist"/>
              <w:numPr>
                <w:ilvl w:val="0"/>
                <w:numId w:val="50"/>
              </w:numPr>
              <w:spacing w:after="0" w:line="240" w:lineRule="auto"/>
              <w:ind w:left="0" w:firstLine="0"/>
              <w:contextualSpacing w:val="0"/>
              <w:rPr>
                <w:rFonts w:cs="Arial"/>
              </w:rPr>
            </w:pPr>
          </w:p>
        </w:tc>
        <w:tc>
          <w:tcPr>
            <w:tcW w:w="2835" w:type="dxa"/>
            <w:shd w:val="clear" w:color="auto" w:fill="auto"/>
          </w:tcPr>
          <w:p w:rsidR="00BD6BA6" w:rsidRPr="00E01003" w:rsidRDefault="00BD6BA6" w:rsidP="00BD6BA6">
            <w:pPr>
              <w:autoSpaceDE w:val="0"/>
              <w:autoSpaceDN w:val="0"/>
              <w:adjustRightInd w:val="0"/>
              <w:spacing w:after="0"/>
              <w:rPr>
                <w:rFonts w:ascii="Myriad Pro" w:eastAsia="Malgun Gothic" w:hAnsi="Myriad Pro" w:cs="Arial"/>
                <w:sz w:val="20"/>
              </w:rPr>
            </w:pPr>
            <w:r w:rsidRPr="00E01003">
              <w:rPr>
                <w:rFonts w:ascii="Myriad Pro" w:eastAsia="Malgun Gothic" w:hAnsi="Myriad Pro" w:cs="Arial"/>
                <w:sz w:val="20"/>
              </w:rPr>
              <w:t>Zgodność</w:t>
            </w:r>
            <w:r>
              <w:rPr>
                <w:rFonts w:ascii="Myriad Pro" w:eastAsia="Malgun Gothic" w:hAnsi="Myriad Pro" w:cs="Arial"/>
                <w:sz w:val="20"/>
              </w:rPr>
              <w:t xml:space="preserve"> </w:t>
            </w:r>
            <w:r w:rsidRPr="00E01003">
              <w:rPr>
                <w:rFonts w:ascii="Myriad Pro" w:eastAsia="Malgun Gothic" w:hAnsi="Myriad Pro" w:cs="Arial"/>
                <w:sz w:val="20"/>
              </w:rPr>
              <w:t>z wymogami pomocy</w:t>
            </w:r>
            <w:r>
              <w:rPr>
                <w:rFonts w:ascii="Myriad Pro" w:eastAsia="Malgun Gothic" w:hAnsi="Myriad Pro" w:cs="Arial"/>
                <w:sz w:val="20"/>
              </w:rPr>
              <w:t xml:space="preserve"> </w:t>
            </w:r>
            <w:r w:rsidRPr="00E01003">
              <w:rPr>
                <w:rFonts w:ascii="Myriad Pro" w:eastAsia="Malgun Gothic" w:hAnsi="Myriad Pro" w:cs="Arial"/>
                <w:sz w:val="20"/>
              </w:rPr>
              <w:t>publicznej</w:t>
            </w:r>
          </w:p>
        </w:tc>
        <w:tc>
          <w:tcPr>
            <w:tcW w:w="6237" w:type="dxa"/>
          </w:tcPr>
          <w:p w:rsidR="00BD6BA6" w:rsidRPr="00E01003" w:rsidRDefault="00BD6BA6" w:rsidP="00BD6BA6">
            <w:pPr>
              <w:spacing w:after="0"/>
              <w:jc w:val="both"/>
              <w:rPr>
                <w:rFonts w:ascii="Myriad Pro" w:eastAsia="Malgun Gothic" w:hAnsi="Myriad Pro" w:cs="Arial"/>
                <w:sz w:val="20"/>
              </w:rPr>
            </w:pPr>
            <w:r w:rsidRPr="00E01003">
              <w:rPr>
                <w:rFonts w:ascii="Myriad Pro" w:eastAsia="Malgun Gothic" w:hAnsi="Myriad Pro" w:cs="Arial"/>
                <w:sz w:val="20"/>
              </w:rPr>
              <w:t xml:space="preserve">Projekt jest zgodny regułami pomocy publicznej i/lub pomocy </w:t>
            </w:r>
            <w:r w:rsidRPr="00E01003">
              <w:rPr>
                <w:rFonts w:ascii="Myriad Pro" w:eastAsia="Malgun Gothic" w:hAnsi="Myriad Pro" w:cs="Arial"/>
                <w:i/>
                <w:sz w:val="20"/>
              </w:rPr>
              <w:t xml:space="preserve">de </w:t>
            </w:r>
            <w:proofErr w:type="spellStart"/>
            <w:r w:rsidRPr="00E01003">
              <w:rPr>
                <w:rFonts w:ascii="Myriad Pro" w:eastAsia="Malgun Gothic" w:hAnsi="Myriad Pro" w:cs="Arial"/>
                <w:i/>
                <w:sz w:val="20"/>
              </w:rPr>
              <w:t>minimis</w:t>
            </w:r>
            <w:proofErr w:type="spellEnd"/>
            <w:r w:rsidRPr="00E01003">
              <w:rPr>
                <w:rFonts w:ascii="Myriad Pro" w:eastAsia="Malgun Gothic" w:hAnsi="Myriad Pro" w:cs="Arial"/>
                <w:sz w:val="20"/>
              </w:rPr>
              <w:t>.</w:t>
            </w:r>
          </w:p>
        </w:tc>
        <w:tc>
          <w:tcPr>
            <w:tcW w:w="4591" w:type="dxa"/>
          </w:tcPr>
          <w:p w:rsidR="00BD6BA6" w:rsidRPr="00E01003" w:rsidRDefault="00BD6BA6" w:rsidP="00BD6BA6">
            <w:pPr>
              <w:spacing w:before="40" w:after="40"/>
              <w:jc w:val="both"/>
              <w:rPr>
                <w:rFonts w:ascii="Myriad Pro" w:hAnsi="Myriad Pro" w:cs="Arial"/>
                <w:sz w:val="20"/>
              </w:rPr>
            </w:pPr>
            <w:r w:rsidRPr="00E01003">
              <w:rPr>
                <w:rFonts w:ascii="Myriad Pro" w:hAnsi="Myriad Pro" w:cs="Arial"/>
                <w:sz w:val="20"/>
              </w:rPr>
              <w:t>Jeżeli dotyczy: spełnienie kryterium jest konieczne do przyznania dofinansowania.</w:t>
            </w:r>
          </w:p>
          <w:p w:rsidR="00BD6BA6" w:rsidRPr="00E01003" w:rsidRDefault="00BD6BA6" w:rsidP="00BD6BA6">
            <w:pPr>
              <w:autoSpaceDE w:val="0"/>
              <w:autoSpaceDN w:val="0"/>
              <w:adjustRightInd w:val="0"/>
              <w:spacing w:after="0"/>
              <w:jc w:val="both"/>
              <w:rPr>
                <w:rFonts w:ascii="Myriad Pro" w:hAnsi="Myriad Pro" w:cs="Arial"/>
                <w:sz w:val="20"/>
              </w:rPr>
            </w:pPr>
            <w:r w:rsidRPr="00E01003">
              <w:rPr>
                <w:rFonts w:ascii="Myriad Pro" w:hAnsi="Myriad Pro" w:cs="Arial"/>
                <w:sz w:val="20"/>
              </w:rPr>
              <w:t>Projekty niespełniające kryterium są odrzucane.</w:t>
            </w:r>
          </w:p>
          <w:p w:rsidR="00BD6BA6" w:rsidRPr="00E01003" w:rsidRDefault="00BD6BA6" w:rsidP="00BD6BA6">
            <w:pPr>
              <w:autoSpaceDE w:val="0"/>
              <w:autoSpaceDN w:val="0"/>
              <w:adjustRightInd w:val="0"/>
              <w:jc w:val="both"/>
              <w:rPr>
                <w:rFonts w:ascii="Myriad Pro" w:hAnsi="Myriad Pro" w:cs="Arial"/>
                <w:sz w:val="20"/>
              </w:rPr>
            </w:pPr>
            <w:r w:rsidRPr="00E01003">
              <w:rPr>
                <w:rFonts w:ascii="Myriad Pro" w:hAnsi="Myriad Pro" w:cs="Arial"/>
                <w:sz w:val="20"/>
              </w:rPr>
              <w:t xml:space="preserve">Ocena spełniania kryterium polega na przypisaniu wartości logicznych „tak”, „nie”, „nie </w:t>
            </w:r>
            <w:r w:rsidRPr="00E01003">
              <w:rPr>
                <w:rFonts w:ascii="Myriad Pro" w:hAnsi="Myriad Pro" w:cs="Arial"/>
                <w:sz w:val="20"/>
              </w:rPr>
              <w:lastRenderedPageBreak/>
              <w:t>dotyczy”.</w:t>
            </w:r>
          </w:p>
        </w:tc>
      </w:tr>
      <w:tr w:rsidR="00BD6BA6" w:rsidRPr="00E01003" w:rsidTr="00BD6BA6">
        <w:trPr>
          <w:jc w:val="center"/>
        </w:trPr>
        <w:tc>
          <w:tcPr>
            <w:tcW w:w="512" w:type="dxa"/>
          </w:tcPr>
          <w:p w:rsidR="00BD6BA6" w:rsidRPr="00E01003" w:rsidRDefault="00BD6BA6" w:rsidP="00912095">
            <w:pPr>
              <w:pStyle w:val="Akapitzlist"/>
              <w:numPr>
                <w:ilvl w:val="0"/>
                <w:numId w:val="50"/>
              </w:numPr>
              <w:spacing w:after="0" w:line="240" w:lineRule="auto"/>
              <w:ind w:left="0" w:firstLine="0"/>
              <w:contextualSpacing w:val="0"/>
              <w:rPr>
                <w:rFonts w:cs="Arial"/>
              </w:rPr>
            </w:pPr>
          </w:p>
        </w:tc>
        <w:tc>
          <w:tcPr>
            <w:tcW w:w="2835" w:type="dxa"/>
            <w:shd w:val="clear" w:color="auto" w:fill="auto"/>
          </w:tcPr>
          <w:p w:rsidR="00BD6BA6" w:rsidRPr="00E01003" w:rsidRDefault="00BD6BA6" w:rsidP="00BD6BA6">
            <w:pPr>
              <w:spacing w:before="40" w:after="40" w:line="240" w:lineRule="auto"/>
              <w:rPr>
                <w:rFonts w:ascii="Myriad Pro" w:hAnsi="Myriad Pro" w:cs="Arial"/>
                <w:sz w:val="20"/>
              </w:rPr>
            </w:pPr>
            <w:r w:rsidRPr="00E01003">
              <w:rPr>
                <w:rFonts w:ascii="Myriad Pro" w:hAnsi="Myriad Pro" w:cs="Arial"/>
                <w:sz w:val="20"/>
              </w:rPr>
              <w:t>Zdolność finansowa</w:t>
            </w:r>
          </w:p>
        </w:tc>
        <w:tc>
          <w:tcPr>
            <w:tcW w:w="6237" w:type="dxa"/>
          </w:tcPr>
          <w:p w:rsidR="00BD6BA6" w:rsidRPr="00E01003" w:rsidRDefault="00BD6BA6" w:rsidP="00BD6BA6">
            <w:pPr>
              <w:spacing w:before="40" w:after="40"/>
              <w:jc w:val="both"/>
              <w:rPr>
                <w:rFonts w:ascii="Myriad Pro" w:hAnsi="Myriad Pro" w:cs="Arial"/>
                <w:sz w:val="20"/>
              </w:rPr>
            </w:pPr>
            <w:r w:rsidRPr="00E01003">
              <w:rPr>
                <w:rFonts w:ascii="Myriad Pro" w:hAnsi="Myriad Pro" w:cs="Arial"/>
                <w:sz w:val="20"/>
              </w:rPr>
              <w:t xml:space="preserve">Kondycja finansowa Beneficjenta na dzień złożenia wniosku o dofinansowanie gwarantuje osiągnięcie deklarowanych produktów lub rezultatów, zgodnie z </w:t>
            </w:r>
            <w:r>
              <w:rPr>
                <w:rFonts w:ascii="Myriad Pro" w:hAnsi="Myriad Pro" w:cs="Arial"/>
                <w:sz w:val="20"/>
              </w:rPr>
              <w:t xml:space="preserve">deklarowanym planem finansowym </w:t>
            </w:r>
            <w:r w:rsidRPr="00E01003">
              <w:rPr>
                <w:rFonts w:ascii="Myriad Pro" w:hAnsi="Myriad Pro" w:cs="Arial"/>
                <w:sz w:val="20"/>
              </w:rPr>
              <w:t>i w terminie określonym we wniosku o dofinansowanie.</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Beneficjent oraz Partner/</w:t>
            </w:r>
            <w:proofErr w:type="spellStart"/>
            <w:r w:rsidRPr="00E01003">
              <w:rPr>
                <w:rFonts w:ascii="Myriad Pro" w:eastAsia="MyriadPro-Regular" w:hAnsi="Myriad Pro" w:cs="Arial"/>
                <w:sz w:val="20"/>
              </w:rPr>
              <w:t>rzy</w:t>
            </w:r>
            <w:proofErr w:type="spellEnd"/>
            <w:r w:rsidRPr="00E01003">
              <w:rPr>
                <w:rFonts w:ascii="Myriad Pro" w:eastAsia="MyriadPro-Regular" w:hAnsi="Myriad Pro" w:cs="Arial"/>
                <w:sz w:val="20"/>
              </w:rPr>
              <w:t xml:space="preserve"> krajowi (o ile dotyczy), ponoszący wydatki</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 xml:space="preserve">w danym projekcie z EFS, posiadają </w:t>
            </w:r>
            <w:r w:rsidRPr="00E01003">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E01003">
              <w:rPr>
                <w:rFonts w:ascii="Myriad Pro" w:eastAsia="MyriadPro-Regular" w:hAnsi="Myriad Pro" w:cs="Arial"/>
                <w:sz w:val="20"/>
              </w:rPr>
              <w:t>równy lub wyższy od łącznych rocznych wydatków w danym projekcie z roku, w którym wydatki są najwyższe.</w:t>
            </w:r>
          </w:p>
          <w:p w:rsidR="00BD6BA6" w:rsidRPr="00E01003" w:rsidRDefault="00BD6BA6" w:rsidP="00BD6BA6">
            <w:pPr>
              <w:spacing w:before="40" w:after="0"/>
              <w:jc w:val="both"/>
              <w:rPr>
                <w:rFonts w:ascii="Myriad Pro" w:hAnsi="Myriad Pro" w:cs="Arial"/>
                <w:sz w:val="20"/>
              </w:rPr>
            </w:pPr>
            <w:r w:rsidRPr="00E01003">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591" w:type="dxa"/>
          </w:tcPr>
          <w:p w:rsidR="00BD6BA6" w:rsidRPr="00E01003" w:rsidRDefault="00BD6BA6" w:rsidP="00BD6BA6">
            <w:pPr>
              <w:spacing w:before="40" w:after="40"/>
              <w:jc w:val="both"/>
              <w:rPr>
                <w:rFonts w:ascii="Myriad Pro" w:hAnsi="Myriad Pro" w:cs="Arial"/>
                <w:sz w:val="20"/>
              </w:rPr>
            </w:pPr>
            <w:r w:rsidRPr="00E01003">
              <w:rPr>
                <w:rFonts w:ascii="Myriad Pro" w:hAnsi="Myriad Pro" w:cs="Arial"/>
                <w:sz w:val="20"/>
              </w:rPr>
              <w:t xml:space="preserve">Spełnienie kryterium jest konieczne do przyznania dofinansowania. </w:t>
            </w:r>
          </w:p>
          <w:p w:rsidR="00BD6BA6" w:rsidRPr="00E01003" w:rsidRDefault="00BD6BA6" w:rsidP="00BD6BA6">
            <w:pPr>
              <w:spacing w:before="40" w:after="40"/>
              <w:jc w:val="both"/>
              <w:rPr>
                <w:rFonts w:ascii="Myriad Pro" w:hAnsi="Myriad Pro" w:cs="Arial"/>
                <w:sz w:val="20"/>
              </w:rPr>
            </w:pPr>
            <w:r w:rsidRPr="00E01003">
              <w:rPr>
                <w:rFonts w:ascii="Myriad Pro" w:hAnsi="Myriad Pro" w:cs="Arial"/>
                <w:sz w:val="20"/>
              </w:rPr>
              <w:t>Kryterium weryfikowane będzie na etapie  KOP.</w:t>
            </w:r>
          </w:p>
          <w:p w:rsidR="00BD6BA6" w:rsidRPr="00E01003" w:rsidRDefault="00BD6BA6" w:rsidP="00BD6BA6">
            <w:pPr>
              <w:spacing w:before="40" w:after="40"/>
              <w:jc w:val="both"/>
              <w:rPr>
                <w:rFonts w:ascii="Myriad Pro" w:hAnsi="Myriad Pro" w:cs="Arial"/>
                <w:sz w:val="20"/>
              </w:rPr>
            </w:pPr>
          </w:p>
          <w:p w:rsidR="00BD6BA6" w:rsidRPr="00E01003" w:rsidRDefault="00BD6BA6" w:rsidP="00BD6BA6">
            <w:pPr>
              <w:autoSpaceDE w:val="0"/>
              <w:autoSpaceDN w:val="0"/>
              <w:adjustRightInd w:val="0"/>
              <w:spacing w:after="0"/>
              <w:jc w:val="both"/>
              <w:rPr>
                <w:rFonts w:ascii="Myriad Pro" w:hAnsi="Myriad Pro" w:cs="Arial"/>
                <w:sz w:val="20"/>
              </w:rPr>
            </w:pPr>
            <w:r w:rsidRPr="00E01003">
              <w:rPr>
                <w:rFonts w:ascii="Myriad Pro" w:hAnsi="Myriad Pro" w:cs="Arial"/>
                <w:sz w:val="20"/>
              </w:rPr>
              <w:t>Projekty niespełniające kryterium są odrzucane.</w:t>
            </w:r>
          </w:p>
          <w:p w:rsidR="00BD6BA6" w:rsidRPr="00E01003" w:rsidRDefault="00BD6BA6" w:rsidP="00BD6BA6">
            <w:pPr>
              <w:spacing w:before="40" w:after="40"/>
              <w:jc w:val="both"/>
              <w:rPr>
                <w:rFonts w:ascii="Myriad Pro" w:hAnsi="Myriad Pro" w:cs="Arial"/>
                <w:sz w:val="20"/>
              </w:rPr>
            </w:pPr>
            <w:r w:rsidRPr="00E01003">
              <w:rPr>
                <w:rFonts w:ascii="Myriad Pro" w:hAnsi="Myriad Pro" w:cs="Arial"/>
                <w:sz w:val="20"/>
              </w:rPr>
              <w:t>Ocena spełniania kryterium polega na przypisaniu wartości logicznych „tak”, „nie”.</w:t>
            </w:r>
          </w:p>
        </w:tc>
      </w:tr>
    </w:tbl>
    <w:p w:rsidR="00BD6BA6" w:rsidRPr="00E01003" w:rsidRDefault="00BD6BA6" w:rsidP="00BD6BA6">
      <w:pPr>
        <w:spacing w:after="0"/>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237"/>
        <w:gridCol w:w="4614"/>
      </w:tblGrid>
      <w:tr w:rsidR="00BD6BA6" w:rsidRPr="00E01003" w:rsidTr="00BD6BA6">
        <w:trPr>
          <w:trHeight w:val="406"/>
        </w:trPr>
        <w:tc>
          <w:tcPr>
            <w:tcW w:w="14220" w:type="dxa"/>
            <w:gridSpan w:val="4"/>
            <w:shd w:val="clear" w:color="auto" w:fill="BFBFBF" w:themeFill="background1" w:themeFillShade="BF"/>
            <w:vAlign w:val="center"/>
          </w:tcPr>
          <w:p w:rsidR="00BD6BA6" w:rsidRPr="00E01003" w:rsidRDefault="00BD6BA6" w:rsidP="00BD6BA6">
            <w:pPr>
              <w:spacing w:before="40" w:after="40" w:line="240" w:lineRule="auto"/>
              <w:contextualSpacing/>
              <w:jc w:val="center"/>
              <w:rPr>
                <w:rFonts w:ascii="Myriad Pro" w:hAnsi="Myriad Pro" w:cs="Arial"/>
                <w:b/>
                <w:sz w:val="20"/>
              </w:rPr>
            </w:pPr>
            <w:r w:rsidRPr="00E01003">
              <w:rPr>
                <w:rFonts w:ascii="Myriad Pro" w:hAnsi="Myriad Pro" w:cs="Arial"/>
                <w:b/>
                <w:sz w:val="20"/>
              </w:rPr>
              <w:t>Kryteria jakości</w:t>
            </w:r>
          </w:p>
        </w:tc>
      </w:tr>
      <w:tr w:rsidR="00BD6BA6" w:rsidRPr="00E01003" w:rsidTr="00BD6BA6">
        <w:trPr>
          <w:trHeight w:val="387"/>
        </w:trPr>
        <w:tc>
          <w:tcPr>
            <w:tcW w:w="536" w:type="dxa"/>
          </w:tcPr>
          <w:p w:rsidR="00BD6BA6" w:rsidRPr="00E01003" w:rsidRDefault="00BD6BA6" w:rsidP="00BD6BA6">
            <w:pPr>
              <w:spacing w:before="40" w:after="40" w:line="240" w:lineRule="auto"/>
              <w:ind w:left="-15"/>
              <w:contextualSpacing/>
              <w:jc w:val="center"/>
              <w:rPr>
                <w:rFonts w:ascii="Myriad Pro" w:hAnsi="Myriad Pro" w:cs="Arial"/>
                <w:sz w:val="20"/>
              </w:rPr>
            </w:pPr>
            <w:r w:rsidRPr="00E01003">
              <w:rPr>
                <w:rFonts w:ascii="Myriad Pro" w:hAnsi="Myriad Pro" w:cs="Arial"/>
                <w:sz w:val="20"/>
              </w:rPr>
              <w:t>L.p.</w:t>
            </w:r>
          </w:p>
        </w:tc>
        <w:tc>
          <w:tcPr>
            <w:tcW w:w="2833" w:type="dxa"/>
            <w:vAlign w:val="center"/>
          </w:tcPr>
          <w:p w:rsidR="00BD6BA6" w:rsidRPr="00E01003" w:rsidRDefault="00BD6BA6" w:rsidP="00BD6BA6">
            <w:pPr>
              <w:spacing w:before="40" w:after="40" w:line="240" w:lineRule="auto"/>
              <w:contextualSpacing/>
              <w:jc w:val="center"/>
              <w:rPr>
                <w:rFonts w:ascii="Myriad Pro" w:hAnsi="Myriad Pro" w:cs="Arial"/>
                <w:sz w:val="20"/>
              </w:rPr>
            </w:pPr>
            <w:r w:rsidRPr="00E01003">
              <w:rPr>
                <w:rFonts w:ascii="Myriad Pro" w:hAnsi="Myriad Pro" w:cs="Arial"/>
                <w:sz w:val="20"/>
              </w:rPr>
              <w:t>Nazwa kryterium</w:t>
            </w:r>
          </w:p>
        </w:tc>
        <w:tc>
          <w:tcPr>
            <w:tcW w:w="6237" w:type="dxa"/>
            <w:vAlign w:val="center"/>
          </w:tcPr>
          <w:p w:rsidR="00BD6BA6" w:rsidRPr="00E01003" w:rsidRDefault="00BD6BA6" w:rsidP="00BD6BA6">
            <w:pPr>
              <w:spacing w:before="40" w:after="40" w:line="240" w:lineRule="auto"/>
              <w:contextualSpacing/>
              <w:jc w:val="center"/>
              <w:rPr>
                <w:rFonts w:ascii="Myriad Pro" w:hAnsi="Myriad Pro" w:cs="Arial"/>
                <w:sz w:val="20"/>
              </w:rPr>
            </w:pPr>
            <w:r w:rsidRPr="00E01003">
              <w:rPr>
                <w:rFonts w:ascii="Myriad Pro" w:hAnsi="Myriad Pro" w:cs="Arial"/>
                <w:sz w:val="20"/>
              </w:rPr>
              <w:t>Definicja kryterium</w:t>
            </w:r>
          </w:p>
        </w:tc>
        <w:tc>
          <w:tcPr>
            <w:tcW w:w="4614" w:type="dxa"/>
            <w:vAlign w:val="center"/>
          </w:tcPr>
          <w:p w:rsidR="00BD6BA6" w:rsidRPr="00E01003" w:rsidRDefault="00BD6BA6" w:rsidP="00BD6BA6">
            <w:pPr>
              <w:spacing w:before="40" w:after="40" w:line="240" w:lineRule="auto"/>
              <w:contextualSpacing/>
              <w:jc w:val="center"/>
              <w:rPr>
                <w:rFonts w:ascii="Myriad Pro" w:hAnsi="Myriad Pro" w:cs="Arial"/>
                <w:sz w:val="20"/>
              </w:rPr>
            </w:pPr>
            <w:r w:rsidRPr="00E01003">
              <w:rPr>
                <w:rFonts w:ascii="Myriad Pro" w:hAnsi="Myriad Pro" w:cs="Arial"/>
                <w:sz w:val="20"/>
              </w:rPr>
              <w:t>Opis znaczenia kryterium</w:t>
            </w:r>
          </w:p>
        </w:tc>
      </w:tr>
      <w:tr w:rsidR="00BD6BA6" w:rsidRPr="00E01003" w:rsidTr="00BD6BA6">
        <w:tc>
          <w:tcPr>
            <w:tcW w:w="536" w:type="dxa"/>
          </w:tcPr>
          <w:p w:rsidR="00BD6BA6" w:rsidRPr="00E01003" w:rsidRDefault="00BD6BA6" w:rsidP="00BD6BA6">
            <w:pPr>
              <w:spacing w:before="40" w:after="40" w:line="240" w:lineRule="auto"/>
              <w:contextualSpacing/>
              <w:jc w:val="center"/>
              <w:rPr>
                <w:rFonts w:ascii="Myriad Pro" w:hAnsi="Myriad Pro" w:cs="Arial"/>
                <w:sz w:val="20"/>
              </w:rPr>
            </w:pPr>
            <w:r w:rsidRPr="00E01003">
              <w:rPr>
                <w:rFonts w:ascii="Myriad Pro" w:hAnsi="Myriad Pro" w:cs="Arial"/>
                <w:sz w:val="20"/>
              </w:rPr>
              <w:t>1</w:t>
            </w:r>
          </w:p>
        </w:tc>
        <w:tc>
          <w:tcPr>
            <w:tcW w:w="2833" w:type="dxa"/>
            <w:vAlign w:val="center"/>
          </w:tcPr>
          <w:p w:rsidR="00BD6BA6" w:rsidRPr="00E01003" w:rsidRDefault="00BD6BA6" w:rsidP="00BD6BA6">
            <w:pPr>
              <w:spacing w:before="40" w:after="40" w:line="240" w:lineRule="auto"/>
              <w:contextualSpacing/>
              <w:jc w:val="center"/>
              <w:rPr>
                <w:rFonts w:ascii="Myriad Pro" w:hAnsi="Myriad Pro" w:cs="Arial"/>
                <w:sz w:val="20"/>
              </w:rPr>
            </w:pPr>
            <w:r w:rsidRPr="00E01003">
              <w:rPr>
                <w:rFonts w:ascii="Myriad Pro" w:hAnsi="Myriad Pro" w:cs="Arial"/>
                <w:sz w:val="20"/>
              </w:rPr>
              <w:t>2</w:t>
            </w:r>
          </w:p>
        </w:tc>
        <w:tc>
          <w:tcPr>
            <w:tcW w:w="6237" w:type="dxa"/>
            <w:vAlign w:val="center"/>
          </w:tcPr>
          <w:p w:rsidR="00BD6BA6" w:rsidRPr="00E01003" w:rsidRDefault="00BD6BA6" w:rsidP="00BD6BA6">
            <w:pPr>
              <w:spacing w:before="40" w:after="40" w:line="240" w:lineRule="auto"/>
              <w:contextualSpacing/>
              <w:jc w:val="center"/>
              <w:rPr>
                <w:rFonts w:ascii="Myriad Pro" w:hAnsi="Myriad Pro" w:cs="Arial"/>
                <w:sz w:val="20"/>
              </w:rPr>
            </w:pPr>
            <w:r w:rsidRPr="00E01003">
              <w:rPr>
                <w:rFonts w:ascii="Myriad Pro" w:hAnsi="Myriad Pro" w:cs="Arial"/>
                <w:sz w:val="20"/>
              </w:rPr>
              <w:t>3</w:t>
            </w:r>
          </w:p>
        </w:tc>
        <w:tc>
          <w:tcPr>
            <w:tcW w:w="4614" w:type="dxa"/>
            <w:vAlign w:val="center"/>
          </w:tcPr>
          <w:p w:rsidR="00BD6BA6" w:rsidRPr="00E01003" w:rsidRDefault="00BD6BA6" w:rsidP="00BD6BA6">
            <w:pPr>
              <w:spacing w:before="40" w:after="40" w:line="240" w:lineRule="auto"/>
              <w:contextualSpacing/>
              <w:jc w:val="center"/>
              <w:rPr>
                <w:rFonts w:ascii="Myriad Pro" w:hAnsi="Myriad Pro" w:cs="Arial"/>
                <w:sz w:val="20"/>
              </w:rPr>
            </w:pPr>
            <w:r w:rsidRPr="00E01003">
              <w:rPr>
                <w:rFonts w:ascii="Myriad Pro" w:hAnsi="Myriad Pro" w:cs="Arial"/>
                <w:sz w:val="20"/>
              </w:rPr>
              <w:t>4</w:t>
            </w:r>
          </w:p>
        </w:tc>
      </w:tr>
      <w:tr w:rsidR="00BD6BA6" w:rsidRPr="00E01003" w:rsidTr="00BD6BA6">
        <w:trPr>
          <w:trHeight w:val="411"/>
        </w:trPr>
        <w:tc>
          <w:tcPr>
            <w:tcW w:w="536" w:type="dxa"/>
          </w:tcPr>
          <w:p w:rsidR="00BD6BA6" w:rsidRPr="00E01003" w:rsidRDefault="00BD6BA6" w:rsidP="00912095">
            <w:pPr>
              <w:pStyle w:val="Akapitzlist"/>
              <w:numPr>
                <w:ilvl w:val="0"/>
                <w:numId w:val="51"/>
              </w:numPr>
              <w:spacing w:before="40" w:after="0" w:line="240" w:lineRule="auto"/>
              <w:ind w:left="0" w:firstLine="0"/>
              <w:rPr>
                <w:rFonts w:cs="Arial"/>
              </w:rPr>
            </w:pPr>
          </w:p>
        </w:tc>
        <w:tc>
          <w:tcPr>
            <w:tcW w:w="2833" w:type="dxa"/>
            <w:shd w:val="clear" w:color="auto" w:fill="auto"/>
          </w:tcPr>
          <w:p w:rsidR="00BD6BA6" w:rsidRPr="00E01003" w:rsidRDefault="00BD6BA6" w:rsidP="00BD6BA6">
            <w:pPr>
              <w:spacing w:before="40" w:after="0" w:line="240" w:lineRule="auto"/>
              <w:contextualSpacing/>
              <w:rPr>
                <w:rFonts w:ascii="Myriad Pro" w:hAnsi="Myriad Pro" w:cs="Arial"/>
                <w:sz w:val="20"/>
              </w:rPr>
            </w:pPr>
            <w:r w:rsidRPr="00E01003">
              <w:rPr>
                <w:rFonts w:ascii="Myriad Pro" w:hAnsi="Myriad Pro" w:cs="Arial"/>
                <w:sz w:val="20"/>
              </w:rPr>
              <w:t>Odpowiedniość/Adekwatność/Trafność</w:t>
            </w:r>
          </w:p>
        </w:tc>
        <w:tc>
          <w:tcPr>
            <w:tcW w:w="6237" w:type="dxa"/>
            <w:shd w:val="clear" w:color="auto" w:fill="auto"/>
          </w:tcPr>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 xml:space="preserve">Stopień, w jakim grupa docelowa, oferowane formy wsparcia, harmonogram realizacji zadań i budżetu oraz dobrane wskaźniki są spójne z analizą sytuacji </w:t>
            </w:r>
            <w:r w:rsidR="00A358E6">
              <w:rPr>
                <w:rFonts w:ascii="Myriad Pro" w:eastAsia="MyriadPro-Regular" w:hAnsi="Myriad Pro" w:cs="Arial"/>
                <w:sz w:val="20"/>
              </w:rPr>
              <w:t xml:space="preserve">problemowej zawartą we wniosku </w:t>
            </w:r>
            <w:r w:rsidRPr="00E01003">
              <w:rPr>
                <w:rFonts w:ascii="Myriad Pro" w:eastAsia="MyriadPro-Regular" w:hAnsi="Myriad Pro" w:cs="Arial"/>
                <w:sz w:val="20"/>
              </w:rPr>
              <w:t>o dofinansowanie.</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Stopień, w jakim projekt zaspokaja potrzeby i niweluje bariery grupy docelowej, a także przyczynia się do osiągnięcia celów RPO WZ 2014-2020.</w:t>
            </w:r>
          </w:p>
          <w:p w:rsidR="00BD6BA6" w:rsidRPr="00E01003" w:rsidRDefault="00BD6BA6" w:rsidP="00BD6BA6">
            <w:pPr>
              <w:spacing w:before="40" w:line="240" w:lineRule="auto"/>
              <w:contextualSpacing/>
              <w:jc w:val="both"/>
              <w:rPr>
                <w:rFonts w:ascii="Myriad Pro" w:hAnsi="Myriad Pro" w:cs="Arial"/>
                <w:sz w:val="20"/>
              </w:rPr>
            </w:pPr>
            <w:r w:rsidRPr="00E01003">
              <w:rPr>
                <w:rFonts w:ascii="Myriad Pro" w:eastAsia="MyriadPro-Regular" w:hAnsi="Myriad Pro" w:cs="Arial"/>
                <w:sz w:val="20"/>
              </w:rPr>
              <w:t>Projekt jest spójny i kompletny w zakresie ocenianego kryterium.</w:t>
            </w:r>
          </w:p>
        </w:tc>
        <w:tc>
          <w:tcPr>
            <w:tcW w:w="4614" w:type="dxa"/>
            <w:shd w:val="clear" w:color="auto" w:fill="auto"/>
          </w:tcPr>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 xml:space="preserve">Ocena spełniania kryterium dokonywana jest </w:t>
            </w:r>
            <w:r w:rsidRPr="00E01003">
              <w:rPr>
                <w:rFonts w:ascii="Myriad Pro" w:eastAsia="MyriadPro-Regular" w:hAnsi="Myriad Pro" w:cs="Arial"/>
                <w:sz w:val="20"/>
              </w:rPr>
              <w:br/>
              <w:t>w ramach skali punktowej.</w:t>
            </w:r>
          </w:p>
          <w:p w:rsidR="00BD6BA6" w:rsidRPr="00E01003" w:rsidRDefault="00BD6BA6" w:rsidP="00BD6BA6">
            <w:pPr>
              <w:spacing w:before="40" w:after="0"/>
              <w:jc w:val="both"/>
              <w:rPr>
                <w:rFonts w:ascii="Myriad Pro" w:eastAsia="MyriadPro-Regular" w:hAnsi="Myriad Pro" w:cs="Arial"/>
                <w:sz w:val="20"/>
              </w:rPr>
            </w:pPr>
            <w:r w:rsidRPr="00E01003">
              <w:rPr>
                <w:rFonts w:ascii="Myriad Pro" w:eastAsia="MyriadPro-Regular" w:hAnsi="Myriad Pro" w:cs="Arial"/>
                <w:sz w:val="20"/>
              </w:rPr>
              <w:t>Skala punktów: 0-40.</w:t>
            </w:r>
          </w:p>
          <w:p w:rsidR="00BD6BA6" w:rsidRPr="00E01003" w:rsidRDefault="00BD6BA6" w:rsidP="00BD6BA6">
            <w:pPr>
              <w:spacing w:before="40" w:after="0"/>
              <w:jc w:val="both"/>
              <w:rPr>
                <w:rFonts w:ascii="Myriad Pro" w:eastAsia="MyriadPro-Regular" w:hAnsi="Myriad Pro" w:cs="Arial"/>
                <w:sz w:val="20"/>
              </w:rPr>
            </w:pPr>
            <w:r w:rsidRPr="00E01003">
              <w:rPr>
                <w:rFonts w:ascii="Myriad Pro" w:eastAsia="MyriadPro-Regular" w:hAnsi="Myriad Pro" w:cs="Arial"/>
                <w:sz w:val="20"/>
              </w:rPr>
              <w:t>Kryterium zostanie spełnione, jeżeli podczas jego oceny zostaną przyznane minimum 24 punkty.</w:t>
            </w:r>
          </w:p>
          <w:p w:rsidR="00BD6BA6" w:rsidRPr="00E01003" w:rsidRDefault="00BD6BA6" w:rsidP="00BD6BA6">
            <w:pPr>
              <w:spacing w:before="40" w:after="0" w:line="240" w:lineRule="auto"/>
              <w:contextualSpacing/>
              <w:jc w:val="both"/>
              <w:rPr>
                <w:rFonts w:ascii="Myriad Pro" w:hAnsi="Myriad Pro" w:cs="Arial"/>
                <w:sz w:val="20"/>
              </w:rPr>
            </w:pPr>
          </w:p>
        </w:tc>
      </w:tr>
      <w:tr w:rsidR="00BD6BA6" w:rsidRPr="00E01003" w:rsidTr="00BD6BA6">
        <w:trPr>
          <w:trHeight w:val="83"/>
        </w:trPr>
        <w:tc>
          <w:tcPr>
            <w:tcW w:w="536" w:type="dxa"/>
          </w:tcPr>
          <w:p w:rsidR="00BD6BA6" w:rsidRPr="00E01003" w:rsidRDefault="00BD6BA6" w:rsidP="00912095">
            <w:pPr>
              <w:pStyle w:val="Akapitzlist"/>
              <w:numPr>
                <w:ilvl w:val="0"/>
                <w:numId w:val="51"/>
              </w:numPr>
              <w:spacing w:before="40" w:after="0" w:line="240" w:lineRule="auto"/>
              <w:ind w:left="0" w:firstLine="0"/>
              <w:rPr>
                <w:rFonts w:cs="Arial"/>
              </w:rPr>
            </w:pPr>
          </w:p>
        </w:tc>
        <w:tc>
          <w:tcPr>
            <w:tcW w:w="2833" w:type="dxa"/>
            <w:shd w:val="clear" w:color="auto" w:fill="auto"/>
          </w:tcPr>
          <w:p w:rsidR="00BD6BA6" w:rsidRPr="00E01003" w:rsidRDefault="00BD6BA6" w:rsidP="00BD6BA6">
            <w:pPr>
              <w:autoSpaceDE w:val="0"/>
              <w:autoSpaceDN w:val="0"/>
              <w:adjustRightInd w:val="0"/>
              <w:rPr>
                <w:rFonts w:ascii="Myriad Pro" w:eastAsia="MyriadPro-Regular" w:hAnsi="Myriad Pro" w:cs="Arial"/>
                <w:sz w:val="20"/>
              </w:rPr>
            </w:pPr>
            <w:r w:rsidRPr="00E01003">
              <w:rPr>
                <w:rFonts w:ascii="Myriad Pro" w:eastAsia="MyriadPro-Regular" w:hAnsi="Myriad Pro" w:cs="Arial"/>
                <w:sz w:val="20"/>
              </w:rPr>
              <w:t>Skuteczność/Efektywność</w:t>
            </w:r>
          </w:p>
        </w:tc>
        <w:tc>
          <w:tcPr>
            <w:tcW w:w="6237" w:type="dxa"/>
            <w:shd w:val="clear" w:color="auto" w:fill="auto"/>
          </w:tcPr>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Stopnień, w jakim projekt przyczyni się do rozwiązania/złagodzenia sytuacji problemowej wskazanej we wniosku o dofinansowanie.</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lastRenderedPageBreak/>
              <w:t>Stopień/poziom osią</w:t>
            </w:r>
            <w:r w:rsidR="00A358E6">
              <w:rPr>
                <w:rFonts w:ascii="Myriad Pro" w:eastAsia="MyriadPro-Regular" w:hAnsi="Myriad Pro" w:cs="Arial"/>
                <w:sz w:val="20"/>
              </w:rPr>
              <w:t xml:space="preserve">gnięcia zakładanych wskaźników </w:t>
            </w:r>
            <w:r w:rsidRPr="00E01003">
              <w:rPr>
                <w:rFonts w:ascii="Myriad Pro" w:eastAsia="MyriadPro-Regular" w:hAnsi="Myriad Pro" w:cs="Arial"/>
                <w:sz w:val="20"/>
              </w:rPr>
              <w:t>w odniesieniu do zaplanowanych kosztów.</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Ocena relacji nakład/rezultat.</w:t>
            </w:r>
          </w:p>
          <w:p w:rsidR="00BD6BA6" w:rsidRPr="00E01003" w:rsidRDefault="00BD6BA6" w:rsidP="00BD6BA6">
            <w:pPr>
              <w:spacing w:before="40" w:after="0" w:line="240" w:lineRule="auto"/>
              <w:contextualSpacing/>
              <w:jc w:val="both"/>
              <w:rPr>
                <w:rFonts w:ascii="Myriad Pro" w:hAnsi="Myriad Pro" w:cs="Arial"/>
                <w:sz w:val="20"/>
              </w:rPr>
            </w:pPr>
            <w:r w:rsidRPr="00E01003">
              <w:rPr>
                <w:rFonts w:ascii="Myriad Pro" w:eastAsia="MyriadPro-Regular" w:hAnsi="Myriad Pro" w:cs="Arial"/>
                <w:sz w:val="20"/>
              </w:rPr>
              <w:t>Projekt jest spójny i kompletny w zakresie ocenianego kryterium.</w:t>
            </w:r>
          </w:p>
        </w:tc>
        <w:tc>
          <w:tcPr>
            <w:tcW w:w="4614" w:type="dxa"/>
            <w:shd w:val="clear" w:color="auto" w:fill="auto"/>
          </w:tcPr>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lastRenderedPageBreak/>
              <w:t xml:space="preserve">Ocena spełniania kryterium dokonywana jest </w:t>
            </w:r>
            <w:r w:rsidRPr="00E01003">
              <w:rPr>
                <w:rFonts w:ascii="Myriad Pro" w:eastAsia="MyriadPro-Regular" w:hAnsi="Myriad Pro" w:cs="Arial"/>
                <w:sz w:val="20"/>
              </w:rPr>
              <w:br/>
              <w:t>w ramach skali punktowej.</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lastRenderedPageBreak/>
              <w:t>Skala punktów: 0-30.</w:t>
            </w:r>
          </w:p>
          <w:p w:rsidR="00BD6BA6" w:rsidRPr="00A358E6" w:rsidRDefault="00BD6BA6" w:rsidP="00A358E6">
            <w:pPr>
              <w:spacing w:before="40" w:after="0"/>
              <w:jc w:val="both"/>
              <w:rPr>
                <w:rFonts w:ascii="Myriad Pro" w:eastAsia="MyriadPro-Regular" w:hAnsi="Myriad Pro" w:cs="Arial"/>
                <w:sz w:val="20"/>
              </w:rPr>
            </w:pPr>
            <w:r w:rsidRPr="00E01003">
              <w:rPr>
                <w:rFonts w:ascii="Myriad Pro" w:eastAsia="MyriadPro-Regular" w:hAnsi="Myriad Pro" w:cs="Arial"/>
                <w:sz w:val="20"/>
              </w:rPr>
              <w:t>Kryterium zostanie spełnione, jeżeli podczas jego oceny zostanie przyznane minimum 18 punktów.</w:t>
            </w:r>
          </w:p>
        </w:tc>
      </w:tr>
      <w:tr w:rsidR="00BD6BA6" w:rsidRPr="00E01003" w:rsidTr="00BD6BA6">
        <w:trPr>
          <w:trHeight w:val="971"/>
        </w:trPr>
        <w:tc>
          <w:tcPr>
            <w:tcW w:w="536" w:type="dxa"/>
          </w:tcPr>
          <w:p w:rsidR="00BD6BA6" w:rsidRPr="00E01003" w:rsidRDefault="00BD6BA6" w:rsidP="00912095">
            <w:pPr>
              <w:pStyle w:val="Akapitzlist"/>
              <w:numPr>
                <w:ilvl w:val="0"/>
                <w:numId w:val="51"/>
              </w:numPr>
              <w:spacing w:before="40" w:after="0" w:line="240" w:lineRule="auto"/>
              <w:ind w:left="0" w:firstLine="0"/>
              <w:rPr>
                <w:rFonts w:cs="Arial"/>
              </w:rPr>
            </w:pPr>
          </w:p>
        </w:tc>
        <w:tc>
          <w:tcPr>
            <w:tcW w:w="2833" w:type="dxa"/>
            <w:shd w:val="clear" w:color="auto" w:fill="auto"/>
          </w:tcPr>
          <w:p w:rsidR="00BD6BA6" w:rsidRPr="00E01003" w:rsidRDefault="00BD6BA6" w:rsidP="00BD6BA6">
            <w:pPr>
              <w:spacing w:before="40" w:after="40" w:line="240" w:lineRule="auto"/>
              <w:contextualSpacing/>
              <w:rPr>
                <w:rFonts w:ascii="Myriad Pro" w:hAnsi="Myriad Pro" w:cs="Arial"/>
                <w:sz w:val="20"/>
              </w:rPr>
            </w:pPr>
            <w:r w:rsidRPr="00E01003">
              <w:rPr>
                <w:rFonts w:ascii="Myriad Pro" w:hAnsi="Myriad Pro" w:cs="Arial"/>
                <w:sz w:val="20"/>
              </w:rPr>
              <w:t>Trwałość</w:t>
            </w:r>
          </w:p>
        </w:tc>
        <w:tc>
          <w:tcPr>
            <w:tcW w:w="6237" w:type="dxa"/>
            <w:shd w:val="clear" w:color="auto" w:fill="auto"/>
          </w:tcPr>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Ocena w jakim stopniu zaproponowane w projekcie instrumenty wsparcia oraz zaplanowane rezultaty przyczynią się do trwałej zmiany sytuacji grup docelowych.</w:t>
            </w:r>
          </w:p>
          <w:p w:rsidR="00BD6BA6" w:rsidRPr="00E01003" w:rsidRDefault="00BD6BA6" w:rsidP="00BD6BA6">
            <w:pPr>
              <w:spacing w:before="40" w:after="0" w:line="240" w:lineRule="auto"/>
              <w:contextualSpacing/>
              <w:jc w:val="both"/>
              <w:rPr>
                <w:rFonts w:ascii="Myriad Pro" w:hAnsi="Myriad Pro" w:cs="Arial"/>
                <w:sz w:val="20"/>
              </w:rPr>
            </w:pPr>
            <w:r w:rsidRPr="00E01003">
              <w:rPr>
                <w:rFonts w:ascii="Myriad Pro" w:eastAsia="MyriadPro-Regular" w:hAnsi="Myriad Pro" w:cs="Arial"/>
                <w:sz w:val="20"/>
              </w:rPr>
              <w:t>Projekt jest spójny i kompletny w zakresie ocenianego kryterium.</w:t>
            </w:r>
          </w:p>
        </w:tc>
        <w:tc>
          <w:tcPr>
            <w:tcW w:w="4614" w:type="dxa"/>
            <w:shd w:val="clear" w:color="auto" w:fill="auto"/>
          </w:tcPr>
          <w:p w:rsidR="00BD6BA6" w:rsidRPr="00E01003" w:rsidRDefault="00BD6BA6" w:rsidP="00BD6BA6">
            <w:pPr>
              <w:spacing w:before="40" w:after="0" w:line="240" w:lineRule="auto"/>
              <w:contextualSpacing/>
              <w:jc w:val="both"/>
              <w:rPr>
                <w:rFonts w:ascii="Myriad Pro" w:hAnsi="Myriad Pro" w:cs="Arial"/>
                <w:sz w:val="20"/>
              </w:rPr>
            </w:pPr>
            <w:r w:rsidRPr="00E01003">
              <w:rPr>
                <w:rFonts w:ascii="Myriad Pro" w:hAnsi="Myriad Pro" w:cs="Arial"/>
                <w:sz w:val="20"/>
              </w:rPr>
              <w:t xml:space="preserve">Ocena spełniania kryterium dokonywana jest </w:t>
            </w:r>
            <w:r w:rsidRPr="00E01003">
              <w:rPr>
                <w:rFonts w:ascii="Myriad Pro" w:hAnsi="Myriad Pro" w:cs="Arial"/>
                <w:sz w:val="20"/>
              </w:rPr>
              <w:br/>
              <w:t>w ramach skali punktowej.</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 xml:space="preserve">Skala punktów 0-10 </w:t>
            </w:r>
          </w:p>
          <w:p w:rsidR="00BD6BA6" w:rsidRPr="00077C5C" w:rsidRDefault="00BD6BA6" w:rsidP="00BD6BA6">
            <w:pPr>
              <w:spacing w:before="40" w:after="0"/>
              <w:jc w:val="both"/>
              <w:rPr>
                <w:rFonts w:ascii="Myriad Pro" w:eastAsia="MyriadPro-Regular" w:hAnsi="Myriad Pro" w:cs="Arial"/>
                <w:sz w:val="20"/>
              </w:rPr>
            </w:pPr>
            <w:r w:rsidRPr="00E01003">
              <w:rPr>
                <w:rFonts w:ascii="Myriad Pro" w:eastAsia="MyriadPro-Regular" w:hAnsi="Myriad Pro" w:cs="Arial"/>
                <w:sz w:val="20"/>
              </w:rPr>
              <w:t>Kryterium zostanie spełnione, jeżeli podczas jego oceny zostanie przyznane minimum 6 punktów.</w:t>
            </w:r>
          </w:p>
        </w:tc>
      </w:tr>
      <w:tr w:rsidR="00BD6BA6" w:rsidRPr="00E01003" w:rsidTr="00BD6BA6">
        <w:trPr>
          <w:trHeight w:val="70"/>
        </w:trPr>
        <w:tc>
          <w:tcPr>
            <w:tcW w:w="536" w:type="dxa"/>
          </w:tcPr>
          <w:p w:rsidR="00BD6BA6" w:rsidRPr="00E01003" w:rsidRDefault="00BD6BA6" w:rsidP="00912095">
            <w:pPr>
              <w:pStyle w:val="Akapitzlist"/>
              <w:numPr>
                <w:ilvl w:val="0"/>
                <w:numId w:val="51"/>
              </w:numPr>
              <w:spacing w:before="40" w:after="40" w:line="240" w:lineRule="auto"/>
              <w:ind w:left="0" w:firstLine="0"/>
              <w:rPr>
                <w:rFonts w:cs="Arial"/>
              </w:rPr>
            </w:pPr>
          </w:p>
        </w:tc>
        <w:tc>
          <w:tcPr>
            <w:tcW w:w="2833" w:type="dxa"/>
            <w:shd w:val="clear" w:color="auto" w:fill="auto"/>
          </w:tcPr>
          <w:p w:rsidR="00BD6BA6" w:rsidRPr="00E01003" w:rsidRDefault="00BD6BA6" w:rsidP="00BD6BA6">
            <w:pPr>
              <w:spacing w:before="40" w:after="40" w:line="240" w:lineRule="auto"/>
              <w:contextualSpacing/>
              <w:rPr>
                <w:rFonts w:ascii="Myriad Pro" w:hAnsi="Myriad Pro" w:cs="Arial"/>
                <w:sz w:val="20"/>
              </w:rPr>
            </w:pPr>
            <w:r w:rsidRPr="00E01003">
              <w:rPr>
                <w:rFonts w:ascii="Myriad Pro" w:eastAsia="MyriadPro-Regular" w:hAnsi="Myriad Pro" w:cs="Arial"/>
                <w:sz w:val="20"/>
              </w:rPr>
              <w:t>Doświadczenie wnioskodawcy i partnera (jeśli dotyczy)</w:t>
            </w:r>
          </w:p>
        </w:tc>
        <w:tc>
          <w:tcPr>
            <w:tcW w:w="6237" w:type="dxa"/>
            <w:shd w:val="clear" w:color="auto" w:fill="auto"/>
          </w:tcPr>
          <w:p w:rsidR="00BD6BA6" w:rsidRPr="00E01003" w:rsidRDefault="00BD6BA6" w:rsidP="00BD6BA6">
            <w:pPr>
              <w:autoSpaceDE w:val="0"/>
              <w:autoSpaceDN w:val="0"/>
              <w:adjustRightInd w:val="0"/>
              <w:jc w:val="both"/>
              <w:rPr>
                <w:rFonts w:ascii="Myriad Pro" w:eastAsia="MyriadPro-Regular" w:hAnsi="Myriad Pro" w:cs="Arial"/>
                <w:sz w:val="20"/>
              </w:rPr>
            </w:pPr>
            <w:r w:rsidRPr="00E01003">
              <w:rPr>
                <w:rFonts w:ascii="Myriad Pro" w:eastAsia="MyriadPro-Regular" w:hAnsi="Myriad Pro" w:cs="Arial"/>
                <w:sz w:val="20"/>
              </w:rPr>
              <w:t>Doświadczenie w realizacji podobnych przedsięwzięć realizowanych:</w:t>
            </w:r>
          </w:p>
          <w:p w:rsidR="00BD6BA6" w:rsidRPr="00E01003" w:rsidRDefault="00BD6BA6" w:rsidP="00912095">
            <w:pPr>
              <w:pStyle w:val="Akapitzlist"/>
              <w:numPr>
                <w:ilvl w:val="0"/>
                <w:numId w:val="42"/>
              </w:numPr>
              <w:autoSpaceDE w:val="0"/>
              <w:autoSpaceDN w:val="0"/>
              <w:adjustRightInd w:val="0"/>
              <w:spacing w:after="0" w:line="240" w:lineRule="auto"/>
              <w:ind w:left="175" w:hanging="141"/>
              <w:jc w:val="both"/>
              <w:rPr>
                <w:rFonts w:cs="Arial"/>
              </w:rPr>
            </w:pPr>
            <w:r w:rsidRPr="00E01003">
              <w:rPr>
                <w:rFonts w:cs="Arial"/>
              </w:rPr>
              <w:t xml:space="preserve">w obszarze wsparcia projektu: maksymalnie </w:t>
            </w:r>
            <w:r w:rsidRPr="00E01003">
              <w:rPr>
                <w:rFonts w:cs="Arial"/>
                <w:b/>
              </w:rPr>
              <w:t>4 pkt</w:t>
            </w:r>
            <w:r w:rsidRPr="00E01003">
              <w:rPr>
                <w:rFonts w:cs="Arial"/>
              </w:rPr>
              <w:t xml:space="preserve">; </w:t>
            </w:r>
          </w:p>
          <w:p w:rsidR="00BD6BA6" w:rsidRPr="00E01003" w:rsidRDefault="00BD6BA6" w:rsidP="00912095">
            <w:pPr>
              <w:pStyle w:val="Default"/>
              <w:numPr>
                <w:ilvl w:val="0"/>
                <w:numId w:val="41"/>
              </w:numPr>
              <w:ind w:left="175" w:hanging="141"/>
              <w:jc w:val="both"/>
              <w:rPr>
                <w:rFonts w:ascii="Myriad Pro" w:hAnsi="Myriad Pro"/>
                <w:sz w:val="20"/>
                <w:szCs w:val="20"/>
              </w:rPr>
            </w:pPr>
            <w:r w:rsidRPr="00E01003">
              <w:rPr>
                <w:rFonts w:ascii="Myriad Pro" w:hAnsi="Myriad Pro"/>
                <w:sz w:val="20"/>
                <w:szCs w:val="20"/>
              </w:rPr>
              <w:t xml:space="preserve">na rzecz grupy docelowej, do której skierowany będzie projekt: maksymalnie </w:t>
            </w:r>
            <w:r w:rsidRPr="00E01003">
              <w:rPr>
                <w:rFonts w:ascii="Myriad Pro" w:hAnsi="Myriad Pro"/>
                <w:b/>
                <w:sz w:val="20"/>
                <w:szCs w:val="20"/>
              </w:rPr>
              <w:t>4 pkt</w:t>
            </w:r>
            <w:r w:rsidRPr="00E01003">
              <w:rPr>
                <w:rFonts w:ascii="Myriad Pro" w:hAnsi="Myriad Pro"/>
                <w:sz w:val="20"/>
                <w:szCs w:val="20"/>
              </w:rPr>
              <w:t>;</w:t>
            </w:r>
          </w:p>
          <w:p w:rsidR="00BD6BA6" w:rsidRPr="00E01003" w:rsidRDefault="00BD6BA6" w:rsidP="00912095">
            <w:pPr>
              <w:pStyle w:val="Default"/>
              <w:numPr>
                <w:ilvl w:val="0"/>
                <w:numId w:val="41"/>
              </w:numPr>
              <w:spacing w:after="240"/>
              <w:ind w:left="175" w:hanging="141"/>
              <w:jc w:val="both"/>
              <w:rPr>
                <w:rFonts w:ascii="Myriad Pro" w:eastAsia="MyriadPro-Regular" w:hAnsi="Myriad Pro"/>
                <w:sz w:val="20"/>
                <w:szCs w:val="20"/>
              </w:rPr>
            </w:pPr>
            <w:r w:rsidRPr="00E01003">
              <w:rPr>
                <w:rFonts w:ascii="Myriad Pro" w:hAnsi="Myriad Pro"/>
                <w:sz w:val="20"/>
                <w:szCs w:val="20"/>
              </w:rPr>
              <w:t xml:space="preserve">na określonym terytorium, którego będzie dotyczyć realizacja projektu: maksymalnie </w:t>
            </w:r>
            <w:r w:rsidRPr="00E01003">
              <w:rPr>
                <w:rFonts w:ascii="Myriad Pro" w:hAnsi="Myriad Pro"/>
                <w:b/>
                <w:sz w:val="20"/>
                <w:szCs w:val="20"/>
              </w:rPr>
              <w:t xml:space="preserve">2 pkt. </w:t>
            </w:r>
          </w:p>
        </w:tc>
        <w:tc>
          <w:tcPr>
            <w:tcW w:w="4614" w:type="dxa"/>
            <w:shd w:val="clear" w:color="auto" w:fill="auto"/>
          </w:tcPr>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 xml:space="preserve">Ocena spełniania kryterium dokonywana jest </w:t>
            </w:r>
            <w:r w:rsidRPr="00E01003">
              <w:rPr>
                <w:rFonts w:ascii="Myriad Pro" w:eastAsia="MyriadPro-Regular" w:hAnsi="Myriad Pro" w:cs="Arial"/>
                <w:sz w:val="20"/>
              </w:rPr>
              <w:br/>
              <w:t>w ramach skali punktowej.</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Skala punktów: 0- 10.</w:t>
            </w:r>
          </w:p>
          <w:p w:rsidR="00BD6BA6" w:rsidRPr="00E01003" w:rsidRDefault="00BD6BA6" w:rsidP="00BD6BA6">
            <w:pPr>
              <w:spacing w:before="40" w:after="0" w:line="240" w:lineRule="auto"/>
              <w:contextualSpacing/>
              <w:jc w:val="both"/>
              <w:rPr>
                <w:rFonts w:ascii="Myriad Pro" w:hAnsi="Myriad Pro" w:cs="Arial"/>
                <w:sz w:val="20"/>
              </w:rPr>
            </w:pPr>
            <w:r w:rsidRPr="00E01003">
              <w:rPr>
                <w:rFonts w:ascii="Myriad Pro" w:eastAsia="MyriadPro-Regular" w:hAnsi="Myriad Pro" w:cs="Arial"/>
                <w:sz w:val="20"/>
              </w:rPr>
              <w:t>Kryterium zostanie spełnione, jeżeli podczas jego oceny zostanie przyznane minimum 6 punktów.</w:t>
            </w:r>
          </w:p>
        </w:tc>
      </w:tr>
      <w:tr w:rsidR="00BD6BA6" w:rsidRPr="00E01003" w:rsidTr="00BD6BA6">
        <w:trPr>
          <w:trHeight w:val="971"/>
        </w:trPr>
        <w:tc>
          <w:tcPr>
            <w:tcW w:w="536" w:type="dxa"/>
          </w:tcPr>
          <w:p w:rsidR="00BD6BA6" w:rsidRPr="00E01003" w:rsidRDefault="00BD6BA6" w:rsidP="00912095">
            <w:pPr>
              <w:pStyle w:val="Akapitzlist"/>
              <w:numPr>
                <w:ilvl w:val="0"/>
                <w:numId w:val="51"/>
              </w:numPr>
              <w:spacing w:before="40" w:after="40" w:line="240" w:lineRule="auto"/>
              <w:ind w:left="0" w:firstLine="0"/>
              <w:rPr>
                <w:rFonts w:cs="Arial"/>
              </w:rPr>
            </w:pPr>
          </w:p>
        </w:tc>
        <w:tc>
          <w:tcPr>
            <w:tcW w:w="2833" w:type="dxa"/>
            <w:shd w:val="clear" w:color="auto" w:fill="auto"/>
          </w:tcPr>
          <w:p w:rsidR="00BD6BA6" w:rsidRPr="00E01003" w:rsidRDefault="00BD6BA6" w:rsidP="00BD6BA6">
            <w:pPr>
              <w:rPr>
                <w:rFonts w:ascii="Myriad Pro" w:eastAsia="MyriadPro-Regular" w:hAnsi="Myriad Pro" w:cs="Arial"/>
                <w:sz w:val="20"/>
              </w:rPr>
            </w:pPr>
            <w:r w:rsidRPr="00E01003">
              <w:rPr>
                <w:rFonts w:ascii="Myriad Pro" w:eastAsia="MyriadPro-Regular" w:hAnsi="Myriad Pro" w:cs="Arial"/>
                <w:sz w:val="20"/>
              </w:rPr>
              <w:t>Zaplecze realizacji projektu</w:t>
            </w:r>
          </w:p>
        </w:tc>
        <w:tc>
          <w:tcPr>
            <w:tcW w:w="6237" w:type="dxa"/>
            <w:shd w:val="clear" w:color="auto" w:fill="auto"/>
          </w:tcPr>
          <w:p w:rsidR="00BD6BA6" w:rsidRPr="00E01003" w:rsidRDefault="00BD6BA6" w:rsidP="00BD6BA6">
            <w:pPr>
              <w:autoSpaceDE w:val="0"/>
              <w:autoSpaceDN w:val="0"/>
              <w:adjustRightInd w:val="0"/>
              <w:jc w:val="both"/>
              <w:rPr>
                <w:rFonts w:ascii="Myriad Pro" w:eastAsia="MyriadPro-Regular" w:hAnsi="Myriad Pro" w:cs="Arial"/>
                <w:b/>
                <w:sz w:val="20"/>
              </w:rPr>
            </w:pPr>
            <w:r w:rsidRPr="00E01003">
              <w:rPr>
                <w:rFonts w:ascii="Myriad Pro" w:eastAsia="MyriadPro-Regular" w:hAnsi="Myriad Pro" w:cs="Arial"/>
                <w:b/>
                <w:sz w:val="20"/>
              </w:rPr>
              <w:t>W przypadku samodzielnej realizacji projektu:</w:t>
            </w:r>
          </w:p>
          <w:p w:rsidR="00BD6BA6" w:rsidRPr="00E01003" w:rsidRDefault="00BD6BA6" w:rsidP="00BD6BA6">
            <w:pPr>
              <w:autoSpaceDE w:val="0"/>
              <w:autoSpaceDN w:val="0"/>
              <w:adjustRightInd w:val="0"/>
              <w:jc w:val="both"/>
              <w:rPr>
                <w:rFonts w:ascii="Myriad Pro" w:eastAsia="MyriadPro-Regular" w:hAnsi="Myriad Pro" w:cs="Arial"/>
                <w:sz w:val="20"/>
              </w:rPr>
            </w:pPr>
            <w:r w:rsidRPr="00E01003">
              <w:rPr>
                <w:rFonts w:ascii="Myriad Pro" w:eastAsia="MyriadPro-Regular" w:hAnsi="Myriad Pro" w:cs="Arial"/>
                <w:sz w:val="20"/>
              </w:rPr>
              <w:t xml:space="preserve">Ocena potencjału organizacyjnego wnioskodawcy: maksymalnie </w:t>
            </w:r>
            <w:r w:rsidRPr="00E01003">
              <w:rPr>
                <w:rFonts w:ascii="Myriad Pro" w:eastAsia="MyriadPro-Regular" w:hAnsi="Myriad Pro" w:cs="Arial"/>
                <w:b/>
                <w:sz w:val="20"/>
              </w:rPr>
              <w:t>10 pkt</w:t>
            </w:r>
            <w:r w:rsidRPr="00E01003">
              <w:rPr>
                <w:rFonts w:ascii="Myriad Pro" w:eastAsia="MyriadPro-Regular" w:hAnsi="Myriad Pro" w:cs="Arial"/>
                <w:sz w:val="20"/>
              </w:rPr>
              <w:t>, w tym:</w:t>
            </w:r>
          </w:p>
          <w:p w:rsidR="00BD6BA6" w:rsidRPr="00E01003"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01003">
              <w:rPr>
                <w:rFonts w:eastAsia="MyriadPro-Regular" w:cs="Arial"/>
              </w:rPr>
              <w:t xml:space="preserve">opis sposobu zarządzania projektem oraz realizacja wsparcia w oparciu o własne zasoby: maksymalnie </w:t>
            </w:r>
            <w:r w:rsidRPr="00E01003">
              <w:rPr>
                <w:rFonts w:eastAsia="MyriadPro-Regular" w:cs="Arial"/>
                <w:b/>
              </w:rPr>
              <w:t>4 pkt</w:t>
            </w:r>
          </w:p>
          <w:p w:rsidR="00BD6BA6" w:rsidRPr="00E01003"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01003">
              <w:rPr>
                <w:rFonts w:eastAsia="MyriadPro-Regular" w:cs="Arial"/>
              </w:rPr>
              <w:t xml:space="preserve">potencjał kadrowy zaangażowany do obsługi projektu jak </w:t>
            </w:r>
            <w:r w:rsidRPr="00E01003">
              <w:rPr>
                <w:rFonts w:eastAsia="MyriadPro-Regular" w:cs="Arial"/>
              </w:rPr>
              <w:br/>
              <w:t xml:space="preserve">i realizacji przedsięwzięć merytorycznych: maksymalnie </w:t>
            </w:r>
            <w:r w:rsidRPr="00E01003">
              <w:rPr>
                <w:rFonts w:eastAsia="MyriadPro-Regular" w:cs="Arial"/>
                <w:b/>
              </w:rPr>
              <w:t>4 pkt;</w:t>
            </w:r>
          </w:p>
          <w:p w:rsidR="00BD6BA6" w:rsidRPr="00E01003" w:rsidRDefault="00BD6BA6"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E01003">
              <w:rPr>
                <w:rFonts w:eastAsia="MyriadPro-Regular" w:cs="Arial"/>
              </w:rPr>
              <w:t xml:space="preserve">potencjał techniczny zaangażowany w realizację projektu: maksymalnie </w:t>
            </w:r>
            <w:r w:rsidRPr="00E01003">
              <w:rPr>
                <w:rFonts w:eastAsia="MyriadPro-Regular" w:cs="Arial"/>
                <w:b/>
              </w:rPr>
              <w:t>2 pkt.</w:t>
            </w:r>
          </w:p>
          <w:p w:rsidR="00BD6BA6" w:rsidRPr="00E01003" w:rsidRDefault="00BD6BA6" w:rsidP="00BD6BA6">
            <w:pPr>
              <w:autoSpaceDE w:val="0"/>
              <w:autoSpaceDN w:val="0"/>
              <w:adjustRightInd w:val="0"/>
              <w:jc w:val="both"/>
              <w:rPr>
                <w:rFonts w:ascii="Myriad Pro" w:eastAsia="MyriadPro-Regular" w:hAnsi="Myriad Pro" w:cs="Arial"/>
                <w:b/>
                <w:sz w:val="20"/>
              </w:rPr>
            </w:pPr>
            <w:r w:rsidRPr="00E01003">
              <w:rPr>
                <w:rFonts w:ascii="Myriad Pro" w:eastAsia="MyriadPro-Regular" w:hAnsi="Myriad Pro" w:cs="Arial"/>
                <w:b/>
                <w:sz w:val="20"/>
              </w:rPr>
              <w:t>W przypadku realizacji projektu w partnerstwie:</w:t>
            </w:r>
          </w:p>
          <w:p w:rsidR="00BD6BA6" w:rsidRPr="00E01003" w:rsidRDefault="00BD6BA6" w:rsidP="00BD6BA6">
            <w:pPr>
              <w:autoSpaceDE w:val="0"/>
              <w:autoSpaceDN w:val="0"/>
              <w:adjustRightInd w:val="0"/>
              <w:jc w:val="both"/>
              <w:rPr>
                <w:rFonts w:ascii="Myriad Pro" w:eastAsia="MyriadPro-Regular" w:hAnsi="Myriad Pro" w:cs="Arial"/>
                <w:sz w:val="20"/>
              </w:rPr>
            </w:pPr>
            <w:r w:rsidRPr="00E01003">
              <w:rPr>
                <w:rFonts w:ascii="Myriad Pro" w:eastAsia="MyriadPro-Regular" w:hAnsi="Myriad Pro" w:cs="Arial"/>
                <w:sz w:val="20"/>
              </w:rPr>
              <w:t xml:space="preserve">Ocena potencjału organizacyjnego wnioskodawcy i partnera/ów: maksymalnie </w:t>
            </w:r>
            <w:r w:rsidRPr="00E01003">
              <w:rPr>
                <w:rFonts w:ascii="Myriad Pro" w:eastAsia="MyriadPro-Regular" w:hAnsi="Myriad Pro" w:cs="Arial"/>
                <w:b/>
                <w:sz w:val="20"/>
              </w:rPr>
              <w:t>5 pkt</w:t>
            </w:r>
            <w:r w:rsidRPr="00E01003">
              <w:rPr>
                <w:rFonts w:ascii="Myriad Pro" w:eastAsia="MyriadPro-Regular" w:hAnsi="Myriad Pro" w:cs="Arial"/>
                <w:sz w:val="20"/>
              </w:rPr>
              <w:t>, w tym:</w:t>
            </w:r>
          </w:p>
          <w:p w:rsidR="00BD6BA6" w:rsidRPr="00E01003"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01003">
              <w:rPr>
                <w:rFonts w:eastAsia="MyriadPro-Regular" w:cs="Arial"/>
              </w:rPr>
              <w:t xml:space="preserve">opis sposobu zarządzania projektem oraz realizacja wsparcia w oparciu o własne zasoby: maksymalnie </w:t>
            </w:r>
            <w:r w:rsidRPr="00E01003">
              <w:rPr>
                <w:rFonts w:eastAsia="MyriadPro-Regular" w:cs="Arial"/>
                <w:b/>
              </w:rPr>
              <w:t>2 pkt</w:t>
            </w:r>
          </w:p>
          <w:p w:rsidR="00BD6BA6" w:rsidRPr="00E01003"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01003">
              <w:rPr>
                <w:rFonts w:eastAsia="MyriadPro-Regular" w:cs="Arial"/>
              </w:rPr>
              <w:lastRenderedPageBreak/>
              <w:t xml:space="preserve">potencjał kadrowy zaangażowany do obsługi projektu jak </w:t>
            </w:r>
            <w:r w:rsidRPr="00E01003">
              <w:rPr>
                <w:rFonts w:eastAsia="MyriadPro-Regular" w:cs="Arial"/>
              </w:rPr>
              <w:br/>
              <w:t xml:space="preserve">i realizacji przedsięwzięć merytorycznych: maksymalnie </w:t>
            </w:r>
            <w:r w:rsidRPr="00E01003">
              <w:rPr>
                <w:rFonts w:eastAsia="MyriadPro-Regular" w:cs="Arial"/>
                <w:b/>
              </w:rPr>
              <w:t>2 pkt;</w:t>
            </w:r>
          </w:p>
          <w:p w:rsidR="00BD6BA6" w:rsidRPr="00E01003" w:rsidRDefault="00BD6BA6"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E01003">
              <w:rPr>
                <w:rFonts w:eastAsia="MyriadPro-Regular" w:cs="Arial"/>
              </w:rPr>
              <w:t xml:space="preserve">potencjał techniczny zaangażowany w realizację projektu: maksymalnie </w:t>
            </w:r>
            <w:r w:rsidRPr="00E01003">
              <w:rPr>
                <w:rFonts w:eastAsia="MyriadPro-Regular" w:cs="Arial"/>
                <w:b/>
              </w:rPr>
              <w:t>1 pkt.</w:t>
            </w:r>
          </w:p>
          <w:p w:rsidR="00BD6BA6" w:rsidRPr="00E01003" w:rsidRDefault="00BD6BA6" w:rsidP="00BD6BA6">
            <w:pPr>
              <w:autoSpaceDE w:val="0"/>
              <w:autoSpaceDN w:val="0"/>
              <w:adjustRightInd w:val="0"/>
              <w:jc w:val="both"/>
              <w:rPr>
                <w:rFonts w:ascii="Myriad Pro" w:eastAsia="MyriadPro-Regular" w:hAnsi="Myriad Pro" w:cs="Arial"/>
                <w:sz w:val="20"/>
              </w:rPr>
            </w:pPr>
            <w:r w:rsidRPr="00E01003">
              <w:rPr>
                <w:rFonts w:ascii="Myriad Pro" w:eastAsia="MyriadPro-Regular" w:hAnsi="Myriad Pro" w:cs="Arial"/>
                <w:sz w:val="20"/>
              </w:rPr>
              <w:t xml:space="preserve">Ocena zasadności partnerstwa zawiązanego w celu wspólnej realizacji projektu, w tym sposób podziału realizacji zadań: maksymalnie </w:t>
            </w:r>
            <w:r w:rsidRPr="00E01003">
              <w:rPr>
                <w:rFonts w:ascii="Myriad Pro" w:eastAsia="MyriadPro-Regular" w:hAnsi="Myriad Pro" w:cs="Arial"/>
                <w:b/>
                <w:sz w:val="20"/>
              </w:rPr>
              <w:t>5  pkt</w:t>
            </w:r>
          </w:p>
        </w:tc>
        <w:tc>
          <w:tcPr>
            <w:tcW w:w="4614" w:type="dxa"/>
            <w:shd w:val="clear" w:color="auto" w:fill="auto"/>
          </w:tcPr>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lastRenderedPageBreak/>
              <w:t xml:space="preserve">Ocena spełniania kryterium dokonywana jest </w:t>
            </w:r>
            <w:r w:rsidRPr="00E01003">
              <w:rPr>
                <w:rFonts w:ascii="Myriad Pro" w:eastAsia="MyriadPro-Regular" w:hAnsi="Myriad Pro" w:cs="Arial"/>
                <w:sz w:val="20"/>
              </w:rPr>
              <w:br/>
              <w:t>w ramach skali punktowej.</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Skala punktów: 0- 10</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Kryterium zostanie spełnione, jeżeli podczas jego oceny zostanie przyznane minimum 6 punktów.</w:t>
            </w:r>
          </w:p>
        </w:tc>
      </w:tr>
    </w:tbl>
    <w:p w:rsidR="00BD6BA6" w:rsidRPr="00E01003" w:rsidRDefault="00BD6BA6" w:rsidP="00BD6BA6">
      <w:pPr>
        <w:spacing w:after="0"/>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6"/>
        <w:gridCol w:w="2824"/>
        <w:gridCol w:w="6224"/>
        <w:gridCol w:w="4591"/>
      </w:tblGrid>
      <w:tr w:rsidR="00BD6BA6" w:rsidRPr="00E01003" w:rsidTr="00BD6BA6">
        <w:trPr>
          <w:jc w:val="center"/>
        </w:trPr>
        <w:tc>
          <w:tcPr>
            <w:tcW w:w="14175" w:type="dxa"/>
            <w:gridSpan w:val="4"/>
            <w:shd w:val="clear" w:color="auto" w:fill="D9D9D9" w:themeFill="background1" w:themeFillShade="D9"/>
            <w:vAlign w:val="center"/>
          </w:tcPr>
          <w:p w:rsidR="00BD6BA6" w:rsidRPr="00E01003" w:rsidRDefault="00BD6BA6" w:rsidP="00BD6BA6">
            <w:pPr>
              <w:spacing w:before="40" w:after="40" w:line="276" w:lineRule="auto"/>
              <w:jc w:val="center"/>
              <w:rPr>
                <w:rFonts w:ascii="Myriad Pro" w:hAnsi="Myriad Pro" w:cs="Arial"/>
                <w:b/>
                <w:sz w:val="20"/>
              </w:rPr>
            </w:pPr>
            <w:r w:rsidRPr="00E01003">
              <w:rPr>
                <w:rFonts w:ascii="Myriad Pro" w:hAnsi="Myriad Pro" w:cs="Arial"/>
                <w:b/>
                <w:sz w:val="20"/>
              </w:rPr>
              <w:t>Kryteria administracyjności</w:t>
            </w:r>
          </w:p>
        </w:tc>
      </w:tr>
      <w:tr w:rsidR="00BD6BA6" w:rsidRPr="00E01003" w:rsidTr="00BD6BA6">
        <w:trPr>
          <w:jc w:val="center"/>
        </w:trPr>
        <w:tc>
          <w:tcPr>
            <w:tcW w:w="536" w:type="dxa"/>
          </w:tcPr>
          <w:p w:rsidR="00BD6BA6" w:rsidRPr="00E01003" w:rsidRDefault="00BD6BA6" w:rsidP="00BD6BA6">
            <w:pPr>
              <w:spacing w:before="40" w:after="40" w:line="276" w:lineRule="auto"/>
              <w:ind w:left="-22"/>
              <w:rPr>
                <w:rFonts w:ascii="Myriad Pro" w:hAnsi="Myriad Pro" w:cs="Arial"/>
                <w:sz w:val="20"/>
              </w:rPr>
            </w:pPr>
            <w:r w:rsidRPr="00E01003">
              <w:rPr>
                <w:rFonts w:ascii="Myriad Pro" w:hAnsi="Myriad Pro" w:cs="Arial"/>
                <w:sz w:val="20"/>
              </w:rPr>
              <w:t>L.p.</w:t>
            </w:r>
          </w:p>
        </w:tc>
        <w:tc>
          <w:tcPr>
            <w:tcW w:w="2824"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Nazwa kryterium</w:t>
            </w:r>
          </w:p>
        </w:tc>
        <w:tc>
          <w:tcPr>
            <w:tcW w:w="6224"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Definicja kryterium</w:t>
            </w:r>
          </w:p>
        </w:tc>
        <w:tc>
          <w:tcPr>
            <w:tcW w:w="4591"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Opis znaczenia kryterium</w:t>
            </w:r>
          </w:p>
        </w:tc>
      </w:tr>
      <w:tr w:rsidR="00BD6BA6" w:rsidRPr="00E01003" w:rsidTr="00BD6BA6">
        <w:trPr>
          <w:jc w:val="center"/>
        </w:trPr>
        <w:tc>
          <w:tcPr>
            <w:tcW w:w="536" w:type="dxa"/>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1</w:t>
            </w:r>
          </w:p>
        </w:tc>
        <w:tc>
          <w:tcPr>
            <w:tcW w:w="2824"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2</w:t>
            </w:r>
          </w:p>
        </w:tc>
        <w:tc>
          <w:tcPr>
            <w:tcW w:w="6224"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3</w:t>
            </w:r>
          </w:p>
        </w:tc>
        <w:tc>
          <w:tcPr>
            <w:tcW w:w="4591"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4</w:t>
            </w:r>
          </w:p>
        </w:tc>
      </w:tr>
      <w:tr w:rsidR="00BD6BA6" w:rsidRPr="00E01003" w:rsidTr="00BD6BA6">
        <w:trPr>
          <w:jc w:val="center"/>
        </w:trPr>
        <w:tc>
          <w:tcPr>
            <w:tcW w:w="536" w:type="dxa"/>
          </w:tcPr>
          <w:p w:rsidR="00BD6BA6" w:rsidRPr="00E01003" w:rsidRDefault="00BD6BA6" w:rsidP="00912095">
            <w:pPr>
              <w:pStyle w:val="Akapitzlist"/>
              <w:numPr>
                <w:ilvl w:val="0"/>
                <w:numId w:val="52"/>
              </w:numPr>
              <w:spacing w:before="40" w:after="40" w:line="276" w:lineRule="auto"/>
              <w:ind w:left="357" w:hanging="357"/>
              <w:contextualSpacing w:val="0"/>
              <w:rPr>
                <w:rFonts w:cs="Arial"/>
              </w:rPr>
            </w:pPr>
          </w:p>
        </w:tc>
        <w:tc>
          <w:tcPr>
            <w:tcW w:w="2824"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Intensywność wsparcia</w:t>
            </w:r>
          </w:p>
        </w:tc>
        <w:tc>
          <w:tcPr>
            <w:tcW w:w="6224" w:type="dxa"/>
          </w:tcPr>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 xml:space="preserve">Wnioskowana kwota i poziom wsparcia są zgodne z zapisami </w:t>
            </w:r>
            <w:r w:rsidRPr="00E01003">
              <w:rPr>
                <w:rFonts w:ascii="Myriad Pro" w:hAnsi="Myriad Pro" w:cs="Arial"/>
                <w:i/>
                <w:sz w:val="20"/>
              </w:rPr>
              <w:t>Regulaminu konkursu</w:t>
            </w:r>
            <w:r w:rsidRPr="00E01003">
              <w:rPr>
                <w:rFonts w:ascii="Myriad Pro" w:hAnsi="Myriad Pro" w:cs="Arial"/>
                <w:sz w:val="20"/>
              </w:rPr>
              <w:t>.</w:t>
            </w:r>
          </w:p>
        </w:tc>
        <w:tc>
          <w:tcPr>
            <w:tcW w:w="4591" w:type="dxa"/>
          </w:tcPr>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Spełnienie kryterium jest konieczne do przyznania dofinansowania.</w:t>
            </w:r>
          </w:p>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Projekty niespełniające kryterium kierowane są do poprawy lub uzupełnienia.</w:t>
            </w:r>
          </w:p>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Ocena spełniania kryterium polega na przypisaniu wartości logicznych „tak”, „nie”.</w:t>
            </w:r>
          </w:p>
        </w:tc>
      </w:tr>
      <w:tr w:rsidR="00BD6BA6" w:rsidRPr="00E01003" w:rsidTr="00BD6BA6">
        <w:trPr>
          <w:jc w:val="center"/>
        </w:trPr>
        <w:tc>
          <w:tcPr>
            <w:tcW w:w="536" w:type="dxa"/>
          </w:tcPr>
          <w:p w:rsidR="00BD6BA6" w:rsidRPr="00E01003" w:rsidRDefault="00BD6BA6" w:rsidP="00912095">
            <w:pPr>
              <w:pStyle w:val="Akapitzlist"/>
              <w:numPr>
                <w:ilvl w:val="0"/>
                <w:numId w:val="52"/>
              </w:numPr>
              <w:spacing w:before="40" w:after="40" w:line="276" w:lineRule="auto"/>
              <w:ind w:left="357" w:hanging="357"/>
              <w:contextualSpacing w:val="0"/>
              <w:rPr>
                <w:rFonts w:cs="Arial"/>
              </w:rPr>
            </w:pPr>
          </w:p>
        </w:tc>
        <w:tc>
          <w:tcPr>
            <w:tcW w:w="2824"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Zgodność z kwalifikowalnością wydatków.</w:t>
            </w:r>
          </w:p>
        </w:tc>
        <w:tc>
          <w:tcPr>
            <w:tcW w:w="6224" w:type="dxa"/>
          </w:tcPr>
          <w:p w:rsidR="00BD6BA6" w:rsidRPr="00E01003" w:rsidRDefault="00BD6BA6" w:rsidP="00BD6BA6">
            <w:pPr>
              <w:autoSpaceDE w:val="0"/>
              <w:autoSpaceDN w:val="0"/>
              <w:adjustRightInd w:val="0"/>
              <w:jc w:val="both"/>
              <w:rPr>
                <w:rFonts w:ascii="Myriad Pro" w:hAnsi="Myriad Pro" w:cs="MyriadPro-It"/>
                <w:i/>
                <w:sz w:val="20"/>
              </w:rPr>
            </w:pPr>
            <w:r w:rsidRPr="00E01003">
              <w:rPr>
                <w:rFonts w:ascii="Myriad Pro" w:eastAsia="MyriadPro-Regular" w:hAnsi="Myriad Pro" w:cs="Arial"/>
                <w:sz w:val="20"/>
              </w:rPr>
              <w:t xml:space="preserve">Wydatki w projekcie są zgodne z </w:t>
            </w:r>
            <w:r w:rsidRPr="00E01003">
              <w:rPr>
                <w:rFonts w:ascii="Myriad Pro" w:eastAsia="MyriadPro-Regular" w:hAnsi="Myriad Pro" w:cs="Arial"/>
                <w:i/>
                <w:sz w:val="20"/>
              </w:rPr>
              <w:t xml:space="preserve">Wytycznymi </w:t>
            </w:r>
            <w:r w:rsidRPr="00E01003">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sidR="00A358E6">
              <w:rPr>
                <w:rFonts w:ascii="Myriad Pro" w:eastAsia="MyriadPro-Regular" w:hAnsi="Myriad Pro" w:cs="Arial"/>
                <w:sz w:val="20"/>
              </w:rPr>
              <w:t xml:space="preserve"> oraz </w:t>
            </w:r>
            <w:r w:rsidRPr="00E01003">
              <w:rPr>
                <w:rFonts w:ascii="Myriad Pro" w:eastAsia="MyriadPro-Regular" w:hAnsi="Myriad Pro" w:cs="Arial"/>
                <w:sz w:val="20"/>
              </w:rPr>
              <w:t>z</w:t>
            </w:r>
            <w:r w:rsidRPr="00E01003">
              <w:rPr>
                <w:rFonts w:ascii="Myriad Pro" w:eastAsia="MyriadPro-Regular" w:hAnsi="Myriad Pro" w:cs="Arial"/>
                <w:i/>
                <w:sz w:val="20"/>
              </w:rPr>
              <w:t xml:space="preserve"> </w:t>
            </w:r>
            <w:r w:rsidRPr="00E01003">
              <w:rPr>
                <w:rFonts w:ascii="Myriad Pro" w:eastAsia="Times New Roman" w:hAnsi="Myriad Pro" w:cs="Arial"/>
                <w:i/>
                <w:sz w:val="20"/>
              </w:rPr>
              <w:t>Wytycznymi w zakresie realizacji przedsięwzięć w obszarze włączenia społecznego i zwalczania ubóstwa z wykorzystaniem środków Europejskiego Funduszu Społecznego i Europejskiego Funduszu Rozwoju Regionalnego na lata 2014-2020.</w:t>
            </w:r>
          </w:p>
          <w:p w:rsidR="00BD6BA6" w:rsidRPr="00E01003" w:rsidRDefault="00BD6BA6" w:rsidP="00BD6BA6">
            <w:pPr>
              <w:autoSpaceDE w:val="0"/>
              <w:autoSpaceDN w:val="0"/>
              <w:adjustRightInd w:val="0"/>
              <w:jc w:val="both"/>
              <w:rPr>
                <w:rFonts w:ascii="Myriad Pro" w:eastAsia="MyriadPro-Regular" w:hAnsi="Myriad Pro" w:cs="Arial"/>
                <w:sz w:val="20"/>
              </w:rPr>
            </w:pPr>
            <w:r w:rsidRPr="00E01003">
              <w:rPr>
                <w:rFonts w:ascii="Myriad Pro" w:eastAsia="MyriadPro-Regular" w:hAnsi="Myriad Pro" w:cs="Arial"/>
                <w:sz w:val="20"/>
              </w:rPr>
              <w:t>Planowane wydatki są uzasadnione, niezbędne, racjonalne i adekwatne do zakresu merytorycznego</w:t>
            </w:r>
            <w:r w:rsidRPr="00E01003">
              <w:rPr>
                <w:rFonts w:ascii="Myriad Pro" w:eastAsia="MyriadPro-Regular" w:hAnsi="Myriad Pro" w:cs="MyriadPro-Regular"/>
                <w:sz w:val="20"/>
              </w:rPr>
              <w:t xml:space="preserve"> </w:t>
            </w:r>
            <w:r w:rsidRPr="00E01003">
              <w:rPr>
                <w:rFonts w:ascii="Myriad Pro" w:eastAsia="MyriadPro-Regular" w:hAnsi="Myriad Pro" w:cs="Arial"/>
                <w:sz w:val="20"/>
              </w:rPr>
              <w:t xml:space="preserve">projektu w tym opisu grupy docelowej </w:t>
            </w:r>
            <w:r w:rsidRPr="00E01003">
              <w:rPr>
                <w:rFonts w:ascii="Myriad Pro" w:eastAsia="MyriadPro-Regular" w:hAnsi="Myriad Pro" w:cs="Arial"/>
                <w:sz w:val="20"/>
              </w:rPr>
              <w:br/>
              <w:t>i planowanego wsparcia.</w:t>
            </w:r>
          </w:p>
          <w:p w:rsidR="00BD6BA6" w:rsidRPr="00E01003" w:rsidRDefault="00BD6BA6" w:rsidP="00BD6BA6">
            <w:pPr>
              <w:autoSpaceDE w:val="0"/>
              <w:autoSpaceDN w:val="0"/>
              <w:adjustRightInd w:val="0"/>
              <w:jc w:val="both"/>
              <w:rPr>
                <w:rFonts w:ascii="Myriad Pro" w:eastAsia="MyriadPro-Regular" w:hAnsi="Myriad Pro" w:cs="Arial"/>
                <w:sz w:val="20"/>
              </w:rPr>
            </w:pPr>
            <w:r w:rsidRPr="00E01003">
              <w:rPr>
                <w:rFonts w:ascii="Myriad Pro" w:eastAsia="MyriadPro-Regular" w:hAnsi="Myriad Pro" w:cs="Arial"/>
                <w:sz w:val="20"/>
              </w:rPr>
              <w:t xml:space="preserve">Wydatki </w:t>
            </w:r>
            <w:r w:rsidR="00A358E6">
              <w:rPr>
                <w:rFonts w:ascii="Myriad Pro" w:eastAsia="MyriadPro-Regular" w:hAnsi="Myriad Pro" w:cs="Arial"/>
                <w:sz w:val="20"/>
              </w:rPr>
              <w:t xml:space="preserve">założone w projekcie są zgodne </w:t>
            </w:r>
            <w:r w:rsidRPr="00E01003">
              <w:rPr>
                <w:rFonts w:ascii="Myriad Pro" w:eastAsia="MyriadPro-Regular" w:hAnsi="Myriad Pro" w:cs="Arial"/>
                <w:sz w:val="20"/>
              </w:rPr>
              <w:t>z</w:t>
            </w:r>
            <w:r w:rsidRPr="00E01003">
              <w:rPr>
                <w:rFonts w:ascii="Myriad Pro" w:eastAsia="MyriadPro-Regular" w:hAnsi="Myriad Pro" w:cs="MyriadPro-Regular"/>
                <w:sz w:val="20"/>
              </w:rPr>
              <w:t xml:space="preserve"> </w:t>
            </w:r>
            <w:r w:rsidRPr="00E01003">
              <w:rPr>
                <w:rFonts w:ascii="Myriad Pro" w:eastAsia="MyriadPro-Regular" w:hAnsi="Myriad Pro" w:cs="Arial"/>
                <w:sz w:val="20"/>
              </w:rPr>
              <w:t>katalogiem wydatków,</w:t>
            </w:r>
            <w:r w:rsidRPr="00E01003">
              <w:rPr>
                <w:rFonts w:ascii="Myriad Pro" w:eastAsia="MyriadPro-Regular" w:hAnsi="Myriad Pro" w:cs="MyriadPro-Regular"/>
                <w:sz w:val="20"/>
              </w:rPr>
              <w:t xml:space="preserve"> </w:t>
            </w:r>
            <w:r w:rsidRPr="00E01003">
              <w:rPr>
                <w:rFonts w:ascii="Myriad Pro" w:eastAsia="MyriadPro-Regular" w:hAnsi="Myriad Pro" w:cs="Arial"/>
                <w:sz w:val="20"/>
              </w:rPr>
              <w:t>limitami (w tym stawką ryczałtową dla kosztów pośrednich) oraz zasadami kwalifikowalności określonymi w Regulaminie konkursu (jeśli dotyczy).</w:t>
            </w:r>
          </w:p>
          <w:p w:rsidR="00BD6BA6" w:rsidRPr="00E01003" w:rsidRDefault="00BD6BA6" w:rsidP="00BD6BA6">
            <w:pPr>
              <w:autoSpaceDE w:val="0"/>
              <w:autoSpaceDN w:val="0"/>
              <w:adjustRightInd w:val="0"/>
              <w:jc w:val="both"/>
              <w:rPr>
                <w:rFonts w:ascii="Myriad Pro" w:eastAsia="MyriadPro-Regular" w:hAnsi="Myriad Pro" w:cs="Arial"/>
                <w:sz w:val="20"/>
              </w:rPr>
            </w:pPr>
            <w:r w:rsidRPr="00E01003">
              <w:rPr>
                <w:rFonts w:ascii="Myriad Pro" w:eastAsia="MyriadPro-Regular" w:hAnsi="Myriad Pro" w:cs="Arial"/>
                <w:sz w:val="20"/>
              </w:rPr>
              <w:lastRenderedPageBreak/>
              <w:t xml:space="preserve">Poziom wydatków w ramach cross </w:t>
            </w:r>
            <w:proofErr w:type="spellStart"/>
            <w:r w:rsidRPr="00E01003">
              <w:rPr>
                <w:rFonts w:ascii="Myriad Pro" w:eastAsia="MyriadPro-Regular" w:hAnsi="Myriad Pro" w:cs="Arial"/>
                <w:sz w:val="20"/>
              </w:rPr>
              <w:t>financingu</w:t>
            </w:r>
            <w:proofErr w:type="spellEnd"/>
            <w:r w:rsidRPr="00E01003">
              <w:rPr>
                <w:rFonts w:ascii="Myriad Pro" w:eastAsia="MyriadPro-Regular" w:hAnsi="Myriad Pro" w:cs="Arial"/>
                <w:sz w:val="20"/>
              </w:rPr>
              <w:t xml:space="preserve"> oraz środków trwałych jest zgodny z poziomem tych wydatków wskazanym w Regulaminie konkursu.</w:t>
            </w:r>
          </w:p>
        </w:tc>
        <w:tc>
          <w:tcPr>
            <w:tcW w:w="4591" w:type="dxa"/>
          </w:tcPr>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lastRenderedPageBreak/>
              <w:t>Spełnienie kryterium jest konieczne do przyznania dofinansowania.</w:t>
            </w:r>
          </w:p>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Projekty niespełniające kryterium kierowane są do poprawy lub uzupełnienia.</w:t>
            </w:r>
          </w:p>
          <w:p w:rsidR="00BD6BA6" w:rsidRPr="007E713A" w:rsidRDefault="00BD6BA6" w:rsidP="007E713A">
            <w:pPr>
              <w:autoSpaceDE w:val="0"/>
              <w:autoSpaceDN w:val="0"/>
              <w:adjustRightInd w:val="0"/>
              <w:jc w:val="both"/>
              <w:rPr>
                <w:rFonts w:ascii="Myriad Pro" w:eastAsia="MyriadPro-Regular" w:hAnsi="Myriad Pro" w:cs="Arial"/>
                <w:i/>
                <w:sz w:val="20"/>
              </w:rPr>
            </w:pPr>
            <w:r w:rsidRPr="00E01003">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E01003">
              <w:rPr>
                <w:rFonts w:ascii="Myriad Pro" w:hAnsi="Myriad Pro" w:cs="Arial"/>
                <w:i/>
                <w:sz w:val="20"/>
              </w:rPr>
              <w:t>SOOP RPO WZ 2014-2020</w:t>
            </w:r>
            <w:r w:rsidRPr="00E01003">
              <w:rPr>
                <w:rFonts w:ascii="Myriad Pro" w:hAnsi="Myriad Pro" w:cs="Arial"/>
                <w:sz w:val="20"/>
              </w:rPr>
              <w:t xml:space="preserve">, </w:t>
            </w:r>
            <w:r w:rsidR="00A358E6">
              <w:rPr>
                <w:rFonts w:ascii="Myriad Pro" w:eastAsia="MyriadPro-Regular" w:hAnsi="Myriad Pro" w:cs="Arial"/>
                <w:i/>
                <w:sz w:val="20"/>
              </w:rPr>
              <w:t xml:space="preserve">Wytycznych </w:t>
            </w:r>
            <w:r w:rsidRPr="00E01003">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sidRPr="00E01003">
              <w:rPr>
                <w:rFonts w:ascii="Myriad Pro" w:eastAsia="MyriadPro-Regular" w:hAnsi="Myriad Pro" w:cs="Arial"/>
                <w:sz w:val="20"/>
              </w:rPr>
              <w:t xml:space="preserve"> </w:t>
            </w:r>
            <w:r w:rsidRPr="00E01003">
              <w:rPr>
                <w:rFonts w:ascii="Myriad Pro" w:hAnsi="Myriad Pro" w:cs="Arial"/>
                <w:sz w:val="20"/>
              </w:rPr>
              <w:t xml:space="preserve"> właściwych </w:t>
            </w:r>
            <w:r w:rsidRPr="00E01003">
              <w:rPr>
                <w:rFonts w:ascii="Myriad Pro" w:eastAsia="MyriadPro-Regular" w:hAnsi="Myriad Pro" w:cs="Arial"/>
                <w:i/>
                <w:sz w:val="20"/>
              </w:rPr>
              <w:t xml:space="preserve">Wytycznych obszarowych, </w:t>
            </w:r>
            <w:r w:rsidRPr="00E01003">
              <w:rPr>
                <w:rFonts w:ascii="Myriad Pro" w:hAnsi="Myriad Pro" w:cs="Arial"/>
                <w:sz w:val="20"/>
              </w:rPr>
              <w:t xml:space="preserve">mających wpływ na założenia </w:t>
            </w:r>
            <w:r w:rsidRPr="00E01003">
              <w:rPr>
                <w:rFonts w:ascii="Myriad Pro" w:hAnsi="Myriad Pro" w:cs="Arial"/>
                <w:sz w:val="20"/>
              </w:rPr>
              <w:lastRenderedPageBreak/>
              <w:t>dotyczące kwalifikowalności wydatków.</w:t>
            </w:r>
          </w:p>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Ocena spełniania kryterium polega na przypisaniu wartości logicznych „tak”, „nie”.</w:t>
            </w:r>
          </w:p>
        </w:tc>
      </w:tr>
      <w:tr w:rsidR="00BD6BA6" w:rsidRPr="00E01003" w:rsidTr="00BD6BA6">
        <w:trPr>
          <w:jc w:val="center"/>
        </w:trPr>
        <w:tc>
          <w:tcPr>
            <w:tcW w:w="536" w:type="dxa"/>
          </w:tcPr>
          <w:p w:rsidR="00BD6BA6" w:rsidRPr="00E01003" w:rsidRDefault="00BD6BA6" w:rsidP="00912095">
            <w:pPr>
              <w:pStyle w:val="Akapitzlist"/>
              <w:numPr>
                <w:ilvl w:val="0"/>
                <w:numId w:val="52"/>
              </w:numPr>
              <w:spacing w:before="40" w:after="40" w:line="276" w:lineRule="auto"/>
              <w:ind w:left="357" w:hanging="357"/>
              <w:contextualSpacing w:val="0"/>
              <w:rPr>
                <w:rFonts w:cs="Arial"/>
              </w:rPr>
            </w:pPr>
          </w:p>
        </w:tc>
        <w:tc>
          <w:tcPr>
            <w:tcW w:w="2824" w:type="dxa"/>
          </w:tcPr>
          <w:p w:rsidR="00BD6BA6" w:rsidRPr="00E01003" w:rsidRDefault="00BD6BA6" w:rsidP="00BD6BA6">
            <w:pPr>
              <w:spacing w:before="40" w:after="40" w:line="276" w:lineRule="auto"/>
              <w:rPr>
                <w:rFonts w:ascii="Myriad Pro" w:hAnsi="Myriad Pro" w:cs="Arial"/>
                <w:sz w:val="20"/>
              </w:rPr>
            </w:pPr>
            <w:r w:rsidRPr="00E01003">
              <w:rPr>
                <w:rFonts w:ascii="Myriad Pro" w:eastAsia="MyriadPro-Regular" w:hAnsi="Myriad Pro" w:cs="Arial"/>
                <w:sz w:val="20"/>
              </w:rPr>
              <w:t>Zgodność z warunkami realizacji wsparcia.</w:t>
            </w:r>
          </w:p>
        </w:tc>
        <w:tc>
          <w:tcPr>
            <w:tcW w:w="6224" w:type="dxa"/>
          </w:tcPr>
          <w:p w:rsidR="00BD6BA6" w:rsidRPr="00E01003" w:rsidRDefault="00BD6BA6" w:rsidP="00BD6BA6">
            <w:pPr>
              <w:spacing w:before="40" w:after="40" w:line="276" w:lineRule="auto"/>
              <w:jc w:val="both"/>
              <w:rPr>
                <w:rFonts w:ascii="Myriad Pro" w:hAnsi="Myriad Pro" w:cs="Arial"/>
                <w:sz w:val="20"/>
              </w:rPr>
            </w:pPr>
            <w:r w:rsidRPr="00E01003">
              <w:rPr>
                <w:rFonts w:ascii="Myriad Pro" w:eastAsia="MyriadPro-Regular" w:hAnsi="Myriad Pro" w:cs="Arial"/>
                <w:sz w:val="20"/>
              </w:rPr>
              <w:t xml:space="preserve">Wniosek został sporządzony zgodnie </w:t>
            </w:r>
            <w:r w:rsidRPr="00E01003">
              <w:rPr>
                <w:rFonts w:ascii="Myriad Pro" w:eastAsia="MyriadPro-Regular" w:hAnsi="Myriad Pro" w:cs="Arial"/>
                <w:sz w:val="20"/>
              </w:rPr>
              <w:br/>
              <w:t xml:space="preserve">z uwarunkowaniami realizacji wsparcia określonymi we właściwych wytycznych obszarowych oraz z zasadami realizacji </w:t>
            </w:r>
            <w:r w:rsidR="00A358E6">
              <w:rPr>
                <w:rFonts w:ascii="Myriad Pro" w:eastAsia="MyriadPro-Regular" w:hAnsi="Myriad Pro" w:cs="Arial"/>
                <w:sz w:val="20"/>
              </w:rPr>
              <w:t xml:space="preserve">wsparcia wskazanymi przez IOK </w:t>
            </w:r>
            <w:r w:rsidRPr="00E01003">
              <w:rPr>
                <w:rFonts w:ascii="Myriad Pro" w:eastAsia="MyriadPro-Regular" w:hAnsi="Myriad Pro" w:cs="Arial"/>
                <w:sz w:val="20"/>
              </w:rPr>
              <w:t xml:space="preserve">w części 5.3 </w:t>
            </w:r>
            <w:r w:rsidRPr="00E01003">
              <w:rPr>
                <w:rFonts w:ascii="Myriad Pro" w:eastAsia="MyriadPro-Regular" w:hAnsi="Myriad Pro" w:cs="Arial"/>
                <w:i/>
                <w:sz w:val="20"/>
              </w:rPr>
              <w:t xml:space="preserve">Regulaminu konkursu </w:t>
            </w:r>
            <w:r w:rsidRPr="00E01003">
              <w:rPr>
                <w:rFonts w:ascii="Myriad Pro" w:eastAsia="MyriadPro-Regular" w:hAnsi="Myriad Pro" w:cs="Arial"/>
                <w:sz w:val="20"/>
              </w:rPr>
              <w:t>(np. zasady realizacji danej formy wsparcia).</w:t>
            </w:r>
          </w:p>
        </w:tc>
        <w:tc>
          <w:tcPr>
            <w:tcW w:w="4591" w:type="dxa"/>
          </w:tcPr>
          <w:p w:rsidR="00BD6BA6" w:rsidRPr="007E713A" w:rsidRDefault="00BD6BA6" w:rsidP="00BD6BA6">
            <w:pPr>
              <w:autoSpaceDE w:val="0"/>
              <w:autoSpaceDN w:val="0"/>
              <w:adjustRightInd w:val="0"/>
              <w:spacing w:line="276" w:lineRule="auto"/>
              <w:jc w:val="both"/>
              <w:rPr>
                <w:rFonts w:ascii="Myriad Pro" w:hAnsi="Myriad Pro" w:cs="Arial"/>
                <w:sz w:val="20"/>
              </w:rPr>
            </w:pPr>
            <w:r w:rsidRPr="00E01003">
              <w:rPr>
                <w:rFonts w:ascii="Myriad Pro" w:eastAsia="MyriadPro-Regular" w:hAnsi="Myriad Pro" w:cs="Arial"/>
                <w:sz w:val="20"/>
              </w:rPr>
              <w:t>Spełnienie kryterium jest konieczne do przyznania dofinansowania.</w:t>
            </w:r>
          </w:p>
          <w:p w:rsidR="00BD6BA6" w:rsidRPr="00E01003" w:rsidRDefault="00BD6BA6" w:rsidP="00BD6BA6">
            <w:pPr>
              <w:autoSpaceDE w:val="0"/>
              <w:autoSpaceDN w:val="0"/>
              <w:adjustRightInd w:val="0"/>
              <w:spacing w:line="276" w:lineRule="auto"/>
              <w:jc w:val="both"/>
              <w:rPr>
                <w:rFonts w:ascii="Myriad Pro" w:eastAsia="MyriadPro-Regular" w:hAnsi="Myriad Pro" w:cs="Arial"/>
                <w:sz w:val="20"/>
              </w:rPr>
            </w:pPr>
            <w:r w:rsidRPr="00E01003">
              <w:rPr>
                <w:rFonts w:ascii="Myriad Pro" w:eastAsia="MyriadPro-Regular" w:hAnsi="Myriad Pro" w:cs="Arial"/>
                <w:sz w:val="20"/>
              </w:rPr>
              <w:t>Projekty niespełniające kryterium kierowane są do poprawy lub uzupełnienia.</w:t>
            </w:r>
          </w:p>
          <w:p w:rsidR="00BD6BA6" w:rsidRPr="00E01003" w:rsidRDefault="00BD6BA6" w:rsidP="00BD6BA6">
            <w:pPr>
              <w:autoSpaceDE w:val="0"/>
              <w:autoSpaceDN w:val="0"/>
              <w:adjustRightInd w:val="0"/>
              <w:jc w:val="both"/>
              <w:rPr>
                <w:rFonts w:ascii="Myriad Pro" w:eastAsia="MyriadPro-Regular" w:hAnsi="Myriad Pro" w:cs="Arial"/>
                <w:i/>
                <w:sz w:val="20"/>
              </w:rPr>
            </w:pPr>
            <w:r w:rsidRPr="00E01003">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E01003">
              <w:rPr>
                <w:rFonts w:ascii="Myriad Pro" w:hAnsi="Myriad Pro" w:cs="Arial"/>
                <w:i/>
                <w:sz w:val="20"/>
              </w:rPr>
              <w:t>RPO WZ 2014-2020</w:t>
            </w:r>
            <w:r w:rsidRPr="00E01003">
              <w:rPr>
                <w:rFonts w:ascii="Myriad Pro" w:hAnsi="Myriad Pro" w:cs="Arial"/>
                <w:sz w:val="20"/>
              </w:rPr>
              <w:t xml:space="preserve">, przepisów prawa, </w:t>
            </w:r>
            <w:r w:rsidRPr="00E01003">
              <w:rPr>
                <w:rFonts w:ascii="Myriad Pro" w:hAnsi="Myriad Pro" w:cs="Arial"/>
                <w:i/>
                <w:sz w:val="20"/>
              </w:rPr>
              <w:t>SOOP RPO WZ 2014-2020</w:t>
            </w:r>
            <w:r w:rsidRPr="00E01003">
              <w:rPr>
                <w:rFonts w:ascii="Myriad Pro" w:hAnsi="Myriad Pro" w:cs="Arial"/>
                <w:sz w:val="20"/>
              </w:rPr>
              <w:t xml:space="preserve">, </w:t>
            </w:r>
            <w:r w:rsidRPr="00E01003">
              <w:rPr>
                <w:rFonts w:ascii="Myriad Pro" w:eastAsia="MyriadPro-Regular" w:hAnsi="Myriad Pro" w:cs="Arial"/>
                <w:sz w:val="20"/>
              </w:rPr>
              <w:t>właściwych</w:t>
            </w:r>
            <w:r w:rsidRPr="00E01003">
              <w:rPr>
                <w:rFonts w:ascii="Myriad Pro" w:eastAsia="MyriadPro-Regular" w:hAnsi="Myriad Pro" w:cs="Arial"/>
                <w:i/>
                <w:sz w:val="20"/>
              </w:rPr>
              <w:t xml:space="preserve"> Wytycznych obszarowych, </w:t>
            </w:r>
            <w:r w:rsidRPr="00E01003">
              <w:rPr>
                <w:rFonts w:ascii="Myriad Pro" w:hAnsi="Myriad Pro" w:cs="Arial"/>
                <w:sz w:val="20"/>
              </w:rPr>
              <w:t xml:space="preserve">mających wpływ na założenia dotyczące uwarunkowań realizacji wsparcia. </w:t>
            </w:r>
          </w:p>
          <w:p w:rsidR="00BD6BA6" w:rsidRPr="00E01003" w:rsidRDefault="00BD6BA6" w:rsidP="00BD6BA6">
            <w:pPr>
              <w:autoSpaceDE w:val="0"/>
              <w:autoSpaceDN w:val="0"/>
              <w:adjustRightInd w:val="0"/>
              <w:spacing w:line="276" w:lineRule="auto"/>
              <w:jc w:val="both"/>
              <w:rPr>
                <w:rFonts w:ascii="Myriad Pro" w:eastAsia="MyriadPro-Regular" w:hAnsi="Myriad Pro" w:cs="Arial"/>
                <w:sz w:val="20"/>
              </w:rPr>
            </w:pPr>
          </w:p>
          <w:p w:rsidR="00BD6BA6" w:rsidRPr="00E01003" w:rsidRDefault="00BD6BA6" w:rsidP="00BD6BA6">
            <w:pPr>
              <w:spacing w:before="40" w:line="276" w:lineRule="auto"/>
              <w:jc w:val="both"/>
              <w:rPr>
                <w:rFonts w:ascii="Myriad Pro" w:hAnsi="Myriad Pro" w:cs="Arial"/>
                <w:sz w:val="20"/>
              </w:rPr>
            </w:pPr>
            <w:r w:rsidRPr="00E01003">
              <w:rPr>
                <w:rFonts w:ascii="Myriad Pro" w:eastAsia="MyriadPro-Regular" w:hAnsi="Myriad Pro" w:cs="Arial"/>
                <w:sz w:val="20"/>
              </w:rPr>
              <w:t>Ocena spełniania kryterium polega na przypisaniu wartości logicznych „tak”, „nie”.</w:t>
            </w:r>
          </w:p>
        </w:tc>
      </w:tr>
      <w:tr w:rsidR="00BD6BA6" w:rsidRPr="00E01003" w:rsidTr="00BD6BA6">
        <w:trPr>
          <w:jc w:val="center"/>
        </w:trPr>
        <w:tc>
          <w:tcPr>
            <w:tcW w:w="536" w:type="dxa"/>
          </w:tcPr>
          <w:p w:rsidR="00BD6BA6" w:rsidRPr="00E01003" w:rsidRDefault="00BD6BA6" w:rsidP="00912095">
            <w:pPr>
              <w:pStyle w:val="Akapitzlist"/>
              <w:numPr>
                <w:ilvl w:val="0"/>
                <w:numId w:val="52"/>
              </w:numPr>
              <w:spacing w:before="40" w:after="40" w:line="276" w:lineRule="auto"/>
              <w:ind w:left="357" w:hanging="357"/>
              <w:contextualSpacing w:val="0"/>
              <w:rPr>
                <w:rFonts w:cs="Arial"/>
              </w:rPr>
            </w:pPr>
          </w:p>
        </w:tc>
        <w:tc>
          <w:tcPr>
            <w:tcW w:w="2824"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 xml:space="preserve">Spójność i kompletność zapisów </w:t>
            </w:r>
          </w:p>
        </w:tc>
        <w:tc>
          <w:tcPr>
            <w:tcW w:w="6224" w:type="dxa"/>
          </w:tcPr>
          <w:p w:rsidR="00BD6BA6" w:rsidRPr="00E01003" w:rsidRDefault="00BD6BA6" w:rsidP="00BD6BA6">
            <w:pPr>
              <w:autoSpaceDE w:val="0"/>
              <w:autoSpaceDN w:val="0"/>
              <w:adjustRightInd w:val="0"/>
              <w:jc w:val="both"/>
              <w:rPr>
                <w:rFonts w:ascii="Myriad Pro" w:hAnsi="Myriad Pro" w:cs="Arial"/>
                <w:sz w:val="20"/>
              </w:rPr>
            </w:pPr>
            <w:r w:rsidRPr="00E01003">
              <w:rPr>
                <w:rFonts w:ascii="Myriad Pro" w:eastAsia="MyriadPro-Regular" w:hAnsi="Myriad Pro" w:cs="Arial"/>
                <w:sz w:val="20"/>
              </w:rPr>
              <w:t xml:space="preserve">Wniosek jest spójny i kompletny w odniesieniu do dokonanej oceny. </w:t>
            </w:r>
          </w:p>
        </w:tc>
        <w:tc>
          <w:tcPr>
            <w:tcW w:w="4591" w:type="dxa"/>
          </w:tcPr>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Spełnienie kryterium jest konieczne do przyznania dofinansowania.</w:t>
            </w:r>
          </w:p>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Projekty niespełniające kryterium kierowane są do poprawy lub uzupełnienia.</w:t>
            </w:r>
          </w:p>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Ocena spełniania kryterium polega na przypisaniu wartości logicznych „tak”, „nie.</w:t>
            </w:r>
          </w:p>
        </w:tc>
      </w:tr>
    </w:tbl>
    <w:p w:rsidR="002C7BF5" w:rsidRDefault="002C7BF5" w:rsidP="00BD6BA6">
      <w:pPr>
        <w:spacing w:after="0"/>
        <w:rPr>
          <w:rFonts w:ascii="Myriad Pro" w:hAnsi="Myriad Pro"/>
          <w:sz w:val="20"/>
        </w:rPr>
      </w:pPr>
    </w:p>
    <w:p w:rsidR="00CB76FF" w:rsidRPr="00933288" w:rsidRDefault="00CB76FF" w:rsidP="00933288">
      <w:pPr>
        <w:autoSpaceDE w:val="0"/>
        <w:autoSpaceDN w:val="0"/>
        <w:adjustRightInd w:val="0"/>
        <w:spacing w:after="0"/>
        <w:jc w:val="center"/>
        <w:rPr>
          <w:rFonts w:ascii="Myriad Pro" w:hAnsi="Myriad Pro" w:cs="Arial"/>
          <w:b/>
          <w:bCs/>
          <w:sz w:val="20"/>
        </w:rPr>
      </w:pPr>
      <w:r>
        <w:rPr>
          <w:rFonts w:ascii="Myriad Pro" w:hAnsi="Myriad Pro"/>
          <w:b/>
          <w:sz w:val="20"/>
        </w:rPr>
        <w:t xml:space="preserve">Kryteria szczegółowe przyjęte </w:t>
      </w:r>
      <w:r w:rsidRPr="00C032C8">
        <w:rPr>
          <w:rFonts w:ascii="Myriad Pro" w:hAnsi="Myriad Pro"/>
          <w:b/>
          <w:sz w:val="20"/>
        </w:rPr>
        <w:t xml:space="preserve">Uchwałą </w:t>
      </w:r>
      <w:r w:rsidRPr="00C032C8">
        <w:rPr>
          <w:rFonts w:ascii="Myriad Pro" w:hAnsi="Myriad Pro" w:cs="Arial"/>
          <w:b/>
          <w:bCs/>
          <w:sz w:val="20"/>
        </w:rPr>
        <w:t xml:space="preserve">Nr </w:t>
      </w:r>
      <w:r w:rsidR="00C032C8" w:rsidRPr="00C032C8">
        <w:rPr>
          <w:rFonts w:ascii="Myriad Pro" w:hAnsi="Myriad Pro" w:cs="Arial"/>
          <w:b/>
          <w:bCs/>
          <w:sz w:val="20"/>
        </w:rPr>
        <w:t>21</w:t>
      </w:r>
      <w:r w:rsidR="00C032C8">
        <w:rPr>
          <w:rFonts w:ascii="Myriad Pro" w:hAnsi="Myriad Pro" w:cs="Arial"/>
          <w:b/>
          <w:bCs/>
          <w:sz w:val="20"/>
        </w:rPr>
        <w:t>/18</w:t>
      </w:r>
      <w:r>
        <w:rPr>
          <w:rFonts w:ascii="Myriad Pro" w:hAnsi="Myriad Pro" w:cs="Arial"/>
          <w:b/>
          <w:bCs/>
          <w:sz w:val="20"/>
        </w:rPr>
        <w:t xml:space="preserve"> Komitetu Monitorującego RPO WZ 2014-2020 </w:t>
      </w:r>
      <w:r w:rsidRPr="002456AE">
        <w:rPr>
          <w:rFonts w:ascii="Myriad Pro" w:hAnsi="Myriad Pro" w:cs="Arial"/>
          <w:b/>
          <w:bCs/>
          <w:sz w:val="20"/>
        </w:rPr>
        <w:t xml:space="preserve">z dnia </w:t>
      </w:r>
      <w:r>
        <w:rPr>
          <w:rFonts w:ascii="Myriad Pro" w:hAnsi="Myriad Pro" w:cs="Arial"/>
          <w:b/>
          <w:bCs/>
          <w:sz w:val="20"/>
        </w:rPr>
        <w:t>14 lutego 2018</w:t>
      </w:r>
      <w:r w:rsidRPr="00BC2A19">
        <w:rPr>
          <w:rFonts w:ascii="Myriad Pro" w:hAnsi="Myriad Pro" w:cs="Arial"/>
          <w:b/>
          <w:bCs/>
          <w:sz w:val="20"/>
        </w:rPr>
        <w:t xml:space="preserve"> r.</w:t>
      </w:r>
      <w:r w:rsidRPr="00FE2E54">
        <w:rPr>
          <w:rFonts w:ascii="Myriad Pro" w:hAnsi="Myriad Pro" w:cs="Arial"/>
          <w:b/>
          <w:bCs/>
          <w:sz w:val="20"/>
        </w:rPr>
        <w:t xml:space="preserve"> </w:t>
      </w:r>
      <w:r w:rsidRPr="00077747">
        <w:rPr>
          <w:rFonts w:ascii="Myriad Pro" w:hAnsi="Myriad Pro" w:cs="Arial"/>
          <w:b/>
          <w:bCs/>
          <w:sz w:val="20"/>
        </w:rPr>
        <w:t>(tryb konkursowy)</w:t>
      </w:r>
    </w:p>
    <w:tbl>
      <w:tblPr>
        <w:tblW w:w="144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97"/>
        <w:gridCol w:w="12275"/>
      </w:tblGrid>
      <w:tr w:rsidR="00FD09C4" w:rsidRPr="00AC2E00" w:rsidTr="00FD09C4">
        <w:trPr>
          <w:jc w:val="center"/>
        </w:trPr>
        <w:tc>
          <w:tcPr>
            <w:tcW w:w="2197" w:type="dxa"/>
            <w:shd w:val="clear" w:color="auto" w:fill="B6DDE8" w:themeFill="accent5" w:themeFillTint="66"/>
          </w:tcPr>
          <w:p w:rsidR="00FD09C4" w:rsidRPr="00AC2E00" w:rsidRDefault="00FD09C4" w:rsidP="00FD09C4">
            <w:pPr>
              <w:spacing w:before="40" w:after="40" w:line="240" w:lineRule="auto"/>
              <w:rPr>
                <w:rFonts w:ascii="Myriad Pro" w:hAnsi="Myriad Pro"/>
                <w:sz w:val="20"/>
              </w:rPr>
            </w:pPr>
            <w:r w:rsidRPr="00AC2E00">
              <w:rPr>
                <w:rFonts w:ascii="Myriad Pro" w:hAnsi="Myriad Pro"/>
                <w:sz w:val="20"/>
              </w:rPr>
              <w:t>Oś priorytetowa</w:t>
            </w:r>
          </w:p>
        </w:tc>
        <w:tc>
          <w:tcPr>
            <w:tcW w:w="12275" w:type="dxa"/>
            <w:shd w:val="clear" w:color="auto" w:fill="B6DDE8" w:themeFill="accent5" w:themeFillTint="66"/>
          </w:tcPr>
          <w:p w:rsidR="00FD09C4" w:rsidRPr="00E4069E" w:rsidRDefault="00FD09C4" w:rsidP="00FD09C4">
            <w:pPr>
              <w:spacing w:before="40" w:after="40" w:line="240" w:lineRule="auto"/>
              <w:rPr>
                <w:rFonts w:ascii="Myriad Pro" w:hAnsi="Myriad Pro"/>
                <w:sz w:val="20"/>
              </w:rPr>
            </w:pPr>
            <w:r>
              <w:rPr>
                <w:rFonts w:ascii="Myriad Pro" w:hAnsi="Myriad Pro"/>
                <w:sz w:val="20"/>
              </w:rPr>
              <w:t>VII Włączenie społeczne</w:t>
            </w:r>
          </w:p>
        </w:tc>
      </w:tr>
      <w:tr w:rsidR="00FD09C4" w:rsidRPr="00AC2E00" w:rsidTr="00FD09C4">
        <w:trPr>
          <w:jc w:val="center"/>
        </w:trPr>
        <w:tc>
          <w:tcPr>
            <w:tcW w:w="2197" w:type="dxa"/>
            <w:shd w:val="clear" w:color="auto" w:fill="B6DDE8" w:themeFill="accent5" w:themeFillTint="66"/>
          </w:tcPr>
          <w:p w:rsidR="00FD09C4" w:rsidRPr="00AC2E00" w:rsidRDefault="00FD09C4" w:rsidP="00FD09C4">
            <w:pPr>
              <w:spacing w:before="40" w:after="40" w:line="240" w:lineRule="auto"/>
              <w:rPr>
                <w:rFonts w:ascii="Myriad Pro" w:hAnsi="Myriad Pro"/>
                <w:sz w:val="20"/>
              </w:rPr>
            </w:pPr>
            <w:r w:rsidRPr="00AC2E00">
              <w:rPr>
                <w:rFonts w:ascii="Myriad Pro" w:hAnsi="Myriad Pro"/>
                <w:sz w:val="20"/>
              </w:rPr>
              <w:t>Priorytet Inwestycyjny</w:t>
            </w:r>
          </w:p>
        </w:tc>
        <w:tc>
          <w:tcPr>
            <w:tcW w:w="12275" w:type="dxa"/>
            <w:shd w:val="clear" w:color="auto" w:fill="B6DDE8" w:themeFill="accent5" w:themeFillTint="66"/>
          </w:tcPr>
          <w:p w:rsidR="00FD09C4" w:rsidRPr="005B6694" w:rsidRDefault="00FD09C4" w:rsidP="00FD09C4">
            <w:pPr>
              <w:spacing w:before="40" w:after="40" w:line="240" w:lineRule="auto"/>
              <w:rPr>
                <w:rFonts w:ascii="Myriad Pro" w:hAnsi="Myriad Pro"/>
                <w:sz w:val="20"/>
              </w:rPr>
            </w:pPr>
            <w:r w:rsidRPr="005B6694">
              <w:rPr>
                <w:rFonts w:ascii="Myriad Pro" w:eastAsia="Times New Roman" w:hAnsi="Myriad Pro"/>
                <w:sz w:val="20"/>
              </w:rPr>
              <w:t>9i Aktywne włączenie, w tym z myślą o promowaniu równych szans oraz aktywnego uczestnictwa i zwiększaniu szans na zatrudnienie</w:t>
            </w:r>
          </w:p>
        </w:tc>
      </w:tr>
      <w:tr w:rsidR="00FD09C4" w:rsidRPr="00AC2E00" w:rsidTr="00FD09C4">
        <w:trPr>
          <w:jc w:val="center"/>
        </w:trPr>
        <w:tc>
          <w:tcPr>
            <w:tcW w:w="2197" w:type="dxa"/>
            <w:shd w:val="clear" w:color="auto" w:fill="B6DDE8" w:themeFill="accent5" w:themeFillTint="66"/>
          </w:tcPr>
          <w:p w:rsidR="00FD09C4" w:rsidRPr="00AC2E00" w:rsidRDefault="00FD09C4" w:rsidP="00FD09C4">
            <w:pPr>
              <w:spacing w:before="40" w:after="40" w:line="240" w:lineRule="auto"/>
              <w:rPr>
                <w:rFonts w:ascii="Myriad Pro" w:hAnsi="Myriad Pro"/>
                <w:sz w:val="20"/>
              </w:rPr>
            </w:pPr>
            <w:r w:rsidRPr="00AC2E00">
              <w:rPr>
                <w:rFonts w:ascii="Myriad Pro" w:hAnsi="Myriad Pro"/>
                <w:sz w:val="20"/>
              </w:rPr>
              <w:t>Działanie</w:t>
            </w:r>
          </w:p>
        </w:tc>
        <w:tc>
          <w:tcPr>
            <w:tcW w:w="12275" w:type="dxa"/>
            <w:shd w:val="clear" w:color="auto" w:fill="B6DDE8" w:themeFill="accent5" w:themeFillTint="66"/>
          </w:tcPr>
          <w:p w:rsidR="00FD09C4" w:rsidRPr="00C032C8" w:rsidRDefault="00FD09C4" w:rsidP="00FD09C4">
            <w:pPr>
              <w:spacing w:before="40" w:after="40" w:line="240" w:lineRule="auto"/>
              <w:rPr>
                <w:rFonts w:ascii="Myriad Pro" w:hAnsi="Myriad Pro"/>
                <w:sz w:val="20"/>
              </w:rPr>
            </w:pPr>
            <w:r w:rsidRPr="00C032C8">
              <w:rPr>
                <w:rFonts w:ascii="Myriad Pro" w:hAnsi="Myriad Pro"/>
                <w:sz w:val="20"/>
              </w:rPr>
              <w:t xml:space="preserve">7.1 </w:t>
            </w:r>
            <w:r w:rsidRPr="00C032C8">
              <w:rPr>
                <w:rFonts w:ascii="Myriad Pro" w:hAnsi="Myriad Pro"/>
                <w:bCs/>
                <w:sz w:val="20"/>
              </w:rPr>
              <w:t>Programy na rzecz integracji osób i rodzin zagrożonych ubóstwem i/lub wykluczeniem społecznym ukierunkowane na aktywizację społeczno-zawodową wykorzystującą instrumenty aktywizacji edukacyjnej, społecznej, zawodowej</w:t>
            </w:r>
          </w:p>
        </w:tc>
      </w:tr>
      <w:tr w:rsidR="00FD09C4" w:rsidRPr="00AC2E00" w:rsidTr="00FD09C4">
        <w:trPr>
          <w:jc w:val="center"/>
        </w:trPr>
        <w:tc>
          <w:tcPr>
            <w:tcW w:w="2197" w:type="dxa"/>
            <w:shd w:val="clear" w:color="auto" w:fill="B6DDE8" w:themeFill="accent5" w:themeFillTint="66"/>
          </w:tcPr>
          <w:p w:rsidR="00FD09C4" w:rsidRPr="00AC2E00" w:rsidRDefault="00FD09C4" w:rsidP="00FD09C4">
            <w:pPr>
              <w:spacing w:before="40" w:after="40" w:line="240" w:lineRule="auto"/>
              <w:rPr>
                <w:rFonts w:ascii="Myriad Pro" w:hAnsi="Myriad Pro"/>
                <w:sz w:val="20"/>
              </w:rPr>
            </w:pPr>
            <w:r w:rsidRPr="00AC2E00">
              <w:rPr>
                <w:rFonts w:ascii="Myriad Pro" w:hAnsi="Myriad Pro"/>
                <w:sz w:val="20"/>
              </w:rPr>
              <w:t>Typ projektu</w:t>
            </w:r>
          </w:p>
        </w:tc>
        <w:tc>
          <w:tcPr>
            <w:tcW w:w="12275" w:type="dxa"/>
            <w:shd w:val="clear" w:color="auto" w:fill="B6DDE8" w:themeFill="accent5" w:themeFillTint="66"/>
          </w:tcPr>
          <w:p w:rsidR="00FD09C4" w:rsidRPr="005D0DC0" w:rsidRDefault="00FD09C4" w:rsidP="00912095">
            <w:pPr>
              <w:numPr>
                <w:ilvl w:val="0"/>
                <w:numId w:val="176"/>
              </w:numPr>
              <w:spacing w:after="0" w:line="240" w:lineRule="auto"/>
              <w:ind w:left="353" w:hanging="284"/>
              <w:jc w:val="both"/>
              <w:rPr>
                <w:rFonts w:ascii="Myriad Pro" w:hAnsi="Myriad Pro" w:cs="Arial"/>
                <w:sz w:val="20"/>
              </w:rPr>
            </w:pPr>
            <w:r w:rsidRPr="005D0DC0">
              <w:rPr>
                <w:rFonts w:ascii="Myriad Pro" w:hAnsi="Myriad Pro" w:cs="Arial"/>
                <w:sz w:val="20"/>
              </w:rPr>
              <w:t>Rozwój form aktywnej integracji oraz upowszechnianie aktywnej integracji i pracy socjalnej przez ośrodki pomocy społecznej oraz powiatowe centra pomocy rodzinie z wykorzystaniem usług aktywnej integracji o charakterze:</w:t>
            </w:r>
          </w:p>
          <w:p w:rsidR="00FD09C4" w:rsidRPr="005D0DC0" w:rsidRDefault="00FD09C4" w:rsidP="00912095">
            <w:pPr>
              <w:numPr>
                <w:ilvl w:val="0"/>
                <w:numId w:val="59"/>
              </w:numPr>
              <w:spacing w:after="0" w:line="240" w:lineRule="auto"/>
              <w:jc w:val="both"/>
              <w:rPr>
                <w:rFonts w:ascii="Myriad Pro" w:hAnsi="Myriad Pro" w:cs="Arial"/>
                <w:sz w:val="20"/>
              </w:rPr>
            </w:pPr>
            <w:r w:rsidRPr="005D0DC0">
              <w:rPr>
                <w:rFonts w:ascii="Myriad Pro" w:hAnsi="Myriad Pro" w:cs="Arial"/>
                <w:sz w:val="20"/>
              </w:rPr>
              <w:t xml:space="preserve">społecznym, których celem jest przywrócenie lub wzmocnienie kompetencji społecznych, zaradności, samodzielności i </w:t>
            </w:r>
            <w:r w:rsidRPr="005D0DC0">
              <w:rPr>
                <w:rFonts w:ascii="Myriad Pro" w:hAnsi="Myriad Pro" w:cs="Arial"/>
                <w:sz w:val="20"/>
              </w:rPr>
              <w:lastRenderedPageBreak/>
              <w:t>aktywności społecznej,</w:t>
            </w:r>
          </w:p>
          <w:p w:rsidR="00FD09C4" w:rsidRPr="005D0DC0" w:rsidRDefault="00FD09C4" w:rsidP="00912095">
            <w:pPr>
              <w:numPr>
                <w:ilvl w:val="0"/>
                <w:numId w:val="59"/>
              </w:numPr>
              <w:spacing w:after="0" w:line="240" w:lineRule="auto"/>
              <w:jc w:val="both"/>
              <w:rPr>
                <w:rFonts w:ascii="Myriad Pro" w:hAnsi="Myriad Pro" w:cs="Arial"/>
                <w:sz w:val="20"/>
              </w:rPr>
            </w:pPr>
            <w:r w:rsidRPr="005D0DC0">
              <w:rPr>
                <w:rFonts w:ascii="Myriad Pro" w:hAnsi="Myriad Pro" w:cs="Arial"/>
                <w:sz w:val="20"/>
              </w:rPr>
              <w:t>zawodowym, których celem jest pomoc w podjęciu decyzji dotyczącej wyboru lub zmiany zawodu, wyposażenie w kompetencje i kwalifikacje zawodowe oraz umiejętności pożądane na rynku pracy (poprzez m.in. udział w zajęciach w CIS, KIS lub WTZ</w:t>
            </w:r>
            <w:r>
              <w:rPr>
                <w:rFonts w:ascii="Myriad Pro" w:hAnsi="Myriad Pro" w:cs="Arial"/>
                <w:sz w:val="20"/>
              </w:rPr>
              <w:t>,</w:t>
            </w:r>
            <w:r w:rsidRPr="005D0DC0">
              <w:rPr>
                <w:rFonts w:ascii="Myriad Pro" w:hAnsi="Myriad Pro" w:cs="Arial"/>
                <w:sz w:val="20"/>
              </w:rPr>
              <w:t>), pomoc w utrzymaniu zatrudnienia;</w:t>
            </w:r>
          </w:p>
          <w:p w:rsidR="00FD09C4" w:rsidRPr="005D0DC0" w:rsidRDefault="00FD09C4" w:rsidP="00912095">
            <w:pPr>
              <w:numPr>
                <w:ilvl w:val="0"/>
                <w:numId w:val="59"/>
              </w:numPr>
              <w:spacing w:after="0" w:line="240" w:lineRule="auto"/>
              <w:jc w:val="both"/>
              <w:rPr>
                <w:rFonts w:ascii="Myriad Pro" w:hAnsi="Myriad Pro" w:cs="Arial"/>
                <w:sz w:val="20"/>
              </w:rPr>
            </w:pPr>
            <w:r w:rsidRPr="005D0DC0">
              <w:rPr>
                <w:rFonts w:ascii="Myriad Pro" w:hAnsi="Myriad Pro" w:cs="Arial"/>
                <w:sz w:val="20"/>
              </w:rPr>
              <w:t>edukacyjnym, których celem jest wzrost poziomu wykształcenia</w:t>
            </w:r>
            <w:r>
              <w:rPr>
                <w:rFonts w:ascii="Myriad Pro" w:hAnsi="Myriad Pro" w:cs="Arial"/>
                <w:sz w:val="20"/>
              </w:rPr>
              <w:t xml:space="preserve">, </w:t>
            </w:r>
            <w:r w:rsidRPr="005D0DC0">
              <w:rPr>
                <w:rFonts w:ascii="Myriad Pro" w:hAnsi="Myriad Pro" w:cs="Arial"/>
                <w:sz w:val="20"/>
              </w:rPr>
              <w:t xml:space="preserve"> lub jego dostosowanie do potrzeb rynku pracy (m.in. edukacja formalna, kursy i szkolenia zawodowe);</w:t>
            </w:r>
          </w:p>
          <w:p w:rsidR="00FD09C4" w:rsidRPr="005B6694" w:rsidRDefault="00FD09C4" w:rsidP="00912095">
            <w:pPr>
              <w:pStyle w:val="Akapitzlist"/>
              <w:numPr>
                <w:ilvl w:val="0"/>
                <w:numId w:val="59"/>
              </w:numPr>
              <w:spacing w:after="0" w:line="240" w:lineRule="auto"/>
              <w:jc w:val="both"/>
              <w:rPr>
                <w:rFonts w:cs="Arial"/>
                <w:sz w:val="18"/>
                <w:szCs w:val="18"/>
              </w:rPr>
            </w:pPr>
            <w:r w:rsidRPr="005D0DC0">
              <w:rPr>
                <w:rFonts w:cs="Arial"/>
              </w:rPr>
              <w:t>zdrowotnym, których celem jest wyeliminowanie lub złagodzenie barier zdrowotnych utrudniających funkcjonowanie w społeczeństwie lub powodujących oddalenie od rynku pracy.</w:t>
            </w:r>
          </w:p>
        </w:tc>
      </w:tr>
    </w:tbl>
    <w:p w:rsidR="00CB76FF" w:rsidRDefault="00CB76FF" w:rsidP="00BD6BA6">
      <w:pPr>
        <w:spacing w:after="0"/>
        <w:rPr>
          <w:rFonts w:ascii="Myriad Pro" w:hAnsi="Myriad Pro"/>
          <w:sz w:val="20"/>
        </w:rPr>
      </w:pP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6"/>
        <w:gridCol w:w="6804"/>
        <w:gridCol w:w="4733"/>
      </w:tblGrid>
      <w:tr w:rsidR="00FD09C4" w:rsidRPr="005D0DC0" w:rsidTr="00FD09C4">
        <w:trPr>
          <w:jc w:val="center"/>
        </w:trPr>
        <w:tc>
          <w:tcPr>
            <w:tcW w:w="14600" w:type="dxa"/>
            <w:gridSpan w:val="4"/>
            <w:shd w:val="clear" w:color="auto" w:fill="D9D9D9" w:themeFill="background1" w:themeFillShade="D9"/>
          </w:tcPr>
          <w:p w:rsidR="00FD09C4" w:rsidRPr="005D0DC0" w:rsidRDefault="00FD09C4" w:rsidP="00FD09C4">
            <w:pPr>
              <w:spacing w:before="40" w:after="40" w:line="240" w:lineRule="auto"/>
              <w:jc w:val="center"/>
              <w:rPr>
                <w:rFonts w:ascii="Myriad Pro" w:hAnsi="Myriad Pro"/>
                <w:b/>
                <w:sz w:val="20"/>
              </w:rPr>
            </w:pPr>
            <w:r w:rsidRPr="005D0DC0">
              <w:rPr>
                <w:rFonts w:ascii="Myriad Pro" w:hAnsi="Myriad Pro"/>
                <w:b/>
                <w:sz w:val="20"/>
              </w:rPr>
              <w:t>Kryteria dopuszczalności</w:t>
            </w:r>
          </w:p>
        </w:tc>
      </w:tr>
      <w:tr w:rsidR="00FD09C4" w:rsidRPr="005D0DC0" w:rsidTr="00FD09C4">
        <w:trPr>
          <w:jc w:val="center"/>
        </w:trPr>
        <w:tc>
          <w:tcPr>
            <w:tcW w:w="937" w:type="dxa"/>
          </w:tcPr>
          <w:p w:rsidR="00FD09C4" w:rsidRPr="005D0DC0" w:rsidRDefault="00FD09C4" w:rsidP="00FD09C4">
            <w:pPr>
              <w:spacing w:before="40" w:after="40" w:line="240" w:lineRule="auto"/>
              <w:jc w:val="center"/>
              <w:rPr>
                <w:rFonts w:ascii="Myriad Pro" w:hAnsi="Myriad Pro"/>
                <w:sz w:val="20"/>
              </w:rPr>
            </w:pPr>
            <w:r w:rsidRPr="005D0DC0">
              <w:rPr>
                <w:rFonts w:ascii="Myriad Pro" w:hAnsi="Myriad Pro"/>
                <w:sz w:val="20"/>
              </w:rPr>
              <w:t>L.p.</w:t>
            </w:r>
          </w:p>
        </w:tc>
        <w:tc>
          <w:tcPr>
            <w:tcW w:w="2126" w:type="dxa"/>
          </w:tcPr>
          <w:p w:rsidR="00FD09C4" w:rsidRPr="005D0DC0" w:rsidRDefault="00FD09C4" w:rsidP="00FD09C4">
            <w:pPr>
              <w:spacing w:before="40" w:after="40" w:line="240" w:lineRule="auto"/>
              <w:jc w:val="center"/>
              <w:rPr>
                <w:rFonts w:ascii="Myriad Pro" w:hAnsi="Myriad Pro"/>
                <w:sz w:val="20"/>
              </w:rPr>
            </w:pPr>
            <w:r w:rsidRPr="005D0DC0">
              <w:rPr>
                <w:rFonts w:ascii="Myriad Pro" w:hAnsi="Myriad Pro"/>
                <w:sz w:val="20"/>
              </w:rPr>
              <w:t>Nazwa kryterium</w:t>
            </w:r>
          </w:p>
        </w:tc>
        <w:tc>
          <w:tcPr>
            <w:tcW w:w="6804" w:type="dxa"/>
          </w:tcPr>
          <w:p w:rsidR="00FD09C4" w:rsidRPr="005D0DC0" w:rsidRDefault="00FD09C4" w:rsidP="00FD09C4">
            <w:pPr>
              <w:spacing w:before="40" w:after="40" w:line="240" w:lineRule="auto"/>
              <w:jc w:val="center"/>
              <w:rPr>
                <w:rFonts w:ascii="Myriad Pro" w:hAnsi="Myriad Pro"/>
                <w:sz w:val="20"/>
              </w:rPr>
            </w:pPr>
            <w:r w:rsidRPr="005D0DC0">
              <w:rPr>
                <w:rFonts w:ascii="Myriad Pro" w:hAnsi="Myriad Pro"/>
                <w:sz w:val="20"/>
              </w:rPr>
              <w:t>Definicja kryterium</w:t>
            </w:r>
          </w:p>
        </w:tc>
        <w:tc>
          <w:tcPr>
            <w:tcW w:w="4733" w:type="dxa"/>
          </w:tcPr>
          <w:p w:rsidR="00FD09C4" w:rsidRPr="005D0DC0" w:rsidRDefault="00FD09C4" w:rsidP="00FD09C4">
            <w:pPr>
              <w:spacing w:before="40" w:after="40" w:line="240" w:lineRule="auto"/>
              <w:jc w:val="center"/>
              <w:rPr>
                <w:rFonts w:ascii="Myriad Pro" w:hAnsi="Myriad Pro"/>
                <w:sz w:val="20"/>
              </w:rPr>
            </w:pPr>
            <w:r w:rsidRPr="005D0DC0">
              <w:rPr>
                <w:rFonts w:ascii="Myriad Pro" w:hAnsi="Myriad Pro"/>
                <w:sz w:val="20"/>
              </w:rPr>
              <w:t>Opis znaczenia kryterium</w:t>
            </w:r>
          </w:p>
        </w:tc>
      </w:tr>
      <w:tr w:rsidR="00FD09C4" w:rsidRPr="005D0DC0" w:rsidTr="00FD09C4">
        <w:trPr>
          <w:jc w:val="center"/>
        </w:trPr>
        <w:tc>
          <w:tcPr>
            <w:tcW w:w="937" w:type="dxa"/>
          </w:tcPr>
          <w:p w:rsidR="00FD09C4" w:rsidRPr="005D0DC0" w:rsidRDefault="00FD09C4" w:rsidP="00FD09C4">
            <w:pPr>
              <w:spacing w:before="40" w:after="40" w:line="240" w:lineRule="auto"/>
              <w:jc w:val="center"/>
              <w:rPr>
                <w:rFonts w:ascii="Myriad Pro" w:hAnsi="Myriad Pro"/>
                <w:sz w:val="20"/>
              </w:rPr>
            </w:pPr>
            <w:r w:rsidRPr="005D0DC0">
              <w:rPr>
                <w:rFonts w:ascii="Myriad Pro" w:hAnsi="Myriad Pro"/>
                <w:sz w:val="20"/>
              </w:rPr>
              <w:t>1</w:t>
            </w:r>
          </w:p>
        </w:tc>
        <w:tc>
          <w:tcPr>
            <w:tcW w:w="2126" w:type="dxa"/>
          </w:tcPr>
          <w:p w:rsidR="00FD09C4" w:rsidRPr="005D0DC0" w:rsidRDefault="00FD09C4" w:rsidP="00FD09C4">
            <w:pPr>
              <w:spacing w:before="40" w:after="40" w:line="240" w:lineRule="auto"/>
              <w:jc w:val="center"/>
              <w:rPr>
                <w:rFonts w:ascii="Myriad Pro" w:hAnsi="Myriad Pro"/>
                <w:sz w:val="20"/>
              </w:rPr>
            </w:pPr>
            <w:r w:rsidRPr="005D0DC0">
              <w:rPr>
                <w:rFonts w:ascii="Myriad Pro" w:hAnsi="Myriad Pro"/>
                <w:sz w:val="20"/>
              </w:rPr>
              <w:t>2</w:t>
            </w:r>
          </w:p>
        </w:tc>
        <w:tc>
          <w:tcPr>
            <w:tcW w:w="6804" w:type="dxa"/>
          </w:tcPr>
          <w:p w:rsidR="00FD09C4" w:rsidRPr="005D0DC0" w:rsidRDefault="00FD09C4" w:rsidP="00FD09C4">
            <w:pPr>
              <w:spacing w:before="40" w:after="40" w:line="240" w:lineRule="auto"/>
              <w:jc w:val="center"/>
              <w:rPr>
                <w:rFonts w:ascii="Myriad Pro" w:hAnsi="Myriad Pro"/>
                <w:sz w:val="20"/>
              </w:rPr>
            </w:pPr>
            <w:r w:rsidRPr="005D0DC0">
              <w:rPr>
                <w:rFonts w:ascii="Myriad Pro" w:hAnsi="Myriad Pro"/>
                <w:sz w:val="20"/>
              </w:rPr>
              <w:t>3</w:t>
            </w:r>
          </w:p>
        </w:tc>
        <w:tc>
          <w:tcPr>
            <w:tcW w:w="4733" w:type="dxa"/>
          </w:tcPr>
          <w:p w:rsidR="00FD09C4" w:rsidRPr="005D0DC0" w:rsidRDefault="00FD09C4" w:rsidP="00FD09C4">
            <w:pPr>
              <w:spacing w:before="40" w:after="40" w:line="240" w:lineRule="auto"/>
              <w:jc w:val="center"/>
              <w:rPr>
                <w:rFonts w:ascii="Myriad Pro" w:hAnsi="Myriad Pro"/>
                <w:sz w:val="20"/>
              </w:rPr>
            </w:pPr>
            <w:r w:rsidRPr="005D0DC0">
              <w:rPr>
                <w:rFonts w:ascii="Myriad Pro" w:hAnsi="Myriad Pro"/>
                <w:sz w:val="20"/>
              </w:rPr>
              <w:t>4</w:t>
            </w:r>
          </w:p>
        </w:tc>
      </w:tr>
      <w:tr w:rsidR="00FD09C4" w:rsidRPr="005D0DC0" w:rsidTr="00FD09C4">
        <w:trPr>
          <w:jc w:val="center"/>
        </w:trPr>
        <w:tc>
          <w:tcPr>
            <w:tcW w:w="937" w:type="dxa"/>
          </w:tcPr>
          <w:p w:rsidR="00FD09C4" w:rsidRPr="005D0DC0" w:rsidRDefault="00FD09C4" w:rsidP="00912095">
            <w:pPr>
              <w:pStyle w:val="Akapitzlist"/>
              <w:numPr>
                <w:ilvl w:val="0"/>
                <w:numId w:val="208"/>
              </w:numPr>
              <w:spacing w:before="40" w:after="40" w:line="240" w:lineRule="auto"/>
              <w:ind w:left="720"/>
              <w:contextualSpacing w:val="0"/>
            </w:pPr>
          </w:p>
        </w:tc>
        <w:tc>
          <w:tcPr>
            <w:tcW w:w="2126" w:type="dxa"/>
            <w:shd w:val="clear" w:color="auto" w:fill="auto"/>
          </w:tcPr>
          <w:p w:rsidR="00FD09C4" w:rsidRPr="005D0DC0" w:rsidRDefault="00FD09C4" w:rsidP="00FD09C4">
            <w:pPr>
              <w:spacing w:before="40" w:after="40" w:line="240" w:lineRule="auto"/>
              <w:rPr>
                <w:rFonts w:ascii="Myriad Pro" w:hAnsi="Myriad Pro"/>
                <w:sz w:val="20"/>
              </w:rPr>
            </w:pPr>
            <w:r w:rsidRPr="005D0DC0">
              <w:rPr>
                <w:rFonts w:ascii="Myriad Pro" w:hAnsi="Myriad Pro"/>
                <w:sz w:val="20"/>
              </w:rPr>
              <w:t>Wymogi organizacyjne</w:t>
            </w:r>
          </w:p>
        </w:tc>
        <w:tc>
          <w:tcPr>
            <w:tcW w:w="6804" w:type="dxa"/>
            <w:shd w:val="clear" w:color="auto" w:fill="auto"/>
          </w:tcPr>
          <w:p w:rsidR="00FD09C4" w:rsidRPr="005D0DC0" w:rsidRDefault="00FD09C4" w:rsidP="00912095">
            <w:pPr>
              <w:pStyle w:val="Akapitzlist"/>
              <w:numPr>
                <w:ilvl w:val="0"/>
                <w:numId w:val="209"/>
              </w:numPr>
              <w:spacing w:before="40" w:after="40" w:line="240" w:lineRule="auto"/>
              <w:ind w:left="720"/>
              <w:jc w:val="both"/>
            </w:pPr>
            <w:r w:rsidRPr="005D0DC0">
              <w:rPr>
                <w:rFonts w:cs="Arial"/>
              </w:rPr>
              <w:t>Projektodawca</w:t>
            </w:r>
            <w:r w:rsidRPr="005D0DC0">
              <w:rPr>
                <w:rFonts w:cs="Arial"/>
                <w:bCs/>
              </w:rPr>
              <w:t xml:space="preserve"> składa nie więcej niż jeden wniosek o dofinansowanie.</w:t>
            </w:r>
          </w:p>
        </w:tc>
        <w:tc>
          <w:tcPr>
            <w:tcW w:w="4733" w:type="dxa"/>
            <w:shd w:val="clear" w:color="auto" w:fill="auto"/>
          </w:tcPr>
          <w:p w:rsidR="00FD09C4" w:rsidRPr="005D0DC0" w:rsidRDefault="00FD09C4" w:rsidP="00FD09C4">
            <w:pPr>
              <w:spacing w:before="40" w:after="40" w:line="240" w:lineRule="auto"/>
              <w:rPr>
                <w:rFonts w:ascii="Myriad Pro" w:hAnsi="Myriad Pro"/>
                <w:sz w:val="20"/>
              </w:rPr>
            </w:pPr>
            <w:r w:rsidRPr="005D0DC0">
              <w:rPr>
                <w:rFonts w:ascii="Myriad Pro" w:hAnsi="Myriad Pro"/>
                <w:sz w:val="20"/>
              </w:rPr>
              <w:t>Spełnienie kryterium jest konieczne do przyznania dofinansowania.</w:t>
            </w:r>
          </w:p>
          <w:p w:rsidR="00FD09C4" w:rsidRPr="005D0DC0" w:rsidRDefault="00FD09C4" w:rsidP="00FD09C4">
            <w:pPr>
              <w:spacing w:before="40" w:after="40" w:line="240" w:lineRule="auto"/>
              <w:rPr>
                <w:rFonts w:ascii="Myriad Pro" w:hAnsi="Myriad Pro"/>
                <w:sz w:val="20"/>
              </w:rPr>
            </w:pPr>
            <w:r w:rsidRPr="005D0DC0">
              <w:rPr>
                <w:rFonts w:ascii="Myriad Pro" w:hAnsi="Myriad Pro"/>
                <w:sz w:val="20"/>
              </w:rPr>
              <w:t>Projekt niespełniające kryterium kierowane są do poprawy lub uzupełnienia.</w:t>
            </w:r>
          </w:p>
          <w:p w:rsidR="00FD09C4" w:rsidRPr="005D0DC0" w:rsidRDefault="00FD09C4" w:rsidP="00FD09C4">
            <w:pPr>
              <w:spacing w:before="40" w:after="40" w:line="240" w:lineRule="auto"/>
              <w:rPr>
                <w:rFonts w:ascii="Myriad Pro" w:hAnsi="Myriad Pro"/>
                <w:sz w:val="20"/>
              </w:rPr>
            </w:pPr>
            <w:r w:rsidRPr="005D0DC0">
              <w:rPr>
                <w:rFonts w:ascii="Myriad Pro" w:hAnsi="Myriad Pro"/>
                <w:sz w:val="20"/>
              </w:rPr>
              <w:t>Ocena spełniania kryterium polega na przypisaniu wartości logicznych „tak”, „nie”.</w:t>
            </w:r>
          </w:p>
        </w:tc>
      </w:tr>
      <w:tr w:rsidR="00FD09C4" w:rsidRPr="005D0DC0" w:rsidTr="00FD09C4">
        <w:trPr>
          <w:jc w:val="center"/>
        </w:trPr>
        <w:tc>
          <w:tcPr>
            <w:tcW w:w="937" w:type="dxa"/>
          </w:tcPr>
          <w:p w:rsidR="00FD09C4" w:rsidRPr="005D0DC0" w:rsidRDefault="00FD09C4" w:rsidP="00912095">
            <w:pPr>
              <w:pStyle w:val="Akapitzlist"/>
              <w:numPr>
                <w:ilvl w:val="0"/>
                <w:numId w:val="208"/>
              </w:numPr>
              <w:spacing w:before="40" w:after="40" w:line="240" w:lineRule="auto"/>
              <w:ind w:left="720"/>
              <w:contextualSpacing w:val="0"/>
            </w:pPr>
          </w:p>
        </w:tc>
        <w:tc>
          <w:tcPr>
            <w:tcW w:w="2126" w:type="dxa"/>
            <w:shd w:val="clear" w:color="auto" w:fill="auto"/>
          </w:tcPr>
          <w:p w:rsidR="00FD09C4" w:rsidRPr="005D0DC0" w:rsidRDefault="00FD09C4" w:rsidP="00FD09C4">
            <w:pPr>
              <w:spacing w:before="40" w:after="40" w:line="240" w:lineRule="auto"/>
              <w:rPr>
                <w:rFonts w:ascii="Myriad Pro" w:hAnsi="Myriad Pro"/>
                <w:sz w:val="20"/>
              </w:rPr>
            </w:pPr>
            <w:r w:rsidRPr="005D0DC0">
              <w:rPr>
                <w:rFonts w:ascii="Myriad Pro" w:hAnsi="Myriad Pro"/>
                <w:sz w:val="20"/>
              </w:rPr>
              <w:t>Zgodność wsparcia</w:t>
            </w:r>
          </w:p>
        </w:tc>
        <w:tc>
          <w:tcPr>
            <w:tcW w:w="6804" w:type="dxa"/>
            <w:shd w:val="clear" w:color="auto" w:fill="auto"/>
          </w:tcPr>
          <w:p w:rsidR="00FD09C4" w:rsidRDefault="00FD09C4" w:rsidP="00912095">
            <w:pPr>
              <w:pStyle w:val="Akapitzlist"/>
              <w:numPr>
                <w:ilvl w:val="0"/>
                <w:numId w:val="210"/>
              </w:numPr>
              <w:spacing w:before="40" w:after="40" w:line="240" w:lineRule="auto"/>
              <w:ind w:left="720"/>
              <w:jc w:val="both"/>
              <w:rPr>
                <w:rFonts w:cs="Arial"/>
              </w:rPr>
            </w:pPr>
            <w:r>
              <w:rPr>
                <w:rFonts w:cs="Arial"/>
              </w:rPr>
              <w:t>Projekt realizowany jest w partnerstwie.</w:t>
            </w:r>
          </w:p>
          <w:p w:rsidR="00FD09C4" w:rsidRPr="005D0DC0" w:rsidRDefault="00FD09C4" w:rsidP="00912095">
            <w:pPr>
              <w:pStyle w:val="Akapitzlist"/>
              <w:numPr>
                <w:ilvl w:val="0"/>
                <w:numId w:val="210"/>
              </w:numPr>
              <w:spacing w:before="40" w:after="40" w:line="240" w:lineRule="auto"/>
              <w:ind w:left="720"/>
              <w:jc w:val="both"/>
              <w:rPr>
                <w:rFonts w:cs="Arial"/>
              </w:rPr>
            </w:pPr>
            <w:r>
              <w:rPr>
                <w:rFonts w:cs="Arial"/>
              </w:rPr>
              <w:t>Projektodawca</w:t>
            </w:r>
            <w:r w:rsidRPr="005D0DC0">
              <w:rPr>
                <w:rFonts w:cs="Arial"/>
              </w:rPr>
              <w:t xml:space="preserve"> </w:t>
            </w:r>
            <w:r w:rsidRPr="005D0DC0" w:rsidDel="00094346">
              <w:rPr>
                <w:rFonts w:cs="Arial"/>
              </w:rPr>
              <w:t xml:space="preserve"> wniesie wkład własn</w:t>
            </w:r>
            <w:r w:rsidRPr="005D0DC0">
              <w:rPr>
                <w:rFonts w:cs="Arial"/>
              </w:rPr>
              <w:t>y</w:t>
            </w:r>
            <w:r w:rsidRPr="005D0DC0" w:rsidDel="00094346">
              <w:rPr>
                <w:rFonts w:cs="Arial"/>
              </w:rPr>
              <w:t xml:space="preserve"> w wysokości </w:t>
            </w:r>
            <w:r w:rsidRPr="005D0DC0">
              <w:rPr>
                <w:rFonts w:cs="Arial"/>
              </w:rPr>
              <w:t xml:space="preserve">nie mniejszej niż określona w </w:t>
            </w:r>
            <w:r w:rsidRPr="005D0DC0">
              <w:rPr>
                <w:rFonts w:cs="Arial"/>
                <w:i/>
              </w:rPr>
              <w:t xml:space="preserve">Szczegółowym Opisie Osi Priorytetowych  Regionalnego Programu Operacyjnego  Województwa Zachodniopomorskiego  2014-2020. </w:t>
            </w:r>
          </w:p>
          <w:p w:rsidR="00FD09C4" w:rsidRPr="005D0DC0" w:rsidRDefault="00FD09C4" w:rsidP="00912095">
            <w:pPr>
              <w:pStyle w:val="Akapitzlist"/>
              <w:numPr>
                <w:ilvl w:val="0"/>
                <w:numId w:val="210"/>
              </w:numPr>
              <w:autoSpaceDE w:val="0"/>
              <w:autoSpaceDN w:val="0"/>
              <w:spacing w:after="0" w:line="240" w:lineRule="auto"/>
              <w:ind w:left="720"/>
              <w:jc w:val="both"/>
              <w:rPr>
                <w:rFonts w:cs="Arial"/>
              </w:rPr>
            </w:pPr>
            <w:r w:rsidRPr="005D0DC0">
              <w:rPr>
                <w:rFonts w:cs="Arial"/>
              </w:rPr>
              <w:t>Średni koszt objęcia wsparciem uczestnika projektu nie przekracza 16 000,00  zł.</w:t>
            </w:r>
          </w:p>
          <w:p w:rsidR="00FD09C4" w:rsidRPr="005D0DC0" w:rsidRDefault="00FD09C4" w:rsidP="00912095">
            <w:pPr>
              <w:pStyle w:val="Akapitzlist"/>
              <w:numPr>
                <w:ilvl w:val="0"/>
                <w:numId w:val="210"/>
              </w:numPr>
              <w:autoSpaceDE w:val="0"/>
              <w:autoSpaceDN w:val="0"/>
              <w:spacing w:after="0" w:line="240" w:lineRule="auto"/>
              <w:ind w:left="720"/>
              <w:jc w:val="both"/>
              <w:rPr>
                <w:rFonts w:cs="Arial"/>
              </w:rPr>
            </w:pPr>
            <w:r w:rsidRPr="005D0DC0">
              <w:rPr>
                <w:rFonts w:cs="Arial"/>
                <w:bCs/>
              </w:rPr>
              <w:t>Projekt skierowany jest do grup docelowych zamieszkujących na  obszarze województwa zachodniopomorskiego w rozumieniu Kodeksu Cywilnego.</w:t>
            </w:r>
          </w:p>
          <w:p w:rsidR="00FD09C4" w:rsidRPr="005D0DC0" w:rsidRDefault="00FD09C4" w:rsidP="00912095">
            <w:pPr>
              <w:pStyle w:val="Akapitzlist"/>
              <w:numPr>
                <w:ilvl w:val="0"/>
                <w:numId w:val="210"/>
              </w:numPr>
              <w:autoSpaceDE w:val="0"/>
              <w:autoSpaceDN w:val="0"/>
              <w:spacing w:after="0" w:line="240" w:lineRule="auto"/>
              <w:ind w:left="720"/>
              <w:jc w:val="both"/>
              <w:rPr>
                <w:rFonts w:cs="Arial"/>
              </w:rPr>
            </w:pPr>
            <w:r w:rsidRPr="005D0DC0">
              <w:rPr>
                <w:rFonts w:cs="Arial"/>
              </w:rPr>
              <w:t>W przypadku wsparcia osób bezrobotnych, w ramach projektów OPS/PCPR</w:t>
            </w:r>
            <w:r w:rsidRPr="005D0DC0">
              <w:rPr>
                <w:rFonts w:cs="Arial"/>
                <w:vertAlign w:val="superscript"/>
              </w:rPr>
              <w:t xml:space="preserve"> </w:t>
            </w:r>
            <w:r w:rsidRPr="005D0DC0">
              <w:rPr>
                <w:rFonts w:cs="Arial"/>
              </w:rPr>
              <w:t>(dotyczy również MOPS lub MOPR, w przypadku miast na prawach powiatu) wsparciem są obejmowane osoby bezrobotne, które korzystają z pomocy społecznej lub</w:t>
            </w:r>
            <w:r>
              <w:rPr>
                <w:rFonts w:cs="Arial"/>
              </w:rPr>
              <w:t xml:space="preserve"> kwalifikujące się do objęcia wsparciem pomocy społecznej,</w:t>
            </w:r>
            <w:r w:rsidRPr="005D0DC0">
              <w:rPr>
                <w:rFonts w:cs="Arial"/>
              </w:rPr>
              <w:t xml:space="preserve"> którym do aktywizacji zawodowej niezbędne jest w pierwszej kolejności udzielenie wsparcia w zakresie integracji społecznej.</w:t>
            </w:r>
          </w:p>
          <w:p w:rsidR="00FD09C4" w:rsidRPr="005D0DC0" w:rsidRDefault="00FD09C4" w:rsidP="00912095">
            <w:pPr>
              <w:pStyle w:val="Akapitzlist"/>
              <w:numPr>
                <w:ilvl w:val="0"/>
                <w:numId w:val="210"/>
              </w:numPr>
              <w:autoSpaceDE w:val="0"/>
              <w:autoSpaceDN w:val="0"/>
              <w:spacing w:after="0" w:line="240" w:lineRule="auto"/>
              <w:ind w:left="720"/>
              <w:jc w:val="both"/>
              <w:rPr>
                <w:rFonts w:cs="Arial"/>
              </w:rPr>
            </w:pPr>
            <w:r w:rsidRPr="005D0DC0">
              <w:rPr>
                <w:rFonts w:cs="Arial"/>
              </w:rPr>
              <w:t xml:space="preserve">Projekt skierowany jest do osób z niepełnosprawnościami w proporcji co najmniej takiej samej jak proporcja osób z </w:t>
            </w:r>
            <w:r w:rsidRPr="005D0DC0">
              <w:rPr>
                <w:rFonts w:cs="Arial"/>
              </w:rPr>
              <w:lastRenderedPageBreak/>
              <w:t>niepełnosprawnościami będących klientami danego powiatowego centrum pomocy rodzinie lub ośrodka pomocy społecznej, w stosunku do ogólnej liczby wszystkich klientów danego powiatowego centrum pomocy rodzinie lub ośrodka pomocy społecznej według stanu na dzień 31.12.2017 roku.</w:t>
            </w:r>
          </w:p>
          <w:p w:rsidR="00FD09C4" w:rsidRPr="005D0DC0" w:rsidRDefault="00FD09C4" w:rsidP="00912095">
            <w:pPr>
              <w:pStyle w:val="Akapitzlist"/>
              <w:numPr>
                <w:ilvl w:val="0"/>
                <w:numId w:val="210"/>
              </w:numPr>
              <w:autoSpaceDE w:val="0"/>
              <w:autoSpaceDN w:val="0"/>
              <w:spacing w:after="0" w:line="240" w:lineRule="auto"/>
              <w:ind w:left="720"/>
              <w:jc w:val="both"/>
              <w:rPr>
                <w:rFonts w:cs="Arial"/>
              </w:rPr>
            </w:pPr>
            <w:r w:rsidRPr="005D0DC0">
              <w:rPr>
                <w:rFonts w:cs="Arial"/>
                <w:bCs/>
              </w:rPr>
              <w:t xml:space="preserve">Projekt zakłada osiągnięcie wskaźnika efektywności społecznej i zatrudnieniowej dla uczestników na poziomie zgodnym z </w:t>
            </w:r>
            <w:r w:rsidRPr="005D0DC0">
              <w:rPr>
                <w:rFonts w:cs="Arial"/>
                <w:bCs/>
                <w:i/>
              </w:rPr>
              <w:t>Komunikatem Ministra Rozwoju w sprawie wyznaczenia minimalnych poziomów kryterium efektywności społecznej i  zatrudnieniowej dla Regionalnych Programów Operacyjnych:</w:t>
            </w:r>
          </w:p>
          <w:p w:rsidR="00FD09C4" w:rsidRPr="005D0DC0" w:rsidRDefault="00FD09C4" w:rsidP="00912095">
            <w:pPr>
              <w:pStyle w:val="Akapitzlist"/>
              <w:numPr>
                <w:ilvl w:val="0"/>
                <w:numId w:val="60"/>
              </w:numPr>
              <w:autoSpaceDE w:val="0"/>
              <w:autoSpaceDN w:val="0"/>
              <w:adjustRightInd w:val="0"/>
              <w:spacing w:after="0" w:line="240" w:lineRule="auto"/>
              <w:ind w:left="1124" w:hanging="425"/>
              <w:contextualSpacing w:val="0"/>
              <w:jc w:val="both"/>
              <w:rPr>
                <w:rFonts w:cs="Arial"/>
              </w:rPr>
            </w:pPr>
            <w:r w:rsidRPr="005D0DC0">
              <w:rPr>
                <w:rFonts w:cs="Arial"/>
                <w:bCs/>
              </w:rPr>
              <w:t xml:space="preserve">w odniesieniu do osób </w:t>
            </w:r>
            <w:r>
              <w:rPr>
                <w:rFonts w:cs="Arial"/>
                <w:bCs/>
              </w:rPr>
              <w:t>z niepełnosprawnościami</w:t>
            </w:r>
            <w:r w:rsidRPr="005D0DC0">
              <w:rPr>
                <w:rFonts w:cs="Arial"/>
                <w:bCs/>
              </w:rPr>
              <w:t>,</w:t>
            </w:r>
          </w:p>
          <w:p w:rsidR="00FD09C4" w:rsidRPr="005D0DC0" w:rsidRDefault="00FD09C4" w:rsidP="00912095">
            <w:pPr>
              <w:pStyle w:val="Akapitzlist"/>
              <w:numPr>
                <w:ilvl w:val="0"/>
                <w:numId w:val="60"/>
              </w:numPr>
              <w:autoSpaceDE w:val="0"/>
              <w:autoSpaceDN w:val="0"/>
              <w:spacing w:after="0" w:line="240" w:lineRule="auto"/>
              <w:ind w:left="1096"/>
              <w:jc w:val="both"/>
              <w:rPr>
                <w:rFonts w:cs="Arial"/>
              </w:rPr>
            </w:pPr>
            <w:r w:rsidRPr="005D0DC0">
              <w:rPr>
                <w:rFonts w:cs="Arial"/>
                <w:bCs/>
              </w:rPr>
              <w:t>w odniesieniu do</w:t>
            </w:r>
            <w:r>
              <w:rPr>
                <w:rFonts w:cs="Arial"/>
                <w:bCs/>
              </w:rPr>
              <w:t xml:space="preserve"> pozostałych </w:t>
            </w:r>
            <w:r w:rsidRPr="005D0DC0">
              <w:rPr>
                <w:rFonts w:cs="Arial"/>
                <w:bCs/>
              </w:rPr>
              <w:t xml:space="preserve"> osób </w:t>
            </w:r>
            <w:r>
              <w:rPr>
                <w:rFonts w:cs="Arial"/>
                <w:bCs/>
              </w:rPr>
              <w:t>zagrożonych ubóstwem lub wykluczeniem społecznym</w:t>
            </w:r>
            <w:r w:rsidRPr="005D0DC0">
              <w:rPr>
                <w:rFonts w:cs="Arial"/>
              </w:rPr>
              <w:t>.</w:t>
            </w:r>
          </w:p>
          <w:p w:rsidR="00FD09C4" w:rsidRPr="005D0DC0" w:rsidRDefault="00FD09C4" w:rsidP="00912095">
            <w:pPr>
              <w:pStyle w:val="Akapitzlist"/>
              <w:numPr>
                <w:ilvl w:val="0"/>
                <w:numId w:val="210"/>
              </w:numPr>
              <w:ind w:left="720"/>
              <w:jc w:val="both"/>
              <w:rPr>
                <w:rFonts w:cs="Arial"/>
                <w:bCs/>
              </w:rPr>
            </w:pPr>
            <w:r w:rsidRPr="005D0DC0">
              <w:rPr>
                <w:rFonts w:cs="Arial"/>
                <w:bCs/>
              </w:rPr>
              <w:t xml:space="preserve">Realizowane w ramach projektu formy wsparcia prowadzące do nabycia/podniesienia kwalifikacji kończą się uzyskaniem dokumentu potwierdzającego nabyte kwalifikacje </w:t>
            </w:r>
            <w:r w:rsidRPr="005D0DC0">
              <w:rPr>
                <w:rFonts w:cs="Arial"/>
              </w:rPr>
              <w:t xml:space="preserve">w rozumieniu </w:t>
            </w:r>
            <w:r w:rsidRPr="005D0DC0">
              <w:rPr>
                <w:rFonts w:cs="Arial"/>
                <w:i/>
              </w:rPr>
              <w:t>Wytycznych w zakresie monitorowania postępu rzeczowego realizacji programów operacyjnych na lata 2014-2020</w:t>
            </w:r>
            <w:r w:rsidRPr="005D0DC0">
              <w:rPr>
                <w:rFonts w:cs="Arial"/>
                <w:bCs/>
              </w:rPr>
              <w:t>.</w:t>
            </w:r>
          </w:p>
          <w:p w:rsidR="00FD09C4" w:rsidRPr="005D0DC0" w:rsidRDefault="00FD09C4" w:rsidP="00912095">
            <w:pPr>
              <w:pStyle w:val="Akapitzlist"/>
              <w:numPr>
                <w:ilvl w:val="0"/>
                <w:numId w:val="210"/>
              </w:numPr>
              <w:ind w:left="720"/>
              <w:jc w:val="both"/>
              <w:rPr>
                <w:rFonts w:cs="Arial"/>
              </w:rPr>
            </w:pPr>
            <w:r w:rsidRPr="005D0DC0">
              <w:rPr>
                <w:rFonts w:cs="Arial"/>
              </w:rPr>
              <w:t>W projekcie należy obowiązkowo stosować przynajmniej  jedną z wymienionych form pracy:</w:t>
            </w:r>
          </w:p>
          <w:p w:rsidR="00FD09C4" w:rsidRPr="005D0DC0" w:rsidRDefault="00FD09C4" w:rsidP="00912095">
            <w:pPr>
              <w:pStyle w:val="Akapitzlist"/>
              <w:numPr>
                <w:ilvl w:val="1"/>
                <w:numId w:val="38"/>
              </w:numPr>
              <w:autoSpaceDE w:val="0"/>
              <w:autoSpaceDN w:val="0"/>
              <w:spacing w:after="0" w:line="240" w:lineRule="auto"/>
              <w:contextualSpacing w:val="0"/>
              <w:jc w:val="both"/>
              <w:rPr>
                <w:rFonts w:cs="Arial"/>
              </w:rPr>
            </w:pPr>
            <w:r w:rsidRPr="005D0DC0">
              <w:rPr>
                <w:rFonts w:cs="Arial"/>
              </w:rPr>
              <w:t>kontrakt socjalny lub indywidualny program, o którym mowa w ustawie o pomocy społecznej lub dokumentów równoważnych w przypadku PCPR;</w:t>
            </w:r>
          </w:p>
          <w:p w:rsidR="00FD09C4" w:rsidRPr="005D0DC0" w:rsidRDefault="00FD09C4" w:rsidP="00912095">
            <w:pPr>
              <w:pStyle w:val="Akapitzlist"/>
              <w:numPr>
                <w:ilvl w:val="1"/>
                <w:numId w:val="38"/>
              </w:numPr>
              <w:autoSpaceDE w:val="0"/>
              <w:autoSpaceDN w:val="0"/>
              <w:spacing w:after="0" w:line="240" w:lineRule="auto"/>
              <w:contextualSpacing w:val="0"/>
              <w:jc w:val="both"/>
              <w:rPr>
                <w:rFonts w:cs="Arial"/>
              </w:rPr>
            </w:pPr>
            <w:r w:rsidRPr="005D0DC0">
              <w:rPr>
                <w:rFonts w:cs="Arial"/>
              </w:rPr>
              <w:t xml:space="preserve"> program aktywności lokalnej w formie lokalnych programów pomocy społecznej, o których mowa </w:t>
            </w:r>
            <w:r>
              <w:rPr>
                <w:rFonts w:cs="Arial"/>
              </w:rPr>
              <w:t xml:space="preserve">w </w:t>
            </w:r>
            <w:r w:rsidRPr="005D0DC0">
              <w:rPr>
                <w:rFonts w:cs="Arial"/>
              </w:rPr>
              <w:t xml:space="preserve"> ustaw</w:t>
            </w:r>
            <w:r>
              <w:rPr>
                <w:rFonts w:cs="Arial"/>
              </w:rPr>
              <w:t>ie</w:t>
            </w:r>
            <w:r w:rsidRPr="005D0DC0">
              <w:rPr>
                <w:rFonts w:cs="Arial"/>
              </w:rPr>
              <w:t xml:space="preserve"> . o pomocy społecznej;</w:t>
            </w:r>
          </w:p>
          <w:p w:rsidR="00FD09C4" w:rsidRPr="005D0DC0" w:rsidRDefault="00FD09C4" w:rsidP="00912095">
            <w:pPr>
              <w:pStyle w:val="Akapitzlist"/>
              <w:numPr>
                <w:ilvl w:val="1"/>
                <w:numId w:val="38"/>
              </w:numPr>
              <w:autoSpaceDE w:val="0"/>
              <w:autoSpaceDN w:val="0"/>
              <w:spacing w:after="0" w:line="240" w:lineRule="auto"/>
              <w:contextualSpacing w:val="0"/>
              <w:jc w:val="both"/>
              <w:rPr>
                <w:rFonts w:cs="Arial"/>
              </w:rPr>
            </w:pPr>
            <w:r w:rsidRPr="005D0DC0">
              <w:rPr>
                <w:rFonts w:cs="Arial"/>
              </w:rPr>
              <w:t>projekty socjalne.</w:t>
            </w:r>
          </w:p>
          <w:p w:rsidR="00FD09C4" w:rsidRPr="005D0DC0" w:rsidRDefault="00FD09C4" w:rsidP="00912095">
            <w:pPr>
              <w:pStyle w:val="Akapitzlist"/>
              <w:numPr>
                <w:ilvl w:val="0"/>
                <w:numId w:val="210"/>
              </w:numPr>
              <w:ind w:left="720"/>
              <w:jc w:val="both"/>
              <w:rPr>
                <w:rFonts w:cs="Arial"/>
                <w:bCs/>
              </w:rPr>
            </w:pPr>
            <w:r w:rsidRPr="005D0DC0">
              <w:rPr>
                <w:rFonts w:cs="Arial"/>
              </w:rPr>
              <w:t>Usługi aktywnej integracji o charakterze zawodowym dla osób, rodzin i środowisk zagrożonych ubóstwem lub wykluczeniem społecznym nie mogą stanowić pierwszego elementu wsparcia w ramach ścieżki reintegracji.</w:t>
            </w:r>
          </w:p>
          <w:p w:rsidR="00FD09C4" w:rsidRPr="005D0DC0" w:rsidRDefault="00FD09C4" w:rsidP="00912095">
            <w:pPr>
              <w:pStyle w:val="Akapitzlist"/>
              <w:numPr>
                <w:ilvl w:val="0"/>
                <w:numId w:val="210"/>
              </w:numPr>
              <w:ind w:left="720"/>
              <w:jc w:val="both"/>
              <w:rPr>
                <w:rFonts w:cs="Arial"/>
              </w:rPr>
            </w:pPr>
            <w:r w:rsidRPr="005D0DC0">
              <w:rPr>
                <w:rFonts w:cs="Arial"/>
              </w:rPr>
              <w:t xml:space="preserve">OPS i PCPR nie wdrażają samodzielnie usług aktywizacji zawodowej. </w:t>
            </w:r>
          </w:p>
          <w:p w:rsidR="00FD09C4" w:rsidRPr="005D0DC0" w:rsidRDefault="00FD09C4" w:rsidP="00FD09C4">
            <w:pPr>
              <w:pStyle w:val="Akapitzlist"/>
              <w:jc w:val="both"/>
              <w:rPr>
                <w:rFonts w:cs="Arial"/>
              </w:rPr>
            </w:pPr>
            <w:r w:rsidRPr="005D0DC0">
              <w:rPr>
                <w:rFonts w:cs="Arial"/>
              </w:rPr>
              <w:t>Usługi aktywnej integracji o charakterze zawodowym w ramach projektów OPS lub PCPR są realizowane:</w:t>
            </w:r>
          </w:p>
          <w:p w:rsidR="00FD09C4" w:rsidRPr="005D0DC0" w:rsidRDefault="00FD09C4" w:rsidP="00912095">
            <w:pPr>
              <w:pStyle w:val="Akapitzlist"/>
              <w:numPr>
                <w:ilvl w:val="0"/>
                <w:numId w:val="61"/>
              </w:numPr>
              <w:autoSpaceDE w:val="0"/>
              <w:autoSpaceDN w:val="0"/>
              <w:spacing w:after="0" w:line="240" w:lineRule="auto"/>
              <w:ind w:left="1096"/>
              <w:contextualSpacing w:val="0"/>
              <w:jc w:val="both"/>
              <w:rPr>
                <w:rFonts w:cs="Arial"/>
              </w:rPr>
            </w:pPr>
            <w:r w:rsidRPr="005D0DC0">
              <w:rPr>
                <w:rFonts w:cs="Arial"/>
              </w:rPr>
              <w:t xml:space="preserve">przez partnerów OPS lub PCPR w ramach projektów </w:t>
            </w:r>
            <w:r w:rsidRPr="005D0DC0">
              <w:rPr>
                <w:rFonts w:cs="Arial"/>
              </w:rPr>
              <w:lastRenderedPageBreak/>
              <w:t xml:space="preserve">partnerskich, </w:t>
            </w:r>
          </w:p>
          <w:p w:rsidR="00FD09C4" w:rsidRPr="005D0DC0" w:rsidRDefault="00FD09C4" w:rsidP="00912095">
            <w:pPr>
              <w:pStyle w:val="Akapitzlist"/>
              <w:numPr>
                <w:ilvl w:val="0"/>
                <w:numId w:val="61"/>
              </w:numPr>
              <w:autoSpaceDE w:val="0"/>
              <w:autoSpaceDN w:val="0"/>
              <w:spacing w:after="0" w:line="240" w:lineRule="auto"/>
              <w:ind w:left="1096"/>
              <w:contextualSpacing w:val="0"/>
              <w:jc w:val="both"/>
              <w:rPr>
                <w:rFonts w:cs="Arial"/>
              </w:rPr>
            </w:pPr>
            <w:r w:rsidRPr="005D0DC0">
              <w:rPr>
                <w:rFonts w:cs="Arial"/>
              </w:rPr>
              <w:t xml:space="preserve">przez PUP na podstawie porozumienia o realizacji PAI, o którym mowa w ustawie o </w:t>
            </w:r>
            <w:r w:rsidRPr="005D0DC0">
              <w:rPr>
                <w:rFonts w:cs="Arial"/>
                <w:i/>
              </w:rPr>
              <w:t xml:space="preserve">promocji zatrudnienia i instytucjach rynku pracy </w:t>
            </w:r>
            <w:r w:rsidRPr="005D0DC0">
              <w:rPr>
                <w:rFonts w:cs="Arial"/>
              </w:rPr>
              <w:t>i na zasadach określonych w tej ustawie,</w:t>
            </w:r>
          </w:p>
          <w:p w:rsidR="00FD09C4" w:rsidRPr="005D0DC0" w:rsidRDefault="00FD09C4" w:rsidP="00912095">
            <w:pPr>
              <w:pStyle w:val="Akapitzlist"/>
              <w:numPr>
                <w:ilvl w:val="0"/>
                <w:numId w:val="61"/>
              </w:numPr>
              <w:autoSpaceDE w:val="0"/>
              <w:autoSpaceDN w:val="0"/>
              <w:spacing w:after="0" w:line="240" w:lineRule="auto"/>
              <w:ind w:left="1096"/>
              <w:contextualSpacing w:val="0"/>
              <w:jc w:val="both"/>
              <w:rPr>
                <w:rFonts w:cs="Arial"/>
              </w:rPr>
            </w:pPr>
            <w:r w:rsidRPr="005D0DC0">
              <w:rPr>
                <w:rFonts w:cs="Arial"/>
              </w:rPr>
              <w:t xml:space="preserve">przez podmioty wybrane w ramach zlecenia zadania publicznego na zasadach określonych w ustawie o </w:t>
            </w:r>
            <w:r w:rsidRPr="005D0DC0">
              <w:rPr>
                <w:rFonts w:cs="Arial"/>
                <w:i/>
              </w:rPr>
              <w:t>działalności pożytku publicznego i o wolontariacie</w:t>
            </w:r>
            <w:r>
              <w:rPr>
                <w:rFonts w:cs="Arial"/>
                <w:i/>
              </w:rPr>
              <w:t xml:space="preserve"> </w:t>
            </w:r>
            <w:r>
              <w:rPr>
                <w:rFonts w:cs="Arial"/>
              </w:rPr>
              <w:t xml:space="preserve">lub zgodnie ustawą </w:t>
            </w:r>
            <w:r w:rsidRPr="00F13FF0">
              <w:rPr>
                <w:rFonts w:cs="Arial"/>
                <w:i/>
              </w:rPr>
              <w:t>o spółdzielniach socjalnych</w:t>
            </w:r>
            <w:r w:rsidRPr="005D0DC0">
              <w:rPr>
                <w:rFonts w:cs="Arial"/>
              </w:rPr>
              <w:t>,</w:t>
            </w:r>
          </w:p>
          <w:p w:rsidR="00FD09C4" w:rsidRDefault="00FD09C4" w:rsidP="00912095">
            <w:pPr>
              <w:pStyle w:val="Akapitzlist"/>
              <w:numPr>
                <w:ilvl w:val="0"/>
                <w:numId w:val="61"/>
              </w:numPr>
              <w:autoSpaceDE w:val="0"/>
              <w:autoSpaceDN w:val="0"/>
              <w:spacing w:after="0" w:line="240" w:lineRule="auto"/>
              <w:ind w:left="1096"/>
              <w:contextualSpacing w:val="0"/>
              <w:jc w:val="both"/>
              <w:rPr>
                <w:rFonts w:cs="Arial"/>
              </w:rPr>
            </w:pPr>
            <w:r w:rsidRPr="005D0DC0">
              <w:rPr>
                <w:rFonts w:cs="Arial"/>
              </w:rPr>
              <w:t>przez podmioty danej jednostki samorządu terytorialnego wyspecjalizowane w zakresie reintegracji zawodowej, o ile zostaną wskazane we wniosku o dofinansowanie projektu jako  realizatorzy projektu</w:t>
            </w:r>
            <w:r>
              <w:rPr>
                <w:rFonts w:cs="Arial"/>
              </w:rPr>
              <w:t>,</w:t>
            </w:r>
          </w:p>
          <w:p w:rsidR="00FD09C4" w:rsidRPr="005D0DC0" w:rsidRDefault="00FD09C4" w:rsidP="00912095">
            <w:pPr>
              <w:pStyle w:val="Akapitzlist"/>
              <w:numPr>
                <w:ilvl w:val="0"/>
                <w:numId w:val="61"/>
              </w:numPr>
              <w:autoSpaceDE w:val="0"/>
              <w:autoSpaceDN w:val="0"/>
              <w:spacing w:after="0" w:line="240" w:lineRule="auto"/>
              <w:ind w:left="1096"/>
              <w:contextualSpacing w:val="0"/>
              <w:jc w:val="both"/>
              <w:rPr>
                <w:rFonts w:cs="Arial"/>
              </w:rPr>
            </w:pPr>
            <w:r>
              <w:rPr>
                <w:rFonts w:cs="Arial"/>
              </w:rPr>
              <w:t xml:space="preserve">przez podmioty wybrane na zasadach dotyczących udzielania zamówień określonych w </w:t>
            </w:r>
            <w:r w:rsidRPr="00F13FF0">
              <w:rPr>
                <w:rFonts w:cs="Arial"/>
                <w:i/>
              </w:rPr>
              <w:t>Wytycznych w zakresie kwalifikow</w:t>
            </w:r>
            <w:r>
              <w:rPr>
                <w:rFonts w:cs="Arial"/>
                <w:i/>
              </w:rPr>
              <w:t>a</w:t>
            </w:r>
            <w:r w:rsidRPr="00F13FF0">
              <w:rPr>
                <w:rFonts w:cs="Arial"/>
                <w:i/>
              </w:rPr>
              <w:t>lności wydatków w ramach Europejskiego Funduszu Rozwoju Regionalnego, Europejskiego Funduszu Społecznego oraz Funduszu Spójności na lata 2014-2020</w:t>
            </w:r>
            <w:r>
              <w:rPr>
                <w:rFonts w:cs="Arial"/>
              </w:rPr>
              <w:t>.</w:t>
            </w:r>
          </w:p>
          <w:p w:rsidR="00FD09C4" w:rsidRPr="005D0DC0" w:rsidRDefault="00FD09C4" w:rsidP="00912095">
            <w:pPr>
              <w:pStyle w:val="Akapitzlist"/>
              <w:numPr>
                <w:ilvl w:val="0"/>
                <w:numId w:val="210"/>
              </w:numPr>
              <w:ind w:left="720"/>
              <w:jc w:val="both"/>
              <w:rPr>
                <w:rFonts w:cs="Arial"/>
                <w:bCs/>
              </w:rPr>
            </w:pPr>
            <w:r w:rsidRPr="005D0DC0">
              <w:rPr>
                <w:rFonts w:cs="Arial"/>
              </w:rPr>
              <w:t>Projekt zakłada, że wparcie osób, rodzin i środowisk zagrożonych ubóstwem lub wykluczeniem społecznym odbywa się w oparciu o ścieżkę reintegracji, stworzoną indywidualnie dla każdej osoby, rodziny, środowiska zagrożonych ubóstwem lub wykluczeniem społecznym, z uwzględnieniem diagnozy sytuacji problemowej, zasobów, potencjału, predyspozycji, potrzeb. Zaprojektowane wsparcie nie może ograniczać możliwości dostępu do poszczególnych rodzajów instrumentów aktywnej integracji.</w:t>
            </w:r>
          </w:p>
          <w:p w:rsidR="00FD09C4" w:rsidRPr="00F13FF0" w:rsidRDefault="00FD09C4" w:rsidP="00855B0D">
            <w:pPr>
              <w:pStyle w:val="Akapitzlist"/>
              <w:numPr>
                <w:ilvl w:val="0"/>
                <w:numId w:val="210"/>
              </w:numPr>
              <w:ind w:left="720"/>
              <w:jc w:val="both"/>
              <w:rPr>
                <w:rFonts w:cs="Arial"/>
                <w:bCs/>
              </w:rPr>
            </w:pPr>
            <w:r w:rsidRPr="005B662A">
              <w:rPr>
                <w:rFonts w:cs="Arial"/>
              </w:rPr>
              <w:t>Projektodawca będzie informował właściwy powiatowy urząd pracy o  projekcie i formach wsparcia  otrzymywanych przez uczestników projektu.</w:t>
            </w:r>
            <w:r w:rsidRPr="005B662A">
              <w:rPr>
                <w:rFonts w:cs="Arial"/>
                <w:bCs/>
              </w:rPr>
              <w:t xml:space="preserve"> </w:t>
            </w:r>
          </w:p>
          <w:p w:rsidR="00FD09C4" w:rsidRPr="005D0DC0" w:rsidRDefault="00FD09C4" w:rsidP="00855B0D">
            <w:pPr>
              <w:pStyle w:val="Akapitzlist"/>
              <w:numPr>
                <w:ilvl w:val="0"/>
                <w:numId w:val="210"/>
              </w:numPr>
              <w:tabs>
                <w:tab w:val="left" w:pos="360"/>
              </w:tabs>
              <w:spacing w:after="0" w:line="360" w:lineRule="auto"/>
              <w:ind w:left="714" w:hanging="357"/>
              <w:jc w:val="both"/>
              <w:rPr>
                <w:rFonts w:cs="Arial"/>
                <w:bCs/>
              </w:rPr>
            </w:pPr>
            <w:r w:rsidRPr="003C63E6">
              <w:rPr>
                <w:rFonts w:cs="Arial"/>
              </w:rPr>
              <w:t>Projektodawca będzie przekazywał informacje uczestnikom swojego projektu o możliwości uzyskania wsparcia, harmonogramie realizacji, grupie docelowej oraz warunkach udziału w projektach w ramach PI 8i</w:t>
            </w:r>
            <w:r>
              <w:rPr>
                <w:rFonts w:cs="Arial"/>
              </w:rPr>
              <w:t xml:space="preserve"> RPO WZ 2014 - 2020</w:t>
            </w:r>
            <w:r w:rsidRPr="003C63E6">
              <w:rPr>
                <w:rFonts w:cs="Arial"/>
              </w:rPr>
              <w:t xml:space="preserve"> z gminy/powia</w:t>
            </w:r>
            <w:r>
              <w:rPr>
                <w:rFonts w:cs="Arial"/>
              </w:rPr>
              <w:t>tu, w których realizuje projekt. Projektodawca będzie</w:t>
            </w:r>
            <w:r w:rsidRPr="003C63E6">
              <w:rPr>
                <w:rFonts w:cs="Arial"/>
              </w:rPr>
              <w:t xml:space="preserve"> udzielać </w:t>
            </w:r>
            <w:r>
              <w:rPr>
                <w:rFonts w:cs="Arial"/>
              </w:rPr>
              <w:t>uczestnikom</w:t>
            </w:r>
            <w:r w:rsidRPr="003C63E6">
              <w:rPr>
                <w:rFonts w:cs="Arial"/>
              </w:rPr>
              <w:t xml:space="preserve"> ewentualnego wsparcia w procesie </w:t>
            </w:r>
            <w:r w:rsidRPr="003C63E6">
              <w:rPr>
                <w:rFonts w:cs="Arial"/>
              </w:rPr>
              <w:lastRenderedPageBreak/>
              <w:t xml:space="preserve">rekrutacji do tychże projektów. </w:t>
            </w:r>
          </w:p>
        </w:tc>
        <w:tc>
          <w:tcPr>
            <w:tcW w:w="4733" w:type="dxa"/>
            <w:shd w:val="clear" w:color="auto" w:fill="auto"/>
          </w:tcPr>
          <w:p w:rsidR="00FD09C4" w:rsidRPr="005D0DC0" w:rsidRDefault="00FD09C4" w:rsidP="00FD09C4">
            <w:pPr>
              <w:spacing w:before="40" w:after="40" w:line="240" w:lineRule="auto"/>
              <w:rPr>
                <w:rFonts w:ascii="Myriad Pro" w:hAnsi="Myriad Pro"/>
                <w:sz w:val="20"/>
              </w:rPr>
            </w:pPr>
            <w:r w:rsidRPr="005D0DC0">
              <w:rPr>
                <w:rFonts w:ascii="Myriad Pro" w:hAnsi="Myriad Pro"/>
                <w:sz w:val="20"/>
              </w:rPr>
              <w:lastRenderedPageBreak/>
              <w:t>Spełnienie kryterium jest konieczne do przyznania dofinansowania.</w:t>
            </w:r>
          </w:p>
          <w:p w:rsidR="00FD09C4" w:rsidRPr="005D0DC0" w:rsidRDefault="00FD09C4" w:rsidP="00FD09C4">
            <w:pPr>
              <w:spacing w:before="40" w:after="40" w:line="240" w:lineRule="auto"/>
              <w:rPr>
                <w:rFonts w:ascii="Myriad Pro" w:hAnsi="Myriad Pro"/>
                <w:sz w:val="20"/>
              </w:rPr>
            </w:pPr>
            <w:r w:rsidRPr="005D0DC0">
              <w:rPr>
                <w:rFonts w:ascii="Myriad Pro" w:hAnsi="Myriad Pro"/>
                <w:sz w:val="20"/>
              </w:rPr>
              <w:t>Projekt niespełniające kryterium kierowane są do poprawy lub uzupełnienia.</w:t>
            </w:r>
          </w:p>
          <w:p w:rsidR="00FD09C4" w:rsidRPr="005D0DC0" w:rsidRDefault="00FD09C4" w:rsidP="00FD09C4">
            <w:pPr>
              <w:spacing w:before="40" w:after="40" w:line="240" w:lineRule="auto"/>
              <w:rPr>
                <w:rFonts w:ascii="Myriad Pro" w:hAnsi="Myriad Pro"/>
                <w:sz w:val="20"/>
              </w:rPr>
            </w:pPr>
            <w:r w:rsidRPr="005D0DC0">
              <w:rPr>
                <w:rFonts w:ascii="Myriad Pro" w:hAnsi="Myriad Pro"/>
                <w:sz w:val="20"/>
              </w:rPr>
              <w:t>Ocena spełniania kryterium polega na przypisaniu wartości logicznych „tak”, „nie”.</w:t>
            </w:r>
          </w:p>
        </w:tc>
      </w:tr>
    </w:tbl>
    <w:p w:rsidR="00CB76FF" w:rsidRPr="001A08C8" w:rsidRDefault="00CB76FF" w:rsidP="00BD6BA6">
      <w:pPr>
        <w:spacing w:after="0"/>
        <w:rPr>
          <w:rFonts w:ascii="Myriad Pro" w:hAnsi="Myriad Pro"/>
          <w:sz w:val="20"/>
        </w:rPr>
      </w:pPr>
    </w:p>
    <w:p w:rsidR="00BD6BA6" w:rsidRPr="001A08C8" w:rsidRDefault="00BD6BA6" w:rsidP="007E2858">
      <w:pPr>
        <w:autoSpaceDE w:val="0"/>
        <w:autoSpaceDN w:val="0"/>
        <w:adjustRightInd w:val="0"/>
        <w:jc w:val="center"/>
        <w:rPr>
          <w:rFonts w:ascii="Myriad Pro" w:hAnsi="Myriad Pro" w:cs="Arial"/>
          <w:b/>
          <w:bCs/>
          <w:sz w:val="20"/>
        </w:rPr>
      </w:pPr>
      <w:r w:rsidRPr="001A08C8">
        <w:rPr>
          <w:rFonts w:ascii="Myriad Pro" w:hAnsi="Myriad Pro"/>
          <w:b/>
          <w:sz w:val="20"/>
        </w:rPr>
        <w:t xml:space="preserve">Kryteria ogólne przyjęte Uchwałą </w:t>
      </w:r>
      <w:r w:rsidRPr="001A08C8">
        <w:rPr>
          <w:rFonts w:ascii="Myriad Pro" w:hAnsi="Myriad Pro" w:cs="Arial"/>
          <w:b/>
          <w:bCs/>
          <w:sz w:val="20"/>
        </w:rPr>
        <w:t>Nr 84/17 Komitetu Monitorującego RPO WZ 2014-2020 z dnia 23 listopada 2017 r. (tryb pozakonkursowy)</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900"/>
        <w:gridCol w:w="12275"/>
      </w:tblGrid>
      <w:tr w:rsidR="00BD6BA6" w:rsidRPr="00E01003" w:rsidTr="00BD6BA6">
        <w:trPr>
          <w:jc w:val="center"/>
        </w:trPr>
        <w:tc>
          <w:tcPr>
            <w:tcW w:w="1900" w:type="dxa"/>
            <w:shd w:val="clear" w:color="auto" w:fill="B6DDE8" w:themeFill="accent5" w:themeFillTint="66"/>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Oś priorytetowa</w:t>
            </w:r>
          </w:p>
        </w:tc>
        <w:tc>
          <w:tcPr>
            <w:tcW w:w="12275" w:type="dxa"/>
            <w:shd w:val="clear" w:color="auto" w:fill="B6DDE8" w:themeFill="accent5" w:themeFillTint="66"/>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VII Włączenie społeczne</w:t>
            </w:r>
          </w:p>
        </w:tc>
      </w:tr>
      <w:tr w:rsidR="00BD6BA6" w:rsidRPr="00E01003" w:rsidTr="00BD6BA6">
        <w:trPr>
          <w:jc w:val="center"/>
        </w:trPr>
        <w:tc>
          <w:tcPr>
            <w:tcW w:w="1900" w:type="dxa"/>
            <w:shd w:val="clear" w:color="auto" w:fill="B6DDE8" w:themeFill="accent5" w:themeFillTint="66"/>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Priorytet Inwestycyjny</w:t>
            </w:r>
          </w:p>
        </w:tc>
        <w:tc>
          <w:tcPr>
            <w:tcW w:w="12275" w:type="dxa"/>
            <w:shd w:val="clear" w:color="auto" w:fill="B6DDE8" w:themeFill="accent5" w:themeFillTint="66"/>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w w:val="105"/>
                <w:sz w:val="20"/>
              </w:rPr>
              <w:t>9i Aktywne włączenie, w tym z myślą o promowaniu równych szans oraz aktywnego uczestnictwa i zwiększaniu szans na zatrudnienie</w:t>
            </w:r>
          </w:p>
        </w:tc>
      </w:tr>
      <w:tr w:rsidR="00BD6BA6" w:rsidRPr="00E01003" w:rsidTr="00BD6BA6">
        <w:trPr>
          <w:jc w:val="center"/>
        </w:trPr>
        <w:tc>
          <w:tcPr>
            <w:tcW w:w="1900" w:type="dxa"/>
            <w:shd w:val="clear" w:color="auto" w:fill="B6DDE8" w:themeFill="accent5" w:themeFillTint="66"/>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Działanie</w:t>
            </w:r>
          </w:p>
        </w:tc>
        <w:tc>
          <w:tcPr>
            <w:tcW w:w="12275" w:type="dxa"/>
            <w:shd w:val="clear" w:color="auto" w:fill="B6DDE8" w:themeFill="accent5" w:themeFillTint="66"/>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w w:val="105"/>
                <w:sz w:val="20"/>
              </w:rPr>
              <w:t>7.1</w:t>
            </w:r>
            <w:r w:rsidRPr="00E01003">
              <w:rPr>
                <w:rFonts w:ascii="Myriad Pro" w:hAnsi="Myriad Pro" w:cs="Arial"/>
                <w:spacing w:val="-18"/>
                <w:w w:val="105"/>
                <w:sz w:val="20"/>
              </w:rPr>
              <w:t xml:space="preserve"> </w:t>
            </w:r>
            <w:r w:rsidRPr="00E01003">
              <w:rPr>
                <w:rFonts w:ascii="Myriad Pro" w:hAnsi="Myriad Pro" w:cs="Arial"/>
                <w:w w:val="105"/>
                <w:sz w:val="20"/>
              </w:rPr>
              <w:t>Programy</w:t>
            </w:r>
            <w:r w:rsidRPr="00E01003">
              <w:rPr>
                <w:rFonts w:ascii="Myriad Pro" w:hAnsi="Myriad Pro" w:cs="Arial"/>
                <w:spacing w:val="-19"/>
                <w:w w:val="105"/>
                <w:sz w:val="20"/>
              </w:rPr>
              <w:t xml:space="preserve"> </w:t>
            </w:r>
            <w:r w:rsidRPr="00E01003">
              <w:rPr>
                <w:rFonts w:ascii="Myriad Pro" w:hAnsi="Myriad Pro" w:cs="Arial"/>
                <w:w w:val="105"/>
                <w:sz w:val="20"/>
              </w:rPr>
              <w:t>na</w:t>
            </w:r>
            <w:r w:rsidRPr="00E01003">
              <w:rPr>
                <w:rFonts w:ascii="Myriad Pro" w:hAnsi="Myriad Pro" w:cs="Arial"/>
                <w:spacing w:val="-19"/>
                <w:w w:val="105"/>
                <w:sz w:val="20"/>
              </w:rPr>
              <w:t xml:space="preserve"> </w:t>
            </w:r>
            <w:r w:rsidRPr="00E01003">
              <w:rPr>
                <w:rFonts w:ascii="Myriad Pro" w:hAnsi="Myriad Pro" w:cs="Arial"/>
                <w:w w:val="105"/>
                <w:sz w:val="20"/>
              </w:rPr>
              <w:t>rzecz</w:t>
            </w:r>
            <w:r w:rsidRPr="00E01003">
              <w:rPr>
                <w:rFonts w:ascii="Myriad Pro" w:hAnsi="Myriad Pro" w:cs="Arial"/>
                <w:spacing w:val="-18"/>
                <w:w w:val="105"/>
                <w:sz w:val="20"/>
              </w:rPr>
              <w:t xml:space="preserve"> </w:t>
            </w:r>
            <w:r w:rsidRPr="00E01003">
              <w:rPr>
                <w:rFonts w:ascii="Myriad Pro" w:hAnsi="Myriad Pro" w:cs="Arial"/>
                <w:w w:val="105"/>
                <w:sz w:val="20"/>
              </w:rPr>
              <w:t>integracji</w:t>
            </w:r>
            <w:r w:rsidRPr="00E01003">
              <w:rPr>
                <w:rFonts w:ascii="Myriad Pro" w:hAnsi="Myriad Pro" w:cs="Arial"/>
                <w:spacing w:val="-20"/>
                <w:w w:val="105"/>
                <w:sz w:val="20"/>
              </w:rPr>
              <w:t xml:space="preserve"> </w:t>
            </w:r>
            <w:r w:rsidRPr="00E01003">
              <w:rPr>
                <w:rFonts w:ascii="Myriad Pro" w:hAnsi="Myriad Pro" w:cs="Arial"/>
                <w:w w:val="105"/>
                <w:sz w:val="20"/>
              </w:rPr>
              <w:t>osób</w:t>
            </w:r>
            <w:r w:rsidRPr="00E01003">
              <w:rPr>
                <w:rFonts w:ascii="Myriad Pro" w:hAnsi="Myriad Pro" w:cs="Arial"/>
                <w:spacing w:val="-19"/>
                <w:w w:val="105"/>
                <w:sz w:val="20"/>
              </w:rPr>
              <w:t xml:space="preserve"> </w:t>
            </w:r>
            <w:r w:rsidRPr="00E01003">
              <w:rPr>
                <w:rFonts w:ascii="Myriad Pro" w:hAnsi="Myriad Pro" w:cs="Arial"/>
                <w:w w:val="105"/>
                <w:sz w:val="20"/>
              </w:rPr>
              <w:t>i</w:t>
            </w:r>
            <w:r w:rsidRPr="00E01003">
              <w:rPr>
                <w:rFonts w:ascii="Myriad Pro" w:hAnsi="Myriad Pro" w:cs="Arial"/>
                <w:spacing w:val="-20"/>
                <w:w w:val="105"/>
                <w:sz w:val="20"/>
              </w:rPr>
              <w:t xml:space="preserve"> </w:t>
            </w:r>
            <w:r w:rsidRPr="00E01003">
              <w:rPr>
                <w:rFonts w:ascii="Myriad Pro" w:hAnsi="Myriad Pro" w:cs="Arial"/>
                <w:w w:val="105"/>
                <w:sz w:val="20"/>
              </w:rPr>
              <w:t>rodzin</w:t>
            </w:r>
            <w:r w:rsidRPr="00E01003">
              <w:rPr>
                <w:rFonts w:ascii="Myriad Pro" w:hAnsi="Myriad Pro" w:cs="Arial"/>
                <w:spacing w:val="-19"/>
                <w:w w:val="105"/>
                <w:sz w:val="20"/>
              </w:rPr>
              <w:t xml:space="preserve"> </w:t>
            </w:r>
            <w:r w:rsidRPr="00E01003">
              <w:rPr>
                <w:rFonts w:ascii="Myriad Pro" w:hAnsi="Myriad Pro" w:cs="Arial"/>
                <w:w w:val="105"/>
                <w:sz w:val="20"/>
              </w:rPr>
              <w:t>zagrożonych</w:t>
            </w:r>
            <w:r w:rsidRPr="00E01003">
              <w:rPr>
                <w:rFonts w:ascii="Myriad Pro" w:hAnsi="Myriad Pro" w:cs="Arial"/>
                <w:spacing w:val="-19"/>
                <w:w w:val="105"/>
                <w:sz w:val="20"/>
              </w:rPr>
              <w:t xml:space="preserve"> </w:t>
            </w:r>
            <w:r w:rsidRPr="00E01003">
              <w:rPr>
                <w:rFonts w:ascii="Myriad Pro" w:hAnsi="Myriad Pro" w:cs="Arial"/>
                <w:w w:val="105"/>
                <w:sz w:val="20"/>
              </w:rPr>
              <w:t>ubóstwem</w:t>
            </w:r>
            <w:r w:rsidRPr="00E01003">
              <w:rPr>
                <w:rFonts w:ascii="Myriad Pro" w:hAnsi="Myriad Pro" w:cs="Arial"/>
                <w:spacing w:val="-19"/>
                <w:w w:val="105"/>
                <w:sz w:val="20"/>
              </w:rPr>
              <w:t xml:space="preserve"> </w:t>
            </w:r>
            <w:r w:rsidRPr="00E01003">
              <w:rPr>
                <w:rFonts w:ascii="Myriad Pro" w:hAnsi="Myriad Pro" w:cs="Arial"/>
                <w:w w:val="105"/>
                <w:sz w:val="20"/>
              </w:rPr>
              <w:t>i/lub</w:t>
            </w:r>
            <w:r w:rsidRPr="00E01003">
              <w:rPr>
                <w:rFonts w:ascii="Myriad Pro" w:hAnsi="Myriad Pro" w:cs="Arial"/>
                <w:spacing w:val="-19"/>
                <w:w w:val="105"/>
                <w:sz w:val="20"/>
              </w:rPr>
              <w:t xml:space="preserve"> </w:t>
            </w:r>
            <w:r w:rsidRPr="00E01003">
              <w:rPr>
                <w:rFonts w:ascii="Myriad Pro" w:hAnsi="Myriad Pro" w:cs="Arial"/>
                <w:w w:val="105"/>
                <w:sz w:val="20"/>
              </w:rPr>
              <w:t>wykluczeniem</w:t>
            </w:r>
            <w:r w:rsidRPr="00E01003">
              <w:rPr>
                <w:rFonts w:ascii="Myriad Pro" w:hAnsi="Myriad Pro" w:cs="Arial"/>
                <w:spacing w:val="-19"/>
                <w:w w:val="105"/>
                <w:sz w:val="20"/>
              </w:rPr>
              <w:t xml:space="preserve"> </w:t>
            </w:r>
            <w:r w:rsidRPr="00E01003">
              <w:rPr>
                <w:rFonts w:ascii="Myriad Pro" w:hAnsi="Myriad Pro" w:cs="Arial"/>
                <w:w w:val="105"/>
                <w:sz w:val="20"/>
              </w:rPr>
              <w:t>społecznym</w:t>
            </w:r>
            <w:r w:rsidRPr="00E01003">
              <w:rPr>
                <w:rFonts w:ascii="Myriad Pro" w:hAnsi="Myriad Pro" w:cs="Arial"/>
                <w:spacing w:val="-19"/>
                <w:w w:val="105"/>
                <w:sz w:val="20"/>
              </w:rPr>
              <w:t xml:space="preserve"> </w:t>
            </w:r>
            <w:r w:rsidRPr="00E01003">
              <w:rPr>
                <w:rFonts w:ascii="Myriad Pro" w:hAnsi="Myriad Pro" w:cs="Arial"/>
                <w:w w:val="105"/>
                <w:sz w:val="20"/>
              </w:rPr>
              <w:t>ukierunkowane</w:t>
            </w:r>
            <w:r w:rsidRPr="00E01003">
              <w:rPr>
                <w:rFonts w:ascii="Myriad Pro" w:hAnsi="Myriad Pro" w:cs="Arial"/>
                <w:spacing w:val="-18"/>
                <w:w w:val="105"/>
                <w:sz w:val="20"/>
              </w:rPr>
              <w:t xml:space="preserve"> </w:t>
            </w:r>
            <w:r w:rsidRPr="00E01003">
              <w:rPr>
                <w:rFonts w:ascii="Myriad Pro" w:hAnsi="Myriad Pro" w:cs="Arial"/>
                <w:w w:val="105"/>
                <w:sz w:val="20"/>
              </w:rPr>
              <w:t>na</w:t>
            </w:r>
            <w:r w:rsidRPr="00E01003">
              <w:rPr>
                <w:rFonts w:ascii="Myriad Pro" w:hAnsi="Myriad Pro" w:cs="Arial"/>
                <w:spacing w:val="-19"/>
                <w:w w:val="105"/>
                <w:sz w:val="20"/>
              </w:rPr>
              <w:t xml:space="preserve"> </w:t>
            </w:r>
            <w:r w:rsidRPr="00E01003">
              <w:rPr>
                <w:rFonts w:ascii="Myriad Pro" w:hAnsi="Myriad Pro" w:cs="Arial"/>
                <w:w w:val="105"/>
                <w:sz w:val="20"/>
              </w:rPr>
              <w:t>aktywizację społeczno-zawodową</w:t>
            </w:r>
            <w:r w:rsidRPr="00E01003">
              <w:rPr>
                <w:rFonts w:ascii="Myriad Pro" w:hAnsi="Myriad Pro" w:cs="Arial"/>
                <w:spacing w:val="-8"/>
                <w:w w:val="105"/>
                <w:sz w:val="20"/>
              </w:rPr>
              <w:t xml:space="preserve"> </w:t>
            </w:r>
            <w:r w:rsidRPr="00E01003">
              <w:rPr>
                <w:rFonts w:ascii="Myriad Pro" w:hAnsi="Myriad Pro" w:cs="Arial"/>
                <w:w w:val="105"/>
                <w:sz w:val="20"/>
              </w:rPr>
              <w:t>wykorzystującą</w:t>
            </w:r>
            <w:r w:rsidRPr="00E01003">
              <w:rPr>
                <w:rFonts w:ascii="Myriad Pro" w:hAnsi="Myriad Pro" w:cs="Arial"/>
                <w:spacing w:val="-8"/>
                <w:w w:val="105"/>
                <w:sz w:val="20"/>
              </w:rPr>
              <w:t xml:space="preserve"> </w:t>
            </w:r>
            <w:r w:rsidRPr="00E01003">
              <w:rPr>
                <w:rFonts w:ascii="Myriad Pro" w:hAnsi="Myriad Pro" w:cs="Arial"/>
                <w:w w:val="105"/>
                <w:sz w:val="20"/>
              </w:rPr>
              <w:t>instrumenty</w:t>
            </w:r>
            <w:r w:rsidRPr="00E01003">
              <w:rPr>
                <w:rFonts w:ascii="Myriad Pro" w:hAnsi="Myriad Pro" w:cs="Arial"/>
                <w:spacing w:val="-8"/>
                <w:w w:val="105"/>
                <w:sz w:val="20"/>
              </w:rPr>
              <w:t xml:space="preserve"> </w:t>
            </w:r>
            <w:r w:rsidRPr="00E01003">
              <w:rPr>
                <w:rFonts w:ascii="Myriad Pro" w:hAnsi="Myriad Pro" w:cs="Arial"/>
                <w:w w:val="105"/>
                <w:sz w:val="20"/>
              </w:rPr>
              <w:t>aktywizacji</w:t>
            </w:r>
            <w:r w:rsidRPr="00E01003">
              <w:rPr>
                <w:rFonts w:ascii="Myriad Pro" w:hAnsi="Myriad Pro" w:cs="Arial"/>
                <w:spacing w:val="-9"/>
                <w:w w:val="105"/>
                <w:sz w:val="20"/>
              </w:rPr>
              <w:t xml:space="preserve"> </w:t>
            </w:r>
            <w:r w:rsidRPr="00E01003">
              <w:rPr>
                <w:rFonts w:ascii="Myriad Pro" w:hAnsi="Myriad Pro" w:cs="Arial"/>
                <w:w w:val="105"/>
                <w:sz w:val="20"/>
              </w:rPr>
              <w:t>edukacyjnej,</w:t>
            </w:r>
            <w:r w:rsidRPr="00E01003">
              <w:rPr>
                <w:rFonts w:ascii="Myriad Pro" w:hAnsi="Myriad Pro" w:cs="Arial"/>
                <w:spacing w:val="-8"/>
                <w:w w:val="105"/>
                <w:sz w:val="20"/>
              </w:rPr>
              <w:t xml:space="preserve"> </w:t>
            </w:r>
            <w:r w:rsidRPr="00E01003">
              <w:rPr>
                <w:rFonts w:ascii="Myriad Pro" w:hAnsi="Myriad Pro" w:cs="Arial"/>
                <w:w w:val="105"/>
                <w:sz w:val="20"/>
              </w:rPr>
              <w:t>społecznej,</w:t>
            </w:r>
            <w:r w:rsidRPr="00E01003">
              <w:rPr>
                <w:rFonts w:ascii="Myriad Pro" w:hAnsi="Myriad Pro" w:cs="Arial"/>
                <w:spacing w:val="-7"/>
                <w:w w:val="105"/>
                <w:sz w:val="20"/>
              </w:rPr>
              <w:t xml:space="preserve"> </w:t>
            </w:r>
            <w:r w:rsidRPr="00E01003">
              <w:rPr>
                <w:rFonts w:ascii="Myriad Pro" w:hAnsi="Myriad Pro" w:cs="Arial"/>
                <w:w w:val="105"/>
                <w:sz w:val="20"/>
              </w:rPr>
              <w:t>zawodowej</w:t>
            </w:r>
          </w:p>
        </w:tc>
      </w:tr>
      <w:tr w:rsidR="00BD6BA6" w:rsidRPr="00E01003" w:rsidTr="00BD6BA6">
        <w:trPr>
          <w:jc w:val="center"/>
        </w:trPr>
        <w:tc>
          <w:tcPr>
            <w:tcW w:w="1900" w:type="dxa"/>
            <w:shd w:val="clear" w:color="auto" w:fill="B6DDE8" w:themeFill="accent5" w:themeFillTint="66"/>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Typ projektu</w:t>
            </w:r>
          </w:p>
        </w:tc>
        <w:tc>
          <w:tcPr>
            <w:tcW w:w="12275" w:type="dxa"/>
            <w:shd w:val="clear" w:color="auto" w:fill="B6DDE8" w:themeFill="accent5" w:themeFillTint="66"/>
          </w:tcPr>
          <w:p w:rsidR="00BD6BA6" w:rsidRPr="00E01003" w:rsidRDefault="00BD6BA6" w:rsidP="00912095">
            <w:pPr>
              <w:pStyle w:val="TableParagraph"/>
              <w:numPr>
                <w:ilvl w:val="0"/>
                <w:numId w:val="54"/>
              </w:numPr>
              <w:autoSpaceDE w:val="0"/>
              <w:autoSpaceDN w:val="0"/>
              <w:spacing w:before="38" w:line="220" w:lineRule="auto"/>
              <w:ind w:left="459"/>
              <w:rPr>
                <w:rFonts w:ascii="Myriad Pro" w:hAnsi="Myriad Pro" w:cs="Arial"/>
                <w:sz w:val="20"/>
                <w:lang w:val="pl-PL"/>
              </w:rPr>
            </w:pPr>
            <w:r w:rsidRPr="00E01003">
              <w:rPr>
                <w:rFonts w:ascii="Myriad Pro" w:hAnsi="Myriad Pro" w:cs="Arial"/>
                <w:w w:val="105"/>
                <w:sz w:val="20"/>
                <w:lang w:val="pl-PL"/>
              </w:rPr>
              <w:t>Rozwój</w:t>
            </w:r>
            <w:r w:rsidRPr="00E01003">
              <w:rPr>
                <w:rFonts w:ascii="Myriad Pro" w:hAnsi="Myriad Pro" w:cs="Arial"/>
                <w:spacing w:val="-21"/>
                <w:w w:val="105"/>
                <w:sz w:val="20"/>
                <w:lang w:val="pl-PL"/>
              </w:rPr>
              <w:t xml:space="preserve"> </w:t>
            </w:r>
            <w:r w:rsidRPr="00E01003">
              <w:rPr>
                <w:rFonts w:ascii="Myriad Pro" w:hAnsi="Myriad Pro" w:cs="Arial"/>
                <w:w w:val="105"/>
                <w:sz w:val="20"/>
                <w:lang w:val="pl-PL"/>
              </w:rPr>
              <w:t>form</w:t>
            </w:r>
            <w:r w:rsidRPr="00E01003">
              <w:rPr>
                <w:rFonts w:ascii="Myriad Pro" w:hAnsi="Myriad Pro" w:cs="Arial"/>
                <w:spacing w:val="-21"/>
                <w:w w:val="105"/>
                <w:sz w:val="20"/>
                <w:lang w:val="pl-PL"/>
              </w:rPr>
              <w:t xml:space="preserve"> </w:t>
            </w:r>
            <w:r w:rsidRPr="00E01003">
              <w:rPr>
                <w:rFonts w:ascii="Myriad Pro" w:hAnsi="Myriad Pro" w:cs="Arial"/>
                <w:w w:val="105"/>
                <w:sz w:val="20"/>
                <w:lang w:val="pl-PL"/>
              </w:rPr>
              <w:t>aktywnej</w:t>
            </w:r>
            <w:r w:rsidRPr="00E01003">
              <w:rPr>
                <w:rFonts w:ascii="Myriad Pro" w:hAnsi="Myriad Pro" w:cs="Arial"/>
                <w:spacing w:val="-20"/>
                <w:w w:val="105"/>
                <w:sz w:val="20"/>
                <w:lang w:val="pl-PL"/>
              </w:rPr>
              <w:t xml:space="preserve"> </w:t>
            </w:r>
            <w:r w:rsidRPr="00E01003">
              <w:rPr>
                <w:rFonts w:ascii="Myriad Pro" w:hAnsi="Myriad Pro" w:cs="Arial"/>
                <w:w w:val="105"/>
                <w:sz w:val="20"/>
                <w:lang w:val="pl-PL"/>
              </w:rPr>
              <w:t>integracji</w:t>
            </w:r>
            <w:r w:rsidRPr="00E01003">
              <w:rPr>
                <w:rFonts w:ascii="Myriad Pro" w:hAnsi="Myriad Pro" w:cs="Arial"/>
                <w:spacing w:val="-22"/>
                <w:w w:val="105"/>
                <w:sz w:val="20"/>
                <w:lang w:val="pl-PL"/>
              </w:rPr>
              <w:t xml:space="preserve"> </w:t>
            </w:r>
            <w:r w:rsidRPr="00E01003">
              <w:rPr>
                <w:rFonts w:ascii="Myriad Pro" w:hAnsi="Myriad Pro" w:cs="Arial"/>
                <w:w w:val="105"/>
                <w:sz w:val="20"/>
                <w:lang w:val="pl-PL"/>
              </w:rPr>
              <w:t>oraz</w:t>
            </w:r>
            <w:r w:rsidRPr="00E01003">
              <w:rPr>
                <w:rFonts w:ascii="Myriad Pro" w:hAnsi="Myriad Pro" w:cs="Arial"/>
                <w:spacing w:val="-20"/>
                <w:w w:val="105"/>
                <w:sz w:val="20"/>
                <w:lang w:val="pl-PL"/>
              </w:rPr>
              <w:t xml:space="preserve"> </w:t>
            </w:r>
            <w:r w:rsidRPr="00E01003">
              <w:rPr>
                <w:rFonts w:ascii="Myriad Pro" w:hAnsi="Myriad Pro" w:cs="Arial"/>
                <w:w w:val="105"/>
                <w:sz w:val="20"/>
                <w:lang w:val="pl-PL"/>
              </w:rPr>
              <w:t>upowszechnianie</w:t>
            </w:r>
            <w:r w:rsidRPr="00E01003">
              <w:rPr>
                <w:rFonts w:ascii="Myriad Pro" w:hAnsi="Myriad Pro" w:cs="Arial"/>
                <w:spacing w:val="-20"/>
                <w:w w:val="105"/>
                <w:sz w:val="20"/>
                <w:lang w:val="pl-PL"/>
              </w:rPr>
              <w:t xml:space="preserve"> </w:t>
            </w:r>
            <w:r w:rsidRPr="00E01003">
              <w:rPr>
                <w:rFonts w:ascii="Myriad Pro" w:hAnsi="Myriad Pro" w:cs="Arial"/>
                <w:w w:val="105"/>
                <w:sz w:val="20"/>
                <w:lang w:val="pl-PL"/>
              </w:rPr>
              <w:t>aktywnej</w:t>
            </w:r>
            <w:r w:rsidRPr="00E01003">
              <w:rPr>
                <w:rFonts w:ascii="Myriad Pro" w:hAnsi="Myriad Pro" w:cs="Arial"/>
                <w:spacing w:val="-20"/>
                <w:w w:val="105"/>
                <w:sz w:val="20"/>
                <w:lang w:val="pl-PL"/>
              </w:rPr>
              <w:t xml:space="preserve"> </w:t>
            </w:r>
            <w:r w:rsidRPr="00E01003">
              <w:rPr>
                <w:rFonts w:ascii="Myriad Pro" w:hAnsi="Myriad Pro" w:cs="Arial"/>
                <w:w w:val="105"/>
                <w:sz w:val="20"/>
                <w:lang w:val="pl-PL"/>
              </w:rPr>
              <w:t>integracji</w:t>
            </w:r>
            <w:r w:rsidRPr="00E01003">
              <w:rPr>
                <w:rFonts w:ascii="Myriad Pro" w:hAnsi="Myriad Pro" w:cs="Arial"/>
                <w:spacing w:val="-22"/>
                <w:w w:val="105"/>
                <w:sz w:val="20"/>
                <w:lang w:val="pl-PL"/>
              </w:rPr>
              <w:t xml:space="preserve"> </w:t>
            </w:r>
            <w:r w:rsidRPr="00E01003">
              <w:rPr>
                <w:rFonts w:ascii="Myriad Pro" w:hAnsi="Myriad Pro" w:cs="Arial"/>
                <w:w w:val="105"/>
                <w:sz w:val="20"/>
                <w:lang w:val="pl-PL"/>
              </w:rPr>
              <w:t>i</w:t>
            </w:r>
            <w:r w:rsidRPr="00E01003">
              <w:rPr>
                <w:rFonts w:ascii="Myriad Pro" w:hAnsi="Myriad Pro" w:cs="Arial"/>
                <w:spacing w:val="-20"/>
                <w:w w:val="105"/>
                <w:sz w:val="20"/>
                <w:lang w:val="pl-PL"/>
              </w:rPr>
              <w:t xml:space="preserve"> </w:t>
            </w:r>
            <w:r w:rsidRPr="00E01003">
              <w:rPr>
                <w:rFonts w:ascii="Myriad Pro" w:hAnsi="Myriad Pro" w:cs="Arial"/>
                <w:w w:val="105"/>
                <w:sz w:val="20"/>
                <w:lang w:val="pl-PL"/>
              </w:rPr>
              <w:t>pracy</w:t>
            </w:r>
            <w:r w:rsidRPr="00E01003">
              <w:rPr>
                <w:rFonts w:ascii="Myriad Pro" w:hAnsi="Myriad Pro" w:cs="Arial"/>
                <w:spacing w:val="-21"/>
                <w:w w:val="105"/>
                <w:sz w:val="20"/>
                <w:lang w:val="pl-PL"/>
              </w:rPr>
              <w:t xml:space="preserve"> </w:t>
            </w:r>
            <w:r w:rsidRPr="00E01003">
              <w:rPr>
                <w:rFonts w:ascii="Myriad Pro" w:hAnsi="Myriad Pro" w:cs="Arial"/>
                <w:w w:val="105"/>
                <w:sz w:val="20"/>
                <w:lang w:val="pl-PL"/>
              </w:rPr>
              <w:t>socjalnej</w:t>
            </w:r>
            <w:r w:rsidRPr="00E01003">
              <w:rPr>
                <w:rFonts w:ascii="Myriad Pro" w:hAnsi="Myriad Pro" w:cs="Arial"/>
                <w:spacing w:val="-21"/>
                <w:w w:val="105"/>
                <w:sz w:val="20"/>
                <w:lang w:val="pl-PL"/>
              </w:rPr>
              <w:t xml:space="preserve"> </w:t>
            </w:r>
            <w:r w:rsidRPr="00E01003">
              <w:rPr>
                <w:rFonts w:ascii="Myriad Pro" w:hAnsi="Myriad Pro" w:cs="Arial"/>
                <w:w w:val="105"/>
                <w:sz w:val="20"/>
                <w:lang w:val="pl-PL"/>
              </w:rPr>
              <w:t>przez</w:t>
            </w:r>
            <w:r w:rsidRPr="00E01003">
              <w:rPr>
                <w:rFonts w:ascii="Myriad Pro" w:hAnsi="Myriad Pro" w:cs="Arial"/>
                <w:spacing w:val="-20"/>
                <w:w w:val="105"/>
                <w:sz w:val="20"/>
                <w:lang w:val="pl-PL"/>
              </w:rPr>
              <w:t xml:space="preserve"> </w:t>
            </w:r>
            <w:r w:rsidRPr="00E01003">
              <w:rPr>
                <w:rFonts w:ascii="Myriad Pro" w:hAnsi="Myriad Pro" w:cs="Arial"/>
                <w:w w:val="105"/>
                <w:sz w:val="20"/>
                <w:lang w:val="pl-PL"/>
              </w:rPr>
              <w:t>ośrodki</w:t>
            </w:r>
            <w:r w:rsidRPr="00E01003">
              <w:rPr>
                <w:rFonts w:ascii="Myriad Pro" w:hAnsi="Myriad Pro" w:cs="Arial"/>
                <w:spacing w:val="-22"/>
                <w:w w:val="105"/>
                <w:sz w:val="20"/>
                <w:lang w:val="pl-PL"/>
              </w:rPr>
              <w:t xml:space="preserve"> </w:t>
            </w:r>
            <w:r w:rsidRPr="00E01003">
              <w:rPr>
                <w:rFonts w:ascii="Myriad Pro" w:hAnsi="Myriad Pro" w:cs="Arial"/>
                <w:w w:val="105"/>
                <w:sz w:val="20"/>
                <w:lang w:val="pl-PL"/>
              </w:rPr>
              <w:t>pomocy</w:t>
            </w:r>
            <w:r w:rsidRPr="00E01003">
              <w:rPr>
                <w:rFonts w:ascii="Myriad Pro" w:hAnsi="Myriad Pro" w:cs="Arial"/>
                <w:spacing w:val="-21"/>
                <w:w w:val="105"/>
                <w:sz w:val="20"/>
                <w:lang w:val="pl-PL"/>
              </w:rPr>
              <w:t xml:space="preserve"> </w:t>
            </w:r>
            <w:r w:rsidRPr="00E01003">
              <w:rPr>
                <w:rFonts w:ascii="Myriad Pro" w:hAnsi="Myriad Pro" w:cs="Arial"/>
                <w:w w:val="105"/>
                <w:sz w:val="20"/>
                <w:lang w:val="pl-PL"/>
              </w:rPr>
              <w:t>społecznej</w:t>
            </w:r>
            <w:r w:rsidRPr="00E01003">
              <w:rPr>
                <w:rFonts w:ascii="Myriad Pro" w:hAnsi="Myriad Pro" w:cs="Arial"/>
                <w:spacing w:val="-21"/>
                <w:w w:val="105"/>
                <w:sz w:val="20"/>
                <w:lang w:val="pl-PL"/>
              </w:rPr>
              <w:t xml:space="preserve"> </w:t>
            </w:r>
            <w:r w:rsidRPr="00E01003">
              <w:rPr>
                <w:rFonts w:ascii="Myriad Pro" w:hAnsi="Myriad Pro" w:cs="Arial"/>
                <w:w w:val="105"/>
                <w:sz w:val="20"/>
                <w:lang w:val="pl-PL"/>
              </w:rPr>
              <w:t>oraz</w:t>
            </w:r>
            <w:r w:rsidRPr="00E01003">
              <w:rPr>
                <w:rFonts w:ascii="Myriad Pro" w:hAnsi="Myriad Pro" w:cs="Arial"/>
                <w:spacing w:val="-20"/>
                <w:w w:val="105"/>
                <w:sz w:val="20"/>
                <w:lang w:val="pl-PL"/>
              </w:rPr>
              <w:t xml:space="preserve"> </w:t>
            </w:r>
            <w:r w:rsidRPr="00E01003">
              <w:rPr>
                <w:rFonts w:ascii="Myriad Pro" w:hAnsi="Myriad Pro" w:cs="Arial"/>
                <w:w w:val="105"/>
                <w:sz w:val="20"/>
                <w:lang w:val="pl-PL"/>
              </w:rPr>
              <w:t>powiatowe centra</w:t>
            </w:r>
            <w:r w:rsidRPr="00E01003">
              <w:rPr>
                <w:rFonts w:ascii="Myriad Pro" w:hAnsi="Myriad Pro" w:cs="Arial"/>
                <w:spacing w:val="-7"/>
                <w:w w:val="105"/>
                <w:sz w:val="20"/>
                <w:lang w:val="pl-PL"/>
              </w:rPr>
              <w:t xml:space="preserve"> </w:t>
            </w:r>
            <w:r w:rsidRPr="00E01003">
              <w:rPr>
                <w:rFonts w:ascii="Myriad Pro" w:hAnsi="Myriad Pro" w:cs="Arial"/>
                <w:w w:val="105"/>
                <w:sz w:val="20"/>
                <w:lang w:val="pl-PL"/>
              </w:rPr>
              <w:t>pomocy</w:t>
            </w:r>
            <w:r w:rsidRPr="00E01003">
              <w:rPr>
                <w:rFonts w:ascii="Myriad Pro" w:hAnsi="Myriad Pro" w:cs="Arial"/>
                <w:spacing w:val="-7"/>
                <w:w w:val="105"/>
                <w:sz w:val="20"/>
                <w:lang w:val="pl-PL"/>
              </w:rPr>
              <w:t xml:space="preserve"> </w:t>
            </w:r>
            <w:r w:rsidRPr="00E01003">
              <w:rPr>
                <w:rFonts w:ascii="Myriad Pro" w:hAnsi="Myriad Pro" w:cs="Arial"/>
                <w:w w:val="105"/>
                <w:sz w:val="20"/>
                <w:lang w:val="pl-PL"/>
              </w:rPr>
              <w:t>rodzinie</w:t>
            </w:r>
            <w:r w:rsidRPr="00E01003">
              <w:rPr>
                <w:rFonts w:ascii="Myriad Pro" w:hAnsi="Myriad Pro" w:cs="Arial"/>
                <w:spacing w:val="-6"/>
                <w:w w:val="105"/>
                <w:sz w:val="20"/>
                <w:lang w:val="pl-PL"/>
              </w:rPr>
              <w:t xml:space="preserve"> </w:t>
            </w:r>
            <w:r w:rsidRPr="00E01003">
              <w:rPr>
                <w:rFonts w:ascii="Myriad Pro" w:hAnsi="Myriad Pro" w:cs="Arial"/>
                <w:w w:val="105"/>
                <w:sz w:val="20"/>
                <w:lang w:val="pl-PL"/>
              </w:rPr>
              <w:t>z</w:t>
            </w:r>
            <w:r w:rsidRPr="00E01003">
              <w:rPr>
                <w:rFonts w:ascii="Myriad Pro" w:hAnsi="Myriad Pro" w:cs="Arial"/>
                <w:spacing w:val="-5"/>
                <w:w w:val="105"/>
                <w:sz w:val="20"/>
                <w:lang w:val="pl-PL"/>
              </w:rPr>
              <w:t xml:space="preserve"> </w:t>
            </w:r>
            <w:r w:rsidRPr="00E01003">
              <w:rPr>
                <w:rFonts w:ascii="Myriad Pro" w:hAnsi="Myriad Pro" w:cs="Arial"/>
                <w:w w:val="105"/>
                <w:sz w:val="20"/>
                <w:lang w:val="pl-PL"/>
              </w:rPr>
              <w:t>wykorzystaniem</w:t>
            </w:r>
            <w:r w:rsidRPr="00E01003">
              <w:rPr>
                <w:rFonts w:ascii="Myriad Pro" w:hAnsi="Myriad Pro" w:cs="Arial"/>
                <w:spacing w:val="-7"/>
                <w:w w:val="105"/>
                <w:sz w:val="20"/>
                <w:lang w:val="pl-PL"/>
              </w:rPr>
              <w:t xml:space="preserve"> </w:t>
            </w:r>
            <w:r w:rsidRPr="00E01003">
              <w:rPr>
                <w:rFonts w:ascii="Myriad Pro" w:hAnsi="Myriad Pro" w:cs="Arial"/>
                <w:w w:val="105"/>
                <w:sz w:val="20"/>
                <w:lang w:val="pl-PL"/>
              </w:rPr>
              <w:t>usług</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aktywnej</w:t>
            </w:r>
            <w:r w:rsidRPr="00E01003">
              <w:rPr>
                <w:rFonts w:ascii="Myriad Pro" w:hAnsi="Myriad Pro" w:cs="Arial"/>
                <w:spacing w:val="-5"/>
                <w:w w:val="105"/>
                <w:sz w:val="20"/>
                <w:lang w:val="pl-PL"/>
              </w:rPr>
              <w:t xml:space="preserve"> </w:t>
            </w:r>
            <w:r w:rsidRPr="00E01003">
              <w:rPr>
                <w:rFonts w:ascii="Myriad Pro" w:hAnsi="Myriad Pro" w:cs="Arial"/>
                <w:w w:val="105"/>
                <w:sz w:val="20"/>
                <w:lang w:val="pl-PL"/>
              </w:rPr>
              <w:t>integracji</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o</w:t>
            </w:r>
            <w:r w:rsidRPr="00E01003">
              <w:rPr>
                <w:rFonts w:ascii="Myriad Pro" w:hAnsi="Myriad Pro" w:cs="Arial"/>
                <w:spacing w:val="-6"/>
                <w:w w:val="105"/>
                <w:sz w:val="20"/>
                <w:lang w:val="pl-PL"/>
              </w:rPr>
              <w:t xml:space="preserve"> </w:t>
            </w:r>
            <w:r w:rsidRPr="00E01003">
              <w:rPr>
                <w:rFonts w:ascii="Myriad Pro" w:hAnsi="Myriad Pro" w:cs="Arial"/>
                <w:w w:val="105"/>
                <w:sz w:val="20"/>
                <w:lang w:val="pl-PL"/>
              </w:rPr>
              <w:t>charakterze:</w:t>
            </w:r>
          </w:p>
          <w:p w:rsidR="00BD6BA6" w:rsidRPr="00E01003" w:rsidRDefault="00BD6BA6" w:rsidP="00912095">
            <w:pPr>
              <w:pStyle w:val="TableParagraph"/>
              <w:numPr>
                <w:ilvl w:val="0"/>
                <w:numId w:val="53"/>
              </w:numPr>
              <w:tabs>
                <w:tab w:val="left" w:pos="422"/>
              </w:tabs>
              <w:autoSpaceDE w:val="0"/>
              <w:autoSpaceDN w:val="0"/>
              <w:spacing w:before="47" w:line="218" w:lineRule="auto"/>
              <w:ind w:right="889"/>
              <w:rPr>
                <w:rFonts w:ascii="Myriad Pro" w:hAnsi="Myriad Pro" w:cs="Arial"/>
                <w:sz w:val="20"/>
                <w:lang w:val="pl-PL"/>
              </w:rPr>
            </w:pPr>
            <w:r w:rsidRPr="00E01003">
              <w:rPr>
                <w:rFonts w:ascii="Myriad Pro" w:hAnsi="Myriad Pro" w:cs="Arial"/>
                <w:sz w:val="20"/>
                <w:lang w:val="pl-PL"/>
              </w:rPr>
              <w:t>społecznym, których celem jest przywrócenie lub wzmocnienie kompetencji społecznych, zaradności, samodzielności i aktywności społecznej,</w:t>
            </w:r>
          </w:p>
          <w:p w:rsidR="00BD6BA6" w:rsidRPr="00E01003" w:rsidRDefault="00BD6BA6" w:rsidP="00912095">
            <w:pPr>
              <w:pStyle w:val="TableParagraph"/>
              <w:numPr>
                <w:ilvl w:val="0"/>
                <w:numId w:val="53"/>
              </w:numPr>
              <w:tabs>
                <w:tab w:val="left" w:pos="422"/>
              </w:tabs>
              <w:autoSpaceDE w:val="0"/>
              <w:autoSpaceDN w:val="0"/>
              <w:spacing w:before="48" w:line="218" w:lineRule="auto"/>
              <w:ind w:right="945" w:hanging="283"/>
              <w:rPr>
                <w:rFonts w:ascii="Myriad Pro" w:hAnsi="Myriad Pro" w:cs="Arial"/>
                <w:sz w:val="20"/>
                <w:lang w:val="pl-PL"/>
              </w:rPr>
            </w:pPr>
            <w:r w:rsidRPr="00E01003">
              <w:rPr>
                <w:rFonts w:ascii="Myriad Pro" w:hAnsi="Myriad Pro" w:cs="Arial"/>
                <w:w w:val="105"/>
                <w:sz w:val="20"/>
                <w:lang w:val="pl-PL"/>
              </w:rPr>
              <w:t>zawodowym,</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których</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celem</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jest</w:t>
            </w:r>
            <w:r w:rsidRPr="00E01003">
              <w:rPr>
                <w:rFonts w:ascii="Myriad Pro" w:hAnsi="Myriad Pro" w:cs="Arial"/>
                <w:spacing w:val="-18"/>
                <w:w w:val="105"/>
                <w:sz w:val="20"/>
                <w:lang w:val="pl-PL"/>
              </w:rPr>
              <w:t xml:space="preserve"> </w:t>
            </w:r>
            <w:r w:rsidRPr="00E01003">
              <w:rPr>
                <w:rFonts w:ascii="Myriad Pro" w:hAnsi="Myriad Pro" w:cs="Arial"/>
                <w:w w:val="105"/>
                <w:sz w:val="20"/>
                <w:lang w:val="pl-PL"/>
              </w:rPr>
              <w:t>pomoc</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w</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podjęciu</w:t>
            </w:r>
            <w:r w:rsidRPr="00E01003">
              <w:rPr>
                <w:rFonts w:ascii="Myriad Pro" w:hAnsi="Myriad Pro" w:cs="Arial"/>
                <w:spacing w:val="-16"/>
                <w:w w:val="105"/>
                <w:sz w:val="20"/>
                <w:lang w:val="pl-PL"/>
              </w:rPr>
              <w:t xml:space="preserve"> </w:t>
            </w:r>
            <w:r w:rsidRPr="00E01003">
              <w:rPr>
                <w:rFonts w:ascii="Myriad Pro" w:hAnsi="Myriad Pro" w:cs="Arial"/>
                <w:w w:val="105"/>
                <w:sz w:val="20"/>
                <w:lang w:val="pl-PL"/>
              </w:rPr>
              <w:t>decyzji</w:t>
            </w:r>
            <w:r w:rsidRPr="00E01003">
              <w:rPr>
                <w:rFonts w:ascii="Myriad Pro" w:hAnsi="Myriad Pro" w:cs="Arial"/>
                <w:spacing w:val="-18"/>
                <w:w w:val="105"/>
                <w:sz w:val="20"/>
                <w:lang w:val="pl-PL"/>
              </w:rPr>
              <w:t xml:space="preserve"> </w:t>
            </w:r>
            <w:r w:rsidRPr="00E01003">
              <w:rPr>
                <w:rFonts w:ascii="Myriad Pro" w:hAnsi="Myriad Pro" w:cs="Arial"/>
                <w:w w:val="105"/>
                <w:sz w:val="20"/>
                <w:lang w:val="pl-PL"/>
              </w:rPr>
              <w:t>dotyczącej</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wyboru</w:t>
            </w:r>
            <w:r w:rsidRPr="00E01003">
              <w:rPr>
                <w:rFonts w:ascii="Myriad Pro" w:hAnsi="Myriad Pro" w:cs="Arial"/>
                <w:spacing w:val="-16"/>
                <w:w w:val="105"/>
                <w:sz w:val="20"/>
                <w:lang w:val="pl-PL"/>
              </w:rPr>
              <w:t xml:space="preserve"> </w:t>
            </w:r>
            <w:r w:rsidRPr="00E01003">
              <w:rPr>
                <w:rFonts w:ascii="Myriad Pro" w:hAnsi="Myriad Pro" w:cs="Arial"/>
                <w:w w:val="105"/>
                <w:sz w:val="20"/>
                <w:lang w:val="pl-PL"/>
              </w:rPr>
              <w:t>lub</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zmiany</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zawodu,</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wyposażenie</w:t>
            </w:r>
            <w:r w:rsidRPr="00E01003">
              <w:rPr>
                <w:rFonts w:ascii="Myriad Pro" w:hAnsi="Myriad Pro" w:cs="Arial"/>
                <w:spacing w:val="-16"/>
                <w:w w:val="105"/>
                <w:sz w:val="20"/>
                <w:lang w:val="pl-PL"/>
              </w:rPr>
              <w:t xml:space="preserve"> </w:t>
            </w:r>
            <w:r w:rsidRPr="00E01003">
              <w:rPr>
                <w:rFonts w:ascii="Myriad Pro" w:hAnsi="Myriad Pro" w:cs="Arial"/>
                <w:w w:val="105"/>
                <w:sz w:val="20"/>
                <w:lang w:val="pl-PL"/>
              </w:rPr>
              <w:t>w</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kompetencje</w:t>
            </w:r>
            <w:r w:rsidRPr="00E01003">
              <w:rPr>
                <w:rFonts w:ascii="Myriad Pro" w:hAnsi="Myriad Pro" w:cs="Arial"/>
                <w:spacing w:val="-16"/>
                <w:w w:val="105"/>
                <w:sz w:val="20"/>
                <w:lang w:val="pl-PL"/>
              </w:rPr>
              <w:t xml:space="preserve"> </w:t>
            </w:r>
            <w:r w:rsidRPr="00E01003">
              <w:rPr>
                <w:rFonts w:ascii="Myriad Pro" w:hAnsi="Myriad Pro" w:cs="Arial"/>
                <w:w w:val="105"/>
                <w:sz w:val="20"/>
                <w:lang w:val="pl-PL"/>
              </w:rPr>
              <w:t>i kwalifikacje</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zawodowe</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oraz</w:t>
            </w:r>
            <w:r w:rsidRPr="00E01003">
              <w:rPr>
                <w:rFonts w:ascii="Myriad Pro" w:hAnsi="Myriad Pro" w:cs="Arial"/>
                <w:spacing w:val="-7"/>
                <w:w w:val="105"/>
                <w:sz w:val="20"/>
                <w:lang w:val="pl-PL"/>
              </w:rPr>
              <w:t xml:space="preserve"> </w:t>
            </w:r>
            <w:r w:rsidRPr="00E01003">
              <w:rPr>
                <w:rFonts w:ascii="Myriad Pro" w:hAnsi="Myriad Pro" w:cs="Arial"/>
                <w:w w:val="105"/>
                <w:sz w:val="20"/>
                <w:lang w:val="pl-PL"/>
              </w:rPr>
              <w:t>umiejętności</w:t>
            </w:r>
            <w:r w:rsidRPr="00E01003">
              <w:rPr>
                <w:rFonts w:ascii="Myriad Pro" w:hAnsi="Myriad Pro" w:cs="Arial"/>
                <w:spacing w:val="-10"/>
                <w:w w:val="105"/>
                <w:sz w:val="20"/>
                <w:lang w:val="pl-PL"/>
              </w:rPr>
              <w:t xml:space="preserve"> </w:t>
            </w:r>
            <w:r w:rsidRPr="00E01003">
              <w:rPr>
                <w:rFonts w:ascii="Myriad Pro" w:hAnsi="Myriad Pro" w:cs="Arial"/>
                <w:w w:val="105"/>
                <w:sz w:val="20"/>
                <w:lang w:val="pl-PL"/>
              </w:rPr>
              <w:t>pożądane</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na</w:t>
            </w:r>
            <w:r w:rsidRPr="00E01003">
              <w:rPr>
                <w:rFonts w:ascii="Myriad Pro" w:hAnsi="Myriad Pro" w:cs="Arial"/>
                <w:spacing w:val="-9"/>
                <w:w w:val="105"/>
                <w:sz w:val="20"/>
                <w:lang w:val="pl-PL"/>
              </w:rPr>
              <w:t xml:space="preserve"> </w:t>
            </w:r>
            <w:r w:rsidRPr="00E01003">
              <w:rPr>
                <w:rFonts w:ascii="Myriad Pro" w:hAnsi="Myriad Pro" w:cs="Arial"/>
                <w:w w:val="105"/>
                <w:sz w:val="20"/>
                <w:lang w:val="pl-PL"/>
              </w:rPr>
              <w:t>rynku</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pracy (</w:t>
            </w:r>
            <w:r w:rsidRPr="00E01003">
              <w:rPr>
                <w:rFonts w:ascii="Myriad Pro" w:eastAsia="MyriadPro-Regular" w:hAnsi="Myriad Pro" w:cs="Arial"/>
                <w:sz w:val="20"/>
                <w:lang w:val="pl-PL" w:eastAsia="pl-PL"/>
              </w:rPr>
              <w:t>poprzez m.in. udział w zajęciach w CIS, KIS lub WTZ)</w:t>
            </w:r>
            <w:r w:rsidRPr="00E01003">
              <w:rPr>
                <w:rFonts w:ascii="Myriad Pro" w:hAnsi="Myriad Pro" w:cs="Arial"/>
                <w:w w:val="105"/>
                <w:sz w:val="20"/>
                <w:lang w:val="pl-PL"/>
              </w:rPr>
              <w:t>,</w:t>
            </w:r>
            <w:r w:rsidRPr="00E01003">
              <w:rPr>
                <w:rFonts w:ascii="Myriad Pro" w:hAnsi="Myriad Pro" w:cs="Arial"/>
                <w:spacing w:val="-9"/>
                <w:w w:val="105"/>
                <w:sz w:val="20"/>
                <w:lang w:val="pl-PL"/>
              </w:rPr>
              <w:t xml:space="preserve"> </w:t>
            </w:r>
            <w:r w:rsidRPr="00E01003">
              <w:rPr>
                <w:rFonts w:ascii="Myriad Pro" w:hAnsi="Myriad Pro" w:cs="Arial"/>
                <w:w w:val="105"/>
                <w:sz w:val="20"/>
                <w:lang w:val="pl-PL"/>
              </w:rPr>
              <w:t>pomoc</w:t>
            </w:r>
            <w:r w:rsidRPr="00E01003">
              <w:rPr>
                <w:rFonts w:ascii="Myriad Pro" w:hAnsi="Myriad Pro" w:cs="Arial"/>
                <w:spacing w:val="-9"/>
                <w:w w:val="105"/>
                <w:sz w:val="20"/>
                <w:lang w:val="pl-PL"/>
              </w:rPr>
              <w:t xml:space="preserve"> </w:t>
            </w:r>
            <w:r w:rsidRPr="00E01003">
              <w:rPr>
                <w:rFonts w:ascii="Myriad Pro" w:hAnsi="Myriad Pro" w:cs="Arial"/>
                <w:w w:val="105"/>
                <w:sz w:val="20"/>
                <w:lang w:val="pl-PL"/>
              </w:rPr>
              <w:t>w</w:t>
            </w:r>
            <w:r w:rsidRPr="00E01003">
              <w:rPr>
                <w:rFonts w:ascii="Myriad Pro" w:hAnsi="Myriad Pro" w:cs="Arial"/>
                <w:spacing w:val="-9"/>
                <w:w w:val="105"/>
                <w:sz w:val="20"/>
                <w:lang w:val="pl-PL"/>
              </w:rPr>
              <w:t xml:space="preserve"> </w:t>
            </w:r>
            <w:r w:rsidRPr="00E01003">
              <w:rPr>
                <w:rFonts w:ascii="Myriad Pro" w:hAnsi="Myriad Pro" w:cs="Arial"/>
                <w:w w:val="105"/>
                <w:sz w:val="20"/>
                <w:lang w:val="pl-PL"/>
              </w:rPr>
              <w:t>utrzymaniu</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zatrudnienia</w:t>
            </w:r>
          </w:p>
          <w:p w:rsidR="00BD6BA6" w:rsidRPr="00E01003" w:rsidRDefault="00BD6BA6" w:rsidP="00912095">
            <w:pPr>
              <w:pStyle w:val="TableParagraph"/>
              <w:numPr>
                <w:ilvl w:val="0"/>
                <w:numId w:val="53"/>
              </w:numPr>
              <w:tabs>
                <w:tab w:val="left" w:pos="422"/>
              </w:tabs>
              <w:autoSpaceDE w:val="0"/>
              <w:autoSpaceDN w:val="0"/>
              <w:spacing w:before="28"/>
              <w:rPr>
                <w:rFonts w:ascii="Myriad Pro" w:hAnsi="Myriad Pro" w:cs="Arial"/>
                <w:sz w:val="20"/>
                <w:lang w:val="pl-PL"/>
              </w:rPr>
            </w:pPr>
            <w:r w:rsidRPr="00E01003">
              <w:rPr>
                <w:rFonts w:ascii="Myriad Pro" w:hAnsi="Myriad Pro" w:cs="Arial"/>
                <w:w w:val="105"/>
                <w:sz w:val="20"/>
                <w:lang w:val="pl-PL"/>
              </w:rPr>
              <w:t>edukacyjnym,</w:t>
            </w:r>
            <w:r w:rsidRPr="00E01003">
              <w:rPr>
                <w:rFonts w:ascii="Myriad Pro" w:hAnsi="Myriad Pro" w:cs="Arial"/>
                <w:spacing w:val="-9"/>
                <w:w w:val="105"/>
                <w:sz w:val="20"/>
                <w:lang w:val="pl-PL"/>
              </w:rPr>
              <w:t xml:space="preserve"> </w:t>
            </w:r>
            <w:r w:rsidRPr="00E01003">
              <w:rPr>
                <w:rFonts w:ascii="Myriad Pro" w:hAnsi="Myriad Pro" w:cs="Arial"/>
                <w:w w:val="105"/>
                <w:sz w:val="20"/>
                <w:lang w:val="pl-PL"/>
              </w:rPr>
              <w:t>których</w:t>
            </w:r>
            <w:r w:rsidRPr="00E01003">
              <w:rPr>
                <w:rFonts w:ascii="Myriad Pro" w:hAnsi="Myriad Pro" w:cs="Arial"/>
                <w:spacing w:val="-9"/>
                <w:w w:val="105"/>
                <w:sz w:val="20"/>
                <w:lang w:val="pl-PL"/>
              </w:rPr>
              <w:t xml:space="preserve"> </w:t>
            </w:r>
            <w:r w:rsidRPr="00E01003">
              <w:rPr>
                <w:rFonts w:ascii="Myriad Pro" w:hAnsi="Myriad Pro" w:cs="Arial"/>
                <w:w w:val="105"/>
                <w:sz w:val="20"/>
                <w:lang w:val="pl-PL"/>
              </w:rPr>
              <w:t>celem</w:t>
            </w:r>
            <w:r w:rsidRPr="00E01003">
              <w:rPr>
                <w:rFonts w:ascii="Myriad Pro" w:hAnsi="Myriad Pro" w:cs="Arial"/>
                <w:spacing w:val="-7"/>
                <w:w w:val="105"/>
                <w:sz w:val="20"/>
                <w:lang w:val="pl-PL"/>
              </w:rPr>
              <w:t xml:space="preserve"> </w:t>
            </w:r>
            <w:r w:rsidRPr="00E01003">
              <w:rPr>
                <w:rFonts w:ascii="Myriad Pro" w:hAnsi="Myriad Pro" w:cs="Arial"/>
                <w:w w:val="105"/>
                <w:sz w:val="20"/>
                <w:lang w:val="pl-PL"/>
              </w:rPr>
              <w:t>jest</w:t>
            </w:r>
            <w:r w:rsidRPr="00E01003">
              <w:rPr>
                <w:rFonts w:ascii="Myriad Pro" w:hAnsi="Myriad Pro" w:cs="Arial"/>
                <w:spacing w:val="-10"/>
                <w:w w:val="105"/>
                <w:sz w:val="20"/>
                <w:lang w:val="pl-PL"/>
              </w:rPr>
              <w:t xml:space="preserve"> </w:t>
            </w:r>
            <w:r w:rsidRPr="00E01003">
              <w:rPr>
                <w:rFonts w:ascii="Myriad Pro" w:hAnsi="Myriad Pro" w:cs="Arial"/>
                <w:w w:val="105"/>
                <w:sz w:val="20"/>
                <w:lang w:val="pl-PL"/>
              </w:rPr>
              <w:t>wzrost</w:t>
            </w:r>
            <w:r w:rsidRPr="00E01003">
              <w:rPr>
                <w:rFonts w:ascii="Myriad Pro" w:hAnsi="Myriad Pro" w:cs="Arial"/>
                <w:spacing w:val="-10"/>
                <w:w w:val="105"/>
                <w:sz w:val="20"/>
                <w:lang w:val="pl-PL"/>
              </w:rPr>
              <w:t xml:space="preserve"> </w:t>
            </w:r>
            <w:r w:rsidRPr="00E01003">
              <w:rPr>
                <w:rFonts w:ascii="Myriad Pro" w:hAnsi="Myriad Pro" w:cs="Arial"/>
                <w:w w:val="105"/>
                <w:sz w:val="20"/>
                <w:lang w:val="pl-PL"/>
              </w:rPr>
              <w:t>poziomu</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wykształcenia</w:t>
            </w:r>
            <w:r w:rsidRPr="00E01003">
              <w:rPr>
                <w:rFonts w:ascii="Myriad Pro" w:hAnsi="Myriad Pro" w:cs="Arial"/>
                <w:spacing w:val="-9"/>
                <w:w w:val="105"/>
                <w:sz w:val="20"/>
                <w:lang w:val="pl-PL"/>
              </w:rPr>
              <w:t xml:space="preserve"> </w:t>
            </w:r>
            <w:r w:rsidRPr="00E01003">
              <w:rPr>
                <w:rFonts w:ascii="Myriad Pro" w:hAnsi="Myriad Pro" w:cs="Arial"/>
                <w:w w:val="105"/>
                <w:sz w:val="20"/>
                <w:lang w:val="pl-PL"/>
              </w:rPr>
              <w:t>lub</w:t>
            </w:r>
            <w:r w:rsidRPr="00E01003">
              <w:rPr>
                <w:rFonts w:ascii="Myriad Pro" w:hAnsi="Myriad Pro" w:cs="Arial"/>
                <w:spacing w:val="-9"/>
                <w:w w:val="105"/>
                <w:sz w:val="20"/>
                <w:lang w:val="pl-PL"/>
              </w:rPr>
              <w:t xml:space="preserve"> </w:t>
            </w:r>
            <w:r w:rsidRPr="00E01003">
              <w:rPr>
                <w:rFonts w:ascii="Myriad Pro" w:hAnsi="Myriad Pro" w:cs="Arial"/>
                <w:w w:val="105"/>
                <w:sz w:val="20"/>
                <w:lang w:val="pl-PL"/>
              </w:rPr>
              <w:t>jego</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dostosowanie</w:t>
            </w:r>
            <w:r w:rsidRPr="00E01003">
              <w:rPr>
                <w:rFonts w:ascii="Myriad Pro" w:hAnsi="Myriad Pro" w:cs="Arial"/>
                <w:spacing w:val="-5"/>
                <w:w w:val="105"/>
                <w:sz w:val="20"/>
                <w:lang w:val="pl-PL"/>
              </w:rPr>
              <w:t xml:space="preserve"> </w:t>
            </w:r>
            <w:r w:rsidRPr="00E01003">
              <w:rPr>
                <w:rFonts w:ascii="Myriad Pro" w:hAnsi="Myriad Pro" w:cs="Arial"/>
                <w:w w:val="105"/>
                <w:sz w:val="20"/>
                <w:lang w:val="pl-PL"/>
              </w:rPr>
              <w:t>do</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potrzeb</w:t>
            </w:r>
            <w:r w:rsidRPr="00E01003">
              <w:rPr>
                <w:rFonts w:ascii="Myriad Pro" w:hAnsi="Myriad Pro" w:cs="Arial"/>
                <w:spacing w:val="-9"/>
                <w:w w:val="105"/>
                <w:sz w:val="20"/>
                <w:lang w:val="pl-PL"/>
              </w:rPr>
              <w:t xml:space="preserve"> </w:t>
            </w:r>
            <w:r w:rsidRPr="00E01003">
              <w:rPr>
                <w:rFonts w:ascii="Myriad Pro" w:hAnsi="Myriad Pro" w:cs="Arial"/>
                <w:w w:val="105"/>
                <w:sz w:val="20"/>
                <w:lang w:val="pl-PL"/>
              </w:rPr>
              <w:t>rynku</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 xml:space="preserve">pracy (m.in. edukacja formalna, kursy i szkolenia zawodowe), </w:t>
            </w:r>
          </w:p>
          <w:p w:rsidR="00BD6BA6" w:rsidRPr="00E01003" w:rsidRDefault="00BD6BA6" w:rsidP="00912095">
            <w:pPr>
              <w:pStyle w:val="TableParagraph"/>
              <w:numPr>
                <w:ilvl w:val="0"/>
                <w:numId w:val="53"/>
              </w:numPr>
              <w:tabs>
                <w:tab w:val="left" w:pos="422"/>
              </w:tabs>
              <w:autoSpaceDE w:val="0"/>
              <w:autoSpaceDN w:val="0"/>
              <w:spacing w:before="28"/>
              <w:contextualSpacing/>
              <w:rPr>
                <w:rFonts w:ascii="Myriad Pro" w:hAnsi="Myriad Pro" w:cs="Arial"/>
                <w:sz w:val="20"/>
                <w:lang w:val="pl-PL"/>
              </w:rPr>
            </w:pPr>
            <w:r w:rsidRPr="00E01003">
              <w:rPr>
                <w:rFonts w:ascii="Myriad Pro" w:hAnsi="Myriad Pro" w:cs="Arial"/>
                <w:w w:val="105"/>
                <w:sz w:val="20"/>
                <w:lang w:val="pl-PL"/>
              </w:rPr>
              <w:t>zdrowotnym,</w:t>
            </w:r>
            <w:r w:rsidRPr="00E01003">
              <w:rPr>
                <w:rFonts w:ascii="Myriad Pro" w:hAnsi="Myriad Pro" w:cs="Arial"/>
                <w:spacing w:val="-25"/>
                <w:w w:val="105"/>
                <w:sz w:val="20"/>
                <w:lang w:val="pl-PL"/>
              </w:rPr>
              <w:t xml:space="preserve"> </w:t>
            </w:r>
            <w:r w:rsidRPr="00E01003">
              <w:rPr>
                <w:rFonts w:ascii="Myriad Pro" w:hAnsi="Myriad Pro" w:cs="Arial"/>
                <w:w w:val="105"/>
                <w:sz w:val="20"/>
                <w:lang w:val="pl-PL"/>
              </w:rPr>
              <w:t>których</w:t>
            </w:r>
            <w:r w:rsidRPr="00E01003">
              <w:rPr>
                <w:rFonts w:ascii="Myriad Pro" w:hAnsi="Myriad Pro" w:cs="Arial"/>
                <w:spacing w:val="-25"/>
                <w:w w:val="105"/>
                <w:sz w:val="20"/>
                <w:lang w:val="pl-PL"/>
              </w:rPr>
              <w:t xml:space="preserve">  </w:t>
            </w:r>
            <w:r w:rsidRPr="00E01003">
              <w:rPr>
                <w:rFonts w:ascii="Myriad Pro" w:hAnsi="Myriad Pro" w:cs="Arial"/>
                <w:w w:val="105"/>
                <w:sz w:val="20"/>
                <w:lang w:val="pl-PL"/>
              </w:rPr>
              <w:t>celem</w:t>
            </w:r>
            <w:r w:rsidRPr="00E01003">
              <w:rPr>
                <w:rFonts w:ascii="Myriad Pro" w:hAnsi="Myriad Pro" w:cs="Arial"/>
                <w:spacing w:val="-25"/>
                <w:w w:val="105"/>
                <w:sz w:val="20"/>
                <w:lang w:val="pl-PL"/>
              </w:rPr>
              <w:t xml:space="preserve"> </w:t>
            </w:r>
            <w:r w:rsidRPr="00E01003">
              <w:rPr>
                <w:rFonts w:ascii="Myriad Pro" w:hAnsi="Myriad Pro" w:cs="Arial"/>
                <w:w w:val="105"/>
                <w:sz w:val="20"/>
                <w:lang w:val="pl-PL"/>
              </w:rPr>
              <w:t>jest</w:t>
            </w:r>
            <w:r w:rsidRPr="00E01003">
              <w:rPr>
                <w:rFonts w:ascii="Myriad Pro" w:hAnsi="Myriad Pro" w:cs="Arial"/>
                <w:spacing w:val="-25"/>
                <w:w w:val="105"/>
                <w:sz w:val="20"/>
                <w:lang w:val="pl-PL"/>
              </w:rPr>
              <w:t xml:space="preserve"> </w:t>
            </w:r>
            <w:r w:rsidRPr="00E01003">
              <w:rPr>
                <w:rFonts w:ascii="Myriad Pro" w:hAnsi="Myriad Pro" w:cs="Arial"/>
                <w:w w:val="105"/>
                <w:sz w:val="20"/>
                <w:lang w:val="pl-PL"/>
              </w:rPr>
              <w:t>wyeliminowanie</w:t>
            </w:r>
            <w:r w:rsidRPr="00E01003">
              <w:rPr>
                <w:rFonts w:ascii="Myriad Pro" w:hAnsi="Myriad Pro" w:cs="Arial"/>
                <w:spacing w:val="-24"/>
                <w:w w:val="105"/>
                <w:sz w:val="20"/>
                <w:lang w:val="pl-PL"/>
              </w:rPr>
              <w:t xml:space="preserve"> </w:t>
            </w:r>
            <w:r w:rsidRPr="00E01003">
              <w:rPr>
                <w:rFonts w:ascii="Myriad Pro" w:hAnsi="Myriad Pro" w:cs="Arial"/>
                <w:w w:val="105"/>
                <w:sz w:val="20"/>
                <w:lang w:val="pl-PL"/>
              </w:rPr>
              <w:t>lub</w:t>
            </w:r>
            <w:r w:rsidRPr="00E01003">
              <w:rPr>
                <w:rFonts w:ascii="Myriad Pro" w:hAnsi="Myriad Pro" w:cs="Arial"/>
                <w:spacing w:val="-25"/>
                <w:w w:val="105"/>
                <w:sz w:val="20"/>
                <w:lang w:val="pl-PL"/>
              </w:rPr>
              <w:t xml:space="preserve"> </w:t>
            </w:r>
            <w:r w:rsidRPr="00E01003">
              <w:rPr>
                <w:rFonts w:ascii="Myriad Pro" w:hAnsi="Myriad Pro" w:cs="Arial"/>
                <w:w w:val="105"/>
                <w:sz w:val="20"/>
                <w:lang w:val="pl-PL"/>
              </w:rPr>
              <w:t>złagodzenie</w:t>
            </w:r>
            <w:r w:rsidRPr="00E01003">
              <w:rPr>
                <w:rFonts w:ascii="Myriad Pro" w:hAnsi="Myriad Pro" w:cs="Arial"/>
                <w:spacing w:val="-24"/>
                <w:w w:val="105"/>
                <w:sz w:val="20"/>
                <w:lang w:val="pl-PL"/>
              </w:rPr>
              <w:t xml:space="preserve"> </w:t>
            </w:r>
            <w:r w:rsidRPr="00E01003">
              <w:rPr>
                <w:rFonts w:ascii="Myriad Pro" w:hAnsi="Myriad Pro" w:cs="Arial"/>
                <w:w w:val="105"/>
                <w:sz w:val="20"/>
                <w:lang w:val="pl-PL"/>
              </w:rPr>
              <w:t>barier</w:t>
            </w:r>
            <w:r w:rsidRPr="00E01003">
              <w:rPr>
                <w:rFonts w:ascii="Myriad Pro" w:hAnsi="Myriad Pro" w:cs="Arial"/>
                <w:spacing w:val="-25"/>
                <w:w w:val="105"/>
                <w:sz w:val="20"/>
                <w:lang w:val="pl-PL"/>
              </w:rPr>
              <w:t xml:space="preserve"> </w:t>
            </w:r>
            <w:r w:rsidRPr="00E01003">
              <w:rPr>
                <w:rFonts w:ascii="Myriad Pro" w:hAnsi="Myriad Pro" w:cs="Arial"/>
                <w:w w:val="105"/>
                <w:sz w:val="20"/>
                <w:lang w:val="pl-PL"/>
              </w:rPr>
              <w:t>zdrowotnych</w:t>
            </w:r>
            <w:r w:rsidRPr="00E01003">
              <w:rPr>
                <w:rFonts w:ascii="Myriad Pro" w:hAnsi="Myriad Pro" w:cs="Arial"/>
                <w:spacing w:val="-25"/>
                <w:w w:val="105"/>
                <w:sz w:val="20"/>
                <w:lang w:val="pl-PL"/>
              </w:rPr>
              <w:t xml:space="preserve"> </w:t>
            </w:r>
            <w:r w:rsidRPr="00E01003">
              <w:rPr>
                <w:rFonts w:ascii="Myriad Pro" w:hAnsi="Myriad Pro" w:cs="Arial"/>
                <w:w w:val="105"/>
                <w:sz w:val="20"/>
                <w:lang w:val="pl-PL"/>
              </w:rPr>
              <w:t>utrudniających</w:t>
            </w:r>
            <w:r w:rsidRPr="00E01003">
              <w:rPr>
                <w:rFonts w:ascii="Myriad Pro" w:hAnsi="Myriad Pro" w:cs="Arial"/>
                <w:spacing w:val="-25"/>
                <w:w w:val="105"/>
                <w:sz w:val="20"/>
                <w:lang w:val="pl-PL"/>
              </w:rPr>
              <w:t xml:space="preserve"> </w:t>
            </w:r>
            <w:r w:rsidRPr="00E01003">
              <w:rPr>
                <w:rFonts w:ascii="Myriad Pro" w:hAnsi="Myriad Pro" w:cs="Arial"/>
                <w:w w:val="105"/>
                <w:sz w:val="20"/>
                <w:lang w:val="pl-PL"/>
              </w:rPr>
              <w:t>funkcjonowanie</w:t>
            </w:r>
            <w:r w:rsidRPr="00E01003">
              <w:rPr>
                <w:rFonts w:ascii="Myriad Pro" w:hAnsi="Myriad Pro" w:cs="Arial"/>
                <w:spacing w:val="-24"/>
                <w:w w:val="105"/>
                <w:sz w:val="20"/>
                <w:lang w:val="pl-PL"/>
              </w:rPr>
              <w:t xml:space="preserve"> </w:t>
            </w:r>
            <w:r w:rsidRPr="00E01003">
              <w:rPr>
                <w:rFonts w:ascii="Myriad Pro" w:hAnsi="Myriad Pro" w:cs="Arial"/>
                <w:w w:val="105"/>
                <w:sz w:val="20"/>
                <w:lang w:val="pl-PL"/>
              </w:rPr>
              <w:t>w</w:t>
            </w:r>
            <w:r w:rsidRPr="00E01003">
              <w:rPr>
                <w:rFonts w:ascii="Myriad Pro" w:hAnsi="Myriad Pro" w:cs="Arial"/>
                <w:spacing w:val="-25"/>
                <w:w w:val="105"/>
                <w:sz w:val="20"/>
                <w:lang w:val="pl-PL"/>
              </w:rPr>
              <w:t xml:space="preserve"> </w:t>
            </w:r>
            <w:r w:rsidRPr="00E01003">
              <w:rPr>
                <w:rFonts w:ascii="Myriad Pro" w:hAnsi="Myriad Pro" w:cs="Arial"/>
                <w:w w:val="105"/>
                <w:sz w:val="20"/>
                <w:lang w:val="pl-PL"/>
              </w:rPr>
              <w:t>społeczeństwie lub powodujących oddalenie od rynku</w:t>
            </w:r>
            <w:r w:rsidRPr="00E01003">
              <w:rPr>
                <w:rFonts w:ascii="Myriad Pro" w:hAnsi="Myriad Pro" w:cs="Arial"/>
                <w:spacing w:val="-23"/>
                <w:w w:val="105"/>
                <w:sz w:val="20"/>
                <w:lang w:val="pl-PL"/>
              </w:rPr>
              <w:t xml:space="preserve"> </w:t>
            </w:r>
            <w:r w:rsidRPr="00E01003">
              <w:rPr>
                <w:rFonts w:ascii="Myriad Pro" w:hAnsi="Myriad Pro" w:cs="Arial"/>
                <w:w w:val="105"/>
                <w:sz w:val="20"/>
                <w:lang w:val="pl-PL"/>
              </w:rPr>
              <w:t>pracy.</w:t>
            </w:r>
          </w:p>
        </w:tc>
      </w:tr>
    </w:tbl>
    <w:p w:rsidR="002C7BF5" w:rsidRPr="00943641" w:rsidRDefault="002C7BF5" w:rsidP="00BD6BA6">
      <w:pPr>
        <w:spacing w:after="0"/>
        <w:rPr>
          <w:rFonts w:ascii="Myriad Pro" w:hAnsi="Myriad Pro"/>
          <w:b/>
          <w:sz w:val="20"/>
        </w:rPr>
      </w:pPr>
    </w:p>
    <w:tbl>
      <w:tblPr>
        <w:tblStyle w:val="Tabela-Siatka"/>
        <w:tblW w:w="14175" w:type="dxa"/>
        <w:jc w:val="center"/>
        <w:tblLayout w:type="fixed"/>
        <w:tblLook w:val="04A0" w:firstRow="1" w:lastRow="0" w:firstColumn="1" w:lastColumn="0" w:noHBand="0" w:noVBand="1"/>
      </w:tblPr>
      <w:tblGrid>
        <w:gridCol w:w="539"/>
        <w:gridCol w:w="2808"/>
        <w:gridCol w:w="6237"/>
        <w:gridCol w:w="4591"/>
      </w:tblGrid>
      <w:tr w:rsidR="00BD6BA6" w:rsidRPr="00943641" w:rsidTr="00BD6BA6">
        <w:trPr>
          <w:jc w:val="center"/>
        </w:trPr>
        <w:tc>
          <w:tcPr>
            <w:tcW w:w="14175" w:type="dxa"/>
            <w:gridSpan w:val="4"/>
            <w:shd w:val="pct10" w:color="auto" w:fill="auto"/>
            <w:vAlign w:val="center"/>
          </w:tcPr>
          <w:p w:rsidR="00BD6BA6" w:rsidRPr="00943641" w:rsidRDefault="00BD6BA6" w:rsidP="00BD6BA6">
            <w:pPr>
              <w:spacing w:before="40" w:after="40" w:line="276" w:lineRule="auto"/>
              <w:jc w:val="center"/>
              <w:rPr>
                <w:rFonts w:ascii="Myriad Pro" w:hAnsi="Myriad Pro" w:cs="Arial"/>
                <w:b/>
                <w:sz w:val="20"/>
              </w:rPr>
            </w:pPr>
            <w:r w:rsidRPr="00943641">
              <w:rPr>
                <w:rFonts w:ascii="Myriad Pro" w:hAnsi="Myriad Pro" w:cs="Arial"/>
                <w:b/>
                <w:sz w:val="20"/>
              </w:rPr>
              <w:t>Kryteria dopuszczalności</w:t>
            </w:r>
          </w:p>
        </w:tc>
      </w:tr>
      <w:tr w:rsidR="00BD6BA6" w:rsidRPr="00943641" w:rsidTr="00BD6BA6">
        <w:trPr>
          <w:jc w:val="center"/>
        </w:trPr>
        <w:tc>
          <w:tcPr>
            <w:tcW w:w="539" w:type="dxa"/>
          </w:tcPr>
          <w:p w:rsidR="00BD6BA6" w:rsidRPr="00943641" w:rsidRDefault="00BD6BA6" w:rsidP="00BD6BA6">
            <w:pPr>
              <w:spacing w:before="40" w:after="40" w:line="276" w:lineRule="auto"/>
              <w:rPr>
                <w:rFonts w:ascii="Myriad Pro" w:hAnsi="Myriad Pro" w:cs="Arial"/>
                <w:sz w:val="20"/>
              </w:rPr>
            </w:pPr>
            <w:r w:rsidRPr="00943641">
              <w:rPr>
                <w:rFonts w:ascii="Myriad Pro" w:hAnsi="Myriad Pro" w:cs="Arial"/>
                <w:sz w:val="20"/>
              </w:rPr>
              <w:t>L.p.</w:t>
            </w:r>
          </w:p>
        </w:tc>
        <w:tc>
          <w:tcPr>
            <w:tcW w:w="2808" w:type="dxa"/>
            <w:vAlign w:val="center"/>
          </w:tcPr>
          <w:p w:rsidR="00BD6BA6" w:rsidRPr="00943641" w:rsidRDefault="00BD6BA6" w:rsidP="00BD6BA6">
            <w:pPr>
              <w:spacing w:before="40" w:after="40" w:line="276" w:lineRule="auto"/>
              <w:jc w:val="center"/>
              <w:rPr>
                <w:rFonts w:ascii="Myriad Pro" w:hAnsi="Myriad Pro" w:cs="Arial"/>
                <w:sz w:val="20"/>
              </w:rPr>
            </w:pPr>
            <w:r w:rsidRPr="00943641">
              <w:rPr>
                <w:rFonts w:ascii="Myriad Pro" w:hAnsi="Myriad Pro" w:cs="Arial"/>
                <w:sz w:val="20"/>
              </w:rPr>
              <w:t>Nazwa kryterium</w:t>
            </w:r>
          </w:p>
        </w:tc>
        <w:tc>
          <w:tcPr>
            <w:tcW w:w="6237" w:type="dxa"/>
            <w:vAlign w:val="center"/>
          </w:tcPr>
          <w:p w:rsidR="00BD6BA6" w:rsidRPr="00943641" w:rsidRDefault="00BD6BA6" w:rsidP="00BD6BA6">
            <w:pPr>
              <w:spacing w:before="40" w:after="40" w:line="276" w:lineRule="auto"/>
              <w:jc w:val="center"/>
              <w:rPr>
                <w:rFonts w:ascii="Myriad Pro" w:hAnsi="Myriad Pro" w:cs="Arial"/>
                <w:sz w:val="20"/>
              </w:rPr>
            </w:pPr>
            <w:r w:rsidRPr="00943641">
              <w:rPr>
                <w:rFonts w:ascii="Myriad Pro" w:hAnsi="Myriad Pro" w:cs="Arial"/>
                <w:sz w:val="20"/>
              </w:rPr>
              <w:t>Definicja kryterium</w:t>
            </w:r>
          </w:p>
        </w:tc>
        <w:tc>
          <w:tcPr>
            <w:tcW w:w="4591" w:type="dxa"/>
            <w:vAlign w:val="center"/>
          </w:tcPr>
          <w:p w:rsidR="00BD6BA6" w:rsidRPr="00943641" w:rsidRDefault="00BD6BA6" w:rsidP="00BD6BA6">
            <w:pPr>
              <w:spacing w:before="40" w:after="40" w:line="276" w:lineRule="auto"/>
              <w:jc w:val="center"/>
              <w:rPr>
                <w:rFonts w:ascii="Myriad Pro" w:hAnsi="Myriad Pro" w:cs="Arial"/>
                <w:sz w:val="20"/>
              </w:rPr>
            </w:pPr>
            <w:r w:rsidRPr="00943641">
              <w:rPr>
                <w:rFonts w:ascii="Myriad Pro" w:hAnsi="Myriad Pro" w:cs="Arial"/>
                <w:sz w:val="20"/>
              </w:rPr>
              <w:t>Opis znaczenia kryterium</w:t>
            </w:r>
          </w:p>
        </w:tc>
      </w:tr>
      <w:tr w:rsidR="00BD6BA6" w:rsidRPr="00943641" w:rsidTr="00BD6BA6">
        <w:trPr>
          <w:jc w:val="center"/>
        </w:trPr>
        <w:tc>
          <w:tcPr>
            <w:tcW w:w="539" w:type="dxa"/>
          </w:tcPr>
          <w:p w:rsidR="00BD6BA6" w:rsidRPr="00943641" w:rsidRDefault="00BD6BA6" w:rsidP="00BD6BA6">
            <w:pPr>
              <w:spacing w:before="40" w:after="40" w:line="276" w:lineRule="auto"/>
              <w:jc w:val="center"/>
              <w:rPr>
                <w:rFonts w:ascii="Myriad Pro" w:hAnsi="Myriad Pro" w:cs="Arial"/>
                <w:sz w:val="20"/>
              </w:rPr>
            </w:pPr>
            <w:r w:rsidRPr="00943641">
              <w:rPr>
                <w:rFonts w:ascii="Myriad Pro" w:hAnsi="Myriad Pro" w:cs="Arial"/>
                <w:sz w:val="20"/>
              </w:rPr>
              <w:t>1</w:t>
            </w:r>
          </w:p>
        </w:tc>
        <w:tc>
          <w:tcPr>
            <w:tcW w:w="2808" w:type="dxa"/>
            <w:vAlign w:val="center"/>
          </w:tcPr>
          <w:p w:rsidR="00BD6BA6" w:rsidRPr="00943641" w:rsidRDefault="00BD6BA6" w:rsidP="00BD6BA6">
            <w:pPr>
              <w:spacing w:before="40" w:after="40" w:line="276" w:lineRule="auto"/>
              <w:jc w:val="center"/>
              <w:rPr>
                <w:rFonts w:ascii="Myriad Pro" w:hAnsi="Myriad Pro" w:cs="Arial"/>
                <w:sz w:val="20"/>
              </w:rPr>
            </w:pPr>
            <w:r w:rsidRPr="00943641">
              <w:rPr>
                <w:rFonts w:ascii="Myriad Pro" w:hAnsi="Myriad Pro" w:cs="Arial"/>
                <w:sz w:val="20"/>
              </w:rPr>
              <w:t>2</w:t>
            </w:r>
          </w:p>
        </w:tc>
        <w:tc>
          <w:tcPr>
            <w:tcW w:w="6237" w:type="dxa"/>
            <w:vAlign w:val="center"/>
          </w:tcPr>
          <w:p w:rsidR="00BD6BA6" w:rsidRPr="00943641" w:rsidRDefault="00BD6BA6" w:rsidP="00BD6BA6">
            <w:pPr>
              <w:spacing w:before="40" w:after="40" w:line="276" w:lineRule="auto"/>
              <w:jc w:val="center"/>
              <w:rPr>
                <w:rFonts w:ascii="Myriad Pro" w:hAnsi="Myriad Pro" w:cs="Arial"/>
                <w:sz w:val="20"/>
              </w:rPr>
            </w:pPr>
            <w:r w:rsidRPr="00943641">
              <w:rPr>
                <w:rFonts w:ascii="Myriad Pro" w:hAnsi="Myriad Pro" w:cs="Arial"/>
                <w:sz w:val="20"/>
              </w:rPr>
              <w:t>3</w:t>
            </w:r>
          </w:p>
        </w:tc>
        <w:tc>
          <w:tcPr>
            <w:tcW w:w="4591" w:type="dxa"/>
            <w:vAlign w:val="center"/>
          </w:tcPr>
          <w:p w:rsidR="00BD6BA6" w:rsidRPr="00943641" w:rsidRDefault="00BD6BA6" w:rsidP="00BD6BA6">
            <w:pPr>
              <w:spacing w:before="40" w:after="40" w:line="276" w:lineRule="auto"/>
              <w:jc w:val="center"/>
              <w:rPr>
                <w:rFonts w:ascii="Myriad Pro" w:hAnsi="Myriad Pro" w:cs="Arial"/>
                <w:sz w:val="20"/>
              </w:rPr>
            </w:pPr>
            <w:r w:rsidRPr="00943641">
              <w:rPr>
                <w:rFonts w:ascii="Myriad Pro" w:hAnsi="Myriad Pro" w:cs="Arial"/>
                <w:sz w:val="20"/>
              </w:rPr>
              <w:t>4</w:t>
            </w:r>
          </w:p>
        </w:tc>
      </w:tr>
      <w:tr w:rsidR="00BD6BA6" w:rsidRPr="00943641" w:rsidTr="00BD6BA6">
        <w:trPr>
          <w:jc w:val="center"/>
        </w:trPr>
        <w:tc>
          <w:tcPr>
            <w:tcW w:w="539" w:type="dxa"/>
          </w:tcPr>
          <w:p w:rsidR="00BD6BA6" w:rsidRPr="00943641" w:rsidRDefault="00BD6BA6" w:rsidP="00912095">
            <w:pPr>
              <w:pStyle w:val="Akapitzlist"/>
              <w:numPr>
                <w:ilvl w:val="0"/>
                <w:numId w:val="55"/>
              </w:numPr>
              <w:spacing w:before="40" w:after="40" w:line="276" w:lineRule="auto"/>
              <w:ind w:left="0" w:firstLine="0"/>
              <w:contextualSpacing w:val="0"/>
              <w:rPr>
                <w:rFonts w:cs="Arial"/>
              </w:rPr>
            </w:pPr>
          </w:p>
        </w:tc>
        <w:tc>
          <w:tcPr>
            <w:tcW w:w="2808" w:type="dxa"/>
          </w:tcPr>
          <w:p w:rsidR="00BD6BA6" w:rsidRPr="00943641" w:rsidRDefault="00BD6BA6" w:rsidP="00BD6BA6">
            <w:pPr>
              <w:spacing w:before="40" w:after="40" w:line="276" w:lineRule="auto"/>
              <w:jc w:val="both"/>
              <w:rPr>
                <w:rFonts w:ascii="Myriad Pro" w:hAnsi="Myriad Pro" w:cs="Arial"/>
                <w:sz w:val="20"/>
              </w:rPr>
            </w:pPr>
            <w:r>
              <w:rPr>
                <w:rFonts w:ascii="Myriad Pro" w:hAnsi="Myriad Pro" w:cs="Arial"/>
                <w:sz w:val="20"/>
              </w:rPr>
              <w:t xml:space="preserve">Zgodność z celem </w:t>
            </w:r>
            <w:r w:rsidRPr="00943641">
              <w:rPr>
                <w:rFonts w:ascii="Myriad Pro" w:hAnsi="Myriad Pro" w:cs="Arial"/>
                <w:sz w:val="20"/>
              </w:rPr>
              <w:t>szczegółowym i rezultatami Działania</w:t>
            </w:r>
          </w:p>
        </w:tc>
        <w:tc>
          <w:tcPr>
            <w:tcW w:w="6237" w:type="dxa"/>
          </w:tcPr>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Projekt jest zgodny z właściwym celem szczegółowym RPO WZ 2014-2020 oraz koresponduje ze wskaźnikami dla danego Działania/typu projektu.</w:t>
            </w:r>
          </w:p>
        </w:tc>
        <w:tc>
          <w:tcPr>
            <w:tcW w:w="4591" w:type="dxa"/>
          </w:tcPr>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Spełnienie kryterium jest konieczne do przyznania dofinansowania.</w:t>
            </w:r>
          </w:p>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Projekty niespełniające kryterium kierowane są do poprawy lub uzupełnienia.</w:t>
            </w:r>
          </w:p>
          <w:p w:rsidR="00BD6BA6" w:rsidRPr="00943641" w:rsidRDefault="00BD6BA6" w:rsidP="00BD6BA6">
            <w:pPr>
              <w:spacing w:before="40" w:after="40" w:line="276" w:lineRule="auto"/>
              <w:contextualSpacing/>
              <w:jc w:val="both"/>
              <w:rPr>
                <w:rFonts w:ascii="Myriad Pro" w:hAnsi="Myriad Pro" w:cs="Arial"/>
                <w:sz w:val="20"/>
              </w:rPr>
            </w:pPr>
            <w:r w:rsidRPr="00943641">
              <w:rPr>
                <w:rFonts w:ascii="Myriad Pro" w:hAnsi="Myriad Pro" w:cs="Arial"/>
                <w:sz w:val="20"/>
              </w:rPr>
              <w:t>Ocena spełniania kryterium polega na przypisaniu wartości logicznych „tak”, „nie”.</w:t>
            </w:r>
          </w:p>
        </w:tc>
      </w:tr>
      <w:tr w:rsidR="00BD6BA6" w:rsidRPr="00943641" w:rsidTr="00BD6BA6">
        <w:trPr>
          <w:jc w:val="center"/>
        </w:trPr>
        <w:tc>
          <w:tcPr>
            <w:tcW w:w="539" w:type="dxa"/>
          </w:tcPr>
          <w:p w:rsidR="00BD6BA6" w:rsidRPr="00943641" w:rsidRDefault="00BD6BA6" w:rsidP="00912095">
            <w:pPr>
              <w:pStyle w:val="Akapitzlist"/>
              <w:numPr>
                <w:ilvl w:val="0"/>
                <w:numId w:val="55"/>
              </w:numPr>
              <w:spacing w:before="40" w:after="40" w:line="276" w:lineRule="auto"/>
              <w:ind w:left="0" w:firstLine="0"/>
              <w:contextualSpacing w:val="0"/>
              <w:rPr>
                <w:rFonts w:cs="Arial"/>
              </w:rPr>
            </w:pPr>
          </w:p>
        </w:tc>
        <w:tc>
          <w:tcPr>
            <w:tcW w:w="2808" w:type="dxa"/>
          </w:tcPr>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Zgodność z</w:t>
            </w:r>
            <w:r w:rsidRPr="00943641">
              <w:rPr>
                <w:rFonts w:ascii="Myriad Pro" w:hAnsi="Myriad Pro" w:cs="Arial"/>
                <w:i/>
                <w:sz w:val="20"/>
              </w:rPr>
              <w:t xml:space="preserve"> </w:t>
            </w:r>
            <w:r w:rsidRPr="00943641">
              <w:rPr>
                <w:rFonts w:ascii="Myriad Pro" w:hAnsi="Myriad Pro" w:cs="Arial"/>
                <w:sz w:val="20"/>
              </w:rPr>
              <w:t>typem projektu</w:t>
            </w:r>
          </w:p>
          <w:p w:rsidR="00BD6BA6" w:rsidRPr="00943641" w:rsidRDefault="00BD6BA6" w:rsidP="00BD6BA6">
            <w:pPr>
              <w:spacing w:before="40" w:after="40" w:line="276" w:lineRule="auto"/>
              <w:jc w:val="both"/>
              <w:rPr>
                <w:rFonts w:ascii="Myriad Pro" w:hAnsi="Myriad Pro" w:cs="Arial"/>
                <w:sz w:val="20"/>
              </w:rPr>
            </w:pPr>
          </w:p>
          <w:p w:rsidR="00BD6BA6" w:rsidRPr="00943641" w:rsidRDefault="00BD6BA6" w:rsidP="00BD6BA6">
            <w:pPr>
              <w:spacing w:before="40" w:after="40" w:line="276" w:lineRule="auto"/>
              <w:jc w:val="both"/>
              <w:rPr>
                <w:rFonts w:ascii="Myriad Pro" w:hAnsi="Myriad Pro" w:cs="Arial"/>
                <w:sz w:val="20"/>
              </w:rPr>
            </w:pPr>
          </w:p>
        </w:tc>
        <w:tc>
          <w:tcPr>
            <w:tcW w:w="6237" w:type="dxa"/>
          </w:tcPr>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lastRenderedPageBreak/>
              <w:t xml:space="preserve">Projekt jest zgodny z typem projektu oraz grupą docelową </w:t>
            </w:r>
            <w:r w:rsidRPr="00943641">
              <w:rPr>
                <w:rFonts w:ascii="Myriad Pro" w:hAnsi="Myriad Pro" w:cs="Arial"/>
                <w:sz w:val="20"/>
              </w:rPr>
              <w:lastRenderedPageBreak/>
              <w:t xml:space="preserve">wskazaną w  </w:t>
            </w:r>
            <w:r w:rsidRPr="00943641">
              <w:rPr>
                <w:rFonts w:ascii="Myriad Pro" w:hAnsi="Myriad Pro" w:cs="Arial"/>
                <w:i/>
                <w:sz w:val="20"/>
              </w:rPr>
              <w:t xml:space="preserve">SOOP RPO WZ 2014-2020 </w:t>
            </w:r>
            <w:r w:rsidRPr="00943641">
              <w:rPr>
                <w:rFonts w:ascii="Myriad Pro" w:hAnsi="Myriad Pro" w:cs="Arial"/>
                <w:sz w:val="20"/>
              </w:rPr>
              <w:t xml:space="preserve">oraz </w:t>
            </w:r>
            <w:r w:rsidRPr="00943641">
              <w:rPr>
                <w:rFonts w:ascii="Myriad Pro" w:hAnsi="Myriad Pro" w:cs="Arial"/>
                <w:i/>
                <w:sz w:val="20"/>
              </w:rPr>
              <w:t>Regulaminie naboru.</w:t>
            </w:r>
            <w:r w:rsidRPr="00943641">
              <w:rPr>
                <w:rFonts w:ascii="Myriad Pro" w:hAnsi="Myriad Pro" w:cs="Arial"/>
                <w:sz w:val="20"/>
              </w:rPr>
              <w:t xml:space="preserve"> </w:t>
            </w:r>
          </w:p>
        </w:tc>
        <w:tc>
          <w:tcPr>
            <w:tcW w:w="4591" w:type="dxa"/>
          </w:tcPr>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lastRenderedPageBreak/>
              <w:t xml:space="preserve">Spełnienie kryterium jest konieczne do </w:t>
            </w:r>
            <w:r w:rsidRPr="00943641">
              <w:rPr>
                <w:rFonts w:ascii="Myriad Pro" w:hAnsi="Myriad Pro" w:cs="Arial"/>
                <w:sz w:val="20"/>
              </w:rPr>
              <w:lastRenderedPageBreak/>
              <w:t>przyznania dofinansowania.</w:t>
            </w:r>
          </w:p>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Projekty niespełniające kryterium kierowane są do poprawy lub uzupełnienia.</w:t>
            </w:r>
          </w:p>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 xml:space="preserve">Za zgodą IP, na etapie realizacji projektu, dopuszcza się możliwość  odstępstwa od  zapisów Regulaminu naboru w zakresie spełnienia przedmiotowego kryterium z uwagi na zmiany dokumentów nadrzędnych tj. </w:t>
            </w:r>
            <w:r w:rsidRPr="00943641">
              <w:rPr>
                <w:rFonts w:ascii="Myriad Pro" w:hAnsi="Myriad Pro" w:cs="Arial"/>
                <w:i/>
                <w:sz w:val="20"/>
              </w:rPr>
              <w:t>RPO WZ 2014-2020</w:t>
            </w:r>
            <w:r w:rsidRPr="00943641">
              <w:rPr>
                <w:rFonts w:ascii="Myriad Pro" w:hAnsi="Myriad Pro" w:cs="Arial"/>
                <w:sz w:val="20"/>
              </w:rPr>
              <w:t xml:space="preserve">, </w:t>
            </w:r>
            <w:r w:rsidRPr="00943641">
              <w:rPr>
                <w:rFonts w:ascii="Myriad Pro" w:hAnsi="Myriad Pro" w:cs="Arial"/>
                <w:i/>
                <w:sz w:val="20"/>
              </w:rPr>
              <w:t>SOOP RPO WZ 2014-2020</w:t>
            </w:r>
            <w:r w:rsidRPr="00943641">
              <w:rPr>
                <w:rFonts w:ascii="Myriad Pro" w:hAnsi="Myriad Pro" w:cs="Arial"/>
                <w:sz w:val="20"/>
              </w:rPr>
              <w:t xml:space="preserve">, przepisów prawa -  mających wpływ na założenia dotyczące grupy docelowej i/lub typu projektu.  </w:t>
            </w:r>
          </w:p>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Ocena spełniania kryterium polega na przypisaniu wartości logicznych „tak”, „nie”.</w:t>
            </w:r>
          </w:p>
        </w:tc>
      </w:tr>
      <w:tr w:rsidR="00BD6BA6" w:rsidRPr="00943641" w:rsidTr="00BD6BA6">
        <w:trPr>
          <w:jc w:val="center"/>
        </w:trPr>
        <w:tc>
          <w:tcPr>
            <w:tcW w:w="539" w:type="dxa"/>
          </w:tcPr>
          <w:p w:rsidR="00BD6BA6" w:rsidRPr="00943641" w:rsidRDefault="00BD6BA6" w:rsidP="00912095">
            <w:pPr>
              <w:pStyle w:val="Akapitzlist"/>
              <w:numPr>
                <w:ilvl w:val="0"/>
                <w:numId w:val="55"/>
              </w:numPr>
              <w:spacing w:line="276" w:lineRule="auto"/>
              <w:ind w:left="0" w:firstLine="0"/>
              <w:contextualSpacing w:val="0"/>
              <w:rPr>
                <w:rFonts w:cs="Arial"/>
              </w:rPr>
            </w:pPr>
          </w:p>
        </w:tc>
        <w:tc>
          <w:tcPr>
            <w:tcW w:w="2808" w:type="dxa"/>
          </w:tcPr>
          <w:p w:rsidR="00BD6BA6" w:rsidRPr="00943641" w:rsidRDefault="00BD6BA6" w:rsidP="00BD6BA6">
            <w:pPr>
              <w:spacing w:line="276" w:lineRule="auto"/>
              <w:rPr>
                <w:rFonts w:ascii="Myriad Pro" w:hAnsi="Myriad Pro" w:cs="Arial"/>
                <w:sz w:val="20"/>
              </w:rPr>
            </w:pPr>
            <w:r w:rsidRPr="00943641">
              <w:rPr>
                <w:rFonts w:ascii="Myriad Pro" w:hAnsi="Myriad Pro" w:cs="Arial"/>
                <w:sz w:val="20"/>
              </w:rPr>
              <w:t>Kwalifikowalność Beneficjenta/ Partnera (jeśli dotyczy)</w:t>
            </w:r>
          </w:p>
        </w:tc>
        <w:tc>
          <w:tcPr>
            <w:tcW w:w="6237" w:type="dxa"/>
          </w:tcPr>
          <w:p w:rsidR="00BD6BA6" w:rsidRPr="00943641" w:rsidRDefault="00BD6BA6" w:rsidP="00BD6BA6">
            <w:pPr>
              <w:autoSpaceDE w:val="0"/>
              <w:autoSpaceDN w:val="0"/>
              <w:adjustRightInd w:val="0"/>
              <w:spacing w:line="276" w:lineRule="auto"/>
              <w:jc w:val="both"/>
              <w:rPr>
                <w:rFonts w:ascii="Myriad Pro" w:eastAsia="MyriadPro-Regular" w:hAnsi="Myriad Pro" w:cs="Arial"/>
                <w:sz w:val="20"/>
              </w:rPr>
            </w:pPr>
            <w:r w:rsidRPr="00943641">
              <w:rPr>
                <w:rFonts w:ascii="Myriad Pro" w:eastAsia="MyriadPro-Regular" w:hAnsi="Myriad Pro" w:cs="Arial"/>
                <w:sz w:val="20"/>
              </w:rPr>
              <w:t xml:space="preserve">Beneficjent, zgodnie z </w:t>
            </w:r>
            <w:r w:rsidRPr="00943641">
              <w:rPr>
                <w:rFonts w:ascii="Myriad Pro" w:eastAsia="MyriadPro-Regular" w:hAnsi="Myriad Pro" w:cs="Arial"/>
                <w:i/>
                <w:sz w:val="20"/>
              </w:rPr>
              <w:t>SOOP RPO WZ 2014-2020</w:t>
            </w:r>
            <w:r w:rsidRPr="00943641">
              <w:rPr>
                <w:rFonts w:ascii="Myriad Pro" w:eastAsia="MyriadPro-Regular" w:hAnsi="Myriad Pro" w:cs="Arial"/>
                <w:sz w:val="20"/>
              </w:rPr>
              <w:t>, jest podmiotem uprawnionym do ubiegania się o dofinansowanie w ramach Działania typu/ów projektu/ów, w którym ogłoszony został nabór.</w:t>
            </w:r>
          </w:p>
          <w:p w:rsidR="00BD6BA6" w:rsidRPr="00943641" w:rsidRDefault="00BD6BA6" w:rsidP="00BD6BA6">
            <w:pPr>
              <w:autoSpaceDE w:val="0"/>
              <w:autoSpaceDN w:val="0"/>
              <w:adjustRightInd w:val="0"/>
              <w:spacing w:line="276" w:lineRule="auto"/>
              <w:jc w:val="both"/>
              <w:rPr>
                <w:rFonts w:ascii="Myriad Pro" w:eastAsia="Malgun Gothic" w:hAnsi="Myriad Pro" w:cs="Arial"/>
                <w:sz w:val="20"/>
              </w:rPr>
            </w:pPr>
            <w:r w:rsidRPr="00943641">
              <w:rPr>
                <w:rFonts w:ascii="Myriad Pro" w:eastAsia="Malgun Gothic" w:hAnsi="Myriad Pro" w:cs="Arial"/>
                <w:sz w:val="20"/>
              </w:rPr>
              <w:t>Partner/</w:t>
            </w:r>
            <w:proofErr w:type="spellStart"/>
            <w:r w:rsidRPr="00943641">
              <w:rPr>
                <w:rFonts w:ascii="Myriad Pro" w:eastAsia="Malgun Gothic" w:hAnsi="Myriad Pro" w:cs="Arial"/>
                <w:sz w:val="20"/>
              </w:rPr>
              <w:t>rzy</w:t>
            </w:r>
            <w:proofErr w:type="spellEnd"/>
            <w:r w:rsidRPr="00943641">
              <w:rPr>
                <w:rFonts w:ascii="Myriad Pro" w:eastAsia="Malgun Gothic" w:hAnsi="Myriad Pro" w:cs="Arial"/>
                <w:sz w:val="20"/>
              </w:rPr>
              <w:t xml:space="preserve"> nie podlega/ją wykluczeniu z możliwości ubiegania się o dofinansowanie, w tym wykluczeniu, o którym mowa w art. 207 ust. 4 ustawy z dnia 27 sierpnia 2009 r., o finansach publicznych.</w:t>
            </w:r>
          </w:p>
          <w:p w:rsidR="00BD6BA6" w:rsidRPr="00680EB7" w:rsidRDefault="00BD6BA6" w:rsidP="00BD6BA6">
            <w:pPr>
              <w:autoSpaceDE w:val="0"/>
              <w:autoSpaceDN w:val="0"/>
              <w:adjustRightInd w:val="0"/>
              <w:spacing w:line="276" w:lineRule="auto"/>
              <w:jc w:val="both"/>
              <w:rPr>
                <w:rFonts w:ascii="Myriad Pro" w:hAnsi="Myriad Pro" w:cs="Arial"/>
                <w:sz w:val="20"/>
              </w:rPr>
            </w:pPr>
            <w:r w:rsidRPr="00943641">
              <w:rPr>
                <w:rFonts w:ascii="Myriad Pro" w:eastAsia="MyriadPro-Regular" w:hAnsi="Myriad Pro" w:cs="Arial"/>
                <w:sz w:val="20"/>
              </w:rPr>
              <w:t xml:space="preserve">W przypadku partnera stanowiącego podmiot,  o którym mowa w art. </w:t>
            </w:r>
            <w:r w:rsidRPr="00943641">
              <w:rPr>
                <w:rFonts w:ascii="Myriad Pro" w:eastAsia="Malgun Gothic" w:hAnsi="Myriad Pro" w:cs="Arial"/>
                <w:sz w:val="20"/>
              </w:rPr>
              <w:t xml:space="preserve">207 ust. 7 ustawy z dnia 27 sierpnia 2009 r., o finansach publicznych </w:t>
            </w:r>
            <w:r w:rsidRPr="00943641">
              <w:rPr>
                <w:rFonts w:ascii="Myriad Pro" w:eastAsia="MyriadPro-Regular" w:hAnsi="Myriad Pro" w:cs="Arial"/>
                <w:sz w:val="20"/>
              </w:rPr>
              <w:t>kryterium dotyczące kwalifikowalności Partnera zostaje automatycznie uznane za spełnione.</w:t>
            </w:r>
          </w:p>
        </w:tc>
        <w:tc>
          <w:tcPr>
            <w:tcW w:w="4591" w:type="dxa"/>
          </w:tcPr>
          <w:p w:rsidR="00BD6BA6" w:rsidRPr="00943641" w:rsidRDefault="00BD6BA6" w:rsidP="00BD6BA6">
            <w:pPr>
              <w:autoSpaceDE w:val="0"/>
              <w:autoSpaceDN w:val="0"/>
              <w:adjustRightInd w:val="0"/>
              <w:spacing w:line="276" w:lineRule="auto"/>
              <w:jc w:val="both"/>
              <w:rPr>
                <w:rFonts w:ascii="Myriad Pro" w:eastAsia="Malgun Gothic" w:hAnsi="Myriad Pro" w:cs="Arial"/>
                <w:sz w:val="20"/>
              </w:rPr>
            </w:pPr>
            <w:r w:rsidRPr="00943641">
              <w:rPr>
                <w:rFonts w:ascii="Myriad Pro" w:eastAsia="Malgun Gothic" w:hAnsi="Myriad Pro" w:cs="Arial"/>
                <w:sz w:val="20"/>
              </w:rPr>
              <w:t>Spełnienie kryterium jest konieczne do przyznania dofinansowania.</w:t>
            </w:r>
          </w:p>
          <w:p w:rsidR="00BD6BA6" w:rsidRPr="00943641" w:rsidRDefault="00BD6BA6" w:rsidP="00BD6BA6">
            <w:pPr>
              <w:autoSpaceDE w:val="0"/>
              <w:autoSpaceDN w:val="0"/>
              <w:adjustRightInd w:val="0"/>
              <w:spacing w:line="276" w:lineRule="auto"/>
              <w:jc w:val="both"/>
              <w:rPr>
                <w:rFonts w:ascii="Myriad Pro" w:eastAsia="Malgun Gothic" w:hAnsi="Myriad Pro" w:cs="Arial"/>
                <w:sz w:val="20"/>
              </w:rPr>
            </w:pPr>
            <w:r w:rsidRPr="00943641">
              <w:rPr>
                <w:rFonts w:ascii="Myriad Pro" w:eastAsia="Malgun Gothic" w:hAnsi="Myriad Pro" w:cs="Arial"/>
                <w:sz w:val="20"/>
              </w:rPr>
              <w:t>Projekty niespełniające kryterium kierowane są do poprawy lub uzupełnienia.</w:t>
            </w:r>
          </w:p>
          <w:p w:rsidR="00BD6BA6" w:rsidRPr="00943641" w:rsidRDefault="00BD6BA6" w:rsidP="00BD6BA6">
            <w:pPr>
              <w:autoSpaceDE w:val="0"/>
              <w:autoSpaceDN w:val="0"/>
              <w:adjustRightInd w:val="0"/>
              <w:spacing w:line="276" w:lineRule="auto"/>
              <w:jc w:val="both"/>
              <w:rPr>
                <w:rFonts w:ascii="Myriad Pro" w:eastAsia="Malgun Gothic" w:hAnsi="Myriad Pro" w:cs="Arial"/>
                <w:sz w:val="20"/>
              </w:rPr>
            </w:pPr>
            <w:r w:rsidRPr="00943641">
              <w:rPr>
                <w:rFonts w:ascii="Myriad Pro" w:hAnsi="Myriad Pro" w:cs="Arial"/>
                <w:sz w:val="20"/>
              </w:rPr>
              <w:t xml:space="preserve">Kryterium będzie weryfikowane na etapie oceny, na dzień podpisania umowy oraz w przypadku zmiany Partnera (jeśli dotyczy). </w:t>
            </w:r>
          </w:p>
          <w:p w:rsidR="00BD6BA6" w:rsidRPr="00943641" w:rsidRDefault="00BD6BA6" w:rsidP="00BD6BA6">
            <w:pPr>
              <w:autoSpaceDE w:val="0"/>
              <w:autoSpaceDN w:val="0"/>
              <w:adjustRightInd w:val="0"/>
              <w:spacing w:line="276" w:lineRule="auto"/>
              <w:jc w:val="both"/>
              <w:rPr>
                <w:rFonts w:ascii="Myriad Pro" w:eastAsia="Malgun Gothic" w:hAnsi="Myriad Pro" w:cs="Arial"/>
                <w:sz w:val="20"/>
              </w:rPr>
            </w:pPr>
            <w:r w:rsidRPr="00943641">
              <w:rPr>
                <w:rFonts w:ascii="Myriad Pro" w:eastAsia="Malgun Gothic" w:hAnsi="Myriad Pro" w:cs="Arial"/>
                <w:sz w:val="20"/>
              </w:rPr>
              <w:t>Ocena spełniania kryterium polega na przypisaniu wartości logicznych „tak”, „nie”</w:t>
            </w:r>
            <w:r w:rsidRPr="00943641">
              <w:rPr>
                <w:rFonts w:ascii="Myriad Pro" w:hAnsi="Myriad Pro" w:cs="Arial"/>
                <w:sz w:val="20"/>
              </w:rPr>
              <w:t xml:space="preserve">. </w:t>
            </w:r>
          </w:p>
        </w:tc>
      </w:tr>
      <w:tr w:rsidR="00BD6BA6" w:rsidRPr="00943641" w:rsidTr="00BD6BA6">
        <w:trPr>
          <w:jc w:val="center"/>
        </w:trPr>
        <w:tc>
          <w:tcPr>
            <w:tcW w:w="539" w:type="dxa"/>
          </w:tcPr>
          <w:p w:rsidR="00BD6BA6" w:rsidRPr="00943641" w:rsidRDefault="00BD6BA6" w:rsidP="00912095">
            <w:pPr>
              <w:pStyle w:val="Akapitzlist"/>
              <w:numPr>
                <w:ilvl w:val="0"/>
                <w:numId w:val="55"/>
              </w:numPr>
              <w:spacing w:line="276" w:lineRule="auto"/>
              <w:ind w:left="0" w:firstLine="0"/>
              <w:contextualSpacing w:val="0"/>
              <w:rPr>
                <w:rFonts w:cs="Arial"/>
              </w:rPr>
            </w:pPr>
          </w:p>
        </w:tc>
        <w:tc>
          <w:tcPr>
            <w:tcW w:w="2808" w:type="dxa"/>
          </w:tcPr>
          <w:p w:rsidR="00BD6BA6" w:rsidRPr="00943641" w:rsidRDefault="00BD6BA6" w:rsidP="00BD6BA6">
            <w:pPr>
              <w:spacing w:before="40" w:after="40" w:line="276" w:lineRule="auto"/>
              <w:rPr>
                <w:rFonts w:ascii="Myriad Pro" w:hAnsi="Myriad Pro" w:cs="Arial"/>
                <w:sz w:val="20"/>
              </w:rPr>
            </w:pPr>
            <w:r w:rsidRPr="00943641">
              <w:rPr>
                <w:rFonts w:ascii="Myriad Pro" w:hAnsi="Myriad Pro" w:cs="Arial"/>
                <w:sz w:val="20"/>
              </w:rPr>
              <w:t>Zgodność z zasadami horyzontalnymi.</w:t>
            </w:r>
          </w:p>
        </w:tc>
        <w:tc>
          <w:tcPr>
            <w:tcW w:w="6237" w:type="dxa"/>
          </w:tcPr>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Projekt jest zgodny z:</w:t>
            </w:r>
          </w:p>
          <w:p w:rsidR="00BD6BA6" w:rsidRPr="00943641" w:rsidRDefault="00BD6BA6" w:rsidP="00912095">
            <w:pPr>
              <w:pStyle w:val="Akapitzlist"/>
              <w:numPr>
                <w:ilvl w:val="0"/>
                <w:numId w:val="56"/>
              </w:numPr>
              <w:spacing w:before="40" w:after="40" w:line="276" w:lineRule="auto"/>
              <w:ind w:left="315" w:hanging="284"/>
              <w:contextualSpacing w:val="0"/>
              <w:jc w:val="both"/>
              <w:rPr>
                <w:rFonts w:cs="Arial"/>
              </w:rPr>
            </w:pPr>
            <w:r w:rsidRPr="00943641">
              <w:rPr>
                <w:rFonts w:cs="Arial"/>
              </w:rPr>
              <w:t>zasadą rów</w:t>
            </w:r>
            <w:r>
              <w:rPr>
                <w:rFonts w:cs="Arial"/>
              </w:rPr>
              <w:t xml:space="preserve">ności szans kobiet i mężczyzn, </w:t>
            </w:r>
            <w:r w:rsidRPr="00943641">
              <w:rPr>
                <w:rFonts w:cs="Arial"/>
              </w:rPr>
              <w:t xml:space="preserve">w oparciu o </w:t>
            </w:r>
            <w:r w:rsidRPr="00943641">
              <w:rPr>
                <w:rFonts w:cs="Arial"/>
                <w:i/>
              </w:rPr>
              <w:t>standard minimum</w:t>
            </w:r>
            <w:r w:rsidRPr="00943641">
              <w:rPr>
                <w:rFonts w:cs="Arial"/>
              </w:rPr>
              <w:t>,</w:t>
            </w:r>
          </w:p>
          <w:p w:rsidR="00BD6BA6" w:rsidRPr="00943641" w:rsidRDefault="00BD6BA6" w:rsidP="00912095">
            <w:pPr>
              <w:pStyle w:val="Akapitzlist"/>
              <w:numPr>
                <w:ilvl w:val="0"/>
                <w:numId w:val="56"/>
              </w:numPr>
              <w:spacing w:before="40" w:after="40" w:line="276" w:lineRule="auto"/>
              <w:ind w:left="315" w:hanging="284"/>
              <w:contextualSpacing w:val="0"/>
              <w:jc w:val="both"/>
              <w:rPr>
                <w:rFonts w:cs="Arial"/>
              </w:rPr>
            </w:pPr>
            <w:r w:rsidRPr="00943641">
              <w:rPr>
                <w:rFonts w:cs="Arial"/>
              </w:rPr>
              <w:t xml:space="preserve">właściwymi politykami i zasadami wspólnotowymi: </w:t>
            </w:r>
          </w:p>
          <w:p w:rsidR="00BD6BA6" w:rsidRPr="00943641" w:rsidRDefault="00BD6BA6" w:rsidP="00912095">
            <w:pPr>
              <w:pStyle w:val="Akapitzlist"/>
              <w:numPr>
                <w:ilvl w:val="0"/>
                <w:numId w:val="40"/>
              </w:numPr>
              <w:autoSpaceDE w:val="0"/>
              <w:autoSpaceDN w:val="0"/>
              <w:adjustRightInd w:val="0"/>
              <w:spacing w:line="276" w:lineRule="auto"/>
              <w:jc w:val="both"/>
              <w:rPr>
                <w:rFonts w:eastAsia="MyriadPro-Regular" w:cs="Arial"/>
              </w:rPr>
            </w:pPr>
            <w:r w:rsidRPr="00943641">
              <w:rPr>
                <w:rFonts w:eastAsia="MyriadPro-Regular" w:cs="Arial"/>
              </w:rPr>
              <w:t>zrównoważonego rozwoju,</w:t>
            </w:r>
          </w:p>
          <w:p w:rsidR="00BD6BA6" w:rsidRPr="00943641" w:rsidRDefault="00BD6BA6" w:rsidP="00912095">
            <w:pPr>
              <w:pStyle w:val="Akapitzlist"/>
              <w:numPr>
                <w:ilvl w:val="0"/>
                <w:numId w:val="40"/>
              </w:numPr>
              <w:autoSpaceDE w:val="0"/>
              <w:autoSpaceDN w:val="0"/>
              <w:adjustRightInd w:val="0"/>
              <w:spacing w:line="276" w:lineRule="auto"/>
              <w:jc w:val="both"/>
              <w:rPr>
                <w:rFonts w:eastAsia="MyriadPro-Regular" w:cs="Arial"/>
              </w:rPr>
            </w:pPr>
            <w:r w:rsidRPr="00943641">
              <w:rPr>
                <w:rFonts w:eastAsia="MyriadPro-Regular" w:cs="Arial"/>
              </w:rPr>
              <w:t>promowania i realizacji zasady równości szans i niedyskryminacji, w tym. m. in. koniecznością stosowania zasady uniwersalnego projektowania.</w:t>
            </w:r>
          </w:p>
          <w:p w:rsidR="00BD6BA6" w:rsidRPr="00943641" w:rsidRDefault="00BD6BA6" w:rsidP="00BD6BA6">
            <w:pPr>
              <w:autoSpaceDE w:val="0"/>
              <w:autoSpaceDN w:val="0"/>
              <w:adjustRightInd w:val="0"/>
              <w:spacing w:line="276" w:lineRule="auto"/>
              <w:jc w:val="both"/>
              <w:rPr>
                <w:rFonts w:ascii="Myriad Pro" w:eastAsia="MyriadPro-Regular" w:hAnsi="Myriad Pro" w:cs="Arial"/>
                <w:sz w:val="20"/>
              </w:rPr>
            </w:pPr>
            <w:r w:rsidRPr="00943641">
              <w:rPr>
                <w:rFonts w:ascii="Myriad Pro" w:eastAsia="MyriadPro-Regular" w:hAnsi="Myriad Pro" w:cs="Arial"/>
                <w:sz w:val="20"/>
              </w:rPr>
              <w:t xml:space="preserve">Uniwersalne projektowanie to projektowanie produktów, </w:t>
            </w:r>
            <w:r w:rsidRPr="00943641">
              <w:rPr>
                <w:rFonts w:ascii="Myriad Pro" w:eastAsia="MyriadPro-Regular" w:hAnsi="Myriad Pro" w:cs="Arial"/>
                <w:sz w:val="20"/>
              </w:rPr>
              <w:lastRenderedPageBreak/>
              <w:t>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4591" w:type="dxa"/>
          </w:tcPr>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lastRenderedPageBreak/>
              <w:t>Spełnienie kryterium jest konieczne do przyznania dofinansowania.</w:t>
            </w:r>
          </w:p>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Projekty niespełniające kryterium kierowane są do poprawy lub uzupełnienia.</w:t>
            </w:r>
          </w:p>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Ocena spełniania kryterium polega na przypisaniu wartości logicznych „tak”, „nie”.</w:t>
            </w:r>
          </w:p>
        </w:tc>
      </w:tr>
    </w:tbl>
    <w:p w:rsidR="00BD6BA6" w:rsidRDefault="00BD6BA6" w:rsidP="00BD6BA6">
      <w:pPr>
        <w:spacing w:after="0"/>
        <w:rPr>
          <w:rFonts w:ascii="Myriad Pro" w:hAnsi="Myriad Pro"/>
          <w:b/>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2840"/>
        <w:gridCol w:w="6237"/>
        <w:gridCol w:w="4591"/>
      </w:tblGrid>
      <w:tr w:rsidR="00BD6BA6" w:rsidRPr="007A614C" w:rsidTr="00BD6BA6">
        <w:trPr>
          <w:jc w:val="center"/>
        </w:trPr>
        <w:tc>
          <w:tcPr>
            <w:tcW w:w="14175" w:type="dxa"/>
            <w:gridSpan w:val="4"/>
            <w:shd w:val="clear" w:color="auto" w:fill="D9D9D9" w:themeFill="background1" w:themeFillShade="D9"/>
            <w:vAlign w:val="center"/>
          </w:tcPr>
          <w:p w:rsidR="00BD6BA6" w:rsidRPr="007A614C" w:rsidRDefault="00BD6BA6" w:rsidP="00BD6BA6">
            <w:pPr>
              <w:spacing w:before="40" w:after="40" w:line="240" w:lineRule="auto"/>
              <w:jc w:val="center"/>
              <w:rPr>
                <w:rFonts w:ascii="Myriad Pro" w:hAnsi="Myriad Pro" w:cs="Arial"/>
                <w:sz w:val="20"/>
              </w:rPr>
            </w:pPr>
            <w:r w:rsidRPr="007A614C">
              <w:rPr>
                <w:rFonts w:ascii="Myriad Pro" w:hAnsi="Myriad Pro" w:cs="Arial"/>
                <w:b/>
                <w:sz w:val="20"/>
              </w:rPr>
              <w:t>Kryteria wykonalności</w:t>
            </w:r>
          </w:p>
        </w:tc>
      </w:tr>
      <w:tr w:rsidR="00BD6BA6" w:rsidRPr="007A614C" w:rsidTr="00BD6BA6">
        <w:trPr>
          <w:jc w:val="center"/>
        </w:trPr>
        <w:tc>
          <w:tcPr>
            <w:tcW w:w="507" w:type="dxa"/>
          </w:tcPr>
          <w:p w:rsidR="00BD6BA6" w:rsidRPr="007A614C" w:rsidRDefault="00BD6BA6" w:rsidP="00BD6BA6">
            <w:pPr>
              <w:spacing w:before="40" w:after="40" w:line="240" w:lineRule="auto"/>
              <w:ind w:left="-22" w:right="-113" w:firstLine="22"/>
              <w:rPr>
                <w:rFonts w:ascii="Myriad Pro" w:hAnsi="Myriad Pro" w:cs="Arial"/>
                <w:sz w:val="20"/>
              </w:rPr>
            </w:pPr>
            <w:r w:rsidRPr="007A614C">
              <w:rPr>
                <w:rFonts w:ascii="Myriad Pro" w:hAnsi="Myriad Pro" w:cs="Arial"/>
                <w:sz w:val="20"/>
              </w:rPr>
              <w:t>L.p.</w:t>
            </w:r>
          </w:p>
        </w:tc>
        <w:tc>
          <w:tcPr>
            <w:tcW w:w="2840" w:type="dxa"/>
            <w:vAlign w:val="center"/>
          </w:tcPr>
          <w:p w:rsidR="00BD6BA6" w:rsidRPr="007A614C" w:rsidRDefault="00BD6BA6" w:rsidP="00BD6BA6">
            <w:pPr>
              <w:spacing w:before="40" w:after="40" w:line="240" w:lineRule="auto"/>
              <w:jc w:val="center"/>
              <w:rPr>
                <w:rFonts w:ascii="Myriad Pro" w:hAnsi="Myriad Pro" w:cs="Arial"/>
                <w:sz w:val="20"/>
              </w:rPr>
            </w:pPr>
            <w:r w:rsidRPr="007A614C">
              <w:rPr>
                <w:rFonts w:ascii="Myriad Pro" w:hAnsi="Myriad Pro" w:cs="Arial"/>
                <w:sz w:val="20"/>
              </w:rPr>
              <w:t>Nazwa kryterium</w:t>
            </w:r>
          </w:p>
        </w:tc>
        <w:tc>
          <w:tcPr>
            <w:tcW w:w="6237" w:type="dxa"/>
            <w:vAlign w:val="center"/>
          </w:tcPr>
          <w:p w:rsidR="00BD6BA6" w:rsidRPr="007A614C" w:rsidRDefault="00BD6BA6" w:rsidP="00BD6BA6">
            <w:pPr>
              <w:spacing w:before="40" w:after="40" w:line="240" w:lineRule="auto"/>
              <w:jc w:val="center"/>
              <w:rPr>
                <w:rFonts w:ascii="Myriad Pro" w:hAnsi="Myriad Pro" w:cs="Arial"/>
                <w:sz w:val="20"/>
              </w:rPr>
            </w:pPr>
            <w:r w:rsidRPr="007A614C">
              <w:rPr>
                <w:rFonts w:ascii="Myriad Pro" w:hAnsi="Myriad Pro" w:cs="Arial"/>
                <w:sz w:val="20"/>
              </w:rPr>
              <w:t>Definicja kryterium</w:t>
            </w:r>
          </w:p>
        </w:tc>
        <w:tc>
          <w:tcPr>
            <w:tcW w:w="4591" w:type="dxa"/>
            <w:vAlign w:val="center"/>
          </w:tcPr>
          <w:p w:rsidR="00BD6BA6" w:rsidRPr="007A614C" w:rsidRDefault="00BD6BA6" w:rsidP="00BD6BA6">
            <w:pPr>
              <w:spacing w:before="40" w:after="40" w:line="240" w:lineRule="auto"/>
              <w:jc w:val="center"/>
              <w:rPr>
                <w:rFonts w:ascii="Myriad Pro" w:hAnsi="Myriad Pro" w:cs="Arial"/>
                <w:sz w:val="20"/>
              </w:rPr>
            </w:pPr>
            <w:r w:rsidRPr="007A614C">
              <w:rPr>
                <w:rFonts w:ascii="Myriad Pro" w:hAnsi="Myriad Pro" w:cs="Arial"/>
                <w:sz w:val="20"/>
              </w:rPr>
              <w:t>Opis znaczenia kryterium</w:t>
            </w:r>
          </w:p>
        </w:tc>
      </w:tr>
      <w:tr w:rsidR="00BD6BA6" w:rsidRPr="007A614C" w:rsidTr="00BD6BA6">
        <w:trPr>
          <w:jc w:val="center"/>
        </w:trPr>
        <w:tc>
          <w:tcPr>
            <w:tcW w:w="507" w:type="dxa"/>
          </w:tcPr>
          <w:p w:rsidR="00BD6BA6" w:rsidRPr="007A614C" w:rsidRDefault="00BD6BA6" w:rsidP="00BD6BA6">
            <w:pPr>
              <w:spacing w:before="40" w:after="40" w:line="240" w:lineRule="auto"/>
              <w:jc w:val="center"/>
              <w:rPr>
                <w:rFonts w:ascii="Myriad Pro" w:hAnsi="Myriad Pro" w:cs="Arial"/>
                <w:sz w:val="20"/>
              </w:rPr>
            </w:pPr>
            <w:r w:rsidRPr="007A614C">
              <w:rPr>
                <w:rFonts w:ascii="Myriad Pro" w:hAnsi="Myriad Pro" w:cs="Arial"/>
                <w:sz w:val="20"/>
              </w:rPr>
              <w:t>1</w:t>
            </w:r>
          </w:p>
        </w:tc>
        <w:tc>
          <w:tcPr>
            <w:tcW w:w="2840" w:type="dxa"/>
            <w:vAlign w:val="center"/>
          </w:tcPr>
          <w:p w:rsidR="00BD6BA6" w:rsidRPr="007A614C" w:rsidRDefault="00BD6BA6" w:rsidP="00BD6BA6">
            <w:pPr>
              <w:spacing w:before="40" w:after="40" w:line="240" w:lineRule="auto"/>
              <w:jc w:val="center"/>
              <w:rPr>
                <w:rFonts w:ascii="Myriad Pro" w:hAnsi="Myriad Pro" w:cs="Arial"/>
                <w:sz w:val="20"/>
              </w:rPr>
            </w:pPr>
            <w:r w:rsidRPr="007A614C">
              <w:rPr>
                <w:rFonts w:ascii="Myriad Pro" w:hAnsi="Myriad Pro" w:cs="Arial"/>
                <w:sz w:val="20"/>
              </w:rPr>
              <w:t>2</w:t>
            </w:r>
          </w:p>
        </w:tc>
        <w:tc>
          <w:tcPr>
            <w:tcW w:w="6237" w:type="dxa"/>
            <w:vAlign w:val="center"/>
          </w:tcPr>
          <w:p w:rsidR="00BD6BA6" w:rsidRPr="007A614C" w:rsidRDefault="00BD6BA6" w:rsidP="00BD6BA6">
            <w:pPr>
              <w:spacing w:before="40" w:after="40" w:line="240" w:lineRule="auto"/>
              <w:jc w:val="center"/>
              <w:rPr>
                <w:rFonts w:ascii="Myriad Pro" w:hAnsi="Myriad Pro" w:cs="Arial"/>
                <w:sz w:val="20"/>
              </w:rPr>
            </w:pPr>
            <w:r w:rsidRPr="007A614C">
              <w:rPr>
                <w:rFonts w:ascii="Myriad Pro" w:hAnsi="Myriad Pro" w:cs="Arial"/>
                <w:sz w:val="20"/>
              </w:rPr>
              <w:t>3</w:t>
            </w:r>
          </w:p>
        </w:tc>
        <w:tc>
          <w:tcPr>
            <w:tcW w:w="4591" w:type="dxa"/>
            <w:vAlign w:val="center"/>
          </w:tcPr>
          <w:p w:rsidR="00BD6BA6" w:rsidRPr="007A614C" w:rsidRDefault="00BD6BA6" w:rsidP="00BD6BA6">
            <w:pPr>
              <w:spacing w:before="40" w:after="40" w:line="240" w:lineRule="auto"/>
              <w:jc w:val="center"/>
              <w:rPr>
                <w:rFonts w:ascii="Myriad Pro" w:hAnsi="Myriad Pro" w:cs="Arial"/>
                <w:sz w:val="20"/>
              </w:rPr>
            </w:pPr>
            <w:r w:rsidRPr="007A614C">
              <w:rPr>
                <w:rFonts w:ascii="Myriad Pro" w:hAnsi="Myriad Pro" w:cs="Arial"/>
                <w:sz w:val="20"/>
              </w:rPr>
              <w:t>4</w:t>
            </w:r>
          </w:p>
        </w:tc>
      </w:tr>
      <w:tr w:rsidR="00BD6BA6" w:rsidRPr="007A614C" w:rsidTr="00BD6BA6">
        <w:trPr>
          <w:jc w:val="center"/>
        </w:trPr>
        <w:tc>
          <w:tcPr>
            <w:tcW w:w="507" w:type="dxa"/>
          </w:tcPr>
          <w:p w:rsidR="00BD6BA6" w:rsidRPr="007A614C" w:rsidRDefault="00BD6BA6" w:rsidP="00912095">
            <w:pPr>
              <w:pStyle w:val="Akapitzlist"/>
              <w:numPr>
                <w:ilvl w:val="0"/>
                <w:numId w:val="57"/>
              </w:numPr>
              <w:spacing w:before="40" w:after="40" w:line="240" w:lineRule="auto"/>
              <w:ind w:left="0" w:firstLine="0"/>
              <w:contextualSpacing w:val="0"/>
              <w:rPr>
                <w:rFonts w:cs="Arial"/>
              </w:rPr>
            </w:pPr>
          </w:p>
        </w:tc>
        <w:tc>
          <w:tcPr>
            <w:tcW w:w="2840" w:type="dxa"/>
            <w:shd w:val="clear" w:color="auto" w:fill="auto"/>
          </w:tcPr>
          <w:p w:rsidR="00BD6BA6" w:rsidRPr="007A614C" w:rsidRDefault="00BD6BA6" w:rsidP="00BD6BA6">
            <w:pPr>
              <w:spacing w:before="40" w:after="40" w:line="240" w:lineRule="auto"/>
              <w:rPr>
                <w:rFonts w:ascii="Myriad Pro" w:hAnsi="Myriad Pro" w:cs="Arial"/>
                <w:sz w:val="20"/>
              </w:rPr>
            </w:pPr>
            <w:r w:rsidRPr="007A614C">
              <w:rPr>
                <w:rFonts w:ascii="Myriad Pro" w:hAnsi="Myriad Pro" w:cs="Arial"/>
                <w:sz w:val="20"/>
              </w:rPr>
              <w:t>Zgodność prawna</w:t>
            </w:r>
          </w:p>
        </w:tc>
        <w:tc>
          <w:tcPr>
            <w:tcW w:w="6237" w:type="dxa"/>
          </w:tcPr>
          <w:p w:rsidR="00BD6BA6" w:rsidRPr="007A614C" w:rsidRDefault="00BD6BA6" w:rsidP="00BD6BA6">
            <w:pPr>
              <w:autoSpaceDE w:val="0"/>
              <w:autoSpaceDN w:val="0"/>
              <w:adjustRightInd w:val="0"/>
              <w:jc w:val="both"/>
              <w:rPr>
                <w:rFonts w:ascii="Myriad Pro" w:eastAsia="MyriadPro-Regular" w:hAnsi="Myriad Pro" w:cs="Arial"/>
                <w:sz w:val="20"/>
              </w:rPr>
            </w:pPr>
            <w:r w:rsidRPr="007A614C">
              <w:rPr>
                <w:rFonts w:ascii="Myriad Pro" w:hAnsi="Myriad Pro" w:cs="Arial"/>
                <w:sz w:val="20"/>
              </w:rPr>
              <w:t xml:space="preserve">Projekt jest zgodny z prawodawstwem wspólnotowym i krajowym, </w:t>
            </w:r>
            <w:r w:rsidRPr="007A614C">
              <w:rPr>
                <w:rFonts w:ascii="Myriad Pro" w:hAnsi="Myriad Pro" w:cs="Arial"/>
                <w:sz w:val="20"/>
              </w:rPr>
              <w:br/>
              <w:t>w tym przepisami ustawy</w:t>
            </w:r>
            <w:r w:rsidRPr="007A614C">
              <w:rPr>
                <w:rFonts w:ascii="Myriad Pro" w:hAnsi="Myriad Pro" w:cs="Arial"/>
                <w:i/>
                <w:sz w:val="20"/>
              </w:rPr>
              <w:t xml:space="preserve"> </w:t>
            </w:r>
            <w:r w:rsidRPr="007A614C">
              <w:rPr>
                <w:rFonts w:ascii="Myriad Pro" w:hAnsi="Myriad Pro" w:cs="Arial"/>
                <w:sz w:val="20"/>
              </w:rPr>
              <w:t xml:space="preserve">z dnia 29 stycznia 2004 r. </w:t>
            </w:r>
            <w:r w:rsidRPr="007A614C">
              <w:rPr>
                <w:rFonts w:ascii="Myriad Pro" w:hAnsi="Myriad Pro" w:cs="Arial"/>
                <w:i/>
                <w:sz w:val="20"/>
              </w:rPr>
              <w:t>Prawo zamówień publicznych</w:t>
            </w:r>
            <w:r w:rsidRPr="007A614C">
              <w:rPr>
                <w:rFonts w:ascii="Myriad Pro" w:hAnsi="Myriad Pro" w:cs="Arial"/>
                <w:sz w:val="20"/>
              </w:rPr>
              <w:t>.</w:t>
            </w:r>
            <w:r w:rsidRPr="007A614C">
              <w:rPr>
                <w:rFonts w:ascii="Myriad Pro" w:eastAsia="MyriadPro-Regular" w:hAnsi="Myriad Pro" w:cs="Arial"/>
                <w:sz w:val="20"/>
              </w:rPr>
              <w:t xml:space="preserve"> </w:t>
            </w:r>
          </w:p>
          <w:p w:rsidR="00BD6BA6" w:rsidRPr="007A614C" w:rsidRDefault="00BD6BA6" w:rsidP="00BD6BA6">
            <w:pPr>
              <w:autoSpaceDE w:val="0"/>
              <w:autoSpaceDN w:val="0"/>
              <w:adjustRightInd w:val="0"/>
              <w:jc w:val="both"/>
              <w:rPr>
                <w:rFonts w:ascii="Myriad Pro" w:hAnsi="Myriad Pro" w:cs="Arial"/>
                <w:sz w:val="20"/>
              </w:rPr>
            </w:pPr>
            <w:r w:rsidRPr="007A614C">
              <w:rPr>
                <w:rFonts w:ascii="Myriad Pro" w:eastAsia="MyriadPro-Regular" w:hAnsi="Myriad Pro" w:cs="Arial"/>
                <w:sz w:val="20"/>
              </w:rPr>
              <w:t xml:space="preserve">Projekt spełnia wymogi utworzenia partnerstwa zgodnie z art. 33 ust. 2-4a ustawy z dnia 11 lipca 2014 r. o zasadach realizacji programów </w:t>
            </w:r>
            <w:r w:rsidRPr="007A614C">
              <w:rPr>
                <w:rFonts w:ascii="Myriad Pro" w:eastAsia="MyriadPro-Regular" w:hAnsi="Myriad Pro" w:cs="Arial"/>
                <w:sz w:val="20"/>
              </w:rPr>
              <w:br/>
              <w:t>w zakresie polityki spójności finansowanych w perspektywie finansowej 2014-2020 (jeśli dotyczy).</w:t>
            </w:r>
          </w:p>
        </w:tc>
        <w:tc>
          <w:tcPr>
            <w:tcW w:w="4591" w:type="dxa"/>
          </w:tcPr>
          <w:p w:rsidR="00BD6BA6" w:rsidRPr="007A614C" w:rsidRDefault="00BD6BA6" w:rsidP="00BD6BA6">
            <w:pPr>
              <w:spacing w:before="40" w:after="40" w:line="240" w:lineRule="auto"/>
              <w:ind w:left="34"/>
              <w:contextualSpacing/>
              <w:jc w:val="both"/>
              <w:rPr>
                <w:rFonts w:ascii="Myriad Pro" w:hAnsi="Myriad Pro" w:cs="Arial"/>
                <w:sz w:val="20"/>
              </w:rPr>
            </w:pPr>
            <w:r w:rsidRPr="007A614C">
              <w:rPr>
                <w:rFonts w:ascii="Myriad Pro" w:hAnsi="Myriad Pro" w:cs="Arial"/>
                <w:sz w:val="20"/>
              </w:rPr>
              <w:t>Spełnienie kryterium jest konieczne do przyznania dofinansowania.</w:t>
            </w:r>
          </w:p>
          <w:p w:rsidR="00BD6BA6" w:rsidRPr="007A614C" w:rsidRDefault="00BD6BA6" w:rsidP="00BD6BA6">
            <w:pPr>
              <w:spacing w:before="40" w:after="40" w:line="240" w:lineRule="auto"/>
              <w:ind w:left="34"/>
              <w:contextualSpacing/>
              <w:jc w:val="both"/>
              <w:rPr>
                <w:rFonts w:ascii="Myriad Pro" w:hAnsi="Myriad Pro" w:cs="Arial"/>
                <w:sz w:val="20"/>
              </w:rPr>
            </w:pPr>
            <w:r w:rsidRPr="007A614C">
              <w:rPr>
                <w:rFonts w:ascii="Myriad Pro" w:hAnsi="Myriad Pro" w:cs="Arial"/>
                <w:sz w:val="20"/>
              </w:rPr>
              <w:t>Projekty niespełniające kryterium kierowane są do poprawy lub uzupełnienia.</w:t>
            </w:r>
          </w:p>
          <w:p w:rsidR="00BD6BA6" w:rsidRPr="007A614C" w:rsidRDefault="00BD6BA6" w:rsidP="00BD6BA6">
            <w:pPr>
              <w:spacing w:before="40" w:after="40" w:line="240" w:lineRule="auto"/>
              <w:ind w:left="34"/>
              <w:contextualSpacing/>
              <w:jc w:val="both"/>
              <w:rPr>
                <w:rFonts w:ascii="Myriad Pro" w:hAnsi="Myriad Pro" w:cs="Arial"/>
                <w:sz w:val="20"/>
              </w:rPr>
            </w:pPr>
            <w:r w:rsidRPr="007A614C">
              <w:rPr>
                <w:rFonts w:ascii="Myriad Pro" w:hAnsi="Myriad Pro" w:cs="Arial"/>
                <w:sz w:val="20"/>
              </w:rPr>
              <w:t>Ocena spełniania kryterium polega na przypisaniu wartości logicznych „tak”, „nie”.</w:t>
            </w:r>
          </w:p>
        </w:tc>
      </w:tr>
      <w:tr w:rsidR="00BD6BA6" w:rsidRPr="007A614C" w:rsidTr="00BD6BA6">
        <w:trPr>
          <w:jc w:val="center"/>
        </w:trPr>
        <w:tc>
          <w:tcPr>
            <w:tcW w:w="507" w:type="dxa"/>
          </w:tcPr>
          <w:p w:rsidR="00BD6BA6" w:rsidRPr="007A614C" w:rsidRDefault="00BD6BA6" w:rsidP="00912095">
            <w:pPr>
              <w:pStyle w:val="Akapitzlist"/>
              <w:numPr>
                <w:ilvl w:val="0"/>
                <w:numId w:val="57"/>
              </w:numPr>
              <w:spacing w:after="0" w:line="240" w:lineRule="auto"/>
              <w:ind w:left="0" w:firstLine="0"/>
              <w:contextualSpacing w:val="0"/>
              <w:rPr>
                <w:rFonts w:cs="Arial"/>
              </w:rPr>
            </w:pPr>
          </w:p>
        </w:tc>
        <w:tc>
          <w:tcPr>
            <w:tcW w:w="2840" w:type="dxa"/>
            <w:shd w:val="clear" w:color="auto" w:fill="auto"/>
          </w:tcPr>
          <w:p w:rsidR="00BD6BA6" w:rsidRPr="007A614C" w:rsidRDefault="00BD6BA6" w:rsidP="00BD6BA6">
            <w:pPr>
              <w:autoSpaceDE w:val="0"/>
              <w:autoSpaceDN w:val="0"/>
              <w:adjustRightInd w:val="0"/>
              <w:spacing w:after="0"/>
              <w:rPr>
                <w:rFonts w:ascii="Myriad Pro" w:eastAsia="Malgun Gothic" w:hAnsi="Myriad Pro" w:cs="Arial"/>
                <w:sz w:val="20"/>
              </w:rPr>
            </w:pPr>
            <w:r w:rsidRPr="007A614C">
              <w:rPr>
                <w:rFonts w:ascii="Myriad Pro" w:eastAsia="Malgun Gothic" w:hAnsi="Myriad Pro" w:cs="Arial"/>
                <w:sz w:val="20"/>
              </w:rPr>
              <w:t>Zgodność</w:t>
            </w:r>
          </w:p>
          <w:p w:rsidR="00BD6BA6" w:rsidRPr="007A614C" w:rsidRDefault="00BD6BA6" w:rsidP="00BD6BA6">
            <w:pPr>
              <w:autoSpaceDE w:val="0"/>
              <w:autoSpaceDN w:val="0"/>
              <w:adjustRightInd w:val="0"/>
              <w:spacing w:after="0"/>
              <w:rPr>
                <w:rFonts w:ascii="Myriad Pro" w:eastAsia="Malgun Gothic" w:hAnsi="Myriad Pro" w:cs="Arial"/>
                <w:sz w:val="20"/>
              </w:rPr>
            </w:pPr>
            <w:r w:rsidRPr="007A614C">
              <w:rPr>
                <w:rFonts w:ascii="Myriad Pro" w:eastAsia="Malgun Gothic" w:hAnsi="Myriad Pro" w:cs="Arial"/>
                <w:sz w:val="20"/>
              </w:rPr>
              <w:t>z wymogami pomocy</w:t>
            </w:r>
          </w:p>
          <w:p w:rsidR="00BD6BA6" w:rsidRPr="007A614C" w:rsidRDefault="00BD6BA6" w:rsidP="00BD6BA6">
            <w:pPr>
              <w:spacing w:after="0" w:line="240" w:lineRule="auto"/>
              <w:rPr>
                <w:rFonts w:ascii="Myriad Pro" w:eastAsia="Malgun Gothic" w:hAnsi="Myriad Pro" w:cs="Arial"/>
                <w:sz w:val="20"/>
              </w:rPr>
            </w:pPr>
            <w:r w:rsidRPr="007A614C">
              <w:rPr>
                <w:rFonts w:ascii="Myriad Pro" w:eastAsia="Malgun Gothic" w:hAnsi="Myriad Pro" w:cs="Arial"/>
                <w:sz w:val="20"/>
              </w:rPr>
              <w:t>publicznej</w:t>
            </w:r>
          </w:p>
        </w:tc>
        <w:tc>
          <w:tcPr>
            <w:tcW w:w="6237" w:type="dxa"/>
          </w:tcPr>
          <w:p w:rsidR="00BD6BA6" w:rsidRPr="007A614C" w:rsidRDefault="00BD6BA6" w:rsidP="00BD6BA6">
            <w:pPr>
              <w:spacing w:after="0" w:line="240" w:lineRule="auto"/>
              <w:jc w:val="both"/>
              <w:rPr>
                <w:rFonts w:ascii="Myriad Pro" w:eastAsia="Malgun Gothic" w:hAnsi="Myriad Pro" w:cs="Arial"/>
                <w:sz w:val="20"/>
              </w:rPr>
            </w:pPr>
            <w:r w:rsidRPr="007A614C">
              <w:rPr>
                <w:rFonts w:ascii="Myriad Pro" w:eastAsia="Malgun Gothic" w:hAnsi="Myriad Pro" w:cs="Arial"/>
                <w:sz w:val="20"/>
              </w:rPr>
              <w:t xml:space="preserve">Projekt jest zgodny regułami pomocy publicznej i/lub pomocy </w:t>
            </w:r>
            <w:r w:rsidRPr="007A614C">
              <w:rPr>
                <w:rFonts w:ascii="Myriad Pro" w:eastAsia="Malgun Gothic" w:hAnsi="Myriad Pro" w:cs="Arial"/>
                <w:i/>
                <w:sz w:val="20"/>
              </w:rPr>
              <w:t xml:space="preserve">de </w:t>
            </w:r>
            <w:proofErr w:type="spellStart"/>
            <w:r w:rsidRPr="007A614C">
              <w:rPr>
                <w:rFonts w:ascii="Myriad Pro" w:eastAsia="Malgun Gothic" w:hAnsi="Myriad Pro" w:cs="Arial"/>
                <w:i/>
                <w:sz w:val="20"/>
              </w:rPr>
              <w:t>minimis</w:t>
            </w:r>
            <w:proofErr w:type="spellEnd"/>
            <w:r w:rsidRPr="007A614C">
              <w:rPr>
                <w:rFonts w:ascii="Myriad Pro" w:eastAsia="Malgun Gothic" w:hAnsi="Myriad Pro" w:cs="Arial"/>
                <w:sz w:val="20"/>
              </w:rPr>
              <w:t>.</w:t>
            </w:r>
          </w:p>
        </w:tc>
        <w:tc>
          <w:tcPr>
            <w:tcW w:w="4591" w:type="dxa"/>
          </w:tcPr>
          <w:p w:rsidR="00BD6BA6" w:rsidRPr="007A614C" w:rsidRDefault="00BD6BA6" w:rsidP="00BD6BA6">
            <w:pPr>
              <w:spacing w:before="40" w:after="40"/>
              <w:jc w:val="both"/>
              <w:rPr>
                <w:rFonts w:ascii="Myriad Pro" w:hAnsi="Myriad Pro" w:cs="Arial"/>
                <w:sz w:val="20"/>
              </w:rPr>
            </w:pPr>
            <w:r w:rsidRPr="007A614C">
              <w:rPr>
                <w:rFonts w:ascii="Myriad Pro" w:hAnsi="Myriad Pro" w:cs="Arial"/>
                <w:sz w:val="20"/>
              </w:rPr>
              <w:t>Jeżeli dotyczy: spełnienie kryterium jest konieczne do przyznania dofinansowania.</w:t>
            </w:r>
          </w:p>
          <w:p w:rsidR="00BD6BA6" w:rsidRPr="007A614C" w:rsidRDefault="00BD6BA6" w:rsidP="00BD6BA6">
            <w:pPr>
              <w:autoSpaceDE w:val="0"/>
              <w:autoSpaceDN w:val="0"/>
              <w:adjustRightInd w:val="0"/>
              <w:jc w:val="both"/>
              <w:rPr>
                <w:rFonts w:ascii="Myriad Pro" w:hAnsi="Myriad Pro" w:cs="Arial"/>
                <w:sz w:val="20"/>
              </w:rPr>
            </w:pPr>
            <w:r w:rsidRPr="007A614C">
              <w:rPr>
                <w:rFonts w:ascii="Myriad Pro" w:hAnsi="Myriad Pro" w:cs="Arial"/>
                <w:sz w:val="20"/>
              </w:rPr>
              <w:t>Projekty niespełniające kryterium kierowane są do poprawy lub uzupełnienia.</w:t>
            </w:r>
          </w:p>
          <w:p w:rsidR="00BD6BA6" w:rsidRPr="007A614C" w:rsidRDefault="00BD6BA6" w:rsidP="00BD6BA6">
            <w:pPr>
              <w:spacing w:after="0" w:line="240" w:lineRule="auto"/>
              <w:jc w:val="both"/>
              <w:rPr>
                <w:rFonts w:ascii="Myriad Pro" w:hAnsi="Myriad Pro" w:cs="Arial"/>
                <w:sz w:val="20"/>
              </w:rPr>
            </w:pPr>
            <w:r w:rsidRPr="007A614C">
              <w:rPr>
                <w:rFonts w:ascii="Myriad Pro" w:hAnsi="Myriad Pro" w:cs="Arial"/>
                <w:sz w:val="20"/>
              </w:rPr>
              <w:t>Ocena spełniania kryterium polega na przypisaniu wartości logicznych „tak”, „nie”, „nie dotyczy”.</w:t>
            </w:r>
          </w:p>
        </w:tc>
      </w:tr>
      <w:tr w:rsidR="00BD6BA6" w:rsidRPr="007A614C" w:rsidTr="00BD6BA6">
        <w:trPr>
          <w:jc w:val="center"/>
        </w:trPr>
        <w:tc>
          <w:tcPr>
            <w:tcW w:w="507" w:type="dxa"/>
          </w:tcPr>
          <w:p w:rsidR="00BD6BA6" w:rsidRPr="007A614C" w:rsidRDefault="00BD6BA6" w:rsidP="00912095">
            <w:pPr>
              <w:pStyle w:val="Akapitzlist"/>
              <w:numPr>
                <w:ilvl w:val="0"/>
                <w:numId w:val="57"/>
              </w:numPr>
              <w:spacing w:after="0" w:line="240" w:lineRule="auto"/>
              <w:ind w:left="0" w:firstLine="0"/>
              <w:contextualSpacing w:val="0"/>
              <w:rPr>
                <w:rFonts w:cs="Arial"/>
              </w:rPr>
            </w:pPr>
          </w:p>
        </w:tc>
        <w:tc>
          <w:tcPr>
            <w:tcW w:w="2840" w:type="dxa"/>
            <w:shd w:val="clear" w:color="auto" w:fill="auto"/>
          </w:tcPr>
          <w:p w:rsidR="00BD6BA6" w:rsidRPr="007A614C" w:rsidRDefault="00BD6BA6" w:rsidP="00BD6BA6">
            <w:pPr>
              <w:autoSpaceDE w:val="0"/>
              <w:autoSpaceDN w:val="0"/>
              <w:adjustRightInd w:val="0"/>
              <w:spacing w:after="0"/>
              <w:rPr>
                <w:rFonts w:ascii="Myriad Pro" w:eastAsia="Malgun Gothic" w:hAnsi="Myriad Pro" w:cs="Arial"/>
                <w:sz w:val="20"/>
              </w:rPr>
            </w:pPr>
            <w:r w:rsidRPr="007A614C">
              <w:rPr>
                <w:rFonts w:ascii="Myriad Pro" w:hAnsi="Myriad Pro" w:cs="Arial"/>
                <w:sz w:val="20"/>
              </w:rPr>
              <w:t>Zdolność organizacyjno-operacyjna</w:t>
            </w:r>
          </w:p>
        </w:tc>
        <w:tc>
          <w:tcPr>
            <w:tcW w:w="6237" w:type="dxa"/>
          </w:tcPr>
          <w:p w:rsidR="00BD6BA6" w:rsidRPr="007A614C" w:rsidRDefault="00BD6BA6" w:rsidP="00BD6BA6">
            <w:pPr>
              <w:spacing w:before="40" w:after="40"/>
              <w:jc w:val="both"/>
              <w:rPr>
                <w:rFonts w:ascii="Myriad Pro" w:hAnsi="Myriad Pro" w:cs="Arial"/>
                <w:sz w:val="20"/>
              </w:rPr>
            </w:pPr>
            <w:r w:rsidRPr="007A614C">
              <w:rPr>
                <w:rFonts w:ascii="Myriad Pro" w:hAnsi="Myriad Pro" w:cs="Arial"/>
                <w:sz w:val="20"/>
              </w:rPr>
              <w:t>Beneficjent dysponuje odpowiednim potencjałem organizacyjnym i technicznym.</w:t>
            </w:r>
          </w:p>
          <w:p w:rsidR="00BD6BA6" w:rsidRPr="00A358E6" w:rsidRDefault="00BD6BA6" w:rsidP="00A358E6">
            <w:pPr>
              <w:spacing w:before="40" w:after="40"/>
              <w:jc w:val="both"/>
              <w:rPr>
                <w:rFonts w:ascii="Myriad Pro" w:hAnsi="Myriad Pro" w:cs="Arial"/>
                <w:sz w:val="20"/>
              </w:rPr>
            </w:pPr>
            <w:r w:rsidRPr="007A614C">
              <w:rPr>
                <w:rFonts w:ascii="Myriad Pro" w:hAnsi="Myriad Pro" w:cs="Arial"/>
                <w:sz w:val="20"/>
              </w:rPr>
              <w:t>Beneficjent zapewni do realizacji projektu odpowiednio wykwalifikowaną kadrę, zarówno do jego obsługi jak i realizacji przedsięwzięć merytorycznych.</w:t>
            </w:r>
          </w:p>
        </w:tc>
        <w:tc>
          <w:tcPr>
            <w:tcW w:w="4591" w:type="dxa"/>
          </w:tcPr>
          <w:p w:rsidR="00BD6BA6" w:rsidRPr="007A614C" w:rsidRDefault="00BD6BA6" w:rsidP="00BD6BA6">
            <w:pPr>
              <w:spacing w:before="40" w:after="40"/>
              <w:jc w:val="both"/>
              <w:rPr>
                <w:rFonts w:ascii="Myriad Pro" w:hAnsi="Myriad Pro" w:cs="Arial"/>
                <w:sz w:val="20"/>
              </w:rPr>
            </w:pPr>
            <w:r w:rsidRPr="007A614C">
              <w:rPr>
                <w:rFonts w:ascii="Myriad Pro" w:hAnsi="Myriad Pro" w:cs="Arial"/>
                <w:sz w:val="20"/>
              </w:rPr>
              <w:t>Spełnienie kryterium jest konieczne do przyznania dofinansowania.</w:t>
            </w:r>
          </w:p>
          <w:p w:rsidR="00BD6BA6" w:rsidRPr="007A614C" w:rsidRDefault="00BD6BA6" w:rsidP="00BD6BA6">
            <w:pPr>
              <w:spacing w:before="40" w:after="40"/>
              <w:jc w:val="both"/>
              <w:rPr>
                <w:rFonts w:ascii="Myriad Pro" w:hAnsi="Myriad Pro" w:cs="Arial"/>
                <w:sz w:val="20"/>
              </w:rPr>
            </w:pPr>
            <w:r w:rsidRPr="007A614C">
              <w:rPr>
                <w:rFonts w:ascii="Myriad Pro" w:hAnsi="Myriad Pro" w:cs="Arial"/>
                <w:sz w:val="20"/>
              </w:rPr>
              <w:t>Projekty niespełniające kryterium kierowane są do poprawy lub uzupełnienia.</w:t>
            </w:r>
          </w:p>
          <w:p w:rsidR="00BD6BA6" w:rsidRPr="007A614C" w:rsidRDefault="00BD6BA6" w:rsidP="00BD6BA6">
            <w:pPr>
              <w:spacing w:before="40" w:after="40"/>
              <w:jc w:val="both"/>
              <w:rPr>
                <w:rFonts w:ascii="Myriad Pro" w:hAnsi="Myriad Pro" w:cs="Arial"/>
                <w:sz w:val="20"/>
              </w:rPr>
            </w:pPr>
            <w:r w:rsidRPr="007A614C">
              <w:rPr>
                <w:rFonts w:ascii="Myriad Pro" w:hAnsi="Myriad Pro" w:cs="Arial"/>
                <w:sz w:val="20"/>
              </w:rPr>
              <w:t>Ocena spełniania kryterium polega na przypisaniu wartości logicznych „tak”, „nie”.</w:t>
            </w:r>
          </w:p>
        </w:tc>
      </w:tr>
      <w:tr w:rsidR="00BD6BA6" w:rsidRPr="007A614C" w:rsidTr="00BD6BA6">
        <w:trPr>
          <w:jc w:val="center"/>
        </w:trPr>
        <w:tc>
          <w:tcPr>
            <w:tcW w:w="507" w:type="dxa"/>
          </w:tcPr>
          <w:p w:rsidR="00BD6BA6" w:rsidRPr="007A614C" w:rsidRDefault="00BD6BA6" w:rsidP="00912095">
            <w:pPr>
              <w:pStyle w:val="Akapitzlist"/>
              <w:numPr>
                <w:ilvl w:val="0"/>
                <w:numId w:val="57"/>
              </w:numPr>
              <w:spacing w:after="0" w:line="240" w:lineRule="auto"/>
              <w:ind w:left="0" w:firstLine="0"/>
              <w:contextualSpacing w:val="0"/>
              <w:rPr>
                <w:rFonts w:cs="Arial"/>
              </w:rPr>
            </w:pPr>
          </w:p>
        </w:tc>
        <w:tc>
          <w:tcPr>
            <w:tcW w:w="2840" w:type="dxa"/>
            <w:shd w:val="clear" w:color="auto" w:fill="auto"/>
          </w:tcPr>
          <w:p w:rsidR="00BD6BA6" w:rsidRPr="007A614C" w:rsidRDefault="00BD6BA6" w:rsidP="00BD6BA6">
            <w:pPr>
              <w:spacing w:before="40" w:after="40" w:line="240" w:lineRule="auto"/>
              <w:rPr>
                <w:rFonts w:ascii="Myriad Pro" w:hAnsi="Myriad Pro" w:cs="Arial"/>
                <w:sz w:val="20"/>
              </w:rPr>
            </w:pPr>
            <w:r w:rsidRPr="007A614C">
              <w:rPr>
                <w:rFonts w:ascii="Myriad Pro" w:hAnsi="Myriad Pro" w:cs="Arial"/>
                <w:sz w:val="20"/>
              </w:rPr>
              <w:t>Zdolność finansowa</w:t>
            </w:r>
          </w:p>
        </w:tc>
        <w:tc>
          <w:tcPr>
            <w:tcW w:w="6237" w:type="dxa"/>
          </w:tcPr>
          <w:p w:rsidR="00BD6BA6" w:rsidRPr="007A614C" w:rsidRDefault="00BD6BA6" w:rsidP="00BD6BA6">
            <w:pPr>
              <w:spacing w:before="40" w:after="40"/>
              <w:jc w:val="both"/>
              <w:rPr>
                <w:rFonts w:ascii="Myriad Pro" w:hAnsi="Myriad Pro" w:cs="Arial"/>
                <w:sz w:val="20"/>
              </w:rPr>
            </w:pPr>
            <w:r w:rsidRPr="007A614C">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BD6BA6" w:rsidRPr="00680EB7" w:rsidRDefault="00BD6BA6" w:rsidP="00BD6BA6">
            <w:pPr>
              <w:spacing w:before="40" w:after="0"/>
              <w:jc w:val="both"/>
              <w:rPr>
                <w:rFonts w:ascii="Myriad Pro" w:eastAsiaTheme="minorEastAsia" w:hAnsi="Myriad Pro" w:cs="Arial"/>
                <w:sz w:val="20"/>
                <w:lang w:eastAsia="pl-PL"/>
              </w:rPr>
            </w:pPr>
            <w:r w:rsidRPr="007A614C">
              <w:rPr>
                <w:rFonts w:ascii="Myriad Pro" w:eastAsia="MyriadPro-Regular" w:hAnsi="Myriad Pro" w:cs="Arial"/>
                <w:sz w:val="20"/>
                <w:lang w:eastAsia="pl-PL"/>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591" w:type="dxa"/>
          </w:tcPr>
          <w:p w:rsidR="00BD6BA6" w:rsidRPr="007A614C" w:rsidRDefault="00BD6BA6" w:rsidP="00BD6BA6">
            <w:pPr>
              <w:spacing w:before="40" w:after="40"/>
              <w:jc w:val="both"/>
              <w:rPr>
                <w:rFonts w:ascii="Myriad Pro" w:hAnsi="Myriad Pro" w:cs="Arial"/>
                <w:sz w:val="20"/>
              </w:rPr>
            </w:pPr>
            <w:r w:rsidRPr="007A614C">
              <w:rPr>
                <w:rFonts w:ascii="Myriad Pro" w:hAnsi="Myriad Pro" w:cs="Arial"/>
                <w:sz w:val="20"/>
              </w:rPr>
              <w:t xml:space="preserve">Spełnienie kryterium jest konieczne do przyznania dofinansowania. </w:t>
            </w:r>
            <w:r w:rsidRPr="007A614C">
              <w:rPr>
                <w:rFonts w:ascii="Myriad Pro" w:hAnsi="Myriad Pro" w:cs="Arial"/>
                <w:sz w:val="20"/>
              </w:rPr>
              <w:br/>
              <w:t>Projekty niespełniające kryterium kierowane są do poprawy lub uzupełnienia.</w:t>
            </w:r>
          </w:p>
          <w:p w:rsidR="00BD6BA6" w:rsidRPr="007A614C" w:rsidRDefault="00BD6BA6" w:rsidP="00BD6BA6">
            <w:pPr>
              <w:spacing w:before="40" w:after="40"/>
              <w:jc w:val="both"/>
              <w:rPr>
                <w:rFonts w:ascii="Myriad Pro" w:hAnsi="Myriad Pro" w:cs="Arial"/>
                <w:sz w:val="20"/>
              </w:rPr>
            </w:pPr>
            <w:r w:rsidRPr="007A614C">
              <w:rPr>
                <w:rFonts w:ascii="Myriad Pro" w:hAnsi="Myriad Pro" w:cs="Arial"/>
                <w:sz w:val="20"/>
              </w:rPr>
              <w:t>Kryterium weryfikowane będzie na etapie  oceny.</w:t>
            </w:r>
          </w:p>
          <w:p w:rsidR="00BD6BA6" w:rsidRPr="007A614C" w:rsidRDefault="00BD6BA6" w:rsidP="00BD6BA6">
            <w:pPr>
              <w:spacing w:before="40" w:after="40"/>
              <w:jc w:val="both"/>
              <w:rPr>
                <w:rFonts w:ascii="Myriad Pro" w:hAnsi="Myriad Pro" w:cs="Arial"/>
                <w:sz w:val="20"/>
              </w:rPr>
            </w:pPr>
            <w:r w:rsidRPr="007A614C">
              <w:rPr>
                <w:rFonts w:ascii="Myriad Pro" w:hAnsi="Myriad Pro" w:cs="Arial"/>
                <w:sz w:val="20"/>
              </w:rPr>
              <w:t>Ocena spełniania kryterium polega na przypisaniu wartości logicznych „tak”, „nie”.</w:t>
            </w:r>
          </w:p>
        </w:tc>
      </w:tr>
    </w:tbl>
    <w:p w:rsidR="00BD6BA6" w:rsidRDefault="00BD6BA6" w:rsidP="00BD6BA6">
      <w:pPr>
        <w:spacing w:after="0"/>
        <w:rPr>
          <w:rFonts w:ascii="Myriad Pro" w:hAnsi="Myriad Pro"/>
          <w:b/>
          <w:sz w:val="20"/>
        </w:rPr>
      </w:pPr>
    </w:p>
    <w:tbl>
      <w:tblPr>
        <w:tblStyle w:val="Tabela-Siatka"/>
        <w:tblW w:w="14175" w:type="dxa"/>
        <w:jc w:val="center"/>
        <w:tblLayout w:type="fixed"/>
        <w:tblLook w:val="04A0" w:firstRow="1" w:lastRow="0" w:firstColumn="1" w:lastColumn="0" w:noHBand="0" w:noVBand="1"/>
      </w:tblPr>
      <w:tblGrid>
        <w:gridCol w:w="536"/>
        <w:gridCol w:w="2824"/>
        <w:gridCol w:w="6224"/>
        <w:gridCol w:w="4591"/>
      </w:tblGrid>
      <w:tr w:rsidR="00BD6BA6" w:rsidRPr="007A614C" w:rsidTr="00BD6BA6">
        <w:trPr>
          <w:jc w:val="center"/>
        </w:trPr>
        <w:tc>
          <w:tcPr>
            <w:tcW w:w="14175" w:type="dxa"/>
            <w:gridSpan w:val="4"/>
            <w:shd w:val="clear" w:color="auto" w:fill="D9D9D9" w:themeFill="background1" w:themeFillShade="D9"/>
            <w:vAlign w:val="center"/>
          </w:tcPr>
          <w:p w:rsidR="00BD6BA6" w:rsidRPr="007A614C" w:rsidRDefault="00BD6BA6" w:rsidP="00BD6BA6">
            <w:pPr>
              <w:spacing w:before="40" w:after="40" w:line="276" w:lineRule="auto"/>
              <w:jc w:val="center"/>
              <w:rPr>
                <w:rFonts w:ascii="Myriad Pro" w:hAnsi="Myriad Pro" w:cs="Arial"/>
                <w:b/>
                <w:sz w:val="20"/>
              </w:rPr>
            </w:pPr>
            <w:r w:rsidRPr="007A614C">
              <w:rPr>
                <w:rFonts w:ascii="Myriad Pro" w:hAnsi="Myriad Pro" w:cs="Arial"/>
                <w:b/>
                <w:sz w:val="20"/>
              </w:rPr>
              <w:t>Kryteria administracyjności</w:t>
            </w:r>
          </w:p>
        </w:tc>
      </w:tr>
      <w:tr w:rsidR="00BD6BA6" w:rsidRPr="007A614C" w:rsidTr="00BD6BA6">
        <w:trPr>
          <w:jc w:val="center"/>
        </w:trPr>
        <w:tc>
          <w:tcPr>
            <w:tcW w:w="536" w:type="dxa"/>
          </w:tcPr>
          <w:p w:rsidR="00BD6BA6" w:rsidRPr="007A614C" w:rsidRDefault="00BD6BA6" w:rsidP="00BD6BA6">
            <w:pPr>
              <w:spacing w:before="40" w:after="40" w:line="276" w:lineRule="auto"/>
              <w:ind w:right="-84"/>
              <w:rPr>
                <w:rFonts w:ascii="Myriad Pro" w:hAnsi="Myriad Pro" w:cs="Arial"/>
                <w:sz w:val="20"/>
              </w:rPr>
            </w:pPr>
            <w:r w:rsidRPr="007A614C">
              <w:rPr>
                <w:rFonts w:ascii="Myriad Pro" w:hAnsi="Myriad Pro" w:cs="Arial"/>
                <w:sz w:val="20"/>
              </w:rPr>
              <w:t>L.p.</w:t>
            </w:r>
          </w:p>
        </w:tc>
        <w:tc>
          <w:tcPr>
            <w:tcW w:w="2824" w:type="dxa"/>
            <w:vAlign w:val="center"/>
          </w:tcPr>
          <w:p w:rsidR="00BD6BA6" w:rsidRPr="007A614C" w:rsidRDefault="00BD6BA6" w:rsidP="00BD6BA6">
            <w:pPr>
              <w:spacing w:before="40" w:after="40" w:line="276" w:lineRule="auto"/>
              <w:jc w:val="center"/>
              <w:rPr>
                <w:rFonts w:ascii="Myriad Pro" w:hAnsi="Myriad Pro" w:cs="Arial"/>
                <w:sz w:val="20"/>
              </w:rPr>
            </w:pPr>
            <w:r w:rsidRPr="007A614C">
              <w:rPr>
                <w:rFonts w:ascii="Myriad Pro" w:hAnsi="Myriad Pro" w:cs="Arial"/>
                <w:sz w:val="20"/>
              </w:rPr>
              <w:t>Nazwa kryterium</w:t>
            </w:r>
          </w:p>
        </w:tc>
        <w:tc>
          <w:tcPr>
            <w:tcW w:w="6224" w:type="dxa"/>
            <w:vAlign w:val="center"/>
          </w:tcPr>
          <w:p w:rsidR="00BD6BA6" w:rsidRPr="007A614C" w:rsidRDefault="00BD6BA6" w:rsidP="00BD6BA6">
            <w:pPr>
              <w:spacing w:before="40" w:after="40" w:line="276" w:lineRule="auto"/>
              <w:jc w:val="center"/>
              <w:rPr>
                <w:rFonts w:ascii="Myriad Pro" w:hAnsi="Myriad Pro" w:cs="Arial"/>
                <w:sz w:val="20"/>
              </w:rPr>
            </w:pPr>
            <w:r w:rsidRPr="007A614C">
              <w:rPr>
                <w:rFonts w:ascii="Myriad Pro" w:hAnsi="Myriad Pro" w:cs="Arial"/>
                <w:sz w:val="20"/>
              </w:rPr>
              <w:t>Definicja kryterium</w:t>
            </w:r>
          </w:p>
        </w:tc>
        <w:tc>
          <w:tcPr>
            <w:tcW w:w="4591" w:type="dxa"/>
            <w:vAlign w:val="center"/>
          </w:tcPr>
          <w:p w:rsidR="00BD6BA6" w:rsidRPr="007A614C" w:rsidRDefault="00BD6BA6" w:rsidP="00BD6BA6">
            <w:pPr>
              <w:spacing w:before="40" w:after="40" w:line="276" w:lineRule="auto"/>
              <w:jc w:val="center"/>
              <w:rPr>
                <w:rFonts w:ascii="Myriad Pro" w:hAnsi="Myriad Pro" w:cs="Arial"/>
                <w:sz w:val="20"/>
              </w:rPr>
            </w:pPr>
            <w:r w:rsidRPr="007A614C">
              <w:rPr>
                <w:rFonts w:ascii="Myriad Pro" w:hAnsi="Myriad Pro" w:cs="Arial"/>
                <w:sz w:val="20"/>
              </w:rPr>
              <w:t>Opis znaczenia kryterium</w:t>
            </w:r>
          </w:p>
        </w:tc>
      </w:tr>
      <w:tr w:rsidR="00BD6BA6" w:rsidRPr="007A614C" w:rsidTr="00BD6BA6">
        <w:trPr>
          <w:jc w:val="center"/>
        </w:trPr>
        <w:tc>
          <w:tcPr>
            <w:tcW w:w="536" w:type="dxa"/>
          </w:tcPr>
          <w:p w:rsidR="00BD6BA6" w:rsidRPr="007A614C" w:rsidRDefault="00BD6BA6" w:rsidP="00BD6BA6">
            <w:pPr>
              <w:spacing w:before="40" w:after="40" w:line="276" w:lineRule="auto"/>
              <w:jc w:val="center"/>
              <w:rPr>
                <w:rFonts w:ascii="Myriad Pro" w:hAnsi="Myriad Pro" w:cs="Arial"/>
                <w:sz w:val="20"/>
              </w:rPr>
            </w:pPr>
            <w:r w:rsidRPr="007A614C">
              <w:rPr>
                <w:rFonts w:ascii="Myriad Pro" w:hAnsi="Myriad Pro" w:cs="Arial"/>
                <w:sz w:val="20"/>
              </w:rPr>
              <w:t>1</w:t>
            </w:r>
          </w:p>
        </w:tc>
        <w:tc>
          <w:tcPr>
            <w:tcW w:w="2824" w:type="dxa"/>
            <w:vAlign w:val="center"/>
          </w:tcPr>
          <w:p w:rsidR="00BD6BA6" w:rsidRPr="007A614C" w:rsidRDefault="00BD6BA6" w:rsidP="00BD6BA6">
            <w:pPr>
              <w:spacing w:before="40" w:after="40" w:line="276" w:lineRule="auto"/>
              <w:jc w:val="center"/>
              <w:rPr>
                <w:rFonts w:ascii="Myriad Pro" w:hAnsi="Myriad Pro" w:cs="Arial"/>
                <w:sz w:val="20"/>
              </w:rPr>
            </w:pPr>
            <w:r w:rsidRPr="007A614C">
              <w:rPr>
                <w:rFonts w:ascii="Myriad Pro" w:hAnsi="Myriad Pro" w:cs="Arial"/>
                <w:sz w:val="20"/>
              </w:rPr>
              <w:t>2</w:t>
            </w:r>
          </w:p>
        </w:tc>
        <w:tc>
          <w:tcPr>
            <w:tcW w:w="6224" w:type="dxa"/>
            <w:vAlign w:val="center"/>
          </w:tcPr>
          <w:p w:rsidR="00BD6BA6" w:rsidRPr="007A614C" w:rsidRDefault="00BD6BA6" w:rsidP="00BD6BA6">
            <w:pPr>
              <w:spacing w:before="40" w:after="40" w:line="276" w:lineRule="auto"/>
              <w:jc w:val="center"/>
              <w:rPr>
                <w:rFonts w:ascii="Myriad Pro" w:hAnsi="Myriad Pro" w:cs="Arial"/>
                <w:sz w:val="20"/>
              </w:rPr>
            </w:pPr>
            <w:r w:rsidRPr="007A614C">
              <w:rPr>
                <w:rFonts w:ascii="Myriad Pro" w:hAnsi="Myriad Pro" w:cs="Arial"/>
                <w:sz w:val="20"/>
              </w:rPr>
              <w:t>3</w:t>
            </w:r>
          </w:p>
        </w:tc>
        <w:tc>
          <w:tcPr>
            <w:tcW w:w="4591" w:type="dxa"/>
            <w:vAlign w:val="center"/>
          </w:tcPr>
          <w:p w:rsidR="00BD6BA6" w:rsidRPr="007A614C" w:rsidRDefault="00BD6BA6" w:rsidP="00BD6BA6">
            <w:pPr>
              <w:spacing w:before="40" w:after="40" w:line="276" w:lineRule="auto"/>
              <w:jc w:val="center"/>
              <w:rPr>
                <w:rFonts w:ascii="Myriad Pro" w:hAnsi="Myriad Pro" w:cs="Arial"/>
                <w:sz w:val="20"/>
              </w:rPr>
            </w:pPr>
            <w:r w:rsidRPr="007A614C">
              <w:rPr>
                <w:rFonts w:ascii="Myriad Pro" w:hAnsi="Myriad Pro" w:cs="Arial"/>
                <w:sz w:val="20"/>
              </w:rPr>
              <w:t>4</w:t>
            </w:r>
          </w:p>
        </w:tc>
      </w:tr>
      <w:tr w:rsidR="00BD6BA6" w:rsidRPr="007A614C" w:rsidTr="00BD6BA6">
        <w:trPr>
          <w:jc w:val="center"/>
        </w:trPr>
        <w:tc>
          <w:tcPr>
            <w:tcW w:w="536" w:type="dxa"/>
          </w:tcPr>
          <w:p w:rsidR="00BD6BA6" w:rsidRPr="007A614C" w:rsidRDefault="00BD6BA6" w:rsidP="00912095">
            <w:pPr>
              <w:pStyle w:val="Akapitzlist"/>
              <w:numPr>
                <w:ilvl w:val="0"/>
                <w:numId w:val="58"/>
              </w:numPr>
              <w:spacing w:before="40" w:after="40" w:line="276" w:lineRule="auto"/>
              <w:ind w:left="357" w:hanging="357"/>
              <w:contextualSpacing w:val="0"/>
              <w:rPr>
                <w:rFonts w:cs="Arial"/>
              </w:rPr>
            </w:pPr>
          </w:p>
        </w:tc>
        <w:tc>
          <w:tcPr>
            <w:tcW w:w="2824" w:type="dxa"/>
          </w:tcPr>
          <w:p w:rsidR="00BD6BA6" w:rsidRPr="007A614C" w:rsidRDefault="00BD6BA6" w:rsidP="00BD6BA6">
            <w:pPr>
              <w:spacing w:before="40" w:after="40" w:line="276" w:lineRule="auto"/>
              <w:rPr>
                <w:rFonts w:ascii="Myriad Pro" w:hAnsi="Myriad Pro" w:cs="Arial"/>
                <w:sz w:val="20"/>
              </w:rPr>
            </w:pPr>
            <w:r w:rsidRPr="007A614C">
              <w:rPr>
                <w:rFonts w:ascii="Myriad Pro" w:hAnsi="Myriad Pro" w:cs="Arial"/>
                <w:sz w:val="20"/>
              </w:rPr>
              <w:t>Intensywność wsparcia</w:t>
            </w:r>
          </w:p>
        </w:tc>
        <w:tc>
          <w:tcPr>
            <w:tcW w:w="6224" w:type="dxa"/>
          </w:tcPr>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Wnioskowana kwota i poziom wsparcia są zgodne z zapisami</w:t>
            </w:r>
            <w:r>
              <w:rPr>
                <w:rFonts w:ascii="Myriad Pro" w:hAnsi="Myriad Pro" w:cs="Arial"/>
                <w:sz w:val="20"/>
              </w:rPr>
              <w:t xml:space="preserve"> </w:t>
            </w:r>
            <w:r w:rsidRPr="007A614C">
              <w:rPr>
                <w:rFonts w:ascii="Myriad Pro" w:hAnsi="Myriad Pro" w:cs="Arial"/>
                <w:i/>
                <w:sz w:val="20"/>
              </w:rPr>
              <w:t>Regulaminu naboru</w:t>
            </w:r>
            <w:r w:rsidRPr="007A614C">
              <w:rPr>
                <w:rFonts w:ascii="Myriad Pro" w:hAnsi="Myriad Pro" w:cs="Arial"/>
                <w:sz w:val="20"/>
              </w:rPr>
              <w:t>.</w:t>
            </w:r>
          </w:p>
        </w:tc>
        <w:tc>
          <w:tcPr>
            <w:tcW w:w="4591" w:type="dxa"/>
          </w:tcPr>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Spełnienie kryterium jest konieczne do przyznania dofinansowania.</w:t>
            </w:r>
          </w:p>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Projekty niespełniające kryterium kierowane są do poprawy lub uzupełnienia.</w:t>
            </w:r>
          </w:p>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Ocena spełniania kryterium polega na przypisaniu wartości logicznych „tak”, „nie”.</w:t>
            </w:r>
          </w:p>
        </w:tc>
      </w:tr>
      <w:tr w:rsidR="00BD6BA6" w:rsidRPr="007A614C" w:rsidTr="00BD6BA6">
        <w:trPr>
          <w:jc w:val="center"/>
        </w:trPr>
        <w:tc>
          <w:tcPr>
            <w:tcW w:w="536" w:type="dxa"/>
          </w:tcPr>
          <w:p w:rsidR="00BD6BA6" w:rsidRPr="007A614C" w:rsidRDefault="00BD6BA6" w:rsidP="00912095">
            <w:pPr>
              <w:pStyle w:val="Akapitzlist"/>
              <w:numPr>
                <w:ilvl w:val="0"/>
                <w:numId w:val="58"/>
              </w:numPr>
              <w:spacing w:before="40" w:after="40" w:line="276" w:lineRule="auto"/>
              <w:ind w:left="357" w:hanging="357"/>
              <w:contextualSpacing w:val="0"/>
              <w:rPr>
                <w:rFonts w:cs="Arial"/>
              </w:rPr>
            </w:pPr>
          </w:p>
        </w:tc>
        <w:tc>
          <w:tcPr>
            <w:tcW w:w="2824" w:type="dxa"/>
          </w:tcPr>
          <w:p w:rsidR="00BD6BA6" w:rsidRPr="007A614C" w:rsidRDefault="00BD6BA6" w:rsidP="00BD6BA6">
            <w:pPr>
              <w:spacing w:before="40" w:after="40" w:line="276" w:lineRule="auto"/>
              <w:rPr>
                <w:rFonts w:ascii="Myriad Pro" w:hAnsi="Myriad Pro" w:cs="Arial"/>
                <w:sz w:val="20"/>
              </w:rPr>
            </w:pPr>
            <w:r w:rsidRPr="007A614C">
              <w:rPr>
                <w:rFonts w:ascii="Myriad Pro" w:hAnsi="Myriad Pro" w:cs="Arial"/>
                <w:sz w:val="20"/>
              </w:rPr>
              <w:t>Zgodność z kwalifikowalnością wydatków.</w:t>
            </w:r>
          </w:p>
        </w:tc>
        <w:tc>
          <w:tcPr>
            <w:tcW w:w="6224" w:type="dxa"/>
          </w:tcPr>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 xml:space="preserve">Wydatki w projekcie są zgodne z </w:t>
            </w:r>
            <w:r w:rsidR="007E713A">
              <w:rPr>
                <w:rFonts w:ascii="Myriad Pro" w:eastAsia="Times New Roman" w:hAnsi="Myriad Pro" w:cs="Arial"/>
                <w:i/>
                <w:sz w:val="20"/>
                <w:lang w:eastAsia="pl-PL"/>
              </w:rPr>
              <w:t xml:space="preserve">Wytycznymi </w:t>
            </w:r>
            <w:r w:rsidRPr="007A614C">
              <w:rPr>
                <w:rFonts w:ascii="Myriad Pro" w:eastAsia="Times New Roman" w:hAnsi="Myriad Pro" w:cs="Arial"/>
                <w:i/>
                <w:sz w:val="20"/>
                <w:lang w:eastAsia="pl-PL"/>
              </w:rPr>
              <w:t>w zakresie kwalifikowalności wydatków w ramach Europejskiego Funduszu Rozwoju Regionalnego, Europejskiego Funduszu Społecznego oraz Funduszu Spójności w okresie programowania 2014-2020</w:t>
            </w:r>
            <w:r w:rsidRPr="007A614C">
              <w:rPr>
                <w:rFonts w:ascii="Myriad Pro" w:eastAsia="Times New Roman" w:hAnsi="Myriad Pro" w:cs="Arial"/>
                <w:sz w:val="20"/>
                <w:lang w:eastAsia="pl-PL"/>
              </w:rPr>
              <w:t xml:space="preserve"> oraz</w:t>
            </w:r>
            <w:r w:rsidRPr="007A614C">
              <w:rPr>
                <w:rFonts w:ascii="Myriad Pro" w:eastAsia="Times New Roman" w:hAnsi="Myriad Pro" w:cs="Arial"/>
                <w:color w:val="000000"/>
                <w:sz w:val="20"/>
                <w:lang w:eastAsia="pl-PL"/>
              </w:rPr>
              <w:t> </w:t>
            </w:r>
            <w:r w:rsidRPr="007A614C">
              <w:rPr>
                <w:rFonts w:ascii="Myriad Pro" w:hAnsi="Myriad Pro" w:cs="Arial"/>
                <w:sz w:val="20"/>
              </w:rPr>
              <w:t xml:space="preserve"> </w:t>
            </w:r>
            <w:r w:rsidRPr="007A614C">
              <w:rPr>
                <w:rFonts w:ascii="Myriad Pro" w:eastAsia="Times New Roman" w:hAnsi="Myriad Pro" w:cs="Arial"/>
                <w:i/>
                <w:sz w:val="20"/>
              </w:rPr>
              <w:t>Wytycznymi w zakresie realizacji przedsięwzięć w obszarze włączenia społecznego i zwalczania ubóstwa z wykorzystaniem środków Europejskiego Funduszu Społecznego i Europejskiego Funduszu Rozwoju Regionalnego na lata 2014-2020</w:t>
            </w:r>
            <w:r w:rsidRPr="007A614C">
              <w:rPr>
                <w:rFonts w:ascii="Myriad Pro" w:hAnsi="Myriad Pro" w:cs="Arial"/>
                <w:sz w:val="20"/>
              </w:rPr>
              <w:t>.</w:t>
            </w:r>
          </w:p>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 xml:space="preserve">Wartość kosztów pośrednich rozliczanych ryczałtem została wyliczona zgodnie z </w:t>
            </w:r>
            <w:r w:rsidR="00A358E6">
              <w:rPr>
                <w:rFonts w:ascii="Myriad Pro" w:eastAsia="Times New Roman" w:hAnsi="Myriad Pro" w:cs="Arial"/>
                <w:i/>
                <w:sz w:val="20"/>
                <w:lang w:eastAsia="pl-PL"/>
              </w:rPr>
              <w:t xml:space="preserve">Wytycznymi </w:t>
            </w:r>
            <w:r w:rsidRPr="007A614C">
              <w:rPr>
                <w:rFonts w:ascii="Myriad Pro" w:eastAsia="Times New Roman" w:hAnsi="Myriad Pro" w:cs="Arial"/>
                <w:i/>
                <w:sz w:val="20"/>
                <w:lang w:eastAsia="pl-PL"/>
              </w:rPr>
              <w:t xml:space="preserve">w zakresie kwalifikowalności wydatków w ramach Europejskiego Funduszu Rozwoju Regionalnego, Europejskiego Funduszu Społecznego oraz </w:t>
            </w:r>
            <w:r w:rsidRPr="007A614C">
              <w:rPr>
                <w:rFonts w:ascii="Myriad Pro" w:eastAsia="Times New Roman" w:hAnsi="Myriad Pro" w:cs="Arial"/>
                <w:i/>
                <w:sz w:val="20"/>
                <w:lang w:eastAsia="pl-PL"/>
              </w:rPr>
              <w:lastRenderedPageBreak/>
              <w:t>Funduszu Spójności w okresie programowania 2014-2020</w:t>
            </w:r>
          </w:p>
        </w:tc>
        <w:tc>
          <w:tcPr>
            <w:tcW w:w="4591" w:type="dxa"/>
          </w:tcPr>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lastRenderedPageBreak/>
              <w:t>Spełnienie kryterium jest konieczne do przyznania dofinansowania.</w:t>
            </w:r>
          </w:p>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Projekty niespełniające kryterium kierowane są do poprawy lub uzupełnienia.</w:t>
            </w:r>
          </w:p>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 xml:space="preserve">Za zgodą IP, na etapie realizacji projektu, dopuszcza się możliwość  odstępstwa od  zapisów Regulaminu naboru w zakresie spełnienia przedmiotowego kryterium z uwagi na zmiany </w:t>
            </w:r>
            <w:r w:rsidRPr="007A614C">
              <w:rPr>
                <w:rFonts w:ascii="Myriad Pro" w:hAnsi="Myriad Pro" w:cs="Arial"/>
                <w:i/>
                <w:sz w:val="20"/>
              </w:rPr>
              <w:t>SOOP RPO WZ 2014-2020</w:t>
            </w:r>
            <w:r w:rsidRPr="007A614C">
              <w:rPr>
                <w:rFonts w:ascii="Myriad Pro" w:hAnsi="Myriad Pro" w:cs="Arial"/>
                <w:sz w:val="20"/>
              </w:rPr>
              <w:t xml:space="preserve">, </w:t>
            </w:r>
            <w:r w:rsidR="00A358E6">
              <w:rPr>
                <w:rFonts w:ascii="Myriad Pro" w:eastAsia="MyriadPro-Regular" w:hAnsi="Myriad Pro" w:cs="Arial"/>
                <w:i/>
                <w:sz w:val="20"/>
              </w:rPr>
              <w:t xml:space="preserve">Wytycznych  </w:t>
            </w:r>
            <w:r w:rsidRPr="007A614C">
              <w:rPr>
                <w:rFonts w:ascii="Myriad Pro" w:eastAsia="MyriadPro-Regular" w:hAnsi="Myriad Pro" w:cs="Arial"/>
                <w:i/>
                <w:sz w:val="20"/>
              </w:rPr>
              <w:t xml:space="preserve">w zakresie kwalifikowalności wydatków w ramach Europejskiego Funduszu Rozwoju Regionalnego, Europejskiego Funduszu </w:t>
            </w:r>
            <w:r w:rsidRPr="007A614C">
              <w:rPr>
                <w:rFonts w:ascii="Myriad Pro" w:eastAsia="MyriadPro-Regular" w:hAnsi="Myriad Pro" w:cs="Arial"/>
                <w:i/>
                <w:sz w:val="20"/>
              </w:rPr>
              <w:lastRenderedPageBreak/>
              <w:t xml:space="preserve">Społecznego oraz Funduszu Spójności na lata 2014-2020  oraz </w:t>
            </w:r>
            <w:r w:rsidRPr="007A614C">
              <w:rPr>
                <w:rFonts w:ascii="Myriad Pro" w:eastAsia="MyriadPro-Regular" w:hAnsi="Myriad Pro" w:cs="Arial"/>
                <w:sz w:val="20"/>
              </w:rPr>
              <w:t xml:space="preserve"> </w:t>
            </w:r>
            <w:r w:rsidRPr="007A614C">
              <w:rPr>
                <w:rFonts w:ascii="Myriad Pro" w:hAnsi="Myriad Pro" w:cs="Arial"/>
                <w:sz w:val="20"/>
              </w:rPr>
              <w:t xml:space="preserve"> właściwych </w:t>
            </w:r>
            <w:r w:rsidRPr="007A614C">
              <w:rPr>
                <w:rFonts w:ascii="Myriad Pro" w:eastAsia="MyriadPro-Regular" w:hAnsi="Myriad Pro" w:cs="Arial"/>
                <w:i/>
                <w:sz w:val="20"/>
              </w:rPr>
              <w:t xml:space="preserve">Wytycznych obszarowych, </w:t>
            </w:r>
            <w:r w:rsidRPr="007A614C">
              <w:rPr>
                <w:rFonts w:ascii="Myriad Pro" w:hAnsi="Myriad Pro" w:cs="Arial"/>
                <w:sz w:val="20"/>
              </w:rPr>
              <w:t>mających wpływ na założenia dotycz</w:t>
            </w:r>
            <w:r w:rsidR="00A358E6">
              <w:rPr>
                <w:rFonts w:ascii="Myriad Pro" w:hAnsi="Myriad Pro" w:cs="Arial"/>
                <w:sz w:val="20"/>
              </w:rPr>
              <w:t>ące kwalifikowalności wydatków.</w:t>
            </w:r>
            <w:r w:rsidRPr="007A614C">
              <w:rPr>
                <w:rFonts w:ascii="Myriad Pro" w:hAnsi="Myriad Pro" w:cs="Arial"/>
                <w:sz w:val="20"/>
              </w:rPr>
              <w:t xml:space="preserve"> </w:t>
            </w:r>
          </w:p>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Ocena spełniania kryterium polega na przypisaniu wartości logicznych „tak”, „nie”.</w:t>
            </w:r>
          </w:p>
        </w:tc>
      </w:tr>
      <w:tr w:rsidR="00BD6BA6" w:rsidRPr="007A614C" w:rsidTr="00BD6BA6">
        <w:trPr>
          <w:jc w:val="center"/>
        </w:trPr>
        <w:tc>
          <w:tcPr>
            <w:tcW w:w="536" w:type="dxa"/>
          </w:tcPr>
          <w:p w:rsidR="00BD6BA6" w:rsidRPr="007A614C" w:rsidRDefault="00BD6BA6" w:rsidP="00912095">
            <w:pPr>
              <w:pStyle w:val="Akapitzlist"/>
              <w:numPr>
                <w:ilvl w:val="0"/>
                <w:numId w:val="58"/>
              </w:numPr>
              <w:spacing w:before="40" w:after="40" w:line="276" w:lineRule="auto"/>
              <w:ind w:left="357" w:hanging="357"/>
              <w:contextualSpacing w:val="0"/>
              <w:rPr>
                <w:rFonts w:cs="Arial"/>
              </w:rPr>
            </w:pPr>
          </w:p>
        </w:tc>
        <w:tc>
          <w:tcPr>
            <w:tcW w:w="2824" w:type="dxa"/>
          </w:tcPr>
          <w:p w:rsidR="00BD6BA6" w:rsidRPr="007A614C" w:rsidRDefault="00BD6BA6" w:rsidP="00BD6BA6">
            <w:pPr>
              <w:spacing w:before="40" w:after="40" w:line="276" w:lineRule="auto"/>
              <w:rPr>
                <w:rFonts w:ascii="Myriad Pro" w:hAnsi="Myriad Pro" w:cs="Arial"/>
                <w:sz w:val="20"/>
              </w:rPr>
            </w:pPr>
            <w:r w:rsidRPr="007A614C">
              <w:rPr>
                <w:rFonts w:ascii="Myriad Pro" w:eastAsia="MyriadPro-Regular" w:hAnsi="Myriad Pro" w:cs="Arial"/>
                <w:sz w:val="20"/>
              </w:rPr>
              <w:t>Zgodność z warunkami realizacji wsparcia.</w:t>
            </w:r>
          </w:p>
        </w:tc>
        <w:tc>
          <w:tcPr>
            <w:tcW w:w="6224" w:type="dxa"/>
          </w:tcPr>
          <w:p w:rsidR="00BD6BA6" w:rsidRPr="007A614C" w:rsidRDefault="00BD6BA6" w:rsidP="007E713A">
            <w:pPr>
              <w:spacing w:before="40" w:after="40" w:line="276" w:lineRule="auto"/>
              <w:jc w:val="both"/>
              <w:rPr>
                <w:rFonts w:ascii="Myriad Pro" w:hAnsi="Myriad Pro" w:cs="Arial"/>
                <w:sz w:val="20"/>
              </w:rPr>
            </w:pPr>
            <w:r w:rsidRPr="007A614C">
              <w:rPr>
                <w:rFonts w:ascii="Myriad Pro" w:eastAsia="MyriadPro-Regular" w:hAnsi="Myriad Pro" w:cs="Arial"/>
                <w:sz w:val="20"/>
              </w:rPr>
              <w:t>Wnio</w:t>
            </w:r>
            <w:r w:rsidR="00A358E6">
              <w:rPr>
                <w:rFonts w:ascii="Myriad Pro" w:eastAsia="MyriadPro-Regular" w:hAnsi="Myriad Pro" w:cs="Arial"/>
                <w:sz w:val="20"/>
              </w:rPr>
              <w:t xml:space="preserve">sek został sporządzony zgodnie </w:t>
            </w:r>
            <w:r w:rsidRPr="007A614C">
              <w:rPr>
                <w:rFonts w:ascii="Myriad Pro" w:eastAsia="MyriadPro-Regular" w:hAnsi="Myriad Pro" w:cs="Arial"/>
                <w:sz w:val="20"/>
              </w:rPr>
              <w:t xml:space="preserve">z uwarunkowaniami realizacji wsparcia określonymi we  właściwych wytycznych obszarowych oraz z zasadami realizacji wsparcia wskazanymi przez IP  w </w:t>
            </w:r>
            <w:r w:rsidRPr="007A614C">
              <w:rPr>
                <w:rFonts w:ascii="Myriad Pro" w:eastAsia="MyriadPro-Regular" w:hAnsi="Myriad Pro" w:cs="Arial"/>
                <w:i/>
                <w:sz w:val="20"/>
              </w:rPr>
              <w:t>Regulaminie naboru</w:t>
            </w:r>
            <w:r w:rsidRPr="007A614C">
              <w:rPr>
                <w:rFonts w:ascii="Myriad Pro" w:eastAsia="MyriadPro-Regular" w:hAnsi="Myriad Pro" w:cs="Arial"/>
                <w:sz w:val="20"/>
              </w:rPr>
              <w:t xml:space="preserve"> (np. zasady realizacji danej formy wsparcia)</w:t>
            </w:r>
            <w:r w:rsidRPr="007A614C">
              <w:rPr>
                <w:rFonts w:ascii="Myriad Pro" w:eastAsia="MyriadPro-Regular" w:hAnsi="Myriad Pro" w:cs="Arial"/>
                <w:i/>
                <w:sz w:val="20"/>
              </w:rPr>
              <w:t>.</w:t>
            </w:r>
          </w:p>
        </w:tc>
        <w:tc>
          <w:tcPr>
            <w:tcW w:w="4591" w:type="dxa"/>
          </w:tcPr>
          <w:p w:rsidR="00BD6BA6" w:rsidRPr="007A614C" w:rsidRDefault="00BD6BA6" w:rsidP="007E713A">
            <w:pPr>
              <w:autoSpaceDE w:val="0"/>
              <w:autoSpaceDN w:val="0"/>
              <w:adjustRightInd w:val="0"/>
              <w:spacing w:line="276" w:lineRule="auto"/>
              <w:jc w:val="both"/>
              <w:rPr>
                <w:rFonts w:ascii="Myriad Pro" w:eastAsia="MyriadPro-Regular" w:hAnsi="Myriad Pro" w:cs="Arial"/>
                <w:sz w:val="20"/>
              </w:rPr>
            </w:pPr>
            <w:r w:rsidRPr="007A614C">
              <w:rPr>
                <w:rFonts w:ascii="Myriad Pro" w:eastAsia="MyriadPro-Regular" w:hAnsi="Myriad Pro" w:cs="Arial"/>
                <w:sz w:val="20"/>
              </w:rPr>
              <w:t>Spełnienie kryterium jest konieczne do przyznania dofinansowania.</w:t>
            </w:r>
          </w:p>
          <w:p w:rsidR="00BD6BA6" w:rsidRPr="007A614C" w:rsidRDefault="00BD6BA6" w:rsidP="007E713A">
            <w:pPr>
              <w:autoSpaceDE w:val="0"/>
              <w:autoSpaceDN w:val="0"/>
              <w:adjustRightInd w:val="0"/>
              <w:spacing w:line="276" w:lineRule="auto"/>
              <w:jc w:val="both"/>
              <w:rPr>
                <w:rFonts w:ascii="Myriad Pro" w:eastAsia="MyriadPro-Regular" w:hAnsi="Myriad Pro" w:cs="Arial"/>
                <w:sz w:val="20"/>
              </w:rPr>
            </w:pPr>
            <w:r w:rsidRPr="007A614C">
              <w:rPr>
                <w:rFonts w:ascii="Myriad Pro" w:eastAsia="MyriadPro-Regular" w:hAnsi="Myriad Pro" w:cs="Arial"/>
                <w:sz w:val="20"/>
              </w:rPr>
              <w:t>Projekty niespełniające kryterium kierowane są do poprawy lub uzupełnienia.</w:t>
            </w:r>
          </w:p>
          <w:p w:rsidR="00BD6BA6" w:rsidRPr="007A614C" w:rsidRDefault="00BD6BA6" w:rsidP="007E713A">
            <w:pPr>
              <w:autoSpaceDE w:val="0"/>
              <w:autoSpaceDN w:val="0"/>
              <w:adjustRightInd w:val="0"/>
              <w:spacing w:line="276" w:lineRule="auto"/>
              <w:jc w:val="both"/>
              <w:rPr>
                <w:rFonts w:ascii="Myriad Pro" w:eastAsia="MyriadPro-Regular" w:hAnsi="Myriad Pro" w:cs="Arial"/>
                <w:i/>
                <w:sz w:val="20"/>
              </w:rPr>
            </w:pPr>
            <w:r w:rsidRPr="007A614C">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7A614C">
              <w:rPr>
                <w:rFonts w:ascii="Myriad Pro" w:hAnsi="Myriad Pro" w:cs="Arial"/>
                <w:i/>
                <w:sz w:val="20"/>
              </w:rPr>
              <w:t>RPO WZ 2014-2020</w:t>
            </w:r>
            <w:r w:rsidRPr="007A614C">
              <w:rPr>
                <w:rFonts w:ascii="Myriad Pro" w:hAnsi="Myriad Pro" w:cs="Arial"/>
                <w:sz w:val="20"/>
              </w:rPr>
              <w:t xml:space="preserve">, przepisów prawa, </w:t>
            </w:r>
            <w:r w:rsidRPr="007A614C">
              <w:rPr>
                <w:rFonts w:ascii="Myriad Pro" w:hAnsi="Myriad Pro" w:cs="Arial"/>
                <w:i/>
                <w:sz w:val="20"/>
              </w:rPr>
              <w:t>SOOP RPO WZ 2014-2020</w:t>
            </w:r>
            <w:r w:rsidRPr="007A614C">
              <w:rPr>
                <w:rFonts w:ascii="Myriad Pro" w:hAnsi="Myriad Pro" w:cs="Arial"/>
                <w:sz w:val="20"/>
              </w:rPr>
              <w:t xml:space="preserve">, </w:t>
            </w:r>
            <w:r w:rsidRPr="007A614C">
              <w:rPr>
                <w:rFonts w:ascii="Myriad Pro" w:eastAsia="MyriadPro-Regular" w:hAnsi="Myriad Pro" w:cs="Arial"/>
                <w:sz w:val="20"/>
              </w:rPr>
              <w:t>właściwych</w:t>
            </w:r>
            <w:r w:rsidRPr="007A614C">
              <w:rPr>
                <w:rFonts w:ascii="Myriad Pro" w:eastAsia="MyriadPro-Regular" w:hAnsi="Myriad Pro" w:cs="Arial"/>
                <w:i/>
                <w:sz w:val="20"/>
              </w:rPr>
              <w:t xml:space="preserve"> Wytycznych obszarowych </w:t>
            </w:r>
            <w:r w:rsidRPr="007A614C">
              <w:rPr>
                <w:rFonts w:ascii="Myriad Pro" w:hAnsi="Myriad Pro" w:cs="Arial"/>
                <w:sz w:val="20"/>
              </w:rPr>
              <w:t>mających wpływ na założenia dotyczące uwarunkowań realizacji wsparcia.</w:t>
            </w:r>
          </w:p>
          <w:p w:rsidR="00BD6BA6" w:rsidRPr="007A614C" w:rsidRDefault="00BD6BA6" w:rsidP="007E713A">
            <w:pPr>
              <w:spacing w:line="276" w:lineRule="auto"/>
              <w:jc w:val="both"/>
              <w:rPr>
                <w:rFonts w:ascii="Myriad Pro" w:hAnsi="Myriad Pro" w:cs="Arial"/>
                <w:sz w:val="20"/>
              </w:rPr>
            </w:pPr>
            <w:r w:rsidRPr="007A614C">
              <w:rPr>
                <w:rFonts w:ascii="Myriad Pro" w:eastAsia="MyriadPro-Regular" w:hAnsi="Myriad Pro" w:cs="Arial"/>
                <w:sz w:val="20"/>
              </w:rPr>
              <w:t>Ocena spełniania kryterium polega na przypisaniu wartości logicznych „tak”, „nie”.</w:t>
            </w:r>
          </w:p>
        </w:tc>
      </w:tr>
      <w:tr w:rsidR="00BD6BA6" w:rsidRPr="007A614C" w:rsidTr="00BD6BA6">
        <w:trPr>
          <w:jc w:val="center"/>
        </w:trPr>
        <w:tc>
          <w:tcPr>
            <w:tcW w:w="536" w:type="dxa"/>
            <w:shd w:val="clear" w:color="auto" w:fill="auto"/>
          </w:tcPr>
          <w:p w:rsidR="00BD6BA6" w:rsidRPr="007A614C" w:rsidRDefault="00BD6BA6" w:rsidP="00912095">
            <w:pPr>
              <w:pStyle w:val="Akapitzlist"/>
              <w:numPr>
                <w:ilvl w:val="0"/>
                <w:numId w:val="58"/>
              </w:numPr>
              <w:spacing w:before="40" w:after="40" w:line="276" w:lineRule="auto"/>
              <w:ind w:left="357" w:hanging="357"/>
              <w:contextualSpacing w:val="0"/>
              <w:rPr>
                <w:rFonts w:cs="Arial"/>
              </w:rPr>
            </w:pPr>
          </w:p>
        </w:tc>
        <w:tc>
          <w:tcPr>
            <w:tcW w:w="2824" w:type="dxa"/>
            <w:shd w:val="clear" w:color="auto" w:fill="auto"/>
          </w:tcPr>
          <w:p w:rsidR="00BD6BA6" w:rsidRPr="007A614C" w:rsidRDefault="00BD6BA6" w:rsidP="00BD6BA6">
            <w:pPr>
              <w:pStyle w:val="Tekstkomentarza"/>
              <w:rPr>
                <w:rFonts w:cs="Arial"/>
              </w:rPr>
            </w:pPr>
            <w:r w:rsidRPr="007A614C">
              <w:rPr>
                <w:rFonts w:cs="Arial"/>
              </w:rPr>
              <w:t>Spójność wniosku i załączników (jeśli dotyczy)</w:t>
            </w:r>
          </w:p>
          <w:p w:rsidR="00BD6BA6" w:rsidRPr="007A614C" w:rsidRDefault="00BD6BA6" w:rsidP="00BD6BA6">
            <w:pPr>
              <w:spacing w:before="40" w:after="40" w:line="276" w:lineRule="auto"/>
              <w:rPr>
                <w:rFonts w:ascii="Myriad Pro" w:hAnsi="Myriad Pro" w:cs="Arial"/>
                <w:sz w:val="20"/>
              </w:rPr>
            </w:pPr>
          </w:p>
        </w:tc>
        <w:tc>
          <w:tcPr>
            <w:tcW w:w="6224" w:type="dxa"/>
            <w:shd w:val="clear" w:color="auto" w:fill="auto"/>
          </w:tcPr>
          <w:p w:rsidR="00BD6BA6" w:rsidRPr="007A614C" w:rsidRDefault="00BD6BA6" w:rsidP="007E713A">
            <w:pPr>
              <w:autoSpaceDE w:val="0"/>
              <w:autoSpaceDN w:val="0"/>
              <w:adjustRightInd w:val="0"/>
              <w:jc w:val="both"/>
              <w:rPr>
                <w:rFonts w:ascii="Myriad Pro" w:hAnsi="Myriad Pro" w:cs="Arial"/>
                <w:sz w:val="20"/>
              </w:rPr>
            </w:pPr>
            <w:r w:rsidRPr="007A614C">
              <w:rPr>
                <w:rFonts w:ascii="Myriad Pro" w:hAnsi="Myriad Pro" w:cs="Arial"/>
                <w:sz w:val="20"/>
              </w:rPr>
              <w:t>Opisy we wniosku oraz w załącznikach (jeśli dotyczy) są ze sobą spójne i nie zawierają sprzecznych ze sobą kwestii.</w:t>
            </w:r>
          </w:p>
        </w:tc>
        <w:tc>
          <w:tcPr>
            <w:tcW w:w="4591" w:type="dxa"/>
            <w:shd w:val="clear" w:color="auto" w:fill="auto"/>
          </w:tcPr>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Spełnienie kryterium jest konieczne do przyznania dofinansowania.</w:t>
            </w:r>
          </w:p>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Projekty niespełniające kryterium kierowane są do poprawy lub uzupełnienia.</w:t>
            </w:r>
          </w:p>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Ocena spełniania kryterium polega na przypisaniu wartości logicznych „tak”, „nie.</w:t>
            </w:r>
          </w:p>
        </w:tc>
      </w:tr>
    </w:tbl>
    <w:p w:rsidR="00BD6BA6" w:rsidRPr="001A08C8" w:rsidRDefault="00BD6BA6" w:rsidP="00BD6BA6">
      <w:pPr>
        <w:spacing w:after="0"/>
        <w:rPr>
          <w:rFonts w:ascii="Myriad Pro" w:hAnsi="Myriad Pro"/>
          <w:b/>
          <w:sz w:val="20"/>
        </w:rPr>
      </w:pPr>
    </w:p>
    <w:p w:rsidR="008E5700" w:rsidRDefault="008E5700" w:rsidP="007E2858">
      <w:pPr>
        <w:autoSpaceDE w:val="0"/>
        <w:autoSpaceDN w:val="0"/>
        <w:adjustRightInd w:val="0"/>
        <w:jc w:val="center"/>
        <w:rPr>
          <w:rFonts w:ascii="Myriad Pro" w:hAnsi="Myriad Pro" w:cs="Arial"/>
          <w:b/>
          <w:sz w:val="20"/>
        </w:rPr>
      </w:pPr>
    </w:p>
    <w:p w:rsidR="008E5700" w:rsidRDefault="008E5700" w:rsidP="007E2858">
      <w:pPr>
        <w:autoSpaceDE w:val="0"/>
        <w:autoSpaceDN w:val="0"/>
        <w:adjustRightInd w:val="0"/>
        <w:jc w:val="center"/>
        <w:rPr>
          <w:rFonts w:ascii="Myriad Pro" w:hAnsi="Myriad Pro" w:cs="Arial"/>
          <w:b/>
          <w:sz w:val="20"/>
        </w:rPr>
      </w:pPr>
    </w:p>
    <w:p w:rsidR="008E5700" w:rsidRDefault="008E5700" w:rsidP="007E2858">
      <w:pPr>
        <w:autoSpaceDE w:val="0"/>
        <w:autoSpaceDN w:val="0"/>
        <w:adjustRightInd w:val="0"/>
        <w:jc w:val="center"/>
        <w:rPr>
          <w:rFonts w:ascii="Myriad Pro" w:hAnsi="Myriad Pro" w:cs="Arial"/>
          <w:b/>
          <w:sz w:val="20"/>
        </w:rPr>
      </w:pPr>
    </w:p>
    <w:p w:rsidR="00BD6BA6" w:rsidRPr="001A08C8" w:rsidRDefault="00BD6BA6" w:rsidP="007E2858">
      <w:pPr>
        <w:autoSpaceDE w:val="0"/>
        <w:autoSpaceDN w:val="0"/>
        <w:adjustRightInd w:val="0"/>
        <w:jc w:val="center"/>
        <w:rPr>
          <w:rFonts w:ascii="Myriad Pro" w:hAnsi="Myriad Pro" w:cs="Arial"/>
          <w:b/>
          <w:bCs/>
          <w:sz w:val="20"/>
        </w:rPr>
      </w:pPr>
      <w:r w:rsidRPr="001A08C8">
        <w:rPr>
          <w:rFonts w:ascii="Myriad Pro" w:hAnsi="Myriad Pro" w:cs="Arial"/>
          <w:b/>
          <w:sz w:val="20"/>
        </w:rPr>
        <w:lastRenderedPageBreak/>
        <w:t>Kryteria szczegółowe przyjęte Uchwałą</w:t>
      </w:r>
      <w:r w:rsidRPr="001A08C8">
        <w:rPr>
          <w:rFonts w:ascii="Myriad Pro" w:hAnsi="Myriad Pro" w:cs="Arial"/>
          <w:b/>
          <w:bCs/>
          <w:sz w:val="20"/>
        </w:rPr>
        <w:t xml:space="preserve"> Nr 86/17 Komitetu Monitorującego RPO WZ 2014-2020 z dnia 23 listopada 2017 r.</w:t>
      </w:r>
      <w:r w:rsidRPr="001A08C8">
        <w:rPr>
          <w:rFonts w:ascii="Myriad Pro" w:hAnsi="Myriad Pro" w:cs="Arial"/>
          <w:b/>
          <w:sz w:val="20"/>
        </w:rPr>
        <w:t xml:space="preserve"> (tryb pozakonkursowy)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5"/>
        <w:gridCol w:w="12020"/>
      </w:tblGrid>
      <w:tr w:rsidR="00BD6BA6" w:rsidRPr="00271141" w:rsidTr="00BD6BA6">
        <w:trPr>
          <w:jc w:val="center"/>
        </w:trPr>
        <w:tc>
          <w:tcPr>
            <w:tcW w:w="2197" w:type="dxa"/>
            <w:shd w:val="clear" w:color="auto" w:fill="B6DDE8" w:themeFill="accent5" w:themeFillTint="66"/>
          </w:tcPr>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Oś priorytetowa</w:t>
            </w:r>
          </w:p>
        </w:tc>
        <w:tc>
          <w:tcPr>
            <w:tcW w:w="12275" w:type="dxa"/>
            <w:shd w:val="clear" w:color="auto" w:fill="B6DDE8" w:themeFill="accent5" w:themeFillTint="66"/>
          </w:tcPr>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VII Włączenie społeczne</w:t>
            </w:r>
          </w:p>
        </w:tc>
      </w:tr>
      <w:tr w:rsidR="00BD6BA6" w:rsidRPr="00271141" w:rsidTr="00BD6BA6">
        <w:trPr>
          <w:jc w:val="center"/>
        </w:trPr>
        <w:tc>
          <w:tcPr>
            <w:tcW w:w="2197" w:type="dxa"/>
            <w:shd w:val="clear" w:color="auto" w:fill="B6DDE8" w:themeFill="accent5" w:themeFillTint="66"/>
          </w:tcPr>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Priorytet Inwestycyjny</w:t>
            </w:r>
          </w:p>
        </w:tc>
        <w:tc>
          <w:tcPr>
            <w:tcW w:w="12275" w:type="dxa"/>
            <w:shd w:val="clear" w:color="auto" w:fill="B6DDE8" w:themeFill="accent5" w:themeFillTint="66"/>
          </w:tcPr>
          <w:p w:rsidR="00BD6BA6" w:rsidRPr="00271141" w:rsidRDefault="00BD6BA6" w:rsidP="00BD6BA6">
            <w:pPr>
              <w:spacing w:before="40" w:after="40" w:line="240" w:lineRule="auto"/>
              <w:rPr>
                <w:rFonts w:ascii="Myriad Pro" w:hAnsi="Myriad Pro"/>
                <w:sz w:val="20"/>
              </w:rPr>
            </w:pPr>
            <w:r w:rsidRPr="00271141">
              <w:rPr>
                <w:rFonts w:ascii="Myriad Pro" w:eastAsia="Times New Roman" w:hAnsi="Myriad Pro"/>
                <w:sz w:val="20"/>
              </w:rPr>
              <w:t>9i Aktywne włączenie, w tym z myślą o promowaniu równych szans oraz aktywnego uczestnictwa i zwiększaniu szans na zatrudnienie</w:t>
            </w:r>
          </w:p>
        </w:tc>
      </w:tr>
      <w:tr w:rsidR="00BD6BA6" w:rsidRPr="00271141" w:rsidTr="00BD6BA6">
        <w:trPr>
          <w:jc w:val="center"/>
        </w:trPr>
        <w:tc>
          <w:tcPr>
            <w:tcW w:w="2197" w:type="dxa"/>
            <w:shd w:val="clear" w:color="auto" w:fill="B6DDE8" w:themeFill="accent5" w:themeFillTint="66"/>
          </w:tcPr>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Działanie</w:t>
            </w:r>
          </w:p>
        </w:tc>
        <w:tc>
          <w:tcPr>
            <w:tcW w:w="12275" w:type="dxa"/>
            <w:shd w:val="clear" w:color="auto" w:fill="B6DDE8" w:themeFill="accent5" w:themeFillTint="66"/>
          </w:tcPr>
          <w:p w:rsidR="00BD6BA6" w:rsidRPr="008F5E4B" w:rsidRDefault="00BD6BA6" w:rsidP="00BD6BA6">
            <w:pPr>
              <w:spacing w:before="40" w:after="40" w:line="240" w:lineRule="auto"/>
              <w:rPr>
                <w:rFonts w:ascii="Myriad Pro" w:hAnsi="Myriad Pro"/>
                <w:sz w:val="20"/>
              </w:rPr>
            </w:pPr>
            <w:r w:rsidRPr="008F5E4B">
              <w:rPr>
                <w:rFonts w:ascii="Myriad Pro" w:hAnsi="Myriad Pro"/>
                <w:sz w:val="20"/>
              </w:rPr>
              <w:t xml:space="preserve">7.1 </w:t>
            </w:r>
            <w:r w:rsidRPr="008F5E4B">
              <w:rPr>
                <w:rFonts w:ascii="Myriad Pro" w:hAnsi="Myriad Pro"/>
                <w:bCs/>
                <w:sz w:val="20"/>
              </w:rPr>
              <w:t>Programy na rzecz integracji osób i rodzin zagrożonych ubóstwem i/lub wykluczeniem społecznym ukierunkowane na aktywizację społeczno-zawodową wykorzystującą instrumenty aktywizacji edukacyjnej, społecznej, zawodowej</w:t>
            </w:r>
          </w:p>
        </w:tc>
      </w:tr>
      <w:tr w:rsidR="00BD6BA6" w:rsidRPr="00271141" w:rsidTr="00BD6BA6">
        <w:trPr>
          <w:jc w:val="center"/>
        </w:trPr>
        <w:tc>
          <w:tcPr>
            <w:tcW w:w="2197" w:type="dxa"/>
            <w:shd w:val="clear" w:color="auto" w:fill="B6DDE8" w:themeFill="accent5" w:themeFillTint="66"/>
          </w:tcPr>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Typ projektu</w:t>
            </w:r>
          </w:p>
        </w:tc>
        <w:tc>
          <w:tcPr>
            <w:tcW w:w="12275" w:type="dxa"/>
            <w:shd w:val="clear" w:color="auto" w:fill="B6DDE8" w:themeFill="accent5" w:themeFillTint="66"/>
          </w:tcPr>
          <w:p w:rsidR="00BD6BA6" w:rsidRPr="00271141" w:rsidRDefault="00BD6BA6" w:rsidP="00912095">
            <w:pPr>
              <w:numPr>
                <w:ilvl w:val="0"/>
                <w:numId w:val="103"/>
              </w:numPr>
              <w:spacing w:after="0" w:line="240" w:lineRule="auto"/>
              <w:ind w:left="353" w:hanging="284"/>
              <w:jc w:val="both"/>
              <w:rPr>
                <w:rFonts w:ascii="Myriad Pro" w:hAnsi="Myriad Pro" w:cs="Arial"/>
                <w:sz w:val="20"/>
              </w:rPr>
            </w:pPr>
            <w:r w:rsidRPr="00271141">
              <w:rPr>
                <w:rFonts w:ascii="Myriad Pro" w:hAnsi="Myriad Pro" w:cs="Arial"/>
                <w:sz w:val="20"/>
              </w:rPr>
              <w:t>Rozwój form aktywnej integracji oraz upowszechnianie aktywnej integracji i pracy socjalnej przez ośrodki pomocy społecznej oraz powiatowe centra pomocy rodzinie z wykorzystaniem usług aktywnej integracji o charakterze:</w:t>
            </w:r>
          </w:p>
          <w:p w:rsidR="00BD6BA6" w:rsidRPr="00271141" w:rsidRDefault="00BD6BA6" w:rsidP="00912095">
            <w:pPr>
              <w:numPr>
                <w:ilvl w:val="0"/>
                <w:numId w:val="225"/>
              </w:numPr>
              <w:spacing w:after="0" w:line="240" w:lineRule="auto"/>
              <w:ind w:left="658" w:hanging="283"/>
              <w:jc w:val="both"/>
              <w:rPr>
                <w:rFonts w:ascii="Myriad Pro" w:hAnsi="Myriad Pro" w:cs="Arial"/>
                <w:sz w:val="20"/>
              </w:rPr>
            </w:pPr>
            <w:r w:rsidRPr="00271141">
              <w:rPr>
                <w:rFonts w:ascii="Myriad Pro" w:hAnsi="Myriad Pro" w:cs="Arial"/>
                <w:sz w:val="20"/>
              </w:rPr>
              <w:t>społecznym, których celem jest przywrócenie lub wzmocnienie kompetencji społecznych, zaradności, samodzielności i aktywności społecznej,</w:t>
            </w:r>
          </w:p>
          <w:p w:rsidR="00BD6BA6" w:rsidRPr="00271141" w:rsidRDefault="00BD6BA6" w:rsidP="00912095">
            <w:pPr>
              <w:numPr>
                <w:ilvl w:val="0"/>
                <w:numId w:val="225"/>
              </w:numPr>
              <w:spacing w:after="0" w:line="240" w:lineRule="auto"/>
              <w:ind w:left="658" w:hanging="283"/>
              <w:jc w:val="both"/>
              <w:rPr>
                <w:rFonts w:ascii="Myriad Pro" w:hAnsi="Myriad Pro" w:cs="Arial"/>
                <w:sz w:val="20"/>
              </w:rPr>
            </w:pPr>
            <w:r w:rsidRPr="00271141">
              <w:rPr>
                <w:rFonts w:ascii="Myriad Pro" w:hAnsi="Myriad Pro" w:cs="Arial"/>
                <w:sz w:val="20"/>
              </w:rPr>
              <w:t xml:space="preserve">zawodowym, których celem jest pomoc w podjęciu decyzji dotyczącej wyboru lub zmiany zawodu, wyposażenie w kompetencje i kwalifikacje zawodowe oraz umiejętności pożądane na rynku pracy (poprzez m.in. udział w zajęciach w CIS, KIS lub WTZ), </w:t>
            </w:r>
            <w:r>
              <w:rPr>
                <w:rFonts w:ascii="Myriad Pro" w:hAnsi="Myriad Pro" w:cs="Arial"/>
                <w:sz w:val="20"/>
              </w:rPr>
              <w:t>pomoc w utrzymaniu zatrudnienia,</w:t>
            </w:r>
          </w:p>
          <w:p w:rsidR="00BD6BA6" w:rsidRPr="00271141" w:rsidRDefault="00BD6BA6" w:rsidP="00912095">
            <w:pPr>
              <w:numPr>
                <w:ilvl w:val="0"/>
                <w:numId w:val="225"/>
              </w:numPr>
              <w:spacing w:after="0" w:line="240" w:lineRule="auto"/>
              <w:ind w:left="658" w:hanging="283"/>
              <w:jc w:val="both"/>
              <w:rPr>
                <w:rFonts w:ascii="Myriad Pro" w:hAnsi="Myriad Pro" w:cs="Arial"/>
                <w:sz w:val="20"/>
              </w:rPr>
            </w:pPr>
            <w:r w:rsidRPr="00271141">
              <w:rPr>
                <w:rFonts w:ascii="Myriad Pro" w:hAnsi="Myriad Pro" w:cs="Arial"/>
                <w:sz w:val="20"/>
              </w:rPr>
              <w:t>edukacyjnym, których celem jest wzrost poziomu wykształcenia lub jego dostosowanie do potrzeb rynku pracy (m.in. edukacja formal</w:t>
            </w:r>
            <w:r>
              <w:rPr>
                <w:rFonts w:ascii="Myriad Pro" w:hAnsi="Myriad Pro" w:cs="Arial"/>
                <w:sz w:val="20"/>
              </w:rPr>
              <w:t>na, kursy i szkolenia zawodowe),</w:t>
            </w:r>
          </w:p>
          <w:p w:rsidR="00BD6BA6" w:rsidRPr="00271141" w:rsidRDefault="00BD6BA6" w:rsidP="00912095">
            <w:pPr>
              <w:pStyle w:val="Akapitzlist"/>
              <w:numPr>
                <w:ilvl w:val="0"/>
                <w:numId w:val="225"/>
              </w:numPr>
              <w:spacing w:after="0" w:line="240" w:lineRule="auto"/>
              <w:ind w:left="658" w:hanging="283"/>
              <w:jc w:val="both"/>
              <w:rPr>
                <w:rFonts w:cs="Arial"/>
              </w:rPr>
            </w:pPr>
            <w:r w:rsidRPr="00271141">
              <w:rPr>
                <w:rFonts w:cs="Arial"/>
              </w:rPr>
              <w:t>zdrowotnym, których celem jest wyeliminowanie lub złagodzenie barier zdrowotnych utrudniających funkcjonowanie w społeczeństwie lub powodujących oddalenie od rynku pracy.</w:t>
            </w:r>
          </w:p>
        </w:tc>
      </w:tr>
    </w:tbl>
    <w:p w:rsidR="00BD6BA6" w:rsidRDefault="00BD6BA6" w:rsidP="00BD6BA6">
      <w:pPr>
        <w:spacing w:after="0"/>
        <w:rPr>
          <w:rFonts w:ascii="Myriad Pro" w:hAnsi="Myriad Pro"/>
          <w:b/>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2342"/>
        <w:gridCol w:w="6050"/>
        <w:gridCol w:w="4937"/>
      </w:tblGrid>
      <w:tr w:rsidR="00BD6BA6" w:rsidRPr="00271141" w:rsidTr="00BD6BA6">
        <w:trPr>
          <w:jc w:val="center"/>
        </w:trPr>
        <w:tc>
          <w:tcPr>
            <w:tcW w:w="14600" w:type="dxa"/>
            <w:gridSpan w:val="4"/>
            <w:shd w:val="clear" w:color="auto" w:fill="D9D9D9" w:themeFill="background1" w:themeFillShade="D9"/>
          </w:tcPr>
          <w:p w:rsidR="00BD6BA6" w:rsidRPr="00271141" w:rsidRDefault="00BD6BA6" w:rsidP="00BD6BA6">
            <w:pPr>
              <w:spacing w:before="40" w:after="40" w:line="240" w:lineRule="auto"/>
              <w:jc w:val="center"/>
              <w:rPr>
                <w:rFonts w:ascii="Myriad Pro" w:hAnsi="Myriad Pro"/>
                <w:b/>
                <w:sz w:val="20"/>
              </w:rPr>
            </w:pPr>
            <w:r w:rsidRPr="00271141">
              <w:rPr>
                <w:rFonts w:ascii="Myriad Pro" w:hAnsi="Myriad Pro"/>
                <w:b/>
                <w:sz w:val="20"/>
              </w:rPr>
              <w:t>Kryteria dopuszczalności</w:t>
            </w:r>
          </w:p>
        </w:tc>
      </w:tr>
      <w:tr w:rsidR="00BD6BA6" w:rsidRPr="00271141" w:rsidTr="00BD6BA6">
        <w:trPr>
          <w:jc w:val="center"/>
        </w:trPr>
        <w:tc>
          <w:tcPr>
            <w:tcW w:w="865" w:type="dxa"/>
          </w:tcPr>
          <w:p w:rsidR="00BD6BA6" w:rsidRPr="00271141" w:rsidRDefault="00BD6BA6" w:rsidP="00BD6BA6">
            <w:pPr>
              <w:spacing w:before="40" w:after="40" w:line="240" w:lineRule="auto"/>
              <w:jc w:val="center"/>
              <w:rPr>
                <w:rFonts w:ascii="Myriad Pro" w:hAnsi="Myriad Pro"/>
                <w:sz w:val="20"/>
              </w:rPr>
            </w:pPr>
            <w:r w:rsidRPr="00271141">
              <w:rPr>
                <w:rFonts w:ascii="Myriad Pro" w:hAnsi="Myriad Pro"/>
                <w:sz w:val="20"/>
              </w:rPr>
              <w:t>L.p.</w:t>
            </w:r>
          </w:p>
        </w:tc>
        <w:tc>
          <w:tcPr>
            <w:tcW w:w="2410" w:type="dxa"/>
          </w:tcPr>
          <w:p w:rsidR="00BD6BA6" w:rsidRPr="00271141" w:rsidRDefault="00BD6BA6" w:rsidP="00BD6BA6">
            <w:pPr>
              <w:spacing w:before="40" w:after="40" w:line="240" w:lineRule="auto"/>
              <w:jc w:val="center"/>
              <w:rPr>
                <w:rFonts w:ascii="Myriad Pro" w:hAnsi="Myriad Pro"/>
                <w:sz w:val="20"/>
              </w:rPr>
            </w:pPr>
            <w:r w:rsidRPr="00271141">
              <w:rPr>
                <w:rFonts w:ascii="Myriad Pro" w:hAnsi="Myriad Pro"/>
                <w:sz w:val="20"/>
              </w:rPr>
              <w:t>Nazwa kryterium</w:t>
            </w:r>
          </w:p>
        </w:tc>
        <w:tc>
          <w:tcPr>
            <w:tcW w:w="6237" w:type="dxa"/>
          </w:tcPr>
          <w:p w:rsidR="00BD6BA6" w:rsidRPr="00271141" w:rsidRDefault="00BD6BA6" w:rsidP="00BD6BA6">
            <w:pPr>
              <w:spacing w:before="40" w:after="40" w:line="240" w:lineRule="auto"/>
              <w:jc w:val="center"/>
              <w:rPr>
                <w:rFonts w:ascii="Myriad Pro" w:hAnsi="Myriad Pro"/>
                <w:sz w:val="20"/>
              </w:rPr>
            </w:pPr>
            <w:r w:rsidRPr="00271141">
              <w:rPr>
                <w:rFonts w:ascii="Myriad Pro" w:hAnsi="Myriad Pro"/>
                <w:sz w:val="20"/>
              </w:rPr>
              <w:t>Definicja kryterium</w:t>
            </w:r>
          </w:p>
        </w:tc>
        <w:tc>
          <w:tcPr>
            <w:tcW w:w="5088" w:type="dxa"/>
          </w:tcPr>
          <w:p w:rsidR="00BD6BA6" w:rsidRPr="00271141" w:rsidRDefault="00BD6BA6" w:rsidP="00BD6BA6">
            <w:pPr>
              <w:spacing w:before="40" w:after="40" w:line="240" w:lineRule="auto"/>
              <w:jc w:val="center"/>
              <w:rPr>
                <w:rFonts w:ascii="Myriad Pro" w:hAnsi="Myriad Pro"/>
                <w:sz w:val="20"/>
              </w:rPr>
            </w:pPr>
            <w:r w:rsidRPr="00271141">
              <w:rPr>
                <w:rFonts w:ascii="Myriad Pro" w:hAnsi="Myriad Pro"/>
                <w:sz w:val="20"/>
              </w:rPr>
              <w:t>Opis znaczenia kryterium</w:t>
            </w:r>
          </w:p>
        </w:tc>
      </w:tr>
      <w:tr w:rsidR="00BD6BA6" w:rsidRPr="00271141" w:rsidTr="00BD6BA6">
        <w:trPr>
          <w:jc w:val="center"/>
        </w:trPr>
        <w:tc>
          <w:tcPr>
            <w:tcW w:w="865" w:type="dxa"/>
          </w:tcPr>
          <w:p w:rsidR="00BD6BA6" w:rsidRPr="00271141" w:rsidRDefault="00BD6BA6" w:rsidP="00BD6BA6">
            <w:pPr>
              <w:spacing w:before="40" w:after="40" w:line="240" w:lineRule="auto"/>
              <w:jc w:val="center"/>
              <w:rPr>
                <w:rFonts w:ascii="Myriad Pro" w:hAnsi="Myriad Pro"/>
                <w:sz w:val="20"/>
              </w:rPr>
            </w:pPr>
            <w:r w:rsidRPr="00271141">
              <w:rPr>
                <w:rFonts w:ascii="Myriad Pro" w:hAnsi="Myriad Pro"/>
                <w:sz w:val="20"/>
              </w:rPr>
              <w:t>1</w:t>
            </w:r>
          </w:p>
        </w:tc>
        <w:tc>
          <w:tcPr>
            <w:tcW w:w="2410" w:type="dxa"/>
          </w:tcPr>
          <w:p w:rsidR="00BD6BA6" w:rsidRPr="00271141" w:rsidRDefault="00BD6BA6" w:rsidP="00BD6BA6">
            <w:pPr>
              <w:spacing w:before="40" w:after="40" w:line="240" w:lineRule="auto"/>
              <w:jc w:val="center"/>
              <w:rPr>
                <w:rFonts w:ascii="Myriad Pro" w:hAnsi="Myriad Pro"/>
                <w:sz w:val="20"/>
              </w:rPr>
            </w:pPr>
            <w:r w:rsidRPr="00271141">
              <w:rPr>
                <w:rFonts w:ascii="Myriad Pro" w:hAnsi="Myriad Pro"/>
                <w:sz w:val="20"/>
              </w:rPr>
              <w:t>2</w:t>
            </w:r>
          </w:p>
        </w:tc>
        <w:tc>
          <w:tcPr>
            <w:tcW w:w="6237" w:type="dxa"/>
          </w:tcPr>
          <w:p w:rsidR="00BD6BA6" w:rsidRPr="00271141" w:rsidRDefault="00BD6BA6" w:rsidP="00BD6BA6">
            <w:pPr>
              <w:spacing w:before="40" w:after="40" w:line="240" w:lineRule="auto"/>
              <w:jc w:val="center"/>
              <w:rPr>
                <w:rFonts w:ascii="Myriad Pro" w:hAnsi="Myriad Pro"/>
                <w:sz w:val="20"/>
              </w:rPr>
            </w:pPr>
            <w:r w:rsidRPr="00271141">
              <w:rPr>
                <w:rFonts w:ascii="Myriad Pro" w:hAnsi="Myriad Pro"/>
                <w:sz w:val="20"/>
              </w:rPr>
              <w:t>3</w:t>
            </w:r>
          </w:p>
        </w:tc>
        <w:tc>
          <w:tcPr>
            <w:tcW w:w="5088" w:type="dxa"/>
          </w:tcPr>
          <w:p w:rsidR="00BD6BA6" w:rsidRPr="00271141" w:rsidRDefault="00BD6BA6" w:rsidP="00BD6BA6">
            <w:pPr>
              <w:spacing w:before="40" w:after="40" w:line="240" w:lineRule="auto"/>
              <w:jc w:val="center"/>
              <w:rPr>
                <w:rFonts w:ascii="Myriad Pro" w:hAnsi="Myriad Pro"/>
                <w:sz w:val="20"/>
              </w:rPr>
            </w:pPr>
            <w:r w:rsidRPr="00271141">
              <w:rPr>
                <w:rFonts w:ascii="Myriad Pro" w:hAnsi="Myriad Pro"/>
                <w:sz w:val="20"/>
              </w:rPr>
              <w:t>4</w:t>
            </w:r>
          </w:p>
        </w:tc>
      </w:tr>
      <w:tr w:rsidR="00BD6BA6" w:rsidRPr="00271141" w:rsidTr="00BD6BA6">
        <w:trPr>
          <w:jc w:val="center"/>
        </w:trPr>
        <w:tc>
          <w:tcPr>
            <w:tcW w:w="865" w:type="dxa"/>
          </w:tcPr>
          <w:p w:rsidR="00BD6BA6" w:rsidRPr="00271141" w:rsidRDefault="00BD6BA6" w:rsidP="00912095">
            <w:pPr>
              <w:pStyle w:val="Akapitzlist"/>
              <w:numPr>
                <w:ilvl w:val="0"/>
                <w:numId w:val="62"/>
              </w:numPr>
              <w:spacing w:before="40" w:after="40" w:line="240" w:lineRule="auto"/>
              <w:contextualSpacing w:val="0"/>
            </w:pPr>
          </w:p>
        </w:tc>
        <w:tc>
          <w:tcPr>
            <w:tcW w:w="2410" w:type="dxa"/>
            <w:shd w:val="clear" w:color="auto" w:fill="auto"/>
          </w:tcPr>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Wymogi organizacyjne</w:t>
            </w:r>
          </w:p>
        </w:tc>
        <w:tc>
          <w:tcPr>
            <w:tcW w:w="6237" w:type="dxa"/>
            <w:shd w:val="clear" w:color="auto" w:fill="auto"/>
          </w:tcPr>
          <w:p w:rsidR="00BD6BA6" w:rsidRPr="00271141" w:rsidRDefault="00BD6BA6" w:rsidP="00912095">
            <w:pPr>
              <w:pStyle w:val="Akapitzlist"/>
              <w:numPr>
                <w:ilvl w:val="0"/>
                <w:numId w:val="63"/>
              </w:numPr>
              <w:spacing w:before="40" w:after="40" w:line="240" w:lineRule="auto"/>
              <w:jc w:val="both"/>
            </w:pPr>
            <w:r w:rsidRPr="00271141">
              <w:rPr>
                <w:rFonts w:cs="Arial"/>
              </w:rPr>
              <w:t>Projektodawca</w:t>
            </w:r>
            <w:r w:rsidRPr="00271141">
              <w:rPr>
                <w:rFonts w:cs="Arial"/>
                <w:bCs/>
              </w:rPr>
              <w:t xml:space="preserve"> składa nie więcej niż jeden wniosek o dofinansowanie.</w:t>
            </w:r>
          </w:p>
        </w:tc>
        <w:tc>
          <w:tcPr>
            <w:tcW w:w="5088" w:type="dxa"/>
            <w:shd w:val="clear" w:color="auto" w:fill="auto"/>
          </w:tcPr>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Spełnienie kryterium jest konieczne do przyznania dofinansowania.</w:t>
            </w:r>
          </w:p>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Projekt niespełniające kryterium kierowane są do poprawy lub uzupełnienia.</w:t>
            </w:r>
          </w:p>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Ocena spełniania kryterium polega na przypisaniu wartości logicznych „tak”, „nie”.</w:t>
            </w:r>
          </w:p>
        </w:tc>
      </w:tr>
      <w:tr w:rsidR="00BD6BA6" w:rsidRPr="00271141" w:rsidTr="00BD6BA6">
        <w:trPr>
          <w:jc w:val="center"/>
        </w:trPr>
        <w:tc>
          <w:tcPr>
            <w:tcW w:w="865" w:type="dxa"/>
          </w:tcPr>
          <w:p w:rsidR="00BD6BA6" w:rsidRPr="00271141" w:rsidRDefault="00BD6BA6" w:rsidP="00912095">
            <w:pPr>
              <w:pStyle w:val="Akapitzlist"/>
              <w:numPr>
                <w:ilvl w:val="0"/>
                <w:numId w:val="62"/>
              </w:numPr>
              <w:spacing w:before="40" w:after="40" w:line="240" w:lineRule="auto"/>
              <w:contextualSpacing w:val="0"/>
            </w:pPr>
          </w:p>
        </w:tc>
        <w:tc>
          <w:tcPr>
            <w:tcW w:w="2410" w:type="dxa"/>
            <w:shd w:val="clear" w:color="auto" w:fill="auto"/>
          </w:tcPr>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Zgodność wsparcia</w:t>
            </w:r>
          </w:p>
        </w:tc>
        <w:tc>
          <w:tcPr>
            <w:tcW w:w="6237" w:type="dxa"/>
            <w:shd w:val="clear" w:color="auto" w:fill="auto"/>
          </w:tcPr>
          <w:p w:rsidR="00BD6BA6" w:rsidRPr="00271141" w:rsidRDefault="00BD6BA6" w:rsidP="00912095">
            <w:pPr>
              <w:pStyle w:val="Akapitzlist"/>
              <w:numPr>
                <w:ilvl w:val="0"/>
                <w:numId w:val="64"/>
              </w:numPr>
              <w:spacing w:before="40" w:after="40" w:line="240" w:lineRule="auto"/>
              <w:jc w:val="both"/>
              <w:rPr>
                <w:rFonts w:cs="Arial"/>
              </w:rPr>
            </w:pPr>
            <w:r w:rsidRPr="00271141">
              <w:rPr>
                <w:rFonts w:cs="Arial"/>
              </w:rPr>
              <w:t xml:space="preserve">Projektodawca </w:t>
            </w:r>
            <w:r w:rsidRPr="00271141" w:rsidDel="00094346">
              <w:rPr>
                <w:rFonts w:cs="Arial"/>
              </w:rPr>
              <w:t xml:space="preserve"> wniesie wkład własn</w:t>
            </w:r>
            <w:r w:rsidRPr="00271141">
              <w:rPr>
                <w:rFonts w:cs="Arial"/>
              </w:rPr>
              <w:t>y</w:t>
            </w:r>
            <w:r w:rsidRPr="00271141" w:rsidDel="00094346">
              <w:rPr>
                <w:rFonts w:cs="Arial"/>
              </w:rPr>
              <w:t xml:space="preserve"> w wysokości </w:t>
            </w:r>
            <w:r w:rsidRPr="00271141">
              <w:rPr>
                <w:rFonts w:cs="Arial"/>
              </w:rPr>
              <w:t xml:space="preserve">nie mniejszej niż określona w </w:t>
            </w:r>
            <w:r w:rsidRPr="00271141">
              <w:rPr>
                <w:rFonts w:cs="Arial"/>
                <w:i/>
              </w:rPr>
              <w:t xml:space="preserve">Szczegółowym Opisie Osi Priorytetowych  Regionalnego Programu Operacyjnego  Województwa Zachodniopomorskiego  2014-2020. </w:t>
            </w:r>
          </w:p>
          <w:p w:rsidR="00BD6BA6" w:rsidRPr="00271141" w:rsidRDefault="00BD6BA6" w:rsidP="00912095">
            <w:pPr>
              <w:pStyle w:val="Akapitzlist"/>
              <w:numPr>
                <w:ilvl w:val="0"/>
                <w:numId w:val="64"/>
              </w:numPr>
              <w:autoSpaceDE w:val="0"/>
              <w:autoSpaceDN w:val="0"/>
              <w:spacing w:after="0" w:line="240" w:lineRule="auto"/>
              <w:jc w:val="both"/>
              <w:rPr>
                <w:rFonts w:cs="Arial"/>
              </w:rPr>
            </w:pPr>
            <w:r w:rsidRPr="00271141">
              <w:rPr>
                <w:rFonts w:cs="Arial"/>
              </w:rPr>
              <w:t>Projekt rozpoczyna się nie później niż w 2018 roku.</w:t>
            </w:r>
          </w:p>
          <w:p w:rsidR="00BD6BA6" w:rsidRPr="00271141" w:rsidRDefault="00BD6BA6" w:rsidP="00912095">
            <w:pPr>
              <w:pStyle w:val="Akapitzlist"/>
              <w:numPr>
                <w:ilvl w:val="0"/>
                <w:numId w:val="64"/>
              </w:numPr>
              <w:autoSpaceDE w:val="0"/>
              <w:autoSpaceDN w:val="0"/>
              <w:spacing w:after="0" w:line="240" w:lineRule="auto"/>
              <w:jc w:val="both"/>
              <w:rPr>
                <w:rFonts w:cs="Arial"/>
              </w:rPr>
            </w:pPr>
            <w:r w:rsidRPr="00271141">
              <w:rPr>
                <w:rFonts w:cs="Arial"/>
              </w:rPr>
              <w:t>Średni koszt objęcia wsparciem uczestnika projektu nie przekracza 16 000,00  zł.</w:t>
            </w:r>
          </w:p>
          <w:p w:rsidR="00BD6BA6" w:rsidRPr="00271141" w:rsidRDefault="00BD6BA6" w:rsidP="00912095">
            <w:pPr>
              <w:pStyle w:val="Akapitzlist"/>
              <w:numPr>
                <w:ilvl w:val="0"/>
                <w:numId w:val="64"/>
              </w:numPr>
              <w:autoSpaceDE w:val="0"/>
              <w:autoSpaceDN w:val="0"/>
              <w:spacing w:after="0" w:line="240" w:lineRule="auto"/>
              <w:jc w:val="both"/>
              <w:rPr>
                <w:rFonts w:cs="Arial"/>
              </w:rPr>
            </w:pPr>
            <w:r w:rsidRPr="00271141">
              <w:rPr>
                <w:rFonts w:cs="Arial"/>
                <w:bCs/>
              </w:rPr>
              <w:lastRenderedPageBreak/>
              <w:t>Projekt skierowany jest do grup docelowych zamieszkujących na  obszarze województwa zachodniopomorskiego w rozumieniu Kodeksu Cywilnego.</w:t>
            </w:r>
          </w:p>
          <w:p w:rsidR="00BD6BA6" w:rsidRPr="00271141" w:rsidRDefault="00BD6BA6" w:rsidP="00912095">
            <w:pPr>
              <w:pStyle w:val="Akapitzlist"/>
              <w:numPr>
                <w:ilvl w:val="0"/>
                <w:numId w:val="64"/>
              </w:numPr>
              <w:autoSpaceDE w:val="0"/>
              <w:autoSpaceDN w:val="0"/>
              <w:spacing w:after="0" w:line="240" w:lineRule="auto"/>
              <w:jc w:val="both"/>
              <w:rPr>
                <w:rFonts w:cs="Arial"/>
              </w:rPr>
            </w:pPr>
            <w:r w:rsidRPr="00271141">
              <w:rPr>
                <w:rFonts w:cs="Arial"/>
              </w:rPr>
              <w:t>W przypadku wsparcia osób bezrobotnych, w ramach projektów OPS/PCPR</w:t>
            </w:r>
            <w:r w:rsidRPr="00271141">
              <w:rPr>
                <w:rFonts w:cs="Arial"/>
                <w:vertAlign w:val="superscript"/>
              </w:rPr>
              <w:t xml:space="preserve"> </w:t>
            </w:r>
            <w:r w:rsidRPr="00271141">
              <w:rPr>
                <w:rFonts w:cs="Arial"/>
              </w:rPr>
              <w:t>(dotyczy również MOPS lub MOPR, w przypadku miast na prawach powiatu) wsparciem są obejmowane osoby bezrobotne, które korzystają z pomocy społecznej lub którym do aktywizacji zawodowej niezbędne jest w pierwszej kolejności udzielenie wsparcia w zakresie integracji społecznej.</w:t>
            </w:r>
          </w:p>
          <w:p w:rsidR="00BD6BA6" w:rsidRPr="00271141" w:rsidRDefault="00BD6BA6" w:rsidP="00912095">
            <w:pPr>
              <w:pStyle w:val="Akapitzlist"/>
              <w:numPr>
                <w:ilvl w:val="0"/>
                <w:numId w:val="64"/>
              </w:numPr>
              <w:autoSpaceDE w:val="0"/>
              <w:autoSpaceDN w:val="0"/>
              <w:spacing w:after="0" w:line="240" w:lineRule="auto"/>
              <w:jc w:val="both"/>
              <w:rPr>
                <w:rFonts w:cs="Arial"/>
              </w:rPr>
            </w:pPr>
            <w:r w:rsidRPr="00271141">
              <w:rPr>
                <w:rFonts w:cs="Arial"/>
              </w:rPr>
              <w:t>Projekt skierowany jest do osób z niepełnosprawnościami w proporcji co najmniej takiej samej jak proporcja osób z niepełnosprawnościami będących klientami danego powiatowego centrum pomocy rodzinie lub ośrodka pomocy społecznej, w stosunku do ogólnej liczby wszystkich klientów danego powiatowego centrum pomocy rodzinie lub ośrodka pomocy społecznej według stanu na dzień 31.12.2017 roku.</w:t>
            </w:r>
          </w:p>
          <w:p w:rsidR="00BD6BA6" w:rsidRPr="00271141" w:rsidRDefault="00BD6BA6" w:rsidP="00912095">
            <w:pPr>
              <w:pStyle w:val="Akapitzlist"/>
              <w:numPr>
                <w:ilvl w:val="0"/>
                <w:numId w:val="64"/>
              </w:numPr>
              <w:autoSpaceDE w:val="0"/>
              <w:autoSpaceDN w:val="0"/>
              <w:spacing w:after="0" w:line="240" w:lineRule="auto"/>
              <w:jc w:val="both"/>
              <w:rPr>
                <w:rFonts w:cs="Arial"/>
              </w:rPr>
            </w:pPr>
            <w:r w:rsidRPr="00271141">
              <w:rPr>
                <w:rFonts w:cs="Arial"/>
                <w:bCs/>
              </w:rPr>
              <w:t xml:space="preserve">Projekt zakłada osiągnięcie wskaźnika efektywności społecznej i zatrudnieniowej dla uczestników na poziomie zgodnym z </w:t>
            </w:r>
            <w:r w:rsidRPr="00271141">
              <w:rPr>
                <w:rFonts w:cs="Arial"/>
                <w:bCs/>
                <w:i/>
              </w:rPr>
              <w:t>Komunikatem Ministra Rozwoju w sprawie wyznaczenia minimalnych poziomów kryterium efektywności społecznej i  zatrudnieniowej dla Regionalnych Programów Operacyjnych:</w:t>
            </w:r>
          </w:p>
          <w:p w:rsidR="00BD6BA6" w:rsidRPr="00271141" w:rsidRDefault="00BD6BA6" w:rsidP="00912095">
            <w:pPr>
              <w:pStyle w:val="Akapitzlist"/>
              <w:numPr>
                <w:ilvl w:val="0"/>
                <w:numId w:val="60"/>
              </w:numPr>
              <w:autoSpaceDE w:val="0"/>
              <w:autoSpaceDN w:val="0"/>
              <w:adjustRightInd w:val="0"/>
              <w:spacing w:after="0" w:line="240" w:lineRule="auto"/>
              <w:ind w:left="1124" w:hanging="425"/>
              <w:contextualSpacing w:val="0"/>
              <w:jc w:val="both"/>
              <w:rPr>
                <w:rFonts w:cs="Arial"/>
              </w:rPr>
            </w:pPr>
            <w:r w:rsidRPr="00271141">
              <w:rPr>
                <w:rFonts w:cs="Arial"/>
                <w:bCs/>
              </w:rPr>
              <w:t>w odniesieniu do osób zagrożonych ubóstwem lub wykluczeniem społecznym,</w:t>
            </w:r>
          </w:p>
          <w:p w:rsidR="00BD6BA6" w:rsidRPr="00271141" w:rsidRDefault="00BD6BA6" w:rsidP="00912095">
            <w:pPr>
              <w:pStyle w:val="Akapitzlist"/>
              <w:numPr>
                <w:ilvl w:val="0"/>
                <w:numId w:val="60"/>
              </w:numPr>
              <w:autoSpaceDE w:val="0"/>
              <w:autoSpaceDN w:val="0"/>
              <w:spacing w:after="0" w:line="240" w:lineRule="auto"/>
              <w:ind w:left="1096"/>
              <w:jc w:val="both"/>
              <w:rPr>
                <w:rFonts w:cs="Arial"/>
              </w:rPr>
            </w:pPr>
            <w:r w:rsidRPr="00271141">
              <w:rPr>
                <w:rFonts w:cs="Arial"/>
                <w:bCs/>
              </w:rPr>
              <w:t>w odniesieniu do osób o znacznym stopniu niepełnosprawności, osób z niepełnosprawnością intelektualną oraz osób z niepełnosprawnościami sprzężonymi</w:t>
            </w:r>
            <w:r w:rsidRPr="00271141">
              <w:rPr>
                <w:rFonts w:cs="Arial"/>
              </w:rPr>
              <w:t>.</w:t>
            </w:r>
          </w:p>
          <w:p w:rsidR="00BD6BA6" w:rsidRPr="00271141" w:rsidRDefault="00BD6BA6" w:rsidP="00912095">
            <w:pPr>
              <w:pStyle w:val="Akapitzlist"/>
              <w:numPr>
                <w:ilvl w:val="0"/>
                <w:numId w:val="64"/>
              </w:numPr>
              <w:jc w:val="both"/>
              <w:rPr>
                <w:rFonts w:cs="Arial"/>
                <w:bCs/>
              </w:rPr>
            </w:pPr>
            <w:r w:rsidRPr="00271141">
              <w:rPr>
                <w:rFonts w:cs="Arial"/>
                <w:bCs/>
              </w:rPr>
              <w:t xml:space="preserve">Realizowane w ramach projektu formy wsparcia prowadzące do nabycia/podniesienia kwalifikacji kończą się uzyskaniem dokumentu potwierdzającego nabyte kwalifikacje </w:t>
            </w:r>
            <w:r w:rsidRPr="00271141">
              <w:rPr>
                <w:rFonts w:cs="Arial"/>
              </w:rPr>
              <w:t xml:space="preserve">w rozumieniu </w:t>
            </w:r>
            <w:r w:rsidRPr="00271141">
              <w:rPr>
                <w:rFonts w:cs="Arial"/>
                <w:i/>
              </w:rPr>
              <w:t>Wytycznych w zakresie monitorowania postępu rzeczowego realizacji programów operacyjnych na lata 2014-2020</w:t>
            </w:r>
            <w:r w:rsidRPr="00271141">
              <w:rPr>
                <w:rFonts w:cs="Arial"/>
                <w:bCs/>
              </w:rPr>
              <w:t>.</w:t>
            </w:r>
          </w:p>
          <w:p w:rsidR="00BD6BA6" w:rsidRPr="00271141" w:rsidRDefault="00BD6BA6" w:rsidP="00912095">
            <w:pPr>
              <w:pStyle w:val="Akapitzlist"/>
              <w:numPr>
                <w:ilvl w:val="0"/>
                <w:numId w:val="64"/>
              </w:numPr>
              <w:jc w:val="both"/>
              <w:rPr>
                <w:rFonts w:cs="Arial"/>
              </w:rPr>
            </w:pPr>
            <w:r w:rsidRPr="00271141">
              <w:rPr>
                <w:rFonts w:cs="Arial"/>
              </w:rPr>
              <w:t>W projekcie należy obowiązkowo stosować przynajmniej  jedną z wymienionych form pracy:</w:t>
            </w:r>
          </w:p>
          <w:p w:rsidR="00BD6BA6" w:rsidRPr="00CE7608" w:rsidRDefault="00BD6BA6" w:rsidP="00912095">
            <w:pPr>
              <w:pStyle w:val="Akapitzlist"/>
              <w:numPr>
                <w:ilvl w:val="1"/>
                <w:numId w:val="171"/>
              </w:numPr>
              <w:autoSpaceDE w:val="0"/>
              <w:autoSpaceDN w:val="0"/>
              <w:spacing w:after="0" w:line="240" w:lineRule="auto"/>
              <w:jc w:val="both"/>
              <w:rPr>
                <w:rFonts w:cs="Arial"/>
              </w:rPr>
            </w:pPr>
            <w:r w:rsidRPr="00CE7608">
              <w:rPr>
                <w:rFonts w:cs="Arial"/>
              </w:rPr>
              <w:t xml:space="preserve">kontrakt socjalny lub indywidualny program, o </w:t>
            </w:r>
            <w:r w:rsidRPr="00CE7608">
              <w:rPr>
                <w:rFonts w:cs="Arial"/>
              </w:rPr>
              <w:lastRenderedPageBreak/>
              <w:t>którym mowa w ustawie z dnia 12 marca 2004 r. o pomocy społecznej lub dokumentów równoważnych w przypadku PCPR;</w:t>
            </w:r>
          </w:p>
          <w:p w:rsidR="00BD6BA6" w:rsidRPr="00271141" w:rsidRDefault="00BD6BA6" w:rsidP="00912095">
            <w:pPr>
              <w:pStyle w:val="Akapitzlist"/>
              <w:numPr>
                <w:ilvl w:val="1"/>
                <w:numId w:val="171"/>
              </w:numPr>
              <w:autoSpaceDE w:val="0"/>
              <w:autoSpaceDN w:val="0"/>
              <w:spacing w:after="0" w:line="240" w:lineRule="auto"/>
              <w:contextualSpacing w:val="0"/>
              <w:jc w:val="both"/>
              <w:rPr>
                <w:rFonts w:cs="Arial"/>
              </w:rPr>
            </w:pPr>
            <w:r w:rsidRPr="00271141">
              <w:rPr>
                <w:rFonts w:cs="Arial"/>
              </w:rPr>
              <w:t xml:space="preserve"> program aktywności lokalnej w formie lokalnych programów pomocy społecznej, o których mowa w art. 110 ust. 10 oraz art. 112 ust. 13 ustawy z dnia 12 marca 2004 r. o pomocy społecznej;</w:t>
            </w:r>
          </w:p>
          <w:p w:rsidR="00BD6BA6" w:rsidRPr="00271141" w:rsidRDefault="00BD6BA6" w:rsidP="00912095">
            <w:pPr>
              <w:pStyle w:val="Akapitzlist"/>
              <w:numPr>
                <w:ilvl w:val="1"/>
                <w:numId w:val="171"/>
              </w:numPr>
              <w:autoSpaceDE w:val="0"/>
              <w:autoSpaceDN w:val="0"/>
              <w:spacing w:after="0" w:line="240" w:lineRule="auto"/>
              <w:contextualSpacing w:val="0"/>
              <w:jc w:val="both"/>
              <w:rPr>
                <w:rFonts w:cs="Arial"/>
              </w:rPr>
            </w:pPr>
            <w:r w:rsidRPr="00271141">
              <w:rPr>
                <w:rFonts w:cs="Arial"/>
              </w:rPr>
              <w:t>projekty socjalne.</w:t>
            </w:r>
          </w:p>
          <w:p w:rsidR="00BD6BA6" w:rsidRPr="00271141" w:rsidRDefault="00BD6BA6" w:rsidP="00912095">
            <w:pPr>
              <w:pStyle w:val="Akapitzlist"/>
              <w:numPr>
                <w:ilvl w:val="0"/>
                <w:numId w:val="64"/>
              </w:numPr>
              <w:jc w:val="both"/>
              <w:rPr>
                <w:rFonts w:cs="Arial"/>
                <w:bCs/>
              </w:rPr>
            </w:pPr>
            <w:r w:rsidRPr="00271141">
              <w:rPr>
                <w:rFonts w:cs="Arial"/>
              </w:rPr>
              <w:t>Usługi aktywnej integracji o charakterze zawodowym dla osób, rodzin i środowisk zagrożonych ubóstwem lub wykluczeniem społecznym nie mogą stanowić pierwszego elementu wsparcia w ramach ścieżki reintegracji.</w:t>
            </w:r>
          </w:p>
          <w:p w:rsidR="00BD6BA6" w:rsidRPr="00271141" w:rsidRDefault="00BD6BA6" w:rsidP="00912095">
            <w:pPr>
              <w:pStyle w:val="Akapitzlist"/>
              <w:numPr>
                <w:ilvl w:val="0"/>
                <w:numId w:val="64"/>
              </w:numPr>
              <w:jc w:val="both"/>
              <w:rPr>
                <w:rFonts w:cs="Arial"/>
              </w:rPr>
            </w:pPr>
            <w:r w:rsidRPr="00271141">
              <w:rPr>
                <w:rFonts w:cs="Arial"/>
              </w:rPr>
              <w:t xml:space="preserve">OPS i PCPR nie wdrażają samodzielnie usług aktywizacji zawodowej. </w:t>
            </w:r>
          </w:p>
          <w:p w:rsidR="00BD6BA6" w:rsidRPr="00271141" w:rsidRDefault="00BD6BA6" w:rsidP="00BD6BA6">
            <w:pPr>
              <w:pStyle w:val="Akapitzlist"/>
              <w:numPr>
                <w:ilvl w:val="0"/>
                <w:numId w:val="0"/>
              </w:numPr>
              <w:ind w:left="714"/>
              <w:jc w:val="both"/>
              <w:rPr>
                <w:rFonts w:cs="Arial"/>
              </w:rPr>
            </w:pPr>
            <w:r w:rsidRPr="00271141">
              <w:rPr>
                <w:rFonts w:cs="Arial"/>
              </w:rPr>
              <w:t>Usługi aktywnej integracji o charakterze zawodowym w ramach projektów OPS lub PCPR są realizowane:</w:t>
            </w:r>
          </w:p>
          <w:p w:rsidR="00BD6BA6" w:rsidRPr="00271141" w:rsidRDefault="00BD6BA6" w:rsidP="00912095">
            <w:pPr>
              <w:pStyle w:val="Akapitzlist"/>
              <w:numPr>
                <w:ilvl w:val="0"/>
                <w:numId w:val="226"/>
              </w:numPr>
              <w:autoSpaceDE w:val="0"/>
              <w:autoSpaceDN w:val="0"/>
              <w:spacing w:after="0" w:line="240" w:lineRule="auto"/>
              <w:ind w:left="1096"/>
              <w:contextualSpacing w:val="0"/>
              <w:jc w:val="both"/>
              <w:rPr>
                <w:rFonts w:cs="Arial"/>
              </w:rPr>
            </w:pPr>
            <w:r w:rsidRPr="00271141">
              <w:rPr>
                <w:rFonts w:cs="Arial"/>
              </w:rPr>
              <w:t xml:space="preserve">przez partnerów OPS lub PCPR w ramach projektów partnerskich, </w:t>
            </w:r>
          </w:p>
          <w:p w:rsidR="00BD6BA6" w:rsidRPr="00271141" w:rsidRDefault="00BD6BA6" w:rsidP="00912095">
            <w:pPr>
              <w:pStyle w:val="Akapitzlist"/>
              <w:numPr>
                <w:ilvl w:val="0"/>
                <w:numId w:val="226"/>
              </w:numPr>
              <w:autoSpaceDE w:val="0"/>
              <w:autoSpaceDN w:val="0"/>
              <w:spacing w:after="0" w:line="240" w:lineRule="auto"/>
              <w:ind w:left="1096"/>
              <w:contextualSpacing w:val="0"/>
              <w:jc w:val="both"/>
              <w:rPr>
                <w:rFonts w:cs="Arial"/>
              </w:rPr>
            </w:pPr>
            <w:r w:rsidRPr="00271141">
              <w:rPr>
                <w:rFonts w:cs="Arial"/>
              </w:rPr>
              <w:t xml:space="preserve">przez PUP na podstawie porozumienia o realizacji PAI, o którym mowa w ustawie z dnia 20 kwietnia 2004 r. o </w:t>
            </w:r>
            <w:r w:rsidRPr="00271141">
              <w:rPr>
                <w:rFonts w:cs="Arial"/>
                <w:i/>
              </w:rPr>
              <w:t xml:space="preserve">promocji zatrudnienia i instytucjach rynku pracy </w:t>
            </w:r>
            <w:r w:rsidRPr="00271141">
              <w:rPr>
                <w:rFonts w:cs="Arial"/>
              </w:rPr>
              <w:t>i na zasadach określonych w tej ustawie,</w:t>
            </w:r>
          </w:p>
          <w:p w:rsidR="00BD6BA6" w:rsidRPr="00271141" w:rsidRDefault="00BD6BA6" w:rsidP="00912095">
            <w:pPr>
              <w:pStyle w:val="Akapitzlist"/>
              <w:numPr>
                <w:ilvl w:val="0"/>
                <w:numId w:val="226"/>
              </w:numPr>
              <w:autoSpaceDE w:val="0"/>
              <w:autoSpaceDN w:val="0"/>
              <w:spacing w:after="0" w:line="240" w:lineRule="auto"/>
              <w:ind w:left="1096"/>
              <w:contextualSpacing w:val="0"/>
              <w:jc w:val="both"/>
              <w:rPr>
                <w:rFonts w:cs="Arial"/>
              </w:rPr>
            </w:pPr>
            <w:r w:rsidRPr="00271141">
              <w:rPr>
                <w:rFonts w:cs="Arial"/>
              </w:rPr>
              <w:t xml:space="preserve">przez podmioty wybrane w ramach zlecenia zadania publicznego na zasadach określonych w ustawie z dnia 24 kwietnia 2003 r. o </w:t>
            </w:r>
            <w:r w:rsidRPr="00271141">
              <w:rPr>
                <w:rFonts w:cs="Arial"/>
                <w:i/>
              </w:rPr>
              <w:t>działalności pożytku publicznego i o wolontariacie</w:t>
            </w:r>
            <w:r w:rsidRPr="00271141">
              <w:rPr>
                <w:rFonts w:cs="Arial"/>
              </w:rPr>
              <w:t>,</w:t>
            </w:r>
          </w:p>
          <w:p w:rsidR="00BD6BA6" w:rsidRPr="00271141" w:rsidRDefault="00BD6BA6" w:rsidP="00912095">
            <w:pPr>
              <w:pStyle w:val="Akapitzlist"/>
              <w:numPr>
                <w:ilvl w:val="0"/>
                <w:numId w:val="226"/>
              </w:numPr>
              <w:autoSpaceDE w:val="0"/>
              <w:autoSpaceDN w:val="0"/>
              <w:spacing w:after="0" w:line="240" w:lineRule="auto"/>
              <w:ind w:left="1096"/>
              <w:contextualSpacing w:val="0"/>
              <w:jc w:val="both"/>
              <w:rPr>
                <w:rFonts w:cs="Arial"/>
              </w:rPr>
            </w:pPr>
            <w:r w:rsidRPr="00271141">
              <w:rPr>
                <w:rFonts w:cs="Arial"/>
              </w:rPr>
              <w:t>przez podmioty danej jednostki samorządu terytorialnego wyspecjalizowane w zakresie reintegracji zawodowej, o ile zostaną wskazane we wniosku o dofinansowanie projektu jako  realizatorzy projektu.</w:t>
            </w:r>
          </w:p>
          <w:p w:rsidR="00BD6BA6" w:rsidRPr="00271141" w:rsidRDefault="00BD6BA6" w:rsidP="00912095">
            <w:pPr>
              <w:pStyle w:val="Akapitzlist"/>
              <w:numPr>
                <w:ilvl w:val="0"/>
                <w:numId w:val="64"/>
              </w:numPr>
              <w:jc w:val="both"/>
              <w:rPr>
                <w:rFonts w:cs="Arial"/>
                <w:bCs/>
              </w:rPr>
            </w:pPr>
            <w:r w:rsidRPr="00271141">
              <w:rPr>
                <w:rFonts w:cs="Arial"/>
              </w:rPr>
              <w:t xml:space="preserve">Projekt zakłada, że wparcie osób, rodzin i środowisk zagrożonych ubóstwem lub wykluczeniem społecznym odbywa się w oparciu o ścieżkę reintegracji, stworzoną indywidualnie dla każdej osoby, rodziny, środowiska zagrożonych ubóstwem lub wykluczeniem społecznym, z uwzględnieniem diagnozy sytuacji problemowej, zasobów, </w:t>
            </w:r>
            <w:r w:rsidRPr="00271141">
              <w:rPr>
                <w:rFonts w:cs="Arial"/>
              </w:rPr>
              <w:lastRenderedPageBreak/>
              <w:t>potencjału, predyspozycji, potrzeb. Zaprojektowane wsparcie nie może ograniczać możliwości dostępu do poszczególnych rodzajów instrumentów aktywnej integracji.</w:t>
            </w:r>
          </w:p>
          <w:p w:rsidR="00BD6BA6" w:rsidRPr="00271141" w:rsidRDefault="00BD6BA6" w:rsidP="00912095">
            <w:pPr>
              <w:pStyle w:val="Akapitzlist"/>
              <w:numPr>
                <w:ilvl w:val="0"/>
                <w:numId w:val="64"/>
              </w:numPr>
              <w:jc w:val="both"/>
              <w:rPr>
                <w:rFonts w:cs="Arial"/>
                <w:bCs/>
              </w:rPr>
            </w:pPr>
            <w:r w:rsidRPr="00271141">
              <w:rPr>
                <w:rFonts w:cs="Arial"/>
              </w:rPr>
              <w:t>Projekt zakłada, że podmioty realizujące projekt będą informowały właściwy powiatowy urząd pracy o zamierzonym działaniu oraz  będą pozyskiwały informacje nt. zrealizowanych lub planowanych do realizacji przez powiatowy urząd pracy form wsparcia na rzecz danej osoby.</w:t>
            </w:r>
          </w:p>
        </w:tc>
        <w:tc>
          <w:tcPr>
            <w:tcW w:w="5088" w:type="dxa"/>
            <w:shd w:val="clear" w:color="auto" w:fill="auto"/>
          </w:tcPr>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lastRenderedPageBreak/>
              <w:t>Spełnienie kryterium jest konieczne do przyznania dofinansowania.</w:t>
            </w:r>
          </w:p>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Projekt niespełniające kryterium kierowane są do poprawy lub uzupełnienia.</w:t>
            </w:r>
          </w:p>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Ocena spełniania kryterium polega na przypisaniu wartości logicznych „tak”, „nie”.</w:t>
            </w:r>
          </w:p>
        </w:tc>
      </w:tr>
    </w:tbl>
    <w:p w:rsidR="002C7BF5" w:rsidRDefault="002C7BF5" w:rsidP="007E2858">
      <w:pPr>
        <w:rPr>
          <w:rFonts w:ascii="Myriad Pro" w:hAnsi="Myriad Pro"/>
          <w:b/>
          <w:sz w:val="20"/>
        </w:rPr>
      </w:pPr>
    </w:p>
    <w:p w:rsidR="00BD6BA6" w:rsidRPr="001E5E6C" w:rsidRDefault="00BD6BA6" w:rsidP="007E2858">
      <w:pPr>
        <w:autoSpaceDE w:val="0"/>
        <w:autoSpaceDN w:val="0"/>
        <w:adjustRightInd w:val="0"/>
        <w:jc w:val="center"/>
        <w:rPr>
          <w:rFonts w:ascii="Myriad Pro" w:hAnsi="Myriad Pro" w:cs="Arial"/>
          <w:b/>
          <w:bCs/>
          <w:sz w:val="20"/>
        </w:rPr>
      </w:pPr>
      <w:r>
        <w:rPr>
          <w:rFonts w:ascii="Myriad Pro" w:eastAsiaTheme="majorEastAsia" w:hAnsi="Myriad Pro" w:cs="Arial"/>
          <w:b/>
          <w:bCs/>
          <w:sz w:val="20"/>
        </w:rPr>
        <w:t xml:space="preserve">Kryteria ogólne przyjęte Uchwałą </w:t>
      </w:r>
      <w:r w:rsidRPr="002456AE">
        <w:rPr>
          <w:rFonts w:ascii="Myriad Pro" w:hAnsi="Myriad Pro" w:cs="Arial"/>
          <w:b/>
          <w:bCs/>
          <w:sz w:val="20"/>
        </w:rPr>
        <w:t>Nr</w:t>
      </w:r>
      <w:r>
        <w:rPr>
          <w:rFonts w:ascii="Myriad Pro" w:hAnsi="Myriad Pro" w:cs="Arial"/>
          <w:b/>
          <w:bCs/>
          <w:sz w:val="20"/>
        </w:rPr>
        <w:t xml:space="preserve"> 83/17 Komitetu Monitorującego RPO WZ 2014-2020 </w:t>
      </w:r>
      <w:r w:rsidRPr="002456AE">
        <w:rPr>
          <w:rFonts w:ascii="Myriad Pro" w:hAnsi="Myriad Pro" w:cs="Arial"/>
          <w:b/>
          <w:bCs/>
          <w:sz w:val="20"/>
        </w:rPr>
        <w:t xml:space="preserve">z dnia </w:t>
      </w:r>
      <w:r>
        <w:rPr>
          <w:rFonts w:ascii="Myriad Pro" w:hAnsi="Myriad Pro" w:cs="Arial"/>
          <w:b/>
          <w:bCs/>
          <w:sz w:val="20"/>
        </w:rPr>
        <w:t>23 listopada 2017</w:t>
      </w:r>
      <w:r w:rsidRPr="00BC2A19">
        <w:rPr>
          <w:rFonts w:ascii="Myriad Pro" w:hAnsi="Myriad Pro" w:cs="Arial"/>
          <w:b/>
          <w:bCs/>
          <w:sz w:val="20"/>
        </w:rPr>
        <w:t xml:space="preserve"> r.</w:t>
      </w:r>
      <w:r>
        <w:rPr>
          <w:rFonts w:ascii="Myriad Pro" w:hAnsi="Myriad Pro" w:cs="Arial"/>
          <w:b/>
          <w:bCs/>
          <w:sz w:val="20"/>
        </w:rPr>
        <w:t xml:space="preserve"> </w:t>
      </w:r>
      <w:r w:rsidRPr="00077747">
        <w:rPr>
          <w:rFonts w:ascii="Myriad Pro" w:hAnsi="Myriad Pro" w:cs="Arial"/>
          <w:b/>
          <w:bCs/>
          <w:sz w:val="20"/>
        </w:rPr>
        <w:t>(tryb konkursowy)</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38"/>
        <w:gridCol w:w="12522"/>
      </w:tblGrid>
      <w:tr w:rsidR="00BD6BA6" w:rsidRPr="00271141" w:rsidTr="00BD6BA6">
        <w:trPr>
          <w:trHeight w:val="313"/>
          <w:jc w:val="center"/>
        </w:trPr>
        <w:tc>
          <w:tcPr>
            <w:tcW w:w="1938" w:type="dxa"/>
            <w:shd w:val="clear" w:color="auto" w:fill="B6DDE8"/>
          </w:tcPr>
          <w:p w:rsidR="00BD6BA6" w:rsidRPr="00271141" w:rsidRDefault="00BD6BA6" w:rsidP="00BD6BA6">
            <w:pPr>
              <w:spacing w:before="40" w:after="40" w:line="240" w:lineRule="auto"/>
              <w:rPr>
                <w:rFonts w:ascii="Myriad Pro" w:hAnsi="Myriad Pro" w:cs="Arial"/>
                <w:sz w:val="20"/>
              </w:rPr>
            </w:pPr>
            <w:r w:rsidRPr="00271141">
              <w:rPr>
                <w:rFonts w:ascii="Myriad Pro" w:hAnsi="Myriad Pro" w:cs="Arial"/>
                <w:sz w:val="20"/>
              </w:rPr>
              <w:t>Oś priorytetowa</w:t>
            </w:r>
          </w:p>
        </w:tc>
        <w:tc>
          <w:tcPr>
            <w:tcW w:w="12522" w:type="dxa"/>
            <w:shd w:val="clear" w:color="auto" w:fill="B6DDE8"/>
          </w:tcPr>
          <w:p w:rsidR="00BD6BA6" w:rsidRPr="00271141" w:rsidRDefault="00BD6BA6" w:rsidP="00BD6BA6">
            <w:pPr>
              <w:spacing w:before="40" w:after="40" w:line="240" w:lineRule="auto"/>
              <w:rPr>
                <w:rFonts w:ascii="Myriad Pro" w:hAnsi="Myriad Pro" w:cs="Arial"/>
                <w:sz w:val="20"/>
              </w:rPr>
            </w:pPr>
            <w:r w:rsidRPr="00271141">
              <w:rPr>
                <w:rFonts w:ascii="Myriad Pro" w:eastAsia="MyriadPro-Regular" w:hAnsi="Myriad Pro" w:cs="Arial"/>
                <w:sz w:val="20"/>
              </w:rPr>
              <w:t>VII Włączenie społeczne</w:t>
            </w:r>
          </w:p>
        </w:tc>
      </w:tr>
      <w:tr w:rsidR="00BD6BA6" w:rsidRPr="00271141" w:rsidTr="00BD6BA6">
        <w:trPr>
          <w:trHeight w:val="553"/>
          <w:jc w:val="center"/>
        </w:trPr>
        <w:tc>
          <w:tcPr>
            <w:tcW w:w="1938" w:type="dxa"/>
            <w:shd w:val="clear" w:color="auto" w:fill="B6DDE8"/>
          </w:tcPr>
          <w:p w:rsidR="00BD6BA6" w:rsidRPr="00271141" w:rsidRDefault="00BD6BA6" w:rsidP="00BD6BA6">
            <w:pPr>
              <w:spacing w:before="40" w:after="40" w:line="240" w:lineRule="auto"/>
              <w:rPr>
                <w:rFonts w:ascii="Myriad Pro" w:hAnsi="Myriad Pro" w:cs="Arial"/>
                <w:sz w:val="20"/>
              </w:rPr>
            </w:pPr>
            <w:r w:rsidRPr="00271141">
              <w:rPr>
                <w:rFonts w:ascii="Myriad Pro" w:hAnsi="Myriad Pro" w:cs="Arial"/>
                <w:sz w:val="20"/>
              </w:rPr>
              <w:t>Priorytet Inwestycyjny</w:t>
            </w:r>
          </w:p>
        </w:tc>
        <w:tc>
          <w:tcPr>
            <w:tcW w:w="12522" w:type="dxa"/>
            <w:shd w:val="clear" w:color="auto" w:fill="B6DDE8"/>
          </w:tcPr>
          <w:p w:rsidR="00BD6BA6" w:rsidRPr="00271141" w:rsidRDefault="00BD6BA6" w:rsidP="00BD6BA6">
            <w:pPr>
              <w:spacing w:before="40" w:after="40" w:line="240" w:lineRule="auto"/>
              <w:rPr>
                <w:rFonts w:ascii="Myriad Pro" w:hAnsi="Myriad Pro" w:cs="Arial"/>
                <w:iCs/>
                <w:sz w:val="20"/>
              </w:rPr>
            </w:pPr>
            <w:r w:rsidRPr="00271141">
              <w:rPr>
                <w:rFonts w:ascii="Myriad Pro" w:eastAsia="MyriadPro-Regular" w:hAnsi="Myriad Pro" w:cs="Arial"/>
                <w:sz w:val="20"/>
              </w:rPr>
              <w:t>9i Aktywne włączenie, w tym z myślą o promowaniu równych szans oraz aktywnego uczestnictwa i zwiększaniu szans na zatrudnienie</w:t>
            </w:r>
          </w:p>
        </w:tc>
      </w:tr>
      <w:tr w:rsidR="00BD6BA6" w:rsidRPr="00271141" w:rsidTr="00BD6BA6">
        <w:trPr>
          <w:trHeight w:val="553"/>
          <w:jc w:val="center"/>
        </w:trPr>
        <w:tc>
          <w:tcPr>
            <w:tcW w:w="1938" w:type="dxa"/>
            <w:shd w:val="clear" w:color="auto" w:fill="B6DDE8"/>
          </w:tcPr>
          <w:p w:rsidR="00BD6BA6" w:rsidRPr="00271141" w:rsidRDefault="00BD6BA6" w:rsidP="00BD6BA6">
            <w:pPr>
              <w:spacing w:before="40" w:after="40" w:line="240" w:lineRule="auto"/>
              <w:rPr>
                <w:rFonts w:ascii="Myriad Pro" w:hAnsi="Myriad Pro" w:cs="Arial"/>
                <w:sz w:val="20"/>
              </w:rPr>
            </w:pPr>
            <w:r w:rsidRPr="00271141">
              <w:rPr>
                <w:rFonts w:ascii="Myriad Pro" w:hAnsi="Myriad Pro" w:cs="Arial"/>
                <w:sz w:val="20"/>
              </w:rPr>
              <w:t>Działanie</w:t>
            </w:r>
          </w:p>
        </w:tc>
        <w:tc>
          <w:tcPr>
            <w:tcW w:w="12522" w:type="dxa"/>
            <w:shd w:val="clear" w:color="auto" w:fill="B6DDE8"/>
          </w:tcPr>
          <w:p w:rsidR="00BD6BA6" w:rsidRPr="00271141" w:rsidRDefault="00BD6BA6" w:rsidP="00BD6BA6">
            <w:pPr>
              <w:autoSpaceDE w:val="0"/>
              <w:autoSpaceDN w:val="0"/>
              <w:adjustRightInd w:val="0"/>
              <w:spacing w:after="0" w:line="240" w:lineRule="auto"/>
              <w:rPr>
                <w:rFonts w:ascii="Myriad Pro" w:eastAsia="MyriadPro-Regular" w:hAnsi="Myriad Pro" w:cs="Arial"/>
                <w:sz w:val="20"/>
              </w:rPr>
            </w:pPr>
            <w:r w:rsidRPr="00271141">
              <w:rPr>
                <w:rFonts w:ascii="Myriad Pro" w:eastAsia="MyriadPro-Regular" w:hAnsi="Myriad Pro" w:cs="Arial"/>
                <w:sz w:val="20"/>
              </w:rPr>
              <w:t>7.1 Programy na rzecz integracji osób i rodzin zagrożonych ubóstwem i/lub wykluczeniem społecznym ukierunkowane na aktywizację</w:t>
            </w:r>
          </w:p>
          <w:p w:rsidR="00BD6BA6" w:rsidRPr="00271141" w:rsidRDefault="00BD6BA6" w:rsidP="00BD6BA6">
            <w:pPr>
              <w:spacing w:before="40" w:after="40" w:line="240" w:lineRule="auto"/>
              <w:ind w:left="346" w:hanging="346"/>
              <w:rPr>
                <w:rFonts w:ascii="Myriad Pro" w:hAnsi="Myriad Pro" w:cs="Arial"/>
                <w:sz w:val="20"/>
              </w:rPr>
            </w:pPr>
            <w:r w:rsidRPr="00271141">
              <w:rPr>
                <w:rFonts w:ascii="Myriad Pro" w:eastAsia="MyriadPro-Regular" w:hAnsi="Myriad Pro" w:cs="Arial"/>
                <w:sz w:val="20"/>
              </w:rPr>
              <w:t>społeczno-zawodową wykorzystującą instrumenty aktywizacji edukacyjnej, społecznej, zawodowej</w:t>
            </w:r>
          </w:p>
        </w:tc>
      </w:tr>
      <w:tr w:rsidR="00BD6BA6" w:rsidRPr="00271141" w:rsidTr="00BD6BA6">
        <w:trPr>
          <w:trHeight w:val="482"/>
          <w:jc w:val="center"/>
        </w:trPr>
        <w:tc>
          <w:tcPr>
            <w:tcW w:w="1938" w:type="dxa"/>
            <w:shd w:val="clear" w:color="auto" w:fill="B6DDE8"/>
          </w:tcPr>
          <w:p w:rsidR="00BD6BA6" w:rsidRPr="00271141" w:rsidRDefault="00BD6BA6" w:rsidP="00BD6BA6">
            <w:pPr>
              <w:spacing w:before="40" w:after="40" w:line="240" w:lineRule="auto"/>
              <w:rPr>
                <w:rFonts w:ascii="Myriad Pro" w:hAnsi="Myriad Pro" w:cs="Arial"/>
                <w:sz w:val="20"/>
              </w:rPr>
            </w:pPr>
            <w:r w:rsidRPr="00271141">
              <w:rPr>
                <w:rFonts w:ascii="Myriad Pro" w:hAnsi="Myriad Pro" w:cs="Arial"/>
                <w:sz w:val="20"/>
              </w:rPr>
              <w:t>Typ projektu</w:t>
            </w:r>
          </w:p>
        </w:tc>
        <w:tc>
          <w:tcPr>
            <w:tcW w:w="12522" w:type="dxa"/>
            <w:shd w:val="clear" w:color="auto" w:fill="B6DDE8"/>
          </w:tcPr>
          <w:p w:rsidR="00BD6BA6" w:rsidRPr="00271141" w:rsidRDefault="00BD6BA6" w:rsidP="00912095">
            <w:pPr>
              <w:pStyle w:val="Akapitzlist"/>
              <w:numPr>
                <w:ilvl w:val="0"/>
                <w:numId w:val="65"/>
              </w:numPr>
              <w:autoSpaceDE w:val="0"/>
              <w:autoSpaceDN w:val="0"/>
              <w:adjustRightInd w:val="0"/>
              <w:spacing w:after="0" w:line="240" w:lineRule="auto"/>
              <w:ind w:left="346"/>
              <w:rPr>
                <w:rFonts w:eastAsia="MyriadPro-Regular" w:cs="Arial"/>
              </w:rPr>
            </w:pPr>
            <w:r w:rsidRPr="00271141">
              <w:rPr>
                <w:rFonts w:eastAsia="MyriadPro-Regular" w:cs="Arial"/>
              </w:rPr>
              <w:t>Wzmocnienie potencjału społeczności lokalnych na obszarach rewitalizowanych - Schemat A dot. wsparcia na przygotowanie lub aktualizację lokalnych programów rewitalizacji, schemat B dot. wsparcia we wdrażaniu projektów zapisanych w LPR.</w:t>
            </w:r>
          </w:p>
        </w:tc>
      </w:tr>
    </w:tbl>
    <w:p w:rsidR="00FD09C4" w:rsidRDefault="00FD09C4" w:rsidP="00BD6BA6">
      <w:pPr>
        <w:spacing w:after="0"/>
        <w:rPr>
          <w:rFonts w:ascii="Myriad Pro" w:hAnsi="Myriad Pro"/>
          <w:b/>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2840"/>
        <w:gridCol w:w="6095"/>
        <w:gridCol w:w="4733"/>
      </w:tblGrid>
      <w:tr w:rsidR="00BD6BA6" w:rsidRPr="00271141" w:rsidTr="00BD6BA6">
        <w:trPr>
          <w:jc w:val="center"/>
        </w:trPr>
        <w:tc>
          <w:tcPr>
            <w:tcW w:w="14175" w:type="dxa"/>
            <w:gridSpan w:val="4"/>
            <w:shd w:val="clear" w:color="auto" w:fill="D9D9D9" w:themeFill="background1" w:themeFillShade="D9"/>
          </w:tcPr>
          <w:p w:rsidR="00BD6BA6" w:rsidRPr="00271141" w:rsidRDefault="00BD6BA6" w:rsidP="00BD6BA6">
            <w:pPr>
              <w:spacing w:before="40" w:after="40" w:line="240" w:lineRule="auto"/>
              <w:jc w:val="center"/>
              <w:rPr>
                <w:rFonts w:ascii="Myriad Pro" w:hAnsi="Myriad Pro" w:cs="Arial"/>
                <w:sz w:val="20"/>
              </w:rPr>
            </w:pPr>
            <w:r w:rsidRPr="00271141">
              <w:rPr>
                <w:rFonts w:ascii="Myriad Pro" w:hAnsi="Myriad Pro" w:cs="Arial"/>
                <w:b/>
                <w:sz w:val="20"/>
              </w:rPr>
              <w:t>Kryteria wykonalności</w:t>
            </w:r>
          </w:p>
        </w:tc>
      </w:tr>
      <w:tr w:rsidR="00BD6BA6" w:rsidRPr="00271141" w:rsidTr="00BD6BA6">
        <w:trPr>
          <w:jc w:val="center"/>
        </w:trPr>
        <w:tc>
          <w:tcPr>
            <w:tcW w:w="507" w:type="dxa"/>
          </w:tcPr>
          <w:p w:rsidR="00BD6BA6" w:rsidRPr="00271141" w:rsidRDefault="00BD6BA6" w:rsidP="00BD6BA6">
            <w:pPr>
              <w:spacing w:before="40" w:after="40" w:line="240" w:lineRule="auto"/>
              <w:jc w:val="center"/>
              <w:rPr>
                <w:rFonts w:ascii="Myriad Pro" w:hAnsi="Myriad Pro" w:cs="Arial"/>
                <w:sz w:val="20"/>
              </w:rPr>
            </w:pPr>
            <w:proofErr w:type="spellStart"/>
            <w:r w:rsidRPr="00271141">
              <w:rPr>
                <w:rFonts w:ascii="Myriad Pro" w:hAnsi="Myriad Pro" w:cs="Arial"/>
                <w:sz w:val="20"/>
              </w:rPr>
              <w:t>L.p</w:t>
            </w:r>
            <w:proofErr w:type="spellEnd"/>
          </w:p>
        </w:tc>
        <w:tc>
          <w:tcPr>
            <w:tcW w:w="2840" w:type="dxa"/>
          </w:tcPr>
          <w:p w:rsidR="00BD6BA6" w:rsidRPr="00271141" w:rsidRDefault="00BD6BA6" w:rsidP="00BD6BA6">
            <w:pPr>
              <w:spacing w:before="40" w:after="40" w:line="240" w:lineRule="auto"/>
              <w:jc w:val="center"/>
              <w:rPr>
                <w:rFonts w:ascii="Myriad Pro" w:hAnsi="Myriad Pro" w:cs="Arial"/>
                <w:sz w:val="20"/>
              </w:rPr>
            </w:pPr>
            <w:r w:rsidRPr="00271141">
              <w:rPr>
                <w:rFonts w:ascii="Myriad Pro" w:hAnsi="Myriad Pro" w:cs="Arial"/>
                <w:sz w:val="20"/>
              </w:rPr>
              <w:t>Nazwa kryterium</w:t>
            </w:r>
          </w:p>
        </w:tc>
        <w:tc>
          <w:tcPr>
            <w:tcW w:w="6095" w:type="dxa"/>
          </w:tcPr>
          <w:p w:rsidR="00BD6BA6" w:rsidRPr="00271141" w:rsidRDefault="00BD6BA6" w:rsidP="00BD6BA6">
            <w:pPr>
              <w:spacing w:before="40" w:after="40" w:line="240" w:lineRule="auto"/>
              <w:jc w:val="center"/>
              <w:rPr>
                <w:rFonts w:ascii="Myriad Pro" w:hAnsi="Myriad Pro" w:cs="Arial"/>
                <w:sz w:val="20"/>
              </w:rPr>
            </w:pPr>
            <w:r w:rsidRPr="00271141">
              <w:rPr>
                <w:rFonts w:ascii="Myriad Pro" w:hAnsi="Myriad Pro" w:cs="Arial"/>
                <w:sz w:val="20"/>
              </w:rPr>
              <w:t>Definicja kryterium</w:t>
            </w:r>
          </w:p>
        </w:tc>
        <w:tc>
          <w:tcPr>
            <w:tcW w:w="4733" w:type="dxa"/>
          </w:tcPr>
          <w:p w:rsidR="00BD6BA6" w:rsidRPr="00271141" w:rsidRDefault="00BD6BA6" w:rsidP="00BD6BA6">
            <w:pPr>
              <w:spacing w:before="40" w:after="40" w:line="240" w:lineRule="auto"/>
              <w:jc w:val="center"/>
              <w:rPr>
                <w:rFonts w:ascii="Myriad Pro" w:hAnsi="Myriad Pro" w:cs="Arial"/>
                <w:sz w:val="20"/>
              </w:rPr>
            </w:pPr>
            <w:r w:rsidRPr="00271141">
              <w:rPr>
                <w:rFonts w:ascii="Myriad Pro" w:hAnsi="Myriad Pro" w:cs="Arial"/>
                <w:sz w:val="20"/>
              </w:rPr>
              <w:t>Opis znaczenia kryterium</w:t>
            </w:r>
          </w:p>
        </w:tc>
      </w:tr>
      <w:tr w:rsidR="00BD6BA6" w:rsidRPr="00271141" w:rsidTr="00BD6BA6">
        <w:trPr>
          <w:jc w:val="center"/>
        </w:trPr>
        <w:tc>
          <w:tcPr>
            <w:tcW w:w="507" w:type="dxa"/>
          </w:tcPr>
          <w:p w:rsidR="00BD6BA6" w:rsidRPr="00271141" w:rsidRDefault="00BD6BA6" w:rsidP="00BD6BA6">
            <w:pPr>
              <w:spacing w:before="40" w:after="40" w:line="240" w:lineRule="auto"/>
              <w:jc w:val="center"/>
              <w:rPr>
                <w:rFonts w:ascii="Myriad Pro" w:hAnsi="Myriad Pro" w:cs="Arial"/>
                <w:sz w:val="20"/>
              </w:rPr>
            </w:pPr>
            <w:r w:rsidRPr="00271141">
              <w:rPr>
                <w:rFonts w:ascii="Myriad Pro" w:hAnsi="Myriad Pro" w:cs="Arial"/>
                <w:sz w:val="20"/>
              </w:rPr>
              <w:t>1</w:t>
            </w:r>
          </w:p>
        </w:tc>
        <w:tc>
          <w:tcPr>
            <w:tcW w:w="2840" w:type="dxa"/>
          </w:tcPr>
          <w:p w:rsidR="00BD6BA6" w:rsidRPr="00271141" w:rsidRDefault="00BD6BA6" w:rsidP="00BD6BA6">
            <w:pPr>
              <w:spacing w:before="40" w:after="40" w:line="240" w:lineRule="auto"/>
              <w:jc w:val="center"/>
              <w:rPr>
                <w:rFonts w:ascii="Myriad Pro" w:hAnsi="Myriad Pro" w:cs="Arial"/>
                <w:sz w:val="20"/>
              </w:rPr>
            </w:pPr>
            <w:r w:rsidRPr="00271141">
              <w:rPr>
                <w:rFonts w:ascii="Myriad Pro" w:hAnsi="Myriad Pro" w:cs="Arial"/>
                <w:sz w:val="20"/>
              </w:rPr>
              <w:t>2</w:t>
            </w:r>
          </w:p>
        </w:tc>
        <w:tc>
          <w:tcPr>
            <w:tcW w:w="6095" w:type="dxa"/>
          </w:tcPr>
          <w:p w:rsidR="00BD6BA6" w:rsidRPr="00271141" w:rsidRDefault="00BD6BA6" w:rsidP="00BD6BA6">
            <w:pPr>
              <w:spacing w:before="40" w:after="40" w:line="240" w:lineRule="auto"/>
              <w:jc w:val="center"/>
              <w:rPr>
                <w:rFonts w:ascii="Myriad Pro" w:hAnsi="Myriad Pro" w:cs="Arial"/>
                <w:sz w:val="20"/>
              </w:rPr>
            </w:pPr>
            <w:r w:rsidRPr="00271141">
              <w:rPr>
                <w:rFonts w:ascii="Myriad Pro" w:hAnsi="Myriad Pro" w:cs="Arial"/>
                <w:sz w:val="20"/>
              </w:rPr>
              <w:t>3</w:t>
            </w:r>
          </w:p>
        </w:tc>
        <w:tc>
          <w:tcPr>
            <w:tcW w:w="4733" w:type="dxa"/>
          </w:tcPr>
          <w:p w:rsidR="00BD6BA6" w:rsidRPr="00271141" w:rsidRDefault="00BD6BA6" w:rsidP="00BD6BA6">
            <w:pPr>
              <w:spacing w:before="40" w:after="40" w:line="240" w:lineRule="auto"/>
              <w:jc w:val="center"/>
              <w:rPr>
                <w:rFonts w:ascii="Myriad Pro" w:hAnsi="Myriad Pro" w:cs="Arial"/>
                <w:sz w:val="20"/>
              </w:rPr>
            </w:pPr>
            <w:r w:rsidRPr="00271141">
              <w:rPr>
                <w:rFonts w:ascii="Myriad Pro" w:hAnsi="Myriad Pro" w:cs="Arial"/>
                <w:sz w:val="20"/>
              </w:rPr>
              <w:t>4</w:t>
            </w:r>
          </w:p>
        </w:tc>
      </w:tr>
      <w:tr w:rsidR="00BD6BA6" w:rsidRPr="00271141" w:rsidTr="00BD6BA6">
        <w:trPr>
          <w:trHeight w:val="1963"/>
          <w:jc w:val="center"/>
        </w:trPr>
        <w:tc>
          <w:tcPr>
            <w:tcW w:w="507" w:type="dxa"/>
          </w:tcPr>
          <w:p w:rsidR="00BD6BA6" w:rsidRPr="00271141" w:rsidRDefault="00BD6BA6" w:rsidP="00912095">
            <w:pPr>
              <w:pStyle w:val="Akapitzlist"/>
              <w:numPr>
                <w:ilvl w:val="0"/>
                <w:numId w:val="66"/>
              </w:numPr>
              <w:spacing w:before="40" w:after="40" w:line="240" w:lineRule="auto"/>
              <w:ind w:left="0" w:firstLine="0"/>
              <w:contextualSpacing w:val="0"/>
              <w:rPr>
                <w:rFonts w:cs="Arial"/>
              </w:rPr>
            </w:pPr>
          </w:p>
        </w:tc>
        <w:tc>
          <w:tcPr>
            <w:tcW w:w="2840" w:type="dxa"/>
            <w:shd w:val="clear" w:color="auto" w:fill="auto"/>
          </w:tcPr>
          <w:p w:rsidR="00BD6BA6" w:rsidRPr="00271141" w:rsidRDefault="00BD6BA6" w:rsidP="00BD6BA6">
            <w:pPr>
              <w:spacing w:before="40" w:after="40" w:line="240" w:lineRule="auto"/>
              <w:rPr>
                <w:rFonts w:ascii="Myriad Pro" w:hAnsi="Myriad Pro" w:cs="Arial"/>
                <w:sz w:val="20"/>
              </w:rPr>
            </w:pPr>
            <w:r w:rsidRPr="00271141">
              <w:rPr>
                <w:rFonts w:ascii="Myriad Pro" w:hAnsi="Myriad Pro" w:cs="Arial"/>
                <w:sz w:val="20"/>
              </w:rPr>
              <w:t>Zgodność prawna</w:t>
            </w:r>
          </w:p>
        </w:tc>
        <w:tc>
          <w:tcPr>
            <w:tcW w:w="6095" w:type="dxa"/>
          </w:tcPr>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hAnsi="Myriad Pro" w:cs="Arial"/>
                <w:sz w:val="20"/>
              </w:rPr>
              <w:t xml:space="preserve">Projekt jest zgodny z prawodawstwem wspólnotowym i krajowym, </w:t>
            </w:r>
            <w:r w:rsidRPr="00271141">
              <w:rPr>
                <w:rFonts w:ascii="Myriad Pro" w:hAnsi="Myriad Pro" w:cs="Arial"/>
                <w:sz w:val="20"/>
              </w:rPr>
              <w:br/>
              <w:t>w tym przepisami ustawy</w:t>
            </w:r>
            <w:r w:rsidRPr="00271141">
              <w:rPr>
                <w:rFonts w:ascii="Myriad Pro" w:hAnsi="Myriad Pro" w:cs="Arial"/>
                <w:i/>
                <w:sz w:val="20"/>
              </w:rPr>
              <w:t xml:space="preserve"> </w:t>
            </w:r>
            <w:r w:rsidRPr="00271141">
              <w:rPr>
                <w:rFonts w:ascii="Myriad Pro" w:hAnsi="Myriad Pro" w:cs="Arial"/>
                <w:sz w:val="20"/>
              </w:rPr>
              <w:t xml:space="preserve">z dnia 29 stycznia 2004 r. </w:t>
            </w:r>
            <w:r w:rsidRPr="00271141">
              <w:rPr>
                <w:rFonts w:ascii="Myriad Pro" w:hAnsi="Myriad Pro" w:cs="Arial"/>
                <w:i/>
                <w:sz w:val="20"/>
              </w:rPr>
              <w:t>Prawo zamówień publicznych</w:t>
            </w:r>
            <w:r w:rsidRPr="00271141">
              <w:rPr>
                <w:rFonts w:ascii="Myriad Pro" w:hAnsi="Myriad Pro" w:cs="Arial"/>
                <w:sz w:val="20"/>
              </w:rPr>
              <w:t>.</w:t>
            </w:r>
            <w:r w:rsidRPr="00271141">
              <w:rPr>
                <w:rFonts w:ascii="Myriad Pro" w:eastAsia="MyriadPro-Regular" w:hAnsi="Myriad Pro" w:cs="Arial"/>
                <w:sz w:val="20"/>
              </w:rPr>
              <w:t xml:space="preserve"> </w:t>
            </w:r>
          </w:p>
          <w:p w:rsidR="00BD6BA6" w:rsidRPr="00271141" w:rsidRDefault="00BD6BA6" w:rsidP="00BD6BA6">
            <w:pPr>
              <w:autoSpaceDE w:val="0"/>
              <w:autoSpaceDN w:val="0"/>
              <w:adjustRightInd w:val="0"/>
              <w:jc w:val="both"/>
              <w:rPr>
                <w:rFonts w:ascii="Myriad Pro" w:eastAsia="MyriadPro-Regular" w:hAnsi="Myriad Pro" w:cs="Arial"/>
                <w:sz w:val="20"/>
              </w:rPr>
            </w:pPr>
            <w:r w:rsidRPr="00271141">
              <w:rPr>
                <w:rFonts w:ascii="Myriad Pro" w:eastAsia="MyriadPro-Regular" w:hAnsi="Myriad Pro" w:cs="Arial"/>
                <w:sz w:val="20"/>
              </w:rPr>
              <w:t xml:space="preserve">Projekt spełnia wymogi utworzenia partnerstwa zgodnie z art. 33 ust. 2-4a ustawy z dnia 11 lipca 2014 r. o zasadach realizacji programów </w:t>
            </w:r>
            <w:r w:rsidRPr="00271141">
              <w:rPr>
                <w:rFonts w:ascii="Myriad Pro" w:eastAsia="MyriadPro-Regular" w:hAnsi="Myriad Pro" w:cs="Arial"/>
                <w:sz w:val="20"/>
              </w:rPr>
              <w:br/>
              <w:t>w zakresie polityki spójności finansowanych w perspektywie finansowej 2014-2020 (jeśli dotyczy).</w:t>
            </w:r>
          </w:p>
        </w:tc>
        <w:tc>
          <w:tcPr>
            <w:tcW w:w="4733" w:type="dxa"/>
          </w:tcPr>
          <w:p w:rsidR="00BD6BA6" w:rsidRPr="00271141" w:rsidRDefault="00BD6BA6" w:rsidP="00BD6BA6">
            <w:pPr>
              <w:spacing w:before="40" w:after="40" w:line="240" w:lineRule="auto"/>
              <w:ind w:left="34"/>
              <w:contextualSpacing/>
              <w:jc w:val="both"/>
              <w:rPr>
                <w:rFonts w:ascii="Myriad Pro" w:hAnsi="Myriad Pro" w:cs="Arial"/>
                <w:sz w:val="20"/>
              </w:rPr>
            </w:pPr>
            <w:r w:rsidRPr="00271141">
              <w:rPr>
                <w:rFonts w:ascii="Myriad Pro" w:hAnsi="Myriad Pro" w:cs="Arial"/>
                <w:sz w:val="20"/>
              </w:rPr>
              <w:t>Spełnienie kryterium jest konieczne do przyznania dofinansowania.</w:t>
            </w:r>
          </w:p>
          <w:p w:rsidR="00BD6BA6" w:rsidRPr="00271141" w:rsidRDefault="00BD6BA6" w:rsidP="00BD6BA6">
            <w:pPr>
              <w:spacing w:before="40" w:after="40" w:line="240" w:lineRule="auto"/>
              <w:ind w:left="34"/>
              <w:contextualSpacing/>
              <w:jc w:val="both"/>
              <w:rPr>
                <w:rFonts w:ascii="Myriad Pro" w:hAnsi="Myriad Pro" w:cs="Arial"/>
                <w:sz w:val="20"/>
              </w:rPr>
            </w:pPr>
            <w:r w:rsidRPr="00271141">
              <w:rPr>
                <w:rFonts w:ascii="Myriad Pro" w:hAnsi="Myriad Pro" w:cs="Arial"/>
                <w:sz w:val="20"/>
              </w:rPr>
              <w:t>Projekty niespełniające kryterium są odrzucane.</w:t>
            </w:r>
          </w:p>
          <w:p w:rsidR="00BD6BA6" w:rsidRPr="00271141" w:rsidRDefault="00BD6BA6" w:rsidP="00BD6BA6">
            <w:pPr>
              <w:spacing w:before="40" w:after="40" w:line="240" w:lineRule="auto"/>
              <w:ind w:left="34"/>
              <w:contextualSpacing/>
              <w:jc w:val="both"/>
              <w:rPr>
                <w:rFonts w:ascii="Myriad Pro" w:hAnsi="Myriad Pro" w:cs="Arial"/>
                <w:sz w:val="20"/>
              </w:rPr>
            </w:pPr>
            <w:r w:rsidRPr="00271141">
              <w:rPr>
                <w:rFonts w:ascii="Myriad Pro" w:hAnsi="Myriad Pro" w:cs="Arial"/>
                <w:sz w:val="20"/>
              </w:rPr>
              <w:t>Ocena spełniania kryterium polega na przypisaniu wartości logicznych „tak”, „nie”.</w:t>
            </w:r>
          </w:p>
        </w:tc>
      </w:tr>
      <w:tr w:rsidR="00BD6BA6" w:rsidRPr="00271141" w:rsidTr="00BD6BA6">
        <w:trPr>
          <w:jc w:val="center"/>
        </w:trPr>
        <w:tc>
          <w:tcPr>
            <w:tcW w:w="507" w:type="dxa"/>
          </w:tcPr>
          <w:p w:rsidR="00BD6BA6" w:rsidRPr="00271141" w:rsidRDefault="00BD6BA6" w:rsidP="00912095">
            <w:pPr>
              <w:pStyle w:val="Akapitzlist"/>
              <w:numPr>
                <w:ilvl w:val="0"/>
                <w:numId w:val="66"/>
              </w:numPr>
              <w:spacing w:after="0" w:line="240" w:lineRule="auto"/>
              <w:ind w:left="0" w:firstLine="0"/>
              <w:contextualSpacing w:val="0"/>
              <w:rPr>
                <w:rFonts w:cs="Arial"/>
              </w:rPr>
            </w:pPr>
          </w:p>
        </w:tc>
        <w:tc>
          <w:tcPr>
            <w:tcW w:w="2840" w:type="dxa"/>
            <w:shd w:val="clear" w:color="auto" w:fill="auto"/>
          </w:tcPr>
          <w:p w:rsidR="00BD6BA6" w:rsidRPr="00271141" w:rsidRDefault="00BD6BA6" w:rsidP="00BD6BA6">
            <w:pPr>
              <w:autoSpaceDE w:val="0"/>
              <w:autoSpaceDN w:val="0"/>
              <w:adjustRightInd w:val="0"/>
              <w:spacing w:after="0"/>
              <w:rPr>
                <w:rFonts w:ascii="Myriad Pro" w:eastAsia="Malgun Gothic" w:hAnsi="Myriad Pro" w:cs="Arial"/>
                <w:sz w:val="20"/>
              </w:rPr>
            </w:pPr>
            <w:r w:rsidRPr="00271141">
              <w:rPr>
                <w:rFonts w:ascii="Myriad Pro" w:eastAsia="Malgun Gothic" w:hAnsi="Myriad Pro" w:cs="Arial"/>
                <w:sz w:val="20"/>
              </w:rPr>
              <w:t>Zgodność</w:t>
            </w:r>
          </w:p>
          <w:p w:rsidR="00BD6BA6" w:rsidRPr="00271141" w:rsidRDefault="00BD6BA6" w:rsidP="00BD6BA6">
            <w:pPr>
              <w:autoSpaceDE w:val="0"/>
              <w:autoSpaceDN w:val="0"/>
              <w:adjustRightInd w:val="0"/>
              <w:spacing w:after="0"/>
              <w:rPr>
                <w:rFonts w:ascii="Myriad Pro" w:eastAsia="Malgun Gothic" w:hAnsi="Myriad Pro" w:cs="Arial"/>
                <w:sz w:val="20"/>
              </w:rPr>
            </w:pPr>
            <w:r w:rsidRPr="00271141">
              <w:rPr>
                <w:rFonts w:ascii="Myriad Pro" w:eastAsia="Malgun Gothic" w:hAnsi="Myriad Pro" w:cs="Arial"/>
                <w:sz w:val="20"/>
              </w:rPr>
              <w:t>z wymogami pomocy</w:t>
            </w:r>
          </w:p>
          <w:p w:rsidR="00BD6BA6" w:rsidRPr="00271141" w:rsidRDefault="00BD6BA6" w:rsidP="00BD6BA6">
            <w:pPr>
              <w:spacing w:after="0" w:line="240" w:lineRule="auto"/>
              <w:rPr>
                <w:rFonts w:ascii="Myriad Pro" w:eastAsia="Malgun Gothic" w:hAnsi="Myriad Pro" w:cs="Arial"/>
                <w:sz w:val="20"/>
              </w:rPr>
            </w:pPr>
            <w:r w:rsidRPr="00271141">
              <w:rPr>
                <w:rFonts w:ascii="Myriad Pro" w:eastAsia="Malgun Gothic" w:hAnsi="Myriad Pro" w:cs="Arial"/>
                <w:sz w:val="20"/>
              </w:rPr>
              <w:t>publicznej</w:t>
            </w:r>
          </w:p>
        </w:tc>
        <w:tc>
          <w:tcPr>
            <w:tcW w:w="6095" w:type="dxa"/>
          </w:tcPr>
          <w:p w:rsidR="00BD6BA6" w:rsidRPr="00271141" w:rsidRDefault="00BD6BA6" w:rsidP="00BD6BA6">
            <w:pPr>
              <w:spacing w:after="0" w:line="240" w:lineRule="auto"/>
              <w:jc w:val="both"/>
              <w:rPr>
                <w:rFonts w:ascii="Myriad Pro" w:eastAsia="Malgun Gothic" w:hAnsi="Myriad Pro" w:cs="Arial"/>
                <w:sz w:val="20"/>
              </w:rPr>
            </w:pPr>
            <w:r w:rsidRPr="00271141">
              <w:rPr>
                <w:rFonts w:ascii="Myriad Pro" w:eastAsia="Malgun Gothic" w:hAnsi="Myriad Pro" w:cs="Arial"/>
                <w:sz w:val="20"/>
              </w:rPr>
              <w:t xml:space="preserve">Projekt jest zgodny regułami pomocy publicznej i/lub pomocy </w:t>
            </w:r>
            <w:r w:rsidRPr="00271141">
              <w:rPr>
                <w:rFonts w:ascii="Myriad Pro" w:eastAsia="Malgun Gothic" w:hAnsi="Myriad Pro" w:cs="Arial"/>
                <w:i/>
                <w:sz w:val="20"/>
              </w:rPr>
              <w:t xml:space="preserve">de </w:t>
            </w:r>
            <w:proofErr w:type="spellStart"/>
            <w:r w:rsidRPr="00271141">
              <w:rPr>
                <w:rFonts w:ascii="Myriad Pro" w:eastAsia="Malgun Gothic" w:hAnsi="Myriad Pro" w:cs="Arial"/>
                <w:i/>
                <w:sz w:val="20"/>
              </w:rPr>
              <w:t>minimis</w:t>
            </w:r>
            <w:proofErr w:type="spellEnd"/>
            <w:r w:rsidRPr="00271141">
              <w:rPr>
                <w:rFonts w:ascii="Myriad Pro" w:eastAsia="Malgun Gothic" w:hAnsi="Myriad Pro" w:cs="Arial"/>
                <w:sz w:val="20"/>
              </w:rPr>
              <w:t>.</w:t>
            </w:r>
          </w:p>
        </w:tc>
        <w:tc>
          <w:tcPr>
            <w:tcW w:w="4733" w:type="dxa"/>
          </w:tcPr>
          <w:p w:rsidR="00BD6BA6" w:rsidRPr="00271141" w:rsidRDefault="00BD6BA6" w:rsidP="00BD6BA6">
            <w:pPr>
              <w:spacing w:before="40" w:after="40"/>
              <w:jc w:val="both"/>
              <w:rPr>
                <w:rFonts w:ascii="Myriad Pro" w:hAnsi="Myriad Pro" w:cs="Arial"/>
                <w:sz w:val="20"/>
              </w:rPr>
            </w:pPr>
            <w:r w:rsidRPr="00271141">
              <w:rPr>
                <w:rFonts w:ascii="Myriad Pro" w:hAnsi="Myriad Pro" w:cs="Arial"/>
                <w:sz w:val="20"/>
              </w:rPr>
              <w:t>Jeżeli dotyczy: spełnienie kryterium jest konieczne do przyznania dofinansowania.</w:t>
            </w:r>
          </w:p>
          <w:p w:rsidR="00BD6BA6" w:rsidRPr="00271141" w:rsidRDefault="00BD6BA6" w:rsidP="00BD6BA6">
            <w:pPr>
              <w:autoSpaceDE w:val="0"/>
              <w:autoSpaceDN w:val="0"/>
              <w:adjustRightInd w:val="0"/>
              <w:spacing w:after="0"/>
              <w:jc w:val="both"/>
              <w:rPr>
                <w:rFonts w:ascii="Myriad Pro" w:hAnsi="Myriad Pro" w:cs="Arial"/>
                <w:sz w:val="20"/>
              </w:rPr>
            </w:pPr>
            <w:r w:rsidRPr="00271141">
              <w:rPr>
                <w:rFonts w:ascii="Myriad Pro" w:hAnsi="Myriad Pro" w:cs="Arial"/>
                <w:sz w:val="20"/>
              </w:rPr>
              <w:t>Projekty niespełniające kryterium są odrzucane.</w:t>
            </w:r>
          </w:p>
          <w:p w:rsidR="00BD6BA6" w:rsidRPr="00271141" w:rsidRDefault="00BD6BA6" w:rsidP="00BD6BA6">
            <w:pPr>
              <w:autoSpaceDE w:val="0"/>
              <w:autoSpaceDN w:val="0"/>
              <w:adjustRightInd w:val="0"/>
              <w:jc w:val="both"/>
              <w:rPr>
                <w:rFonts w:ascii="Myriad Pro" w:hAnsi="Myriad Pro" w:cs="Arial"/>
                <w:sz w:val="20"/>
              </w:rPr>
            </w:pPr>
            <w:r w:rsidRPr="00271141">
              <w:rPr>
                <w:rFonts w:ascii="Myriad Pro" w:hAnsi="Myriad Pro" w:cs="Arial"/>
                <w:sz w:val="20"/>
              </w:rPr>
              <w:t>Ocena spełniania kryterium polega na przypisaniu wartości logicznych „tak”, „nie”, „nie dotyczy”.</w:t>
            </w:r>
          </w:p>
        </w:tc>
      </w:tr>
      <w:tr w:rsidR="00BD6BA6" w:rsidRPr="00271141" w:rsidTr="00BD6BA6">
        <w:trPr>
          <w:jc w:val="center"/>
        </w:trPr>
        <w:tc>
          <w:tcPr>
            <w:tcW w:w="507" w:type="dxa"/>
          </w:tcPr>
          <w:p w:rsidR="00BD6BA6" w:rsidRPr="00271141" w:rsidRDefault="00BD6BA6" w:rsidP="00912095">
            <w:pPr>
              <w:pStyle w:val="Akapitzlist"/>
              <w:numPr>
                <w:ilvl w:val="0"/>
                <w:numId w:val="66"/>
              </w:numPr>
              <w:spacing w:after="0" w:line="240" w:lineRule="auto"/>
              <w:ind w:left="0" w:firstLine="0"/>
              <w:contextualSpacing w:val="0"/>
              <w:rPr>
                <w:rFonts w:cs="Arial"/>
              </w:rPr>
            </w:pPr>
          </w:p>
        </w:tc>
        <w:tc>
          <w:tcPr>
            <w:tcW w:w="2840" w:type="dxa"/>
            <w:shd w:val="clear" w:color="auto" w:fill="auto"/>
          </w:tcPr>
          <w:p w:rsidR="00BD6BA6" w:rsidRPr="00271141" w:rsidRDefault="00BD6BA6" w:rsidP="00BD6BA6">
            <w:pPr>
              <w:spacing w:before="40" w:after="40" w:line="240" w:lineRule="auto"/>
              <w:rPr>
                <w:rFonts w:ascii="Myriad Pro" w:hAnsi="Myriad Pro" w:cs="Arial"/>
                <w:sz w:val="20"/>
              </w:rPr>
            </w:pPr>
            <w:r w:rsidRPr="00271141">
              <w:rPr>
                <w:rFonts w:ascii="Myriad Pro" w:hAnsi="Myriad Pro" w:cs="Arial"/>
                <w:sz w:val="20"/>
              </w:rPr>
              <w:t>Zdolność finansowa</w:t>
            </w:r>
          </w:p>
        </w:tc>
        <w:tc>
          <w:tcPr>
            <w:tcW w:w="6095" w:type="dxa"/>
          </w:tcPr>
          <w:p w:rsidR="00BD6BA6" w:rsidRPr="00271141" w:rsidRDefault="00BD6BA6" w:rsidP="00BD6BA6">
            <w:pPr>
              <w:spacing w:before="40" w:after="40"/>
              <w:jc w:val="both"/>
              <w:rPr>
                <w:rFonts w:ascii="Myriad Pro" w:hAnsi="Myriad Pro" w:cs="Arial"/>
                <w:sz w:val="20"/>
              </w:rPr>
            </w:pPr>
            <w:r w:rsidRPr="00271141">
              <w:rPr>
                <w:rFonts w:ascii="Myriad Pro" w:hAnsi="Myriad Pro" w:cs="Arial"/>
                <w:sz w:val="20"/>
              </w:rPr>
              <w:t xml:space="preserve">Kondycja finansowa Beneficjenta na dzień złożenia wniosku o dofinansowanie gwarantuje osiągnięcie deklarowanych produktów lub rezultatów, zgodnie z </w:t>
            </w:r>
            <w:r>
              <w:rPr>
                <w:rFonts w:ascii="Myriad Pro" w:hAnsi="Myriad Pro" w:cs="Arial"/>
                <w:sz w:val="20"/>
              </w:rPr>
              <w:t xml:space="preserve">deklarowanym planem finansowym </w:t>
            </w:r>
            <w:r w:rsidRPr="00271141">
              <w:rPr>
                <w:rFonts w:ascii="Myriad Pro" w:hAnsi="Myriad Pro" w:cs="Arial"/>
                <w:sz w:val="20"/>
              </w:rPr>
              <w:t>i w terminie określon</w:t>
            </w:r>
            <w:r>
              <w:rPr>
                <w:rFonts w:ascii="Myriad Pro" w:hAnsi="Myriad Pro" w:cs="Arial"/>
                <w:sz w:val="20"/>
              </w:rPr>
              <w:t>ym we wniosku o dofinansowanie.</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Beneficjent oraz Partner/</w:t>
            </w:r>
            <w:proofErr w:type="spellStart"/>
            <w:r w:rsidRPr="00271141">
              <w:rPr>
                <w:rFonts w:ascii="Myriad Pro" w:eastAsia="MyriadPro-Regular" w:hAnsi="Myriad Pro" w:cs="Arial"/>
                <w:sz w:val="20"/>
              </w:rPr>
              <w:t>rzy</w:t>
            </w:r>
            <w:proofErr w:type="spellEnd"/>
            <w:r w:rsidRPr="00271141">
              <w:rPr>
                <w:rFonts w:ascii="Myriad Pro" w:eastAsia="MyriadPro-Regular" w:hAnsi="Myriad Pro" w:cs="Arial"/>
                <w:sz w:val="20"/>
              </w:rPr>
              <w:t xml:space="preserve"> krajowi (o ile dotyczy), ponoszący wydatki</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 xml:space="preserve">w danym projekcie z EFS, posiadają </w:t>
            </w:r>
            <w:r w:rsidRPr="00271141">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271141">
              <w:rPr>
                <w:rFonts w:ascii="Myriad Pro" w:eastAsia="MyriadPro-Regular" w:hAnsi="Myriad Pro" w:cs="Arial"/>
                <w:sz w:val="20"/>
              </w:rPr>
              <w:t>równy lub wyższy od łącznych rocznych wydatków w danym projekcie z roku, w którym wydatki są najwyższe.</w:t>
            </w:r>
          </w:p>
          <w:p w:rsidR="00BD6BA6" w:rsidRPr="00271141" w:rsidRDefault="00BD6BA6" w:rsidP="00BD6BA6">
            <w:pPr>
              <w:spacing w:before="40" w:after="0"/>
              <w:jc w:val="both"/>
              <w:rPr>
                <w:rFonts w:ascii="Myriad Pro" w:hAnsi="Myriad Pro" w:cs="Arial"/>
                <w:sz w:val="20"/>
              </w:rPr>
            </w:pPr>
            <w:r w:rsidRPr="00271141">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BD6BA6" w:rsidRPr="00271141" w:rsidRDefault="00BD6BA6" w:rsidP="00BD6BA6">
            <w:pPr>
              <w:spacing w:before="40" w:after="40"/>
              <w:jc w:val="both"/>
              <w:rPr>
                <w:rFonts w:ascii="Myriad Pro" w:hAnsi="Myriad Pro" w:cs="Arial"/>
                <w:sz w:val="20"/>
              </w:rPr>
            </w:pPr>
            <w:r w:rsidRPr="00271141">
              <w:rPr>
                <w:rFonts w:ascii="Myriad Pro" w:hAnsi="Myriad Pro" w:cs="Arial"/>
                <w:sz w:val="20"/>
              </w:rPr>
              <w:t xml:space="preserve">Spełnienie kryterium jest konieczne do przyznania dofinansowania. </w:t>
            </w:r>
          </w:p>
          <w:p w:rsidR="00BD6BA6" w:rsidRPr="00271141" w:rsidRDefault="00BD6BA6" w:rsidP="00BD6BA6">
            <w:pPr>
              <w:spacing w:before="40" w:after="40"/>
              <w:jc w:val="both"/>
              <w:rPr>
                <w:rFonts w:ascii="Myriad Pro" w:hAnsi="Myriad Pro" w:cs="Arial"/>
                <w:sz w:val="20"/>
              </w:rPr>
            </w:pPr>
            <w:r w:rsidRPr="00271141">
              <w:rPr>
                <w:rFonts w:ascii="Myriad Pro" w:hAnsi="Myriad Pro" w:cs="Arial"/>
                <w:sz w:val="20"/>
              </w:rPr>
              <w:t>Kryterium</w:t>
            </w:r>
            <w:r w:rsidR="001F4DC7">
              <w:rPr>
                <w:rFonts w:ascii="Myriad Pro" w:hAnsi="Myriad Pro" w:cs="Arial"/>
                <w:sz w:val="20"/>
              </w:rPr>
              <w:t xml:space="preserve"> weryfikowane będzie na etapie </w:t>
            </w:r>
            <w:r w:rsidRPr="00271141">
              <w:rPr>
                <w:rFonts w:ascii="Myriad Pro" w:hAnsi="Myriad Pro" w:cs="Arial"/>
                <w:sz w:val="20"/>
              </w:rPr>
              <w:t>KOP.</w:t>
            </w:r>
          </w:p>
          <w:p w:rsidR="00BD6BA6" w:rsidRPr="00271141" w:rsidRDefault="00BD6BA6" w:rsidP="00BD6BA6">
            <w:pPr>
              <w:autoSpaceDE w:val="0"/>
              <w:autoSpaceDN w:val="0"/>
              <w:adjustRightInd w:val="0"/>
              <w:spacing w:after="0"/>
              <w:jc w:val="both"/>
              <w:rPr>
                <w:rFonts w:ascii="Myriad Pro" w:hAnsi="Myriad Pro" w:cs="Arial"/>
                <w:sz w:val="20"/>
              </w:rPr>
            </w:pPr>
            <w:r w:rsidRPr="00271141">
              <w:rPr>
                <w:rFonts w:ascii="Myriad Pro" w:hAnsi="Myriad Pro" w:cs="Arial"/>
                <w:sz w:val="20"/>
              </w:rPr>
              <w:t>Projekty niespełniające kryterium są odrzucane.</w:t>
            </w:r>
          </w:p>
          <w:p w:rsidR="00BD6BA6" w:rsidRPr="00271141" w:rsidRDefault="00BD6BA6" w:rsidP="00BD6BA6">
            <w:pPr>
              <w:spacing w:before="40" w:after="40"/>
              <w:jc w:val="both"/>
              <w:rPr>
                <w:rFonts w:ascii="Myriad Pro" w:hAnsi="Myriad Pro" w:cs="Arial"/>
                <w:sz w:val="20"/>
              </w:rPr>
            </w:pPr>
            <w:r w:rsidRPr="00271141">
              <w:rPr>
                <w:rFonts w:ascii="Myriad Pro" w:hAnsi="Myriad Pro" w:cs="Arial"/>
                <w:sz w:val="20"/>
              </w:rPr>
              <w:t>Ocena spełniania kryterium polega na przypisaniu wartości logicznych „tak”, „nie”.</w:t>
            </w:r>
          </w:p>
        </w:tc>
      </w:tr>
    </w:tbl>
    <w:p w:rsidR="00BD6BA6" w:rsidRDefault="00BD6BA6" w:rsidP="00BD6BA6">
      <w:pPr>
        <w:spacing w:after="0"/>
        <w:rPr>
          <w:rFonts w:ascii="Myriad Pro" w:hAnsi="Myriad Pro"/>
          <w:b/>
          <w:sz w:val="20"/>
        </w:rPr>
      </w:pPr>
    </w:p>
    <w:p w:rsidR="00933288" w:rsidRDefault="00933288" w:rsidP="00BD6BA6">
      <w:pPr>
        <w:spacing w:after="0"/>
        <w:rPr>
          <w:rFonts w:ascii="Myriad Pro" w:hAnsi="Myriad Pro"/>
          <w:b/>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BD6BA6" w:rsidRPr="00271141" w:rsidTr="00BD6BA6">
        <w:trPr>
          <w:trHeight w:val="416"/>
        </w:trPr>
        <w:tc>
          <w:tcPr>
            <w:tcW w:w="14220" w:type="dxa"/>
            <w:gridSpan w:val="4"/>
            <w:shd w:val="clear" w:color="auto" w:fill="BFBFBF" w:themeFill="background1" w:themeFillShade="BF"/>
            <w:vAlign w:val="center"/>
          </w:tcPr>
          <w:p w:rsidR="00BD6BA6" w:rsidRPr="00271141" w:rsidRDefault="00BD6BA6" w:rsidP="00BD6BA6">
            <w:pPr>
              <w:spacing w:before="240" w:after="40" w:line="240" w:lineRule="auto"/>
              <w:contextualSpacing/>
              <w:jc w:val="center"/>
              <w:rPr>
                <w:rFonts w:ascii="Myriad Pro" w:hAnsi="Myriad Pro" w:cs="Arial"/>
                <w:b/>
                <w:sz w:val="20"/>
              </w:rPr>
            </w:pPr>
            <w:r w:rsidRPr="00271141">
              <w:rPr>
                <w:rFonts w:ascii="Myriad Pro" w:hAnsi="Myriad Pro" w:cs="Arial"/>
                <w:b/>
                <w:sz w:val="20"/>
              </w:rPr>
              <w:t>Kryteria jakości</w:t>
            </w:r>
          </w:p>
        </w:tc>
      </w:tr>
      <w:tr w:rsidR="00BD6BA6" w:rsidRPr="00271141" w:rsidTr="00BD6BA6">
        <w:trPr>
          <w:trHeight w:val="387"/>
        </w:trPr>
        <w:tc>
          <w:tcPr>
            <w:tcW w:w="536" w:type="dxa"/>
            <w:vAlign w:val="center"/>
          </w:tcPr>
          <w:p w:rsidR="00BD6BA6" w:rsidRPr="00271141" w:rsidRDefault="00BD6BA6" w:rsidP="00BD6BA6">
            <w:pPr>
              <w:spacing w:before="40" w:after="40" w:line="240" w:lineRule="auto"/>
              <w:contextualSpacing/>
              <w:jc w:val="center"/>
              <w:rPr>
                <w:rFonts w:ascii="Myriad Pro" w:hAnsi="Myriad Pro" w:cs="Arial"/>
                <w:sz w:val="20"/>
              </w:rPr>
            </w:pPr>
            <w:r w:rsidRPr="00271141">
              <w:rPr>
                <w:rFonts w:ascii="Myriad Pro" w:hAnsi="Myriad Pro" w:cs="Arial"/>
                <w:sz w:val="20"/>
              </w:rPr>
              <w:t>L.p.</w:t>
            </w:r>
          </w:p>
        </w:tc>
        <w:tc>
          <w:tcPr>
            <w:tcW w:w="2833" w:type="dxa"/>
            <w:vAlign w:val="center"/>
          </w:tcPr>
          <w:p w:rsidR="00BD6BA6" w:rsidRPr="00271141" w:rsidRDefault="00BD6BA6" w:rsidP="00BD6BA6">
            <w:pPr>
              <w:spacing w:before="40" w:after="40" w:line="240" w:lineRule="auto"/>
              <w:contextualSpacing/>
              <w:jc w:val="center"/>
              <w:rPr>
                <w:rFonts w:ascii="Myriad Pro" w:hAnsi="Myriad Pro" w:cs="Arial"/>
                <w:sz w:val="20"/>
              </w:rPr>
            </w:pPr>
            <w:r w:rsidRPr="00271141">
              <w:rPr>
                <w:rFonts w:ascii="Myriad Pro" w:hAnsi="Myriad Pro" w:cs="Arial"/>
                <w:sz w:val="20"/>
              </w:rPr>
              <w:t>Nazwa kryterium</w:t>
            </w:r>
          </w:p>
        </w:tc>
        <w:tc>
          <w:tcPr>
            <w:tcW w:w="6095" w:type="dxa"/>
            <w:vAlign w:val="center"/>
          </w:tcPr>
          <w:p w:rsidR="00BD6BA6" w:rsidRPr="00271141" w:rsidRDefault="00BD6BA6" w:rsidP="00BD6BA6">
            <w:pPr>
              <w:spacing w:before="40" w:after="40" w:line="240" w:lineRule="auto"/>
              <w:contextualSpacing/>
              <w:jc w:val="center"/>
              <w:rPr>
                <w:rFonts w:ascii="Myriad Pro" w:hAnsi="Myriad Pro" w:cs="Arial"/>
                <w:sz w:val="20"/>
              </w:rPr>
            </w:pPr>
            <w:r w:rsidRPr="00271141">
              <w:rPr>
                <w:rFonts w:ascii="Myriad Pro" w:hAnsi="Myriad Pro" w:cs="Arial"/>
                <w:sz w:val="20"/>
              </w:rPr>
              <w:t>Definicja kryterium</w:t>
            </w:r>
          </w:p>
        </w:tc>
        <w:tc>
          <w:tcPr>
            <w:tcW w:w="4756" w:type="dxa"/>
            <w:vAlign w:val="center"/>
          </w:tcPr>
          <w:p w:rsidR="00BD6BA6" w:rsidRPr="00271141" w:rsidRDefault="00BD6BA6" w:rsidP="00BD6BA6">
            <w:pPr>
              <w:spacing w:before="40" w:after="40" w:line="240" w:lineRule="auto"/>
              <w:contextualSpacing/>
              <w:jc w:val="center"/>
              <w:rPr>
                <w:rFonts w:ascii="Myriad Pro" w:hAnsi="Myriad Pro" w:cs="Arial"/>
                <w:sz w:val="20"/>
              </w:rPr>
            </w:pPr>
            <w:r w:rsidRPr="00271141">
              <w:rPr>
                <w:rFonts w:ascii="Myriad Pro" w:hAnsi="Myriad Pro" w:cs="Arial"/>
                <w:sz w:val="20"/>
              </w:rPr>
              <w:t>Opis znaczenia kryterium</w:t>
            </w:r>
          </w:p>
        </w:tc>
      </w:tr>
      <w:tr w:rsidR="00BD6BA6" w:rsidRPr="00271141" w:rsidTr="00BD6BA6">
        <w:trPr>
          <w:trHeight w:val="300"/>
        </w:trPr>
        <w:tc>
          <w:tcPr>
            <w:tcW w:w="536" w:type="dxa"/>
            <w:vAlign w:val="center"/>
          </w:tcPr>
          <w:p w:rsidR="00BD6BA6" w:rsidRPr="00271141" w:rsidRDefault="00BD6BA6" w:rsidP="00BD6BA6">
            <w:pPr>
              <w:spacing w:before="40" w:after="40" w:line="240" w:lineRule="auto"/>
              <w:contextualSpacing/>
              <w:jc w:val="center"/>
              <w:rPr>
                <w:rFonts w:ascii="Myriad Pro" w:hAnsi="Myriad Pro" w:cs="Arial"/>
                <w:sz w:val="20"/>
              </w:rPr>
            </w:pPr>
            <w:r w:rsidRPr="00271141">
              <w:rPr>
                <w:rFonts w:ascii="Myriad Pro" w:hAnsi="Myriad Pro" w:cs="Arial"/>
                <w:sz w:val="20"/>
              </w:rPr>
              <w:t>1</w:t>
            </w:r>
          </w:p>
        </w:tc>
        <w:tc>
          <w:tcPr>
            <w:tcW w:w="2833" w:type="dxa"/>
            <w:vAlign w:val="center"/>
          </w:tcPr>
          <w:p w:rsidR="00BD6BA6" w:rsidRPr="00271141" w:rsidRDefault="00BD6BA6" w:rsidP="00BD6BA6">
            <w:pPr>
              <w:spacing w:before="40" w:after="40" w:line="240" w:lineRule="auto"/>
              <w:contextualSpacing/>
              <w:jc w:val="center"/>
              <w:rPr>
                <w:rFonts w:ascii="Myriad Pro" w:hAnsi="Myriad Pro" w:cs="Arial"/>
                <w:sz w:val="20"/>
              </w:rPr>
            </w:pPr>
            <w:r w:rsidRPr="00271141">
              <w:rPr>
                <w:rFonts w:ascii="Myriad Pro" w:hAnsi="Myriad Pro" w:cs="Arial"/>
                <w:sz w:val="20"/>
              </w:rPr>
              <w:t>2</w:t>
            </w:r>
          </w:p>
        </w:tc>
        <w:tc>
          <w:tcPr>
            <w:tcW w:w="6095" w:type="dxa"/>
            <w:vAlign w:val="center"/>
          </w:tcPr>
          <w:p w:rsidR="00BD6BA6" w:rsidRPr="00271141" w:rsidRDefault="00BD6BA6" w:rsidP="00BD6BA6">
            <w:pPr>
              <w:spacing w:before="40" w:after="40" w:line="240" w:lineRule="auto"/>
              <w:contextualSpacing/>
              <w:jc w:val="center"/>
              <w:rPr>
                <w:rFonts w:ascii="Myriad Pro" w:hAnsi="Myriad Pro" w:cs="Arial"/>
                <w:sz w:val="20"/>
              </w:rPr>
            </w:pPr>
            <w:r w:rsidRPr="00271141">
              <w:rPr>
                <w:rFonts w:ascii="Myriad Pro" w:hAnsi="Myriad Pro" w:cs="Arial"/>
                <w:sz w:val="20"/>
              </w:rPr>
              <w:t>3</w:t>
            </w:r>
          </w:p>
        </w:tc>
        <w:tc>
          <w:tcPr>
            <w:tcW w:w="4756" w:type="dxa"/>
            <w:vAlign w:val="center"/>
          </w:tcPr>
          <w:p w:rsidR="00BD6BA6" w:rsidRPr="00271141" w:rsidRDefault="00BD6BA6" w:rsidP="00BD6BA6">
            <w:pPr>
              <w:spacing w:before="40" w:after="40" w:line="240" w:lineRule="auto"/>
              <w:contextualSpacing/>
              <w:jc w:val="center"/>
              <w:rPr>
                <w:rFonts w:ascii="Myriad Pro" w:hAnsi="Myriad Pro" w:cs="Arial"/>
                <w:sz w:val="20"/>
              </w:rPr>
            </w:pPr>
            <w:r w:rsidRPr="00271141">
              <w:rPr>
                <w:rFonts w:ascii="Myriad Pro" w:hAnsi="Myriad Pro" w:cs="Arial"/>
                <w:sz w:val="20"/>
              </w:rPr>
              <w:t>4</w:t>
            </w:r>
          </w:p>
        </w:tc>
      </w:tr>
      <w:tr w:rsidR="00BD6BA6" w:rsidRPr="00271141" w:rsidTr="00BD6BA6">
        <w:trPr>
          <w:trHeight w:val="411"/>
        </w:trPr>
        <w:tc>
          <w:tcPr>
            <w:tcW w:w="536" w:type="dxa"/>
          </w:tcPr>
          <w:p w:rsidR="00BD6BA6" w:rsidRPr="00271141" w:rsidRDefault="00BD6BA6" w:rsidP="00912095">
            <w:pPr>
              <w:pStyle w:val="Akapitzlist"/>
              <w:numPr>
                <w:ilvl w:val="0"/>
                <w:numId w:val="67"/>
              </w:numPr>
              <w:spacing w:before="40" w:after="0" w:line="240" w:lineRule="auto"/>
              <w:ind w:left="0" w:firstLine="0"/>
              <w:rPr>
                <w:rFonts w:cs="Arial"/>
              </w:rPr>
            </w:pPr>
          </w:p>
        </w:tc>
        <w:tc>
          <w:tcPr>
            <w:tcW w:w="2833" w:type="dxa"/>
            <w:shd w:val="clear" w:color="auto" w:fill="auto"/>
          </w:tcPr>
          <w:p w:rsidR="00BD6BA6" w:rsidRPr="00271141" w:rsidRDefault="00BD6BA6" w:rsidP="00BD6BA6">
            <w:pPr>
              <w:spacing w:before="40" w:after="0" w:line="240" w:lineRule="auto"/>
              <w:contextualSpacing/>
              <w:rPr>
                <w:rFonts w:ascii="Myriad Pro" w:hAnsi="Myriad Pro" w:cs="Arial"/>
                <w:sz w:val="20"/>
              </w:rPr>
            </w:pPr>
            <w:r w:rsidRPr="00271141">
              <w:rPr>
                <w:rFonts w:ascii="Myriad Pro" w:hAnsi="Myriad Pro" w:cs="Arial"/>
                <w:sz w:val="20"/>
              </w:rPr>
              <w:t>Odpowiedniość/Adekwatność/</w:t>
            </w:r>
            <w:r w:rsidRPr="00271141">
              <w:rPr>
                <w:rFonts w:ascii="Myriad Pro" w:hAnsi="Myriad Pro" w:cs="Arial"/>
                <w:sz w:val="20"/>
              </w:rPr>
              <w:br/>
              <w:t>Trafność</w:t>
            </w:r>
          </w:p>
        </w:tc>
        <w:tc>
          <w:tcPr>
            <w:tcW w:w="6095" w:type="dxa"/>
            <w:shd w:val="clear" w:color="auto" w:fill="auto"/>
          </w:tcPr>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Stopień, w jakim grupa docelowa, oferowane formy wsparcia, harmonogram realizacji zadań i budżetu oraz dobrane wskaźniki są spójne z analizą sytuacji problemowej zawartą we wniosku o dofinansowanie.</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lastRenderedPageBreak/>
              <w:t>Stopień, w jakim projekt zaspokaja potrzeby i niweluje bariery grupy docelowej, a także przyczynia się do osiągnięcia celów RPO WZ 2014-2020.</w:t>
            </w:r>
          </w:p>
          <w:p w:rsidR="00BD6BA6" w:rsidRPr="00271141" w:rsidRDefault="00BD6BA6" w:rsidP="00BD6BA6">
            <w:pPr>
              <w:spacing w:before="40" w:after="0" w:line="240" w:lineRule="auto"/>
              <w:contextualSpacing/>
              <w:rPr>
                <w:rFonts w:ascii="Myriad Pro" w:hAnsi="Myriad Pro" w:cs="Arial"/>
                <w:sz w:val="20"/>
              </w:rPr>
            </w:pPr>
            <w:r w:rsidRPr="00271141">
              <w:rPr>
                <w:rFonts w:ascii="Myriad Pro" w:eastAsia="MyriadPro-Regular" w:hAnsi="Myriad Pro" w:cs="Arial"/>
                <w:sz w:val="20"/>
              </w:rPr>
              <w:t>Projekt jest spójny i kompletny w zakresie ocenianego kryterium.</w:t>
            </w:r>
          </w:p>
        </w:tc>
        <w:tc>
          <w:tcPr>
            <w:tcW w:w="4756" w:type="dxa"/>
            <w:shd w:val="clear" w:color="auto" w:fill="auto"/>
          </w:tcPr>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lastRenderedPageBreak/>
              <w:t xml:space="preserve">Ocena spełniania kryterium dokonywana jest </w:t>
            </w:r>
            <w:r w:rsidRPr="00271141">
              <w:rPr>
                <w:rFonts w:ascii="Myriad Pro" w:eastAsia="MyriadPro-Regular" w:hAnsi="Myriad Pro" w:cs="Arial"/>
                <w:sz w:val="20"/>
              </w:rPr>
              <w:br/>
              <w:t>w ramach skali punktowej.</w:t>
            </w:r>
          </w:p>
          <w:p w:rsidR="00BD6BA6" w:rsidRPr="00271141" w:rsidRDefault="00BD6BA6" w:rsidP="00BD6BA6">
            <w:pPr>
              <w:spacing w:before="40" w:after="0"/>
              <w:jc w:val="both"/>
              <w:rPr>
                <w:rFonts w:ascii="Myriad Pro" w:eastAsia="MyriadPro-Regular" w:hAnsi="Myriad Pro" w:cs="Arial"/>
                <w:sz w:val="20"/>
              </w:rPr>
            </w:pPr>
            <w:r w:rsidRPr="00271141">
              <w:rPr>
                <w:rFonts w:ascii="Myriad Pro" w:eastAsia="MyriadPro-Regular" w:hAnsi="Myriad Pro" w:cs="Arial"/>
                <w:sz w:val="20"/>
              </w:rPr>
              <w:t>Skala punktów: 0-40.</w:t>
            </w:r>
          </w:p>
          <w:p w:rsidR="00BD6BA6" w:rsidRPr="001F4DC7" w:rsidRDefault="00BD6BA6" w:rsidP="001F4DC7">
            <w:pPr>
              <w:spacing w:before="40" w:after="0"/>
              <w:jc w:val="both"/>
              <w:rPr>
                <w:rFonts w:ascii="Myriad Pro" w:eastAsia="MyriadPro-Regular" w:hAnsi="Myriad Pro" w:cs="Arial"/>
                <w:sz w:val="20"/>
              </w:rPr>
            </w:pPr>
            <w:r w:rsidRPr="00271141">
              <w:rPr>
                <w:rFonts w:ascii="Myriad Pro" w:eastAsia="MyriadPro-Regular" w:hAnsi="Myriad Pro" w:cs="Arial"/>
                <w:sz w:val="20"/>
              </w:rPr>
              <w:lastRenderedPageBreak/>
              <w:t>Kryterium zostanie spełnione, jeżeli podczas jego oceny zostaną przyznane minimum 24 punkty.</w:t>
            </w:r>
          </w:p>
        </w:tc>
      </w:tr>
      <w:tr w:rsidR="00BD6BA6" w:rsidRPr="00271141" w:rsidTr="00BD6BA6">
        <w:trPr>
          <w:trHeight w:val="105"/>
        </w:trPr>
        <w:tc>
          <w:tcPr>
            <w:tcW w:w="536" w:type="dxa"/>
          </w:tcPr>
          <w:p w:rsidR="00BD6BA6" w:rsidRPr="00271141" w:rsidRDefault="00BD6BA6" w:rsidP="00912095">
            <w:pPr>
              <w:pStyle w:val="Akapitzlist"/>
              <w:numPr>
                <w:ilvl w:val="0"/>
                <w:numId w:val="67"/>
              </w:numPr>
              <w:spacing w:before="40" w:after="0" w:line="240" w:lineRule="auto"/>
              <w:ind w:left="0" w:firstLine="0"/>
              <w:rPr>
                <w:rFonts w:cs="Arial"/>
              </w:rPr>
            </w:pPr>
          </w:p>
        </w:tc>
        <w:tc>
          <w:tcPr>
            <w:tcW w:w="2833" w:type="dxa"/>
            <w:shd w:val="clear" w:color="auto" w:fill="auto"/>
          </w:tcPr>
          <w:p w:rsidR="00BD6BA6" w:rsidRPr="00271141" w:rsidRDefault="00BD6BA6" w:rsidP="00BD6BA6">
            <w:pPr>
              <w:spacing w:before="40" w:after="0" w:line="240" w:lineRule="auto"/>
              <w:contextualSpacing/>
              <w:rPr>
                <w:rFonts w:ascii="Myriad Pro" w:hAnsi="Myriad Pro" w:cs="Arial"/>
                <w:sz w:val="20"/>
              </w:rPr>
            </w:pPr>
            <w:r w:rsidRPr="00271141">
              <w:rPr>
                <w:rFonts w:ascii="Myriad Pro" w:hAnsi="Myriad Pro" w:cs="Arial"/>
                <w:sz w:val="20"/>
              </w:rPr>
              <w:t>Skuteczność</w:t>
            </w:r>
            <w:r w:rsidRPr="00271141">
              <w:rPr>
                <w:rFonts w:ascii="Myriad Pro" w:eastAsia="MyriadPro-Regular" w:hAnsi="Myriad Pro" w:cs="Arial"/>
                <w:sz w:val="20"/>
              </w:rPr>
              <w:t>/Efektywność</w:t>
            </w:r>
          </w:p>
        </w:tc>
        <w:tc>
          <w:tcPr>
            <w:tcW w:w="6095" w:type="dxa"/>
            <w:shd w:val="clear" w:color="auto" w:fill="auto"/>
          </w:tcPr>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Stopnień, w jakim projekt przyczyni się do rozwiązania/złagodzenia sytuacji problemowej wskazanej we wniosku o dofinansowanie.</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Stopień/poziom osią</w:t>
            </w:r>
            <w:r w:rsidR="001F4DC7">
              <w:rPr>
                <w:rFonts w:ascii="Myriad Pro" w:eastAsia="MyriadPro-Regular" w:hAnsi="Myriad Pro" w:cs="Arial"/>
                <w:sz w:val="20"/>
              </w:rPr>
              <w:t xml:space="preserve">gnięcia zakładanych wskaźników </w:t>
            </w:r>
            <w:r w:rsidRPr="00271141">
              <w:rPr>
                <w:rFonts w:ascii="Myriad Pro" w:eastAsia="MyriadPro-Regular" w:hAnsi="Myriad Pro" w:cs="Arial"/>
                <w:sz w:val="20"/>
              </w:rPr>
              <w:t>w odniesieniu do zaplanowanych kosztów.</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Ocena relacji nakład/rezultat.</w:t>
            </w:r>
          </w:p>
          <w:p w:rsidR="00BD6BA6" w:rsidRPr="00271141" w:rsidRDefault="00BD6BA6" w:rsidP="00BD6BA6">
            <w:pPr>
              <w:spacing w:before="40" w:after="0" w:line="240" w:lineRule="auto"/>
              <w:contextualSpacing/>
              <w:rPr>
                <w:rFonts w:ascii="Myriad Pro" w:hAnsi="Myriad Pro" w:cs="Arial"/>
                <w:sz w:val="20"/>
              </w:rPr>
            </w:pPr>
            <w:r w:rsidRPr="00271141">
              <w:rPr>
                <w:rFonts w:ascii="Myriad Pro" w:eastAsia="MyriadPro-Regular" w:hAnsi="Myriad Pro" w:cs="Arial"/>
                <w:sz w:val="20"/>
              </w:rPr>
              <w:t>Projekt jest spójny i kompletny w zakresie ocenianego kryterium.</w:t>
            </w:r>
          </w:p>
        </w:tc>
        <w:tc>
          <w:tcPr>
            <w:tcW w:w="4756" w:type="dxa"/>
            <w:shd w:val="clear" w:color="auto" w:fill="auto"/>
          </w:tcPr>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 xml:space="preserve">Ocena spełniania kryterium dokonywana jest </w:t>
            </w:r>
            <w:r w:rsidRPr="00271141">
              <w:rPr>
                <w:rFonts w:ascii="Myriad Pro" w:eastAsia="MyriadPro-Regular" w:hAnsi="Myriad Pro" w:cs="Arial"/>
                <w:sz w:val="20"/>
              </w:rPr>
              <w:br/>
              <w:t>w ramach skali punktowej.</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Skala punktów: 0-30.</w:t>
            </w:r>
          </w:p>
          <w:p w:rsidR="00BD6BA6" w:rsidRPr="001F4DC7" w:rsidRDefault="00BD6BA6" w:rsidP="001F4DC7">
            <w:pPr>
              <w:spacing w:before="40" w:after="0"/>
              <w:jc w:val="both"/>
              <w:rPr>
                <w:rFonts w:ascii="Myriad Pro" w:eastAsia="MyriadPro-Regular" w:hAnsi="Myriad Pro" w:cs="Arial"/>
                <w:sz w:val="20"/>
              </w:rPr>
            </w:pPr>
            <w:r w:rsidRPr="00271141">
              <w:rPr>
                <w:rFonts w:ascii="Myriad Pro" w:eastAsia="MyriadPro-Regular" w:hAnsi="Myriad Pro" w:cs="Arial"/>
                <w:sz w:val="20"/>
              </w:rPr>
              <w:t>Kryterium zostanie spełnione, jeżeli podczas jego oceny zostanie przyznane minimum 18 punktów.</w:t>
            </w:r>
          </w:p>
        </w:tc>
      </w:tr>
      <w:tr w:rsidR="00BD6BA6" w:rsidRPr="00271141" w:rsidTr="00BD6BA6">
        <w:trPr>
          <w:trHeight w:val="971"/>
        </w:trPr>
        <w:tc>
          <w:tcPr>
            <w:tcW w:w="536" w:type="dxa"/>
          </w:tcPr>
          <w:p w:rsidR="00BD6BA6" w:rsidRPr="00271141" w:rsidRDefault="00BD6BA6" w:rsidP="00912095">
            <w:pPr>
              <w:pStyle w:val="Akapitzlist"/>
              <w:numPr>
                <w:ilvl w:val="0"/>
                <w:numId w:val="67"/>
              </w:numPr>
              <w:spacing w:before="40" w:after="0" w:line="240" w:lineRule="auto"/>
              <w:ind w:left="0" w:firstLine="0"/>
              <w:rPr>
                <w:rFonts w:cs="Arial"/>
              </w:rPr>
            </w:pPr>
          </w:p>
        </w:tc>
        <w:tc>
          <w:tcPr>
            <w:tcW w:w="2833" w:type="dxa"/>
            <w:shd w:val="clear" w:color="auto" w:fill="auto"/>
          </w:tcPr>
          <w:p w:rsidR="00BD6BA6" w:rsidRPr="00271141" w:rsidRDefault="00BD6BA6" w:rsidP="00BD6BA6">
            <w:pPr>
              <w:spacing w:before="40" w:after="40" w:line="240" w:lineRule="auto"/>
              <w:contextualSpacing/>
              <w:rPr>
                <w:rFonts w:ascii="Myriad Pro" w:hAnsi="Myriad Pro" w:cs="Arial"/>
                <w:sz w:val="20"/>
              </w:rPr>
            </w:pPr>
            <w:r w:rsidRPr="00271141">
              <w:rPr>
                <w:rFonts w:ascii="Myriad Pro" w:hAnsi="Myriad Pro" w:cs="Arial"/>
                <w:sz w:val="20"/>
              </w:rPr>
              <w:t>Trwałość</w:t>
            </w:r>
          </w:p>
        </w:tc>
        <w:tc>
          <w:tcPr>
            <w:tcW w:w="6095" w:type="dxa"/>
            <w:shd w:val="clear" w:color="auto" w:fill="auto"/>
          </w:tcPr>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Ocena w jakim stopniu zaproponowane w projekcie instrumenty wsparcia oraz zaplanowane rezultaty przyczynią się do trwałej zmiany sytuacji grup docelowych.</w:t>
            </w:r>
          </w:p>
          <w:p w:rsidR="00BD6BA6" w:rsidRPr="00271141" w:rsidRDefault="00BD6BA6" w:rsidP="00BD6BA6">
            <w:pPr>
              <w:spacing w:before="40" w:after="0" w:line="240" w:lineRule="auto"/>
              <w:contextualSpacing/>
              <w:rPr>
                <w:rFonts w:ascii="Myriad Pro" w:hAnsi="Myriad Pro" w:cs="Arial"/>
                <w:sz w:val="20"/>
              </w:rPr>
            </w:pPr>
            <w:r w:rsidRPr="00271141">
              <w:rPr>
                <w:rFonts w:ascii="Myriad Pro" w:eastAsia="MyriadPro-Regular" w:hAnsi="Myriad Pro" w:cs="Arial"/>
                <w:sz w:val="20"/>
              </w:rPr>
              <w:t>Projekt jest spójny i kompletny w zakresie ocenianego kryterium.</w:t>
            </w:r>
          </w:p>
        </w:tc>
        <w:tc>
          <w:tcPr>
            <w:tcW w:w="4756" w:type="dxa"/>
            <w:shd w:val="clear" w:color="auto" w:fill="auto"/>
          </w:tcPr>
          <w:p w:rsidR="00BD6BA6" w:rsidRPr="00271141" w:rsidRDefault="00BD6BA6" w:rsidP="00BD6BA6">
            <w:pPr>
              <w:spacing w:before="40" w:after="0" w:line="240" w:lineRule="auto"/>
              <w:contextualSpacing/>
              <w:rPr>
                <w:rFonts w:ascii="Myriad Pro" w:hAnsi="Myriad Pro" w:cs="Arial"/>
                <w:sz w:val="20"/>
              </w:rPr>
            </w:pPr>
            <w:r w:rsidRPr="00271141">
              <w:rPr>
                <w:rFonts w:ascii="Myriad Pro" w:hAnsi="Myriad Pro" w:cs="Arial"/>
                <w:sz w:val="20"/>
              </w:rPr>
              <w:t xml:space="preserve">Ocena spełniania kryterium dokonywana jest </w:t>
            </w:r>
            <w:r w:rsidRPr="00271141">
              <w:rPr>
                <w:rFonts w:ascii="Myriad Pro" w:hAnsi="Myriad Pro" w:cs="Arial"/>
                <w:sz w:val="20"/>
              </w:rPr>
              <w:br/>
              <w:t>w ramach skali punktowej.</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 xml:space="preserve">Skala punktów 0-10 </w:t>
            </w:r>
          </w:p>
          <w:p w:rsidR="00BD6BA6" w:rsidRPr="001F1069" w:rsidRDefault="00BD6BA6" w:rsidP="00BD6BA6">
            <w:pPr>
              <w:spacing w:before="40" w:after="0"/>
              <w:jc w:val="both"/>
              <w:rPr>
                <w:rFonts w:ascii="Myriad Pro" w:eastAsia="MyriadPro-Regular" w:hAnsi="Myriad Pro" w:cs="Arial"/>
                <w:sz w:val="20"/>
              </w:rPr>
            </w:pPr>
            <w:r w:rsidRPr="00271141">
              <w:rPr>
                <w:rFonts w:ascii="Myriad Pro" w:eastAsia="MyriadPro-Regular" w:hAnsi="Myriad Pro" w:cs="Arial"/>
                <w:sz w:val="20"/>
              </w:rPr>
              <w:t>Kryterium zostanie spełnione, jeżeli podczas jego oceny zostanie przyznane minimum 6 punktów.</w:t>
            </w:r>
          </w:p>
        </w:tc>
      </w:tr>
      <w:tr w:rsidR="00BD6BA6" w:rsidRPr="00271141" w:rsidTr="00BD6BA6">
        <w:trPr>
          <w:trHeight w:val="971"/>
        </w:trPr>
        <w:tc>
          <w:tcPr>
            <w:tcW w:w="536" w:type="dxa"/>
          </w:tcPr>
          <w:p w:rsidR="00BD6BA6" w:rsidRPr="00271141" w:rsidRDefault="00BD6BA6" w:rsidP="00912095">
            <w:pPr>
              <w:pStyle w:val="Akapitzlist"/>
              <w:numPr>
                <w:ilvl w:val="0"/>
                <w:numId w:val="67"/>
              </w:numPr>
              <w:spacing w:before="40" w:after="40" w:line="240" w:lineRule="auto"/>
              <w:ind w:left="0" w:firstLine="0"/>
              <w:rPr>
                <w:rFonts w:cs="Arial"/>
              </w:rPr>
            </w:pPr>
          </w:p>
        </w:tc>
        <w:tc>
          <w:tcPr>
            <w:tcW w:w="2833" w:type="dxa"/>
            <w:shd w:val="clear" w:color="auto" w:fill="auto"/>
          </w:tcPr>
          <w:p w:rsidR="00BD6BA6" w:rsidRPr="00271141" w:rsidRDefault="00BD6BA6" w:rsidP="00BD6BA6">
            <w:pPr>
              <w:spacing w:before="40" w:after="40" w:line="240" w:lineRule="auto"/>
              <w:contextualSpacing/>
              <w:rPr>
                <w:rFonts w:ascii="Myriad Pro" w:hAnsi="Myriad Pro" w:cs="Arial"/>
                <w:sz w:val="20"/>
              </w:rPr>
            </w:pPr>
            <w:r w:rsidRPr="00271141">
              <w:rPr>
                <w:rFonts w:ascii="Myriad Pro" w:eastAsia="MyriadPro-Regular" w:hAnsi="Myriad Pro" w:cs="Arial"/>
                <w:sz w:val="20"/>
              </w:rPr>
              <w:t>Doświadczenie wnioskodawcy i partnera (jeśli dotyczy)</w:t>
            </w:r>
          </w:p>
        </w:tc>
        <w:tc>
          <w:tcPr>
            <w:tcW w:w="6095" w:type="dxa"/>
            <w:shd w:val="clear" w:color="auto" w:fill="auto"/>
          </w:tcPr>
          <w:p w:rsidR="00BD6BA6" w:rsidRPr="00271141" w:rsidRDefault="00BD6BA6" w:rsidP="00BD6BA6">
            <w:pPr>
              <w:autoSpaceDE w:val="0"/>
              <w:autoSpaceDN w:val="0"/>
              <w:adjustRightInd w:val="0"/>
              <w:jc w:val="both"/>
              <w:rPr>
                <w:rFonts w:ascii="Myriad Pro" w:eastAsia="MyriadPro-Regular" w:hAnsi="Myriad Pro" w:cs="Arial"/>
                <w:sz w:val="20"/>
              </w:rPr>
            </w:pPr>
            <w:r w:rsidRPr="00271141">
              <w:rPr>
                <w:rFonts w:ascii="Myriad Pro" w:eastAsia="MyriadPro-Regular" w:hAnsi="Myriad Pro" w:cs="Arial"/>
                <w:sz w:val="20"/>
              </w:rPr>
              <w:t>Doświadczenie w realizacji podobnych przedsięwzięć realizowanych:</w:t>
            </w:r>
          </w:p>
          <w:p w:rsidR="00BD6BA6" w:rsidRPr="00271141" w:rsidRDefault="00BD6BA6" w:rsidP="00912095">
            <w:pPr>
              <w:pStyle w:val="Akapitzlist"/>
              <w:numPr>
                <w:ilvl w:val="0"/>
                <w:numId w:val="42"/>
              </w:numPr>
              <w:autoSpaceDE w:val="0"/>
              <w:autoSpaceDN w:val="0"/>
              <w:adjustRightInd w:val="0"/>
              <w:spacing w:after="0" w:line="240" w:lineRule="auto"/>
              <w:ind w:left="175" w:hanging="141"/>
              <w:jc w:val="both"/>
              <w:rPr>
                <w:rFonts w:cs="Arial"/>
              </w:rPr>
            </w:pPr>
            <w:r w:rsidRPr="00271141">
              <w:rPr>
                <w:rFonts w:cs="Arial"/>
              </w:rPr>
              <w:t xml:space="preserve">w obszarze wsparcia projektu: maksymalnie </w:t>
            </w:r>
            <w:r w:rsidRPr="00271141">
              <w:rPr>
                <w:rFonts w:cs="Arial"/>
                <w:b/>
              </w:rPr>
              <w:t>4 pkt</w:t>
            </w:r>
            <w:r w:rsidRPr="00271141">
              <w:rPr>
                <w:rFonts w:cs="Arial"/>
              </w:rPr>
              <w:t xml:space="preserve">; </w:t>
            </w:r>
          </w:p>
          <w:p w:rsidR="00BD6BA6" w:rsidRPr="00271141" w:rsidRDefault="00BD6BA6" w:rsidP="00912095">
            <w:pPr>
              <w:pStyle w:val="Default"/>
              <w:numPr>
                <w:ilvl w:val="0"/>
                <w:numId w:val="41"/>
              </w:numPr>
              <w:ind w:left="175" w:hanging="141"/>
              <w:jc w:val="both"/>
              <w:rPr>
                <w:rFonts w:ascii="Myriad Pro" w:hAnsi="Myriad Pro"/>
                <w:sz w:val="20"/>
                <w:szCs w:val="20"/>
              </w:rPr>
            </w:pPr>
            <w:r w:rsidRPr="00271141">
              <w:rPr>
                <w:rFonts w:ascii="Myriad Pro" w:hAnsi="Myriad Pro"/>
                <w:sz w:val="20"/>
                <w:szCs w:val="20"/>
              </w:rPr>
              <w:t xml:space="preserve">na rzecz grupy docelowej, do której skierowany będzie projekt: maksymalnie </w:t>
            </w:r>
            <w:r w:rsidRPr="00271141">
              <w:rPr>
                <w:rFonts w:ascii="Myriad Pro" w:hAnsi="Myriad Pro"/>
                <w:b/>
                <w:sz w:val="20"/>
                <w:szCs w:val="20"/>
              </w:rPr>
              <w:t>4 pkt</w:t>
            </w:r>
            <w:r w:rsidRPr="00271141">
              <w:rPr>
                <w:rFonts w:ascii="Myriad Pro" w:hAnsi="Myriad Pro"/>
                <w:sz w:val="20"/>
                <w:szCs w:val="20"/>
              </w:rPr>
              <w:t>;</w:t>
            </w:r>
          </w:p>
          <w:p w:rsidR="00BD6BA6" w:rsidRPr="008B445D" w:rsidRDefault="00BD6BA6" w:rsidP="00912095">
            <w:pPr>
              <w:pStyle w:val="Default"/>
              <w:numPr>
                <w:ilvl w:val="0"/>
                <w:numId w:val="41"/>
              </w:numPr>
              <w:ind w:left="175" w:hanging="141"/>
              <w:jc w:val="both"/>
              <w:rPr>
                <w:rFonts w:ascii="Myriad Pro" w:hAnsi="Myriad Pro"/>
                <w:b/>
                <w:sz w:val="20"/>
                <w:szCs w:val="20"/>
              </w:rPr>
            </w:pPr>
            <w:r w:rsidRPr="00271141">
              <w:rPr>
                <w:rFonts w:ascii="Myriad Pro" w:hAnsi="Myriad Pro"/>
                <w:sz w:val="20"/>
                <w:szCs w:val="20"/>
              </w:rPr>
              <w:t xml:space="preserve">na określonym terytorium, którego będzie dotyczyć realizacja projektu: maksymalnie </w:t>
            </w:r>
            <w:r w:rsidRPr="00271141">
              <w:rPr>
                <w:rFonts w:ascii="Myriad Pro" w:hAnsi="Myriad Pro"/>
                <w:b/>
                <w:sz w:val="20"/>
                <w:szCs w:val="20"/>
              </w:rPr>
              <w:t xml:space="preserve">2 pkt. </w:t>
            </w:r>
          </w:p>
        </w:tc>
        <w:tc>
          <w:tcPr>
            <w:tcW w:w="4756" w:type="dxa"/>
            <w:shd w:val="clear" w:color="auto" w:fill="auto"/>
          </w:tcPr>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 xml:space="preserve">Ocena spełniania kryterium dokonywana jest </w:t>
            </w:r>
            <w:r w:rsidRPr="00271141">
              <w:rPr>
                <w:rFonts w:ascii="Myriad Pro" w:eastAsia="MyriadPro-Regular" w:hAnsi="Myriad Pro" w:cs="Arial"/>
                <w:sz w:val="20"/>
              </w:rPr>
              <w:br/>
              <w:t>w ramach skali punktowej.</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Skala punktów: 0- 10.</w:t>
            </w:r>
          </w:p>
          <w:p w:rsidR="00BD6BA6" w:rsidRPr="00271141" w:rsidRDefault="00BD6BA6" w:rsidP="00BD6BA6">
            <w:pPr>
              <w:spacing w:before="40" w:after="0" w:line="240" w:lineRule="auto"/>
              <w:contextualSpacing/>
              <w:rPr>
                <w:rFonts w:ascii="Myriad Pro" w:hAnsi="Myriad Pro" w:cs="Arial"/>
                <w:sz w:val="20"/>
              </w:rPr>
            </w:pPr>
            <w:r w:rsidRPr="00271141">
              <w:rPr>
                <w:rFonts w:ascii="Myriad Pro" w:eastAsia="MyriadPro-Regular" w:hAnsi="Myriad Pro" w:cs="Arial"/>
                <w:sz w:val="20"/>
              </w:rPr>
              <w:t>Kryterium zostanie spełnione, jeżeli podczas jego oceny zostanie przyznane minimum 6 punktów.</w:t>
            </w:r>
          </w:p>
        </w:tc>
      </w:tr>
      <w:tr w:rsidR="00BD6BA6" w:rsidRPr="00271141" w:rsidTr="00BD6BA6">
        <w:trPr>
          <w:trHeight w:val="567"/>
        </w:trPr>
        <w:tc>
          <w:tcPr>
            <w:tcW w:w="536" w:type="dxa"/>
          </w:tcPr>
          <w:p w:rsidR="00BD6BA6" w:rsidRPr="00271141" w:rsidRDefault="00BD6BA6" w:rsidP="00912095">
            <w:pPr>
              <w:pStyle w:val="Akapitzlist"/>
              <w:numPr>
                <w:ilvl w:val="0"/>
                <w:numId w:val="67"/>
              </w:numPr>
              <w:spacing w:before="40" w:after="40" w:line="240" w:lineRule="auto"/>
              <w:ind w:left="0" w:firstLine="0"/>
              <w:rPr>
                <w:rFonts w:cs="Arial"/>
              </w:rPr>
            </w:pPr>
          </w:p>
        </w:tc>
        <w:tc>
          <w:tcPr>
            <w:tcW w:w="2833" w:type="dxa"/>
            <w:shd w:val="clear" w:color="auto" w:fill="auto"/>
          </w:tcPr>
          <w:p w:rsidR="00BD6BA6" w:rsidRPr="00271141" w:rsidRDefault="00BD6BA6" w:rsidP="00BD6BA6">
            <w:pPr>
              <w:rPr>
                <w:rFonts w:ascii="Myriad Pro" w:eastAsia="MyriadPro-Regular" w:hAnsi="Myriad Pro" w:cs="Arial"/>
                <w:sz w:val="20"/>
              </w:rPr>
            </w:pPr>
            <w:r w:rsidRPr="00271141">
              <w:rPr>
                <w:rFonts w:ascii="Myriad Pro" w:eastAsia="MyriadPro-Regular" w:hAnsi="Myriad Pro" w:cs="Arial"/>
                <w:sz w:val="20"/>
              </w:rPr>
              <w:t>Zaplecze realizacji projektu</w:t>
            </w:r>
          </w:p>
        </w:tc>
        <w:tc>
          <w:tcPr>
            <w:tcW w:w="6095" w:type="dxa"/>
            <w:shd w:val="clear" w:color="auto" w:fill="auto"/>
          </w:tcPr>
          <w:p w:rsidR="00BD6BA6" w:rsidRPr="00271141" w:rsidRDefault="00BD6BA6" w:rsidP="00BD6BA6">
            <w:pPr>
              <w:autoSpaceDE w:val="0"/>
              <w:autoSpaceDN w:val="0"/>
              <w:adjustRightInd w:val="0"/>
              <w:jc w:val="both"/>
              <w:rPr>
                <w:rFonts w:ascii="Myriad Pro" w:eastAsia="MyriadPro-Regular" w:hAnsi="Myriad Pro" w:cs="Arial"/>
                <w:b/>
                <w:sz w:val="20"/>
              </w:rPr>
            </w:pPr>
            <w:r w:rsidRPr="00271141">
              <w:rPr>
                <w:rFonts w:ascii="Myriad Pro" w:eastAsia="MyriadPro-Regular" w:hAnsi="Myriad Pro" w:cs="Arial"/>
                <w:b/>
                <w:sz w:val="20"/>
              </w:rPr>
              <w:t>W przypadku samodzielnej realizacji projektu:</w:t>
            </w:r>
          </w:p>
          <w:p w:rsidR="00BD6BA6" w:rsidRPr="00271141" w:rsidRDefault="00BD6BA6" w:rsidP="00BD6BA6">
            <w:pPr>
              <w:autoSpaceDE w:val="0"/>
              <w:autoSpaceDN w:val="0"/>
              <w:adjustRightInd w:val="0"/>
              <w:jc w:val="both"/>
              <w:rPr>
                <w:rFonts w:ascii="Myriad Pro" w:eastAsia="MyriadPro-Regular" w:hAnsi="Myriad Pro" w:cs="Arial"/>
                <w:sz w:val="20"/>
              </w:rPr>
            </w:pPr>
            <w:r w:rsidRPr="00271141">
              <w:rPr>
                <w:rFonts w:ascii="Myriad Pro" w:eastAsia="MyriadPro-Regular" w:hAnsi="Myriad Pro" w:cs="Arial"/>
                <w:sz w:val="20"/>
              </w:rPr>
              <w:t xml:space="preserve">Ocena potencjału organizacyjnego wnioskodawcy: maksymalnie </w:t>
            </w:r>
            <w:r w:rsidRPr="00271141">
              <w:rPr>
                <w:rFonts w:ascii="Myriad Pro" w:eastAsia="MyriadPro-Regular" w:hAnsi="Myriad Pro" w:cs="Arial"/>
                <w:b/>
                <w:sz w:val="20"/>
              </w:rPr>
              <w:t>10 pkt</w:t>
            </w:r>
            <w:r w:rsidRPr="00271141">
              <w:rPr>
                <w:rFonts w:ascii="Myriad Pro" w:eastAsia="MyriadPro-Regular" w:hAnsi="Myriad Pro" w:cs="Arial"/>
                <w:sz w:val="20"/>
              </w:rPr>
              <w:t>, w tym:</w:t>
            </w:r>
          </w:p>
          <w:p w:rsidR="00BD6BA6" w:rsidRPr="00271141"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271141">
              <w:rPr>
                <w:rFonts w:eastAsia="MyriadPro-Regular" w:cs="Arial"/>
              </w:rPr>
              <w:t xml:space="preserve">opis sposobu zarządzania projektem oraz realizacja wsparcia w oparciu o własne zasoby: maksymalnie </w:t>
            </w:r>
            <w:r w:rsidRPr="00271141">
              <w:rPr>
                <w:rFonts w:eastAsia="MyriadPro-Regular" w:cs="Arial"/>
                <w:b/>
              </w:rPr>
              <w:t>4 pkt;</w:t>
            </w:r>
          </w:p>
          <w:p w:rsidR="00BD6BA6" w:rsidRPr="00271141"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271141">
              <w:rPr>
                <w:rFonts w:eastAsia="MyriadPro-Regular" w:cs="Arial"/>
              </w:rPr>
              <w:t xml:space="preserve">potencjał kadrowy zaangażowany do obsługi projektu jak </w:t>
            </w:r>
            <w:r w:rsidRPr="00271141">
              <w:rPr>
                <w:rFonts w:eastAsia="MyriadPro-Regular" w:cs="Arial"/>
              </w:rPr>
              <w:br/>
              <w:t xml:space="preserve">i realizacji przedsięwzięć merytorycznych: maksymalnie </w:t>
            </w:r>
            <w:r w:rsidRPr="00271141">
              <w:rPr>
                <w:rFonts w:eastAsia="MyriadPro-Regular" w:cs="Arial"/>
                <w:b/>
              </w:rPr>
              <w:t>4 pkt;</w:t>
            </w:r>
          </w:p>
          <w:p w:rsidR="00BD6BA6" w:rsidRPr="00271141" w:rsidRDefault="00BD6BA6"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271141">
              <w:rPr>
                <w:rFonts w:eastAsia="MyriadPro-Regular" w:cs="Arial"/>
              </w:rPr>
              <w:t xml:space="preserve">potencjał techniczny zaangażowany w realizację projektu: maksymalnie </w:t>
            </w:r>
            <w:r w:rsidRPr="00271141">
              <w:rPr>
                <w:rFonts w:eastAsia="MyriadPro-Regular" w:cs="Arial"/>
                <w:b/>
              </w:rPr>
              <w:t>2 pkt.</w:t>
            </w:r>
          </w:p>
          <w:p w:rsidR="00BD6BA6" w:rsidRPr="00271141" w:rsidRDefault="00BD6BA6" w:rsidP="00BD6BA6">
            <w:pPr>
              <w:autoSpaceDE w:val="0"/>
              <w:autoSpaceDN w:val="0"/>
              <w:adjustRightInd w:val="0"/>
              <w:jc w:val="both"/>
              <w:rPr>
                <w:rFonts w:ascii="Myriad Pro" w:eastAsia="MyriadPro-Regular" w:hAnsi="Myriad Pro" w:cs="Arial"/>
                <w:b/>
                <w:sz w:val="20"/>
              </w:rPr>
            </w:pPr>
            <w:r w:rsidRPr="00271141">
              <w:rPr>
                <w:rFonts w:ascii="Myriad Pro" w:eastAsia="MyriadPro-Regular" w:hAnsi="Myriad Pro" w:cs="Arial"/>
                <w:b/>
                <w:sz w:val="20"/>
              </w:rPr>
              <w:lastRenderedPageBreak/>
              <w:t>W przypadku realizacji projektu w partnerstwie:</w:t>
            </w:r>
          </w:p>
          <w:p w:rsidR="00BD6BA6" w:rsidRPr="00271141" w:rsidRDefault="00BD6BA6" w:rsidP="00BD6BA6">
            <w:pPr>
              <w:autoSpaceDE w:val="0"/>
              <w:autoSpaceDN w:val="0"/>
              <w:adjustRightInd w:val="0"/>
              <w:jc w:val="both"/>
              <w:rPr>
                <w:rFonts w:ascii="Myriad Pro" w:eastAsia="MyriadPro-Regular" w:hAnsi="Myriad Pro" w:cs="Arial"/>
                <w:sz w:val="20"/>
              </w:rPr>
            </w:pPr>
            <w:r w:rsidRPr="00271141">
              <w:rPr>
                <w:rFonts w:ascii="Myriad Pro" w:eastAsia="MyriadPro-Regular" w:hAnsi="Myriad Pro" w:cs="Arial"/>
                <w:sz w:val="20"/>
              </w:rPr>
              <w:t xml:space="preserve">Ocena potencjału organizacyjnego wnioskodawcy i partnera/ów: maksymalnie </w:t>
            </w:r>
            <w:r w:rsidRPr="00271141">
              <w:rPr>
                <w:rFonts w:ascii="Myriad Pro" w:eastAsia="MyriadPro-Regular" w:hAnsi="Myriad Pro" w:cs="Arial"/>
                <w:b/>
                <w:sz w:val="20"/>
              </w:rPr>
              <w:t>5 pkt</w:t>
            </w:r>
            <w:r w:rsidRPr="00271141">
              <w:rPr>
                <w:rFonts w:ascii="Myriad Pro" w:eastAsia="MyriadPro-Regular" w:hAnsi="Myriad Pro" w:cs="Arial"/>
                <w:sz w:val="20"/>
              </w:rPr>
              <w:t>, w tym:</w:t>
            </w:r>
          </w:p>
          <w:p w:rsidR="00BD6BA6" w:rsidRPr="00271141"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271141">
              <w:rPr>
                <w:rFonts w:eastAsia="MyriadPro-Regular" w:cs="Arial"/>
              </w:rPr>
              <w:t xml:space="preserve">opis sposobu zarządzania projektem oraz realizacja wsparcia w oparciu o własne zasoby: maksymalnie </w:t>
            </w:r>
            <w:r w:rsidRPr="00271141">
              <w:rPr>
                <w:rFonts w:eastAsia="MyriadPro-Regular" w:cs="Arial"/>
                <w:b/>
              </w:rPr>
              <w:t>2 pkt</w:t>
            </w:r>
          </w:p>
          <w:p w:rsidR="00BD6BA6" w:rsidRPr="00271141"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271141">
              <w:rPr>
                <w:rFonts w:eastAsia="MyriadPro-Regular" w:cs="Arial"/>
              </w:rPr>
              <w:t xml:space="preserve">potencjał kadrowy zaangażowany do obsługi projektu jak </w:t>
            </w:r>
            <w:r w:rsidRPr="00271141">
              <w:rPr>
                <w:rFonts w:eastAsia="MyriadPro-Regular" w:cs="Arial"/>
              </w:rPr>
              <w:br/>
              <w:t xml:space="preserve">i realizacji przedsięwzięć merytorycznych: maksymalnie </w:t>
            </w:r>
            <w:r w:rsidRPr="00271141">
              <w:rPr>
                <w:rFonts w:eastAsia="MyriadPro-Regular" w:cs="Arial"/>
                <w:b/>
              </w:rPr>
              <w:t>2 pkt;</w:t>
            </w:r>
          </w:p>
          <w:p w:rsidR="00BD6BA6" w:rsidRPr="00271141" w:rsidRDefault="00BD6BA6"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271141">
              <w:rPr>
                <w:rFonts w:eastAsia="MyriadPro-Regular" w:cs="Arial"/>
              </w:rPr>
              <w:t xml:space="preserve">potencjał techniczny zaangażowany w realizację projektu: maksymalnie </w:t>
            </w:r>
            <w:r w:rsidRPr="00271141">
              <w:rPr>
                <w:rFonts w:eastAsia="MyriadPro-Regular" w:cs="Arial"/>
                <w:b/>
              </w:rPr>
              <w:t>1 pkt.</w:t>
            </w:r>
          </w:p>
          <w:p w:rsidR="00BD6BA6" w:rsidRPr="00271141" w:rsidRDefault="00BD6BA6" w:rsidP="00BD6BA6">
            <w:pPr>
              <w:autoSpaceDE w:val="0"/>
              <w:autoSpaceDN w:val="0"/>
              <w:adjustRightInd w:val="0"/>
              <w:jc w:val="both"/>
              <w:rPr>
                <w:rFonts w:ascii="Myriad Pro" w:eastAsia="MyriadPro-Regular" w:hAnsi="Myriad Pro" w:cs="Arial"/>
                <w:sz w:val="20"/>
              </w:rPr>
            </w:pPr>
            <w:r w:rsidRPr="00271141">
              <w:rPr>
                <w:rFonts w:ascii="Myriad Pro" w:eastAsia="MyriadPro-Regular" w:hAnsi="Myriad Pro" w:cs="Arial"/>
                <w:sz w:val="20"/>
              </w:rPr>
              <w:t xml:space="preserve">Ocena zasadności partnerstwa zawiązanego w celu wspólnej realizacji projektu, w tym sposób podziału realizacji zadań: maksymalnie </w:t>
            </w:r>
            <w:r w:rsidRPr="00271141">
              <w:rPr>
                <w:rFonts w:ascii="Myriad Pro" w:eastAsia="MyriadPro-Regular" w:hAnsi="Myriad Pro" w:cs="Arial"/>
                <w:b/>
                <w:sz w:val="20"/>
              </w:rPr>
              <w:t>5  pkt.</w:t>
            </w:r>
          </w:p>
        </w:tc>
        <w:tc>
          <w:tcPr>
            <w:tcW w:w="4756" w:type="dxa"/>
            <w:shd w:val="clear" w:color="auto" w:fill="auto"/>
          </w:tcPr>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lastRenderedPageBreak/>
              <w:t xml:space="preserve">Ocena spełniania kryterium dokonywana jest </w:t>
            </w:r>
            <w:r w:rsidRPr="00271141">
              <w:rPr>
                <w:rFonts w:ascii="Myriad Pro" w:eastAsia="MyriadPro-Regular" w:hAnsi="Myriad Pro" w:cs="Arial"/>
                <w:sz w:val="20"/>
              </w:rPr>
              <w:br/>
              <w:t>w ramach skali punktowej.</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Skala punktów: 0- 10</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Kryterium zostanie spełnione, jeżeli podczas jego oceny zostanie przyznane minimum 6 punktów.</w:t>
            </w:r>
          </w:p>
        </w:tc>
      </w:tr>
    </w:tbl>
    <w:p w:rsidR="00BD6BA6" w:rsidRDefault="00BD6BA6" w:rsidP="00BD6BA6">
      <w:pPr>
        <w:spacing w:after="0"/>
        <w:rPr>
          <w:rFonts w:ascii="Myriad Pro" w:hAnsi="Myriad Pro"/>
          <w:b/>
          <w:sz w:val="20"/>
        </w:rPr>
      </w:pPr>
    </w:p>
    <w:p w:rsidR="00736981" w:rsidRDefault="00736981" w:rsidP="00BD6BA6">
      <w:pPr>
        <w:spacing w:after="0"/>
        <w:rPr>
          <w:rFonts w:ascii="Myriad Pro" w:hAnsi="Myriad Pro"/>
          <w:b/>
          <w:sz w:val="20"/>
        </w:rPr>
      </w:pPr>
    </w:p>
    <w:tbl>
      <w:tblPr>
        <w:tblStyle w:val="Tabela-Siatka"/>
        <w:tblW w:w="14175" w:type="dxa"/>
        <w:jc w:val="center"/>
        <w:tblLayout w:type="fixed"/>
        <w:tblLook w:val="04A0" w:firstRow="1" w:lastRow="0" w:firstColumn="1" w:lastColumn="0" w:noHBand="0" w:noVBand="1"/>
      </w:tblPr>
      <w:tblGrid>
        <w:gridCol w:w="536"/>
        <w:gridCol w:w="2824"/>
        <w:gridCol w:w="6082"/>
        <w:gridCol w:w="4733"/>
      </w:tblGrid>
      <w:tr w:rsidR="00BD6BA6" w:rsidRPr="00271141" w:rsidTr="00BD6BA6">
        <w:trPr>
          <w:jc w:val="center"/>
        </w:trPr>
        <w:tc>
          <w:tcPr>
            <w:tcW w:w="14175" w:type="dxa"/>
            <w:gridSpan w:val="4"/>
            <w:shd w:val="clear" w:color="auto" w:fill="D9D9D9" w:themeFill="background1" w:themeFillShade="D9"/>
            <w:vAlign w:val="center"/>
          </w:tcPr>
          <w:p w:rsidR="00BD6BA6" w:rsidRPr="00271141" w:rsidRDefault="00BD6BA6" w:rsidP="00BD6BA6">
            <w:pPr>
              <w:spacing w:before="40" w:after="40" w:line="276" w:lineRule="auto"/>
              <w:jc w:val="center"/>
              <w:rPr>
                <w:rFonts w:ascii="Myriad Pro" w:hAnsi="Myriad Pro" w:cs="Arial"/>
                <w:b/>
                <w:sz w:val="20"/>
              </w:rPr>
            </w:pPr>
            <w:r w:rsidRPr="00271141">
              <w:rPr>
                <w:rFonts w:ascii="Myriad Pro" w:hAnsi="Myriad Pro" w:cs="Arial"/>
                <w:b/>
                <w:sz w:val="20"/>
              </w:rPr>
              <w:t>Kryteria administracyjności</w:t>
            </w:r>
          </w:p>
        </w:tc>
      </w:tr>
      <w:tr w:rsidR="00BD6BA6" w:rsidRPr="00271141" w:rsidTr="00BD6BA6">
        <w:trPr>
          <w:jc w:val="center"/>
        </w:trPr>
        <w:tc>
          <w:tcPr>
            <w:tcW w:w="536" w:type="dxa"/>
          </w:tcPr>
          <w:p w:rsidR="00BD6BA6" w:rsidRPr="00271141" w:rsidRDefault="00BD6BA6" w:rsidP="00BD6BA6">
            <w:pPr>
              <w:spacing w:before="40" w:after="40" w:line="276" w:lineRule="auto"/>
              <w:rPr>
                <w:rFonts w:ascii="Myriad Pro" w:hAnsi="Myriad Pro" w:cs="Arial"/>
                <w:sz w:val="20"/>
              </w:rPr>
            </w:pPr>
            <w:r w:rsidRPr="00271141">
              <w:rPr>
                <w:rFonts w:ascii="Myriad Pro" w:hAnsi="Myriad Pro" w:cs="Arial"/>
                <w:sz w:val="20"/>
              </w:rPr>
              <w:t>L.p.</w:t>
            </w:r>
          </w:p>
        </w:tc>
        <w:tc>
          <w:tcPr>
            <w:tcW w:w="2824" w:type="dxa"/>
            <w:vAlign w:val="center"/>
          </w:tcPr>
          <w:p w:rsidR="00BD6BA6" w:rsidRPr="00271141" w:rsidRDefault="00BD6BA6" w:rsidP="00BD6BA6">
            <w:pPr>
              <w:spacing w:before="40" w:after="40" w:line="276" w:lineRule="auto"/>
              <w:jc w:val="center"/>
              <w:rPr>
                <w:rFonts w:ascii="Myriad Pro" w:hAnsi="Myriad Pro" w:cs="Arial"/>
                <w:sz w:val="20"/>
              </w:rPr>
            </w:pPr>
            <w:r w:rsidRPr="00271141">
              <w:rPr>
                <w:rFonts w:ascii="Myriad Pro" w:hAnsi="Myriad Pro" w:cs="Arial"/>
                <w:sz w:val="20"/>
              </w:rPr>
              <w:t>Nazwa kryterium</w:t>
            </w:r>
          </w:p>
        </w:tc>
        <w:tc>
          <w:tcPr>
            <w:tcW w:w="6082" w:type="dxa"/>
            <w:vAlign w:val="center"/>
          </w:tcPr>
          <w:p w:rsidR="00BD6BA6" w:rsidRPr="00271141" w:rsidRDefault="00BD6BA6" w:rsidP="00BD6BA6">
            <w:pPr>
              <w:spacing w:before="40" w:after="40" w:line="276" w:lineRule="auto"/>
              <w:jc w:val="center"/>
              <w:rPr>
                <w:rFonts w:ascii="Myriad Pro" w:hAnsi="Myriad Pro" w:cs="Arial"/>
                <w:sz w:val="20"/>
              </w:rPr>
            </w:pPr>
            <w:r w:rsidRPr="00271141">
              <w:rPr>
                <w:rFonts w:ascii="Myriad Pro" w:hAnsi="Myriad Pro" w:cs="Arial"/>
                <w:sz w:val="20"/>
              </w:rPr>
              <w:t>Definicja kryterium</w:t>
            </w:r>
          </w:p>
        </w:tc>
        <w:tc>
          <w:tcPr>
            <w:tcW w:w="4733" w:type="dxa"/>
            <w:vAlign w:val="center"/>
          </w:tcPr>
          <w:p w:rsidR="00BD6BA6" w:rsidRPr="00271141" w:rsidRDefault="00BD6BA6" w:rsidP="00BD6BA6">
            <w:pPr>
              <w:spacing w:before="40" w:after="40" w:line="276" w:lineRule="auto"/>
              <w:jc w:val="center"/>
              <w:rPr>
                <w:rFonts w:ascii="Myriad Pro" w:hAnsi="Myriad Pro" w:cs="Arial"/>
                <w:sz w:val="20"/>
              </w:rPr>
            </w:pPr>
            <w:r w:rsidRPr="00271141">
              <w:rPr>
                <w:rFonts w:ascii="Myriad Pro" w:hAnsi="Myriad Pro" w:cs="Arial"/>
                <w:sz w:val="20"/>
              </w:rPr>
              <w:t>Opis znaczenia kryterium</w:t>
            </w:r>
          </w:p>
        </w:tc>
      </w:tr>
      <w:tr w:rsidR="00BD6BA6" w:rsidRPr="00271141" w:rsidTr="00BD6BA6">
        <w:trPr>
          <w:jc w:val="center"/>
        </w:trPr>
        <w:tc>
          <w:tcPr>
            <w:tcW w:w="536" w:type="dxa"/>
          </w:tcPr>
          <w:p w:rsidR="00BD6BA6" w:rsidRPr="00271141" w:rsidRDefault="00BD6BA6" w:rsidP="00BD6BA6">
            <w:pPr>
              <w:spacing w:before="40" w:after="40" w:line="276" w:lineRule="auto"/>
              <w:jc w:val="center"/>
              <w:rPr>
                <w:rFonts w:ascii="Myriad Pro" w:hAnsi="Myriad Pro" w:cs="Arial"/>
                <w:sz w:val="20"/>
              </w:rPr>
            </w:pPr>
            <w:r w:rsidRPr="00271141">
              <w:rPr>
                <w:rFonts w:ascii="Myriad Pro" w:hAnsi="Myriad Pro" w:cs="Arial"/>
                <w:sz w:val="20"/>
              </w:rPr>
              <w:t>1</w:t>
            </w:r>
          </w:p>
        </w:tc>
        <w:tc>
          <w:tcPr>
            <w:tcW w:w="2824" w:type="dxa"/>
            <w:vAlign w:val="center"/>
          </w:tcPr>
          <w:p w:rsidR="00BD6BA6" w:rsidRPr="00271141" w:rsidRDefault="00BD6BA6" w:rsidP="00BD6BA6">
            <w:pPr>
              <w:spacing w:before="40" w:after="40" w:line="276" w:lineRule="auto"/>
              <w:jc w:val="center"/>
              <w:rPr>
                <w:rFonts w:ascii="Myriad Pro" w:hAnsi="Myriad Pro" w:cs="Arial"/>
                <w:sz w:val="20"/>
              </w:rPr>
            </w:pPr>
            <w:r w:rsidRPr="00271141">
              <w:rPr>
                <w:rFonts w:ascii="Myriad Pro" w:hAnsi="Myriad Pro" w:cs="Arial"/>
                <w:sz w:val="20"/>
              </w:rPr>
              <w:t>2</w:t>
            </w:r>
          </w:p>
        </w:tc>
        <w:tc>
          <w:tcPr>
            <w:tcW w:w="6082" w:type="dxa"/>
            <w:vAlign w:val="center"/>
          </w:tcPr>
          <w:p w:rsidR="00BD6BA6" w:rsidRPr="00271141" w:rsidRDefault="00BD6BA6" w:rsidP="00BD6BA6">
            <w:pPr>
              <w:spacing w:before="40" w:after="40" w:line="276" w:lineRule="auto"/>
              <w:jc w:val="center"/>
              <w:rPr>
                <w:rFonts w:ascii="Myriad Pro" w:hAnsi="Myriad Pro" w:cs="Arial"/>
                <w:sz w:val="20"/>
              </w:rPr>
            </w:pPr>
            <w:r w:rsidRPr="00271141">
              <w:rPr>
                <w:rFonts w:ascii="Myriad Pro" w:hAnsi="Myriad Pro" w:cs="Arial"/>
                <w:sz w:val="20"/>
              </w:rPr>
              <w:t>3</w:t>
            </w:r>
          </w:p>
        </w:tc>
        <w:tc>
          <w:tcPr>
            <w:tcW w:w="4733" w:type="dxa"/>
            <w:vAlign w:val="center"/>
          </w:tcPr>
          <w:p w:rsidR="00BD6BA6" w:rsidRPr="00271141" w:rsidRDefault="00BD6BA6" w:rsidP="00BD6BA6">
            <w:pPr>
              <w:spacing w:before="40" w:after="40" w:line="276" w:lineRule="auto"/>
              <w:jc w:val="center"/>
              <w:rPr>
                <w:rFonts w:ascii="Myriad Pro" w:hAnsi="Myriad Pro" w:cs="Arial"/>
                <w:sz w:val="20"/>
              </w:rPr>
            </w:pPr>
            <w:r w:rsidRPr="00271141">
              <w:rPr>
                <w:rFonts w:ascii="Myriad Pro" w:hAnsi="Myriad Pro" w:cs="Arial"/>
                <w:sz w:val="20"/>
              </w:rPr>
              <w:t>4</w:t>
            </w:r>
          </w:p>
        </w:tc>
      </w:tr>
      <w:tr w:rsidR="00BD6BA6" w:rsidRPr="00271141" w:rsidTr="00BD6BA6">
        <w:trPr>
          <w:jc w:val="center"/>
        </w:trPr>
        <w:tc>
          <w:tcPr>
            <w:tcW w:w="536" w:type="dxa"/>
          </w:tcPr>
          <w:p w:rsidR="00BD6BA6" w:rsidRPr="00271141" w:rsidRDefault="00BD6BA6" w:rsidP="00912095">
            <w:pPr>
              <w:pStyle w:val="Akapitzlist"/>
              <w:numPr>
                <w:ilvl w:val="0"/>
                <w:numId w:val="68"/>
              </w:numPr>
              <w:spacing w:before="40" w:after="40" w:line="276" w:lineRule="auto"/>
              <w:ind w:left="357" w:hanging="357"/>
              <w:contextualSpacing w:val="0"/>
              <w:rPr>
                <w:rFonts w:cs="Arial"/>
              </w:rPr>
            </w:pPr>
          </w:p>
        </w:tc>
        <w:tc>
          <w:tcPr>
            <w:tcW w:w="2824" w:type="dxa"/>
          </w:tcPr>
          <w:p w:rsidR="00BD6BA6" w:rsidRPr="00271141" w:rsidRDefault="00BD6BA6" w:rsidP="00BD6BA6">
            <w:pPr>
              <w:spacing w:before="40" w:after="40" w:line="276" w:lineRule="auto"/>
              <w:rPr>
                <w:rFonts w:ascii="Myriad Pro" w:hAnsi="Myriad Pro" w:cs="Arial"/>
                <w:sz w:val="20"/>
              </w:rPr>
            </w:pPr>
            <w:r w:rsidRPr="00271141">
              <w:rPr>
                <w:rFonts w:ascii="Myriad Pro" w:hAnsi="Myriad Pro" w:cs="Arial"/>
                <w:sz w:val="20"/>
              </w:rPr>
              <w:t>Intensywność wsparcia</w:t>
            </w:r>
          </w:p>
        </w:tc>
        <w:tc>
          <w:tcPr>
            <w:tcW w:w="6082" w:type="dxa"/>
          </w:tcPr>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Wnioskowana kwota i poziom wsparcia są zgodne z zapisami</w:t>
            </w:r>
            <w:r>
              <w:rPr>
                <w:rFonts w:ascii="Myriad Pro" w:hAnsi="Myriad Pro" w:cs="Arial"/>
                <w:sz w:val="20"/>
              </w:rPr>
              <w:t xml:space="preserve"> </w:t>
            </w:r>
            <w:r w:rsidRPr="00271141">
              <w:rPr>
                <w:rFonts w:ascii="Myriad Pro" w:hAnsi="Myriad Pro" w:cs="Arial"/>
                <w:i/>
                <w:sz w:val="20"/>
              </w:rPr>
              <w:t>Regulaminu konkursu</w:t>
            </w:r>
            <w:r w:rsidRPr="00271141">
              <w:rPr>
                <w:rFonts w:ascii="Myriad Pro" w:hAnsi="Myriad Pro" w:cs="Arial"/>
                <w:sz w:val="20"/>
              </w:rPr>
              <w:t>.</w:t>
            </w:r>
          </w:p>
        </w:tc>
        <w:tc>
          <w:tcPr>
            <w:tcW w:w="4733" w:type="dxa"/>
          </w:tcPr>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Spełnienie kryterium jest konieczne do przyznania dofinansowania.</w:t>
            </w:r>
          </w:p>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Projekty niespełniające kryterium kierowane są do poprawy lub uzupełnienia.</w:t>
            </w:r>
          </w:p>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Ocena spełniania kryterium polega na przypisaniu wartości logicznych „tak”, „nie”.</w:t>
            </w:r>
          </w:p>
        </w:tc>
      </w:tr>
      <w:tr w:rsidR="00BD6BA6" w:rsidRPr="00271141" w:rsidTr="00BD6BA6">
        <w:trPr>
          <w:jc w:val="center"/>
        </w:trPr>
        <w:tc>
          <w:tcPr>
            <w:tcW w:w="536" w:type="dxa"/>
          </w:tcPr>
          <w:p w:rsidR="00BD6BA6" w:rsidRPr="00271141" w:rsidRDefault="00BD6BA6" w:rsidP="00912095">
            <w:pPr>
              <w:pStyle w:val="Akapitzlist"/>
              <w:numPr>
                <w:ilvl w:val="0"/>
                <w:numId w:val="68"/>
              </w:numPr>
              <w:spacing w:before="40" w:after="40" w:line="276" w:lineRule="auto"/>
              <w:ind w:left="357" w:hanging="357"/>
              <w:contextualSpacing w:val="0"/>
              <w:rPr>
                <w:rFonts w:cs="Arial"/>
              </w:rPr>
            </w:pPr>
          </w:p>
        </w:tc>
        <w:tc>
          <w:tcPr>
            <w:tcW w:w="2824" w:type="dxa"/>
          </w:tcPr>
          <w:p w:rsidR="00BD6BA6" w:rsidRPr="00271141" w:rsidRDefault="00BD6BA6" w:rsidP="00BD6BA6">
            <w:pPr>
              <w:spacing w:before="40" w:after="40" w:line="276" w:lineRule="auto"/>
              <w:rPr>
                <w:rFonts w:ascii="Myriad Pro" w:hAnsi="Myriad Pro" w:cs="Arial"/>
                <w:sz w:val="20"/>
              </w:rPr>
            </w:pPr>
            <w:r w:rsidRPr="00271141">
              <w:rPr>
                <w:rFonts w:ascii="Myriad Pro" w:hAnsi="Myriad Pro" w:cs="Arial"/>
                <w:sz w:val="20"/>
              </w:rPr>
              <w:t>Zgodność z kwalifikowalnością wydatków.</w:t>
            </w:r>
          </w:p>
        </w:tc>
        <w:tc>
          <w:tcPr>
            <w:tcW w:w="6082" w:type="dxa"/>
          </w:tcPr>
          <w:p w:rsidR="00BD6BA6" w:rsidRPr="00271141" w:rsidRDefault="00BD6BA6" w:rsidP="00BD6BA6">
            <w:pPr>
              <w:autoSpaceDE w:val="0"/>
              <w:autoSpaceDN w:val="0"/>
              <w:adjustRightInd w:val="0"/>
              <w:jc w:val="both"/>
              <w:rPr>
                <w:rFonts w:ascii="Myriad Pro" w:hAnsi="Myriad Pro" w:cs="MyriadPro-It"/>
                <w:i/>
                <w:sz w:val="20"/>
              </w:rPr>
            </w:pPr>
            <w:r w:rsidRPr="00271141">
              <w:rPr>
                <w:rFonts w:ascii="Myriad Pro" w:eastAsia="MyriadPro-Regular" w:hAnsi="Myriad Pro" w:cs="Arial"/>
                <w:sz w:val="20"/>
              </w:rPr>
              <w:t xml:space="preserve">Wydatki w projekcie są zgodne z </w:t>
            </w:r>
            <w:r w:rsidR="001F4DC7">
              <w:rPr>
                <w:rFonts w:ascii="Myriad Pro" w:eastAsia="MyriadPro-Regular" w:hAnsi="Myriad Pro" w:cs="Arial"/>
                <w:i/>
                <w:sz w:val="20"/>
              </w:rPr>
              <w:t xml:space="preserve">Wytycznymi </w:t>
            </w:r>
            <w:r w:rsidRPr="00271141">
              <w:rPr>
                <w:rFonts w:ascii="Myriad Pro" w:eastAsia="MyriadPro-Regular" w:hAnsi="Myriad Pro" w:cs="Arial"/>
                <w:i/>
                <w:sz w:val="20"/>
              </w:rPr>
              <w:t>w zakresie kwalifikowalności wydatków w ramach Europejskiego Funduszu Rozwoju Regionalnego, Europejskiego Funduszu Społecznego oraz Funduszu Spójności na lata 2014-2020</w:t>
            </w:r>
            <w:r>
              <w:rPr>
                <w:rFonts w:ascii="Myriad Pro" w:eastAsia="MyriadPro-Regular" w:hAnsi="Myriad Pro" w:cs="Arial"/>
                <w:sz w:val="20"/>
              </w:rPr>
              <w:t xml:space="preserve"> oraz </w:t>
            </w:r>
            <w:r w:rsidRPr="00271141">
              <w:rPr>
                <w:rFonts w:ascii="Myriad Pro" w:eastAsia="MyriadPro-Regular" w:hAnsi="Myriad Pro" w:cs="Arial"/>
                <w:sz w:val="20"/>
              </w:rPr>
              <w:t>z</w:t>
            </w:r>
            <w:r w:rsidRPr="00271141">
              <w:rPr>
                <w:rFonts w:ascii="Myriad Pro" w:eastAsia="MyriadPro-Regular" w:hAnsi="Myriad Pro" w:cs="Arial"/>
                <w:i/>
                <w:sz w:val="20"/>
              </w:rPr>
              <w:t xml:space="preserve"> </w:t>
            </w:r>
            <w:r w:rsidRPr="00271141">
              <w:rPr>
                <w:rFonts w:ascii="Myriad Pro" w:eastAsia="Times New Roman" w:hAnsi="Myriad Pro" w:cs="Arial"/>
                <w:i/>
                <w:sz w:val="20"/>
              </w:rPr>
              <w:t xml:space="preserve">Wytycznymi w zakresie realizacji przedsięwzięć w obszarze włączenia społecznego i zwalczania ubóstwa z wykorzystaniem środków Europejskiego Funduszu Społecznego i Europejskiego Funduszu </w:t>
            </w:r>
            <w:r w:rsidRPr="00271141">
              <w:rPr>
                <w:rFonts w:ascii="Myriad Pro" w:eastAsia="Times New Roman" w:hAnsi="Myriad Pro" w:cs="Arial"/>
                <w:i/>
                <w:sz w:val="20"/>
              </w:rPr>
              <w:lastRenderedPageBreak/>
              <w:t>Rozwoju Regionalnego na lata 2014-2020.</w:t>
            </w:r>
          </w:p>
          <w:p w:rsidR="00BD6BA6" w:rsidRPr="00271141" w:rsidRDefault="00BD6BA6" w:rsidP="00BD6BA6">
            <w:pPr>
              <w:autoSpaceDE w:val="0"/>
              <w:autoSpaceDN w:val="0"/>
              <w:adjustRightInd w:val="0"/>
              <w:jc w:val="both"/>
              <w:rPr>
                <w:rFonts w:ascii="Myriad Pro" w:eastAsia="MyriadPro-Regular" w:hAnsi="Myriad Pro" w:cs="Arial"/>
                <w:sz w:val="20"/>
              </w:rPr>
            </w:pPr>
            <w:r w:rsidRPr="00271141">
              <w:rPr>
                <w:rFonts w:ascii="Myriad Pro" w:eastAsia="MyriadPro-Regular" w:hAnsi="Myriad Pro" w:cs="Arial"/>
                <w:sz w:val="20"/>
              </w:rPr>
              <w:t>Planowane wydatki są uzasadnione, niezbędne, racjonalne i adekwatne do zakresu merytorycznego</w:t>
            </w:r>
            <w:r w:rsidRPr="00271141">
              <w:rPr>
                <w:rFonts w:ascii="Myriad Pro" w:eastAsia="MyriadPro-Regular" w:hAnsi="Myriad Pro" w:cs="MyriadPro-Regular"/>
                <w:sz w:val="20"/>
              </w:rPr>
              <w:t xml:space="preserve"> </w:t>
            </w:r>
            <w:r w:rsidRPr="00271141">
              <w:rPr>
                <w:rFonts w:ascii="Myriad Pro" w:eastAsia="MyriadPro-Regular" w:hAnsi="Myriad Pro" w:cs="Arial"/>
                <w:sz w:val="20"/>
              </w:rPr>
              <w:t>projek</w:t>
            </w:r>
            <w:r>
              <w:rPr>
                <w:rFonts w:ascii="Myriad Pro" w:eastAsia="MyriadPro-Regular" w:hAnsi="Myriad Pro" w:cs="Arial"/>
                <w:sz w:val="20"/>
              </w:rPr>
              <w:t xml:space="preserve">tu w tym opisu grupy docelowej </w:t>
            </w:r>
            <w:r w:rsidRPr="00271141">
              <w:rPr>
                <w:rFonts w:ascii="Myriad Pro" w:eastAsia="MyriadPro-Regular" w:hAnsi="Myriad Pro" w:cs="Arial"/>
                <w:sz w:val="20"/>
              </w:rPr>
              <w:t>i planowanego wsparcia.</w:t>
            </w:r>
          </w:p>
          <w:p w:rsidR="00BD6BA6" w:rsidRPr="00271141" w:rsidRDefault="00BD6BA6" w:rsidP="00BD6BA6">
            <w:pPr>
              <w:autoSpaceDE w:val="0"/>
              <w:autoSpaceDN w:val="0"/>
              <w:adjustRightInd w:val="0"/>
              <w:jc w:val="both"/>
              <w:rPr>
                <w:rFonts w:ascii="Myriad Pro" w:eastAsia="MyriadPro-Regular" w:hAnsi="Myriad Pro" w:cs="Arial"/>
                <w:sz w:val="20"/>
              </w:rPr>
            </w:pPr>
            <w:r w:rsidRPr="00271141">
              <w:rPr>
                <w:rFonts w:ascii="Myriad Pro" w:eastAsia="MyriadPro-Regular" w:hAnsi="Myriad Pro" w:cs="Arial"/>
                <w:sz w:val="20"/>
              </w:rPr>
              <w:t xml:space="preserve">Wydatki </w:t>
            </w:r>
            <w:r>
              <w:rPr>
                <w:rFonts w:ascii="Myriad Pro" w:eastAsia="MyriadPro-Regular" w:hAnsi="Myriad Pro" w:cs="Arial"/>
                <w:sz w:val="20"/>
              </w:rPr>
              <w:t xml:space="preserve">założone w projekcie są zgodne </w:t>
            </w:r>
            <w:r w:rsidRPr="00271141">
              <w:rPr>
                <w:rFonts w:ascii="Myriad Pro" w:eastAsia="MyriadPro-Regular" w:hAnsi="Myriad Pro" w:cs="Arial"/>
                <w:sz w:val="20"/>
              </w:rPr>
              <w:t>z</w:t>
            </w:r>
            <w:r w:rsidRPr="00271141">
              <w:rPr>
                <w:rFonts w:ascii="Myriad Pro" w:eastAsia="MyriadPro-Regular" w:hAnsi="Myriad Pro" w:cs="MyriadPro-Regular"/>
                <w:sz w:val="20"/>
              </w:rPr>
              <w:t xml:space="preserve"> </w:t>
            </w:r>
            <w:r w:rsidRPr="00271141">
              <w:rPr>
                <w:rFonts w:ascii="Myriad Pro" w:eastAsia="MyriadPro-Regular" w:hAnsi="Myriad Pro" w:cs="Arial"/>
                <w:sz w:val="20"/>
              </w:rPr>
              <w:t>katalogiem wydatków,</w:t>
            </w:r>
            <w:r w:rsidRPr="00271141">
              <w:rPr>
                <w:rFonts w:ascii="Myriad Pro" w:eastAsia="MyriadPro-Regular" w:hAnsi="Myriad Pro" w:cs="MyriadPro-Regular"/>
                <w:sz w:val="20"/>
              </w:rPr>
              <w:t xml:space="preserve"> </w:t>
            </w:r>
            <w:r w:rsidRPr="00271141">
              <w:rPr>
                <w:rFonts w:ascii="Myriad Pro" w:eastAsia="MyriadPro-Regular" w:hAnsi="Myriad Pro" w:cs="Arial"/>
                <w:sz w:val="20"/>
              </w:rPr>
              <w:t>limitami (w tym stawką ryczałtową dla kosztów pośrednich) oraz zasadami kwalifikowalności określonymi w Regulaminie konkursu (jeśli dotyczy).</w:t>
            </w:r>
          </w:p>
          <w:p w:rsidR="00BD6BA6" w:rsidRPr="00271141" w:rsidRDefault="00BD6BA6" w:rsidP="00BD6BA6">
            <w:pPr>
              <w:autoSpaceDE w:val="0"/>
              <w:autoSpaceDN w:val="0"/>
              <w:adjustRightInd w:val="0"/>
              <w:jc w:val="both"/>
              <w:rPr>
                <w:rFonts w:ascii="Myriad Pro" w:eastAsia="MyriadPro-Regular" w:hAnsi="Myriad Pro" w:cs="Arial"/>
                <w:sz w:val="20"/>
              </w:rPr>
            </w:pPr>
            <w:r w:rsidRPr="00271141">
              <w:rPr>
                <w:rFonts w:ascii="Myriad Pro" w:eastAsia="MyriadPro-Regular" w:hAnsi="Myriad Pro" w:cs="Arial"/>
                <w:sz w:val="20"/>
              </w:rPr>
              <w:t xml:space="preserve">Poziom wydatków w ramach cross </w:t>
            </w:r>
            <w:proofErr w:type="spellStart"/>
            <w:r w:rsidRPr="00271141">
              <w:rPr>
                <w:rFonts w:ascii="Myriad Pro" w:eastAsia="MyriadPro-Regular" w:hAnsi="Myriad Pro" w:cs="Arial"/>
                <w:sz w:val="20"/>
              </w:rPr>
              <w:t>financingu</w:t>
            </w:r>
            <w:proofErr w:type="spellEnd"/>
            <w:r w:rsidRPr="00271141">
              <w:rPr>
                <w:rFonts w:ascii="Myriad Pro" w:eastAsia="MyriadPro-Regular" w:hAnsi="Myriad Pro" w:cs="Arial"/>
                <w:sz w:val="20"/>
              </w:rPr>
              <w:t xml:space="preserve"> oraz środków trwałych jest zgodny z poziomem tych wydatków wskazanym w Regulaminie konkursu.</w:t>
            </w:r>
          </w:p>
        </w:tc>
        <w:tc>
          <w:tcPr>
            <w:tcW w:w="4733" w:type="dxa"/>
          </w:tcPr>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lastRenderedPageBreak/>
              <w:t>Spełnienie kryterium jest konieczne do przyznania dofinansowania.</w:t>
            </w:r>
          </w:p>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Projekty niespełniające kryterium kierowane są do poprawy lub uzupełnienia.</w:t>
            </w:r>
          </w:p>
          <w:p w:rsidR="00BD6BA6" w:rsidRPr="00271141" w:rsidRDefault="00BD6BA6" w:rsidP="00BD6BA6">
            <w:pPr>
              <w:autoSpaceDE w:val="0"/>
              <w:autoSpaceDN w:val="0"/>
              <w:adjustRightInd w:val="0"/>
              <w:jc w:val="both"/>
              <w:rPr>
                <w:rFonts w:ascii="Myriad Pro" w:eastAsia="MyriadPro-Regular" w:hAnsi="Myriad Pro" w:cs="Arial"/>
                <w:i/>
                <w:sz w:val="20"/>
              </w:rPr>
            </w:pPr>
            <w:r w:rsidRPr="00271141">
              <w:rPr>
                <w:rFonts w:ascii="Myriad Pro" w:hAnsi="Myriad Pro" w:cs="Arial"/>
                <w:sz w:val="20"/>
              </w:rPr>
              <w:t>Za zgodą IP, na etapie realizacji pr</w:t>
            </w:r>
            <w:r w:rsidR="001F4DC7">
              <w:rPr>
                <w:rFonts w:ascii="Myriad Pro" w:hAnsi="Myriad Pro" w:cs="Arial"/>
                <w:sz w:val="20"/>
              </w:rPr>
              <w:t xml:space="preserve">ojektu, </w:t>
            </w:r>
            <w:r w:rsidR="001F4DC7">
              <w:rPr>
                <w:rFonts w:ascii="Myriad Pro" w:hAnsi="Myriad Pro" w:cs="Arial"/>
                <w:sz w:val="20"/>
              </w:rPr>
              <w:lastRenderedPageBreak/>
              <w:t>dopuszcza się możliwość odstępstwa od</w:t>
            </w:r>
            <w:r w:rsidRPr="00271141">
              <w:rPr>
                <w:rFonts w:ascii="Myriad Pro" w:hAnsi="Myriad Pro" w:cs="Arial"/>
                <w:sz w:val="20"/>
              </w:rPr>
              <w:t xml:space="preserve"> zapisów Regulaminu konkursu w zakresie spełnienia przedmiotowego kryterium z uwagi na zmiany </w:t>
            </w:r>
            <w:r w:rsidRPr="00271141">
              <w:rPr>
                <w:rFonts w:ascii="Myriad Pro" w:hAnsi="Myriad Pro" w:cs="Arial"/>
                <w:i/>
                <w:sz w:val="20"/>
              </w:rPr>
              <w:t>SOOP RPO WZ 2014-2020</w:t>
            </w:r>
            <w:r w:rsidRPr="00271141">
              <w:rPr>
                <w:rFonts w:ascii="Myriad Pro" w:hAnsi="Myriad Pro" w:cs="Arial"/>
                <w:sz w:val="20"/>
              </w:rPr>
              <w:t xml:space="preserve">, </w:t>
            </w:r>
            <w:r w:rsidRPr="00271141">
              <w:rPr>
                <w:rFonts w:ascii="Myriad Pro" w:eastAsia="MyriadPro-Regular" w:hAnsi="Myriad Pro" w:cs="Arial"/>
                <w:i/>
                <w:sz w:val="20"/>
              </w:rPr>
              <w:t xml:space="preserve">Wytycznych  </w:t>
            </w:r>
            <w:r w:rsidRPr="00271141">
              <w:rPr>
                <w:rFonts w:ascii="Myriad Pro" w:eastAsia="MyriadPro-Regular" w:hAnsi="Myriad Pro" w:cs="Arial"/>
                <w:i/>
                <w:sz w:val="20"/>
              </w:rPr>
              <w:br/>
              <w:t>w zakresie kwalifikowalności wydatków w ramach Europejskiego Funduszu Rozwoju Regionalnego, Europejskiego Funduszu Społecznego oraz Funduszu Spójności na lata 2014-2020  oraz</w:t>
            </w:r>
            <w:r w:rsidRPr="00271141">
              <w:rPr>
                <w:rFonts w:ascii="Myriad Pro" w:hAnsi="Myriad Pro" w:cs="Arial"/>
                <w:sz w:val="20"/>
              </w:rPr>
              <w:t xml:space="preserve"> właściwych </w:t>
            </w:r>
            <w:r w:rsidRPr="00271141">
              <w:rPr>
                <w:rFonts w:ascii="Myriad Pro" w:eastAsia="MyriadPro-Regular" w:hAnsi="Myriad Pro" w:cs="Arial"/>
                <w:i/>
                <w:sz w:val="20"/>
              </w:rPr>
              <w:t xml:space="preserve">Wytycznych obszarowych, </w:t>
            </w:r>
            <w:r w:rsidRPr="00271141">
              <w:rPr>
                <w:rFonts w:ascii="Myriad Pro" w:hAnsi="Myriad Pro" w:cs="Arial"/>
                <w:sz w:val="20"/>
              </w:rPr>
              <w:t xml:space="preserve">mających wpływ na założenia dotyczące kwalifikowalności wydatków. </w:t>
            </w:r>
          </w:p>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Ocena spełniania kryterium polega na przypisaniu wartości logicznych „tak”, „nie”.</w:t>
            </w:r>
          </w:p>
        </w:tc>
      </w:tr>
      <w:tr w:rsidR="00BD6BA6" w:rsidRPr="00271141" w:rsidTr="00BD6BA6">
        <w:trPr>
          <w:jc w:val="center"/>
        </w:trPr>
        <w:tc>
          <w:tcPr>
            <w:tcW w:w="536" w:type="dxa"/>
          </w:tcPr>
          <w:p w:rsidR="00BD6BA6" w:rsidRPr="00271141" w:rsidRDefault="00BD6BA6" w:rsidP="00912095">
            <w:pPr>
              <w:pStyle w:val="Akapitzlist"/>
              <w:numPr>
                <w:ilvl w:val="0"/>
                <w:numId w:val="68"/>
              </w:numPr>
              <w:spacing w:before="40" w:after="40" w:line="276" w:lineRule="auto"/>
              <w:ind w:left="357" w:hanging="357"/>
              <w:contextualSpacing w:val="0"/>
              <w:rPr>
                <w:rFonts w:cs="Arial"/>
              </w:rPr>
            </w:pPr>
          </w:p>
        </w:tc>
        <w:tc>
          <w:tcPr>
            <w:tcW w:w="2824" w:type="dxa"/>
          </w:tcPr>
          <w:p w:rsidR="00BD6BA6" w:rsidRPr="00271141" w:rsidRDefault="00BD6BA6" w:rsidP="00BD6BA6">
            <w:pPr>
              <w:spacing w:before="40" w:after="40" w:line="276" w:lineRule="auto"/>
              <w:rPr>
                <w:rFonts w:ascii="Myriad Pro" w:hAnsi="Myriad Pro" w:cs="Arial"/>
                <w:sz w:val="20"/>
              </w:rPr>
            </w:pPr>
            <w:r w:rsidRPr="00271141">
              <w:rPr>
                <w:rFonts w:ascii="Myriad Pro" w:eastAsia="MyriadPro-Regular" w:hAnsi="Myriad Pro" w:cs="Arial"/>
                <w:sz w:val="20"/>
              </w:rPr>
              <w:t>Zgodność z warunkami realizacji wsparcia.</w:t>
            </w:r>
          </w:p>
        </w:tc>
        <w:tc>
          <w:tcPr>
            <w:tcW w:w="6082" w:type="dxa"/>
          </w:tcPr>
          <w:p w:rsidR="00BD6BA6" w:rsidRPr="00271141" w:rsidRDefault="00BD6BA6" w:rsidP="00BD6BA6">
            <w:pPr>
              <w:spacing w:before="40" w:after="40" w:line="276" w:lineRule="auto"/>
              <w:jc w:val="both"/>
              <w:rPr>
                <w:rFonts w:ascii="Myriad Pro" w:hAnsi="Myriad Pro" w:cs="Arial"/>
                <w:sz w:val="20"/>
              </w:rPr>
            </w:pPr>
            <w:r w:rsidRPr="00271141">
              <w:rPr>
                <w:rFonts w:ascii="Myriad Pro" w:eastAsia="MyriadPro-Regular" w:hAnsi="Myriad Pro" w:cs="Arial"/>
                <w:sz w:val="20"/>
              </w:rPr>
              <w:t xml:space="preserve">Wniosek został sporządzony zgodnie z uwarunkowaniami realizacji wsparcia określonymi we właściwych wytycznych obszarowych oraz z zasadami realizacji </w:t>
            </w:r>
            <w:r w:rsidR="001F4DC7">
              <w:rPr>
                <w:rFonts w:ascii="Myriad Pro" w:eastAsia="MyriadPro-Regular" w:hAnsi="Myriad Pro" w:cs="Arial"/>
                <w:sz w:val="20"/>
              </w:rPr>
              <w:t xml:space="preserve">wsparcia wskazanymi przez IOK </w:t>
            </w:r>
            <w:r w:rsidRPr="00271141">
              <w:rPr>
                <w:rFonts w:ascii="Myriad Pro" w:eastAsia="MyriadPro-Regular" w:hAnsi="Myriad Pro" w:cs="Arial"/>
                <w:sz w:val="20"/>
              </w:rPr>
              <w:t xml:space="preserve">w części 5.3 </w:t>
            </w:r>
            <w:r w:rsidRPr="00271141">
              <w:rPr>
                <w:rFonts w:ascii="Myriad Pro" w:eastAsia="MyriadPro-Regular" w:hAnsi="Myriad Pro" w:cs="Arial"/>
                <w:i/>
                <w:sz w:val="20"/>
              </w:rPr>
              <w:t xml:space="preserve">Regulaminu konkursu </w:t>
            </w:r>
            <w:r w:rsidRPr="00271141">
              <w:rPr>
                <w:rFonts w:ascii="Myriad Pro" w:eastAsia="MyriadPro-Regular" w:hAnsi="Myriad Pro" w:cs="Arial"/>
                <w:sz w:val="20"/>
              </w:rPr>
              <w:t>(np. zasady realizacji danej formy wsparcia).</w:t>
            </w:r>
          </w:p>
        </w:tc>
        <w:tc>
          <w:tcPr>
            <w:tcW w:w="4733" w:type="dxa"/>
          </w:tcPr>
          <w:p w:rsidR="00BD6BA6" w:rsidRPr="00271141" w:rsidRDefault="00BD6BA6" w:rsidP="00BD6BA6">
            <w:pPr>
              <w:autoSpaceDE w:val="0"/>
              <w:autoSpaceDN w:val="0"/>
              <w:adjustRightInd w:val="0"/>
              <w:spacing w:line="276" w:lineRule="auto"/>
              <w:jc w:val="both"/>
              <w:rPr>
                <w:rFonts w:ascii="Myriad Pro" w:eastAsia="MyriadPro-Regular" w:hAnsi="Myriad Pro" w:cs="Arial"/>
                <w:sz w:val="20"/>
              </w:rPr>
            </w:pPr>
            <w:r w:rsidRPr="00271141">
              <w:rPr>
                <w:rFonts w:ascii="Myriad Pro" w:eastAsia="MyriadPro-Regular" w:hAnsi="Myriad Pro" w:cs="Arial"/>
                <w:sz w:val="20"/>
              </w:rPr>
              <w:t>Spełnienie kryterium jest konieczne do przyznania dofinansowania.</w:t>
            </w:r>
          </w:p>
          <w:p w:rsidR="00BD6BA6" w:rsidRPr="00271141" w:rsidRDefault="00BD6BA6" w:rsidP="00BD6BA6">
            <w:pPr>
              <w:autoSpaceDE w:val="0"/>
              <w:autoSpaceDN w:val="0"/>
              <w:adjustRightInd w:val="0"/>
              <w:spacing w:line="276" w:lineRule="auto"/>
              <w:jc w:val="both"/>
              <w:rPr>
                <w:rFonts w:ascii="Myriad Pro" w:eastAsia="MyriadPro-Regular" w:hAnsi="Myriad Pro" w:cs="Arial"/>
                <w:sz w:val="20"/>
              </w:rPr>
            </w:pPr>
            <w:r w:rsidRPr="00271141">
              <w:rPr>
                <w:rFonts w:ascii="Myriad Pro" w:eastAsia="MyriadPro-Regular" w:hAnsi="Myriad Pro" w:cs="Arial"/>
                <w:sz w:val="20"/>
              </w:rPr>
              <w:t>Projekty niespełniające kryterium kierowane są do poprawy lub uzupełnienia.</w:t>
            </w:r>
          </w:p>
          <w:p w:rsidR="00BD6BA6" w:rsidRPr="00271141" w:rsidRDefault="00BD6BA6" w:rsidP="00BD6BA6">
            <w:pPr>
              <w:autoSpaceDE w:val="0"/>
              <w:autoSpaceDN w:val="0"/>
              <w:adjustRightInd w:val="0"/>
              <w:jc w:val="both"/>
              <w:rPr>
                <w:rFonts w:ascii="Myriad Pro" w:eastAsia="MyriadPro-Regular" w:hAnsi="Myriad Pro" w:cs="Arial"/>
                <w:i/>
                <w:sz w:val="20"/>
              </w:rPr>
            </w:pPr>
            <w:r w:rsidRPr="00271141">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271141">
              <w:rPr>
                <w:rFonts w:ascii="Myriad Pro" w:hAnsi="Myriad Pro" w:cs="Arial"/>
                <w:i/>
                <w:sz w:val="20"/>
              </w:rPr>
              <w:t>RPO WZ 2014-2020</w:t>
            </w:r>
            <w:r w:rsidRPr="00271141">
              <w:rPr>
                <w:rFonts w:ascii="Myriad Pro" w:hAnsi="Myriad Pro" w:cs="Arial"/>
                <w:sz w:val="20"/>
              </w:rPr>
              <w:t xml:space="preserve">, przepisów prawa, </w:t>
            </w:r>
            <w:r w:rsidRPr="00271141">
              <w:rPr>
                <w:rFonts w:ascii="Myriad Pro" w:hAnsi="Myriad Pro" w:cs="Arial"/>
                <w:i/>
                <w:sz w:val="20"/>
              </w:rPr>
              <w:t>SOOP RPO WZ 2014-2020</w:t>
            </w:r>
            <w:r w:rsidRPr="00271141">
              <w:rPr>
                <w:rFonts w:ascii="Myriad Pro" w:hAnsi="Myriad Pro" w:cs="Arial"/>
                <w:sz w:val="20"/>
              </w:rPr>
              <w:t xml:space="preserve">, </w:t>
            </w:r>
            <w:r w:rsidRPr="00271141">
              <w:rPr>
                <w:rFonts w:ascii="Myriad Pro" w:eastAsia="MyriadPro-Regular" w:hAnsi="Myriad Pro" w:cs="Arial"/>
                <w:sz w:val="20"/>
              </w:rPr>
              <w:t>właściwych</w:t>
            </w:r>
            <w:r w:rsidRPr="00271141">
              <w:rPr>
                <w:rFonts w:ascii="Myriad Pro" w:eastAsia="MyriadPro-Regular" w:hAnsi="Myriad Pro" w:cs="Arial"/>
                <w:i/>
                <w:sz w:val="20"/>
              </w:rPr>
              <w:t xml:space="preserve"> Wytycznych obszarowych, </w:t>
            </w:r>
            <w:r w:rsidRPr="00271141">
              <w:rPr>
                <w:rFonts w:ascii="Myriad Pro" w:hAnsi="Myriad Pro" w:cs="Arial"/>
                <w:sz w:val="20"/>
              </w:rPr>
              <w:t xml:space="preserve">mających wpływ na założenia dotyczące uwarunkowań realizacji wsparcia. </w:t>
            </w:r>
          </w:p>
          <w:p w:rsidR="00BD6BA6" w:rsidRPr="00271141" w:rsidRDefault="00BD6BA6" w:rsidP="00BD6BA6">
            <w:pPr>
              <w:autoSpaceDE w:val="0"/>
              <w:autoSpaceDN w:val="0"/>
              <w:adjustRightInd w:val="0"/>
              <w:spacing w:line="276" w:lineRule="auto"/>
              <w:jc w:val="both"/>
              <w:rPr>
                <w:rFonts w:ascii="Myriad Pro" w:eastAsia="MyriadPro-Regular" w:hAnsi="Myriad Pro" w:cs="Arial"/>
                <w:sz w:val="20"/>
              </w:rPr>
            </w:pPr>
          </w:p>
          <w:p w:rsidR="00BD6BA6" w:rsidRPr="00271141" w:rsidRDefault="00BD6BA6" w:rsidP="00BD6BA6">
            <w:pPr>
              <w:spacing w:before="40" w:line="276" w:lineRule="auto"/>
              <w:jc w:val="both"/>
              <w:rPr>
                <w:rFonts w:ascii="Myriad Pro" w:hAnsi="Myriad Pro" w:cs="Arial"/>
                <w:sz w:val="20"/>
              </w:rPr>
            </w:pPr>
            <w:r w:rsidRPr="00271141">
              <w:rPr>
                <w:rFonts w:ascii="Myriad Pro" w:eastAsia="MyriadPro-Regular" w:hAnsi="Myriad Pro" w:cs="Arial"/>
                <w:sz w:val="20"/>
              </w:rPr>
              <w:t>Ocena spełniania kryterium polega na przypisaniu wartości logicznych „tak”, „nie”.</w:t>
            </w:r>
          </w:p>
        </w:tc>
      </w:tr>
      <w:tr w:rsidR="00BD6BA6" w:rsidRPr="00271141" w:rsidTr="00BD6BA6">
        <w:trPr>
          <w:jc w:val="center"/>
        </w:trPr>
        <w:tc>
          <w:tcPr>
            <w:tcW w:w="536" w:type="dxa"/>
          </w:tcPr>
          <w:p w:rsidR="00BD6BA6" w:rsidRPr="00271141" w:rsidRDefault="00BD6BA6" w:rsidP="00912095">
            <w:pPr>
              <w:pStyle w:val="Akapitzlist"/>
              <w:numPr>
                <w:ilvl w:val="0"/>
                <w:numId w:val="68"/>
              </w:numPr>
              <w:spacing w:before="40" w:after="40" w:line="276" w:lineRule="auto"/>
              <w:ind w:left="357" w:hanging="357"/>
              <w:contextualSpacing w:val="0"/>
              <w:rPr>
                <w:rFonts w:cs="Arial"/>
              </w:rPr>
            </w:pPr>
          </w:p>
        </w:tc>
        <w:tc>
          <w:tcPr>
            <w:tcW w:w="2824" w:type="dxa"/>
          </w:tcPr>
          <w:p w:rsidR="00BD6BA6" w:rsidRPr="00271141" w:rsidRDefault="00BD6BA6" w:rsidP="00BD6BA6">
            <w:pPr>
              <w:spacing w:before="40" w:after="40" w:line="276" w:lineRule="auto"/>
              <w:rPr>
                <w:rFonts w:ascii="Myriad Pro" w:hAnsi="Myriad Pro" w:cs="Arial"/>
                <w:sz w:val="20"/>
              </w:rPr>
            </w:pPr>
            <w:r w:rsidRPr="00271141">
              <w:rPr>
                <w:rFonts w:ascii="Myriad Pro" w:hAnsi="Myriad Pro" w:cs="Arial"/>
                <w:sz w:val="20"/>
              </w:rPr>
              <w:t xml:space="preserve">Spójność i kompletność zapisów </w:t>
            </w:r>
          </w:p>
        </w:tc>
        <w:tc>
          <w:tcPr>
            <w:tcW w:w="6082" w:type="dxa"/>
          </w:tcPr>
          <w:p w:rsidR="00BD6BA6" w:rsidRPr="00271141" w:rsidRDefault="00BD6BA6" w:rsidP="00BD6BA6">
            <w:pPr>
              <w:autoSpaceDE w:val="0"/>
              <w:autoSpaceDN w:val="0"/>
              <w:adjustRightInd w:val="0"/>
              <w:spacing w:after="200" w:line="276" w:lineRule="auto"/>
              <w:jc w:val="both"/>
              <w:rPr>
                <w:rFonts w:ascii="Myriad Pro" w:eastAsia="MyriadPro-Regular" w:hAnsi="Myriad Pro" w:cs="Arial"/>
                <w:sz w:val="20"/>
              </w:rPr>
            </w:pPr>
            <w:r w:rsidRPr="00271141">
              <w:rPr>
                <w:rFonts w:ascii="Myriad Pro" w:eastAsia="MyriadPro-Regular" w:hAnsi="Myriad Pro" w:cs="Arial"/>
                <w:sz w:val="20"/>
              </w:rPr>
              <w:t xml:space="preserve">Wniosek jest spójny i kompletny w odniesieniu do dokonanej oceny. </w:t>
            </w:r>
          </w:p>
          <w:p w:rsidR="00BD6BA6" w:rsidRPr="00271141" w:rsidRDefault="00BD6BA6" w:rsidP="00BD6BA6">
            <w:pPr>
              <w:spacing w:before="40" w:after="40" w:line="276" w:lineRule="auto"/>
              <w:jc w:val="both"/>
              <w:rPr>
                <w:rFonts w:ascii="Myriad Pro" w:hAnsi="Myriad Pro" w:cs="Arial"/>
                <w:sz w:val="20"/>
              </w:rPr>
            </w:pPr>
          </w:p>
        </w:tc>
        <w:tc>
          <w:tcPr>
            <w:tcW w:w="4733" w:type="dxa"/>
          </w:tcPr>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Spełnienie kryterium jest konieczne do przyznania dofinansowania.</w:t>
            </w:r>
          </w:p>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Projekty niespełniające kryterium kierowane są do poprawy lub uzupełnienia.</w:t>
            </w:r>
          </w:p>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Ocena spełniania kryterium polega na przypisaniu wartości logicznych „tak”, „nie.</w:t>
            </w:r>
          </w:p>
        </w:tc>
      </w:tr>
    </w:tbl>
    <w:p w:rsidR="00855B0D" w:rsidRDefault="00855B0D" w:rsidP="00BD6BA6">
      <w:pPr>
        <w:spacing w:after="0"/>
        <w:rPr>
          <w:rFonts w:ascii="Myriad Pro" w:hAnsi="Myriad Pro"/>
          <w:b/>
          <w:sz w:val="20"/>
        </w:rPr>
      </w:pPr>
    </w:p>
    <w:p w:rsidR="00FD09C4" w:rsidRDefault="00FD09C4" w:rsidP="00FD09C4">
      <w:pPr>
        <w:autoSpaceDE w:val="0"/>
        <w:autoSpaceDN w:val="0"/>
        <w:adjustRightInd w:val="0"/>
        <w:jc w:val="center"/>
        <w:rPr>
          <w:rFonts w:ascii="Myriad Pro" w:hAnsi="Myriad Pro" w:cs="Arial"/>
          <w:b/>
          <w:bCs/>
          <w:sz w:val="20"/>
        </w:rPr>
      </w:pPr>
      <w:r w:rsidRPr="009A332F">
        <w:rPr>
          <w:rFonts w:ascii="Myriad Pro" w:hAnsi="Myriad Pro"/>
          <w:b/>
          <w:sz w:val="20"/>
        </w:rPr>
        <w:t xml:space="preserve">Kryteria </w:t>
      </w:r>
      <w:r>
        <w:rPr>
          <w:rFonts w:ascii="Myriad Pro" w:hAnsi="Myriad Pro"/>
          <w:b/>
          <w:sz w:val="20"/>
        </w:rPr>
        <w:t>szczegółowe</w:t>
      </w:r>
      <w:r w:rsidRPr="009A332F">
        <w:rPr>
          <w:rFonts w:ascii="Myriad Pro" w:hAnsi="Myriad Pro"/>
          <w:b/>
          <w:sz w:val="20"/>
        </w:rPr>
        <w:t xml:space="preserve"> przyjęte Uchwałą </w:t>
      </w:r>
      <w:r w:rsidRPr="009A332F">
        <w:rPr>
          <w:rFonts w:ascii="Myriad Pro" w:hAnsi="Myriad Pro" w:cs="Arial"/>
          <w:b/>
          <w:bCs/>
          <w:sz w:val="20"/>
        </w:rPr>
        <w:t xml:space="preserve">Nr </w:t>
      </w:r>
      <w:r w:rsidR="00C032C8">
        <w:rPr>
          <w:rFonts w:ascii="Myriad Pro" w:hAnsi="Myriad Pro" w:cs="Arial"/>
          <w:b/>
          <w:bCs/>
          <w:sz w:val="20"/>
        </w:rPr>
        <w:t>22/18</w:t>
      </w:r>
      <w:r w:rsidRPr="009A332F">
        <w:rPr>
          <w:rFonts w:ascii="Myriad Pro" w:hAnsi="Myriad Pro" w:cs="Arial"/>
          <w:b/>
          <w:bCs/>
          <w:sz w:val="20"/>
        </w:rPr>
        <w:t xml:space="preserve"> Komitetu Monitorującego RPO WZ 2014-2020 z dnia </w:t>
      </w:r>
      <w:r>
        <w:rPr>
          <w:rFonts w:ascii="Myriad Pro" w:hAnsi="Myriad Pro" w:cs="Arial"/>
          <w:b/>
          <w:bCs/>
          <w:sz w:val="20"/>
        </w:rPr>
        <w:t>14 lutego 2018</w:t>
      </w:r>
      <w:r w:rsidRPr="009A332F">
        <w:rPr>
          <w:rFonts w:ascii="Myriad Pro" w:hAnsi="Myriad Pro" w:cs="Arial"/>
          <w:b/>
          <w:bCs/>
          <w:sz w:val="20"/>
        </w:rPr>
        <w:t xml:space="preserve"> r.</w:t>
      </w:r>
      <w:r>
        <w:rPr>
          <w:rFonts w:ascii="Myriad Pro" w:hAnsi="Myriad Pro" w:cs="Arial"/>
          <w:b/>
          <w:bCs/>
          <w:sz w:val="20"/>
        </w:rPr>
        <w:t xml:space="preserve"> </w:t>
      </w:r>
      <w:r w:rsidRPr="009A332F">
        <w:rPr>
          <w:rFonts w:ascii="Myriad Pro" w:hAnsi="Myriad Pro" w:cs="Arial"/>
          <w:b/>
          <w:bCs/>
          <w:sz w:val="20"/>
        </w:rPr>
        <w:t>(tryb konkursowy)</w:t>
      </w:r>
    </w:p>
    <w:tbl>
      <w:tblPr>
        <w:tblStyle w:val="Tabela-Siatka"/>
        <w:tblW w:w="0" w:type="auto"/>
        <w:tblLook w:val="04A0" w:firstRow="1" w:lastRow="0" w:firstColumn="1" w:lastColumn="0" w:noHBand="0" w:noVBand="1"/>
      </w:tblPr>
      <w:tblGrid>
        <w:gridCol w:w="1809"/>
        <w:gridCol w:w="12335"/>
      </w:tblGrid>
      <w:tr w:rsidR="00FD09C4" w:rsidRPr="00091D84" w:rsidTr="00FD09C4">
        <w:tc>
          <w:tcPr>
            <w:tcW w:w="1809" w:type="dxa"/>
            <w:shd w:val="clear" w:color="auto" w:fill="92CDDC" w:themeFill="accent5" w:themeFillTint="99"/>
          </w:tcPr>
          <w:p w:rsidR="00FD09C4" w:rsidRPr="00091D84" w:rsidRDefault="00FD09C4" w:rsidP="00FD09C4">
            <w:pPr>
              <w:spacing w:line="276" w:lineRule="auto"/>
              <w:rPr>
                <w:rFonts w:ascii="Myriad Pro" w:hAnsi="Myriad Pro"/>
                <w:sz w:val="20"/>
              </w:rPr>
            </w:pPr>
            <w:r w:rsidRPr="00091D84">
              <w:rPr>
                <w:rFonts w:ascii="Myriad Pro" w:hAnsi="Myriad Pro"/>
                <w:sz w:val="20"/>
              </w:rPr>
              <w:t>Oś priorytetowa</w:t>
            </w:r>
          </w:p>
        </w:tc>
        <w:tc>
          <w:tcPr>
            <w:tcW w:w="12335" w:type="dxa"/>
            <w:shd w:val="clear" w:color="auto" w:fill="92CDDC" w:themeFill="accent5" w:themeFillTint="99"/>
          </w:tcPr>
          <w:p w:rsidR="00FD09C4" w:rsidRPr="00091D84" w:rsidRDefault="00FD09C4" w:rsidP="00FD09C4">
            <w:pPr>
              <w:spacing w:line="276" w:lineRule="auto"/>
              <w:rPr>
                <w:rFonts w:ascii="Myriad Pro" w:hAnsi="Myriad Pro"/>
                <w:sz w:val="20"/>
              </w:rPr>
            </w:pPr>
            <w:r w:rsidRPr="00091D84">
              <w:rPr>
                <w:rFonts w:ascii="Myriad Pro" w:hAnsi="Myriad Pro"/>
                <w:sz w:val="20"/>
              </w:rPr>
              <w:t>VII Włączenie społeczne</w:t>
            </w:r>
          </w:p>
        </w:tc>
      </w:tr>
      <w:tr w:rsidR="00FD09C4" w:rsidRPr="00091D84" w:rsidTr="00FD09C4">
        <w:tc>
          <w:tcPr>
            <w:tcW w:w="1809" w:type="dxa"/>
            <w:shd w:val="clear" w:color="auto" w:fill="92CDDC" w:themeFill="accent5" w:themeFillTint="99"/>
          </w:tcPr>
          <w:p w:rsidR="00FD09C4" w:rsidRPr="00091D84" w:rsidRDefault="00FD09C4" w:rsidP="00FD09C4">
            <w:pPr>
              <w:spacing w:line="276" w:lineRule="auto"/>
              <w:rPr>
                <w:rFonts w:ascii="Myriad Pro" w:hAnsi="Myriad Pro"/>
                <w:sz w:val="20"/>
              </w:rPr>
            </w:pPr>
            <w:r w:rsidRPr="00091D84">
              <w:rPr>
                <w:rFonts w:ascii="Myriad Pro" w:hAnsi="Myriad Pro"/>
                <w:sz w:val="20"/>
              </w:rPr>
              <w:t>Priorytet Inwestycyjny</w:t>
            </w:r>
          </w:p>
        </w:tc>
        <w:tc>
          <w:tcPr>
            <w:tcW w:w="12335" w:type="dxa"/>
            <w:shd w:val="clear" w:color="auto" w:fill="92CDDC" w:themeFill="accent5" w:themeFillTint="99"/>
          </w:tcPr>
          <w:p w:rsidR="00FD09C4" w:rsidRPr="00091D84" w:rsidRDefault="00FD09C4" w:rsidP="00FD09C4">
            <w:pPr>
              <w:spacing w:line="276" w:lineRule="auto"/>
              <w:rPr>
                <w:rFonts w:ascii="Myriad Pro" w:hAnsi="Myriad Pro"/>
                <w:sz w:val="20"/>
              </w:rPr>
            </w:pPr>
            <w:r w:rsidRPr="00091D84">
              <w:rPr>
                <w:rFonts w:ascii="Myriad Pro" w:hAnsi="Myriad Pro"/>
                <w:sz w:val="20"/>
              </w:rPr>
              <w:t>9i Aktywne włączenie, w tym z myślą o promowaniu równych szans oraz aktywnego uczestnictwa i zwiększaniu szans na zatrudnienie.</w:t>
            </w:r>
          </w:p>
        </w:tc>
      </w:tr>
      <w:tr w:rsidR="00FD09C4" w:rsidRPr="00091D84" w:rsidTr="00FD09C4">
        <w:tc>
          <w:tcPr>
            <w:tcW w:w="1809" w:type="dxa"/>
            <w:shd w:val="clear" w:color="auto" w:fill="92CDDC" w:themeFill="accent5" w:themeFillTint="99"/>
          </w:tcPr>
          <w:p w:rsidR="00FD09C4" w:rsidRPr="00091D84" w:rsidRDefault="00FD09C4" w:rsidP="00FD09C4">
            <w:pPr>
              <w:spacing w:line="276" w:lineRule="auto"/>
              <w:rPr>
                <w:rFonts w:ascii="Myriad Pro" w:hAnsi="Myriad Pro"/>
                <w:sz w:val="20"/>
              </w:rPr>
            </w:pPr>
            <w:r w:rsidRPr="00091D84">
              <w:rPr>
                <w:rFonts w:ascii="Myriad Pro" w:hAnsi="Myriad Pro"/>
                <w:sz w:val="20"/>
              </w:rPr>
              <w:t>Działanie</w:t>
            </w:r>
          </w:p>
        </w:tc>
        <w:tc>
          <w:tcPr>
            <w:tcW w:w="12335" w:type="dxa"/>
            <w:shd w:val="clear" w:color="auto" w:fill="92CDDC" w:themeFill="accent5" w:themeFillTint="99"/>
          </w:tcPr>
          <w:p w:rsidR="00FD09C4" w:rsidRPr="00091D84" w:rsidRDefault="00FD09C4" w:rsidP="00FD09C4">
            <w:pPr>
              <w:spacing w:line="276" w:lineRule="auto"/>
              <w:rPr>
                <w:rFonts w:ascii="Myriad Pro" w:hAnsi="Myriad Pro"/>
                <w:sz w:val="20"/>
              </w:rPr>
            </w:pPr>
            <w:r w:rsidRPr="00091D84">
              <w:rPr>
                <w:rFonts w:ascii="Myriad Pro" w:hAnsi="Myriad Pro"/>
                <w:sz w:val="20"/>
              </w:rPr>
              <w:t>7.1 Programy na rzecz integracji osób i rodzin zagrożonych ubóstwem i/lub wykluczeniem społecznym ukierunkowane na aktywizację społeczno-zawodową wykorzystującą instrumenty aktywizacji edukacyjnej, społecznej, zawodowej.</w:t>
            </w:r>
          </w:p>
        </w:tc>
      </w:tr>
      <w:tr w:rsidR="00FD09C4" w:rsidRPr="00091D84" w:rsidTr="00FD09C4">
        <w:tc>
          <w:tcPr>
            <w:tcW w:w="1809" w:type="dxa"/>
            <w:shd w:val="clear" w:color="auto" w:fill="92CDDC" w:themeFill="accent5" w:themeFillTint="99"/>
          </w:tcPr>
          <w:p w:rsidR="00FD09C4" w:rsidRPr="00091D84" w:rsidRDefault="00FD09C4" w:rsidP="00FD09C4">
            <w:pPr>
              <w:spacing w:line="276" w:lineRule="auto"/>
              <w:rPr>
                <w:rFonts w:ascii="Myriad Pro" w:hAnsi="Myriad Pro"/>
                <w:sz w:val="20"/>
              </w:rPr>
            </w:pPr>
            <w:r w:rsidRPr="00091D84">
              <w:rPr>
                <w:rFonts w:ascii="Myriad Pro" w:hAnsi="Myriad Pro"/>
                <w:sz w:val="20"/>
              </w:rPr>
              <w:t>Typ projektu</w:t>
            </w:r>
          </w:p>
        </w:tc>
        <w:tc>
          <w:tcPr>
            <w:tcW w:w="12335" w:type="dxa"/>
            <w:shd w:val="clear" w:color="auto" w:fill="92CDDC" w:themeFill="accent5" w:themeFillTint="99"/>
          </w:tcPr>
          <w:p w:rsidR="00FD09C4" w:rsidRPr="003269D0" w:rsidRDefault="00FD09C4" w:rsidP="00FD09C4">
            <w:pPr>
              <w:spacing w:before="60" w:after="60" w:line="276" w:lineRule="auto"/>
              <w:rPr>
                <w:rFonts w:ascii="Myriad Pro" w:hAnsi="Myriad Pro" w:cs="Times New Roman"/>
                <w:sz w:val="20"/>
              </w:rPr>
            </w:pPr>
            <w:r w:rsidRPr="00110642">
              <w:rPr>
                <w:rFonts w:ascii="Myriad Pro" w:hAnsi="Myriad Pro" w:cs="Arial"/>
                <w:sz w:val="20"/>
              </w:rPr>
              <w:t>3. Wzmocnienie potencjału społeczności lokalnych na obszarach rewitalizowanych - schemat B dot. wsparcia procesu realizacji Programów Rewitalizacji.</w:t>
            </w:r>
          </w:p>
        </w:tc>
      </w:tr>
    </w:tbl>
    <w:p w:rsidR="00FD09C4" w:rsidRDefault="00FD09C4" w:rsidP="00FD09C4">
      <w:pPr>
        <w:autoSpaceDE w:val="0"/>
        <w:autoSpaceDN w:val="0"/>
        <w:adjustRightInd w:val="0"/>
        <w:rPr>
          <w:rFonts w:ascii="Myriad Pro" w:hAnsi="Myriad Pro" w:cs="Arial"/>
          <w:b/>
          <w:bCs/>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835"/>
        <w:gridCol w:w="6237"/>
        <w:gridCol w:w="4591"/>
      </w:tblGrid>
      <w:tr w:rsidR="00FD09C4" w:rsidRPr="00AB5F7B" w:rsidTr="00FD09C4">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FD09C4" w:rsidRPr="00AB5F7B" w:rsidRDefault="00FD09C4" w:rsidP="00FD09C4">
            <w:pPr>
              <w:spacing w:before="40" w:after="40" w:line="240" w:lineRule="auto"/>
              <w:jc w:val="center"/>
              <w:rPr>
                <w:rFonts w:ascii="Myriad Pro" w:hAnsi="Myriad Pro"/>
                <w:b/>
                <w:sz w:val="20"/>
              </w:rPr>
            </w:pPr>
            <w:r w:rsidRPr="00AB5F7B">
              <w:rPr>
                <w:rFonts w:ascii="Myriad Pro" w:hAnsi="Myriad Pro"/>
                <w:b/>
                <w:sz w:val="20"/>
              </w:rPr>
              <w:t>Kryteria dopuszczalności</w:t>
            </w:r>
          </w:p>
        </w:tc>
      </w:tr>
      <w:tr w:rsidR="00FD09C4" w:rsidRPr="00AB5F7B" w:rsidTr="00FD09C4">
        <w:trPr>
          <w:jc w:val="center"/>
        </w:trPr>
        <w:tc>
          <w:tcPr>
            <w:tcW w:w="512"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center"/>
              <w:rPr>
                <w:rFonts w:ascii="Myriad Pro" w:hAnsi="Myriad Pro"/>
                <w:sz w:val="20"/>
              </w:rPr>
            </w:pPr>
            <w:r w:rsidRPr="00AB5F7B">
              <w:rPr>
                <w:rFonts w:ascii="Myriad Pro" w:hAnsi="Myriad Pro"/>
                <w:sz w:val="20"/>
              </w:rPr>
              <w:t>L.p.</w:t>
            </w:r>
          </w:p>
        </w:tc>
        <w:tc>
          <w:tcPr>
            <w:tcW w:w="2835"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center"/>
              <w:rPr>
                <w:rFonts w:ascii="Myriad Pro" w:hAnsi="Myriad Pro"/>
                <w:sz w:val="20"/>
              </w:rPr>
            </w:pPr>
            <w:r w:rsidRPr="00AB5F7B">
              <w:rPr>
                <w:rFonts w:ascii="Myriad Pro" w:hAnsi="Myriad Pro"/>
                <w:sz w:val="20"/>
              </w:rPr>
              <w:t>Nazwa kryterium</w:t>
            </w:r>
          </w:p>
        </w:tc>
        <w:tc>
          <w:tcPr>
            <w:tcW w:w="6237"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center"/>
              <w:rPr>
                <w:rFonts w:ascii="Myriad Pro" w:hAnsi="Myriad Pro"/>
                <w:sz w:val="20"/>
              </w:rPr>
            </w:pPr>
            <w:r w:rsidRPr="00AB5F7B">
              <w:rPr>
                <w:rFonts w:ascii="Myriad Pro" w:hAnsi="Myriad Pro"/>
                <w:sz w:val="20"/>
              </w:rPr>
              <w:t>Definicja kryterium</w:t>
            </w:r>
          </w:p>
        </w:tc>
        <w:tc>
          <w:tcPr>
            <w:tcW w:w="4591"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center"/>
              <w:rPr>
                <w:rFonts w:ascii="Myriad Pro" w:hAnsi="Myriad Pro"/>
                <w:sz w:val="20"/>
              </w:rPr>
            </w:pPr>
            <w:r w:rsidRPr="00AB5F7B">
              <w:rPr>
                <w:rFonts w:ascii="Myriad Pro" w:hAnsi="Myriad Pro"/>
                <w:sz w:val="20"/>
              </w:rPr>
              <w:t>Opis znaczenia kryterium</w:t>
            </w:r>
          </w:p>
        </w:tc>
      </w:tr>
      <w:tr w:rsidR="00FD09C4" w:rsidRPr="00AB5F7B" w:rsidTr="00FD09C4">
        <w:trPr>
          <w:jc w:val="center"/>
        </w:trPr>
        <w:tc>
          <w:tcPr>
            <w:tcW w:w="512"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center"/>
              <w:rPr>
                <w:rFonts w:ascii="Myriad Pro" w:hAnsi="Myriad Pro"/>
                <w:sz w:val="20"/>
              </w:rPr>
            </w:pPr>
            <w:r w:rsidRPr="00AB5F7B">
              <w:rPr>
                <w:rFonts w:ascii="Myriad Pro" w:hAnsi="Myriad Pro"/>
                <w:sz w:val="20"/>
              </w:rPr>
              <w:t>1</w:t>
            </w:r>
          </w:p>
        </w:tc>
        <w:tc>
          <w:tcPr>
            <w:tcW w:w="2835"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center"/>
              <w:rPr>
                <w:rFonts w:ascii="Myriad Pro" w:hAnsi="Myriad Pro"/>
                <w:sz w:val="20"/>
              </w:rPr>
            </w:pPr>
            <w:r w:rsidRPr="00AB5F7B">
              <w:rPr>
                <w:rFonts w:ascii="Myriad Pro" w:hAnsi="Myriad Pro"/>
                <w:sz w:val="20"/>
              </w:rPr>
              <w:t>2</w:t>
            </w:r>
          </w:p>
        </w:tc>
        <w:tc>
          <w:tcPr>
            <w:tcW w:w="6237"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center"/>
              <w:rPr>
                <w:rFonts w:ascii="Myriad Pro" w:hAnsi="Myriad Pro"/>
                <w:sz w:val="20"/>
              </w:rPr>
            </w:pPr>
            <w:r w:rsidRPr="00AB5F7B">
              <w:rPr>
                <w:rFonts w:ascii="Myriad Pro" w:hAnsi="Myriad Pro"/>
                <w:sz w:val="20"/>
              </w:rPr>
              <w:t>3</w:t>
            </w:r>
          </w:p>
        </w:tc>
        <w:tc>
          <w:tcPr>
            <w:tcW w:w="4591"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center"/>
              <w:rPr>
                <w:rFonts w:ascii="Myriad Pro" w:hAnsi="Myriad Pro"/>
                <w:sz w:val="20"/>
              </w:rPr>
            </w:pPr>
            <w:r w:rsidRPr="00AB5F7B">
              <w:rPr>
                <w:rFonts w:ascii="Myriad Pro" w:hAnsi="Myriad Pro"/>
                <w:sz w:val="20"/>
              </w:rPr>
              <w:t>4</w:t>
            </w:r>
          </w:p>
        </w:tc>
      </w:tr>
      <w:tr w:rsidR="00FD09C4" w:rsidRPr="00AB5F7B" w:rsidTr="00FD09C4">
        <w:trPr>
          <w:jc w:val="center"/>
        </w:trPr>
        <w:tc>
          <w:tcPr>
            <w:tcW w:w="512" w:type="dxa"/>
            <w:tcBorders>
              <w:top w:val="single" w:sz="4" w:space="0" w:color="auto"/>
              <w:left w:val="single" w:sz="4" w:space="0" w:color="auto"/>
              <w:bottom w:val="single" w:sz="4" w:space="0" w:color="auto"/>
              <w:right w:val="single" w:sz="4" w:space="0" w:color="auto"/>
            </w:tcBorders>
          </w:tcPr>
          <w:p w:rsidR="00FD09C4" w:rsidRPr="00AB5F7B" w:rsidRDefault="00FD09C4" w:rsidP="00912095">
            <w:pPr>
              <w:numPr>
                <w:ilvl w:val="0"/>
                <w:numId w:val="178"/>
              </w:numPr>
              <w:spacing w:before="40" w:after="40" w:line="240" w:lineRule="auto"/>
              <w:ind w:left="357" w:hanging="357"/>
              <w:contextualSpacing/>
              <w:rPr>
                <w:rFonts w:ascii="Myriad Pro" w:hAnsi="Myriad Pro"/>
                <w:sz w:val="20"/>
              </w:rPr>
            </w:pPr>
          </w:p>
        </w:tc>
        <w:tc>
          <w:tcPr>
            <w:tcW w:w="2835"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rPr>
                <w:rFonts w:ascii="Myriad Pro" w:hAnsi="Myriad Pro"/>
                <w:sz w:val="20"/>
              </w:rPr>
            </w:pPr>
            <w:r w:rsidRPr="00AB5F7B">
              <w:rPr>
                <w:rFonts w:ascii="Myriad Pro" w:hAnsi="Myriad Pro"/>
                <w:sz w:val="20"/>
              </w:rPr>
              <w:t>Wymogi organizacyjne</w:t>
            </w:r>
          </w:p>
        </w:tc>
        <w:tc>
          <w:tcPr>
            <w:tcW w:w="6237" w:type="dxa"/>
            <w:tcBorders>
              <w:top w:val="single" w:sz="4" w:space="0" w:color="auto"/>
              <w:left w:val="single" w:sz="4" w:space="0" w:color="auto"/>
              <w:bottom w:val="single" w:sz="4" w:space="0" w:color="auto"/>
              <w:right w:val="single" w:sz="4" w:space="0" w:color="auto"/>
            </w:tcBorders>
            <w:hideMark/>
          </w:tcPr>
          <w:p w:rsidR="00FD09C4" w:rsidRPr="00862E17" w:rsidRDefault="00FD09C4" w:rsidP="00912095">
            <w:pPr>
              <w:pStyle w:val="Akapitzlist"/>
              <w:numPr>
                <w:ilvl w:val="0"/>
                <w:numId w:val="179"/>
              </w:numPr>
              <w:autoSpaceDE w:val="0"/>
              <w:autoSpaceDN w:val="0"/>
              <w:spacing w:after="0"/>
              <w:ind w:left="368" w:hanging="283"/>
              <w:jc w:val="both"/>
              <w:rPr>
                <w:rFonts w:cs="Arial"/>
              </w:rPr>
            </w:pPr>
            <w:r w:rsidRPr="00862E17">
              <w:rPr>
                <w:rFonts w:cs="Arial"/>
              </w:rPr>
              <w:t>Projektodawca składa nie więcej niż jeden wniosek o dofinansowanie w ramach danego subregionu:</w:t>
            </w:r>
          </w:p>
          <w:p w:rsidR="00FD09C4" w:rsidRPr="00862E17" w:rsidRDefault="00FD09C4" w:rsidP="00FD09C4">
            <w:pPr>
              <w:ind w:left="793" w:hanging="334"/>
              <w:contextualSpacing/>
              <w:jc w:val="both"/>
              <w:rPr>
                <w:rFonts w:ascii="Myriad Pro" w:hAnsi="Myriad Pro" w:cs="Arial"/>
                <w:sz w:val="20"/>
              </w:rPr>
            </w:pPr>
            <w:r w:rsidRPr="00862E17">
              <w:rPr>
                <w:rFonts w:ascii="Myriad Pro" w:hAnsi="Myriad Pro" w:cs="Arial"/>
                <w:sz w:val="20"/>
              </w:rPr>
              <w:t>- subregion A;</w:t>
            </w:r>
          </w:p>
          <w:p w:rsidR="00FD09C4" w:rsidRPr="00862E17" w:rsidRDefault="00FD09C4" w:rsidP="00FD09C4">
            <w:pPr>
              <w:ind w:left="793" w:hanging="334"/>
              <w:contextualSpacing/>
              <w:jc w:val="both"/>
              <w:rPr>
                <w:rFonts w:ascii="Myriad Pro" w:hAnsi="Myriad Pro" w:cs="Arial"/>
                <w:sz w:val="20"/>
              </w:rPr>
            </w:pPr>
            <w:r w:rsidRPr="00862E17">
              <w:rPr>
                <w:rFonts w:ascii="Myriad Pro" w:hAnsi="Myriad Pro" w:cs="Arial"/>
                <w:sz w:val="20"/>
              </w:rPr>
              <w:t>- subregion B;</w:t>
            </w:r>
          </w:p>
          <w:p w:rsidR="00FD09C4" w:rsidRPr="00862E17" w:rsidRDefault="00FD09C4" w:rsidP="00FD09C4">
            <w:pPr>
              <w:ind w:left="793" w:hanging="334"/>
              <w:contextualSpacing/>
              <w:jc w:val="both"/>
              <w:rPr>
                <w:rFonts w:ascii="Arial" w:hAnsi="Arial" w:cs="Arial"/>
                <w:sz w:val="18"/>
                <w:szCs w:val="18"/>
              </w:rPr>
            </w:pPr>
            <w:r w:rsidRPr="00862E17">
              <w:rPr>
                <w:rFonts w:ascii="Myriad Pro" w:hAnsi="Myriad Pro" w:cs="Arial"/>
                <w:sz w:val="20"/>
              </w:rPr>
              <w:t>- subregion C.</w:t>
            </w:r>
          </w:p>
        </w:tc>
        <w:tc>
          <w:tcPr>
            <w:tcW w:w="4591"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both"/>
              <w:rPr>
                <w:rFonts w:ascii="Myriad Pro" w:hAnsi="Myriad Pro"/>
                <w:sz w:val="20"/>
              </w:rPr>
            </w:pPr>
            <w:r w:rsidRPr="00AB5F7B">
              <w:rPr>
                <w:rFonts w:ascii="Myriad Pro" w:hAnsi="Myriad Pro"/>
                <w:sz w:val="20"/>
              </w:rPr>
              <w:t>Spełnienie kryterium jest konieczne do przyznania dofinansowania.</w:t>
            </w:r>
          </w:p>
          <w:p w:rsidR="00FD09C4" w:rsidRPr="00AB5F7B" w:rsidRDefault="00FD09C4" w:rsidP="00FD09C4">
            <w:pPr>
              <w:spacing w:before="40" w:after="40" w:line="240" w:lineRule="auto"/>
              <w:jc w:val="both"/>
              <w:rPr>
                <w:rFonts w:ascii="Myriad Pro" w:hAnsi="Myriad Pro"/>
                <w:sz w:val="20"/>
              </w:rPr>
            </w:pPr>
            <w:r w:rsidRPr="00AB5F7B">
              <w:rPr>
                <w:rFonts w:ascii="Myriad Pro" w:hAnsi="Myriad Pro"/>
                <w:sz w:val="20"/>
              </w:rPr>
              <w:t>Projekt niespełniające kryterium są odrzucane.</w:t>
            </w:r>
          </w:p>
          <w:p w:rsidR="00FD09C4" w:rsidRPr="00AB5F7B" w:rsidRDefault="00FD09C4" w:rsidP="00FD09C4">
            <w:pPr>
              <w:spacing w:before="40" w:after="40" w:line="240" w:lineRule="auto"/>
              <w:jc w:val="both"/>
              <w:rPr>
                <w:rFonts w:ascii="Myriad Pro" w:hAnsi="Myriad Pro"/>
                <w:sz w:val="20"/>
              </w:rPr>
            </w:pPr>
            <w:r w:rsidRPr="00AB5F7B">
              <w:rPr>
                <w:rFonts w:ascii="Myriad Pro" w:hAnsi="Myriad Pro"/>
                <w:sz w:val="20"/>
              </w:rPr>
              <w:t>Ocena spełniania kryterium polega na przypisaniu wartości logicznych „tak”, „nie”.</w:t>
            </w:r>
          </w:p>
        </w:tc>
      </w:tr>
      <w:tr w:rsidR="00FD09C4" w:rsidRPr="00AB5F7B" w:rsidTr="00FD09C4">
        <w:trPr>
          <w:jc w:val="center"/>
        </w:trPr>
        <w:tc>
          <w:tcPr>
            <w:tcW w:w="512" w:type="dxa"/>
            <w:tcBorders>
              <w:top w:val="single" w:sz="4" w:space="0" w:color="auto"/>
              <w:left w:val="single" w:sz="4" w:space="0" w:color="auto"/>
              <w:bottom w:val="single" w:sz="4" w:space="0" w:color="auto"/>
              <w:right w:val="single" w:sz="4" w:space="0" w:color="auto"/>
            </w:tcBorders>
          </w:tcPr>
          <w:p w:rsidR="00FD09C4" w:rsidRPr="00AB5F7B" w:rsidRDefault="00FD09C4" w:rsidP="00912095">
            <w:pPr>
              <w:numPr>
                <w:ilvl w:val="0"/>
                <w:numId w:val="178"/>
              </w:numPr>
              <w:spacing w:before="40" w:after="40" w:line="240" w:lineRule="auto"/>
              <w:ind w:left="357" w:hanging="357"/>
              <w:contextualSpacing/>
              <w:rPr>
                <w:rFonts w:ascii="Myriad Pro" w:hAnsi="Myriad Pro"/>
                <w:sz w:val="20"/>
              </w:rPr>
            </w:pPr>
          </w:p>
        </w:tc>
        <w:tc>
          <w:tcPr>
            <w:tcW w:w="2835"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rPr>
                <w:rFonts w:ascii="Myriad Pro" w:hAnsi="Myriad Pro"/>
                <w:sz w:val="20"/>
              </w:rPr>
            </w:pPr>
            <w:r w:rsidRPr="00AB5F7B">
              <w:rPr>
                <w:rFonts w:ascii="Myriad Pro" w:hAnsi="Myriad Pro"/>
                <w:sz w:val="20"/>
              </w:rPr>
              <w:t>Zgodność wsparcia</w:t>
            </w:r>
          </w:p>
        </w:tc>
        <w:tc>
          <w:tcPr>
            <w:tcW w:w="6237" w:type="dxa"/>
            <w:tcBorders>
              <w:top w:val="single" w:sz="4" w:space="0" w:color="auto"/>
              <w:left w:val="single" w:sz="4" w:space="0" w:color="auto"/>
              <w:bottom w:val="single" w:sz="4" w:space="0" w:color="auto"/>
              <w:right w:val="single" w:sz="4" w:space="0" w:color="auto"/>
            </w:tcBorders>
            <w:hideMark/>
          </w:tcPr>
          <w:p w:rsidR="00FD09C4" w:rsidRPr="001562BF" w:rsidRDefault="00FD09C4" w:rsidP="00912095">
            <w:pPr>
              <w:numPr>
                <w:ilvl w:val="0"/>
                <w:numId w:val="177"/>
              </w:numPr>
              <w:spacing w:before="40" w:after="40" w:line="240" w:lineRule="auto"/>
              <w:ind w:left="357" w:hanging="357"/>
              <w:contextualSpacing/>
              <w:jc w:val="both"/>
              <w:rPr>
                <w:rFonts w:ascii="Myriad Pro" w:hAnsi="Myriad Pro"/>
                <w:sz w:val="20"/>
              </w:rPr>
            </w:pPr>
            <w:r w:rsidRPr="001562BF">
              <w:rPr>
                <w:rFonts w:ascii="Myriad Pro" w:hAnsi="Myriad Pro"/>
                <w:sz w:val="20"/>
              </w:rPr>
              <w:t xml:space="preserve"> </w:t>
            </w:r>
            <w:r w:rsidRPr="001562BF">
              <w:rPr>
                <w:rFonts w:ascii="Myriad Pro" w:hAnsi="Myriad Pro" w:cs="Arial"/>
                <w:sz w:val="20"/>
              </w:rPr>
              <w:t>Maksymalna wartość projektu w ramach subregionu:</w:t>
            </w:r>
          </w:p>
          <w:p w:rsidR="00A84C38" w:rsidRDefault="00FD09C4" w:rsidP="00A84C38">
            <w:pPr>
              <w:pStyle w:val="Akapitzlist"/>
              <w:numPr>
                <w:ilvl w:val="0"/>
                <w:numId w:val="0"/>
              </w:numPr>
              <w:ind w:left="437"/>
              <w:jc w:val="both"/>
              <w:rPr>
                <w:rFonts w:cs="Arial"/>
              </w:rPr>
            </w:pPr>
            <w:r w:rsidRPr="001562BF">
              <w:rPr>
                <w:rFonts w:cs="Arial"/>
              </w:rPr>
              <w:t>- subregion A – wynosi 5 395 834,32 zł</w:t>
            </w:r>
          </w:p>
          <w:p w:rsidR="00A84C38" w:rsidRDefault="00FD09C4" w:rsidP="00A84C38">
            <w:pPr>
              <w:pStyle w:val="Akapitzlist"/>
              <w:numPr>
                <w:ilvl w:val="0"/>
                <w:numId w:val="0"/>
              </w:numPr>
              <w:ind w:left="437"/>
              <w:jc w:val="both"/>
              <w:rPr>
                <w:rFonts w:cs="Arial"/>
              </w:rPr>
            </w:pPr>
            <w:r w:rsidRPr="001562BF">
              <w:rPr>
                <w:rFonts w:cs="Arial"/>
              </w:rPr>
              <w:t>- subregion B -  wynosi 8 693 288,61 zł</w:t>
            </w:r>
          </w:p>
          <w:p w:rsidR="00FD09C4" w:rsidRPr="001562BF" w:rsidRDefault="00FD09C4" w:rsidP="00A84C38">
            <w:pPr>
              <w:pStyle w:val="Akapitzlist"/>
              <w:numPr>
                <w:ilvl w:val="0"/>
                <w:numId w:val="0"/>
              </w:numPr>
              <w:ind w:left="437"/>
              <w:jc w:val="both"/>
              <w:rPr>
                <w:rFonts w:cs="Arial"/>
              </w:rPr>
            </w:pPr>
            <w:r w:rsidRPr="001562BF">
              <w:rPr>
                <w:rFonts w:cs="Arial"/>
              </w:rPr>
              <w:t>- subregion C -  wynosi 8 093 751,48 zł</w:t>
            </w:r>
          </w:p>
          <w:p w:rsidR="00FD09C4" w:rsidRPr="001562BF" w:rsidRDefault="00FD09C4" w:rsidP="00912095">
            <w:pPr>
              <w:numPr>
                <w:ilvl w:val="0"/>
                <w:numId w:val="177"/>
              </w:numPr>
              <w:spacing w:before="40" w:after="40" w:line="240" w:lineRule="auto"/>
              <w:ind w:left="357" w:hanging="357"/>
              <w:contextualSpacing/>
              <w:jc w:val="both"/>
              <w:rPr>
                <w:rFonts w:ascii="Myriad Pro" w:hAnsi="Myriad Pro"/>
                <w:sz w:val="20"/>
              </w:rPr>
            </w:pPr>
            <w:r w:rsidRPr="001562BF">
              <w:rPr>
                <w:rFonts w:ascii="Myriad Pro" w:hAnsi="Myriad Pro" w:cs="Arial"/>
                <w:sz w:val="20"/>
              </w:rPr>
              <w:t xml:space="preserve">Projekt zakłada minimalną wartość realizacji wskaźnika </w:t>
            </w:r>
            <w:r w:rsidRPr="001562BF">
              <w:rPr>
                <w:rFonts w:ascii="Myriad Pro" w:hAnsi="Myriad Pro" w:cs="Arial"/>
                <w:i/>
                <w:iCs/>
                <w:sz w:val="20"/>
              </w:rPr>
              <w:t xml:space="preserve">Liczba osób zagrożonych ubóstwem lub wykluczeniem społecznym, objętych wsparciem w programie </w:t>
            </w:r>
            <w:r w:rsidRPr="001562BF">
              <w:rPr>
                <w:rFonts w:ascii="Myriad Pro" w:hAnsi="Myriad Pro" w:cs="Arial"/>
                <w:sz w:val="20"/>
              </w:rPr>
              <w:t>w danym subregionie na poziomie:</w:t>
            </w:r>
          </w:p>
          <w:p w:rsidR="00FD09C4" w:rsidRPr="001562BF" w:rsidRDefault="00FD09C4" w:rsidP="007A1010">
            <w:pPr>
              <w:pStyle w:val="Akapitzlist"/>
              <w:numPr>
                <w:ilvl w:val="0"/>
                <w:numId w:val="0"/>
              </w:numPr>
              <w:ind w:left="368"/>
              <w:jc w:val="both"/>
              <w:rPr>
                <w:rFonts w:cs="Arial"/>
              </w:rPr>
            </w:pPr>
            <w:r w:rsidRPr="001562BF">
              <w:rPr>
                <w:rFonts w:cs="Arial"/>
              </w:rPr>
              <w:t>- subregion A 486 osób</w:t>
            </w:r>
          </w:p>
          <w:p w:rsidR="00FD09C4" w:rsidRPr="001562BF" w:rsidRDefault="00FD09C4" w:rsidP="007A1010">
            <w:pPr>
              <w:pStyle w:val="Akapitzlist"/>
              <w:numPr>
                <w:ilvl w:val="0"/>
                <w:numId w:val="0"/>
              </w:numPr>
              <w:ind w:left="368"/>
              <w:jc w:val="both"/>
              <w:rPr>
                <w:rFonts w:cs="Arial"/>
              </w:rPr>
            </w:pPr>
            <w:r w:rsidRPr="001562BF">
              <w:rPr>
                <w:rFonts w:cs="Arial"/>
              </w:rPr>
              <w:t>- subregion B 783 osób</w:t>
            </w:r>
          </w:p>
          <w:p w:rsidR="00FD09C4" w:rsidRPr="001562BF" w:rsidRDefault="00FD09C4" w:rsidP="007A1010">
            <w:pPr>
              <w:pStyle w:val="Akapitzlist"/>
              <w:numPr>
                <w:ilvl w:val="0"/>
                <w:numId w:val="0"/>
              </w:numPr>
              <w:ind w:left="368"/>
              <w:jc w:val="both"/>
              <w:rPr>
                <w:rFonts w:cs="Arial"/>
              </w:rPr>
            </w:pPr>
            <w:r w:rsidRPr="001562BF">
              <w:rPr>
                <w:rFonts w:cs="Arial"/>
              </w:rPr>
              <w:t>- subregion C 729 osób</w:t>
            </w:r>
          </w:p>
          <w:p w:rsidR="00FD09C4" w:rsidRPr="001562BF" w:rsidRDefault="00FD09C4" w:rsidP="00FD09C4">
            <w:pPr>
              <w:spacing w:before="40" w:after="40" w:line="240" w:lineRule="auto"/>
              <w:ind w:left="357"/>
              <w:contextualSpacing/>
              <w:jc w:val="both"/>
              <w:rPr>
                <w:rFonts w:ascii="Myriad Pro" w:hAnsi="Myriad Pro"/>
                <w:sz w:val="20"/>
              </w:rPr>
            </w:pPr>
            <w:r w:rsidRPr="001562BF">
              <w:rPr>
                <w:rFonts w:ascii="Myriad Pro" w:hAnsi="Myriad Pro" w:cs="Arial"/>
                <w:sz w:val="20"/>
              </w:rPr>
              <w:lastRenderedPageBreak/>
              <w:t>W uzasadnionych przypadkach Instytucja Pośrednicząca RPO WZ może zaakceptować niższe wartości wskaźnika.</w:t>
            </w:r>
          </w:p>
          <w:p w:rsidR="00FD09C4" w:rsidRPr="001562BF" w:rsidRDefault="00FD09C4" w:rsidP="00912095">
            <w:pPr>
              <w:numPr>
                <w:ilvl w:val="0"/>
                <w:numId w:val="177"/>
              </w:numPr>
              <w:spacing w:before="40" w:after="40" w:line="240" w:lineRule="auto"/>
              <w:ind w:left="357" w:hanging="357"/>
              <w:contextualSpacing/>
              <w:jc w:val="both"/>
              <w:rPr>
                <w:rFonts w:ascii="Myriad Pro" w:hAnsi="Myriad Pro"/>
                <w:sz w:val="20"/>
              </w:rPr>
            </w:pPr>
            <w:r w:rsidRPr="001562BF">
              <w:rPr>
                <w:rFonts w:ascii="Myriad Pro" w:hAnsi="Myriad Pro" w:cs="Arial"/>
                <w:sz w:val="20"/>
              </w:rPr>
              <w:t>Projekt skierowany</w:t>
            </w:r>
            <w:r>
              <w:rPr>
                <w:rFonts w:ascii="Myriad Pro" w:hAnsi="Myriad Pro" w:cs="Arial"/>
                <w:sz w:val="20"/>
              </w:rPr>
              <w:t xml:space="preserve"> jest</w:t>
            </w:r>
            <w:r w:rsidRPr="001562BF">
              <w:rPr>
                <w:rFonts w:ascii="Myriad Pro" w:hAnsi="Myriad Pro" w:cs="Arial"/>
                <w:sz w:val="20"/>
              </w:rPr>
              <w:t xml:space="preserve"> do grup docelowych zamieszkujących obszar zdegradowany gmin SSW objęty właściwym terytorialnie Programem Rewitalizacji w województwie zachodniopomorskim w rozumieniu przepisów Kodeksu Cywilnego.</w:t>
            </w:r>
          </w:p>
          <w:p w:rsidR="00FD09C4" w:rsidRPr="001562BF" w:rsidRDefault="00FD09C4" w:rsidP="00912095">
            <w:pPr>
              <w:numPr>
                <w:ilvl w:val="0"/>
                <w:numId w:val="177"/>
              </w:numPr>
              <w:spacing w:before="40" w:after="40" w:line="240" w:lineRule="auto"/>
              <w:ind w:left="357" w:hanging="357"/>
              <w:contextualSpacing/>
              <w:jc w:val="both"/>
              <w:rPr>
                <w:rFonts w:ascii="Myriad Pro" w:hAnsi="Myriad Pro"/>
                <w:sz w:val="20"/>
              </w:rPr>
            </w:pPr>
            <w:r w:rsidRPr="001562BF">
              <w:rPr>
                <w:rFonts w:ascii="Myriad Pro" w:hAnsi="Myriad Pro" w:cs="Arial"/>
                <w:sz w:val="20"/>
              </w:rPr>
              <w:t>Projektodawca wniesie wkład własny w wysokości określonej w SOOP RPO WZ.</w:t>
            </w:r>
          </w:p>
          <w:p w:rsidR="00FD09C4" w:rsidRPr="001562BF" w:rsidRDefault="00FD09C4" w:rsidP="00912095">
            <w:pPr>
              <w:numPr>
                <w:ilvl w:val="0"/>
                <w:numId w:val="177"/>
              </w:numPr>
              <w:spacing w:before="40" w:after="40" w:line="240" w:lineRule="auto"/>
              <w:ind w:left="357" w:hanging="357"/>
              <w:contextualSpacing/>
              <w:jc w:val="both"/>
              <w:rPr>
                <w:rFonts w:ascii="Myriad Pro" w:hAnsi="Myriad Pro"/>
                <w:sz w:val="20"/>
              </w:rPr>
            </w:pPr>
            <w:r w:rsidRPr="001562BF">
              <w:rPr>
                <w:rFonts w:ascii="Myriad Pro" w:hAnsi="Myriad Pro" w:cs="Arial"/>
                <w:sz w:val="20"/>
              </w:rPr>
              <w:t>Projektodawca w wyniku realizacji projektu, obejmuje zasięgiem swojego działania minimum 75% gmin posiadających program rewitalizacji umieszczony na Wykazie programów rewitalizacji województwa zachodniopomorskiego bądź złożony do oceny przez IZ RPO WZ - z jednego z subregionów województwa zachodniopomorskiego, którego dotyczy projekt.</w:t>
            </w:r>
          </w:p>
          <w:p w:rsidR="00FD09C4" w:rsidRPr="001562BF" w:rsidRDefault="00FD09C4" w:rsidP="00912095">
            <w:pPr>
              <w:numPr>
                <w:ilvl w:val="0"/>
                <w:numId w:val="177"/>
              </w:numPr>
              <w:spacing w:before="40" w:after="40" w:line="240" w:lineRule="auto"/>
              <w:ind w:left="357" w:hanging="357"/>
              <w:contextualSpacing/>
              <w:jc w:val="both"/>
              <w:rPr>
                <w:rFonts w:ascii="Myriad Pro" w:hAnsi="Myriad Pro"/>
                <w:sz w:val="20"/>
              </w:rPr>
            </w:pPr>
            <w:r w:rsidRPr="001562BF">
              <w:rPr>
                <w:rFonts w:ascii="Myriad Pro" w:hAnsi="Myriad Pro" w:cs="Arial"/>
                <w:sz w:val="20"/>
              </w:rPr>
              <w:t xml:space="preserve">Projekt zakłada realizację obligatoryjnie trzech faz wsparcia na terenie każdej z gmin objętych wsparciem na obszarach rewitalizacji wskazanych we właściwych terytorialnie programach rewitalizacji. Fazy obejmują: </w:t>
            </w:r>
          </w:p>
          <w:p w:rsidR="00FD09C4" w:rsidRPr="001562BF" w:rsidRDefault="00FD09C4" w:rsidP="00912095">
            <w:pPr>
              <w:pStyle w:val="Akapitzlist"/>
              <w:numPr>
                <w:ilvl w:val="3"/>
                <w:numId w:val="179"/>
              </w:numPr>
              <w:autoSpaceDE w:val="0"/>
              <w:autoSpaceDN w:val="0"/>
              <w:spacing w:after="0" w:line="240" w:lineRule="auto"/>
              <w:ind w:left="709" w:hanging="250"/>
              <w:contextualSpacing w:val="0"/>
              <w:jc w:val="both"/>
              <w:rPr>
                <w:rFonts w:cs="Arial"/>
              </w:rPr>
            </w:pPr>
            <w:r w:rsidRPr="001562BF">
              <w:rPr>
                <w:rFonts w:cs="Arial"/>
              </w:rPr>
              <w:t xml:space="preserve">Animację lokalną mieszkańców; </w:t>
            </w:r>
          </w:p>
          <w:p w:rsidR="00FD09C4" w:rsidRPr="001562BF" w:rsidRDefault="00FD09C4" w:rsidP="00912095">
            <w:pPr>
              <w:pStyle w:val="Akapitzlist"/>
              <w:numPr>
                <w:ilvl w:val="3"/>
                <w:numId w:val="179"/>
              </w:numPr>
              <w:autoSpaceDE w:val="0"/>
              <w:autoSpaceDN w:val="0"/>
              <w:spacing w:after="0" w:line="240" w:lineRule="auto"/>
              <w:ind w:left="709" w:hanging="250"/>
              <w:contextualSpacing w:val="0"/>
              <w:jc w:val="both"/>
              <w:rPr>
                <w:rFonts w:cs="Arial"/>
              </w:rPr>
            </w:pPr>
            <w:r w:rsidRPr="001562BF">
              <w:rPr>
                <w:rFonts w:cs="Arial"/>
              </w:rPr>
              <w:t xml:space="preserve">Realizację przedsięwzięć inwestycyjnych; </w:t>
            </w:r>
          </w:p>
          <w:p w:rsidR="00FD09C4" w:rsidRPr="001562BF" w:rsidRDefault="00FD09C4" w:rsidP="00912095">
            <w:pPr>
              <w:pStyle w:val="Akapitzlist"/>
              <w:numPr>
                <w:ilvl w:val="3"/>
                <w:numId w:val="179"/>
              </w:numPr>
              <w:autoSpaceDE w:val="0"/>
              <w:autoSpaceDN w:val="0"/>
              <w:spacing w:after="0" w:line="240" w:lineRule="auto"/>
              <w:ind w:left="709" w:hanging="250"/>
              <w:contextualSpacing w:val="0"/>
              <w:jc w:val="both"/>
              <w:rPr>
                <w:rFonts w:cs="Arial"/>
              </w:rPr>
            </w:pPr>
            <w:r w:rsidRPr="001562BF">
              <w:rPr>
                <w:rFonts w:cs="Arial"/>
              </w:rPr>
              <w:t>Organizację min. 1 wydarzenia związanego ze zrealizowaną inwestycją.</w:t>
            </w:r>
          </w:p>
          <w:p w:rsidR="00FD09C4" w:rsidRPr="001562BF" w:rsidRDefault="00FD09C4" w:rsidP="00FD09C4">
            <w:pPr>
              <w:spacing w:before="40" w:after="40" w:line="240" w:lineRule="auto"/>
              <w:ind w:left="357"/>
              <w:contextualSpacing/>
              <w:jc w:val="both"/>
              <w:rPr>
                <w:rFonts w:ascii="Myriad Pro" w:hAnsi="Myriad Pro"/>
                <w:sz w:val="20"/>
              </w:rPr>
            </w:pPr>
            <w:r w:rsidRPr="001562BF">
              <w:rPr>
                <w:rFonts w:ascii="Myriad Pro" w:hAnsi="Myriad Pro" w:cs="Arial"/>
                <w:sz w:val="20"/>
              </w:rPr>
              <w:t xml:space="preserve">Realizacja fazy 1. możliwa jest </w:t>
            </w:r>
            <w:r>
              <w:rPr>
                <w:rFonts w:ascii="Myriad Pro" w:hAnsi="Myriad Pro" w:cs="Arial"/>
                <w:sz w:val="20"/>
              </w:rPr>
              <w:t xml:space="preserve">również </w:t>
            </w:r>
            <w:r w:rsidRPr="001562BF">
              <w:rPr>
                <w:rFonts w:ascii="Myriad Pro" w:hAnsi="Myriad Pro" w:cs="Arial"/>
                <w:sz w:val="20"/>
              </w:rPr>
              <w:t>na obszarach zdegradowanych</w:t>
            </w:r>
            <w:r>
              <w:rPr>
                <w:rFonts w:ascii="Myriad Pro" w:hAnsi="Myriad Pro" w:cs="Arial"/>
                <w:sz w:val="20"/>
              </w:rPr>
              <w:t xml:space="preserve">, </w:t>
            </w:r>
            <w:r w:rsidRPr="00E6707A">
              <w:rPr>
                <w:rFonts w:ascii="Myriad Pro" w:hAnsi="Myriad Pro" w:cs="Arial"/>
                <w:sz w:val="20"/>
              </w:rPr>
              <w:t>wskazanych w programie rewitalizacji</w:t>
            </w:r>
            <w:r>
              <w:rPr>
                <w:rFonts w:ascii="Myriad Pro" w:hAnsi="Myriad Pro" w:cs="Arial"/>
                <w:sz w:val="20"/>
              </w:rPr>
              <w:t xml:space="preserve">. </w:t>
            </w:r>
            <w:r w:rsidRPr="001562BF">
              <w:rPr>
                <w:rFonts w:ascii="Myriad Pro" w:hAnsi="Myriad Pro" w:cs="Arial"/>
                <w:sz w:val="20"/>
              </w:rPr>
              <w:t xml:space="preserve"> Fazy 2. i 3. mogą być realizowane wyłącznie na obszarach rewitalizacji.</w:t>
            </w:r>
          </w:p>
          <w:p w:rsidR="00FD09C4" w:rsidRPr="0060750E" w:rsidRDefault="00FD09C4" w:rsidP="00912095">
            <w:pPr>
              <w:numPr>
                <w:ilvl w:val="0"/>
                <w:numId w:val="177"/>
              </w:numPr>
              <w:spacing w:before="40" w:after="40" w:line="240" w:lineRule="auto"/>
              <w:ind w:left="357" w:hanging="357"/>
              <w:contextualSpacing/>
              <w:jc w:val="both"/>
              <w:rPr>
                <w:rFonts w:ascii="Myriad Pro" w:hAnsi="Myriad Pro"/>
                <w:sz w:val="20"/>
              </w:rPr>
            </w:pPr>
            <w:r w:rsidRPr="00E557D2">
              <w:rPr>
                <w:rFonts w:ascii="Myriad Pro" w:hAnsi="Myriad Pro" w:cs="Arial"/>
                <w:sz w:val="20"/>
              </w:rPr>
              <w:t xml:space="preserve">Okres realizacji projektu rozpoczyna się nie później niż 8 miesięcy od zakończenia naboru i trwa  maksymalnie 36 miesięcy. Odstąpienie od terminu rozpoczęcia realizacji projektu wskazanego we wniosku, możliwe będzie tylko w przypadku projektów, które uzyskały dofinansowanie w wyniku procedury odwoławczej i nie jest możliwe zrealizowanie projektu w pierwotnie zaplanowanym terminie. W uzasadnionych przypadkach, za zgodą Instytucji Pośredniczącej RPO WZ, możliwe będzie wydłużenie okresu </w:t>
            </w:r>
            <w:r w:rsidRPr="0060750E">
              <w:rPr>
                <w:rFonts w:ascii="Myriad Pro" w:hAnsi="Myriad Pro" w:cs="Arial"/>
                <w:sz w:val="20"/>
              </w:rPr>
              <w:t>realizacji.</w:t>
            </w:r>
          </w:p>
          <w:p w:rsidR="00FD09C4" w:rsidRPr="0060750E" w:rsidRDefault="00FD09C4" w:rsidP="00912095">
            <w:pPr>
              <w:numPr>
                <w:ilvl w:val="0"/>
                <w:numId w:val="177"/>
              </w:numPr>
              <w:spacing w:before="40" w:after="40" w:line="240" w:lineRule="auto"/>
              <w:ind w:left="357" w:hanging="357"/>
              <w:contextualSpacing/>
              <w:jc w:val="both"/>
              <w:rPr>
                <w:rFonts w:ascii="Myriad Pro" w:hAnsi="Myriad Pro"/>
                <w:sz w:val="20"/>
              </w:rPr>
            </w:pPr>
            <w:r w:rsidRPr="0060750E">
              <w:rPr>
                <w:rFonts w:ascii="Myriad Pro" w:hAnsi="Myriad Pro" w:cs="Arial"/>
                <w:sz w:val="20"/>
              </w:rPr>
              <w:t xml:space="preserve">Wszystkie działania zaplanowane w ramach projektu wpisują się w cele rewitalizacji określone we właściwym dla danego obszaru programie rewitalizacji zatwierdzonym przez IZ RPO </w:t>
            </w:r>
            <w:r w:rsidRPr="0060750E">
              <w:rPr>
                <w:rFonts w:ascii="Myriad Pro" w:hAnsi="Myriad Pro" w:cs="Arial"/>
                <w:sz w:val="20"/>
              </w:rPr>
              <w:lastRenderedPageBreak/>
              <w:t>WZ.</w:t>
            </w:r>
          </w:p>
          <w:p w:rsidR="00FD09C4" w:rsidRPr="00580842" w:rsidRDefault="00FD09C4" w:rsidP="00912095">
            <w:pPr>
              <w:numPr>
                <w:ilvl w:val="0"/>
                <w:numId w:val="177"/>
              </w:numPr>
              <w:spacing w:before="40" w:after="40" w:line="240" w:lineRule="auto"/>
              <w:ind w:left="357" w:hanging="357"/>
              <w:contextualSpacing/>
              <w:jc w:val="both"/>
              <w:rPr>
                <w:rFonts w:ascii="Myriad Pro" w:hAnsi="Myriad Pro"/>
                <w:sz w:val="20"/>
              </w:rPr>
            </w:pPr>
            <w:r w:rsidRPr="00580842">
              <w:rPr>
                <w:rFonts w:ascii="Myriad Pro" w:hAnsi="Myriad Pro" w:cs="Arial"/>
                <w:sz w:val="20"/>
              </w:rPr>
              <w:t xml:space="preserve">Projekt zakłada  w ramach fazy </w:t>
            </w:r>
            <w:r w:rsidRPr="00580842">
              <w:rPr>
                <w:rFonts w:ascii="Myriad Pro" w:hAnsi="Myriad Pro" w:cs="Arial"/>
                <w:i/>
                <w:iCs/>
                <w:sz w:val="20"/>
              </w:rPr>
              <w:t>2 - Realizacja przedsięwzięć inwestycyjnych</w:t>
            </w:r>
            <w:r w:rsidRPr="00580842">
              <w:rPr>
                <w:rFonts w:ascii="Myriad Pro" w:hAnsi="Myriad Pro" w:cs="Arial"/>
                <w:sz w:val="20"/>
              </w:rPr>
              <w:t>- podział dodatkowych środków na działania inwestycyjne zapewniający konieczność konkurowania między gminami o te środki.</w:t>
            </w:r>
          </w:p>
        </w:tc>
        <w:tc>
          <w:tcPr>
            <w:tcW w:w="4591"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both"/>
              <w:rPr>
                <w:rFonts w:ascii="Myriad Pro" w:hAnsi="Myriad Pro"/>
                <w:sz w:val="20"/>
              </w:rPr>
            </w:pPr>
            <w:r w:rsidRPr="00AB5F7B">
              <w:rPr>
                <w:rFonts w:ascii="Myriad Pro" w:hAnsi="Myriad Pro"/>
                <w:sz w:val="20"/>
              </w:rPr>
              <w:lastRenderedPageBreak/>
              <w:t>Spełnienie kryterium jest konieczne do przyznania dofinansowania.</w:t>
            </w:r>
          </w:p>
          <w:p w:rsidR="00FD09C4" w:rsidRPr="00AB5F7B" w:rsidRDefault="00FD09C4" w:rsidP="00FD09C4">
            <w:pPr>
              <w:spacing w:before="40" w:after="40" w:line="240" w:lineRule="auto"/>
              <w:jc w:val="both"/>
              <w:rPr>
                <w:rFonts w:ascii="Myriad Pro" w:hAnsi="Myriad Pro"/>
                <w:sz w:val="20"/>
              </w:rPr>
            </w:pPr>
            <w:r w:rsidRPr="00AB5F7B">
              <w:rPr>
                <w:rFonts w:ascii="Myriad Pro" w:hAnsi="Myriad Pro"/>
                <w:sz w:val="20"/>
              </w:rPr>
              <w:t>Projekt niespełniające kryterium są odrzucane.</w:t>
            </w:r>
          </w:p>
          <w:p w:rsidR="00FD09C4" w:rsidRPr="00AB5F7B" w:rsidRDefault="00FD09C4" w:rsidP="00FD09C4">
            <w:pPr>
              <w:spacing w:before="40" w:after="40" w:line="240" w:lineRule="auto"/>
              <w:jc w:val="both"/>
              <w:rPr>
                <w:rFonts w:ascii="Myriad Pro" w:hAnsi="Myriad Pro"/>
                <w:sz w:val="20"/>
              </w:rPr>
            </w:pPr>
            <w:r w:rsidRPr="00AB5F7B">
              <w:rPr>
                <w:rFonts w:ascii="Myriad Pro" w:hAnsi="Myriad Pro"/>
                <w:sz w:val="20"/>
              </w:rPr>
              <w:t>Ocena spełniania kryterium polega na przypisaniu wartości logicznych „tak”, „nie”.</w:t>
            </w:r>
          </w:p>
        </w:tc>
      </w:tr>
    </w:tbl>
    <w:p w:rsidR="00FD09C4" w:rsidRDefault="00FD09C4" w:rsidP="00FD09C4">
      <w:pPr>
        <w:autoSpaceDE w:val="0"/>
        <w:autoSpaceDN w:val="0"/>
        <w:adjustRightInd w:val="0"/>
        <w:rPr>
          <w:rFonts w:ascii="Myriad Pro" w:hAnsi="Myriad Pro" w:cs="Arial"/>
          <w:b/>
          <w:bCs/>
          <w:sz w:val="20"/>
        </w:rPr>
      </w:pPr>
    </w:p>
    <w:tbl>
      <w:tblPr>
        <w:tblStyle w:val="Tabela-Siatka"/>
        <w:tblW w:w="14175" w:type="dxa"/>
        <w:jc w:val="center"/>
        <w:tblLayout w:type="fixed"/>
        <w:tblLook w:val="04A0" w:firstRow="1" w:lastRow="0" w:firstColumn="1" w:lastColumn="0" w:noHBand="0" w:noVBand="1"/>
      </w:tblPr>
      <w:tblGrid>
        <w:gridCol w:w="512"/>
        <w:gridCol w:w="8930"/>
        <w:gridCol w:w="4733"/>
      </w:tblGrid>
      <w:tr w:rsidR="00FD09C4" w:rsidRPr="00AB5F7B" w:rsidTr="00FD09C4">
        <w:trPr>
          <w:jc w:val="center"/>
        </w:trPr>
        <w:tc>
          <w:tcPr>
            <w:tcW w:w="1417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FD09C4" w:rsidRPr="00AB5F7B" w:rsidRDefault="00FD09C4" w:rsidP="00FD09C4">
            <w:pPr>
              <w:spacing w:before="40" w:after="40"/>
              <w:jc w:val="center"/>
              <w:rPr>
                <w:rFonts w:ascii="Myriad Pro" w:hAnsi="Myriad Pro"/>
                <w:sz w:val="20"/>
              </w:rPr>
            </w:pPr>
            <w:r w:rsidRPr="00AB5F7B">
              <w:rPr>
                <w:rFonts w:ascii="Myriad Pro" w:hAnsi="Myriad Pro"/>
                <w:b/>
                <w:sz w:val="20"/>
              </w:rPr>
              <w:t>Kryteria premiujące</w:t>
            </w:r>
          </w:p>
        </w:tc>
      </w:tr>
      <w:tr w:rsidR="00FD09C4" w:rsidRPr="00AB5F7B" w:rsidTr="00FD09C4">
        <w:trPr>
          <w:jc w:val="center"/>
        </w:trPr>
        <w:tc>
          <w:tcPr>
            <w:tcW w:w="512"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ind w:hanging="357"/>
              <w:contextualSpacing/>
              <w:jc w:val="right"/>
              <w:rPr>
                <w:rFonts w:ascii="Myriad Pro" w:hAnsi="Myriad Pro"/>
                <w:sz w:val="20"/>
              </w:rPr>
            </w:pPr>
            <w:r w:rsidRPr="00AB5F7B">
              <w:rPr>
                <w:rFonts w:ascii="Myriad Pro" w:hAnsi="Myriad Pro"/>
                <w:sz w:val="20"/>
              </w:rPr>
              <w:t>L.p.</w:t>
            </w:r>
          </w:p>
        </w:tc>
        <w:tc>
          <w:tcPr>
            <w:tcW w:w="8930"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jc w:val="center"/>
              <w:rPr>
                <w:rFonts w:ascii="Myriad Pro" w:hAnsi="Myriad Pro"/>
                <w:sz w:val="20"/>
              </w:rPr>
            </w:pPr>
            <w:r w:rsidRPr="00AB5F7B">
              <w:rPr>
                <w:rFonts w:ascii="Myriad Pro" w:hAnsi="Myriad Pro"/>
                <w:sz w:val="20"/>
              </w:rPr>
              <w:t>Definicja kryterium</w:t>
            </w:r>
          </w:p>
        </w:tc>
        <w:tc>
          <w:tcPr>
            <w:tcW w:w="4733"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jc w:val="center"/>
              <w:rPr>
                <w:rFonts w:ascii="Myriad Pro" w:hAnsi="Myriad Pro"/>
                <w:sz w:val="20"/>
              </w:rPr>
            </w:pPr>
            <w:r w:rsidRPr="00AB5F7B">
              <w:rPr>
                <w:rFonts w:ascii="Myriad Pro" w:hAnsi="Myriad Pro"/>
                <w:sz w:val="20"/>
              </w:rPr>
              <w:t>Opis znaczenia kryterium</w:t>
            </w:r>
          </w:p>
        </w:tc>
      </w:tr>
      <w:tr w:rsidR="00FD09C4" w:rsidRPr="00AB5F7B" w:rsidTr="00FD09C4">
        <w:trPr>
          <w:jc w:val="center"/>
        </w:trPr>
        <w:tc>
          <w:tcPr>
            <w:tcW w:w="512"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jc w:val="center"/>
              <w:rPr>
                <w:rFonts w:ascii="Myriad Pro" w:hAnsi="Myriad Pro"/>
                <w:sz w:val="20"/>
              </w:rPr>
            </w:pPr>
            <w:r w:rsidRPr="00AB5F7B">
              <w:rPr>
                <w:rFonts w:ascii="Myriad Pro" w:hAnsi="Myriad Pro"/>
                <w:sz w:val="20"/>
              </w:rPr>
              <w:t>1</w:t>
            </w:r>
          </w:p>
        </w:tc>
        <w:tc>
          <w:tcPr>
            <w:tcW w:w="8930"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tabs>
                <w:tab w:val="left" w:pos="1920"/>
                <w:tab w:val="center" w:pos="4357"/>
              </w:tabs>
              <w:spacing w:before="40" w:after="40"/>
              <w:rPr>
                <w:rFonts w:ascii="Myriad Pro" w:hAnsi="Myriad Pro"/>
                <w:sz w:val="20"/>
              </w:rPr>
            </w:pPr>
            <w:r>
              <w:rPr>
                <w:rFonts w:ascii="Myriad Pro" w:hAnsi="Myriad Pro"/>
                <w:sz w:val="20"/>
              </w:rPr>
              <w:tab/>
            </w:r>
            <w:r>
              <w:rPr>
                <w:rFonts w:ascii="Myriad Pro" w:hAnsi="Myriad Pro"/>
                <w:sz w:val="20"/>
              </w:rPr>
              <w:tab/>
            </w:r>
            <w:r w:rsidRPr="00AB5F7B">
              <w:rPr>
                <w:rFonts w:ascii="Myriad Pro" w:hAnsi="Myriad Pro"/>
                <w:sz w:val="20"/>
              </w:rPr>
              <w:t>2</w:t>
            </w:r>
          </w:p>
        </w:tc>
        <w:tc>
          <w:tcPr>
            <w:tcW w:w="4733"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jc w:val="center"/>
              <w:rPr>
                <w:rFonts w:ascii="Myriad Pro" w:hAnsi="Myriad Pro"/>
                <w:sz w:val="20"/>
              </w:rPr>
            </w:pPr>
            <w:r w:rsidRPr="00AB5F7B">
              <w:rPr>
                <w:rFonts w:ascii="Myriad Pro" w:hAnsi="Myriad Pro"/>
                <w:sz w:val="20"/>
              </w:rPr>
              <w:t>3</w:t>
            </w:r>
          </w:p>
        </w:tc>
      </w:tr>
      <w:tr w:rsidR="00FD09C4" w:rsidRPr="00AB5F7B" w:rsidTr="00FD09C4">
        <w:trPr>
          <w:jc w:val="center"/>
        </w:trPr>
        <w:tc>
          <w:tcPr>
            <w:tcW w:w="512" w:type="dxa"/>
            <w:tcBorders>
              <w:top w:val="single" w:sz="4" w:space="0" w:color="auto"/>
              <w:left w:val="single" w:sz="4" w:space="0" w:color="auto"/>
              <w:bottom w:val="single" w:sz="4" w:space="0" w:color="auto"/>
              <w:right w:val="single" w:sz="4" w:space="0" w:color="auto"/>
            </w:tcBorders>
          </w:tcPr>
          <w:p w:rsidR="00FD09C4" w:rsidRPr="0095326A" w:rsidRDefault="00FD09C4" w:rsidP="00FD09C4">
            <w:pPr>
              <w:spacing w:before="40" w:after="40"/>
              <w:jc w:val="center"/>
              <w:rPr>
                <w:rFonts w:ascii="Myriad Pro" w:hAnsi="Myriad Pro"/>
                <w:sz w:val="20"/>
              </w:rPr>
            </w:pPr>
            <w:r w:rsidRPr="0095326A">
              <w:rPr>
                <w:rFonts w:ascii="Myriad Pro" w:hAnsi="Myriad Pro"/>
                <w:sz w:val="20"/>
              </w:rPr>
              <w:t>1.</w:t>
            </w:r>
          </w:p>
        </w:tc>
        <w:tc>
          <w:tcPr>
            <w:tcW w:w="8930" w:type="dxa"/>
            <w:tcBorders>
              <w:top w:val="single" w:sz="4" w:space="0" w:color="auto"/>
              <w:left w:val="single" w:sz="4" w:space="0" w:color="auto"/>
              <w:bottom w:val="single" w:sz="4" w:space="0" w:color="auto"/>
              <w:right w:val="single" w:sz="4" w:space="0" w:color="auto"/>
            </w:tcBorders>
            <w:hideMark/>
          </w:tcPr>
          <w:p w:rsidR="00FD09C4" w:rsidRPr="004D4F70" w:rsidRDefault="00FD09C4" w:rsidP="00FD09C4">
            <w:pPr>
              <w:spacing w:before="40" w:after="40"/>
              <w:jc w:val="both"/>
              <w:rPr>
                <w:rFonts w:ascii="Myriad Pro" w:hAnsi="Myriad Pro"/>
                <w:sz w:val="20"/>
              </w:rPr>
            </w:pPr>
            <w:r w:rsidRPr="004D4F70">
              <w:rPr>
                <w:rFonts w:ascii="Myriad Pro" w:hAnsi="Myriad Pro" w:cs="Arial"/>
                <w:sz w:val="20"/>
              </w:rPr>
              <w:t>Osoby z niepełnosprawnościami stanowią co najmniej 10% grupy docelowej w projekcie.</w:t>
            </w:r>
          </w:p>
        </w:tc>
        <w:tc>
          <w:tcPr>
            <w:tcW w:w="4733"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tabs>
                <w:tab w:val="left" w:pos="3069"/>
              </w:tabs>
              <w:spacing w:before="40" w:after="40"/>
              <w:jc w:val="both"/>
              <w:rPr>
                <w:rFonts w:ascii="Myriad Pro" w:hAnsi="Myriad Pro"/>
                <w:sz w:val="20"/>
              </w:rPr>
            </w:pPr>
            <w:r w:rsidRPr="00AB5F7B">
              <w:rPr>
                <w:rFonts w:ascii="Myriad Pro" w:hAnsi="Myriad Pro"/>
                <w:sz w:val="20"/>
              </w:rPr>
              <w:t xml:space="preserve">Liczba punktów: </w:t>
            </w:r>
            <w:r>
              <w:rPr>
                <w:rFonts w:ascii="Arial" w:hAnsi="Arial" w:cs="Arial"/>
                <w:sz w:val="18"/>
                <w:szCs w:val="18"/>
              </w:rPr>
              <w:t>10</w:t>
            </w:r>
          </w:p>
        </w:tc>
      </w:tr>
      <w:tr w:rsidR="00FD09C4" w:rsidRPr="00AB5F7B" w:rsidTr="00FD09C4">
        <w:trPr>
          <w:jc w:val="center"/>
        </w:trPr>
        <w:tc>
          <w:tcPr>
            <w:tcW w:w="512" w:type="dxa"/>
            <w:tcBorders>
              <w:top w:val="single" w:sz="4" w:space="0" w:color="auto"/>
              <w:left w:val="single" w:sz="4" w:space="0" w:color="auto"/>
              <w:bottom w:val="single" w:sz="4" w:space="0" w:color="auto"/>
              <w:right w:val="single" w:sz="4" w:space="0" w:color="auto"/>
            </w:tcBorders>
          </w:tcPr>
          <w:p w:rsidR="00FD09C4" w:rsidRPr="0095326A" w:rsidRDefault="00FD09C4" w:rsidP="00FD09C4">
            <w:pPr>
              <w:spacing w:before="40" w:after="40"/>
              <w:ind w:left="284" w:hanging="284"/>
              <w:jc w:val="center"/>
              <w:rPr>
                <w:rFonts w:ascii="Myriad Pro" w:hAnsi="Myriad Pro"/>
                <w:sz w:val="20"/>
              </w:rPr>
            </w:pPr>
            <w:r w:rsidRPr="0095326A">
              <w:rPr>
                <w:rFonts w:ascii="Myriad Pro" w:hAnsi="Myriad Pro"/>
                <w:sz w:val="20"/>
              </w:rPr>
              <w:t>2.</w:t>
            </w:r>
          </w:p>
        </w:tc>
        <w:tc>
          <w:tcPr>
            <w:tcW w:w="8930" w:type="dxa"/>
            <w:tcBorders>
              <w:top w:val="single" w:sz="4" w:space="0" w:color="auto"/>
              <w:left w:val="single" w:sz="4" w:space="0" w:color="auto"/>
              <w:bottom w:val="single" w:sz="4" w:space="0" w:color="auto"/>
              <w:right w:val="single" w:sz="4" w:space="0" w:color="auto"/>
            </w:tcBorders>
            <w:hideMark/>
          </w:tcPr>
          <w:p w:rsidR="00FD09C4" w:rsidRPr="004D4F70" w:rsidRDefault="00FD09C4" w:rsidP="00FD09C4">
            <w:pPr>
              <w:spacing w:before="40" w:after="40"/>
              <w:jc w:val="both"/>
              <w:rPr>
                <w:rFonts w:ascii="Myriad Pro" w:hAnsi="Myriad Pro"/>
                <w:sz w:val="20"/>
              </w:rPr>
            </w:pPr>
            <w:r w:rsidRPr="004D4F70">
              <w:rPr>
                <w:rFonts w:ascii="Myriad Pro" w:hAnsi="Myriad Pro" w:cs="Arial"/>
                <w:sz w:val="20"/>
              </w:rPr>
              <w:t>Projektodawca w wyniku realizacji projektu, obejmuje zasięgiem swojego działania wszystkie gminy posiadające program rewitalizacji umieszczony na Wykazie programów rewitalizacji województwa zachodniopomorskiego bądź złożony do oceny przez IZ RPO WZ - z jednego z subregionów województwa zachodniopomorskiego, którego dotyczy projekt.</w:t>
            </w:r>
          </w:p>
        </w:tc>
        <w:tc>
          <w:tcPr>
            <w:tcW w:w="4733"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jc w:val="both"/>
              <w:rPr>
                <w:rFonts w:ascii="Myriad Pro" w:hAnsi="Myriad Pro"/>
                <w:sz w:val="20"/>
              </w:rPr>
            </w:pPr>
            <w:r w:rsidRPr="00AB5F7B">
              <w:rPr>
                <w:rFonts w:ascii="Myriad Pro" w:hAnsi="Myriad Pro"/>
                <w:sz w:val="20"/>
              </w:rPr>
              <w:t xml:space="preserve">Liczba punktów: </w:t>
            </w:r>
            <w:r w:rsidRPr="004D4F70">
              <w:rPr>
                <w:rFonts w:ascii="Myriad Pro" w:hAnsi="Myriad Pro"/>
                <w:sz w:val="20"/>
              </w:rPr>
              <w:t>30</w:t>
            </w:r>
          </w:p>
        </w:tc>
      </w:tr>
    </w:tbl>
    <w:p w:rsidR="007E2858" w:rsidRDefault="007E2858" w:rsidP="00BD6BA6">
      <w:pPr>
        <w:spacing w:after="0"/>
        <w:rPr>
          <w:rFonts w:ascii="Myriad Pro" w:eastAsia="MyriadPro-Regular" w:hAnsi="Myriad Pro" w:cs="Arial"/>
          <w:b/>
        </w:rPr>
      </w:pPr>
    </w:p>
    <w:p w:rsidR="00FD09C4" w:rsidRDefault="00FD09C4" w:rsidP="00606993">
      <w:pPr>
        <w:pStyle w:val="Podtytu"/>
        <w:rPr>
          <w:rFonts w:eastAsia="MyriadPro-Regular"/>
        </w:rPr>
      </w:pPr>
    </w:p>
    <w:p w:rsidR="008B63DB" w:rsidRDefault="008B63DB">
      <w:pPr>
        <w:rPr>
          <w:rFonts w:ascii="Myriad Pro" w:eastAsia="MyriadPro-Regular" w:hAnsi="Myriad Pro" w:cstheme="majorBidi"/>
          <w:b/>
          <w:iCs/>
          <w:color w:val="000000" w:themeColor="text1"/>
          <w:spacing w:val="15"/>
          <w:szCs w:val="24"/>
        </w:rPr>
      </w:pPr>
      <w:r>
        <w:rPr>
          <w:rFonts w:eastAsia="MyriadPro-Regular"/>
        </w:rPr>
        <w:br w:type="page"/>
      </w:r>
    </w:p>
    <w:p w:rsidR="00BD6BA6" w:rsidRPr="00855B0D" w:rsidRDefault="00BD6BA6" w:rsidP="00855B0D">
      <w:pPr>
        <w:pStyle w:val="Podtytu"/>
      </w:pPr>
      <w:bookmarkStart w:id="33" w:name="_Toc59089711"/>
      <w:r w:rsidRPr="00855B0D">
        <w:lastRenderedPageBreak/>
        <w:t>7.2 Wsparcie dla tworzenia podmiotów integracji społecznej oraz podmiotów działających na rzecz aktywizacji społeczno-zawodowej</w:t>
      </w:r>
      <w:bookmarkEnd w:id="33"/>
    </w:p>
    <w:p w:rsidR="00BD6BA6" w:rsidRPr="009A332F" w:rsidRDefault="00BD6BA6" w:rsidP="00BD6BA6">
      <w:pPr>
        <w:spacing w:after="0"/>
        <w:jc w:val="center"/>
        <w:rPr>
          <w:rFonts w:ascii="Myriad Pro" w:hAnsi="Myriad Pro"/>
          <w:b/>
          <w:sz w:val="20"/>
        </w:rPr>
      </w:pPr>
    </w:p>
    <w:p w:rsidR="00BD6BA6" w:rsidRPr="008C216F" w:rsidRDefault="00BD6BA6" w:rsidP="007E2858">
      <w:pPr>
        <w:autoSpaceDE w:val="0"/>
        <w:autoSpaceDN w:val="0"/>
        <w:adjustRightInd w:val="0"/>
        <w:jc w:val="center"/>
        <w:rPr>
          <w:rFonts w:ascii="Myriad Pro" w:hAnsi="Myriad Pro" w:cs="Arial"/>
          <w:b/>
          <w:bCs/>
          <w:sz w:val="20"/>
        </w:rPr>
      </w:pPr>
      <w:r w:rsidRPr="009A332F">
        <w:rPr>
          <w:rFonts w:ascii="Myriad Pro" w:hAnsi="Myriad Pro"/>
          <w:b/>
          <w:sz w:val="20"/>
        </w:rPr>
        <w:t xml:space="preserve">Kryteria ogólne przyjęte Uchwałą </w:t>
      </w:r>
      <w:r w:rsidRPr="009A332F">
        <w:rPr>
          <w:rFonts w:ascii="Myriad Pro" w:hAnsi="Myriad Pro" w:cs="Arial"/>
          <w:b/>
          <w:bCs/>
          <w:sz w:val="20"/>
        </w:rPr>
        <w:t>Nr 87/17 Komitetu Monitorującego RPO WZ 2014-2020 z dnia 23 listopada 2017 r.</w:t>
      </w:r>
      <w:r>
        <w:rPr>
          <w:rFonts w:ascii="Myriad Pro" w:hAnsi="Myriad Pro" w:cs="Arial"/>
          <w:b/>
          <w:bCs/>
          <w:sz w:val="20"/>
        </w:rPr>
        <w:t xml:space="preserve"> </w:t>
      </w:r>
      <w:r w:rsidRPr="009A332F">
        <w:rPr>
          <w:rFonts w:ascii="Myriad Pro" w:hAnsi="Myriad Pro" w:cs="Arial"/>
          <w:b/>
          <w:bCs/>
          <w:sz w:val="20"/>
        </w:rPr>
        <w:t>(tryb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BD6BA6" w:rsidRPr="00BF1025" w:rsidTr="00BD6BA6">
        <w:trPr>
          <w:jc w:val="center"/>
        </w:trPr>
        <w:tc>
          <w:tcPr>
            <w:tcW w:w="1900" w:type="dxa"/>
            <w:shd w:val="clear" w:color="auto" w:fill="B6DDE8"/>
          </w:tcPr>
          <w:p w:rsidR="00BD6BA6" w:rsidRPr="00BF1025" w:rsidRDefault="00BD6BA6" w:rsidP="00BD6BA6">
            <w:pPr>
              <w:spacing w:before="40" w:after="40" w:line="240" w:lineRule="auto"/>
              <w:rPr>
                <w:rFonts w:ascii="Myriad Pro" w:hAnsi="Myriad Pro" w:cs="Arial"/>
                <w:sz w:val="20"/>
              </w:rPr>
            </w:pPr>
            <w:r w:rsidRPr="00BF1025">
              <w:rPr>
                <w:rFonts w:ascii="Myriad Pro" w:hAnsi="Myriad Pro" w:cs="Arial"/>
                <w:sz w:val="20"/>
              </w:rPr>
              <w:t>Oś priorytetowa</w:t>
            </w:r>
          </w:p>
        </w:tc>
        <w:tc>
          <w:tcPr>
            <w:tcW w:w="12275" w:type="dxa"/>
            <w:shd w:val="clear" w:color="auto" w:fill="B6DDE8"/>
          </w:tcPr>
          <w:p w:rsidR="00BD6BA6" w:rsidRPr="00BF1025" w:rsidRDefault="00BD6BA6" w:rsidP="00BD6BA6">
            <w:pPr>
              <w:spacing w:before="40" w:after="40" w:line="240" w:lineRule="auto"/>
              <w:rPr>
                <w:rFonts w:ascii="Myriad Pro" w:hAnsi="Myriad Pro" w:cs="Arial"/>
                <w:sz w:val="20"/>
              </w:rPr>
            </w:pPr>
            <w:r w:rsidRPr="00BF1025">
              <w:rPr>
                <w:rFonts w:ascii="Myriad Pro" w:eastAsia="MyriadPro-Regular" w:hAnsi="Myriad Pro" w:cs="Arial"/>
                <w:sz w:val="20"/>
              </w:rPr>
              <w:t>VII Włączenie społeczne</w:t>
            </w:r>
          </w:p>
        </w:tc>
      </w:tr>
      <w:tr w:rsidR="00BD6BA6" w:rsidRPr="00BF1025" w:rsidTr="00BD6BA6">
        <w:trPr>
          <w:jc w:val="center"/>
        </w:trPr>
        <w:tc>
          <w:tcPr>
            <w:tcW w:w="1900" w:type="dxa"/>
            <w:shd w:val="clear" w:color="auto" w:fill="B6DDE8"/>
          </w:tcPr>
          <w:p w:rsidR="00BD6BA6" w:rsidRPr="00BF1025" w:rsidRDefault="00BD6BA6" w:rsidP="00BD6BA6">
            <w:pPr>
              <w:spacing w:before="40" w:after="40" w:line="240" w:lineRule="auto"/>
              <w:rPr>
                <w:rFonts w:ascii="Myriad Pro" w:hAnsi="Myriad Pro" w:cs="Arial"/>
                <w:sz w:val="20"/>
              </w:rPr>
            </w:pPr>
            <w:r w:rsidRPr="00BF1025">
              <w:rPr>
                <w:rFonts w:ascii="Myriad Pro" w:hAnsi="Myriad Pro" w:cs="Arial"/>
                <w:sz w:val="20"/>
              </w:rPr>
              <w:t>Priorytet Inwestycyjny</w:t>
            </w:r>
          </w:p>
        </w:tc>
        <w:tc>
          <w:tcPr>
            <w:tcW w:w="12275" w:type="dxa"/>
            <w:shd w:val="clear" w:color="auto" w:fill="B6DDE8"/>
          </w:tcPr>
          <w:p w:rsidR="00BD6BA6" w:rsidRPr="00BF1025" w:rsidRDefault="00BD6BA6" w:rsidP="00BD6BA6">
            <w:pPr>
              <w:spacing w:before="40" w:after="40" w:line="240" w:lineRule="auto"/>
              <w:jc w:val="both"/>
              <w:rPr>
                <w:rFonts w:ascii="Myriad Pro" w:hAnsi="Myriad Pro" w:cs="Arial"/>
                <w:iCs/>
                <w:sz w:val="20"/>
              </w:rPr>
            </w:pPr>
            <w:r w:rsidRPr="00BF1025">
              <w:rPr>
                <w:rFonts w:ascii="Myriad Pro" w:eastAsia="MyriadPro-Regular" w:hAnsi="Myriad Pro" w:cs="Arial"/>
                <w:sz w:val="20"/>
              </w:rPr>
              <w:t>9i Aktywne włączenie, w tym z myślą o promowaniu równych szans oraz aktywnego uczestnictwa i zwiększaniu szans na zatrudnienie.</w:t>
            </w:r>
          </w:p>
        </w:tc>
      </w:tr>
      <w:tr w:rsidR="00BD6BA6" w:rsidRPr="00BF1025" w:rsidTr="00BD6BA6">
        <w:trPr>
          <w:jc w:val="center"/>
        </w:trPr>
        <w:tc>
          <w:tcPr>
            <w:tcW w:w="1900" w:type="dxa"/>
            <w:shd w:val="clear" w:color="auto" w:fill="B6DDE8"/>
          </w:tcPr>
          <w:p w:rsidR="00BD6BA6" w:rsidRPr="00BF1025" w:rsidRDefault="00BD6BA6" w:rsidP="00BD6BA6">
            <w:pPr>
              <w:spacing w:before="40" w:after="40" w:line="240" w:lineRule="auto"/>
              <w:rPr>
                <w:rFonts w:ascii="Myriad Pro" w:hAnsi="Myriad Pro" w:cs="Arial"/>
                <w:sz w:val="20"/>
              </w:rPr>
            </w:pPr>
            <w:r w:rsidRPr="00BF1025">
              <w:rPr>
                <w:rFonts w:ascii="Myriad Pro" w:hAnsi="Myriad Pro" w:cs="Arial"/>
                <w:sz w:val="20"/>
              </w:rPr>
              <w:t>Działanie</w:t>
            </w:r>
          </w:p>
        </w:tc>
        <w:tc>
          <w:tcPr>
            <w:tcW w:w="12275" w:type="dxa"/>
            <w:shd w:val="clear" w:color="auto" w:fill="B6DDE8"/>
          </w:tcPr>
          <w:p w:rsidR="00BD6BA6" w:rsidRPr="00BF1025" w:rsidRDefault="00BD6BA6" w:rsidP="00BD6BA6">
            <w:pPr>
              <w:autoSpaceDE w:val="0"/>
              <w:autoSpaceDN w:val="0"/>
              <w:adjustRightInd w:val="0"/>
              <w:spacing w:after="0" w:line="240" w:lineRule="auto"/>
              <w:jc w:val="both"/>
              <w:rPr>
                <w:rFonts w:ascii="Myriad Pro" w:eastAsia="MyriadPro-Regular" w:hAnsi="Myriad Pro" w:cs="Arial"/>
                <w:sz w:val="20"/>
              </w:rPr>
            </w:pPr>
            <w:r w:rsidRPr="00BF1025">
              <w:rPr>
                <w:rFonts w:ascii="Myriad Pro" w:eastAsia="MyriadPro-Regular" w:hAnsi="Myriad Pro" w:cs="Arial"/>
                <w:sz w:val="20"/>
              </w:rPr>
              <w:t>7.2 Wsparcie dla tworzenia podmiotów integracji społecznej oraz podmiotów działających na rzecz aktywizacji społeczno-zawodowej</w:t>
            </w:r>
          </w:p>
        </w:tc>
      </w:tr>
      <w:tr w:rsidR="00BD6BA6" w:rsidRPr="00BF1025" w:rsidTr="00BD6BA6">
        <w:trPr>
          <w:jc w:val="center"/>
        </w:trPr>
        <w:tc>
          <w:tcPr>
            <w:tcW w:w="1900" w:type="dxa"/>
            <w:shd w:val="clear" w:color="auto" w:fill="B6DDE8"/>
          </w:tcPr>
          <w:p w:rsidR="00BD6BA6" w:rsidRPr="00BF1025" w:rsidRDefault="00BD6BA6" w:rsidP="00BD6BA6">
            <w:pPr>
              <w:spacing w:before="40" w:after="40" w:line="240" w:lineRule="auto"/>
              <w:rPr>
                <w:rFonts w:ascii="Myriad Pro" w:hAnsi="Myriad Pro" w:cs="Arial"/>
                <w:sz w:val="20"/>
              </w:rPr>
            </w:pPr>
            <w:r w:rsidRPr="00BF1025">
              <w:rPr>
                <w:rFonts w:ascii="Myriad Pro" w:hAnsi="Myriad Pro" w:cs="Arial"/>
                <w:sz w:val="20"/>
              </w:rPr>
              <w:t>Typ projektu</w:t>
            </w:r>
          </w:p>
        </w:tc>
        <w:tc>
          <w:tcPr>
            <w:tcW w:w="12275" w:type="dxa"/>
            <w:shd w:val="clear" w:color="auto" w:fill="B6DDE8"/>
          </w:tcPr>
          <w:p w:rsidR="00BD6BA6" w:rsidRPr="00BF1025" w:rsidRDefault="00BD6BA6" w:rsidP="00912095">
            <w:pPr>
              <w:pStyle w:val="Akapitzlist"/>
              <w:numPr>
                <w:ilvl w:val="0"/>
                <w:numId w:val="69"/>
              </w:numPr>
              <w:autoSpaceDE w:val="0"/>
              <w:autoSpaceDN w:val="0"/>
              <w:adjustRightInd w:val="0"/>
              <w:spacing w:after="0" w:line="240" w:lineRule="auto"/>
              <w:ind w:left="346"/>
              <w:jc w:val="both"/>
              <w:rPr>
                <w:rFonts w:eastAsia="MyriadPro-Regular" w:cs="Arial"/>
              </w:rPr>
            </w:pPr>
            <w:r w:rsidRPr="00BF1025">
              <w:rPr>
                <w:rFonts w:eastAsia="MyriadPro-Regular" w:cs="Arial"/>
              </w:rPr>
              <w:t>Aktywna integracja (społeczna, edukacyjna, zawodowa, zdrowotna) osób zagrożonych ubóstwem lub wykluczeniem społecznym poprzez tworzenie podmiotów integracji społecznej, tj. Centrów Integracji Społecznej, Klubów Integracji Społecznej Zakładów Aktywności Zawodowej, Warsztatów Terapii Zajęciowej oraz podmiotów działających na rzecz aktywizacji społeczno-zawodowej (których podstawowym zadaniem nie jest działalność gospodarcza).</w:t>
            </w:r>
          </w:p>
        </w:tc>
      </w:tr>
    </w:tbl>
    <w:p w:rsidR="00BD6BA6" w:rsidRPr="00BF1025" w:rsidRDefault="00BD6BA6" w:rsidP="00BD6BA6">
      <w:pPr>
        <w:spacing w:after="0"/>
        <w:rPr>
          <w:rFonts w:ascii="Myriad Pro" w:hAnsi="Myriad Pro"/>
          <w:b/>
          <w:sz w:val="20"/>
        </w:rPr>
      </w:pPr>
    </w:p>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BD6BA6" w:rsidRPr="00BF1025" w:rsidTr="00BD6BA6">
        <w:trPr>
          <w:jc w:val="center"/>
        </w:trPr>
        <w:tc>
          <w:tcPr>
            <w:tcW w:w="14175" w:type="dxa"/>
            <w:gridSpan w:val="4"/>
            <w:shd w:val="pct10" w:color="auto" w:fill="auto"/>
          </w:tcPr>
          <w:p w:rsidR="00BD6BA6" w:rsidRPr="00BF1025" w:rsidRDefault="00BD6BA6" w:rsidP="00BD6BA6">
            <w:pPr>
              <w:spacing w:before="40" w:after="40" w:line="276" w:lineRule="auto"/>
              <w:jc w:val="center"/>
              <w:rPr>
                <w:rFonts w:ascii="Myriad Pro" w:hAnsi="Myriad Pro" w:cs="Arial"/>
                <w:b/>
                <w:sz w:val="20"/>
              </w:rPr>
            </w:pPr>
            <w:r w:rsidRPr="00BF1025">
              <w:rPr>
                <w:rFonts w:ascii="Myriad Pro" w:hAnsi="Myriad Pro" w:cs="Arial"/>
                <w:b/>
                <w:sz w:val="20"/>
              </w:rPr>
              <w:t>Kryteria dopuszczalności</w:t>
            </w:r>
          </w:p>
        </w:tc>
      </w:tr>
      <w:tr w:rsidR="00BD6BA6" w:rsidRPr="00BF1025" w:rsidTr="00BD6BA6">
        <w:trPr>
          <w:jc w:val="center"/>
        </w:trPr>
        <w:tc>
          <w:tcPr>
            <w:tcW w:w="539" w:type="dxa"/>
          </w:tcPr>
          <w:p w:rsidR="00BD6BA6" w:rsidRPr="00BF1025" w:rsidRDefault="00BD6BA6" w:rsidP="00BD6BA6">
            <w:pPr>
              <w:spacing w:before="40" w:after="40" w:line="276" w:lineRule="auto"/>
              <w:jc w:val="center"/>
              <w:rPr>
                <w:rFonts w:ascii="Myriad Pro" w:hAnsi="Myriad Pro" w:cs="Arial"/>
                <w:sz w:val="20"/>
              </w:rPr>
            </w:pPr>
            <w:r w:rsidRPr="00BF1025">
              <w:rPr>
                <w:rFonts w:ascii="Myriad Pro" w:hAnsi="Myriad Pro" w:cs="Arial"/>
                <w:sz w:val="20"/>
              </w:rPr>
              <w:t>L.p.</w:t>
            </w:r>
          </w:p>
        </w:tc>
        <w:tc>
          <w:tcPr>
            <w:tcW w:w="2524" w:type="dxa"/>
          </w:tcPr>
          <w:p w:rsidR="00BD6BA6" w:rsidRPr="00BF1025" w:rsidRDefault="00BD6BA6" w:rsidP="00BD6BA6">
            <w:pPr>
              <w:spacing w:before="40" w:after="40" w:line="276" w:lineRule="auto"/>
              <w:jc w:val="center"/>
              <w:rPr>
                <w:rFonts w:ascii="Myriad Pro" w:hAnsi="Myriad Pro" w:cs="Arial"/>
                <w:sz w:val="20"/>
              </w:rPr>
            </w:pPr>
            <w:r w:rsidRPr="00BF1025">
              <w:rPr>
                <w:rFonts w:ascii="Myriad Pro" w:hAnsi="Myriad Pro" w:cs="Arial"/>
                <w:sz w:val="20"/>
              </w:rPr>
              <w:t>Nazwa kryterium</w:t>
            </w:r>
          </w:p>
        </w:tc>
        <w:tc>
          <w:tcPr>
            <w:tcW w:w="5101" w:type="dxa"/>
          </w:tcPr>
          <w:p w:rsidR="00BD6BA6" w:rsidRPr="00BF1025" w:rsidRDefault="00BD6BA6" w:rsidP="00BD6BA6">
            <w:pPr>
              <w:spacing w:before="40" w:after="40" w:line="276" w:lineRule="auto"/>
              <w:jc w:val="center"/>
              <w:rPr>
                <w:rFonts w:ascii="Myriad Pro" w:hAnsi="Myriad Pro" w:cs="Arial"/>
                <w:sz w:val="20"/>
              </w:rPr>
            </w:pPr>
            <w:r w:rsidRPr="00BF1025">
              <w:rPr>
                <w:rFonts w:ascii="Myriad Pro" w:hAnsi="Myriad Pro" w:cs="Arial"/>
                <w:sz w:val="20"/>
              </w:rPr>
              <w:t>Definicja kryterium</w:t>
            </w:r>
          </w:p>
        </w:tc>
        <w:tc>
          <w:tcPr>
            <w:tcW w:w="6011" w:type="dxa"/>
          </w:tcPr>
          <w:p w:rsidR="00BD6BA6" w:rsidRPr="00BF1025" w:rsidRDefault="00BD6BA6" w:rsidP="00BD6BA6">
            <w:pPr>
              <w:spacing w:before="40" w:after="40" w:line="276" w:lineRule="auto"/>
              <w:jc w:val="center"/>
              <w:rPr>
                <w:rFonts w:ascii="Myriad Pro" w:hAnsi="Myriad Pro" w:cs="Arial"/>
                <w:sz w:val="20"/>
              </w:rPr>
            </w:pPr>
            <w:r w:rsidRPr="00BF1025">
              <w:rPr>
                <w:rFonts w:ascii="Myriad Pro" w:hAnsi="Myriad Pro" w:cs="Arial"/>
                <w:sz w:val="20"/>
              </w:rPr>
              <w:t>Opis znaczenia kryterium</w:t>
            </w:r>
          </w:p>
        </w:tc>
      </w:tr>
      <w:tr w:rsidR="00BD6BA6" w:rsidRPr="00BF1025" w:rsidTr="00BD6BA6">
        <w:trPr>
          <w:jc w:val="center"/>
        </w:trPr>
        <w:tc>
          <w:tcPr>
            <w:tcW w:w="539" w:type="dxa"/>
          </w:tcPr>
          <w:p w:rsidR="00BD6BA6" w:rsidRPr="00BF1025" w:rsidRDefault="00BD6BA6" w:rsidP="00BD6BA6">
            <w:pPr>
              <w:spacing w:before="40" w:after="40" w:line="276" w:lineRule="auto"/>
              <w:jc w:val="center"/>
              <w:rPr>
                <w:rFonts w:ascii="Myriad Pro" w:hAnsi="Myriad Pro" w:cs="Arial"/>
                <w:sz w:val="20"/>
              </w:rPr>
            </w:pPr>
            <w:r w:rsidRPr="00BF1025">
              <w:rPr>
                <w:rFonts w:ascii="Myriad Pro" w:hAnsi="Myriad Pro" w:cs="Arial"/>
                <w:sz w:val="20"/>
              </w:rPr>
              <w:t>1</w:t>
            </w:r>
          </w:p>
        </w:tc>
        <w:tc>
          <w:tcPr>
            <w:tcW w:w="2524" w:type="dxa"/>
          </w:tcPr>
          <w:p w:rsidR="00BD6BA6" w:rsidRPr="00BF1025" w:rsidRDefault="00BD6BA6" w:rsidP="00BD6BA6">
            <w:pPr>
              <w:spacing w:before="40" w:after="40" w:line="276" w:lineRule="auto"/>
              <w:jc w:val="center"/>
              <w:rPr>
                <w:rFonts w:ascii="Myriad Pro" w:hAnsi="Myriad Pro" w:cs="Arial"/>
                <w:sz w:val="20"/>
              </w:rPr>
            </w:pPr>
            <w:r w:rsidRPr="00BF1025">
              <w:rPr>
                <w:rFonts w:ascii="Myriad Pro" w:hAnsi="Myriad Pro" w:cs="Arial"/>
                <w:sz w:val="20"/>
              </w:rPr>
              <w:t>2</w:t>
            </w:r>
          </w:p>
        </w:tc>
        <w:tc>
          <w:tcPr>
            <w:tcW w:w="5101" w:type="dxa"/>
          </w:tcPr>
          <w:p w:rsidR="00BD6BA6" w:rsidRPr="00BF1025" w:rsidRDefault="00BD6BA6" w:rsidP="00BD6BA6">
            <w:pPr>
              <w:spacing w:before="40" w:after="40" w:line="276" w:lineRule="auto"/>
              <w:jc w:val="center"/>
              <w:rPr>
                <w:rFonts w:ascii="Myriad Pro" w:hAnsi="Myriad Pro" w:cs="Arial"/>
                <w:sz w:val="20"/>
              </w:rPr>
            </w:pPr>
            <w:r w:rsidRPr="00BF1025">
              <w:rPr>
                <w:rFonts w:ascii="Myriad Pro" w:hAnsi="Myriad Pro" w:cs="Arial"/>
                <w:sz w:val="20"/>
              </w:rPr>
              <w:t>3</w:t>
            </w:r>
          </w:p>
        </w:tc>
        <w:tc>
          <w:tcPr>
            <w:tcW w:w="6011" w:type="dxa"/>
          </w:tcPr>
          <w:p w:rsidR="00BD6BA6" w:rsidRPr="00BF1025" w:rsidRDefault="00BD6BA6" w:rsidP="00BD6BA6">
            <w:pPr>
              <w:spacing w:before="40" w:after="40" w:line="276" w:lineRule="auto"/>
              <w:jc w:val="center"/>
              <w:rPr>
                <w:rFonts w:ascii="Myriad Pro" w:hAnsi="Myriad Pro" w:cs="Arial"/>
                <w:sz w:val="20"/>
              </w:rPr>
            </w:pPr>
            <w:r w:rsidRPr="00BF1025">
              <w:rPr>
                <w:rFonts w:ascii="Myriad Pro" w:hAnsi="Myriad Pro" w:cs="Arial"/>
                <w:sz w:val="20"/>
              </w:rPr>
              <w:t>4</w:t>
            </w:r>
          </w:p>
        </w:tc>
      </w:tr>
      <w:tr w:rsidR="00BD6BA6" w:rsidRPr="00BF1025" w:rsidTr="00BD6BA6">
        <w:trPr>
          <w:jc w:val="center"/>
        </w:trPr>
        <w:tc>
          <w:tcPr>
            <w:tcW w:w="539" w:type="dxa"/>
          </w:tcPr>
          <w:p w:rsidR="00BD6BA6" w:rsidRPr="00BF1025" w:rsidRDefault="00BD6BA6" w:rsidP="00912095">
            <w:pPr>
              <w:pStyle w:val="Akapitzlist"/>
              <w:numPr>
                <w:ilvl w:val="0"/>
                <w:numId w:val="70"/>
              </w:numPr>
              <w:spacing w:before="40" w:after="40" w:line="276" w:lineRule="auto"/>
              <w:ind w:left="0" w:firstLine="0"/>
              <w:contextualSpacing w:val="0"/>
              <w:rPr>
                <w:rFonts w:cs="Arial"/>
              </w:rPr>
            </w:pPr>
          </w:p>
        </w:tc>
        <w:tc>
          <w:tcPr>
            <w:tcW w:w="2524" w:type="dxa"/>
          </w:tcPr>
          <w:p w:rsidR="00BD6BA6" w:rsidRPr="00BF1025" w:rsidRDefault="00BD6BA6" w:rsidP="00BD6BA6">
            <w:pPr>
              <w:spacing w:before="40" w:after="40" w:line="276" w:lineRule="auto"/>
              <w:rPr>
                <w:rFonts w:ascii="Myriad Pro" w:hAnsi="Myriad Pro" w:cs="Arial"/>
                <w:sz w:val="20"/>
              </w:rPr>
            </w:pPr>
            <w:r w:rsidRPr="00BF1025">
              <w:rPr>
                <w:rFonts w:ascii="Myriad Pro" w:hAnsi="Myriad Pro" w:cs="Arial"/>
                <w:sz w:val="20"/>
              </w:rPr>
              <w:t>Zgodność z celem szczegółowym i rezultatami Działania</w:t>
            </w:r>
          </w:p>
        </w:tc>
        <w:tc>
          <w:tcPr>
            <w:tcW w:w="5101" w:type="dxa"/>
          </w:tcPr>
          <w:p w:rsidR="00BD6BA6" w:rsidRPr="00BF1025" w:rsidRDefault="00BD6BA6" w:rsidP="00BD6BA6">
            <w:pPr>
              <w:spacing w:before="40" w:after="40" w:line="276" w:lineRule="auto"/>
              <w:jc w:val="both"/>
              <w:rPr>
                <w:rFonts w:ascii="Myriad Pro" w:hAnsi="Myriad Pro" w:cs="Arial"/>
                <w:sz w:val="20"/>
              </w:rPr>
            </w:pPr>
            <w:r w:rsidRPr="00BF1025">
              <w:rPr>
                <w:rFonts w:ascii="Myriad Pro" w:hAnsi="Myriad Pro" w:cs="Arial"/>
                <w:sz w:val="20"/>
              </w:rPr>
              <w:t>Projekt jest zgodny z właściwym celem szczegółowym RPO WZ 2014-2020 oraz koresponduje ze wskaźnikami dla danego Działania/typu projektu.</w:t>
            </w:r>
          </w:p>
        </w:tc>
        <w:tc>
          <w:tcPr>
            <w:tcW w:w="6011" w:type="dxa"/>
          </w:tcPr>
          <w:p w:rsidR="00BD6BA6" w:rsidRPr="00BF1025" w:rsidRDefault="00BD6BA6" w:rsidP="00BD6BA6">
            <w:pPr>
              <w:spacing w:before="40" w:after="40" w:line="276" w:lineRule="auto"/>
              <w:jc w:val="both"/>
              <w:rPr>
                <w:rFonts w:ascii="Myriad Pro" w:hAnsi="Myriad Pro" w:cs="Arial"/>
                <w:sz w:val="20"/>
              </w:rPr>
            </w:pPr>
            <w:r w:rsidRPr="00BF1025">
              <w:rPr>
                <w:rFonts w:ascii="Myriad Pro" w:hAnsi="Myriad Pro" w:cs="Arial"/>
                <w:sz w:val="20"/>
              </w:rPr>
              <w:t>Spełnienie kryterium jest konieczne do przyznania dofinansowania.</w:t>
            </w:r>
          </w:p>
          <w:p w:rsidR="00BD6BA6" w:rsidRPr="00BF1025" w:rsidRDefault="00BD6BA6" w:rsidP="00BD6BA6">
            <w:pPr>
              <w:spacing w:before="40" w:after="40" w:line="276" w:lineRule="auto"/>
              <w:jc w:val="both"/>
              <w:rPr>
                <w:rFonts w:ascii="Myriad Pro" w:hAnsi="Myriad Pro" w:cs="Arial"/>
                <w:sz w:val="20"/>
              </w:rPr>
            </w:pPr>
            <w:r w:rsidRPr="00BF1025">
              <w:rPr>
                <w:rFonts w:ascii="Myriad Pro" w:hAnsi="Myriad Pro" w:cs="Arial"/>
                <w:sz w:val="20"/>
              </w:rPr>
              <w:t xml:space="preserve">Projekty niespełniające kryterium są odrzucane. </w:t>
            </w:r>
          </w:p>
          <w:p w:rsidR="00BD6BA6" w:rsidRPr="00BF1025" w:rsidRDefault="00BD6BA6" w:rsidP="00BD6BA6">
            <w:pPr>
              <w:spacing w:before="40" w:after="40" w:line="276" w:lineRule="auto"/>
              <w:jc w:val="both"/>
              <w:rPr>
                <w:rFonts w:ascii="Myriad Pro" w:hAnsi="Myriad Pro" w:cs="Arial"/>
                <w:sz w:val="20"/>
              </w:rPr>
            </w:pPr>
            <w:r w:rsidRPr="00BF1025">
              <w:rPr>
                <w:rFonts w:ascii="Myriad Pro" w:hAnsi="Myriad Pro" w:cs="Arial"/>
                <w:sz w:val="20"/>
              </w:rPr>
              <w:t>Ocena spełniania kryterium polega na przypisaniu wartości logicznych „tak”, „nie”.</w:t>
            </w:r>
          </w:p>
        </w:tc>
      </w:tr>
      <w:tr w:rsidR="00BD6BA6" w:rsidRPr="00BF1025" w:rsidTr="00BD6BA6">
        <w:trPr>
          <w:jc w:val="center"/>
        </w:trPr>
        <w:tc>
          <w:tcPr>
            <w:tcW w:w="539" w:type="dxa"/>
          </w:tcPr>
          <w:p w:rsidR="00BD6BA6" w:rsidRPr="00BF1025" w:rsidRDefault="00BD6BA6" w:rsidP="00912095">
            <w:pPr>
              <w:pStyle w:val="Akapitzlist"/>
              <w:numPr>
                <w:ilvl w:val="0"/>
                <w:numId w:val="70"/>
              </w:numPr>
              <w:spacing w:before="40" w:after="40" w:line="276" w:lineRule="auto"/>
              <w:ind w:left="0" w:firstLine="0"/>
              <w:contextualSpacing w:val="0"/>
              <w:rPr>
                <w:rFonts w:cs="Arial"/>
              </w:rPr>
            </w:pPr>
          </w:p>
        </w:tc>
        <w:tc>
          <w:tcPr>
            <w:tcW w:w="2524" w:type="dxa"/>
          </w:tcPr>
          <w:p w:rsidR="00BD6BA6" w:rsidRPr="00BF1025" w:rsidRDefault="00BD6BA6" w:rsidP="00BD6BA6">
            <w:pPr>
              <w:spacing w:before="40" w:after="40" w:line="276" w:lineRule="auto"/>
              <w:rPr>
                <w:rFonts w:ascii="Myriad Pro" w:hAnsi="Myriad Pro" w:cs="Arial"/>
                <w:sz w:val="20"/>
              </w:rPr>
            </w:pPr>
            <w:r w:rsidRPr="00BF1025">
              <w:rPr>
                <w:rFonts w:ascii="Myriad Pro" w:hAnsi="Myriad Pro" w:cs="Arial"/>
                <w:sz w:val="20"/>
              </w:rPr>
              <w:t>Zgodność z</w:t>
            </w:r>
            <w:r w:rsidRPr="00BF1025">
              <w:rPr>
                <w:rFonts w:ascii="Myriad Pro" w:hAnsi="Myriad Pro" w:cs="Arial"/>
                <w:i/>
                <w:sz w:val="20"/>
              </w:rPr>
              <w:t xml:space="preserve"> </w:t>
            </w:r>
            <w:r w:rsidRPr="00BF1025">
              <w:rPr>
                <w:rFonts w:ascii="Myriad Pro" w:hAnsi="Myriad Pro" w:cs="Arial"/>
                <w:sz w:val="20"/>
              </w:rPr>
              <w:t>typem projektu</w:t>
            </w:r>
          </w:p>
          <w:p w:rsidR="00BD6BA6" w:rsidRPr="00BF1025" w:rsidRDefault="00BD6BA6" w:rsidP="00BD6BA6">
            <w:pPr>
              <w:spacing w:before="40" w:after="40" w:line="276" w:lineRule="auto"/>
              <w:rPr>
                <w:rFonts w:ascii="Myriad Pro" w:hAnsi="Myriad Pro" w:cs="Arial"/>
                <w:sz w:val="20"/>
              </w:rPr>
            </w:pPr>
          </w:p>
          <w:p w:rsidR="00BD6BA6" w:rsidRPr="00BF1025" w:rsidRDefault="00BD6BA6" w:rsidP="00BD6BA6">
            <w:pPr>
              <w:spacing w:before="40" w:after="40" w:line="276" w:lineRule="auto"/>
              <w:rPr>
                <w:rFonts w:ascii="Myriad Pro" w:hAnsi="Myriad Pro" w:cs="Arial"/>
                <w:sz w:val="20"/>
              </w:rPr>
            </w:pPr>
          </w:p>
        </w:tc>
        <w:tc>
          <w:tcPr>
            <w:tcW w:w="5101" w:type="dxa"/>
          </w:tcPr>
          <w:p w:rsidR="00BD6BA6" w:rsidRPr="00BF1025" w:rsidRDefault="00BD6BA6" w:rsidP="00BD6BA6">
            <w:pPr>
              <w:spacing w:before="40" w:after="40" w:line="276" w:lineRule="auto"/>
              <w:jc w:val="both"/>
              <w:rPr>
                <w:rFonts w:ascii="Myriad Pro" w:hAnsi="Myriad Pro" w:cs="Arial"/>
                <w:sz w:val="20"/>
              </w:rPr>
            </w:pPr>
            <w:r w:rsidRPr="00BF1025">
              <w:rPr>
                <w:rFonts w:ascii="Myriad Pro" w:hAnsi="Myriad Pro" w:cs="Arial"/>
                <w:sz w:val="20"/>
              </w:rPr>
              <w:t xml:space="preserve">Projekt jest zgodny z typem projektu oraz grupą docelową wskazaną w  </w:t>
            </w:r>
            <w:r w:rsidRPr="00BF1025">
              <w:rPr>
                <w:rFonts w:ascii="Myriad Pro" w:hAnsi="Myriad Pro" w:cs="Arial"/>
                <w:i/>
                <w:sz w:val="20"/>
              </w:rPr>
              <w:t xml:space="preserve">SOOP RPO WZ 2014-2020 </w:t>
            </w:r>
            <w:r w:rsidRPr="00BF1025">
              <w:rPr>
                <w:rFonts w:ascii="Myriad Pro" w:hAnsi="Myriad Pro" w:cs="Arial"/>
                <w:sz w:val="20"/>
              </w:rPr>
              <w:t xml:space="preserve">oraz </w:t>
            </w:r>
            <w:r w:rsidRPr="00BF1025">
              <w:rPr>
                <w:rFonts w:ascii="Myriad Pro" w:hAnsi="Myriad Pro" w:cs="Arial"/>
                <w:i/>
                <w:sz w:val="20"/>
              </w:rPr>
              <w:t>Regulaminie konkursu.</w:t>
            </w:r>
            <w:r w:rsidRPr="00BF1025">
              <w:rPr>
                <w:rFonts w:ascii="Myriad Pro" w:hAnsi="Myriad Pro" w:cs="Arial"/>
                <w:sz w:val="20"/>
              </w:rPr>
              <w:t xml:space="preserve"> </w:t>
            </w:r>
          </w:p>
        </w:tc>
        <w:tc>
          <w:tcPr>
            <w:tcW w:w="6011" w:type="dxa"/>
          </w:tcPr>
          <w:p w:rsidR="00BD6BA6" w:rsidRPr="00BF1025" w:rsidRDefault="00BD6BA6" w:rsidP="00BD6BA6">
            <w:pPr>
              <w:spacing w:before="40" w:after="40" w:line="276" w:lineRule="auto"/>
              <w:jc w:val="both"/>
              <w:rPr>
                <w:rFonts w:ascii="Myriad Pro" w:hAnsi="Myriad Pro" w:cs="Arial"/>
                <w:sz w:val="20"/>
              </w:rPr>
            </w:pPr>
            <w:r w:rsidRPr="00BF1025">
              <w:rPr>
                <w:rFonts w:ascii="Myriad Pro" w:hAnsi="Myriad Pro" w:cs="Arial"/>
                <w:sz w:val="20"/>
              </w:rPr>
              <w:t>Spełnienie kryterium jest konieczne do przyznania dofinansowania.</w:t>
            </w:r>
          </w:p>
          <w:p w:rsidR="00BD6BA6" w:rsidRPr="00BF1025" w:rsidRDefault="00BD6BA6" w:rsidP="00BD6BA6">
            <w:pPr>
              <w:spacing w:before="40" w:after="40" w:line="276" w:lineRule="auto"/>
              <w:jc w:val="both"/>
              <w:rPr>
                <w:rFonts w:ascii="Myriad Pro" w:hAnsi="Myriad Pro" w:cs="Arial"/>
                <w:sz w:val="20"/>
              </w:rPr>
            </w:pPr>
            <w:r w:rsidRPr="00BF1025">
              <w:rPr>
                <w:rFonts w:ascii="Myriad Pro" w:hAnsi="Myriad Pro" w:cs="Arial"/>
                <w:sz w:val="20"/>
              </w:rPr>
              <w:t>Projekty niespełniające kryterium są odrzucane.</w:t>
            </w:r>
          </w:p>
          <w:p w:rsidR="00BD6BA6" w:rsidRPr="00BF1025" w:rsidRDefault="00BD6BA6" w:rsidP="00BD6BA6">
            <w:pPr>
              <w:spacing w:before="40" w:after="40" w:line="276" w:lineRule="auto"/>
              <w:jc w:val="both"/>
              <w:rPr>
                <w:rFonts w:ascii="Myriad Pro" w:hAnsi="Myriad Pro" w:cs="Arial"/>
                <w:sz w:val="20"/>
              </w:rPr>
            </w:pPr>
            <w:r w:rsidRPr="00BF1025">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BF1025">
              <w:rPr>
                <w:rFonts w:ascii="Myriad Pro" w:hAnsi="Myriad Pro" w:cs="Arial"/>
                <w:i/>
                <w:sz w:val="20"/>
              </w:rPr>
              <w:t>RPO WZ 2014-2020</w:t>
            </w:r>
            <w:r w:rsidRPr="00BF1025">
              <w:rPr>
                <w:rFonts w:ascii="Myriad Pro" w:hAnsi="Myriad Pro" w:cs="Arial"/>
                <w:sz w:val="20"/>
              </w:rPr>
              <w:t xml:space="preserve">, </w:t>
            </w:r>
            <w:r w:rsidRPr="00BF1025">
              <w:rPr>
                <w:rFonts w:ascii="Myriad Pro" w:hAnsi="Myriad Pro" w:cs="Arial"/>
                <w:i/>
                <w:sz w:val="20"/>
              </w:rPr>
              <w:t>SOOP RPO WZ 2014-2020</w:t>
            </w:r>
            <w:r w:rsidR="001F4DC7">
              <w:rPr>
                <w:rFonts w:ascii="Myriad Pro" w:hAnsi="Myriad Pro" w:cs="Arial"/>
                <w:sz w:val="20"/>
              </w:rPr>
              <w:t xml:space="preserve">, przepisów prawa </w:t>
            </w:r>
            <w:r w:rsidRPr="00BF1025">
              <w:rPr>
                <w:rFonts w:ascii="Myriad Pro" w:hAnsi="Myriad Pro" w:cs="Arial"/>
                <w:sz w:val="20"/>
              </w:rPr>
              <w:t xml:space="preserve">mających wpływ na </w:t>
            </w:r>
            <w:r w:rsidRPr="00BF1025">
              <w:rPr>
                <w:rFonts w:ascii="Myriad Pro" w:hAnsi="Myriad Pro" w:cs="Arial"/>
                <w:sz w:val="20"/>
              </w:rPr>
              <w:lastRenderedPageBreak/>
              <w:t xml:space="preserve">założenia dotyczące grupy docelowej i/lub typu projektu. </w:t>
            </w:r>
          </w:p>
          <w:p w:rsidR="00BD6BA6" w:rsidRPr="00BF1025" w:rsidRDefault="00BD6BA6" w:rsidP="00BD6BA6">
            <w:pPr>
              <w:spacing w:before="40" w:after="40" w:line="276" w:lineRule="auto"/>
              <w:jc w:val="both"/>
              <w:rPr>
                <w:rFonts w:ascii="Myriad Pro" w:hAnsi="Myriad Pro" w:cs="Arial"/>
                <w:sz w:val="20"/>
              </w:rPr>
            </w:pPr>
            <w:r w:rsidRPr="00BF1025">
              <w:rPr>
                <w:rFonts w:ascii="Myriad Pro" w:hAnsi="Myriad Pro" w:cs="Arial"/>
                <w:sz w:val="20"/>
              </w:rPr>
              <w:t>Ocena spełniania kryterium polega na przypisaniu wartości logicznych „tak”, „nie”.</w:t>
            </w:r>
          </w:p>
        </w:tc>
      </w:tr>
      <w:tr w:rsidR="00BD6BA6" w:rsidRPr="00BF1025" w:rsidTr="00BD6BA6">
        <w:trPr>
          <w:jc w:val="center"/>
        </w:trPr>
        <w:tc>
          <w:tcPr>
            <w:tcW w:w="539" w:type="dxa"/>
          </w:tcPr>
          <w:p w:rsidR="00BD6BA6" w:rsidRPr="00BF1025" w:rsidRDefault="00BD6BA6" w:rsidP="00912095">
            <w:pPr>
              <w:pStyle w:val="Akapitzlist"/>
              <w:numPr>
                <w:ilvl w:val="0"/>
                <w:numId w:val="70"/>
              </w:numPr>
              <w:spacing w:before="40" w:after="40" w:line="276" w:lineRule="auto"/>
              <w:ind w:left="0" w:firstLine="0"/>
              <w:contextualSpacing w:val="0"/>
              <w:rPr>
                <w:rFonts w:cs="Arial"/>
              </w:rPr>
            </w:pPr>
          </w:p>
        </w:tc>
        <w:tc>
          <w:tcPr>
            <w:tcW w:w="2524" w:type="dxa"/>
          </w:tcPr>
          <w:p w:rsidR="00BD6BA6" w:rsidRPr="00BF1025" w:rsidRDefault="00BD6BA6" w:rsidP="00BD6BA6">
            <w:pPr>
              <w:spacing w:before="40" w:after="40" w:line="276" w:lineRule="auto"/>
              <w:rPr>
                <w:rFonts w:ascii="Myriad Pro" w:hAnsi="Myriad Pro" w:cs="Arial"/>
                <w:sz w:val="20"/>
              </w:rPr>
            </w:pPr>
            <w:r w:rsidRPr="00BF1025">
              <w:rPr>
                <w:rFonts w:ascii="Myriad Pro" w:hAnsi="Myriad Pro" w:cs="Arial"/>
                <w:sz w:val="20"/>
              </w:rPr>
              <w:t>Kwalifikowalność Beneficjenta/Partnera</w:t>
            </w:r>
          </w:p>
        </w:tc>
        <w:tc>
          <w:tcPr>
            <w:tcW w:w="5101" w:type="dxa"/>
          </w:tcPr>
          <w:p w:rsidR="00BD6BA6" w:rsidRPr="00BF1025" w:rsidRDefault="00BD6BA6" w:rsidP="00BD6BA6">
            <w:pPr>
              <w:autoSpaceDE w:val="0"/>
              <w:autoSpaceDN w:val="0"/>
              <w:adjustRightInd w:val="0"/>
              <w:spacing w:after="200" w:line="276" w:lineRule="auto"/>
              <w:jc w:val="both"/>
              <w:rPr>
                <w:rFonts w:ascii="Myriad Pro" w:eastAsia="Malgun Gothic" w:hAnsi="Myriad Pro" w:cs="Arial"/>
                <w:sz w:val="20"/>
              </w:rPr>
            </w:pPr>
            <w:r w:rsidRPr="00BF1025">
              <w:rPr>
                <w:rFonts w:ascii="Myriad Pro" w:eastAsia="Malgun Gothic" w:hAnsi="Myriad Pro" w:cs="Arial"/>
                <w:sz w:val="20"/>
              </w:rPr>
              <w:t>Beneficjent oraz Partner/</w:t>
            </w:r>
            <w:proofErr w:type="spellStart"/>
            <w:r w:rsidRPr="00BF1025">
              <w:rPr>
                <w:rFonts w:ascii="Myriad Pro" w:eastAsia="Malgun Gothic" w:hAnsi="Myriad Pro" w:cs="Arial"/>
                <w:sz w:val="20"/>
              </w:rPr>
              <w:t>rzy</w:t>
            </w:r>
            <w:proofErr w:type="spellEnd"/>
            <w:r w:rsidRPr="00BF1025">
              <w:rPr>
                <w:rFonts w:ascii="Myriad Pro" w:eastAsia="Malgun Gothic" w:hAnsi="Myriad Pro" w:cs="Arial"/>
                <w:sz w:val="20"/>
              </w:rPr>
              <w:t xml:space="preserve"> (o ile dotyczy) nie podlega/ją wyklucze</w:t>
            </w:r>
            <w:r w:rsidR="001F4DC7">
              <w:rPr>
                <w:rFonts w:ascii="Myriad Pro" w:eastAsia="Malgun Gothic" w:hAnsi="Myriad Pro" w:cs="Arial"/>
                <w:sz w:val="20"/>
              </w:rPr>
              <w:t xml:space="preserve">niu z możliwości ubiegania się </w:t>
            </w:r>
            <w:r w:rsidRPr="00BF1025">
              <w:rPr>
                <w:rFonts w:ascii="Myriad Pro" w:eastAsia="Malgun Gothic" w:hAnsi="Myriad Pro" w:cs="Arial"/>
                <w:sz w:val="20"/>
              </w:rPr>
              <w:t xml:space="preserve">o dofinansowanie, w tym wykluczeniu, o którym mowa w art. 207 ust. 4 ustawy z </w:t>
            </w:r>
            <w:r w:rsidR="001F4DC7">
              <w:rPr>
                <w:rFonts w:ascii="Myriad Pro" w:eastAsia="Malgun Gothic" w:hAnsi="Myriad Pro" w:cs="Arial"/>
                <w:sz w:val="20"/>
              </w:rPr>
              <w:t xml:space="preserve">dnia 27 sierpnia 2009 r., </w:t>
            </w:r>
            <w:r w:rsidRPr="00BF1025">
              <w:rPr>
                <w:rFonts w:ascii="Myriad Pro" w:eastAsia="Malgun Gothic" w:hAnsi="Myriad Pro" w:cs="Arial"/>
                <w:sz w:val="20"/>
              </w:rPr>
              <w:t>o finansach publicznych.</w:t>
            </w:r>
          </w:p>
          <w:p w:rsidR="00BD6BA6" w:rsidRPr="007B231A" w:rsidRDefault="00BD6BA6" w:rsidP="00BD6BA6">
            <w:pPr>
              <w:autoSpaceDE w:val="0"/>
              <w:autoSpaceDN w:val="0"/>
              <w:adjustRightInd w:val="0"/>
              <w:jc w:val="both"/>
              <w:rPr>
                <w:rFonts w:ascii="Myriad Pro" w:eastAsia="MyriadPro-Regular" w:hAnsi="Myriad Pro" w:cs="Arial"/>
                <w:sz w:val="20"/>
              </w:rPr>
            </w:pPr>
            <w:r w:rsidRPr="00BF1025">
              <w:rPr>
                <w:rFonts w:ascii="Myriad Pro" w:eastAsia="MyriadPro-Regular" w:hAnsi="Myriad Pro" w:cs="Arial"/>
                <w:sz w:val="20"/>
              </w:rPr>
              <w:t xml:space="preserve">Beneficjent, zgodnie z </w:t>
            </w:r>
            <w:r w:rsidRPr="00BF1025">
              <w:rPr>
                <w:rFonts w:ascii="Myriad Pro" w:eastAsia="MyriadPro-Regular" w:hAnsi="Myriad Pro" w:cs="Arial"/>
                <w:i/>
                <w:sz w:val="20"/>
              </w:rPr>
              <w:t>SOOP RPO WZ 2014-2020</w:t>
            </w:r>
            <w:r w:rsidRPr="00BF1025">
              <w:rPr>
                <w:rFonts w:ascii="Myriad Pro" w:eastAsia="MyriadPro-Regular" w:hAnsi="Myriad Pro" w:cs="Arial"/>
                <w:sz w:val="20"/>
              </w:rPr>
              <w:t xml:space="preserve">, jest podmiotem uprawnionym do ubiegania się </w:t>
            </w:r>
            <w:r w:rsidRPr="00BF1025">
              <w:rPr>
                <w:rFonts w:ascii="Myriad Pro" w:eastAsia="MyriadPro-Regular" w:hAnsi="Myriad Pro" w:cs="Arial"/>
                <w:sz w:val="20"/>
              </w:rPr>
              <w:br/>
              <w:t>o dofinansowanie w ramach Działania typu/ów projektu/ów, w którym ogłoszony został konkurs.</w:t>
            </w:r>
          </w:p>
        </w:tc>
        <w:tc>
          <w:tcPr>
            <w:tcW w:w="6011" w:type="dxa"/>
          </w:tcPr>
          <w:p w:rsidR="00BD6BA6" w:rsidRPr="00BF1025" w:rsidRDefault="00BD6BA6" w:rsidP="00BD6BA6">
            <w:pPr>
              <w:autoSpaceDE w:val="0"/>
              <w:autoSpaceDN w:val="0"/>
              <w:adjustRightInd w:val="0"/>
              <w:spacing w:line="276" w:lineRule="auto"/>
              <w:jc w:val="both"/>
              <w:rPr>
                <w:rFonts w:ascii="Myriad Pro" w:eastAsia="Malgun Gothic" w:hAnsi="Myriad Pro" w:cs="Arial"/>
                <w:sz w:val="20"/>
              </w:rPr>
            </w:pPr>
            <w:r w:rsidRPr="00BF1025">
              <w:rPr>
                <w:rFonts w:ascii="Myriad Pro" w:eastAsia="Malgun Gothic" w:hAnsi="Myriad Pro" w:cs="Arial"/>
                <w:sz w:val="20"/>
              </w:rPr>
              <w:t>Spełnienie kryterium jest konieczne do przyznania dofinansowania.</w:t>
            </w:r>
          </w:p>
          <w:p w:rsidR="00BD6BA6" w:rsidRPr="00BF1025" w:rsidRDefault="00BD6BA6" w:rsidP="00BD6BA6">
            <w:pPr>
              <w:autoSpaceDE w:val="0"/>
              <w:autoSpaceDN w:val="0"/>
              <w:adjustRightInd w:val="0"/>
              <w:spacing w:line="276" w:lineRule="auto"/>
              <w:jc w:val="both"/>
              <w:rPr>
                <w:rFonts w:ascii="Myriad Pro" w:eastAsia="Malgun Gothic" w:hAnsi="Myriad Pro" w:cs="Arial"/>
                <w:sz w:val="20"/>
              </w:rPr>
            </w:pPr>
            <w:r w:rsidRPr="00BF1025">
              <w:rPr>
                <w:rFonts w:ascii="Myriad Pro" w:eastAsia="Malgun Gothic" w:hAnsi="Myriad Pro" w:cs="Arial"/>
                <w:sz w:val="20"/>
              </w:rPr>
              <w:t>Projekty niespełniające kryterium są odrzucane.</w:t>
            </w:r>
          </w:p>
          <w:p w:rsidR="00BD6BA6" w:rsidRPr="00BF1025" w:rsidRDefault="00BD6BA6" w:rsidP="00BD6BA6">
            <w:pPr>
              <w:autoSpaceDE w:val="0"/>
              <w:autoSpaceDN w:val="0"/>
              <w:adjustRightInd w:val="0"/>
              <w:spacing w:line="276" w:lineRule="auto"/>
              <w:jc w:val="both"/>
              <w:rPr>
                <w:rFonts w:ascii="Myriad Pro" w:eastAsia="Malgun Gothic" w:hAnsi="Myriad Pro" w:cs="Arial"/>
                <w:sz w:val="20"/>
              </w:rPr>
            </w:pPr>
            <w:r w:rsidRPr="00BF1025">
              <w:rPr>
                <w:rFonts w:ascii="Myriad Pro" w:hAnsi="Myriad Pro" w:cs="Arial"/>
                <w:sz w:val="20"/>
              </w:rPr>
              <w:t xml:space="preserve">Kryterium będzie weryfikowane na etapie KOP, na dzień podpisania umowy oraz w przypadku zmiany Partnera (jeśli dotyczy) </w:t>
            </w:r>
          </w:p>
          <w:p w:rsidR="00BD6BA6" w:rsidRPr="00BF1025" w:rsidRDefault="00BD6BA6" w:rsidP="00BD6BA6">
            <w:pPr>
              <w:spacing w:before="40" w:line="276" w:lineRule="auto"/>
              <w:ind w:left="36"/>
              <w:contextualSpacing/>
              <w:jc w:val="both"/>
              <w:rPr>
                <w:rFonts w:ascii="Myriad Pro" w:eastAsia="Malgun Gothic" w:hAnsi="Myriad Pro" w:cs="Arial"/>
                <w:sz w:val="20"/>
              </w:rPr>
            </w:pPr>
            <w:r w:rsidRPr="00BF1025">
              <w:rPr>
                <w:rFonts w:ascii="Myriad Pro" w:eastAsia="Malgun Gothic" w:hAnsi="Myriad Pro" w:cs="Arial"/>
                <w:sz w:val="20"/>
              </w:rPr>
              <w:t>Ocena spełniania kryterium polega na przypisaniu wartości logicznych „tak”, „nie”.</w:t>
            </w:r>
          </w:p>
        </w:tc>
      </w:tr>
      <w:tr w:rsidR="00BD6BA6" w:rsidRPr="00BF1025" w:rsidTr="00BD6BA6">
        <w:trPr>
          <w:jc w:val="center"/>
        </w:trPr>
        <w:tc>
          <w:tcPr>
            <w:tcW w:w="539" w:type="dxa"/>
          </w:tcPr>
          <w:p w:rsidR="00BD6BA6" w:rsidRPr="00BF1025" w:rsidRDefault="00BD6BA6" w:rsidP="00912095">
            <w:pPr>
              <w:pStyle w:val="Akapitzlist"/>
              <w:numPr>
                <w:ilvl w:val="0"/>
                <w:numId w:val="70"/>
              </w:numPr>
              <w:spacing w:before="40" w:after="40" w:line="276" w:lineRule="auto"/>
              <w:ind w:left="0" w:firstLine="0"/>
              <w:contextualSpacing w:val="0"/>
              <w:rPr>
                <w:rFonts w:cs="Arial"/>
              </w:rPr>
            </w:pPr>
          </w:p>
        </w:tc>
        <w:tc>
          <w:tcPr>
            <w:tcW w:w="2524" w:type="dxa"/>
          </w:tcPr>
          <w:p w:rsidR="00BD6BA6" w:rsidRPr="00BF1025" w:rsidRDefault="00BD6BA6" w:rsidP="00BD6BA6">
            <w:pPr>
              <w:spacing w:before="40" w:after="40" w:line="276" w:lineRule="auto"/>
              <w:rPr>
                <w:rFonts w:ascii="Myriad Pro" w:hAnsi="Myriad Pro" w:cs="Arial"/>
                <w:sz w:val="20"/>
              </w:rPr>
            </w:pPr>
            <w:r w:rsidRPr="00BF1025">
              <w:rPr>
                <w:rFonts w:ascii="Myriad Pro" w:hAnsi="Myriad Pro" w:cs="Arial"/>
                <w:sz w:val="20"/>
              </w:rPr>
              <w:t>Zgodność z zasadami horyzontalnymi.</w:t>
            </w:r>
          </w:p>
        </w:tc>
        <w:tc>
          <w:tcPr>
            <w:tcW w:w="5101" w:type="dxa"/>
          </w:tcPr>
          <w:p w:rsidR="00BD6BA6" w:rsidRPr="00BF1025" w:rsidRDefault="00BD6BA6" w:rsidP="00BD6BA6">
            <w:pPr>
              <w:spacing w:before="40" w:after="40" w:line="276" w:lineRule="auto"/>
              <w:rPr>
                <w:rFonts w:ascii="Myriad Pro" w:hAnsi="Myriad Pro" w:cs="Arial"/>
                <w:sz w:val="20"/>
              </w:rPr>
            </w:pPr>
            <w:r w:rsidRPr="00BF1025">
              <w:rPr>
                <w:rFonts w:ascii="Myriad Pro" w:hAnsi="Myriad Pro" w:cs="Arial"/>
                <w:sz w:val="20"/>
              </w:rPr>
              <w:t>Projekt jest zgodny z:</w:t>
            </w:r>
          </w:p>
          <w:p w:rsidR="00BD6BA6" w:rsidRPr="00BF1025" w:rsidRDefault="00BD6BA6" w:rsidP="00912095">
            <w:pPr>
              <w:pStyle w:val="Akapitzlist"/>
              <w:numPr>
                <w:ilvl w:val="0"/>
                <w:numId w:val="71"/>
              </w:numPr>
              <w:spacing w:before="40" w:after="40" w:line="276" w:lineRule="auto"/>
              <w:ind w:left="315" w:hanging="284"/>
              <w:contextualSpacing w:val="0"/>
              <w:rPr>
                <w:rFonts w:cs="Arial"/>
              </w:rPr>
            </w:pPr>
            <w:r w:rsidRPr="00BF1025">
              <w:rPr>
                <w:rFonts w:cs="Arial"/>
              </w:rPr>
              <w:t xml:space="preserve">zasadą równości szans kobiet i mężczyzn, </w:t>
            </w:r>
            <w:r w:rsidRPr="00BF1025">
              <w:rPr>
                <w:rFonts w:cs="Arial"/>
              </w:rPr>
              <w:br/>
              <w:t xml:space="preserve">w oparciu o </w:t>
            </w:r>
            <w:r w:rsidRPr="00BF1025">
              <w:rPr>
                <w:rFonts w:cs="Arial"/>
                <w:i/>
              </w:rPr>
              <w:t>standard minimum</w:t>
            </w:r>
            <w:r w:rsidRPr="00BF1025">
              <w:rPr>
                <w:rFonts w:cs="Arial"/>
              </w:rPr>
              <w:t>,</w:t>
            </w:r>
          </w:p>
          <w:p w:rsidR="00BD6BA6" w:rsidRPr="00BF1025" w:rsidRDefault="00BD6BA6" w:rsidP="00912095">
            <w:pPr>
              <w:pStyle w:val="Akapitzlist"/>
              <w:numPr>
                <w:ilvl w:val="0"/>
                <w:numId w:val="71"/>
              </w:numPr>
              <w:spacing w:before="40" w:after="40" w:line="276" w:lineRule="auto"/>
              <w:ind w:left="315" w:hanging="284"/>
              <w:contextualSpacing w:val="0"/>
              <w:rPr>
                <w:rFonts w:cs="Arial"/>
              </w:rPr>
            </w:pPr>
            <w:r w:rsidRPr="00BF1025">
              <w:rPr>
                <w:rFonts w:cs="Arial"/>
              </w:rPr>
              <w:t xml:space="preserve">właściwymi politykami i zasadami wspólnotowym: </w:t>
            </w:r>
          </w:p>
          <w:p w:rsidR="00BD6BA6" w:rsidRPr="00BF1025" w:rsidRDefault="00BD6BA6" w:rsidP="00912095">
            <w:pPr>
              <w:pStyle w:val="Akapitzlist"/>
              <w:numPr>
                <w:ilvl w:val="0"/>
                <w:numId w:val="40"/>
              </w:numPr>
              <w:autoSpaceDE w:val="0"/>
              <w:autoSpaceDN w:val="0"/>
              <w:adjustRightInd w:val="0"/>
              <w:jc w:val="both"/>
              <w:rPr>
                <w:rFonts w:eastAsia="MyriadPro-Regular" w:cs="Arial"/>
              </w:rPr>
            </w:pPr>
            <w:r w:rsidRPr="00BF1025">
              <w:rPr>
                <w:rFonts w:eastAsia="MyriadPro-Regular" w:cs="Arial"/>
              </w:rPr>
              <w:t>zrównoważonego rozwoju,</w:t>
            </w:r>
          </w:p>
          <w:p w:rsidR="00BD6BA6" w:rsidRPr="00BF1025" w:rsidRDefault="00BD6BA6" w:rsidP="00912095">
            <w:pPr>
              <w:pStyle w:val="Akapitzlist"/>
              <w:numPr>
                <w:ilvl w:val="0"/>
                <w:numId w:val="40"/>
              </w:numPr>
              <w:autoSpaceDE w:val="0"/>
              <w:autoSpaceDN w:val="0"/>
              <w:adjustRightInd w:val="0"/>
              <w:jc w:val="both"/>
              <w:rPr>
                <w:rFonts w:eastAsia="MyriadPro-Regular" w:cs="Arial"/>
              </w:rPr>
            </w:pPr>
            <w:r w:rsidRPr="00BF1025">
              <w:rPr>
                <w:rFonts w:eastAsia="MyriadPro-Regular" w:cs="Arial"/>
              </w:rPr>
              <w:t>promowania i realizacji zasady równości szans i niedyskryminacji, w tym. m. in. koniecznością stosowania zasady uniwersalnego projektowania.</w:t>
            </w:r>
          </w:p>
          <w:p w:rsidR="00BD6BA6" w:rsidRPr="007B231A" w:rsidRDefault="00BD6BA6" w:rsidP="00BD6BA6">
            <w:pPr>
              <w:autoSpaceDE w:val="0"/>
              <w:autoSpaceDN w:val="0"/>
              <w:adjustRightInd w:val="0"/>
              <w:jc w:val="both"/>
              <w:rPr>
                <w:rFonts w:ascii="Myriad Pro" w:eastAsia="MyriadPro-Regular" w:hAnsi="Myriad Pro" w:cs="Arial"/>
                <w:sz w:val="20"/>
              </w:rPr>
            </w:pPr>
            <w:r w:rsidRPr="00BF1025">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Pr>
          <w:p w:rsidR="00BD6BA6" w:rsidRPr="00BF1025" w:rsidRDefault="00BD6BA6" w:rsidP="00BD6BA6">
            <w:pPr>
              <w:spacing w:before="40" w:after="40" w:line="276" w:lineRule="auto"/>
              <w:rPr>
                <w:rFonts w:ascii="Myriad Pro" w:hAnsi="Myriad Pro" w:cs="Arial"/>
                <w:sz w:val="20"/>
              </w:rPr>
            </w:pPr>
            <w:r w:rsidRPr="00BF1025">
              <w:rPr>
                <w:rFonts w:ascii="Myriad Pro" w:hAnsi="Myriad Pro" w:cs="Arial"/>
                <w:sz w:val="20"/>
              </w:rPr>
              <w:t>Spełnienie kryterium jest konieczne do przyznania dofinansowania.</w:t>
            </w:r>
          </w:p>
          <w:p w:rsidR="00BD6BA6" w:rsidRPr="00BF1025" w:rsidRDefault="00BD6BA6" w:rsidP="00BD6BA6">
            <w:pPr>
              <w:spacing w:before="40" w:after="40" w:line="276" w:lineRule="auto"/>
              <w:rPr>
                <w:rFonts w:ascii="Myriad Pro" w:hAnsi="Myriad Pro" w:cs="Arial"/>
                <w:sz w:val="20"/>
              </w:rPr>
            </w:pPr>
            <w:r w:rsidRPr="00BF1025">
              <w:rPr>
                <w:rFonts w:ascii="Myriad Pro" w:hAnsi="Myriad Pro" w:cs="Arial"/>
                <w:sz w:val="20"/>
              </w:rPr>
              <w:t>Projekty niespełniające kryterium są odrzucane.</w:t>
            </w:r>
          </w:p>
          <w:p w:rsidR="00BD6BA6" w:rsidRPr="00BF1025" w:rsidRDefault="00BD6BA6" w:rsidP="00BD6BA6">
            <w:pPr>
              <w:spacing w:before="40" w:after="40" w:line="276" w:lineRule="auto"/>
              <w:rPr>
                <w:rFonts w:ascii="Myriad Pro" w:hAnsi="Myriad Pro" w:cs="Arial"/>
                <w:sz w:val="20"/>
              </w:rPr>
            </w:pPr>
            <w:r w:rsidRPr="00BF1025">
              <w:rPr>
                <w:rFonts w:ascii="Myriad Pro" w:hAnsi="Myriad Pro" w:cs="Arial"/>
                <w:sz w:val="20"/>
              </w:rPr>
              <w:t>Ocena spełniania kryterium polega na przypisaniu wartości logicznych „tak”, „nie”.</w:t>
            </w:r>
          </w:p>
        </w:tc>
      </w:tr>
    </w:tbl>
    <w:p w:rsidR="00BD6BA6" w:rsidRPr="00BF1025" w:rsidRDefault="00BD6BA6" w:rsidP="00BD6BA6">
      <w:pPr>
        <w:spacing w:after="0"/>
        <w:rPr>
          <w:rFonts w:ascii="Myriad Pro" w:hAnsi="Myriad Pro"/>
          <w:b/>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BD6BA6" w:rsidRPr="00FA2508" w:rsidTr="00BD6BA6">
        <w:trPr>
          <w:jc w:val="center"/>
        </w:trPr>
        <w:tc>
          <w:tcPr>
            <w:tcW w:w="14175" w:type="dxa"/>
            <w:gridSpan w:val="4"/>
            <w:shd w:val="clear" w:color="auto" w:fill="D9D9D9" w:themeFill="background1" w:themeFillShade="D9"/>
          </w:tcPr>
          <w:p w:rsidR="00BD6BA6" w:rsidRPr="00FA2508" w:rsidRDefault="00BD6BA6" w:rsidP="00BD6BA6">
            <w:pPr>
              <w:spacing w:before="40" w:after="40" w:line="240" w:lineRule="auto"/>
              <w:jc w:val="center"/>
              <w:rPr>
                <w:rFonts w:ascii="Myriad Pro" w:hAnsi="Myriad Pro" w:cs="Arial"/>
                <w:sz w:val="20"/>
              </w:rPr>
            </w:pPr>
            <w:r w:rsidRPr="00FA2508">
              <w:rPr>
                <w:rFonts w:ascii="Myriad Pro" w:hAnsi="Myriad Pro" w:cs="Arial"/>
                <w:b/>
                <w:sz w:val="20"/>
              </w:rPr>
              <w:t>Kryteria wykonalności</w:t>
            </w:r>
          </w:p>
        </w:tc>
      </w:tr>
      <w:tr w:rsidR="00BD6BA6" w:rsidRPr="00FA2508" w:rsidTr="00BD6BA6">
        <w:trPr>
          <w:jc w:val="center"/>
        </w:trPr>
        <w:tc>
          <w:tcPr>
            <w:tcW w:w="512" w:type="dxa"/>
          </w:tcPr>
          <w:p w:rsidR="00BD6BA6" w:rsidRPr="00FA2508" w:rsidRDefault="00BD6BA6" w:rsidP="00BD6BA6">
            <w:pPr>
              <w:spacing w:before="40" w:after="40" w:line="240" w:lineRule="auto"/>
              <w:ind w:left="-22"/>
              <w:rPr>
                <w:rFonts w:ascii="Myriad Pro" w:hAnsi="Myriad Pro" w:cs="Arial"/>
                <w:sz w:val="20"/>
              </w:rPr>
            </w:pPr>
            <w:r w:rsidRPr="00FA2508">
              <w:rPr>
                <w:rFonts w:ascii="Myriad Pro" w:hAnsi="Myriad Pro" w:cs="Arial"/>
                <w:sz w:val="20"/>
              </w:rPr>
              <w:t>L.p.</w:t>
            </w:r>
          </w:p>
        </w:tc>
        <w:tc>
          <w:tcPr>
            <w:tcW w:w="2126" w:type="dxa"/>
          </w:tcPr>
          <w:p w:rsidR="00BD6BA6" w:rsidRPr="00FA2508" w:rsidRDefault="00BD6BA6" w:rsidP="00BD6BA6">
            <w:pPr>
              <w:spacing w:before="40" w:after="40" w:line="240" w:lineRule="auto"/>
              <w:jc w:val="center"/>
              <w:rPr>
                <w:rFonts w:ascii="Myriad Pro" w:hAnsi="Myriad Pro" w:cs="Arial"/>
                <w:sz w:val="20"/>
              </w:rPr>
            </w:pPr>
            <w:r w:rsidRPr="00FA2508">
              <w:rPr>
                <w:rFonts w:ascii="Myriad Pro" w:hAnsi="Myriad Pro" w:cs="Arial"/>
                <w:sz w:val="20"/>
              </w:rPr>
              <w:t>Nazwa kryterium</w:t>
            </w:r>
          </w:p>
        </w:tc>
        <w:tc>
          <w:tcPr>
            <w:tcW w:w="6804" w:type="dxa"/>
          </w:tcPr>
          <w:p w:rsidR="00BD6BA6" w:rsidRPr="00FA2508" w:rsidRDefault="00BD6BA6" w:rsidP="00BD6BA6">
            <w:pPr>
              <w:spacing w:before="40" w:after="40" w:line="240" w:lineRule="auto"/>
              <w:jc w:val="center"/>
              <w:rPr>
                <w:rFonts w:ascii="Myriad Pro" w:hAnsi="Myriad Pro" w:cs="Arial"/>
                <w:sz w:val="20"/>
              </w:rPr>
            </w:pPr>
            <w:r w:rsidRPr="00FA2508">
              <w:rPr>
                <w:rFonts w:ascii="Myriad Pro" w:hAnsi="Myriad Pro" w:cs="Arial"/>
                <w:sz w:val="20"/>
              </w:rPr>
              <w:t>Definicja kryterium</w:t>
            </w:r>
          </w:p>
        </w:tc>
        <w:tc>
          <w:tcPr>
            <w:tcW w:w="4733" w:type="dxa"/>
          </w:tcPr>
          <w:p w:rsidR="00BD6BA6" w:rsidRPr="00FA2508" w:rsidRDefault="00BD6BA6" w:rsidP="00BD6BA6">
            <w:pPr>
              <w:spacing w:before="40" w:after="40" w:line="240" w:lineRule="auto"/>
              <w:jc w:val="center"/>
              <w:rPr>
                <w:rFonts w:ascii="Myriad Pro" w:hAnsi="Myriad Pro" w:cs="Arial"/>
                <w:sz w:val="20"/>
              </w:rPr>
            </w:pPr>
            <w:r w:rsidRPr="00FA2508">
              <w:rPr>
                <w:rFonts w:ascii="Myriad Pro" w:hAnsi="Myriad Pro" w:cs="Arial"/>
                <w:sz w:val="20"/>
              </w:rPr>
              <w:t>Opis znaczenia kryterium</w:t>
            </w:r>
          </w:p>
        </w:tc>
      </w:tr>
      <w:tr w:rsidR="00BD6BA6" w:rsidRPr="00FA2508" w:rsidTr="00BD6BA6">
        <w:trPr>
          <w:jc w:val="center"/>
        </w:trPr>
        <w:tc>
          <w:tcPr>
            <w:tcW w:w="512" w:type="dxa"/>
          </w:tcPr>
          <w:p w:rsidR="00BD6BA6" w:rsidRPr="00FA2508" w:rsidRDefault="00BD6BA6" w:rsidP="00BD6BA6">
            <w:pPr>
              <w:spacing w:before="40" w:after="40" w:line="240" w:lineRule="auto"/>
              <w:jc w:val="center"/>
              <w:rPr>
                <w:rFonts w:ascii="Myriad Pro" w:hAnsi="Myriad Pro" w:cs="Arial"/>
                <w:sz w:val="20"/>
              </w:rPr>
            </w:pPr>
            <w:r w:rsidRPr="00FA2508">
              <w:rPr>
                <w:rFonts w:ascii="Myriad Pro" w:hAnsi="Myriad Pro" w:cs="Arial"/>
                <w:sz w:val="20"/>
              </w:rPr>
              <w:t>1</w:t>
            </w:r>
          </w:p>
        </w:tc>
        <w:tc>
          <w:tcPr>
            <w:tcW w:w="2126" w:type="dxa"/>
          </w:tcPr>
          <w:p w:rsidR="00BD6BA6" w:rsidRPr="00FA2508" w:rsidRDefault="00BD6BA6" w:rsidP="00BD6BA6">
            <w:pPr>
              <w:spacing w:before="40" w:after="40" w:line="240" w:lineRule="auto"/>
              <w:jc w:val="center"/>
              <w:rPr>
                <w:rFonts w:ascii="Myriad Pro" w:hAnsi="Myriad Pro" w:cs="Arial"/>
                <w:sz w:val="20"/>
              </w:rPr>
            </w:pPr>
            <w:r w:rsidRPr="00FA2508">
              <w:rPr>
                <w:rFonts w:ascii="Myriad Pro" w:hAnsi="Myriad Pro" w:cs="Arial"/>
                <w:sz w:val="20"/>
              </w:rPr>
              <w:t>2</w:t>
            </w:r>
          </w:p>
        </w:tc>
        <w:tc>
          <w:tcPr>
            <w:tcW w:w="6804" w:type="dxa"/>
          </w:tcPr>
          <w:p w:rsidR="00BD6BA6" w:rsidRPr="00FA2508" w:rsidRDefault="00BD6BA6" w:rsidP="00BD6BA6">
            <w:pPr>
              <w:spacing w:before="40" w:after="40" w:line="240" w:lineRule="auto"/>
              <w:jc w:val="center"/>
              <w:rPr>
                <w:rFonts w:ascii="Myriad Pro" w:hAnsi="Myriad Pro" w:cs="Arial"/>
                <w:sz w:val="20"/>
              </w:rPr>
            </w:pPr>
            <w:r w:rsidRPr="00FA2508">
              <w:rPr>
                <w:rFonts w:ascii="Myriad Pro" w:hAnsi="Myriad Pro" w:cs="Arial"/>
                <w:sz w:val="20"/>
              </w:rPr>
              <w:t>3</w:t>
            </w:r>
          </w:p>
        </w:tc>
        <w:tc>
          <w:tcPr>
            <w:tcW w:w="4733" w:type="dxa"/>
          </w:tcPr>
          <w:p w:rsidR="00BD6BA6" w:rsidRPr="00FA2508" w:rsidRDefault="00BD6BA6" w:rsidP="00BD6BA6">
            <w:pPr>
              <w:spacing w:before="40" w:after="40" w:line="240" w:lineRule="auto"/>
              <w:jc w:val="center"/>
              <w:rPr>
                <w:rFonts w:ascii="Myriad Pro" w:hAnsi="Myriad Pro" w:cs="Arial"/>
                <w:sz w:val="20"/>
              </w:rPr>
            </w:pPr>
            <w:r w:rsidRPr="00FA2508">
              <w:rPr>
                <w:rFonts w:ascii="Myriad Pro" w:hAnsi="Myriad Pro" w:cs="Arial"/>
                <w:sz w:val="20"/>
              </w:rPr>
              <w:t>4</w:t>
            </w:r>
          </w:p>
        </w:tc>
      </w:tr>
      <w:tr w:rsidR="00BD6BA6" w:rsidRPr="00FA2508" w:rsidTr="00BD6BA6">
        <w:trPr>
          <w:jc w:val="center"/>
        </w:trPr>
        <w:tc>
          <w:tcPr>
            <w:tcW w:w="512" w:type="dxa"/>
          </w:tcPr>
          <w:p w:rsidR="00BD6BA6" w:rsidRPr="00FA2508" w:rsidRDefault="00BD6BA6" w:rsidP="00912095">
            <w:pPr>
              <w:pStyle w:val="Akapitzlist"/>
              <w:numPr>
                <w:ilvl w:val="0"/>
                <w:numId w:val="72"/>
              </w:numPr>
              <w:spacing w:before="40" w:after="40" w:line="240" w:lineRule="auto"/>
              <w:ind w:left="0" w:firstLine="0"/>
              <w:contextualSpacing w:val="0"/>
              <w:rPr>
                <w:rFonts w:cs="Arial"/>
              </w:rPr>
            </w:pPr>
          </w:p>
        </w:tc>
        <w:tc>
          <w:tcPr>
            <w:tcW w:w="2126" w:type="dxa"/>
            <w:shd w:val="clear" w:color="auto" w:fill="auto"/>
          </w:tcPr>
          <w:p w:rsidR="00BD6BA6" w:rsidRPr="00FA2508" w:rsidRDefault="00BD6BA6" w:rsidP="00BD6BA6">
            <w:pPr>
              <w:spacing w:before="40" w:after="40" w:line="240" w:lineRule="auto"/>
              <w:rPr>
                <w:rFonts w:ascii="Myriad Pro" w:hAnsi="Myriad Pro" w:cs="Arial"/>
                <w:sz w:val="20"/>
              </w:rPr>
            </w:pPr>
            <w:r w:rsidRPr="00FA2508">
              <w:rPr>
                <w:rFonts w:ascii="Myriad Pro" w:hAnsi="Myriad Pro" w:cs="Arial"/>
                <w:sz w:val="20"/>
              </w:rPr>
              <w:t>Zgodność prawna</w:t>
            </w:r>
          </w:p>
        </w:tc>
        <w:tc>
          <w:tcPr>
            <w:tcW w:w="6804" w:type="dxa"/>
          </w:tcPr>
          <w:p w:rsidR="00BD6BA6" w:rsidRPr="00FA2508" w:rsidRDefault="00BD6BA6" w:rsidP="00BD6BA6">
            <w:pPr>
              <w:autoSpaceDE w:val="0"/>
              <w:autoSpaceDN w:val="0"/>
              <w:adjustRightInd w:val="0"/>
              <w:spacing w:after="0"/>
              <w:jc w:val="both"/>
              <w:rPr>
                <w:rFonts w:ascii="Myriad Pro" w:eastAsia="MyriadPro-Regular" w:hAnsi="Myriad Pro" w:cs="Arial"/>
                <w:sz w:val="20"/>
              </w:rPr>
            </w:pPr>
            <w:r w:rsidRPr="00FA2508">
              <w:rPr>
                <w:rFonts w:ascii="Myriad Pro" w:hAnsi="Myriad Pro" w:cs="Arial"/>
                <w:sz w:val="20"/>
              </w:rPr>
              <w:t>Projekt jest zgodny z prawodaw</w:t>
            </w:r>
            <w:r>
              <w:rPr>
                <w:rFonts w:ascii="Myriad Pro" w:hAnsi="Myriad Pro" w:cs="Arial"/>
                <w:sz w:val="20"/>
              </w:rPr>
              <w:t xml:space="preserve">stwem wspólnotowym i krajowym, </w:t>
            </w:r>
            <w:r w:rsidRPr="00FA2508">
              <w:rPr>
                <w:rFonts w:ascii="Myriad Pro" w:hAnsi="Myriad Pro" w:cs="Arial"/>
                <w:sz w:val="20"/>
              </w:rPr>
              <w:t>w tym przepisami ustawy z dnia 29 stycznia 2004 r.</w:t>
            </w:r>
            <w:r w:rsidRPr="00FA2508">
              <w:rPr>
                <w:rFonts w:ascii="Myriad Pro" w:hAnsi="Myriad Pro" w:cs="Arial"/>
                <w:i/>
                <w:sz w:val="20"/>
              </w:rPr>
              <w:t xml:space="preserve"> Prawo zamówień publicznych</w:t>
            </w:r>
            <w:r w:rsidRPr="00FA2508">
              <w:rPr>
                <w:rFonts w:ascii="Myriad Pro" w:hAnsi="Myriad Pro" w:cs="Arial"/>
                <w:sz w:val="20"/>
              </w:rPr>
              <w:t>.</w:t>
            </w:r>
            <w:r w:rsidRPr="00FA2508">
              <w:rPr>
                <w:rFonts w:ascii="Myriad Pro" w:eastAsia="MyriadPro-Regular" w:hAnsi="Myriad Pro" w:cs="Arial"/>
                <w:sz w:val="20"/>
              </w:rPr>
              <w:t xml:space="preserve"> </w:t>
            </w:r>
          </w:p>
          <w:p w:rsidR="00BD6BA6" w:rsidRPr="00FA2508" w:rsidRDefault="00BD6BA6" w:rsidP="00BD6BA6">
            <w:pPr>
              <w:autoSpaceDE w:val="0"/>
              <w:autoSpaceDN w:val="0"/>
              <w:adjustRightInd w:val="0"/>
              <w:jc w:val="both"/>
              <w:rPr>
                <w:rFonts w:ascii="Myriad Pro" w:eastAsia="MyriadPro-Regular" w:hAnsi="Myriad Pro" w:cs="Arial"/>
                <w:sz w:val="20"/>
              </w:rPr>
            </w:pPr>
            <w:r w:rsidRPr="00FA2508">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733" w:type="dxa"/>
          </w:tcPr>
          <w:p w:rsidR="00BD6BA6" w:rsidRPr="00FA2508" w:rsidRDefault="00BD6BA6" w:rsidP="00BD6BA6">
            <w:pPr>
              <w:spacing w:before="40" w:after="40" w:line="240" w:lineRule="auto"/>
              <w:ind w:left="34"/>
              <w:contextualSpacing/>
              <w:jc w:val="both"/>
              <w:rPr>
                <w:rFonts w:ascii="Myriad Pro" w:hAnsi="Myriad Pro" w:cs="Arial"/>
                <w:sz w:val="20"/>
              </w:rPr>
            </w:pPr>
            <w:r w:rsidRPr="00FA2508">
              <w:rPr>
                <w:rFonts w:ascii="Myriad Pro" w:hAnsi="Myriad Pro" w:cs="Arial"/>
                <w:sz w:val="20"/>
              </w:rPr>
              <w:t>Spełnienie kryterium jest konieczne do przyznania dofinansowania.</w:t>
            </w:r>
          </w:p>
          <w:p w:rsidR="00BD6BA6" w:rsidRPr="00FA2508" w:rsidRDefault="00BD6BA6" w:rsidP="00BD6BA6">
            <w:pPr>
              <w:spacing w:before="40" w:after="40" w:line="240" w:lineRule="auto"/>
              <w:ind w:left="34"/>
              <w:contextualSpacing/>
              <w:jc w:val="both"/>
              <w:rPr>
                <w:rFonts w:ascii="Myriad Pro" w:hAnsi="Myriad Pro" w:cs="Arial"/>
                <w:sz w:val="20"/>
              </w:rPr>
            </w:pPr>
            <w:r w:rsidRPr="00FA2508">
              <w:rPr>
                <w:rFonts w:ascii="Myriad Pro" w:hAnsi="Myriad Pro" w:cs="Arial"/>
                <w:sz w:val="20"/>
              </w:rPr>
              <w:t>Projekty niespełniające kryterium są odrzucane.</w:t>
            </w:r>
          </w:p>
          <w:p w:rsidR="00BD6BA6" w:rsidRPr="00FA2508" w:rsidRDefault="00BD6BA6" w:rsidP="00BD6BA6">
            <w:pPr>
              <w:spacing w:before="40" w:after="40" w:line="240" w:lineRule="auto"/>
              <w:ind w:left="34"/>
              <w:contextualSpacing/>
              <w:jc w:val="both"/>
              <w:rPr>
                <w:rFonts w:ascii="Myriad Pro" w:hAnsi="Myriad Pro" w:cs="Arial"/>
                <w:sz w:val="20"/>
              </w:rPr>
            </w:pPr>
            <w:r w:rsidRPr="00FA2508">
              <w:rPr>
                <w:rFonts w:ascii="Myriad Pro" w:hAnsi="Myriad Pro" w:cs="Arial"/>
                <w:sz w:val="20"/>
              </w:rPr>
              <w:t>Ocena spełniania kryterium polega na przypisaniu wartości logicznych „tak”, „nie”.</w:t>
            </w:r>
          </w:p>
        </w:tc>
      </w:tr>
      <w:tr w:rsidR="00BD6BA6" w:rsidRPr="00FA2508" w:rsidTr="00BD6BA6">
        <w:trPr>
          <w:jc w:val="center"/>
        </w:trPr>
        <w:tc>
          <w:tcPr>
            <w:tcW w:w="512" w:type="dxa"/>
          </w:tcPr>
          <w:p w:rsidR="00BD6BA6" w:rsidRPr="00FA2508" w:rsidRDefault="00BD6BA6" w:rsidP="00912095">
            <w:pPr>
              <w:pStyle w:val="Akapitzlist"/>
              <w:numPr>
                <w:ilvl w:val="0"/>
                <w:numId w:val="72"/>
              </w:numPr>
              <w:spacing w:after="0" w:line="240" w:lineRule="auto"/>
              <w:ind w:left="0" w:firstLine="0"/>
              <w:contextualSpacing w:val="0"/>
              <w:rPr>
                <w:rFonts w:cs="Arial"/>
              </w:rPr>
            </w:pPr>
          </w:p>
        </w:tc>
        <w:tc>
          <w:tcPr>
            <w:tcW w:w="2126" w:type="dxa"/>
            <w:shd w:val="clear" w:color="auto" w:fill="auto"/>
          </w:tcPr>
          <w:p w:rsidR="00BD6BA6" w:rsidRPr="00FA2508" w:rsidRDefault="00BD6BA6" w:rsidP="00BD6BA6">
            <w:pPr>
              <w:autoSpaceDE w:val="0"/>
              <w:autoSpaceDN w:val="0"/>
              <w:adjustRightInd w:val="0"/>
              <w:spacing w:after="0"/>
              <w:rPr>
                <w:rFonts w:ascii="Myriad Pro" w:eastAsia="Malgun Gothic" w:hAnsi="Myriad Pro" w:cs="Arial"/>
                <w:sz w:val="20"/>
              </w:rPr>
            </w:pPr>
            <w:r w:rsidRPr="00FA2508">
              <w:rPr>
                <w:rFonts w:ascii="Myriad Pro" w:eastAsia="Malgun Gothic" w:hAnsi="Myriad Pro" w:cs="Arial"/>
                <w:sz w:val="20"/>
              </w:rPr>
              <w:t>Zgodność</w:t>
            </w:r>
          </w:p>
          <w:p w:rsidR="00BD6BA6" w:rsidRPr="00FA2508" w:rsidRDefault="00BD6BA6" w:rsidP="00BD6BA6">
            <w:pPr>
              <w:autoSpaceDE w:val="0"/>
              <w:autoSpaceDN w:val="0"/>
              <w:adjustRightInd w:val="0"/>
              <w:spacing w:after="0"/>
              <w:rPr>
                <w:rFonts w:ascii="Myriad Pro" w:eastAsia="Malgun Gothic" w:hAnsi="Myriad Pro" w:cs="Arial"/>
                <w:sz w:val="20"/>
              </w:rPr>
            </w:pPr>
            <w:r w:rsidRPr="00FA2508">
              <w:rPr>
                <w:rFonts w:ascii="Myriad Pro" w:eastAsia="Malgun Gothic" w:hAnsi="Myriad Pro" w:cs="Arial"/>
                <w:sz w:val="20"/>
              </w:rPr>
              <w:t>z wymogami pomocy</w:t>
            </w:r>
          </w:p>
          <w:p w:rsidR="00BD6BA6" w:rsidRPr="00FA2508" w:rsidRDefault="00BD6BA6" w:rsidP="00BD6BA6">
            <w:pPr>
              <w:spacing w:after="0" w:line="240" w:lineRule="auto"/>
              <w:rPr>
                <w:rFonts w:ascii="Myriad Pro" w:eastAsia="Malgun Gothic" w:hAnsi="Myriad Pro" w:cs="Arial"/>
                <w:sz w:val="20"/>
              </w:rPr>
            </w:pPr>
            <w:r w:rsidRPr="00FA2508">
              <w:rPr>
                <w:rFonts w:ascii="Myriad Pro" w:eastAsia="Malgun Gothic" w:hAnsi="Myriad Pro" w:cs="Arial"/>
                <w:sz w:val="20"/>
              </w:rPr>
              <w:t>publicznej</w:t>
            </w:r>
          </w:p>
        </w:tc>
        <w:tc>
          <w:tcPr>
            <w:tcW w:w="6804" w:type="dxa"/>
          </w:tcPr>
          <w:p w:rsidR="00BD6BA6" w:rsidRPr="00FA2508" w:rsidRDefault="00BD6BA6" w:rsidP="00BD6BA6">
            <w:pPr>
              <w:spacing w:after="0" w:line="240" w:lineRule="auto"/>
              <w:jc w:val="both"/>
              <w:rPr>
                <w:rFonts w:ascii="Myriad Pro" w:eastAsia="Malgun Gothic" w:hAnsi="Myriad Pro" w:cs="Arial"/>
                <w:sz w:val="20"/>
              </w:rPr>
            </w:pPr>
            <w:r w:rsidRPr="00FA2508">
              <w:rPr>
                <w:rFonts w:ascii="Myriad Pro" w:eastAsia="Malgun Gothic" w:hAnsi="Myriad Pro" w:cs="Arial"/>
                <w:sz w:val="20"/>
              </w:rPr>
              <w:t xml:space="preserve">Projekt jest zgodny regułami pomocy publicznej i/lub pomocy </w:t>
            </w:r>
            <w:r w:rsidRPr="00FA2508">
              <w:rPr>
                <w:rFonts w:ascii="Myriad Pro" w:eastAsia="Malgun Gothic" w:hAnsi="Myriad Pro" w:cs="Arial"/>
                <w:i/>
                <w:sz w:val="20"/>
              </w:rPr>
              <w:t xml:space="preserve">de </w:t>
            </w:r>
            <w:proofErr w:type="spellStart"/>
            <w:r w:rsidRPr="00FA2508">
              <w:rPr>
                <w:rFonts w:ascii="Myriad Pro" w:eastAsia="Malgun Gothic" w:hAnsi="Myriad Pro" w:cs="Arial"/>
                <w:i/>
                <w:sz w:val="20"/>
              </w:rPr>
              <w:t>minimis</w:t>
            </w:r>
            <w:proofErr w:type="spellEnd"/>
            <w:r w:rsidRPr="00FA2508">
              <w:rPr>
                <w:rFonts w:ascii="Myriad Pro" w:eastAsia="Malgun Gothic" w:hAnsi="Myriad Pro" w:cs="Arial"/>
                <w:sz w:val="20"/>
              </w:rPr>
              <w:t>.</w:t>
            </w:r>
          </w:p>
        </w:tc>
        <w:tc>
          <w:tcPr>
            <w:tcW w:w="4733" w:type="dxa"/>
          </w:tcPr>
          <w:p w:rsidR="00BD6BA6" w:rsidRPr="00FA2508" w:rsidRDefault="00BD6BA6" w:rsidP="00BD6BA6">
            <w:pPr>
              <w:spacing w:before="40" w:after="40"/>
              <w:jc w:val="both"/>
              <w:rPr>
                <w:rFonts w:ascii="Myriad Pro" w:hAnsi="Myriad Pro" w:cs="Arial"/>
                <w:sz w:val="20"/>
              </w:rPr>
            </w:pPr>
            <w:r w:rsidRPr="00FA2508">
              <w:rPr>
                <w:rFonts w:ascii="Myriad Pro" w:hAnsi="Myriad Pro" w:cs="Arial"/>
                <w:sz w:val="20"/>
              </w:rPr>
              <w:t>Jeżeli dotyczy: spełnienie kryterium jest konieczne do przyznania dofinansowania.</w:t>
            </w:r>
          </w:p>
          <w:p w:rsidR="00BD6BA6" w:rsidRPr="00FA2508" w:rsidRDefault="00BD6BA6" w:rsidP="00BD6BA6">
            <w:pPr>
              <w:autoSpaceDE w:val="0"/>
              <w:autoSpaceDN w:val="0"/>
              <w:adjustRightInd w:val="0"/>
              <w:spacing w:after="0"/>
              <w:jc w:val="both"/>
              <w:rPr>
                <w:rFonts w:ascii="Myriad Pro" w:hAnsi="Myriad Pro" w:cs="Arial"/>
                <w:sz w:val="20"/>
              </w:rPr>
            </w:pPr>
            <w:r w:rsidRPr="00FA2508">
              <w:rPr>
                <w:rFonts w:ascii="Myriad Pro" w:hAnsi="Myriad Pro" w:cs="Arial"/>
                <w:sz w:val="20"/>
              </w:rPr>
              <w:t>Projekty niespełniające kryterium są odrzucane.</w:t>
            </w:r>
          </w:p>
          <w:p w:rsidR="00BD6BA6" w:rsidRPr="00FA2508" w:rsidRDefault="00BD6BA6" w:rsidP="00BD6BA6">
            <w:pPr>
              <w:autoSpaceDE w:val="0"/>
              <w:autoSpaceDN w:val="0"/>
              <w:adjustRightInd w:val="0"/>
              <w:jc w:val="both"/>
              <w:rPr>
                <w:rFonts w:ascii="Myriad Pro" w:hAnsi="Myriad Pro" w:cs="Arial"/>
                <w:sz w:val="20"/>
              </w:rPr>
            </w:pPr>
            <w:r w:rsidRPr="00FA2508">
              <w:rPr>
                <w:rFonts w:ascii="Myriad Pro" w:hAnsi="Myriad Pro" w:cs="Arial"/>
                <w:sz w:val="20"/>
              </w:rPr>
              <w:t>Ocena spełniania kryterium polega na przypisaniu wartości logicznych „tak”, „nie”, „nie dotyczy”.</w:t>
            </w:r>
          </w:p>
        </w:tc>
      </w:tr>
      <w:tr w:rsidR="00BD6BA6" w:rsidRPr="00FA2508" w:rsidTr="00BD6BA6">
        <w:trPr>
          <w:jc w:val="center"/>
        </w:trPr>
        <w:tc>
          <w:tcPr>
            <w:tcW w:w="512" w:type="dxa"/>
          </w:tcPr>
          <w:p w:rsidR="00BD6BA6" w:rsidRPr="00FA2508" w:rsidRDefault="00BD6BA6" w:rsidP="00912095">
            <w:pPr>
              <w:pStyle w:val="Akapitzlist"/>
              <w:numPr>
                <w:ilvl w:val="0"/>
                <w:numId w:val="72"/>
              </w:numPr>
              <w:spacing w:after="0" w:line="240" w:lineRule="auto"/>
              <w:ind w:left="0" w:firstLine="0"/>
              <w:contextualSpacing w:val="0"/>
              <w:rPr>
                <w:rFonts w:cs="Arial"/>
              </w:rPr>
            </w:pPr>
          </w:p>
        </w:tc>
        <w:tc>
          <w:tcPr>
            <w:tcW w:w="2126" w:type="dxa"/>
            <w:shd w:val="clear" w:color="auto" w:fill="auto"/>
          </w:tcPr>
          <w:p w:rsidR="00BD6BA6" w:rsidRPr="00FA2508" w:rsidRDefault="00BD6BA6" w:rsidP="00BD6BA6">
            <w:pPr>
              <w:spacing w:before="40" w:after="40" w:line="240" w:lineRule="auto"/>
              <w:rPr>
                <w:rFonts w:ascii="Myriad Pro" w:hAnsi="Myriad Pro" w:cs="Arial"/>
                <w:sz w:val="20"/>
              </w:rPr>
            </w:pPr>
            <w:r w:rsidRPr="00FA2508">
              <w:rPr>
                <w:rFonts w:ascii="Myriad Pro" w:hAnsi="Myriad Pro" w:cs="Arial"/>
                <w:sz w:val="20"/>
              </w:rPr>
              <w:t>Zdolność finansowa</w:t>
            </w:r>
          </w:p>
        </w:tc>
        <w:tc>
          <w:tcPr>
            <w:tcW w:w="6804" w:type="dxa"/>
          </w:tcPr>
          <w:p w:rsidR="00BD6BA6" w:rsidRPr="00FA2508" w:rsidRDefault="00BD6BA6" w:rsidP="00BD6BA6">
            <w:pPr>
              <w:spacing w:before="40" w:after="40"/>
              <w:jc w:val="both"/>
              <w:rPr>
                <w:rFonts w:ascii="Myriad Pro" w:hAnsi="Myriad Pro" w:cs="Arial"/>
                <w:sz w:val="20"/>
              </w:rPr>
            </w:pPr>
            <w:r w:rsidRPr="00FA2508">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BD6BA6" w:rsidRPr="00FA2508" w:rsidRDefault="00BD6BA6" w:rsidP="00BD6BA6">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Beneficjent oraz Partner/</w:t>
            </w:r>
            <w:proofErr w:type="spellStart"/>
            <w:r w:rsidRPr="00FA2508">
              <w:rPr>
                <w:rFonts w:ascii="Myriad Pro" w:eastAsia="MyriadPro-Regular" w:hAnsi="Myriad Pro" w:cs="Arial"/>
                <w:sz w:val="20"/>
              </w:rPr>
              <w:t>rzy</w:t>
            </w:r>
            <w:proofErr w:type="spellEnd"/>
            <w:r w:rsidRPr="00FA2508">
              <w:rPr>
                <w:rFonts w:ascii="Myriad Pro" w:eastAsia="MyriadPro-Regular" w:hAnsi="Myriad Pro" w:cs="Arial"/>
                <w:sz w:val="20"/>
              </w:rPr>
              <w:t xml:space="preserve"> krajowi (o ile dotyczy), ponoszący wydatki</w:t>
            </w:r>
            <w:r>
              <w:rPr>
                <w:rFonts w:ascii="Myriad Pro" w:eastAsia="MyriadPro-Regular" w:hAnsi="Myriad Pro" w:cs="Arial"/>
                <w:sz w:val="20"/>
              </w:rPr>
              <w:t xml:space="preserve"> </w:t>
            </w:r>
            <w:r w:rsidRPr="00FA2508">
              <w:rPr>
                <w:rFonts w:ascii="Myriad Pro" w:eastAsia="MyriadPro-Regular" w:hAnsi="Myriad Pro" w:cs="Arial"/>
                <w:sz w:val="20"/>
              </w:rPr>
              <w:t xml:space="preserve">w danym projekcie z EFS, posiadają </w:t>
            </w:r>
            <w:r w:rsidRPr="00FA2508">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FA2508">
              <w:rPr>
                <w:rFonts w:ascii="Myriad Pro" w:eastAsia="MyriadPro-Regular" w:hAnsi="Myriad Pro" w:cs="Arial"/>
                <w:sz w:val="20"/>
              </w:rPr>
              <w:t>równy lub wyższy od łącznych rocznych wydatków w danym projekcie z roku, w którym wydatki są najwyższe.</w:t>
            </w:r>
          </w:p>
          <w:p w:rsidR="00BD6BA6" w:rsidRPr="00FA2508" w:rsidRDefault="00BD6BA6" w:rsidP="00BD6BA6">
            <w:pPr>
              <w:spacing w:before="40" w:after="0"/>
              <w:jc w:val="both"/>
              <w:rPr>
                <w:rFonts w:ascii="Myriad Pro" w:hAnsi="Myriad Pro" w:cs="Arial"/>
                <w:sz w:val="20"/>
              </w:rPr>
            </w:pPr>
            <w:r w:rsidRPr="00FA2508">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BD6BA6" w:rsidRPr="00FA2508" w:rsidRDefault="00BD6BA6" w:rsidP="00BD6BA6">
            <w:pPr>
              <w:spacing w:before="40" w:after="40"/>
              <w:jc w:val="both"/>
              <w:rPr>
                <w:rFonts w:ascii="Myriad Pro" w:hAnsi="Myriad Pro" w:cs="Arial"/>
                <w:sz w:val="20"/>
              </w:rPr>
            </w:pPr>
            <w:r w:rsidRPr="00FA2508">
              <w:rPr>
                <w:rFonts w:ascii="Myriad Pro" w:hAnsi="Myriad Pro" w:cs="Arial"/>
                <w:sz w:val="20"/>
              </w:rPr>
              <w:t xml:space="preserve">Spełnienie kryterium jest konieczne do przyznania dofinansowania. </w:t>
            </w:r>
          </w:p>
          <w:p w:rsidR="00BD6BA6" w:rsidRPr="00FA2508" w:rsidRDefault="00BD6BA6" w:rsidP="00BD6BA6">
            <w:pPr>
              <w:spacing w:before="40" w:after="40"/>
              <w:jc w:val="both"/>
              <w:rPr>
                <w:rFonts w:ascii="Myriad Pro" w:hAnsi="Myriad Pro" w:cs="Arial"/>
                <w:sz w:val="20"/>
              </w:rPr>
            </w:pPr>
            <w:r w:rsidRPr="00FA2508">
              <w:rPr>
                <w:rFonts w:ascii="Myriad Pro" w:hAnsi="Myriad Pro" w:cs="Arial"/>
                <w:sz w:val="20"/>
              </w:rPr>
              <w:t>Kryterium weryfikowane będzie na etapie  KOP.</w:t>
            </w:r>
          </w:p>
          <w:p w:rsidR="00BD6BA6" w:rsidRPr="00FA2508" w:rsidRDefault="00BD6BA6" w:rsidP="00BD6BA6">
            <w:pPr>
              <w:spacing w:before="40" w:after="40"/>
              <w:jc w:val="both"/>
              <w:rPr>
                <w:rFonts w:ascii="Myriad Pro" w:hAnsi="Myriad Pro" w:cs="Arial"/>
                <w:sz w:val="20"/>
              </w:rPr>
            </w:pPr>
            <w:r w:rsidRPr="00FA2508">
              <w:rPr>
                <w:rFonts w:ascii="Myriad Pro" w:hAnsi="Myriad Pro" w:cs="Arial"/>
                <w:sz w:val="20"/>
              </w:rPr>
              <w:t>Projekty niespełniające kryterium są odrzucane.</w:t>
            </w:r>
          </w:p>
          <w:p w:rsidR="00BD6BA6" w:rsidRPr="00FA2508" w:rsidRDefault="00BD6BA6" w:rsidP="00BD6BA6">
            <w:pPr>
              <w:spacing w:before="40" w:after="40"/>
              <w:jc w:val="both"/>
              <w:rPr>
                <w:rFonts w:ascii="Myriad Pro" w:hAnsi="Myriad Pro" w:cs="Arial"/>
                <w:sz w:val="20"/>
              </w:rPr>
            </w:pPr>
          </w:p>
          <w:p w:rsidR="00BD6BA6" w:rsidRPr="00FA2508" w:rsidRDefault="00BD6BA6" w:rsidP="00BD6BA6">
            <w:pPr>
              <w:spacing w:before="40" w:after="40"/>
              <w:jc w:val="both"/>
              <w:rPr>
                <w:rFonts w:ascii="Myriad Pro" w:hAnsi="Myriad Pro" w:cs="Arial"/>
                <w:sz w:val="20"/>
              </w:rPr>
            </w:pPr>
            <w:r w:rsidRPr="00FA2508">
              <w:rPr>
                <w:rFonts w:ascii="Myriad Pro" w:hAnsi="Myriad Pro" w:cs="Arial"/>
                <w:sz w:val="20"/>
              </w:rPr>
              <w:t>Ocena spełniania kryterium polega na przypisaniu wartości logicznych „tak”, „nie”.</w:t>
            </w:r>
          </w:p>
        </w:tc>
      </w:tr>
    </w:tbl>
    <w:p w:rsidR="00BD6BA6" w:rsidRDefault="00BD6BA6" w:rsidP="00BD6BA6">
      <w:pPr>
        <w:spacing w:after="0"/>
        <w:rPr>
          <w:rFonts w:ascii="Myriad Pro" w:hAnsi="Myriad Pro"/>
          <w:b/>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BD6BA6" w:rsidRPr="00FA2508" w:rsidTr="00BD6BA6">
        <w:trPr>
          <w:trHeight w:val="324"/>
        </w:trPr>
        <w:tc>
          <w:tcPr>
            <w:tcW w:w="14220" w:type="dxa"/>
            <w:gridSpan w:val="4"/>
            <w:shd w:val="clear" w:color="auto" w:fill="BFBFBF" w:themeFill="background1" w:themeFillShade="BF"/>
            <w:vAlign w:val="center"/>
          </w:tcPr>
          <w:p w:rsidR="00BD6BA6" w:rsidRPr="00FA2508" w:rsidRDefault="00BD6BA6" w:rsidP="00BD6BA6">
            <w:pPr>
              <w:spacing w:before="40" w:after="40" w:line="240" w:lineRule="auto"/>
              <w:contextualSpacing/>
              <w:jc w:val="center"/>
              <w:rPr>
                <w:rFonts w:ascii="Myriad Pro" w:hAnsi="Myriad Pro" w:cs="Arial"/>
                <w:b/>
                <w:sz w:val="20"/>
              </w:rPr>
            </w:pPr>
            <w:r w:rsidRPr="00FA2508">
              <w:rPr>
                <w:rFonts w:ascii="Myriad Pro" w:hAnsi="Myriad Pro" w:cs="Arial"/>
                <w:b/>
                <w:sz w:val="20"/>
              </w:rPr>
              <w:t>Kryteria jakości</w:t>
            </w:r>
          </w:p>
        </w:tc>
      </w:tr>
      <w:tr w:rsidR="00BD6BA6" w:rsidRPr="00FA2508" w:rsidTr="00BD6BA6">
        <w:trPr>
          <w:trHeight w:val="387"/>
        </w:trPr>
        <w:tc>
          <w:tcPr>
            <w:tcW w:w="536" w:type="dxa"/>
            <w:vAlign w:val="center"/>
          </w:tcPr>
          <w:p w:rsidR="00BD6BA6" w:rsidRPr="00FA2508" w:rsidRDefault="00BD6BA6" w:rsidP="00BD6BA6">
            <w:pPr>
              <w:spacing w:before="40" w:after="40" w:line="240" w:lineRule="auto"/>
              <w:ind w:left="-15"/>
              <w:contextualSpacing/>
              <w:jc w:val="center"/>
              <w:rPr>
                <w:rFonts w:ascii="Myriad Pro" w:hAnsi="Myriad Pro" w:cs="Arial"/>
                <w:sz w:val="20"/>
              </w:rPr>
            </w:pPr>
            <w:r w:rsidRPr="00FA2508">
              <w:rPr>
                <w:rFonts w:ascii="Myriad Pro" w:hAnsi="Myriad Pro" w:cs="Arial"/>
                <w:sz w:val="20"/>
              </w:rPr>
              <w:t>L.p.</w:t>
            </w:r>
          </w:p>
        </w:tc>
        <w:tc>
          <w:tcPr>
            <w:tcW w:w="2833" w:type="dxa"/>
            <w:vAlign w:val="center"/>
          </w:tcPr>
          <w:p w:rsidR="00BD6BA6" w:rsidRPr="00FA2508" w:rsidRDefault="00BD6BA6" w:rsidP="00BD6BA6">
            <w:pPr>
              <w:spacing w:before="40" w:after="40" w:line="240" w:lineRule="auto"/>
              <w:contextualSpacing/>
              <w:jc w:val="center"/>
              <w:rPr>
                <w:rFonts w:ascii="Myriad Pro" w:hAnsi="Myriad Pro" w:cs="Arial"/>
                <w:sz w:val="20"/>
              </w:rPr>
            </w:pPr>
            <w:r w:rsidRPr="00FA2508">
              <w:rPr>
                <w:rFonts w:ascii="Myriad Pro" w:hAnsi="Myriad Pro" w:cs="Arial"/>
                <w:sz w:val="20"/>
              </w:rPr>
              <w:t>Nazwa kryterium</w:t>
            </w:r>
          </w:p>
        </w:tc>
        <w:tc>
          <w:tcPr>
            <w:tcW w:w="6095" w:type="dxa"/>
            <w:vAlign w:val="center"/>
          </w:tcPr>
          <w:p w:rsidR="00BD6BA6" w:rsidRPr="00FA2508" w:rsidRDefault="00BD6BA6" w:rsidP="00BD6BA6">
            <w:pPr>
              <w:spacing w:before="40" w:after="40" w:line="240" w:lineRule="auto"/>
              <w:contextualSpacing/>
              <w:jc w:val="center"/>
              <w:rPr>
                <w:rFonts w:ascii="Myriad Pro" w:hAnsi="Myriad Pro" w:cs="Arial"/>
                <w:sz w:val="20"/>
              </w:rPr>
            </w:pPr>
            <w:r w:rsidRPr="00FA2508">
              <w:rPr>
                <w:rFonts w:ascii="Myriad Pro" w:hAnsi="Myriad Pro" w:cs="Arial"/>
                <w:sz w:val="20"/>
              </w:rPr>
              <w:t>Definicja kryterium</w:t>
            </w:r>
          </w:p>
        </w:tc>
        <w:tc>
          <w:tcPr>
            <w:tcW w:w="4756" w:type="dxa"/>
            <w:vAlign w:val="center"/>
          </w:tcPr>
          <w:p w:rsidR="00BD6BA6" w:rsidRPr="00FA2508" w:rsidRDefault="00BD6BA6" w:rsidP="00BD6BA6">
            <w:pPr>
              <w:spacing w:before="40" w:after="40" w:line="240" w:lineRule="auto"/>
              <w:contextualSpacing/>
              <w:jc w:val="center"/>
              <w:rPr>
                <w:rFonts w:ascii="Myriad Pro" w:hAnsi="Myriad Pro" w:cs="Arial"/>
                <w:sz w:val="20"/>
              </w:rPr>
            </w:pPr>
            <w:r w:rsidRPr="00FA2508">
              <w:rPr>
                <w:rFonts w:ascii="Myriad Pro" w:hAnsi="Myriad Pro" w:cs="Arial"/>
                <w:sz w:val="20"/>
              </w:rPr>
              <w:t>Opis znaczenia kryterium</w:t>
            </w:r>
          </w:p>
        </w:tc>
      </w:tr>
      <w:tr w:rsidR="00BD6BA6" w:rsidRPr="00FA2508" w:rsidTr="00BD6BA6">
        <w:tc>
          <w:tcPr>
            <w:tcW w:w="536" w:type="dxa"/>
          </w:tcPr>
          <w:p w:rsidR="00BD6BA6" w:rsidRPr="00FA2508" w:rsidRDefault="00BD6BA6" w:rsidP="00BD6BA6">
            <w:pPr>
              <w:spacing w:before="40" w:after="40" w:line="240" w:lineRule="auto"/>
              <w:contextualSpacing/>
              <w:jc w:val="center"/>
              <w:rPr>
                <w:rFonts w:ascii="Myriad Pro" w:hAnsi="Myriad Pro" w:cs="Arial"/>
                <w:sz w:val="20"/>
              </w:rPr>
            </w:pPr>
            <w:r w:rsidRPr="00FA2508">
              <w:rPr>
                <w:rFonts w:ascii="Myriad Pro" w:hAnsi="Myriad Pro" w:cs="Arial"/>
                <w:sz w:val="20"/>
              </w:rPr>
              <w:t>1</w:t>
            </w:r>
          </w:p>
        </w:tc>
        <w:tc>
          <w:tcPr>
            <w:tcW w:w="2833" w:type="dxa"/>
            <w:vAlign w:val="center"/>
          </w:tcPr>
          <w:p w:rsidR="00BD6BA6" w:rsidRPr="00FA2508" w:rsidRDefault="00BD6BA6" w:rsidP="00BD6BA6">
            <w:pPr>
              <w:spacing w:before="40" w:after="40" w:line="240" w:lineRule="auto"/>
              <w:contextualSpacing/>
              <w:jc w:val="center"/>
              <w:rPr>
                <w:rFonts w:ascii="Myriad Pro" w:hAnsi="Myriad Pro" w:cs="Arial"/>
                <w:sz w:val="20"/>
              </w:rPr>
            </w:pPr>
            <w:r w:rsidRPr="00FA2508">
              <w:rPr>
                <w:rFonts w:ascii="Myriad Pro" w:hAnsi="Myriad Pro" w:cs="Arial"/>
                <w:sz w:val="20"/>
              </w:rPr>
              <w:t>2</w:t>
            </w:r>
          </w:p>
        </w:tc>
        <w:tc>
          <w:tcPr>
            <w:tcW w:w="6095" w:type="dxa"/>
            <w:vAlign w:val="center"/>
          </w:tcPr>
          <w:p w:rsidR="00BD6BA6" w:rsidRPr="00FA2508" w:rsidRDefault="00BD6BA6" w:rsidP="00BD6BA6">
            <w:pPr>
              <w:spacing w:before="40" w:after="40" w:line="240" w:lineRule="auto"/>
              <w:contextualSpacing/>
              <w:jc w:val="center"/>
              <w:rPr>
                <w:rFonts w:ascii="Myriad Pro" w:hAnsi="Myriad Pro" w:cs="Arial"/>
                <w:sz w:val="20"/>
              </w:rPr>
            </w:pPr>
            <w:r w:rsidRPr="00FA2508">
              <w:rPr>
                <w:rFonts w:ascii="Myriad Pro" w:hAnsi="Myriad Pro" w:cs="Arial"/>
                <w:sz w:val="20"/>
              </w:rPr>
              <w:t>3</w:t>
            </w:r>
          </w:p>
        </w:tc>
        <w:tc>
          <w:tcPr>
            <w:tcW w:w="4756" w:type="dxa"/>
            <w:vAlign w:val="center"/>
          </w:tcPr>
          <w:p w:rsidR="00BD6BA6" w:rsidRPr="00FA2508" w:rsidRDefault="00BD6BA6" w:rsidP="00BD6BA6">
            <w:pPr>
              <w:spacing w:before="40" w:after="40" w:line="240" w:lineRule="auto"/>
              <w:contextualSpacing/>
              <w:jc w:val="center"/>
              <w:rPr>
                <w:rFonts w:ascii="Myriad Pro" w:hAnsi="Myriad Pro" w:cs="Arial"/>
                <w:sz w:val="20"/>
              </w:rPr>
            </w:pPr>
            <w:r w:rsidRPr="00FA2508">
              <w:rPr>
                <w:rFonts w:ascii="Myriad Pro" w:hAnsi="Myriad Pro" w:cs="Arial"/>
                <w:sz w:val="20"/>
              </w:rPr>
              <w:t>4</w:t>
            </w:r>
          </w:p>
        </w:tc>
      </w:tr>
      <w:tr w:rsidR="00BD6BA6" w:rsidRPr="00FA2508" w:rsidTr="00BD6BA6">
        <w:trPr>
          <w:trHeight w:val="411"/>
        </w:trPr>
        <w:tc>
          <w:tcPr>
            <w:tcW w:w="536" w:type="dxa"/>
          </w:tcPr>
          <w:p w:rsidR="00BD6BA6" w:rsidRPr="00FA2508" w:rsidRDefault="00BD6BA6" w:rsidP="00912095">
            <w:pPr>
              <w:pStyle w:val="Akapitzlist"/>
              <w:numPr>
                <w:ilvl w:val="0"/>
                <w:numId w:val="73"/>
              </w:numPr>
              <w:spacing w:before="40" w:after="0" w:line="240" w:lineRule="auto"/>
              <w:ind w:left="0" w:firstLine="0"/>
              <w:rPr>
                <w:rFonts w:cs="Arial"/>
              </w:rPr>
            </w:pPr>
          </w:p>
        </w:tc>
        <w:tc>
          <w:tcPr>
            <w:tcW w:w="2833" w:type="dxa"/>
            <w:shd w:val="clear" w:color="auto" w:fill="auto"/>
          </w:tcPr>
          <w:p w:rsidR="00BD6BA6" w:rsidRPr="00FA2508" w:rsidRDefault="00BD6BA6" w:rsidP="00BD6BA6">
            <w:pPr>
              <w:spacing w:before="40" w:after="0" w:line="240" w:lineRule="auto"/>
              <w:contextualSpacing/>
              <w:rPr>
                <w:rFonts w:ascii="Myriad Pro" w:hAnsi="Myriad Pro" w:cs="Arial"/>
                <w:sz w:val="20"/>
              </w:rPr>
            </w:pPr>
            <w:r w:rsidRPr="00FA2508">
              <w:rPr>
                <w:rFonts w:ascii="Myriad Pro" w:hAnsi="Myriad Pro" w:cs="Arial"/>
                <w:sz w:val="20"/>
              </w:rPr>
              <w:t>Odpowiedniość/Adekwatność/Trafność</w:t>
            </w:r>
          </w:p>
        </w:tc>
        <w:tc>
          <w:tcPr>
            <w:tcW w:w="6095" w:type="dxa"/>
            <w:shd w:val="clear" w:color="auto" w:fill="auto"/>
          </w:tcPr>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Stopień, w jakim grupa docelowa, oferowane formy wsparcia, harmonogram realizacji zadań i budżetu oraz dobrane wskaźniki są spójne z analizą sytuacji problemowej zawartą we wniosku o dofinansowanie.</w:t>
            </w:r>
          </w:p>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Stopień, w jakim projekt zaspokaja potrzeby i niweluje bariery grupy docelowej, a także przyczynia się do osiągnięcia celów RPO WZ 2014-2020.</w:t>
            </w:r>
          </w:p>
          <w:p w:rsidR="00BD6BA6" w:rsidRPr="00FA2508" w:rsidRDefault="00BD6BA6" w:rsidP="00740F15">
            <w:pPr>
              <w:spacing w:before="40"/>
              <w:contextualSpacing/>
              <w:jc w:val="both"/>
              <w:rPr>
                <w:rFonts w:ascii="Myriad Pro" w:hAnsi="Myriad Pro" w:cs="Arial"/>
                <w:sz w:val="20"/>
              </w:rPr>
            </w:pPr>
            <w:r w:rsidRPr="00FA2508">
              <w:rPr>
                <w:rFonts w:ascii="Myriad Pro" w:eastAsia="MyriadPro-Regular" w:hAnsi="Myriad Pro" w:cs="Arial"/>
                <w:sz w:val="20"/>
              </w:rPr>
              <w:t>Projekt jest spójny i kompletny w zakresie ocenianego kryterium.</w:t>
            </w:r>
          </w:p>
        </w:tc>
        <w:tc>
          <w:tcPr>
            <w:tcW w:w="4756" w:type="dxa"/>
            <w:shd w:val="clear" w:color="auto" w:fill="auto"/>
          </w:tcPr>
          <w:p w:rsidR="00BD6BA6" w:rsidRPr="00FA2508" w:rsidRDefault="00BD6BA6" w:rsidP="00BD6BA6">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 xml:space="preserve">Ocena spełniania kryterium dokonywana jest </w:t>
            </w:r>
            <w:r w:rsidRPr="00FA2508">
              <w:rPr>
                <w:rFonts w:ascii="Myriad Pro" w:eastAsia="MyriadPro-Regular" w:hAnsi="Myriad Pro" w:cs="Arial"/>
                <w:sz w:val="20"/>
              </w:rPr>
              <w:br/>
              <w:t>w ramach skali punktowej.</w:t>
            </w:r>
          </w:p>
          <w:p w:rsidR="00BD6BA6" w:rsidRPr="00FA2508" w:rsidRDefault="00BD6BA6" w:rsidP="00BD6BA6">
            <w:pPr>
              <w:spacing w:before="40" w:after="0"/>
              <w:jc w:val="both"/>
              <w:rPr>
                <w:rFonts w:ascii="Myriad Pro" w:eastAsia="MyriadPro-Regular" w:hAnsi="Myriad Pro" w:cs="Arial"/>
                <w:sz w:val="20"/>
              </w:rPr>
            </w:pPr>
            <w:r w:rsidRPr="00FA2508">
              <w:rPr>
                <w:rFonts w:ascii="Myriad Pro" w:eastAsia="MyriadPro-Regular" w:hAnsi="Myriad Pro" w:cs="Arial"/>
                <w:sz w:val="20"/>
              </w:rPr>
              <w:t>Skala punktów: 0-40.</w:t>
            </w:r>
          </w:p>
          <w:p w:rsidR="00BD6BA6" w:rsidRPr="00FA2508" w:rsidRDefault="00BD6BA6" w:rsidP="00BD6BA6">
            <w:pPr>
              <w:spacing w:before="40" w:after="0"/>
              <w:jc w:val="both"/>
              <w:rPr>
                <w:rFonts w:ascii="Myriad Pro" w:eastAsia="MyriadPro-Regular" w:hAnsi="Myriad Pro" w:cs="Arial"/>
                <w:sz w:val="20"/>
              </w:rPr>
            </w:pPr>
            <w:r w:rsidRPr="00FA2508">
              <w:rPr>
                <w:rFonts w:ascii="Myriad Pro" w:eastAsia="MyriadPro-Regular" w:hAnsi="Myriad Pro" w:cs="Arial"/>
                <w:sz w:val="20"/>
              </w:rPr>
              <w:t>Kryterium zostanie spełnione, jeżeli podczas jego oceny zostaną przyznane minimum 24 punkty.</w:t>
            </w:r>
          </w:p>
          <w:p w:rsidR="00BD6BA6" w:rsidRPr="00FA2508" w:rsidRDefault="00BD6BA6" w:rsidP="00BD6BA6">
            <w:pPr>
              <w:spacing w:before="40" w:after="0" w:line="240" w:lineRule="auto"/>
              <w:contextualSpacing/>
              <w:jc w:val="both"/>
              <w:rPr>
                <w:rFonts w:ascii="Myriad Pro" w:hAnsi="Myriad Pro" w:cs="Arial"/>
                <w:sz w:val="20"/>
              </w:rPr>
            </w:pPr>
          </w:p>
        </w:tc>
      </w:tr>
      <w:tr w:rsidR="00BD6BA6" w:rsidRPr="00FA2508" w:rsidTr="00BD6BA6">
        <w:trPr>
          <w:trHeight w:val="83"/>
        </w:trPr>
        <w:tc>
          <w:tcPr>
            <w:tcW w:w="536" w:type="dxa"/>
          </w:tcPr>
          <w:p w:rsidR="00BD6BA6" w:rsidRPr="00FA2508" w:rsidRDefault="00BD6BA6" w:rsidP="00912095">
            <w:pPr>
              <w:pStyle w:val="Akapitzlist"/>
              <w:numPr>
                <w:ilvl w:val="0"/>
                <w:numId w:val="73"/>
              </w:numPr>
              <w:spacing w:before="40" w:after="0" w:line="240" w:lineRule="auto"/>
              <w:ind w:left="0" w:firstLine="0"/>
              <w:rPr>
                <w:rFonts w:cs="Arial"/>
              </w:rPr>
            </w:pPr>
          </w:p>
        </w:tc>
        <w:tc>
          <w:tcPr>
            <w:tcW w:w="2833" w:type="dxa"/>
            <w:shd w:val="clear" w:color="auto" w:fill="auto"/>
          </w:tcPr>
          <w:p w:rsidR="00BD6BA6" w:rsidRPr="00FA2508" w:rsidRDefault="00BD6BA6" w:rsidP="00BD6BA6">
            <w:pPr>
              <w:autoSpaceDE w:val="0"/>
              <w:autoSpaceDN w:val="0"/>
              <w:adjustRightInd w:val="0"/>
              <w:rPr>
                <w:rFonts w:ascii="Myriad Pro" w:eastAsia="MyriadPro-Regular" w:hAnsi="Myriad Pro" w:cs="Arial"/>
                <w:sz w:val="20"/>
              </w:rPr>
            </w:pPr>
            <w:r w:rsidRPr="00FA2508">
              <w:rPr>
                <w:rFonts w:ascii="Myriad Pro" w:eastAsia="MyriadPro-Regular" w:hAnsi="Myriad Pro" w:cs="Arial"/>
                <w:sz w:val="20"/>
              </w:rPr>
              <w:t>Skuteczność/Efektywność</w:t>
            </w:r>
          </w:p>
        </w:tc>
        <w:tc>
          <w:tcPr>
            <w:tcW w:w="6095" w:type="dxa"/>
            <w:shd w:val="clear" w:color="auto" w:fill="auto"/>
          </w:tcPr>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Stopnień, w jakim projekt przyczyni się do rozwiązania/złagodzenia sytuacji problemowej wskazanej we wniosku o dofinansowanie.</w:t>
            </w:r>
          </w:p>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Stopień/poziom osią</w:t>
            </w:r>
            <w:r w:rsidR="001F4DC7">
              <w:rPr>
                <w:rFonts w:ascii="Myriad Pro" w:eastAsia="MyriadPro-Regular" w:hAnsi="Myriad Pro" w:cs="Arial"/>
                <w:sz w:val="20"/>
              </w:rPr>
              <w:t xml:space="preserve">gnięcia zakładanych wskaźników </w:t>
            </w:r>
            <w:r w:rsidRPr="00FA2508">
              <w:rPr>
                <w:rFonts w:ascii="Myriad Pro" w:eastAsia="MyriadPro-Regular" w:hAnsi="Myriad Pro" w:cs="Arial"/>
                <w:sz w:val="20"/>
              </w:rPr>
              <w:t>w odniesieniu do zaplanowanych kosztów.</w:t>
            </w:r>
          </w:p>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Ocena relacji nakład/rezultat.</w:t>
            </w:r>
          </w:p>
          <w:p w:rsidR="00BD6BA6" w:rsidRPr="00FA2508" w:rsidRDefault="00BD6BA6" w:rsidP="00740F15">
            <w:pPr>
              <w:spacing w:before="40" w:after="0"/>
              <w:contextualSpacing/>
              <w:jc w:val="both"/>
              <w:rPr>
                <w:rFonts w:ascii="Myriad Pro" w:hAnsi="Myriad Pro" w:cs="Arial"/>
                <w:sz w:val="20"/>
              </w:rPr>
            </w:pPr>
            <w:r w:rsidRPr="00FA2508">
              <w:rPr>
                <w:rFonts w:ascii="Myriad Pro" w:eastAsia="MyriadPro-Regular" w:hAnsi="Myriad Pro" w:cs="Arial"/>
                <w:sz w:val="20"/>
              </w:rPr>
              <w:t>Projekt jest spójny i kompletny w zakresie ocenianego kryterium.</w:t>
            </w:r>
          </w:p>
        </w:tc>
        <w:tc>
          <w:tcPr>
            <w:tcW w:w="4756" w:type="dxa"/>
            <w:shd w:val="clear" w:color="auto" w:fill="auto"/>
          </w:tcPr>
          <w:p w:rsidR="00BD6BA6" w:rsidRPr="00FA2508" w:rsidRDefault="00BD6BA6" w:rsidP="00BD6BA6">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 xml:space="preserve">Ocena spełniania kryterium dokonywana jest </w:t>
            </w:r>
            <w:r w:rsidRPr="00FA2508">
              <w:rPr>
                <w:rFonts w:ascii="Myriad Pro" w:eastAsia="MyriadPro-Regular" w:hAnsi="Myriad Pro" w:cs="Arial"/>
                <w:sz w:val="20"/>
              </w:rPr>
              <w:br/>
              <w:t>w ramach skali punktowej.</w:t>
            </w:r>
          </w:p>
          <w:p w:rsidR="00BD6BA6" w:rsidRPr="00FA2508" w:rsidRDefault="00BD6BA6" w:rsidP="00BD6BA6">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Skala punktów: 0-30.</w:t>
            </w:r>
          </w:p>
          <w:p w:rsidR="00BD6BA6" w:rsidRPr="001F4DC7" w:rsidRDefault="00BD6BA6" w:rsidP="001F4DC7">
            <w:pPr>
              <w:spacing w:before="40" w:after="0"/>
              <w:jc w:val="both"/>
              <w:rPr>
                <w:rFonts w:ascii="Myriad Pro" w:eastAsia="MyriadPro-Regular" w:hAnsi="Myriad Pro" w:cs="Arial"/>
                <w:sz w:val="20"/>
              </w:rPr>
            </w:pPr>
            <w:r w:rsidRPr="00FA2508">
              <w:rPr>
                <w:rFonts w:ascii="Myriad Pro" w:eastAsia="MyriadPro-Regular" w:hAnsi="Myriad Pro" w:cs="Arial"/>
                <w:sz w:val="20"/>
              </w:rPr>
              <w:t>Kryterium zostanie spełnione, jeżeli podczas jego oceny zostanie przyznane minimum 18 punktów.</w:t>
            </w:r>
          </w:p>
        </w:tc>
      </w:tr>
      <w:tr w:rsidR="00BD6BA6" w:rsidRPr="00FA2508" w:rsidTr="00BD6BA6">
        <w:trPr>
          <w:trHeight w:val="971"/>
        </w:trPr>
        <w:tc>
          <w:tcPr>
            <w:tcW w:w="536" w:type="dxa"/>
          </w:tcPr>
          <w:p w:rsidR="00BD6BA6" w:rsidRPr="00FA2508" w:rsidRDefault="00BD6BA6" w:rsidP="00912095">
            <w:pPr>
              <w:pStyle w:val="Akapitzlist"/>
              <w:numPr>
                <w:ilvl w:val="0"/>
                <w:numId w:val="73"/>
              </w:numPr>
              <w:spacing w:before="40" w:after="0" w:line="240" w:lineRule="auto"/>
              <w:ind w:left="0" w:firstLine="0"/>
              <w:rPr>
                <w:rFonts w:cs="Arial"/>
              </w:rPr>
            </w:pPr>
          </w:p>
        </w:tc>
        <w:tc>
          <w:tcPr>
            <w:tcW w:w="2833" w:type="dxa"/>
            <w:shd w:val="clear" w:color="auto" w:fill="auto"/>
          </w:tcPr>
          <w:p w:rsidR="00BD6BA6" w:rsidRPr="00FA2508" w:rsidRDefault="00BD6BA6" w:rsidP="00BD6BA6">
            <w:pPr>
              <w:spacing w:before="40" w:after="40" w:line="240" w:lineRule="auto"/>
              <w:contextualSpacing/>
              <w:rPr>
                <w:rFonts w:ascii="Myriad Pro" w:hAnsi="Myriad Pro" w:cs="Arial"/>
                <w:sz w:val="20"/>
              </w:rPr>
            </w:pPr>
            <w:r w:rsidRPr="00FA2508">
              <w:rPr>
                <w:rFonts w:ascii="Myriad Pro" w:hAnsi="Myriad Pro" w:cs="Arial"/>
                <w:sz w:val="20"/>
              </w:rPr>
              <w:t>Trwałość</w:t>
            </w:r>
          </w:p>
        </w:tc>
        <w:tc>
          <w:tcPr>
            <w:tcW w:w="6095" w:type="dxa"/>
            <w:shd w:val="clear" w:color="auto" w:fill="auto"/>
          </w:tcPr>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Ocena w jakim stopniu zaproponowane w projekcie instrumenty wsparcia oraz zaplanowane rezultaty przyczynią się do trwałej zmiany sytuacji grup docelowych.</w:t>
            </w:r>
          </w:p>
          <w:p w:rsidR="00BD6BA6" w:rsidRPr="00FA2508" w:rsidRDefault="00BD6BA6" w:rsidP="00740F15">
            <w:pPr>
              <w:spacing w:before="40" w:after="0"/>
              <w:contextualSpacing/>
              <w:rPr>
                <w:rFonts w:ascii="Myriad Pro" w:hAnsi="Myriad Pro" w:cs="Arial"/>
                <w:sz w:val="20"/>
              </w:rPr>
            </w:pPr>
            <w:r w:rsidRPr="00FA2508">
              <w:rPr>
                <w:rFonts w:ascii="Myriad Pro" w:eastAsia="MyriadPro-Regular" w:hAnsi="Myriad Pro" w:cs="Arial"/>
                <w:sz w:val="20"/>
              </w:rPr>
              <w:t>Projekt jest spójny i kompletny w zakresie ocenianego kryterium.</w:t>
            </w:r>
          </w:p>
        </w:tc>
        <w:tc>
          <w:tcPr>
            <w:tcW w:w="4756" w:type="dxa"/>
            <w:shd w:val="clear" w:color="auto" w:fill="auto"/>
          </w:tcPr>
          <w:p w:rsidR="00BD6BA6" w:rsidRPr="00FA2508" w:rsidRDefault="00BD6BA6" w:rsidP="00BD6BA6">
            <w:pPr>
              <w:spacing w:before="40" w:after="0" w:line="240" w:lineRule="auto"/>
              <w:contextualSpacing/>
              <w:rPr>
                <w:rFonts w:ascii="Myriad Pro" w:hAnsi="Myriad Pro" w:cs="Arial"/>
                <w:sz w:val="20"/>
              </w:rPr>
            </w:pPr>
            <w:r w:rsidRPr="00FA2508">
              <w:rPr>
                <w:rFonts w:ascii="Myriad Pro" w:hAnsi="Myriad Pro" w:cs="Arial"/>
                <w:sz w:val="20"/>
              </w:rPr>
              <w:t xml:space="preserve">Ocena spełniania kryterium dokonywana jest </w:t>
            </w:r>
            <w:r w:rsidRPr="00FA2508">
              <w:rPr>
                <w:rFonts w:ascii="Myriad Pro" w:hAnsi="Myriad Pro" w:cs="Arial"/>
                <w:sz w:val="20"/>
              </w:rPr>
              <w:br/>
              <w:t>w ramach skali punktowej.</w:t>
            </w:r>
          </w:p>
          <w:p w:rsidR="00BD6BA6" w:rsidRPr="00FA2508" w:rsidRDefault="00BD6BA6" w:rsidP="00BD6BA6">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 xml:space="preserve">Skala punktów 0-10 </w:t>
            </w:r>
          </w:p>
          <w:p w:rsidR="00BD6BA6" w:rsidRPr="007B231A" w:rsidRDefault="00BD6BA6" w:rsidP="00BD6BA6">
            <w:pPr>
              <w:spacing w:before="40" w:after="0"/>
              <w:jc w:val="both"/>
              <w:rPr>
                <w:rFonts w:ascii="Myriad Pro" w:eastAsia="MyriadPro-Regular" w:hAnsi="Myriad Pro" w:cs="Arial"/>
                <w:sz w:val="20"/>
              </w:rPr>
            </w:pPr>
            <w:r w:rsidRPr="00FA2508">
              <w:rPr>
                <w:rFonts w:ascii="Myriad Pro" w:eastAsia="MyriadPro-Regular" w:hAnsi="Myriad Pro" w:cs="Arial"/>
                <w:sz w:val="20"/>
              </w:rPr>
              <w:t>Kryterium zostanie spełnione, jeżeli podczas jego oceny zostanie przyznane minimum 6 punktów.</w:t>
            </w:r>
          </w:p>
        </w:tc>
      </w:tr>
      <w:tr w:rsidR="00BD6BA6" w:rsidRPr="00FA2508" w:rsidTr="00BD6BA6">
        <w:trPr>
          <w:trHeight w:val="971"/>
        </w:trPr>
        <w:tc>
          <w:tcPr>
            <w:tcW w:w="536" w:type="dxa"/>
          </w:tcPr>
          <w:p w:rsidR="00BD6BA6" w:rsidRPr="00FA2508" w:rsidRDefault="00BD6BA6" w:rsidP="00740F15">
            <w:pPr>
              <w:pStyle w:val="Akapitzlist"/>
              <w:numPr>
                <w:ilvl w:val="0"/>
                <w:numId w:val="73"/>
              </w:numPr>
              <w:spacing w:before="40" w:after="0" w:line="240" w:lineRule="auto"/>
              <w:ind w:left="0" w:firstLine="0"/>
              <w:rPr>
                <w:rFonts w:cs="Arial"/>
              </w:rPr>
            </w:pPr>
          </w:p>
        </w:tc>
        <w:tc>
          <w:tcPr>
            <w:tcW w:w="2833" w:type="dxa"/>
            <w:shd w:val="clear" w:color="auto" w:fill="auto"/>
          </w:tcPr>
          <w:p w:rsidR="00BD6BA6" w:rsidRPr="00FA2508" w:rsidRDefault="00BD6BA6" w:rsidP="00740F15">
            <w:pPr>
              <w:spacing w:before="40" w:after="0" w:line="240" w:lineRule="auto"/>
              <w:contextualSpacing/>
              <w:rPr>
                <w:rFonts w:ascii="Myriad Pro" w:hAnsi="Myriad Pro" w:cs="Arial"/>
                <w:sz w:val="20"/>
              </w:rPr>
            </w:pPr>
            <w:r w:rsidRPr="00FA2508">
              <w:rPr>
                <w:rFonts w:ascii="Myriad Pro" w:eastAsia="MyriadPro-Regular" w:hAnsi="Myriad Pro" w:cs="Arial"/>
                <w:sz w:val="20"/>
              </w:rPr>
              <w:t>Doświadczenie wnioskodawcy i partnera (jeśli dotyczy)</w:t>
            </w:r>
          </w:p>
        </w:tc>
        <w:tc>
          <w:tcPr>
            <w:tcW w:w="6095" w:type="dxa"/>
            <w:shd w:val="clear" w:color="auto" w:fill="auto"/>
          </w:tcPr>
          <w:p w:rsidR="00BD6BA6" w:rsidRPr="00FA2508" w:rsidRDefault="00BD6BA6" w:rsidP="00740F15">
            <w:pPr>
              <w:autoSpaceDE w:val="0"/>
              <w:autoSpaceDN w:val="0"/>
              <w:adjustRightInd w:val="0"/>
              <w:spacing w:after="0"/>
              <w:contextualSpacing/>
              <w:jc w:val="both"/>
              <w:rPr>
                <w:rFonts w:ascii="Myriad Pro" w:eastAsia="MyriadPro-Regular" w:hAnsi="Myriad Pro" w:cs="Arial"/>
                <w:sz w:val="20"/>
              </w:rPr>
            </w:pPr>
            <w:r w:rsidRPr="00FA2508">
              <w:rPr>
                <w:rFonts w:ascii="Myriad Pro" w:eastAsia="MyriadPro-Regular" w:hAnsi="Myriad Pro" w:cs="Arial"/>
                <w:sz w:val="20"/>
              </w:rPr>
              <w:t>Doświadczenie w realizacji podobnych przedsięwzięć realizowanych:</w:t>
            </w:r>
          </w:p>
          <w:p w:rsidR="00BD6BA6" w:rsidRPr="00FA2508" w:rsidRDefault="00BD6BA6" w:rsidP="00740F15">
            <w:pPr>
              <w:pStyle w:val="Akapitzlist"/>
              <w:numPr>
                <w:ilvl w:val="0"/>
                <w:numId w:val="42"/>
              </w:numPr>
              <w:autoSpaceDE w:val="0"/>
              <w:autoSpaceDN w:val="0"/>
              <w:adjustRightInd w:val="0"/>
              <w:spacing w:after="0"/>
              <w:ind w:left="175" w:hanging="141"/>
              <w:jc w:val="both"/>
              <w:rPr>
                <w:rFonts w:cs="Arial"/>
              </w:rPr>
            </w:pPr>
            <w:r w:rsidRPr="00FA2508">
              <w:rPr>
                <w:rFonts w:cs="Arial"/>
              </w:rPr>
              <w:t>w obszarze wsparcia projektu: maksymalnie</w:t>
            </w:r>
            <w:r w:rsidRPr="00FA2508">
              <w:rPr>
                <w:rFonts w:cs="Arial"/>
                <w:b/>
              </w:rPr>
              <w:t>4 pkt</w:t>
            </w:r>
            <w:r w:rsidRPr="00FA2508">
              <w:rPr>
                <w:rFonts w:cs="Arial"/>
              </w:rPr>
              <w:t xml:space="preserve">; </w:t>
            </w:r>
          </w:p>
          <w:p w:rsidR="00BD6BA6" w:rsidRPr="00FA2508" w:rsidRDefault="00BD6BA6" w:rsidP="00740F15">
            <w:pPr>
              <w:pStyle w:val="Default"/>
              <w:numPr>
                <w:ilvl w:val="0"/>
                <w:numId w:val="41"/>
              </w:numPr>
              <w:spacing w:line="276" w:lineRule="auto"/>
              <w:ind w:left="175" w:hanging="141"/>
              <w:contextualSpacing/>
              <w:jc w:val="both"/>
              <w:rPr>
                <w:rFonts w:ascii="Myriad Pro" w:hAnsi="Myriad Pro"/>
                <w:sz w:val="20"/>
                <w:szCs w:val="20"/>
              </w:rPr>
            </w:pPr>
            <w:r w:rsidRPr="00FA2508">
              <w:rPr>
                <w:rFonts w:ascii="Myriad Pro" w:hAnsi="Myriad Pro"/>
                <w:sz w:val="20"/>
                <w:szCs w:val="20"/>
              </w:rPr>
              <w:t xml:space="preserve">na rzecz grupy docelowej, do której skierowany będzie projekt: maksymalnie </w:t>
            </w:r>
            <w:r w:rsidRPr="00FA2508">
              <w:rPr>
                <w:rFonts w:ascii="Myriad Pro" w:hAnsi="Myriad Pro"/>
                <w:b/>
                <w:sz w:val="20"/>
                <w:szCs w:val="20"/>
              </w:rPr>
              <w:t>4 pkt</w:t>
            </w:r>
            <w:r w:rsidRPr="00FA2508">
              <w:rPr>
                <w:rFonts w:ascii="Myriad Pro" w:hAnsi="Myriad Pro"/>
                <w:sz w:val="20"/>
                <w:szCs w:val="20"/>
              </w:rPr>
              <w:t>;</w:t>
            </w:r>
          </w:p>
          <w:p w:rsidR="00BD6BA6" w:rsidRPr="00FA2508" w:rsidRDefault="00BD6BA6" w:rsidP="00740F15">
            <w:pPr>
              <w:pStyle w:val="Default"/>
              <w:numPr>
                <w:ilvl w:val="0"/>
                <w:numId w:val="41"/>
              </w:numPr>
              <w:spacing w:line="276" w:lineRule="auto"/>
              <w:ind w:left="175" w:hanging="141"/>
              <w:contextualSpacing/>
              <w:jc w:val="both"/>
              <w:rPr>
                <w:rFonts w:ascii="Myriad Pro" w:hAnsi="Myriad Pro"/>
                <w:b/>
                <w:sz w:val="20"/>
                <w:szCs w:val="20"/>
              </w:rPr>
            </w:pPr>
            <w:r w:rsidRPr="00FA2508">
              <w:rPr>
                <w:rFonts w:ascii="Myriad Pro" w:hAnsi="Myriad Pro"/>
                <w:sz w:val="20"/>
                <w:szCs w:val="20"/>
              </w:rPr>
              <w:t xml:space="preserve">na określonym terytorium, którego będzie dotyczyć realizacja projektu: maksymalnie </w:t>
            </w:r>
            <w:r w:rsidRPr="00FA2508">
              <w:rPr>
                <w:rFonts w:ascii="Myriad Pro" w:hAnsi="Myriad Pro"/>
                <w:b/>
                <w:sz w:val="20"/>
                <w:szCs w:val="20"/>
              </w:rPr>
              <w:t xml:space="preserve">2 pkt. </w:t>
            </w:r>
          </w:p>
        </w:tc>
        <w:tc>
          <w:tcPr>
            <w:tcW w:w="4756" w:type="dxa"/>
            <w:shd w:val="clear" w:color="auto" w:fill="auto"/>
          </w:tcPr>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 xml:space="preserve">Ocena spełniania kryterium dokonywana jest </w:t>
            </w:r>
            <w:r w:rsidRPr="00FA2508">
              <w:rPr>
                <w:rFonts w:ascii="Myriad Pro" w:eastAsia="MyriadPro-Regular" w:hAnsi="Myriad Pro" w:cs="Arial"/>
                <w:sz w:val="20"/>
              </w:rPr>
              <w:br/>
              <w:t>w ramach skali punktowej.</w:t>
            </w:r>
          </w:p>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Skala punktów: 0- 10.</w:t>
            </w:r>
          </w:p>
          <w:p w:rsidR="00BD6BA6" w:rsidRPr="00FA2508" w:rsidRDefault="00BD6BA6" w:rsidP="00740F15">
            <w:pPr>
              <w:spacing w:before="40" w:after="0" w:line="240" w:lineRule="auto"/>
              <w:contextualSpacing/>
              <w:rPr>
                <w:rFonts w:ascii="Myriad Pro" w:hAnsi="Myriad Pro" w:cs="Arial"/>
                <w:sz w:val="20"/>
              </w:rPr>
            </w:pPr>
            <w:r w:rsidRPr="00FA2508">
              <w:rPr>
                <w:rFonts w:ascii="Myriad Pro" w:eastAsia="MyriadPro-Regular" w:hAnsi="Myriad Pro" w:cs="Arial"/>
                <w:sz w:val="20"/>
              </w:rPr>
              <w:t>Kryterium zostanie spełnione, jeżeli podczas jego oceny zostanie przyznane minimum 6 punktów.</w:t>
            </w:r>
          </w:p>
        </w:tc>
      </w:tr>
      <w:tr w:rsidR="00BD6BA6" w:rsidRPr="00FA2508" w:rsidTr="00BD6BA6">
        <w:trPr>
          <w:trHeight w:val="971"/>
        </w:trPr>
        <w:tc>
          <w:tcPr>
            <w:tcW w:w="536" w:type="dxa"/>
          </w:tcPr>
          <w:p w:rsidR="00BD6BA6" w:rsidRPr="00FA2508" w:rsidRDefault="00BD6BA6" w:rsidP="00740F15">
            <w:pPr>
              <w:pStyle w:val="Akapitzlist"/>
              <w:numPr>
                <w:ilvl w:val="0"/>
                <w:numId w:val="73"/>
              </w:numPr>
              <w:spacing w:before="40" w:after="0" w:line="240" w:lineRule="auto"/>
              <w:ind w:left="0" w:firstLine="0"/>
              <w:rPr>
                <w:rFonts w:cs="Arial"/>
              </w:rPr>
            </w:pPr>
          </w:p>
        </w:tc>
        <w:tc>
          <w:tcPr>
            <w:tcW w:w="2833" w:type="dxa"/>
            <w:shd w:val="clear" w:color="auto" w:fill="auto"/>
          </w:tcPr>
          <w:p w:rsidR="00BD6BA6" w:rsidRPr="00FA2508" w:rsidRDefault="00BD6BA6" w:rsidP="00740F15">
            <w:pPr>
              <w:spacing w:after="0"/>
              <w:rPr>
                <w:rFonts w:ascii="Myriad Pro" w:eastAsia="MyriadPro-Regular" w:hAnsi="Myriad Pro" w:cs="Arial"/>
                <w:sz w:val="20"/>
              </w:rPr>
            </w:pPr>
            <w:r w:rsidRPr="00FA2508">
              <w:rPr>
                <w:rFonts w:ascii="Myriad Pro" w:eastAsia="MyriadPro-Regular" w:hAnsi="Myriad Pro" w:cs="Arial"/>
                <w:sz w:val="20"/>
              </w:rPr>
              <w:t>Zaplecze realizacji projektu</w:t>
            </w:r>
          </w:p>
        </w:tc>
        <w:tc>
          <w:tcPr>
            <w:tcW w:w="6095" w:type="dxa"/>
            <w:shd w:val="clear" w:color="auto" w:fill="auto"/>
          </w:tcPr>
          <w:p w:rsidR="00BD6BA6" w:rsidRPr="00FA2508" w:rsidRDefault="00BD6BA6" w:rsidP="00740F15">
            <w:pPr>
              <w:autoSpaceDE w:val="0"/>
              <w:autoSpaceDN w:val="0"/>
              <w:adjustRightInd w:val="0"/>
              <w:spacing w:after="0"/>
              <w:contextualSpacing/>
              <w:jc w:val="both"/>
              <w:rPr>
                <w:rFonts w:ascii="Myriad Pro" w:eastAsia="MyriadPro-Regular" w:hAnsi="Myriad Pro" w:cs="Arial"/>
                <w:b/>
                <w:sz w:val="20"/>
              </w:rPr>
            </w:pPr>
            <w:r w:rsidRPr="00FA2508">
              <w:rPr>
                <w:rFonts w:ascii="Myriad Pro" w:eastAsia="MyriadPro-Regular" w:hAnsi="Myriad Pro" w:cs="Arial"/>
                <w:b/>
                <w:sz w:val="20"/>
              </w:rPr>
              <w:t>W przypadku samodzielnej realizacji projektu:</w:t>
            </w:r>
          </w:p>
          <w:p w:rsidR="00BD6BA6" w:rsidRPr="00FA2508" w:rsidRDefault="00BD6BA6" w:rsidP="00740F15">
            <w:pPr>
              <w:autoSpaceDE w:val="0"/>
              <w:autoSpaceDN w:val="0"/>
              <w:adjustRightInd w:val="0"/>
              <w:spacing w:after="0"/>
              <w:contextualSpacing/>
              <w:jc w:val="both"/>
              <w:rPr>
                <w:rFonts w:ascii="Myriad Pro" w:eastAsia="MyriadPro-Regular" w:hAnsi="Myriad Pro" w:cs="Arial"/>
                <w:sz w:val="20"/>
              </w:rPr>
            </w:pPr>
            <w:r w:rsidRPr="00FA2508">
              <w:rPr>
                <w:rFonts w:ascii="Myriad Pro" w:eastAsia="MyriadPro-Regular" w:hAnsi="Myriad Pro" w:cs="Arial"/>
                <w:sz w:val="20"/>
              </w:rPr>
              <w:t xml:space="preserve">Ocena potencjału organizacyjnego wnioskodawcy: maksymalnie </w:t>
            </w:r>
            <w:r w:rsidRPr="00FA2508">
              <w:rPr>
                <w:rFonts w:ascii="Myriad Pro" w:eastAsia="MyriadPro-Regular" w:hAnsi="Myriad Pro" w:cs="Arial"/>
                <w:b/>
                <w:sz w:val="20"/>
              </w:rPr>
              <w:t>10 pkt</w:t>
            </w:r>
            <w:r w:rsidRPr="00FA2508">
              <w:rPr>
                <w:rFonts w:ascii="Myriad Pro" w:eastAsia="MyriadPro-Regular" w:hAnsi="Myriad Pro" w:cs="Arial"/>
                <w:sz w:val="20"/>
              </w:rPr>
              <w:t>, w tym:</w:t>
            </w:r>
          </w:p>
          <w:p w:rsidR="00BD6BA6" w:rsidRPr="00FA2508" w:rsidRDefault="00BD6BA6" w:rsidP="00740F15">
            <w:pPr>
              <w:pStyle w:val="Akapitzlist"/>
              <w:numPr>
                <w:ilvl w:val="0"/>
                <w:numId w:val="36"/>
              </w:numPr>
              <w:autoSpaceDE w:val="0"/>
              <w:autoSpaceDN w:val="0"/>
              <w:adjustRightInd w:val="0"/>
              <w:spacing w:after="0"/>
              <w:ind w:left="317" w:hanging="283"/>
              <w:jc w:val="both"/>
              <w:rPr>
                <w:rFonts w:eastAsia="MyriadPro-Regular" w:cs="Arial"/>
                <w:b/>
              </w:rPr>
            </w:pPr>
            <w:r w:rsidRPr="00FA2508">
              <w:rPr>
                <w:rFonts w:eastAsia="MyriadPro-Regular" w:cs="Arial"/>
              </w:rPr>
              <w:t xml:space="preserve">opis sposobu zarządzania projektem oraz realizacja wsparcia w oparciu o własne zasoby: maksymalnie </w:t>
            </w:r>
            <w:r w:rsidRPr="00FA2508">
              <w:rPr>
                <w:rFonts w:eastAsia="MyriadPro-Regular" w:cs="Arial"/>
                <w:b/>
              </w:rPr>
              <w:t>4 pkt</w:t>
            </w:r>
          </w:p>
          <w:p w:rsidR="00BD6BA6" w:rsidRPr="00FA2508" w:rsidRDefault="00BD6BA6" w:rsidP="00740F15">
            <w:pPr>
              <w:pStyle w:val="Akapitzlist"/>
              <w:numPr>
                <w:ilvl w:val="0"/>
                <w:numId w:val="36"/>
              </w:numPr>
              <w:autoSpaceDE w:val="0"/>
              <w:autoSpaceDN w:val="0"/>
              <w:adjustRightInd w:val="0"/>
              <w:spacing w:after="0"/>
              <w:ind w:left="317" w:hanging="283"/>
              <w:jc w:val="both"/>
              <w:rPr>
                <w:rFonts w:eastAsia="MyriadPro-Regular" w:cs="Arial"/>
                <w:b/>
              </w:rPr>
            </w:pPr>
            <w:r w:rsidRPr="00FA2508">
              <w:rPr>
                <w:rFonts w:eastAsia="MyriadPro-Regular" w:cs="Arial"/>
              </w:rPr>
              <w:t xml:space="preserve">potencjał kadrowy zaangażowany do obsługi projektu jak </w:t>
            </w:r>
            <w:r w:rsidRPr="00FA2508">
              <w:rPr>
                <w:rFonts w:eastAsia="MyriadPro-Regular" w:cs="Arial"/>
              </w:rPr>
              <w:br/>
            </w:r>
            <w:r w:rsidRPr="00FA2508">
              <w:rPr>
                <w:rFonts w:eastAsia="MyriadPro-Regular" w:cs="Arial"/>
              </w:rPr>
              <w:lastRenderedPageBreak/>
              <w:t xml:space="preserve">i realizacji przedsięwzięć merytorycznych: maksymalnie </w:t>
            </w:r>
            <w:r w:rsidRPr="00FA2508">
              <w:rPr>
                <w:rFonts w:eastAsia="MyriadPro-Regular" w:cs="Arial"/>
                <w:b/>
              </w:rPr>
              <w:t>4 pkt;</w:t>
            </w:r>
          </w:p>
          <w:p w:rsidR="00BD6BA6" w:rsidRPr="00FA2508" w:rsidRDefault="00BD6BA6" w:rsidP="00740F15">
            <w:pPr>
              <w:pStyle w:val="Akapitzlist"/>
              <w:numPr>
                <w:ilvl w:val="0"/>
                <w:numId w:val="36"/>
              </w:numPr>
              <w:autoSpaceDE w:val="0"/>
              <w:autoSpaceDN w:val="0"/>
              <w:adjustRightInd w:val="0"/>
              <w:spacing w:after="0"/>
              <w:ind w:left="317" w:hanging="283"/>
              <w:jc w:val="both"/>
              <w:rPr>
                <w:rFonts w:eastAsia="MyriadPro-Regular" w:cs="Arial"/>
                <w:b/>
              </w:rPr>
            </w:pPr>
            <w:r w:rsidRPr="00FA2508">
              <w:rPr>
                <w:rFonts w:eastAsia="MyriadPro-Regular" w:cs="Arial"/>
              </w:rPr>
              <w:t xml:space="preserve">potencjał techniczny zaangażowany w realizację projektu: maksymalnie </w:t>
            </w:r>
            <w:r w:rsidRPr="00FA2508">
              <w:rPr>
                <w:rFonts w:eastAsia="MyriadPro-Regular" w:cs="Arial"/>
                <w:b/>
              </w:rPr>
              <w:t>2 pkt.</w:t>
            </w:r>
          </w:p>
          <w:p w:rsidR="00BD6BA6" w:rsidRPr="00FA2508" w:rsidRDefault="00BD6BA6" w:rsidP="00740F15">
            <w:pPr>
              <w:autoSpaceDE w:val="0"/>
              <w:autoSpaceDN w:val="0"/>
              <w:adjustRightInd w:val="0"/>
              <w:spacing w:after="0"/>
              <w:contextualSpacing/>
              <w:jc w:val="both"/>
              <w:rPr>
                <w:rFonts w:ascii="Myriad Pro" w:eastAsia="MyriadPro-Regular" w:hAnsi="Myriad Pro" w:cs="Arial"/>
                <w:b/>
                <w:sz w:val="20"/>
              </w:rPr>
            </w:pPr>
            <w:r w:rsidRPr="00FA2508">
              <w:rPr>
                <w:rFonts w:ascii="Myriad Pro" w:eastAsia="MyriadPro-Regular" w:hAnsi="Myriad Pro" w:cs="Arial"/>
                <w:b/>
                <w:sz w:val="20"/>
              </w:rPr>
              <w:t>W przypadku realizacji projektu w partnerstwie:</w:t>
            </w:r>
          </w:p>
          <w:p w:rsidR="00BD6BA6" w:rsidRPr="00FA2508" w:rsidRDefault="00BD6BA6" w:rsidP="00740F15">
            <w:pPr>
              <w:autoSpaceDE w:val="0"/>
              <w:autoSpaceDN w:val="0"/>
              <w:adjustRightInd w:val="0"/>
              <w:spacing w:after="0"/>
              <w:contextualSpacing/>
              <w:jc w:val="both"/>
              <w:rPr>
                <w:rFonts w:ascii="Myriad Pro" w:eastAsia="MyriadPro-Regular" w:hAnsi="Myriad Pro" w:cs="Arial"/>
                <w:sz w:val="20"/>
              </w:rPr>
            </w:pPr>
            <w:r w:rsidRPr="00FA2508">
              <w:rPr>
                <w:rFonts w:ascii="Myriad Pro" w:eastAsia="MyriadPro-Regular" w:hAnsi="Myriad Pro" w:cs="Arial"/>
                <w:sz w:val="20"/>
              </w:rPr>
              <w:t xml:space="preserve">Ocena potencjału organizacyjnego wnioskodawcy i partnera/ów: maksymalnie </w:t>
            </w:r>
            <w:r w:rsidRPr="00FA2508">
              <w:rPr>
                <w:rFonts w:ascii="Myriad Pro" w:eastAsia="MyriadPro-Regular" w:hAnsi="Myriad Pro" w:cs="Arial"/>
                <w:b/>
                <w:sz w:val="20"/>
              </w:rPr>
              <w:t>5 pkt</w:t>
            </w:r>
            <w:r w:rsidRPr="00FA2508">
              <w:rPr>
                <w:rFonts w:ascii="Myriad Pro" w:eastAsia="MyriadPro-Regular" w:hAnsi="Myriad Pro" w:cs="Arial"/>
                <w:sz w:val="20"/>
              </w:rPr>
              <w:t>, w tym:</w:t>
            </w:r>
          </w:p>
          <w:p w:rsidR="00BD6BA6" w:rsidRPr="00FA2508" w:rsidRDefault="00BD6BA6" w:rsidP="00740F15">
            <w:pPr>
              <w:pStyle w:val="Akapitzlist"/>
              <w:numPr>
                <w:ilvl w:val="0"/>
                <w:numId w:val="36"/>
              </w:numPr>
              <w:autoSpaceDE w:val="0"/>
              <w:autoSpaceDN w:val="0"/>
              <w:adjustRightInd w:val="0"/>
              <w:spacing w:after="0"/>
              <w:ind w:left="317" w:hanging="283"/>
              <w:jc w:val="both"/>
              <w:rPr>
                <w:rFonts w:eastAsia="MyriadPro-Regular" w:cs="Arial"/>
                <w:b/>
              </w:rPr>
            </w:pPr>
            <w:r w:rsidRPr="00FA2508">
              <w:rPr>
                <w:rFonts w:eastAsia="MyriadPro-Regular" w:cs="Arial"/>
              </w:rPr>
              <w:t xml:space="preserve">opis sposobu zarządzania projektem oraz realizacja wsparcia w oparciu o własne zasoby: maksymalnie </w:t>
            </w:r>
            <w:r w:rsidRPr="00FA2508">
              <w:rPr>
                <w:rFonts w:eastAsia="MyriadPro-Regular" w:cs="Arial"/>
                <w:b/>
              </w:rPr>
              <w:t>2 pkt</w:t>
            </w:r>
          </w:p>
          <w:p w:rsidR="00BD6BA6" w:rsidRPr="00FA2508" w:rsidRDefault="00BD6BA6" w:rsidP="00740F15">
            <w:pPr>
              <w:pStyle w:val="Akapitzlist"/>
              <w:numPr>
                <w:ilvl w:val="0"/>
                <w:numId w:val="36"/>
              </w:numPr>
              <w:autoSpaceDE w:val="0"/>
              <w:autoSpaceDN w:val="0"/>
              <w:adjustRightInd w:val="0"/>
              <w:spacing w:after="0"/>
              <w:ind w:left="317" w:hanging="283"/>
              <w:jc w:val="both"/>
              <w:rPr>
                <w:rFonts w:eastAsia="MyriadPro-Regular" w:cs="Arial"/>
                <w:b/>
              </w:rPr>
            </w:pPr>
            <w:r w:rsidRPr="00FA2508">
              <w:rPr>
                <w:rFonts w:eastAsia="MyriadPro-Regular" w:cs="Arial"/>
              </w:rPr>
              <w:t xml:space="preserve">potencjał kadrowy zaangażowany do obsługi projektu jak </w:t>
            </w:r>
            <w:r w:rsidRPr="00FA2508">
              <w:rPr>
                <w:rFonts w:eastAsia="MyriadPro-Regular" w:cs="Arial"/>
              </w:rPr>
              <w:br/>
              <w:t xml:space="preserve">i realizacji przedsięwzięć merytorycznych: maksymalnie </w:t>
            </w:r>
            <w:r w:rsidRPr="00FA2508">
              <w:rPr>
                <w:rFonts w:eastAsia="MyriadPro-Regular" w:cs="Arial"/>
                <w:b/>
              </w:rPr>
              <w:t>2 pkt;</w:t>
            </w:r>
          </w:p>
          <w:p w:rsidR="00BD6BA6" w:rsidRPr="00FA2508" w:rsidRDefault="00BD6BA6" w:rsidP="00740F15">
            <w:pPr>
              <w:pStyle w:val="Akapitzlist"/>
              <w:numPr>
                <w:ilvl w:val="0"/>
                <w:numId w:val="36"/>
              </w:numPr>
              <w:autoSpaceDE w:val="0"/>
              <w:autoSpaceDN w:val="0"/>
              <w:adjustRightInd w:val="0"/>
              <w:spacing w:after="0"/>
              <w:ind w:left="317" w:hanging="283"/>
              <w:jc w:val="both"/>
              <w:rPr>
                <w:rFonts w:eastAsia="MyriadPro-Regular" w:cs="Arial"/>
                <w:b/>
              </w:rPr>
            </w:pPr>
            <w:r w:rsidRPr="00FA2508">
              <w:rPr>
                <w:rFonts w:eastAsia="MyriadPro-Regular" w:cs="Arial"/>
              </w:rPr>
              <w:t xml:space="preserve">potencjał techniczny zaangażowany w realizację projektu: maksymalnie </w:t>
            </w:r>
            <w:r w:rsidRPr="00FA2508">
              <w:rPr>
                <w:rFonts w:eastAsia="MyriadPro-Regular" w:cs="Arial"/>
                <w:b/>
              </w:rPr>
              <w:t>1 pkt.</w:t>
            </w:r>
          </w:p>
          <w:p w:rsidR="00BD6BA6" w:rsidRPr="00FA2508" w:rsidRDefault="00BD6BA6" w:rsidP="00740F15">
            <w:pPr>
              <w:autoSpaceDE w:val="0"/>
              <w:autoSpaceDN w:val="0"/>
              <w:adjustRightInd w:val="0"/>
              <w:spacing w:after="0"/>
              <w:contextualSpacing/>
              <w:jc w:val="both"/>
              <w:rPr>
                <w:rFonts w:ascii="Myriad Pro" w:eastAsia="MyriadPro-Regular" w:hAnsi="Myriad Pro" w:cs="Arial"/>
                <w:sz w:val="20"/>
              </w:rPr>
            </w:pPr>
            <w:r w:rsidRPr="00FA2508">
              <w:rPr>
                <w:rFonts w:ascii="Myriad Pro" w:eastAsia="MyriadPro-Regular" w:hAnsi="Myriad Pro" w:cs="Arial"/>
                <w:sz w:val="20"/>
              </w:rPr>
              <w:t xml:space="preserve">Ocena zasadności partnerstwa zawiązanego w celu wspólnej realizacji projektu, w tym sposób podziału realizacji zadań: maksymalnie </w:t>
            </w:r>
            <w:r w:rsidRPr="00FA2508">
              <w:rPr>
                <w:rFonts w:ascii="Myriad Pro" w:eastAsia="MyriadPro-Regular" w:hAnsi="Myriad Pro" w:cs="Arial"/>
                <w:b/>
                <w:sz w:val="20"/>
              </w:rPr>
              <w:t>5  pkt</w:t>
            </w:r>
          </w:p>
        </w:tc>
        <w:tc>
          <w:tcPr>
            <w:tcW w:w="4756" w:type="dxa"/>
            <w:shd w:val="clear" w:color="auto" w:fill="auto"/>
          </w:tcPr>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lastRenderedPageBreak/>
              <w:t xml:space="preserve">Ocena spełniania kryterium dokonywana jest </w:t>
            </w:r>
            <w:r w:rsidRPr="00FA2508">
              <w:rPr>
                <w:rFonts w:ascii="Myriad Pro" w:eastAsia="MyriadPro-Regular" w:hAnsi="Myriad Pro" w:cs="Arial"/>
                <w:sz w:val="20"/>
              </w:rPr>
              <w:br/>
              <w:t>w ramach skali punktowej.</w:t>
            </w:r>
          </w:p>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Skala punktów: 0- 10</w:t>
            </w:r>
          </w:p>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Kryterium zostanie spełnione, jeżeli podczas jego oceny zostanie przyznane minimum 6 punktów.</w:t>
            </w:r>
          </w:p>
        </w:tc>
      </w:tr>
    </w:tbl>
    <w:p w:rsidR="00BD6BA6" w:rsidRPr="00BF1025" w:rsidRDefault="00BD6BA6" w:rsidP="00BD6BA6">
      <w:pPr>
        <w:spacing w:after="0"/>
        <w:rPr>
          <w:rFonts w:ascii="Myriad Pro" w:hAnsi="Myriad Pro"/>
          <w:b/>
          <w:sz w:val="20"/>
        </w:rPr>
      </w:pPr>
    </w:p>
    <w:tbl>
      <w:tblPr>
        <w:tblStyle w:val="Tabela-Siatka"/>
        <w:tblW w:w="14175" w:type="dxa"/>
        <w:jc w:val="center"/>
        <w:tblLayout w:type="fixed"/>
        <w:tblLook w:val="04A0" w:firstRow="1" w:lastRow="0" w:firstColumn="1" w:lastColumn="0" w:noHBand="0" w:noVBand="1"/>
      </w:tblPr>
      <w:tblGrid>
        <w:gridCol w:w="536"/>
        <w:gridCol w:w="2824"/>
        <w:gridCol w:w="4803"/>
        <w:gridCol w:w="6012"/>
      </w:tblGrid>
      <w:tr w:rsidR="00BD6BA6" w:rsidRPr="00FA2508" w:rsidTr="00BD6BA6">
        <w:trPr>
          <w:jc w:val="center"/>
        </w:trPr>
        <w:tc>
          <w:tcPr>
            <w:tcW w:w="14175" w:type="dxa"/>
            <w:gridSpan w:val="4"/>
            <w:shd w:val="clear" w:color="auto" w:fill="D9D9D9" w:themeFill="background1" w:themeFillShade="D9"/>
            <w:vAlign w:val="center"/>
          </w:tcPr>
          <w:p w:rsidR="00BD6BA6" w:rsidRPr="00FA2508" w:rsidRDefault="00BD6BA6" w:rsidP="00BD6BA6">
            <w:pPr>
              <w:spacing w:before="40" w:after="40" w:line="276" w:lineRule="auto"/>
              <w:jc w:val="center"/>
              <w:rPr>
                <w:rFonts w:ascii="Myriad Pro" w:hAnsi="Myriad Pro" w:cs="Arial"/>
                <w:b/>
                <w:sz w:val="20"/>
              </w:rPr>
            </w:pPr>
            <w:r w:rsidRPr="00FA2508">
              <w:rPr>
                <w:rFonts w:ascii="Myriad Pro" w:hAnsi="Myriad Pro" w:cs="Arial"/>
                <w:b/>
                <w:sz w:val="20"/>
              </w:rPr>
              <w:t>Kryteria administracyjności</w:t>
            </w:r>
          </w:p>
        </w:tc>
      </w:tr>
      <w:tr w:rsidR="00BD6BA6" w:rsidRPr="00FA2508" w:rsidTr="00BD6BA6">
        <w:trPr>
          <w:jc w:val="center"/>
        </w:trPr>
        <w:tc>
          <w:tcPr>
            <w:tcW w:w="536" w:type="dxa"/>
          </w:tcPr>
          <w:p w:rsidR="00BD6BA6" w:rsidRPr="00FA2508" w:rsidRDefault="00BD6BA6" w:rsidP="00BD6BA6">
            <w:pPr>
              <w:spacing w:before="40" w:after="40" w:line="276" w:lineRule="auto"/>
              <w:ind w:left="-22"/>
              <w:rPr>
                <w:rFonts w:ascii="Myriad Pro" w:hAnsi="Myriad Pro" w:cs="Arial"/>
                <w:sz w:val="20"/>
              </w:rPr>
            </w:pPr>
            <w:r w:rsidRPr="00FA2508">
              <w:rPr>
                <w:rFonts w:ascii="Myriad Pro" w:hAnsi="Myriad Pro" w:cs="Arial"/>
                <w:sz w:val="20"/>
              </w:rPr>
              <w:t>L.p.</w:t>
            </w:r>
          </w:p>
        </w:tc>
        <w:tc>
          <w:tcPr>
            <w:tcW w:w="2824" w:type="dxa"/>
            <w:vAlign w:val="center"/>
          </w:tcPr>
          <w:p w:rsidR="00BD6BA6" w:rsidRPr="00FA2508" w:rsidRDefault="00BD6BA6" w:rsidP="00BD6BA6">
            <w:pPr>
              <w:spacing w:before="40" w:after="40" w:line="276" w:lineRule="auto"/>
              <w:jc w:val="center"/>
              <w:rPr>
                <w:rFonts w:ascii="Myriad Pro" w:hAnsi="Myriad Pro" w:cs="Arial"/>
                <w:sz w:val="20"/>
              </w:rPr>
            </w:pPr>
            <w:r w:rsidRPr="00FA2508">
              <w:rPr>
                <w:rFonts w:ascii="Myriad Pro" w:hAnsi="Myriad Pro" w:cs="Arial"/>
                <w:sz w:val="20"/>
              </w:rPr>
              <w:t>Nazwa kryterium</w:t>
            </w:r>
          </w:p>
        </w:tc>
        <w:tc>
          <w:tcPr>
            <w:tcW w:w="4803" w:type="dxa"/>
            <w:vAlign w:val="center"/>
          </w:tcPr>
          <w:p w:rsidR="00BD6BA6" w:rsidRPr="00FA2508" w:rsidRDefault="00BD6BA6" w:rsidP="00BD6BA6">
            <w:pPr>
              <w:spacing w:before="40" w:after="40" w:line="276" w:lineRule="auto"/>
              <w:jc w:val="center"/>
              <w:rPr>
                <w:rFonts w:ascii="Myriad Pro" w:hAnsi="Myriad Pro" w:cs="Arial"/>
                <w:sz w:val="20"/>
              </w:rPr>
            </w:pPr>
            <w:r w:rsidRPr="00FA2508">
              <w:rPr>
                <w:rFonts w:ascii="Myriad Pro" w:hAnsi="Myriad Pro" w:cs="Arial"/>
                <w:sz w:val="20"/>
              </w:rPr>
              <w:t>Definicja kryterium</w:t>
            </w:r>
          </w:p>
        </w:tc>
        <w:tc>
          <w:tcPr>
            <w:tcW w:w="6012" w:type="dxa"/>
            <w:vAlign w:val="center"/>
          </w:tcPr>
          <w:p w:rsidR="00BD6BA6" w:rsidRPr="00FA2508" w:rsidRDefault="00BD6BA6" w:rsidP="00BD6BA6">
            <w:pPr>
              <w:spacing w:before="40" w:after="40" w:line="276" w:lineRule="auto"/>
              <w:jc w:val="center"/>
              <w:rPr>
                <w:rFonts w:ascii="Myriad Pro" w:hAnsi="Myriad Pro" w:cs="Arial"/>
                <w:sz w:val="20"/>
              </w:rPr>
            </w:pPr>
            <w:r w:rsidRPr="00FA2508">
              <w:rPr>
                <w:rFonts w:ascii="Myriad Pro" w:hAnsi="Myriad Pro" w:cs="Arial"/>
                <w:sz w:val="20"/>
              </w:rPr>
              <w:t>Opis znaczenia kryterium</w:t>
            </w:r>
          </w:p>
        </w:tc>
      </w:tr>
      <w:tr w:rsidR="00BD6BA6" w:rsidRPr="00FA2508" w:rsidTr="00BD6BA6">
        <w:trPr>
          <w:jc w:val="center"/>
        </w:trPr>
        <w:tc>
          <w:tcPr>
            <w:tcW w:w="536" w:type="dxa"/>
          </w:tcPr>
          <w:p w:rsidR="00BD6BA6" w:rsidRPr="00FA2508" w:rsidRDefault="00BD6BA6" w:rsidP="00BD6BA6">
            <w:pPr>
              <w:spacing w:before="40" w:after="40" w:line="276" w:lineRule="auto"/>
              <w:jc w:val="center"/>
              <w:rPr>
                <w:rFonts w:ascii="Myriad Pro" w:hAnsi="Myriad Pro" w:cs="Arial"/>
                <w:sz w:val="20"/>
              </w:rPr>
            </w:pPr>
            <w:r w:rsidRPr="00FA2508">
              <w:rPr>
                <w:rFonts w:ascii="Myriad Pro" w:hAnsi="Myriad Pro" w:cs="Arial"/>
                <w:sz w:val="20"/>
              </w:rPr>
              <w:t>1</w:t>
            </w:r>
          </w:p>
        </w:tc>
        <w:tc>
          <w:tcPr>
            <w:tcW w:w="2824" w:type="dxa"/>
            <w:vAlign w:val="center"/>
          </w:tcPr>
          <w:p w:rsidR="00BD6BA6" w:rsidRPr="00FA2508" w:rsidRDefault="00BD6BA6" w:rsidP="00BD6BA6">
            <w:pPr>
              <w:spacing w:before="40" w:after="40" w:line="276" w:lineRule="auto"/>
              <w:jc w:val="center"/>
              <w:rPr>
                <w:rFonts w:ascii="Myriad Pro" w:hAnsi="Myriad Pro" w:cs="Arial"/>
                <w:sz w:val="20"/>
              </w:rPr>
            </w:pPr>
            <w:r w:rsidRPr="00FA2508">
              <w:rPr>
                <w:rFonts w:ascii="Myriad Pro" w:hAnsi="Myriad Pro" w:cs="Arial"/>
                <w:sz w:val="20"/>
              </w:rPr>
              <w:t>2</w:t>
            </w:r>
          </w:p>
        </w:tc>
        <w:tc>
          <w:tcPr>
            <w:tcW w:w="4803" w:type="dxa"/>
            <w:vAlign w:val="center"/>
          </w:tcPr>
          <w:p w:rsidR="00BD6BA6" w:rsidRPr="00FA2508" w:rsidRDefault="00BD6BA6" w:rsidP="00BD6BA6">
            <w:pPr>
              <w:spacing w:before="40" w:after="40" w:line="276" w:lineRule="auto"/>
              <w:jc w:val="center"/>
              <w:rPr>
                <w:rFonts w:ascii="Myriad Pro" w:hAnsi="Myriad Pro" w:cs="Arial"/>
                <w:sz w:val="20"/>
              </w:rPr>
            </w:pPr>
            <w:r w:rsidRPr="00FA2508">
              <w:rPr>
                <w:rFonts w:ascii="Myriad Pro" w:hAnsi="Myriad Pro" w:cs="Arial"/>
                <w:sz w:val="20"/>
              </w:rPr>
              <w:t>3</w:t>
            </w:r>
          </w:p>
        </w:tc>
        <w:tc>
          <w:tcPr>
            <w:tcW w:w="6012" w:type="dxa"/>
            <w:vAlign w:val="center"/>
          </w:tcPr>
          <w:p w:rsidR="00BD6BA6" w:rsidRPr="00FA2508" w:rsidRDefault="00BD6BA6" w:rsidP="00BD6BA6">
            <w:pPr>
              <w:spacing w:before="40" w:after="40" w:line="276" w:lineRule="auto"/>
              <w:jc w:val="center"/>
              <w:rPr>
                <w:rFonts w:ascii="Myriad Pro" w:hAnsi="Myriad Pro" w:cs="Arial"/>
                <w:sz w:val="20"/>
              </w:rPr>
            </w:pPr>
            <w:r w:rsidRPr="00FA2508">
              <w:rPr>
                <w:rFonts w:ascii="Myriad Pro" w:hAnsi="Myriad Pro" w:cs="Arial"/>
                <w:sz w:val="20"/>
              </w:rPr>
              <w:t>4</w:t>
            </w:r>
          </w:p>
        </w:tc>
      </w:tr>
      <w:tr w:rsidR="00BD6BA6" w:rsidRPr="00FA2508" w:rsidTr="00BD6BA6">
        <w:trPr>
          <w:jc w:val="center"/>
        </w:trPr>
        <w:tc>
          <w:tcPr>
            <w:tcW w:w="536" w:type="dxa"/>
          </w:tcPr>
          <w:p w:rsidR="00BD6BA6" w:rsidRPr="00FA2508" w:rsidRDefault="00BD6BA6" w:rsidP="00912095">
            <w:pPr>
              <w:pStyle w:val="Akapitzlist"/>
              <w:numPr>
                <w:ilvl w:val="0"/>
                <w:numId w:val="74"/>
              </w:numPr>
              <w:spacing w:before="40" w:after="40" w:line="276" w:lineRule="auto"/>
              <w:ind w:left="357" w:hanging="357"/>
              <w:contextualSpacing w:val="0"/>
              <w:rPr>
                <w:rFonts w:cs="Arial"/>
              </w:rPr>
            </w:pPr>
          </w:p>
        </w:tc>
        <w:tc>
          <w:tcPr>
            <w:tcW w:w="2824" w:type="dxa"/>
          </w:tcPr>
          <w:p w:rsidR="00BD6BA6" w:rsidRPr="00FA2508" w:rsidRDefault="00BD6BA6" w:rsidP="00BD6BA6">
            <w:pPr>
              <w:spacing w:before="40" w:after="40" w:line="276" w:lineRule="auto"/>
              <w:rPr>
                <w:rFonts w:ascii="Myriad Pro" w:hAnsi="Myriad Pro" w:cs="Arial"/>
                <w:sz w:val="20"/>
              </w:rPr>
            </w:pPr>
            <w:r w:rsidRPr="00FA2508">
              <w:rPr>
                <w:rFonts w:ascii="Myriad Pro" w:hAnsi="Myriad Pro" w:cs="Arial"/>
                <w:sz w:val="20"/>
              </w:rPr>
              <w:t>Intensywność wsparcia</w:t>
            </w:r>
          </w:p>
        </w:tc>
        <w:tc>
          <w:tcPr>
            <w:tcW w:w="4803" w:type="dxa"/>
          </w:tcPr>
          <w:p w:rsidR="00BD6BA6" w:rsidRPr="00FA2508" w:rsidRDefault="00BD6BA6" w:rsidP="00BD6BA6">
            <w:pPr>
              <w:spacing w:before="40" w:after="40" w:line="276" w:lineRule="auto"/>
              <w:jc w:val="both"/>
              <w:rPr>
                <w:rFonts w:ascii="Myriad Pro" w:hAnsi="Myriad Pro" w:cs="Arial"/>
                <w:sz w:val="20"/>
              </w:rPr>
            </w:pPr>
            <w:r w:rsidRPr="00FA2508">
              <w:rPr>
                <w:rFonts w:ascii="Myriad Pro" w:hAnsi="Myriad Pro" w:cs="Arial"/>
                <w:sz w:val="20"/>
              </w:rPr>
              <w:t>Wnioskowana kw</w:t>
            </w:r>
            <w:r>
              <w:rPr>
                <w:rFonts w:ascii="Myriad Pro" w:hAnsi="Myriad Pro" w:cs="Arial"/>
                <w:sz w:val="20"/>
              </w:rPr>
              <w:t xml:space="preserve">ota i poziom wsparcia są zgodne </w:t>
            </w:r>
            <w:r w:rsidRPr="00FA2508">
              <w:rPr>
                <w:rFonts w:ascii="Myriad Pro" w:hAnsi="Myriad Pro" w:cs="Arial"/>
                <w:sz w:val="20"/>
              </w:rPr>
              <w:t xml:space="preserve">z zapisami </w:t>
            </w:r>
            <w:r w:rsidRPr="00FA2508">
              <w:rPr>
                <w:rFonts w:ascii="Myriad Pro" w:hAnsi="Myriad Pro" w:cs="Arial"/>
                <w:i/>
                <w:sz w:val="20"/>
              </w:rPr>
              <w:t>Regulaminu konkursu</w:t>
            </w:r>
            <w:r w:rsidRPr="00FA2508">
              <w:rPr>
                <w:rFonts w:ascii="Myriad Pro" w:hAnsi="Myriad Pro" w:cs="Arial"/>
                <w:sz w:val="20"/>
              </w:rPr>
              <w:t>.</w:t>
            </w:r>
          </w:p>
        </w:tc>
        <w:tc>
          <w:tcPr>
            <w:tcW w:w="6012" w:type="dxa"/>
          </w:tcPr>
          <w:p w:rsidR="00BD6BA6" w:rsidRPr="00FA2508" w:rsidRDefault="00BD6BA6" w:rsidP="00BD6BA6">
            <w:pPr>
              <w:spacing w:before="40" w:after="40" w:line="276" w:lineRule="auto"/>
              <w:jc w:val="both"/>
              <w:rPr>
                <w:rFonts w:ascii="Myriad Pro" w:hAnsi="Myriad Pro" w:cs="Arial"/>
                <w:sz w:val="20"/>
              </w:rPr>
            </w:pPr>
            <w:r w:rsidRPr="00FA2508">
              <w:rPr>
                <w:rFonts w:ascii="Myriad Pro" w:hAnsi="Myriad Pro" w:cs="Arial"/>
                <w:sz w:val="20"/>
              </w:rPr>
              <w:t>Spełnienie kryterium jest konieczne do przyznania dofinansowania.</w:t>
            </w:r>
          </w:p>
          <w:p w:rsidR="00BD6BA6" w:rsidRPr="00FA2508" w:rsidRDefault="00BD6BA6" w:rsidP="00BD6BA6">
            <w:pPr>
              <w:spacing w:before="40" w:after="40" w:line="276" w:lineRule="auto"/>
              <w:jc w:val="both"/>
              <w:rPr>
                <w:rFonts w:ascii="Myriad Pro" w:hAnsi="Myriad Pro" w:cs="Arial"/>
                <w:sz w:val="20"/>
              </w:rPr>
            </w:pPr>
            <w:r w:rsidRPr="00FA2508">
              <w:rPr>
                <w:rFonts w:ascii="Myriad Pro" w:hAnsi="Myriad Pro" w:cs="Arial"/>
                <w:sz w:val="20"/>
              </w:rPr>
              <w:t>Projekty niespełniające kryterium kierowane są do poprawy lub uzupełnienia.</w:t>
            </w:r>
          </w:p>
          <w:p w:rsidR="00BD6BA6" w:rsidRPr="00FA2508" w:rsidRDefault="00BD6BA6" w:rsidP="00BD6BA6">
            <w:pPr>
              <w:spacing w:before="40" w:after="40" w:line="276" w:lineRule="auto"/>
              <w:jc w:val="both"/>
              <w:rPr>
                <w:rFonts w:ascii="Myriad Pro" w:hAnsi="Myriad Pro" w:cs="Arial"/>
                <w:sz w:val="20"/>
              </w:rPr>
            </w:pPr>
            <w:r w:rsidRPr="00FA2508">
              <w:rPr>
                <w:rFonts w:ascii="Myriad Pro" w:hAnsi="Myriad Pro" w:cs="Arial"/>
                <w:sz w:val="20"/>
              </w:rPr>
              <w:t>Ocena spełniania kryterium polega na przypisaniu wartości logicznych „tak”, „nie”.</w:t>
            </w:r>
          </w:p>
        </w:tc>
      </w:tr>
      <w:tr w:rsidR="00BD6BA6" w:rsidRPr="00FA2508" w:rsidTr="00BD6BA6">
        <w:trPr>
          <w:jc w:val="center"/>
        </w:trPr>
        <w:tc>
          <w:tcPr>
            <w:tcW w:w="536" w:type="dxa"/>
          </w:tcPr>
          <w:p w:rsidR="00BD6BA6" w:rsidRPr="00FA2508" w:rsidRDefault="00BD6BA6" w:rsidP="00912095">
            <w:pPr>
              <w:pStyle w:val="Akapitzlist"/>
              <w:numPr>
                <w:ilvl w:val="0"/>
                <w:numId w:val="74"/>
              </w:numPr>
              <w:spacing w:before="40" w:after="40" w:line="276" w:lineRule="auto"/>
              <w:ind w:left="357" w:hanging="357"/>
              <w:contextualSpacing w:val="0"/>
              <w:rPr>
                <w:rFonts w:cs="Arial"/>
              </w:rPr>
            </w:pPr>
          </w:p>
        </w:tc>
        <w:tc>
          <w:tcPr>
            <w:tcW w:w="2824" w:type="dxa"/>
          </w:tcPr>
          <w:p w:rsidR="00BD6BA6" w:rsidRPr="00FA2508" w:rsidRDefault="00BD6BA6" w:rsidP="00BD6BA6">
            <w:pPr>
              <w:spacing w:before="40" w:after="40" w:line="276" w:lineRule="auto"/>
              <w:rPr>
                <w:rFonts w:ascii="Myriad Pro" w:hAnsi="Myriad Pro" w:cs="Arial"/>
                <w:sz w:val="20"/>
              </w:rPr>
            </w:pPr>
            <w:r w:rsidRPr="00FA2508">
              <w:rPr>
                <w:rFonts w:ascii="Myriad Pro" w:hAnsi="Myriad Pro" w:cs="Arial"/>
                <w:sz w:val="20"/>
              </w:rPr>
              <w:t>Zgodność z kwalifikowalnością wydatków.</w:t>
            </w:r>
          </w:p>
        </w:tc>
        <w:tc>
          <w:tcPr>
            <w:tcW w:w="4803" w:type="dxa"/>
          </w:tcPr>
          <w:p w:rsidR="00BD6BA6" w:rsidRPr="00FA2508" w:rsidRDefault="00BD6BA6" w:rsidP="00BD6BA6">
            <w:pPr>
              <w:autoSpaceDE w:val="0"/>
              <w:autoSpaceDN w:val="0"/>
              <w:adjustRightInd w:val="0"/>
              <w:jc w:val="both"/>
              <w:rPr>
                <w:rFonts w:ascii="Myriad Pro" w:hAnsi="Myriad Pro" w:cs="MyriadPro-It"/>
                <w:i/>
                <w:sz w:val="20"/>
              </w:rPr>
            </w:pPr>
            <w:r w:rsidRPr="00FA2508">
              <w:rPr>
                <w:rFonts w:ascii="Myriad Pro" w:eastAsia="MyriadPro-Regular" w:hAnsi="Myriad Pro" w:cs="Arial"/>
                <w:sz w:val="20"/>
              </w:rPr>
              <w:t xml:space="preserve">Wydatki w projekcie są zgodne z </w:t>
            </w:r>
            <w:r w:rsidRPr="00FA2508">
              <w:rPr>
                <w:rFonts w:ascii="Myriad Pro" w:eastAsia="MyriadPro-Regular" w:hAnsi="Myriad Pro" w:cs="Arial"/>
                <w:i/>
                <w:sz w:val="20"/>
              </w:rPr>
              <w:t>Wytycznymi w zakresie kwalifikowalności wydatków w ramach Europejskiego Funduszu Rozwoju Regionalnego, Europejskiego Funduszu Społecznego oraz Funduszu Spójności na lata 2014-2020</w:t>
            </w:r>
            <w:r w:rsidRPr="00FA2508">
              <w:rPr>
                <w:rFonts w:ascii="Myriad Pro" w:eastAsia="MyriadPro-Regular" w:hAnsi="Myriad Pro" w:cs="Arial"/>
                <w:sz w:val="20"/>
              </w:rPr>
              <w:t xml:space="preserve"> oraz z</w:t>
            </w:r>
            <w:r w:rsidRPr="00FA2508">
              <w:rPr>
                <w:rFonts w:ascii="Myriad Pro" w:eastAsia="MyriadPro-Regular" w:hAnsi="Myriad Pro" w:cs="Arial"/>
                <w:i/>
                <w:sz w:val="20"/>
              </w:rPr>
              <w:t xml:space="preserve"> </w:t>
            </w:r>
            <w:r w:rsidRPr="00FA2508">
              <w:rPr>
                <w:rFonts w:ascii="Myriad Pro" w:eastAsia="Times New Roman" w:hAnsi="Myriad Pro" w:cs="Arial"/>
                <w:i/>
                <w:sz w:val="20"/>
              </w:rPr>
              <w:t xml:space="preserve">Wytycznymi w zakresie realizacji przedsięwzięć w obszarze włączenia społecznego i zwalczania ubóstwa z wykorzystaniem środków Europejskiego </w:t>
            </w:r>
            <w:r w:rsidRPr="00FA2508">
              <w:rPr>
                <w:rFonts w:ascii="Myriad Pro" w:eastAsia="Times New Roman" w:hAnsi="Myriad Pro" w:cs="Arial"/>
                <w:i/>
                <w:sz w:val="20"/>
              </w:rPr>
              <w:lastRenderedPageBreak/>
              <w:t>Funduszu Społecznego i Europejskiego Funduszu Rozwoju Regionalnego na lata 2014-2020.</w:t>
            </w:r>
          </w:p>
          <w:p w:rsidR="00BD6BA6" w:rsidRPr="00FA2508" w:rsidRDefault="00BD6BA6" w:rsidP="00BD6BA6">
            <w:pPr>
              <w:autoSpaceDE w:val="0"/>
              <w:autoSpaceDN w:val="0"/>
              <w:adjustRightInd w:val="0"/>
              <w:jc w:val="both"/>
              <w:rPr>
                <w:rFonts w:ascii="Myriad Pro" w:eastAsia="MyriadPro-Regular" w:hAnsi="Myriad Pro" w:cs="Arial"/>
                <w:sz w:val="20"/>
              </w:rPr>
            </w:pPr>
            <w:r w:rsidRPr="00FA2508">
              <w:rPr>
                <w:rFonts w:ascii="Myriad Pro" w:eastAsia="MyriadPro-Regular" w:hAnsi="Myriad Pro" w:cs="Arial"/>
                <w:sz w:val="20"/>
              </w:rPr>
              <w:t>Planowane wydatki są uzasadnione, niezbędne, racjonalne i adekwatne do zakresu merytorycznego</w:t>
            </w:r>
            <w:r w:rsidRPr="00FA2508">
              <w:rPr>
                <w:rFonts w:ascii="Myriad Pro" w:eastAsia="MyriadPro-Regular" w:hAnsi="Myriad Pro" w:cs="MyriadPro-Regular"/>
                <w:sz w:val="20"/>
              </w:rPr>
              <w:t xml:space="preserve"> </w:t>
            </w:r>
            <w:r w:rsidRPr="00FA2508">
              <w:rPr>
                <w:rFonts w:ascii="Myriad Pro" w:eastAsia="MyriadPro-Regular" w:hAnsi="Myriad Pro" w:cs="Arial"/>
                <w:sz w:val="20"/>
              </w:rPr>
              <w:t>projek</w:t>
            </w:r>
            <w:r w:rsidR="001F4DC7">
              <w:rPr>
                <w:rFonts w:ascii="Myriad Pro" w:eastAsia="MyriadPro-Regular" w:hAnsi="Myriad Pro" w:cs="Arial"/>
                <w:sz w:val="20"/>
              </w:rPr>
              <w:t xml:space="preserve">tu w tym opisu grupy docelowej </w:t>
            </w:r>
            <w:r w:rsidRPr="00FA2508">
              <w:rPr>
                <w:rFonts w:ascii="Myriad Pro" w:eastAsia="MyriadPro-Regular" w:hAnsi="Myriad Pro" w:cs="Arial"/>
                <w:sz w:val="20"/>
              </w:rPr>
              <w:t>i planowanego wsparcia.</w:t>
            </w:r>
          </w:p>
          <w:p w:rsidR="00BD6BA6" w:rsidRPr="00FA2508" w:rsidRDefault="00BD6BA6" w:rsidP="00BD6BA6">
            <w:pPr>
              <w:autoSpaceDE w:val="0"/>
              <w:autoSpaceDN w:val="0"/>
              <w:adjustRightInd w:val="0"/>
              <w:jc w:val="both"/>
              <w:rPr>
                <w:rFonts w:ascii="Myriad Pro" w:eastAsia="MyriadPro-Regular" w:hAnsi="Myriad Pro" w:cs="Arial"/>
                <w:sz w:val="20"/>
              </w:rPr>
            </w:pPr>
            <w:r w:rsidRPr="00FA2508">
              <w:rPr>
                <w:rFonts w:ascii="Myriad Pro" w:eastAsia="MyriadPro-Regular" w:hAnsi="Myriad Pro" w:cs="Arial"/>
                <w:sz w:val="20"/>
              </w:rPr>
              <w:t xml:space="preserve">Wydatki założone w projekcie są zgodne </w:t>
            </w:r>
            <w:r w:rsidRPr="00FA2508">
              <w:rPr>
                <w:rFonts w:ascii="Myriad Pro" w:eastAsia="MyriadPro-Regular" w:hAnsi="Myriad Pro" w:cs="Arial"/>
                <w:sz w:val="20"/>
              </w:rPr>
              <w:br/>
              <w:t>z</w:t>
            </w:r>
            <w:r w:rsidRPr="00FA2508">
              <w:rPr>
                <w:rFonts w:ascii="Myriad Pro" w:eastAsia="MyriadPro-Regular" w:hAnsi="Myriad Pro" w:cs="MyriadPro-Regular"/>
                <w:sz w:val="20"/>
              </w:rPr>
              <w:t xml:space="preserve"> </w:t>
            </w:r>
            <w:r w:rsidRPr="00FA2508">
              <w:rPr>
                <w:rFonts w:ascii="Myriad Pro" w:eastAsia="MyriadPro-Regular" w:hAnsi="Myriad Pro" w:cs="Arial"/>
                <w:sz w:val="20"/>
              </w:rPr>
              <w:t>katalogiem wydatków,</w:t>
            </w:r>
            <w:r w:rsidRPr="00FA2508">
              <w:rPr>
                <w:rFonts w:ascii="Myriad Pro" w:eastAsia="MyriadPro-Regular" w:hAnsi="Myriad Pro" w:cs="MyriadPro-Regular"/>
                <w:sz w:val="20"/>
              </w:rPr>
              <w:t xml:space="preserve"> </w:t>
            </w:r>
            <w:r w:rsidRPr="00FA2508">
              <w:rPr>
                <w:rFonts w:ascii="Myriad Pro" w:eastAsia="MyriadPro-Regular" w:hAnsi="Myriad Pro" w:cs="Arial"/>
                <w:sz w:val="20"/>
              </w:rPr>
              <w:t>limitami (w tym stawką ryczałtową dla kosztów pośrednich) oraz zasadami kwalifikowalności określonymi w Regulaminie konkursu (jeśli dotyczy).</w:t>
            </w:r>
          </w:p>
          <w:p w:rsidR="00BD6BA6" w:rsidRPr="00FA2508" w:rsidRDefault="00BD6BA6" w:rsidP="00BD6BA6">
            <w:pPr>
              <w:autoSpaceDE w:val="0"/>
              <w:autoSpaceDN w:val="0"/>
              <w:adjustRightInd w:val="0"/>
              <w:jc w:val="both"/>
              <w:rPr>
                <w:rFonts w:ascii="Myriad Pro" w:eastAsia="MyriadPro-Regular" w:hAnsi="Myriad Pro" w:cs="Arial"/>
                <w:sz w:val="20"/>
              </w:rPr>
            </w:pPr>
            <w:r w:rsidRPr="00FA2508">
              <w:rPr>
                <w:rFonts w:ascii="Myriad Pro" w:eastAsia="MyriadPro-Regular" w:hAnsi="Myriad Pro" w:cs="Arial"/>
                <w:sz w:val="20"/>
              </w:rPr>
              <w:t xml:space="preserve">Poziom wydatków w ramach cross </w:t>
            </w:r>
            <w:proofErr w:type="spellStart"/>
            <w:r w:rsidRPr="00FA2508">
              <w:rPr>
                <w:rFonts w:ascii="Myriad Pro" w:eastAsia="MyriadPro-Regular" w:hAnsi="Myriad Pro" w:cs="Arial"/>
                <w:sz w:val="20"/>
              </w:rPr>
              <w:t>financingu</w:t>
            </w:r>
            <w:proofErr w:type="spellEnd"/>
            <w:r w:rsidRPr="00FA2508">
              <w:rPr>
                <w:rFonts w:ascii="Myriad Pro" w:eastAsia="MyriadPro-Regular" w:hAnsi="Myriad Pro" w:cs="Arial"/>
                <w:sz w:val="20"/>
              </w:rPr>
              <w:t xml:space="preserve"> oraz środków trwałych jest zgodny z poziomem tych wydatków wskazanym w Regulaminie konkursu.</w:t>
            </w:r>
          </w:p>
        </w:tc>
        <w:tc>
          <w:tcPr>
            <w:tcW w:w="6012" w:type="dxa"/>
          </w:tcPr>
          <w:p w:rsidR="00BD6BA6" w:rsidRPr="00FA2508" w:rsidRDefault="00BD6BA6" w:rsidP="00BD6BA6">
            <w:pPr>
              <w:spacing w:before="40" w:after="40" w:line="276" w:lineRule="auto"/>
              <w:jc w:val="both"/>
              <w:rPr>
                <w:rFonts w:ascii="Myriad Pro" w:hAnsi="Myriad Pro" w:cs="Arial"/>
                <w:sz w:val="20"/>
              </w:rPr>
            </w:pPr>
            <w:r w:rsidRPr="00FA2508">
              <w:rPr>
                <w:rFonts w:ascii="Myriad Pro" w:hAnsi="Myriad Pro" w:cs="Arial"/>
                <w:sz w:val="20"/>
              </w:rPr>
              <w:lastRenderedPageBreak/>
              <w:t>Spełnienie kryterium jest konieczne do przyznania dofinansowania.</w:t>
            </w:r>
          </w:p>
          <w:p w:rsidR="00BD6BA6" w:rsidRPr="00FA2508" w:rsidRDefault="00BD6BA6" w:rsidP="00BD6BA6">
            <w:pPr>
              <w:spacing w:before="40" w:after="40" w:line="276" w:lineRule="auto"/>
              <w:jc w:val="both"/>
              <w:rPr>
                <w:rFonts w:ascii="Myriad Pro" w:hAnsi="Myriad Pro" w:cs="Arial"/>
                <w:sz w:val="20"/>
              </w:rPr>
            </w:pPr>
            <w:r w:rsidRPr="00FA2508">
              <w:rPr>
                <w:rFonts w:ascii="Myriad Pro" w:hAnsi="Myriad Pro" w:cs="Arial"/>
                <w:sz w:val="20"/>
              </w:rPr>
              <w:t>Projekty niespełniające kryterium kierowane są do poprawy lub uzupełnienia.</w:t>
            </w:r>
          </w:p>
          <w:p w:rsidR="00BD6BA6" w:rsidRPr="00FA2508" w:rsidRDefault="00BD6BA6" w:rsidP="00BD6BA6">
            <w:pPr>
              <w:autoSpaceDE w:val="0"/>
              <w:autoSpaceDN w:val="0"/>
              <w:adjustRightInd w:val="0"/>
              <w:jc w:val="both"/>
              <w:rPr>
                <w:rFonts w:ascii="Myriad Pro" w:eastAsia="MyriadPro-Regular" w:hAnsi="Myriad Pro" w:cs="Arial"/>
                <w:i/>
                <w:sz w:val="20"/>
              </w:rPr>
            </w:pPr>
            <w:r w:rsidRPr="00FA2508">
              <w:rPr>
                <w:rFonts w:ascii="Myriad Pro" w:hAnsi="Myriad Pro" w:cs="Arial"/>
                <w:sz w:val="20"/>
              </w:rPr>
              <w:t xml:space="preserve">Za zgodą IP, na etapie realizacji projektu, dopuszcza się możliwość  odstępstwa od  zapisów Regulaminu konkursu w zakresie spełnienia przedmiotowego kryterium z uwagi na </w:t>
            </w:r>
            <w:r w:rsidRPr="00FA2508">
              <w:rPr>
                <w:rFonts w:ascii="Myriad Pro" w:hAnsi="Myriad Pro" w:cs="Arial"/>
                <w:sz w:val="20"/>
              </w:rPr>
              <w:lastRenderedPageBreak/>
              <w:t xml:space="preserve">zmiany </w:t>
            </w:r>
            <w:r w:rsidRPr="00FA2508">
              <w:rPr>
                <w:rFonts w:ascii="Myriad Pro" w:hAnsi="Myriad Pro" w:cs="Arial"/>
                <w:i/>
                <w:sz w:val="20"/>
              </w:rPr>
              <w:t>SOOP RPO WZ 2014-2020</w:t>
            </w:r>
            <w:r w:rsidRPr="00FA2508">
              <w:rPr>
                <w:rFonts w:ascii="Myriad Pro" w:hAnsi="Myriad Pro" w:cs="Arial"/>
                <w:sz w:val="20"/>
              </w:rPr>
              <w:t xml:space="preserve">, </w:t>
            </w:r>
            <w:r w:rsidR="001F4DC7">
              <w:rPr>
                <w:rFonts w:ascii="Myriad Pro" w:eastAsia="MyriadPro-Regular" w:hAnsi="Myriad Pro" w:cs="Arial"/>
                <w:i/>
                <w:sz w:val="20"/>
              </w:rPr>
              <w:t xml:space="preserve">Wytycznych </w:t>
            </w:r>
            <w:r w:rsidRPr="00FA2508">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sidRPr="00FA2508">
              <w:rPr>
                <w:rFonts w:ascii="Myriad Pro" w:eastAsia="MyriadPro-Regular" w:hAnsi="Myriad Pro" w:cs="Arial"/>
                <w:sz w:val="20"/>
              </w:rPr>
              <w:t xml:space="preserve"> </w:t>
            </w:r>
            <w:r w:rsidRPr="00FA2508">
              <w:rPr>
                <w:rFonts w:ascii="Myriad Pro" w:hAnsi="Myriad Pro" w:cs="Arial"/>
                <w:sz w:val="20"/>
              </w:rPr>
              <w:t xml:space="preserve"> właściwych </w:t>
            </w:r>
            <w:r w:rsidRPr="00FA2508">
              <w:rPr>
                <w:rFonts w:ascii="Myriad Pro" w:eastAsia="MyriadPro-Regular" w:hAnsi="Myriad Pro" w:cs="Arial"/>
                <w:i/>
                <w:sz w:val="20"/>
              </w:rPr>
              <w:t xml:space="preserve">Wytycznych obszarowych, </w:t>
            </w:r>
            <w:r w:rsidRPr="00FA2508">
              <w:rPr>
                <w:rFonts w:ascii="Myriad Pro" w:hAnsi="Myriad Pro" w:cs="Arial"/>
                <w:sz w:val="20"/>
              </w:rPr>
              <w:t xml:space="preserve">mających wpływ na założenia dotyczące kwalifikowalności wydatków.   </w:t>
            </w:r>
          </w:p>
          <w:p w:rsidR="00BD6BA6" w:rsidRPr="00FA2508" w:rsidRDefault="00BD6BA6" w:rsidP="00BD6BA6">
            <w:pPr>
              <w:spacing w:before="40" w:after="40" w:line="276" w:lineRule="auto"/>
              <w:jc w:val="both"/>
              <w:rPr>
                <w:rFonts w:ascii="Myriad Pro" w:hAnsi="Myriad Pro" w:cs="Arial"/>
                <w:sz w:val="20"/>
              </w:rPr>
            </w:pPr>
          </w:p>
          <w:p w:rsidR="00BD6BA6" w:rsidRPr="00FA2508" w:rsidRDefault="00BD6BA6" w:rsidP="00BD6BA6">
            <w:pPr>
              <w:spacing w:before="40" w:after="40" w:line="276" w:lineRule="auto"/>
              <w:jc w:val="both"/>
              <w:rPr>
                <w:rFonts w:ascii="Myriad Pro" w:hAnsi="Myriad Pro" w:cs="Arial"/>
                <w:sz w:val="20"/>
              </w:rPr>
            </w:pPr>
            <w:r w:rsidRPr="00FA2508">
              <w:rPr>
                <w:rFonts w:ascii="Myriad Pro" w:hAnsi="Myriad Pro" w:cs="Arial"/>
                <w:sz w:val="20"/>
              </w:rPr>
              <w:t>Ocena spełniania kryterium polega na przypisaniu wartości logicznych „tak”, „nie”.</w:t>
            </w:r>
          </w:p>
        </w:tc>
      </w:tr>
      <w:tr w:rsidR="00BD6BA6" w:rsidRPr="00FA2508" w:rsidTr="00BD6BA6">
        <w:trPr>
          <w:jc w:val="center"/>
        </w:trPr>
        <w:tc>
          <w:tcPr>
            <w:tcW w:w="536" w:type="dxa"/>
          </w:tcPr>
          <w:p w:rsidR="00BD6BA6" w:rsidRPr="00FA2508" w:rsidRDefault="00BD6BA6" w:rsidP="00912095">
            <w:pPr>
              <w:pStyle w:val="Akapitzlist"/>
              <w:numPr>
                <w:ilvl w:val="0"/>
                <w:numId w:val="74"/>
              </w:numPr>
              <w:spacing w:before="40" w:after="40" w:line="276" w:lineRule="auto"/>
              <w:ind w:left="357" w:hanging="357"/>
              <w:contextualSpacing w:val="0"/>
              <w:rPr>
                <w:rFonts w:cs="Arial"/>
              </w:rPr>
            </w:pPr>
          </w:p>
        </w:tc>
        <w:tc>
          <w:tcPr>
            <w:tcW w:w="2824" w:type="dxa"/>
          </w:tcPr>
          <w:p w:rsidR="00BD6BA6" w:rsidRPr="00FA2508" w:rsidRDefault="00BD6BA6" w:rsidP="00BD6BA6">
            <w:pPr>
              <w:spacing w:before="40" w:after="40" w:line="276" w:lineRule="auto"/>
              <w:rPr>
                <w:rFonts w:ascii="Myriad Pro" w:hAnsi="Myriad Pro" w:cs="Arial"/>
                <w:sz w:val="20"/>
              </w:rPr>
            </w:pPr>
            <w:r w:rsidRPr="00FA2508">
              <w:rPr>
                <w:rFonts w:ascii="Myriad Pro" w:eastAsia="MyriadPro-Regular" w:hAnsi="Myriad Pro" w:cs="Arial"/>
                <w:sz w:val="20"/>
              </w:rPr>
              <w:t>Zgodność z warunkami realizacji wsparcia.</w:t>
            </w:r>
          </w:p>
        </w:tc>
        <w:tc>
          <w:tcPr>
            <w:tcW w:w="4803" w:type="dxa"/>
          </w:tcPr>
          <w:p w:rsidR="00BD6BA6" w:rsidRPr="00FA2508" w:rsidRDefault="00BD6BA6" w:rsidP="00BD6BA6">
            <w:pPr>
              <w:spacing w:before="40" w:after="40" w:line="276" w:lineRule="auto"/>
              <w:jc w:val="both"/>
              <w:rPr>
                <w:rFonts w:ascii="Myriad Pro" w:hAnsi="Myriad Pro" w:cs="Arial"/>
                <w:sz w:val="20"/>
              </w:rPr>
            </w:pPr>
            <w:r w:rsidRPr="00FA2508">
              <w:rPr>
                <w:rFonts w:ascii="Myriad Pro" w:eastAsia="MyriadPro-Regular" w:hAnsi="Myriad Pro" w:cs="Arial"/>
                <w:sz w:val="20"/>
              </w:rPr>
              <w:t>Wnio</w:t>
            </w:r>
            <w:r w:rsidR="001F4DC7">
              <w:rPr>
                <w:rFonts w:ascii="Myriad Pro" w:eastAsia="MyriadPro-Regular" w:hAnsi="Myriad Pro" w:cs="Arial"/>
                <w:sz w:val="20"/>
              </w:rPr>
              <w:t xml:space="preserve">sek został sporządzony zgodnie </w:t>
            </w:r>
            <w:r w:rsidRPr="00FA2508">
              <w:rPr>
                <w:rFonts w:ascii="Myriad Pro" w:eastAsia="MyriadPro-Regular" w:hAnsi="Myriad Pro" w:cs="Arial"/>
                <w:sz w:val="20"/>
              </w:rPr>
              <w:t xml:space="preserve">z uwarunkowaniami realizacji wsparcia określonymi we właściwych wytycznych obszarowych oraz z zasadami realizacji wsparcia wskazanymi przez IOK   w części 5.3 </w:t>
            </w:r>
            <w:r w:rsidRPr="00FA2508">
              <w:rPr>
                <w:rFonts w:ascii="Myriad Pro" w:eastAsia="MyriadPro-Regular" w:hAnsi="Myriad Pro" w:cs="Arial"/>
                <w:i/>
                <w:sz w:val="20"/>
              </w:rPr>
              <w:t xml:space="preserve">Regulaminu konkursu </w:t>
            </w:r>
            <w:r w:rsidRPr="00FA2508">
              <w:rPr>
                <w:rFonts w:ascii="Myriad Pro" w:eastAsia="MyriadPro-Regular" w:hAnsi="Myriad Pro" w:cs="Arial"/>
                <w:sz w:val="20"/>
              </w:rPr>
              <w:t>(np. zasady realizacji danej formy wsparcia).</w:t>
            </w:r>
          </w:p>
        </w:tc>
        <w:tc>
          <w:tcPr>
            <w:tcW w:w="6012" w:type="dxa"/>
          </w:tcPr>
          <w:p w:rsidR="00BD6BA6" w:rsidRPr="00FA2508" w:rsidRDefault="00BD6BA6" w:rsidP="00BD6BA6">
            <w:pPr>
              <w:autoSpaceDE w:val="0"/>
              <w:autoSpaceDN w:val="0"/>
              <w:adjustRightInd w:val="0"/>
              <w:spacing w:line="276" w:lineRule="auto"/>
              <w:jc w:val="both"/>
              <w:rPr>
                <w:rFonts w:ascii="Myriad Pro" w:eastAsia="MyriadPro-Regular" w:hAnsi="Myriad Pro" w:cs="Arial"/>
                <w:sz w:val="20"/>
              </w:rPr>
            </w:pPr>
            <w:r w:rsidRPr="00FA2508">
              <w:rPr>
                <w:rFonts w:ascii="Myriad Pro" w:eastAsia="MyriadPro-Regular" w:hAnsi="Myriad Pro" w:cs="Arial"/>
                <w:sz w:val="20"/>
              </w:rPr>
              <w:t>Spełnienie kryterium jest konieczne do przyznania dofinansowania.</w:t>
            </w:r>
          </w:p>
          <w:p w:rsidR="00BD6BA6" w:rsidRPr="00FA2508" w:rsidRDefault="00BD6BA6" w:rsidP="00BD6BA6">
            <w:pPr>
              <w:autoSpaceDE w:val="0"/>
              <w:autoSpaceDN w:val="0"/>
              <w:adjustRightInd w:val="0"/>
              <w:spacing w:line="276" w:lineRule="auto"/>
              <w:jc w:val="both"/>
              <w:rPr>
                <w:rFonts w:ascii="Myriad Pro" w:eastAsia="MyriadPro-Regular" w:hAnsi="Myriad Pro" w:cs="Arial"/>
                <w:sz w:val="20"/>
              </w:rPr>
            </w:pPr>
            <w:r w:rsidRPr="00FA2508">
              <w:rPr>
                <w:rFonts w:ascii="Myriad Pro" w:eastAsia="MyriadPro-Regular" w:hAnsi="Myriad Pro" w:cs="Arial"/>
                <w:sz w:val="20"/>
              </w:rPr>
              <w:t>Projekty niespełniające kryterium kierowane są do poprawy lub uzupełnienia.</w:t>
            </w:r>
          </w:p>
          <w:p w:rsidR="00BD6BA6" w:rsidRPr="00FA2508" w:rsidRDefault="00BD6BA6" w:rsidP="00BD6BA6">
            <w:pPr>
              <w:autoSpaceDE w:val="0"/>
              <w:autoSpaceDN w:val="0"/>
              <w:adjustRightInd w:val="0"/>
              <w:spacing w:line="276" w:lineRule="auto"/>
              <w:jc w:val="both"/>
              <w:rPr>
                <w:rFonts w:ascii="Myriad Pro" w:eastAsia="MyriadPro-Regular" w:hAnsi="Myriad Pro" w:cs="Arial"/>
                <w:sz w:val="20"/>
              </w:rPr>
            </w:pPr>
            <w:r w:rsidRPr="00FA2508">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FA2508">
              <w:rPr>
                <w:rFonts w:ascii="Myriad Pro" w:hAnsi="Myriad Pro" w:cs="Arial"/>
                <w:i/>
                <w:sz w:val="20"/>
              </w:rPr>
              <w:t>RPO WZ 2014-2020</w:t>
            </w:r>
            <w:r w:rsidRPr="00FA2508">
              <w:rPr>
                <w:rFonts w:ascii="Myriad Pro" w:hAnsi="Myriad Pro" w:cs="Arial"/>
                <w:sz w:val="20"/>
              </w:rPr>
              <w:t xml:space="preserve">, przepisów prawa, </w:t>
            </w:r>
            <w:r w:rsidRPr="00FA2508">
              <w:rPr>
                <w:rFonts w:ascii="Myriad Pro" w:hAnsi="Myriad Pro" w:cs="Arial"/>
                <w:i/>
                <w:sz w:val="20"/>
              </w:rPr>
              <w:t>SOOP RPO WZ 2014-2020</w:t>
            </w:r>
            <w:r w:rsidRPr="00FA2508">
              <w:rPr>
                <w:rFonts w:ascii="Myriad Pro" w:hAnsi="Myriad Pro" w:cs="Arial"/>
                <w:sz w:val="20"/>
              </w:rPr>
              <w:t xml:space="preserve">, </w:t>
            </w:r>
            <w:r w:rsidRPr="00FA2508">
              <w:rPr>
                <w:rFonts w:ascii="Myriad Pro" w:eastAsia="MyriadPro-Regular" w:hAnsi="Myriad Pro" w:cs="Arial"/>
                <w:sz w:val="20"/>
              </w:rPr>
              <w:t>właściwych</w:t>
            </w:r>
            <w:r w:rsidRPr="00FA2508">
              <w:rPr>
                <w:rFonts w:ascii="Myriad Pro" w:eastAsia="MyriadPro-Regular" w:hAnsi="Myriad Pro" w:cs="Arial"/>
                <w:i/>
                <w:sz w:val="20"/>
              </w:rPr>
              <w:t xml:space="preserve"> Wytycznych obszarowych </w:t>
            </w:r>
            <w:r w:rsidRPr="00FA2508">
              <w:rPr>
                <w:rFonts w:ascii="Myriad Pro" w:hAnsi="Myriad Pro" w:cs="Arial"/>
                <w:sz w:val="20"/>
              </w:rPr>
              <w:t>mających wpływ na założenia dotyczące uwarunkowań realizacji wsparcia.</w:t>
            </w:r>
          </w:p>
          <w:p w:rsidR="00BD6BA6" w:rsidRPr="00FA2508" w:rsidRDefault="00BD6BA6" w:rsidP="00BD6BA6">
            <w:pPr>
              <w:spacing w:before="40" w:line="276" w:lineRule="auto"/>
              <w:rPr>
                <w:rFonts w:ascii="Myriad Pro" w:hAnsi="Myriad Pro" w:cs="Arial"/>
                <w:sz w:val="20"/>
              </w:rPr>
            </w:pPr>
            <w:r w:rsidRPr="00FA2508">
              <w:rPr>
                <w:rFonts w:ascii="Myriad Pro" w:eastAsia="MyriadPro-Regular" w:hAnsi="Myriad Pro" w:cs="Arial"/>
                <w:sz w:val="20"/>
              </w:rPr>
              <w:t>Ocena spełniania kryterium polega na przypisaniu wartości logicznych „tak”, „nie”.</w:t>
            </w:r>
          </w:p>
        </w:tc>
      </w:tr>
      <w:tr w:rsidR="00BD6BA6" w:rsidRPr="00FA2508" w:rsidTr="00BD6BA6">
        <w:trPr>
          <w:jc w:val="center"/>
        </w:trPr>
        <w:tc>
          <w:tcPr>
            <w:tcW w:w="536" w:type="dxa"/>
          </w:tcPr>
          <w:p w:rsidR="00BD6BA6" w:rsidRPr="00FA2508" w:rsidRDefault="00BD6BA6" w:rsidP="00912095">
            <w:pPr>
              <w:pStyle w:val="Akapitzlist"/>
              <w:numPr>
                <w:ilvl w:val="0"/>
                <w:numId w:val="74"/>
              </w:numPr>
              <w:spacing w:before="40" w:after="40" w:line="276" w:lineRule="auto"/>
              <w:ind w:left="357" w:hanging="357"/>
              <w:contextualSpacing w:val="0"/>
              <w:rPr>
                <w:rFonts w:cs="Arial"/>
              </w:rPr>
            </w:pPr>
          </w:p>
        </w:tc>
        <w:tc>
          <w:tcPr>
            <w:tcW w:w="2824" w:type="dxa"/>
          </w:tcPr>
          <w:p w:rsidR="00BD6BA6" w:rsidRPr="00FA2508" w:rsidRDefault="00BD6BA6" w:rsidP="00BD6BA6">
            <w:pPr>
              <w:spacing w:before="40" w:after="40" w:line="276" w:lineRule="auto"/>
              <w:rPr>
                <w:rFonts w:ascii="Myriad Pro" w:hAnsi="Myriad Pro" w:cs="Arial"/>
                <w:sz w:val="20"/>
              </w:rPr>
            </w:pPr>
            <w:r w:rsidRPr="00FA2508">
              <w:rPr>
                <w:rFonts w:ascii="Myriad Pro" w:hAnsi="Myriad Pro" w:cs="Arial"/>
                <w:sz w:val="20"/>
              </w:rPr>
              <w:t xml:space="preserve">Spójność i kompletność zapisów </w:t>
            </w:r>
          </w:p>
        </w:tc>
        <w:tc>
          <w:tcPr>
            <w:tcW w:w="4803" w:type="dxa"/>
          </w:tcPr>
          <w:p w:rsidR="00BD6BA6" w:rsidRPr="001F4DC7" w:rsidRDefault="00BD6BA6" w:rsidP="001F4DC7">
            <w:pPr>
              <w:autoSpaceDE w:val="0"/>
              <w:autoSpaceDN w:val="0"/>
              <w:adjustRightInd w:val="0"/>
              <w:spacing w:after="200" w:line="276" w:lineRule="auto"/>
              <w:jc w:val="both"/>
              <w:rPr>
                <w:rFonts w:ascii="Myriad Pro" w:eastAsia="MyriadPro-Regular" w:hAnsi="Myriad Pro" w:cs="Arial"/>
                <w:sz w:val="20"/>
              </w:rPr>
            </w:pPr>
            <w:r w:rsidRPr="00FA2508">
              <w:rPr>
                <w:rFonts w:ascii="Myriad Pro" w:eastAsia="MyriadPro-Regular" w:hAnsi="Myriad Pro" w:cs="Arial"/>
                <w:sz w:val="20"/>
              </w:rPr>
              <w:t>Wniosek jest spójny i kompletny w odniesieniu do dokonanej oceny.</w:t>
            </w:r>
          </w:p>
        </w:tc>
        <w:tc>
          <w:tcPr>
            <w:tcW w:w="6012" w:type="dxa"/>
          </w:tcPr>
          <w:p w:rsidR="00BD6BA6" w:rsidRPr="00FA2508" w:rsidRDefault="00BD6BA6" w:rsidP="00BD6BA6">
            <w:pPr>
              <w:spacing w:before="40" w:after="40" w:line="276" w:lineRule="auto"/>
              <w:rPr>
                <w:rFonts w:ascii="Myriad Pro" w:hAnsi="Myriad Pro" w:cs="Arial"/>
                <w:sz w:val="20"/>
              </w:rPr>
            </w:pPr>
            <w:r w:rsidRPr="00FA2508">
              <w:rPr>
                <w:rFonts w:ascii="Myriad Pro" w:hAnsi="Myriad Pro" w:cs="Arial"/>
                <w:sz w:val="20"/>
              </w:rPr>
              <w:t>Spełnienie kryterium jest konieczne do przyznania dofinansowania.</w:t>
            </w:r>
          </w:p>
          <w:p w:rsidR="00BD6BA6" w:rsidRPr="00FA2508" w:rsidRDefault="00BD6BA6" w:rsidP="00BD6BA6">
            <w:pPr>
              <w:spacing w:before="40" w:after="40" w:line="276" w:lineRule="auto"/>
              <w:rPr>
                <w:rFonts w:ascii="Myriad Pro" w:hAnsi="Myriad Pro" w:cs="Arial"/>
                <w:sz w:val="20"/>
              </w:rPr>
            </w:pPr>
            <w:r w:rsidRPr="00FA2508">
              <w:rPr>
                <w:rFonts w:ascii="Myriad Pro" w:hAnsi="Myriad Pro" w:cs="Arial"/>
                <w:sz w:val="20"/>
              </w:rPr>
              <w:t>Projekty niespełniające kryterium kierowane są do poprawy lub uzupełnienia.</w:t>
            </w:r>
          </w:p>
          <w:p w:rsidR="00BD6BA6" w:rsidRPr="00FA2508" w:rsidRDefault="00BD6BA6" w:rsidP="00BD6BA6">
            <w:pPr>
              <w:spacing w:before="40" w:after="40" w:line="276" w:lineRule="auto"/>
              <w:rPr>
                <w:rFonts w:ascii="Myriad Pro" w:hAnsi="Myriad Pro" w:cs="Arial"/>
                <w:sz w:val="20"/>
              </w:rPr>
            </w:pPr>
            <w:r w:rsidRPr="00FA2508">
              <w:rPr>
                <w:rFonts w:ascii="Myriad Pro" w:hAnsi="Myriad Pro" w:cs="Arial"/>
                <w:sz w:val="20"/>
              </w:rPr>
              <w:t>Ocena spełniania kryterium polega na przypisaniu wartości logicznych „tak”, „nie.</w:t>
            </w:r>
          </w:p>
        </w:tc>
      </w:tr>
    </w:tbl>
    <w:p w:rsidR="00045B9C" w:rsidRDefault="00045B9C" w:rsidP="00045B9C">
      <w:pPr>
        <w:spacing w:before="120" w:after="120" w:line="240" w:lineRule="auto"/>
        <w:rPr>
          <w:rFonts w:ascii="Myriad Pro" w:hAnsi="Myriad Pro"/>
          <w:sz w:val="20"/>
        </w:rPr>
      </w:pPr>
    </w:p>
    <w:p w:rsidR="00C34668" w:rsidRDefault="00C34668">
      <w:pPr>
        <w:rPr>
          <w:rFonts w:ascii="Myriad Pro" w:hAnsi="Myriad Pro"/>
          <w:sz w:val="20"/>
        </w:rPr>
      </w:pPr>
      <w:r>
        <w:rPr>
          <w:rFonts w:ascii="Myriad Pro" w:hAnsi="Myriad Pro"/>
          <w:sz w:val="20"/>
        </w:rPr>
        <w:br w:type="page"/>
      </w:r>
    </w:p>
    <w:p w:rsidR="00070EB4" w:rsidRDefault="00C34668" w:rsidP="00070EB4">
      <w:pPr>
        <w:autoSpaceDE w:val="0"/>
        <w:autoSpaceDN w:val="0"/>
        <w:adjustRightInd w:val="0"/>
        <w:jc w:val="center"/>
        <w:rPr>
          <w:rFonts w:ascii="Myriad Pro" w:hAnsi="Myriad Pro" w:cs="Arial"/>
          <w:b/>
          <w:bCs/>
          <w:sz w:val="20"/>
        </w:rPr>
      </w:pPr>
      <w:r w:rsidRPr="00045B9C">
        <w:rPr>
          <w:rFonts w:ascii="Myriad Pro" w:hAnsi="Myriad Pro"/>
          <w:b/>
          <w:sz w:val="20"/>
        </w:rPr>
        <w:lastRenderedPageBreak/>
        <w:t xml:space="preserve">Kryteria szczegółowe przyjęte Uchwałą </w:t>
      </w:r>
      <w:r w:rsidRPr="00045B9C">
        <w:rPr>
          <w:rFonts w:ascii="Myriad Pro" w:hAnsi="Myriad Pro" w:cs="Arial"/>
          <w:b/>
          <w:bCs/>
          <w:sz w:val="20"/>
        </w:rPr>
        <w:t xml:space="preserve">Nr </w:t>
      </w:r>
      <w:r>
        <w:rPr>
          <w:rFonts w:ascii="Myriad Pro" w:hAnsi="Myriad Pro" w:cs="Arial"/>
          <w:b/>
          <w:bCs/>
          <w:sz w:val="20"/>
        </w:rPr>
        <w:t>2/20</w:t>
      </w:r>
      <w:r w:rsidRPr="00045B9C">
        <w:rPr>
          <w:rFonts w:ascii="Myriad Pro" w:hAnsi="Myriad Pro" w:cs="Arial"/>
          <w:b/>
          <w:bCs/>
          <w:sz w:val="20"/>
        </w:rPr>
        <w:t xml:space="preserve"> Komitetu Monitorującego RPO WZ 2014-2020 z dnia </w:t>
      </w:r>
      <w:r>
        <w:rPr>
          <w:rFonts w:ascii="Myriad Pro" w:hAnsi="Myriad Pro" w:cs="Arial"/>
          <w:b/>
          <w:bCs/>
          <w:sz w:val="20"/>
        </w:rPr>
        <w:t>22 stycznia 2020</w:t>
      </w:r>
      <w:r w:rsidRPr="00045B9C">
        <w:rPr>
          <w:rFonts w:ascii="Myriad Pro" w:hAnsi="Myriad Pro" w:cs="Arial"/>
          <w:b/>
          <w:bCs/>
          <w:sz w:val="20"/>
        </w:rPr>
        <w:t xml:space="preserve">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C34668" w:rsidRPr="00BF1025" w:rsidTr="00C34668">
        <w:trPr>
          <w:jc w:val="center"/>
        </w:trPr>
        <w:tc>
          <w:tcPr>
            <w:tcW w:w="1900" w:type="dxa"/>
            <w:shd w:val="clear" w:color="auto" w:fill="B6DDE8"/>
          </w:tcPr>
          <w:p w:rsidR="00C34668" w:rsidRPr="00BF1025" w:rsidRDefault="00C34668" w:rsidP="00C34668">
            <w:pPr>
              <w:spacing w:before="40" w:after="40" w:line="240" w:lineRule="auto"/>
              <w:rPr>
                <w:rFonts w:ascii="Myriad Pro" w:hAnsi="Myriad Pro" w:cs="Arial"/>
                <w:sz w:val="20"/>
              </w:rPr>
            </w:pPr>
            <w:r w:rsidRPr="00BF1025">
              <w:rPr>
                <w:rFonts w:ascii="Myriad Pro" w:hAnsi="Myriad Pro" w:cs="Arial"/>
                <w:sz w:val="20"/>
              </w:rPr>
              <w:t>Oś priorytetowa</w:t>
            </w:r>
          </w:p>
        </w:tc>
        <w:tc>
          <w:tcPr>
            <w:tcW w:w="12275" w:type="dxa"/>
            <w:shd w:val="clear" w:color="auto" w:fill="B6DDE8"/>
          </w:tcPr>
          <w:p w:rsidR="00C34668" w:rsidRPr="00BF1025" w:rsidRDefault="00C34668" w:rsidP="00C34668">
            <w:pPr>
              <w:spacing w:before="40" w:after="40" w:line="240" w:lineRule="auto"/>
              <w:rPr>
                <w:rFonts w:ascii="Myriad Pro" w:hAnsi="Myriad Pro" w:cs="Arial"/>
                <w:sz w:val="20"/>
              </w:rPr>
            </w:pPr>
            <w:r w:rsidRPr="00BF1025">
              <w:rPr>
                <w:rFonts w:ascii="Myriad Pro" w:eastAsia="MyriadPro-Regular" w:hAnsi="Myriad Pro" w:cs="Arial"/>
                <w:sz w:val="20"/>
              </w:rPr>
              <w:t>VII Włączenie społeczne</w:t>
            </w:r>
          </w:p>
        </w:tc>
      </w:tr>
      <w:tr w:rsidR="00C34668" w:rsidRPr="00BF1025" w:rsidTr="00C34668">
        <w:trPr>
          <w:jc w:val="center"/>
        </w:trPr>
        <w:tc>
          <w:tcPr>
            <w:tcW w:w="1900" w:type="dxa"/>
            <w:shd w:val="clear" w:color="auto" w:fill="B6DDE8"/>
          </w:tcPr>
          <w:p w:rsidR="00C34668" w:rsidRPr="00BF1025" w:rsidRDefault="00C34668" w:rsidP="00C34668">
            <w:pPr>
              <w:spacing w:before="40" w:after="40" w:line="240" w:lineRule="auto"/>
              <w:rPr>
                <w:rFonts w:ascii="Myriad Pro" w:hAnsi="Myriad Pro" w:cs="Arial"/>
                <w:sz w:val="20"/>
              </w:rPr>
            </w:pPr>
            <w:r w:rsidRPr="00BF1025">
              <w:rPr>
                <w:rFonts w:ascii="Myriad Pro" w:hAnsi="Myriad Pro" w:cs="Arial"/>
                <w:sz w:val="20"/>
              </w:rPr>
              <w:t>Priorytet Inwestycyjny</w:t>
            </w:r>
          </w:p>
        </w:tc>
        <w:tc>
          <w:tcPr>
            <w:tcW w:w="12275" w:type="dxa"/>
            <w:shd w:val="clear" w:color="auto" w:fill="B6DDE8"/>
          </w:tcPr>
          <w:p w:rsidR="00C34668" w:rsidRPr="00BF1025" w:rsidRDefault="00C34668" w:rsidP="00C34668">
            <w:pPr>
              <w:spacing w:before="40" w:after="40" w:line="240" w:lineRule="auto"/>
              <w:jc w:val="both"/>
              <w:rPr>
                <w:rFonts w:ascii="Myriad Pro" w:hAnsi="Myriad Pro" w:cs="Arial"/>
                <w:iCs/>
                <w:sz w:val="20"/>
              </w:rPr>
            </w:pPr>
            <w:r w:rsidRPr="00BF1025">
              <w:rPr>
                <w:rFonts w:ascii="Myriad Pro" w:eastAsia="MyriadPro-Regular" w:hAnsi="Myriad Pro" w:cs="Arial"/>
                <w:sz w:val="20"/>
              </w:rPr>
              <w:t>9i Aktywne włączenie, w tym z myślą o promowaniu równych szans oraz aktywnego uczestnictwa i zwiększaniu szans na zatrudnienie.</w:t>
            </w:r>
          </w:p>
        </w:tc>
      </w:tr>
      <w:tr w:rsidR="00C34668" w:rsidRPr="00BF1025" w:rsidTr="00C34668">
        <w:trPr>
          <w:jc w:val="center"/>
        </w:trPr>
        <w:tc>
          <w:tcPr>
            <w:tcW w:w="1900" w:type="dxa"/>
            <w:shd w:val="clear" w:color="auto" w:fill="B6DDE8"/>
          </w:tcPr>
          <w:p w:rsidR="00C34668" w:rsidRPr="00BF1025" w:rsidRDefault="00C34668" w:rsidP="00C34668">
            <w:pPr>
              <w:spacing w:before="40" w:after="40" w:line="240" w:lineRule="auto"/>
              <w:rPr>
                <w:rFonts w:ascii="Myriad Pro" w:hAnsi="Myriad Pro" w:cs="Arial"/>
                <w:sz w:val="20"/>
              </w:rPr>
            </w:pPr>
            <w:r w:rsidRPr="00BF1025">
              <w:rPr>
                <w:rFonts w:ascii="Myriad Pro" w:hAnsi="Myriad Pro" w:cs="Arial"/>
                <w:sz w:val="20"/>
              </w:rPr>
              <w:t>Działanie</w:t>
            </w:r>
          </w:p>
        </w:tc>
        <w:tc>
          <w:tcPr>
            <w:tcW w:w="12275" w:type="dxa"/>
            <w:shd w:val="clear" w:color="auto" w:fill="B6DDE8"/>
          </w:tcPr>
          <w:p w:rsidR="00C34668" w:rsidRPr="00BF1025" w:rsidRDefault="00C34668" w:rsidP="00C34668">
            <w:pPr>
              <w:autoSpaceDE w:val="0"/>
              <w:autoSpaceDN w:val="0"/>
              <w:adjustRightInd w:val="0"/>
              <w:spacing w:after="0" w:line="240" w:lineRule="auto"/>
              <w:jc w:val="both"/>
              <w:rPr>
                <w:rFonts w:ascii="Myriad Pro" w:eastAsia="MyriadPro-Regular" w:hAnsi="Myriad Pro" w:cs="Arial"/>
                <w:sz w:val="20"/>
              </w:rPr>
            </w:pPr>
            <w:r w:rsidRPr="00BF1025">
              <w:rPr>
                <w:rFonts w:ascii="Myriad Pro" w:eastAsia="MyriadPro-Regular" w:hAnsi="Myriad Pro" w:cs="Arial"/>
                <w:sz w:val="20"/>
              </w:rPr>
              <w:t>7.2 Wsparcie dla tworzenia podmiotów integracji społecznej oraz podmiotów działających na rzecz aktywizacji społeczno-zawodowej</w:t>
            </w:r>
          </w:p>
        </w:tc>
      </w:tr>
      <w:tr w:rsidR="00C34668" w:rsidRPr="00BF1025" w:rsidTr="00C34668">
        <w:trPr>
          <w:jc w:val="center"/>
        </w:trPr>
        <w:tc>
          <w:tcPr>
            <w:tcW w:w="1900" w:type="dxa"/>
            <w:shd w:val="clear" w:color="auto" w:fill="B6DDE8"/>
          </w:tcPr>
          <w:p w:rsidR="00C34668" w:rsidRPr="00BF1025" w:rsidRDefault="00C34668" w:rsidP="00C34668">
            <w:pPr>
              <w:spacing w:before="40" w:after="40" w:line="240" w:lineRule="auto"/>
              <w:rPr>
                <w:rFonts w:ascii="Myriad Pro" w:hAnsi="Myriad Pro" w:cs="Arial"/>
                <w:sz w:val="20"/>
              </w:rPr>
            </w:pPr>
            <w:r w:rsidRPr="00BF1025">
              <w:rPr>
                <w:rFonts w:ascii="Myriad Pro" w:hAnsi="Myriad Pro" w:cs="Arial"/>
                <w:sz w:val="20"/>
              </w:rPr>
              <w:t>Typ projektu</w:t>
            </w:r>
          </w:p>
        </w:tc>
        <w:tc>
          <w:tcPr>
            <w:tcW w:w="12275" w:type="dxa"/>
            <w:shd w:val="clear" w:color="auto" w:fill="B6DDE8"/>
          </w:tcPr>
          <w:p w:rsidR="00C34668" w:rsidRPr="00BF1025" w:rsidRDefault="00C34668" w:rsidP="001B0A9F">
            <w:pPr>
              <w:pStyle w:val="Akapitzlist"/>
              <w:numPr>
                <w:ilvl w:val="0"/>
                <w:numId w:val="438"/>
              </w:numPr>
              <w:autoSpaceDE w:val="0"/>
              <w:autoSpaceDN w:val="0"/>
              <w:adjustRightInd w:val="0"/>
              <w:spacing w:after="0" w:line="240" w:lineRule="auto"/>
              <w:ind w:left="346"/>
              <w:jc w:val="both"/>
              <w:rPr>
                <w:rFonts w:eastAsia="MyriadPro-Regular" w:cs="Arial"/>
              </w:rPr>
            </w:pPr>
            <w:r w:rsidRPr="00BF1025">
              <w:rPr>
                <w:rFonts w:eastAsia="MyriadPro-Regular" w:cs="Arial"/>
              </w:rPr>
              <w:t>Aktywna integracja (społeczna, edukacyjna, zawodowa, zdrowotna) osób zagrożonych ubóstwem lub wykluczeniem społecznym poprzez tworzenie podmiotów integracji społecznej, tj. Centrów Integracji Społecznej, Klubów Integracji Społecznej Zakładów Aktywności Zawodowej, Warsztatów Terapii Zajęciowej oraz podmiotów działających na rzecz aktywizacji społeczno-zawodowej (których podstawowym zadaniem nie jest działalność gospodarcza).</w:t>
            </w:r>
          </w:p>
        </w:tc>
      </w:tr>
    </w:tbl>
    <w:p w:rsidR="00C34668" w:rsidRPr="0004121F" w:rsidRDefault="00C34668" w:rsidP="00045B9C">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C34668" w:rsidRPr="005C17F4" w:rsidTr="00C34668">
        <w:trPr>
          <w:jc w:val="center"/>
        </w:trPr>
        <w:tc>
          <w:tcPr>
            <w:tcW w:w="14175" w:type="dxa"/>
            <w:gridSpan w:val="4"/>
            <w:shd w:val="clear" w:color="auto" w:fill="D9D9D9"/>
          </w:tcPr>
          <w:p w:rsidR="00C34668" w:rsidRPr="005C17F4" w:rsidRDefault="00C34668" w:rsidP="00C34668">
            <w:pPr>
              <w:spacing w:before="40" w:after="40" w:line="240" w:lineRule="auto"/>
              <w:jc w:val="center"/>
              <w:rPr>
                <w:rFonts w:ascii="Myriad Pro" w:hAnsi="Myriad Pro"/>
                <w:b/>
                <w:sz w:val="20"/>
              </w:rPr>
            </w:pPr>
            <w:r w:rsidRPr="005C17F4">
              <w:rPr>
                <w:rFonts w:ascii="Myriad Pro" w:hAnsi="Myriad Pro"/>
                <w:b/>
                <w:sz w:val="20"/>
              </w:rPr>
              <w:t>Kryteria dopuszczalności</w:t>
            </w:r>
          </w:p>
        </w:tc>
      </w:tr>
      <w:tr w:rsidR="00C34668" w:rsidRPr="005C17F4" w:rsidTr="00C34668">
        <w:trPr>
          <w:jc w:val="center"/>
        </w:trPr>
        <w:tc>
          <w:tcPr>
            <w:tcW w:w="512"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L.p.</w:t>
            </w:r>
          </w:p>
        </w:tc>
        <w:tc>
          <w:tcPr>
            <w:tcW w:w="2126"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Nazwa kryterium</w:t>
            </w:r>
          </w:p>
        </w:tc>
        <w:tc>
          <w:tcPr>
            <w:tcW w:w="6804"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Definicja kryterium</w:t>
            </w:r>
          </w:p>
        </w:tc>
        <w:tc>
          <w:tcPr>
            <w:tcW w:w="4733"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Opis znaczenia kryterium</w:t>
            </w:r>
          </w:p>
        </w:tc>
      </w:tr>
      <w:tr w:rsidR="00C34668" w:rsidRPr="005C17F4" w:rsidTr="00C34668">
        <w:trPr>
          <w:jc w:val="center"/>
        </w:trPr>
        <w:tc>
          <w:tcPr>
            <w:tcW w:w="512"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1</w:t>
            </w:r>
          </w:p>
        </w:tc>
        <w:tc>
          <w:tcPr>
            <w:tcW w:w="2126"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2</w:t>
            </w:r>
          </w:p>
        </w:tc>
        <w:tc>
          <w:tcPr>
            <w:tcW w:w="6804"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3</w:t>
            </w:r>
          </w:p>
        </w:tc>
        <w:tc>
          <w:tcPr>
            <w:tcW w:w="4733"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4</w:t>
            </w:r>
          </w:p>
        </w:tc>
      </w:tr>
      <w:tr w:rsidR="00C34668" w:rsidRPr="005C17F4" w:rsidTr="00C34668">
        <w:trPr>
          <w:jc w:val="center"/>
        </w:trPr>
        <w:tc>
          <w:tcPr>
            <w:tcW w:w="512" w:type="dxa"/>
          </w:tcPr>
          <w:p w:rsidR="00C34668" w:rsidRPr="005C17F4" w:rsidRDefault="00C34668" w:rsidP="00C34668">
            <w:pPr>
              <w:pStyle w:val="Akapitzlist"/>
              <w:numPr>
                <w:ilvl w:val="0"/>
                <w:numId w:val="187"/>
              </w:numPr>
              <w:spacing w:before="40" w:after="40" w:line="240" w:lineRule="auto"/>
              <w:ind w:left="0" w:firstLine="0"/>
              <w:contextualSpacing w:val="0"/>
            </w:pPr>
          </w:p>
        </w:tc>
        <w:tc>
          <w:tcPr>
            <w:tcW w:w="2126" w:type="dxa"/>
            <w:shd w:val="clear" w:color="auto" w:fill="auto"/>
          </w:tcPr>
          <w:p w:rsidR="00C34668" w:rsidRPr="005C17F4" w:rsidRDefault="00C34668" w:rsidP="00C34668">
            <w:pPr>
              <w:spacing w:before="40" w:after="40" w:line="240" w:lineRule="auto"/>
              <w:rPr>
                <w:rFonts w:ascii="Myriad Pro" w:hAnsi="Myriad Pro"/>
                <w:sz w:val="20"/>
                <w:highlight w:val="yellow"/>
              </w:rPr>
            </w:pPr>
            <w:r w:rsidRPr="005C17F4">
              <w:rPr>
                <w:rFonts w:ascii="Myriad Pro" w:hAnsi="Myriad Pro"/>
                <w:sz w:val="20"/>
              </w:rPr>
              <w:t>Wymogi organizacyjne</w:t>
            </w:r>
          </w:p>
        </w:tc>
        <w:tc>
          <w:tcPr>
            <w:tcW w:w="6804" w:type="dxa"/>
            <w:shd w:val="clear" w:color="auto" w:fill="auto"/>
          </w:tcPr>
          <w:p w:rsidR="00C34668" w:rsidRPr="005C17F4" w:rsidRDefault="00C34668" w:rsidP="00C34668">
            <w:pPr>
              <w:pStyle w:val="Akapitzlist"/>
              <w:numPr>
                <w:ilvl w:val="0"/>
                <w:numId w:val="188"/>
              </w:numPr>
              <w:autoSpaceDE w:val="0"/>
              <w:autoSpaceDN w:val="0"/>
              <w:adjustRightInd w:val="0"/>
              <w:spacing w:before="40" w:after="40" w:line="240" w:lineRule="auto"/>
              <w:ind w:left="357" w:hanging="357"/>
              <w:contextualSpacing w:val="0"/>
              <w:jc w:val="both"/>
            </w:pPr>
            <w:r w:rsidRPr="005C17F4">
              <w:rPr>
                <w:rFonts w:cs="Arial"/>
              </w:rPr>
              <w:t>Podmiot  składa nie więcej niż 1 wniosek o dofinansowanie projektu w charakterze Projektodawcy. W przypadku zidentyfikowania projektów gdzie ten sam podmiot występuje więcej niż 1 raz jako Projektodawca wszystkie projekty w ramach przedmiotowego naboru zakładające udział tego podmiotu w roli Projektodawcy zostają odrzucone.</w:t>
            </w:r>
          </w:p>
        </w:tc>
        <w:tc>
          <w:tcPr>
            <w:tcW w:w="4733" w:type="dxa"/>
            <w:shd w:val="clear" w:color="auto" w:fill="auto"/>
          </w:tcPr>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Spełnienie kryterium jest konieczne do przyznania dofinansowania.</w:t>
            </w:r>
          </w:p>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Projekty niespełniające kryterium są odrzucane.</w:t>
            </w:r>
          </w:p>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Ocena spełniania kryterium polega na przypisaniu wartości logicznych „tak”, „nie”.</w:t>
            </w:r>
          </w:p>
        </w:tc>
      </w:tr>
      <w:tr w:rsidR="00C34668" w:rsidRPr="005C17F4" w:rsidTr="00C34668">
        <w:trPr>
          <w:jc w:val="center"/>
        </w:trPr>
        <w:tc>
          <w:tcPr>
            <w:tcW w:w="512" w:type="dxa"/>
            <w:shd w:val="clear" w:color="auto" w:fill="auto"/>
          </w:tcPr>
          <w:p w:rsidR="00C34668" w:rsidRPr="005C17F4" w:rsidRDefault="00C34668" w:rsidP="00C34668">
            <w:pPr>
              <w:pStyle w:val="Akapitzlist"/>
              <w:numPr>
                <w:ilvl w:val="0"/>
                <w:numId w:val="187"/>
              </w:numPr>
              <w:spacing w:before="40" w:after="40" w:line="240" w:lineRule="auto"/>
              <w:ind w:left="0" w:firstLine="0"/>
              <w:contextualSpacing w:val="0"/>
            </w:pPr>
          </w:p>
        </w:tc>
        <w:tc>
          <w:tcPr>
            <w:tcW w:w="2126" w:type="dxa"/>
            <w:shd w:val="clear" w:color="auto" w:fill="auto"/>
          </w:tcPr>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Zgodność wsparcia</w:t>
            </w:r>
          </w:p>
        </w:tc>
        <w:tc>
          <w:tcPr>
            <w:tcW w:w="6804" w:type="dxa"/>
            <w:shd w:val="clear" w:color="auto" w:fill="auto"/>
          </w:tcPr>
          <w:p w:rsidR="00C34668" w:rsidRPr="005C17F4" w:rsidRDefault="00C34668" w:rsidP="00C34668">
            <w:pPr>
              <w:pStyle w:val="Akapitzlist"/>
              <w:numPr>
                <w:ilvl w:val="0"/>
                <w:numId w:val="189"/>
              </w:numPr>
              <w:spacing w:before="40" w:after="40" w:line="240" w:lineRule="auto"/>
              <w:ind w:left="357" w:hanging="357"/>
              <w:contextualSpacing w:val="0"/>
              <w:jc w:val="both"/>
            </w:pPr>
            <w:r w:rsidRPr="005C17F4">
              <w:rPr>
                <w:rFonts w:cs="Arial"/>
                <w:bCs/>
              </w:rPr>
              <w:t>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p w:rsidR="00C34668" w:rsidRPr="005C17F4" w:rsidRDefault="00C34668" w:rsidP="00070EB4">
            <w:pPr>
              <w:pStyle w:val="Akapitzlist"/>
              <w:numPr>
                <w:ilvl w:val="0"/>
                <w:numId w:val="0"/>
              </w:numPr>
              <w:spacing w:before="40" w:after="40" w:line="240" w:lineRule="auto"/>
              <w:ind w:left="357"/>
              <w:contextualSpacing w:val="0"/>
              <w:jc w:val="both"/>
            </w:pPr>
          </w:p>
          <w:p w:rsidR="00C34668" w:rsidRPr="005C17F4" w:rsidRDefault="00C34668" w:rsidP="00C34668">
            <w:pPr>
              <w:pStyle w:val="Akapitzlist"/>
              <w:numPr>
                <w:ilvl w:val="0"/>
                <w:numId w:val="189"/>
              </w:numPr>
              <w:spacing w:before="40" w:after="40" w:line="240" w:lineRule="auto"/>
              <w:ind w:left="357" w:hanging="357"/>
              <w:contextualSpacing w:val="0"/>
              <w:jc w:val="both"/>
            </w:pPr>
            <w:r w:rsidRPr="005C17F4">
              <w:rPr>
                <w:rFonts w:cs="Arial"/>
              </w:rPr>
              <w:t>Projektodawca</w:t>
            </w:r>
            <w:r w:rsidRPr="005C17F4" w:rsidDel="00094346">
              <w:rPr>
                <w:rFonts w:cs="Arial"/>
              </w:rPr>
              <w:t xml:space="preserve"> wniesie wkład własn</w:t>
            </w:r>
            <w:r w:rsidRPr="005C17F4">
              <w:rPr>
                <w:rFonts w:cs="Arial"/>
              </w:rPr>
              <w:t>y</w:t>
            </w:r>
            <w:r w:rsidRPr="005C17F4" w:rsidDel="00094346">
              <w:rPr>
                <w:rFonts w:cs="Arial"/>
              </w:rPr>
              <w:t xml:space="preserve"> w wysokości </w:t>
            </w:r>
            <w:r w:rsidRPr="005C17F4">
              <w:rPr>
                <w:rFonts w:cs="Arial"/>
              </w:rPr>
              <w:t>nie mniejszej niż 5 % wartości projektu, zgodnie z zapisami zawartymi w Szczegółowym Opisie Osi Priorytetowych Regionalnego Programu Operacyjnego Województwa Zachodniopomorskiego 2014 - 2020.</w:t>
            </w:r>
          </w:p>
          <w:p w:rsidR="00C34668" w:rsidRPr="005C17F4" w:rsidRDefault="00C34668" w:rsidP="00070EB4">
            <w:pPr>
              <w:pStyle w:val="Akapitzlist"/>
              <w:numPr>
                <w:ilvl w:val="0"/>
                <w:numId w:val="0"/>
              </w:numPr>
              <w:ind w:left="714"/>
              <w:jc w:val="both"/>
              <w:rPr>
                <w:rFonts w:cs="Arial"/>
                <w:bCs/>
              </w:rPr>
            </w:pPr>
          </w:p>
          <w:p w:rsidR="00C34668" w:rsidRPr="005C17F4" w:rsidRDefault="00C34668" w:rsidP="00C34668">
            <w:pPr>
              <w:pStyle w:val="Akapitzlist"/>
              <w:numPr>
                <w:ilvl w:val="0"/>
                <w:numId w:val="189"/>
              </w:numPr>
              <w:spacing w:before="40" w:after="40" w:line="240" w:lineRule="auto"/>
              <w:ind w:left="357" w:hanging="357"/>
              <w:contextualSpacing w:val="0"/>
              <w:jc w:val="both"/>
            </w:pPr>
            <w:r w:rsidRPr="005C17F4">
              <w:rPr>
                <w:rFonts w:cs="Arial"/>
                <w:bCs/>
              </w:rPr>
              <w:t>Projekt zakłada osiągnięcie wskaźników efektywności społecznej i zatrudnieniowej</w:t>
            </w:r>
            <w:r w:rsidRPr="005C17F4">
              <w:rPr>
                <w:vertAlign w:val="superscript"/>
              </w:rPr>
              <w:footnoteReference w:id="6"/>
            </w:r>
            <w:r w:rsidRPr="005C17F4">
              <w:rPr>
                <w:rFonts w:cs="Arial"/>
                <w:bCs/>
              </w:rPr>
              <w:t xml:space="preserve"> dla uczestników na poziomie zgodnym z Komunikatem Ministra właściwego ds. rozwoju w sprawie wyznaczenia minimalnych poziomów kryterium efektywności społecznej i zatrudnieniowej dla Regionalnych Programów Operacyjnych:</w:t>
            </w:r>
          </w:p>
          <w:p w:rsidR="00C34668" w:rsidRPr="005C17F4" w:rsidRDefault="00C34668" w:rsidP="001B0A9F">
            <w:pPr>
              <w:pStyle w:val="Akapitzlist"/>
              <w:numPr>
                <w:ilvl w:val="0"/>
                <w:numId w:val="298"/>
              </w:numPr>
              <w:autoSpaceDE w:val="0"/>
              <w:autoSpaceDN w:val="0"/>
              <w:spacing w:after="0" w:line="240" w:lineRule="auto"/>
              <w:contextualSpacing w:val="0"/>
              <w:jc w:val="both"/>
              <w:rPr>
                <w:rFonts w:cs="Arial"/>
                <w:bCs/>
              </w:rPr>
            </w:pPr>
            <w:r w:rsidRPr="005C17F4">
              <w:rPr>
                <w:rFonts w:cs="Arial"/>
                <w:bCs/>
              </w:rPr>
              <w:t>w odniesieniu do osób z niepełnosprawnościami,</w:t>
            </w:r>
          </w:p>
          <w:p w:rsidR="00C34668" w:rsidRPr="005C17F4" w:rsidRDefault="00C34668" w:rsidP="001B0A9F">
            <w:pPr>
              <w:pStyle w:val="Akapitzlist"/>
              <w:numPr>
                <w:ilvl w:val="0"/>
                <w:numId w:val="298"/>
              </w:numPr>
              <w:autoSpaceDE w:val="0"/>
              <w:autoSpaceDN w:val="0"/>
              <w:spacing w:after="0" w:line="240" w:lineRule="auto"/>
              <w:contextualSpacing w:val="0"/>
              <w:jc w:val="both"/>
              <w:rPr>
                <w:rFonts w:cs="Arial"/>
                <w:bCs/>
              </w:rPr>
            </w:pPr>
            <w:r w:rsidRPr="005C17F4">
              <w:rPr>
                <w:rFonts w:cs="Arial"/>
                <w:bCs/>
              </w:rPr>
              <w:t>w odniesieniu do pozostałych osób zagrożonych ubóstwem lub wykluczeniem społecznym.</w:t>
            </w:r>
          </w:p>
          <w:p w:rsidR="00C34668" w:rsidRPr="005C17F4" w:rsidRDefault="00C34668" w:rsidP="00070EB4">
            <w:pPr>
              <w:pStyle w:val="Akapitzlist"/>
              <w:numPr>
                <w:ilvl w:val="0"/>
                <w:numId w:val="0"/>
              </w:numPr>
              <w:autoSpaceDE w:val="0"/>
              <w:autoSpaceDN w:val="0"/>
              <w:spacing w:after="0" w:line="240" w:lineRule="auto"/>
              <w:ind w:left="317"/>
              <w:contextualSpacing w:val="0"/>
              <w:jc w:val="both"/>
              <w:rPr>
                <w:rFonts w:cs="Arial"/>
                <w:bCs/>
              </w:rPr>
            </w:pPr>
          </w:p>
          <w:p w:rsidR="00C34668" w:rsidRPr="005C17F4" w:rsidRDefault="00C34668" w:rsidP="00C34668">
            <w:pPr>
              <w:pStyle w:val="Akapitzlist"/>
              <w:numPr>
                <w:ilvl w:val="0"/>
                <w:numId w:val="189"/>
              </w:numPr>
              <w:autoSpaceDE w:val="0"/>
              <w:autoSpaceDN w:val="0"/>
              <w:spacing w:after="0" w:line="240" w:lineRule="auto"/>
              <w:ind w:left="317" w:hanging="283"/>
              <w:contextualSpacing w:val="0"/>
              <w:jc w:val="both"/>
              <w:rPr>
                <w:rFonts w:cs="Arial"/>
                <w:bCs/>
              </w:rPr>
            </w:pPr>
            <w:r w:rsidRPr="005C17F4">
              <w:rPr>
                <w:rFonts w:cs="Arial"/>
              </w:rPr>
              <w:t>Beneficjent zobowiązany jest do zachowania trwałości podmiotów, utworzonych/wspartych ze środków EFS co najmniej przez okres odpowiadający okresowi realizacji projektu, jednak nie krótszy niż 2 lata od momentu zakończenia realizacji projektu.</w:t>
            </w:r>
          </w:p>
          <w:p w:rsidR="00C34668" w:rsidRPr="005C17F4" w:rsidRDefault="00C34668" w:rsidP="00070EB4">
            <w:pPr>
              <w:pStyle w:val="Akapitzlist"/>
              <w:numPr>
                <w:ilvl w:val="0"/>
                <w:numId w:val="0"/>
              </w:numPr>
              <w:autoSpaceDE w:val="0"/>
              <w:autoSpaceDN w:val="0"/>
              <w:spacing w:after="0" w:line="240" w:lineRule="auto"/>
              <w:ind w:left="317"/>
              <w:contextualSpacing w:val="0"/>
              <w:jc w:val="both"/>
              <w:rPr>
                <w:rFonts w:cs="Arial"/>
                <w:bCs/>
              </w:rPr>
            </w:pPr>
          </w:p>
          <w:p w:rsidR="00C34668" w:rsidRPr="00070EB4" w:rsidRDefault="00C34668" w:rsidP="00C34668">
            <w:pPr>
              <w:pStyle w:val="Akapitzlist"/>
              <w:numPr>
                <w:ilvl w:val="0"/>
                <w:numId w:val="189"/>
              </w:numPr>
              <w:autoSpaceDE w:val="0"/>
              <w:autoSpaceDN w:val="0"/>
              <w:spacing w:after="0" w:line="240" w:lineRule="auto"/>
              <w:ind w:left="317" w:hanging="283"/>
              <w:contextualSpacing w:val="0"/>
              <w:jc w:val="both"/>
              <w:rPr>
                <w:rFonts w:cs="Arial"/>
                <w:bCs/>
              </w:rPr>
            </w:pPr>
            <w:r w:rsidRPr="005C17F4">
              <w:rPr>
                <w:rFonts w:cs="Arial"/>
              </w:rPr>
              <w:t xml:space="preserve">Realizowane w ramach projektu formy wsparcia prowadzące do nabycia/podniesienia kwalifikacji kończą się uzyskaniem dokumentu potwierdzającego nabyte kwalifikacje w rozumieniu </w:t>
            </w:r>
            <w:r w:rsidRPr="005C17F4">
              <w:rPr>
                <w:rFonts w:cs="Arial"/>
                <w:i/>
              </w:rPr>
              <w:t>Wytycznych w zakresie monitorowania postępu rzeczowego realizacji programów operacyjnych na lata 2014-2020</w:t>
            </w:r>
            <w:r w:rsidRPr="005C17F4">
              <w:rPr>
                <w:rFonts w:cs="Arial"/>
              </w:rPr>
              <w:t>.</w:t>
            </w:r>
          </w:p>
          <w:p w:rsidR="00070EB4" w:rsidRPr="00070EB4" w:rsidRDefault="00070EB4" w:rsidP="00070EB4">
            <w:pPr>
              <w:pStyle w:val="Akapitzlist"/>
              <w:numPr>
                <w:ilvl w:val="0"/>
                <w:numId w:val="0"/>
              </w:numPr>
              <w:ind w:left="714"/>
              <w:rPr>
                <w:rFonts w:cs="Arial"/>
                <w:bCs/>
              </w:rPr>
            </w:pPr>
          </w:p>
          <w:p w:rsidR="00C34668" w:rsidRPr="00070EB4" w:rsidRDefault="00C34668" w:rsidP="00C34668">
            <w:pPr>
              <w:pStyle w:val="Akapitzlist"/>
              <w:numPr>
                <w:ilvl w:val="0"/>
                <w:numId w:val="189"/>
              </w:numPr>
              <w:autoSpaceDE w:val="0"/>
              <w:autoSpaceDN w:val="0"/>
              <w:spacing w:after="0" w:line="240" w:lineRule="auto"/>
              <w:ind w:left="317" w:hanging="283"/>
              <w:contextualSpacing w:val="0"/>
              <w:jc w:val="both"/>
              <w:rPr>
                <w:rFonts w:cs="Arial"/>
                <w:bCs/>
              </w:rPr>
            </w:pPr>
            <w:r w:rsidRPr="005C17F4">
              <w:rPr>
                <w:rFonts w:cs="Arial"/>
              </w:rPr>
              <w:t xml:space="preserve">Koszty bezpośrednie projektu </w:t>
            </w:r>
            <w:r w:rsidRPr="005C17F4">
              <w:rPr>
                <w:rFonts w:cs="Arial"/>
                <w:i/>
              </w:rPr>
              <w:t>są/nie są</w:t>
            </w:r>
            <w:r w:rsidRPr="005C17F4">
              <w:rPr>
                <w:rFonts w:cs="Arial"/>
              </w:rPr>
              <w:t xml:space="preserve"> rozliczane w całości kwotami ryczałtowymi określonymi przez beneficjenta.</w:t>
            </w:r>
          </w:p>
          <w:p w:rsidR="00070EB4" w:rsidRPr="00070EB4" w:rsidRDefault="00070EB4" w:rsidP="00070EB4">
            <w:pPr>
              <w:pStyle w:val="Akapitzlist"/>
              <w:numPr>
                <w:ilvl w:val="0"/>
                <w:numId w:val="0"/>
              </w:numPr>
              <w:ind w:left="714"/>
              <w:rPr>
                <w:rFonts w:cs="Arial"/>
                <w:bCs/>
              </w:rPr>
            </w:pPr>
          </w:p>
          <w:p w:rsidR="00C34668" w:rsidRPr="005C17F4" w:rsidRDefault="00C34668" w:rsidP="00C34668">
            <w:pPr>
              <w:pStyle w:val="Akapitzlist"/>
              <w:numPr>
                <w:ilvl w:val="0"/>
                <w:numId w:val="189"/>
              </w:numPr>
              <w:autoSpaceDE w:val="0"/>
              <w:autoSpaceDN w:val="0"/>
              <w:spacing w:after="0" w:line="240" w:lineRule="auto"/>
              <w:ind w:left="317" w:hanging="283"/>
              <w:contextualSpacing w:val="0"/>
              <w:jc w:val="both"/>
              <w:rPr>
                <w:rFonts w:cs="Arial"/>
                <w:bCs/>
              </w:rPr>
            </w:pPr>
            <w:r w:rsidRPr="00A03C84">
              <w:rPr>
                <w:rFonts w:cs="Arial"/>
              </w:rPr>
              <w:t>Projektodawca przedstawił we wniosku o dofinansowanie informacje wskazujące na potrzebę tworzenia podmiotu integracji społecznej na obszarze realizacji projektu</w:t>
            </w:r>
          </w:p>
        </w:tc>
        <w:tc>
          <w:tcPr>
            <w:tcW w:w="4733" w:type="dxa"/>
            <w:shd w:val="clear" w:color="auto" w:fill="auto"/>
          </w:tcPr>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lastRenderedPageBreak/>
              <w:t>Spełnienie kryterium jest konieczne do przyznania dofinansowania.</w:t>
            </w:r>
          </w:p>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Projekty niespełniające kryterium są odrzucane.</w:t>
            </w:r>
          </w:p>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Ocena spełniania kryterium polega na przypisaniu wartości logicznych „tak”, „nie”.</w:t>
            </w:r>
          </w:p>
          <w:p w:rsidR="00C34668" w:rsidRPr="005C17F4" w:rsidRDefault="00C34668" w:rsidP="00C34668">
            <w:pPr>
              <w:spacing w:before="40" w:after="40" w:line="240" w:lineRule="auto"/>
              <w:rPr>
                <w:rFonts w:ascii="Myriad Pro" w:hAnsi="Myriad Pro"/>
                <w:sz w:val="20"/>
              </w:rPr>
            </w:pPr>
          </w:p>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 xml:space="preserve">W zakresie kryterium dostępu "Zgodność wsparcia" nr 6: </w:t>
            </w:r>
          </w:p>
          <w:p w:rsidR="00C34668" w:rsidRPr="005C17F4" w:rsidRDefault="00C34668" w:rsidP="00C34668">
            <w:pPr>
              <w:autoSpaceDE w:val="0"/>
              <w:autoSpaceDN w:val="0"/>
              <w:adjustRightInd w:val="0"/>
              <w:jc w:val="both"/>
              <w:rPr>
                <w:rFonts w:ascii="Myriad Pro" w:hAnsi="Myriad Pro"/>
                <w:sz w:val="20"/>
              </w:rPr>
            </w:pPr>
            <w:r w:rsidRPr="005C17F4">
              <w:rPr>
                <w:rFonts w:ascii="Myriad Pro" w:hAnsi="Myriad Pro"/>
                <w:sz w:val="20"/>
              </w:rPr>
              <w:t xml:space="preserve">Metoda rozliczania kosztów bezpośrednich z zastosowaniem kwot ryczałtowych określonych przez beneficjenta ma zastosowanie tylko do </w:t>
            </w:r>
            <w:r w:rsidRPr="005C17F4">
              <w:rPr>
                <w:rFonts w:ascii="Myriad Pro" w:hAnsi="Myriad Pro"/>
                <w:sz w:val="20"/>
              </w:rPr>
              <w:lastRenderedPageBreak/>
              <w:t>projektów o wartości dofinansowania nieprzekraczającej wyrażonej w PLN równowartości 100 tys. EUR</w:t>
            </w:r>
            <w:r w:rsidRPr="005C17F4">
              <w:rPr>
                <w:rFonts w:ascii="Myriad Pro" w:hAnsi="Myriad Pro"/>
                <w:vertAlign w:val="superscript"/>
              </w:rPr>
              <w:footnoteReference w:id="7"/>
            </w:r>
            <w:r w:rsidRPr="005C17F4">
              <w:rPr>
                <w:rFonts w:ascii="Myriad Pro" w:hAnsi="Myriad Pro"/>
                <w:sz w:val="20"/>
              </w:rPr>
              <w:t xml:space="preserve"> i musi być stosowana dla wszystkich projektów składanych w ramach danego naboru</w:t>
            </w:r>
            <w:r w:rsidRPr="005C17F4">
              <w:rPr>
                <w:rFonts w:ascii="Myriad Pro" w:hAnsi="Myriad Pro"/>
                <w:vertAlign w:val="superscript"/>
              </w:rPr>
              <w:footnoteReference w:id="8"/>
            </w:r>
            <w:r w:rsidRPr="005C17F4">
              <w:rPr>
                <w:rFonts w:ascii="Myriad Pro" w:hAnsi="Myriad Pro"/>
                <w:sz w:val="20"/>
                <w:vertAlign w:val="superscript"/>
              </w:rPr>
              <w:t>.</w:t>
            </w:r>
          </w:p>
          <w:p w:rsidR="00C34668" w:rsidRPr="005C17F4" w:rsidRDefault="00C34668" w:rsidP="00C34668">
            <w:pPr>
              <w:autoSpaceDE w:val="0"/>
              <w:autoSpaceDN w:val="0"/>
              <w:adjustRightInd w:val="0"/>
              <w:jc w:val="both"/>
              <w:rPr>
                <w:rFonts w:ascii="Myriad Pro" w:hAnsi="Myriad Pro"/>
                <w:sz w:val="20"/>
              </w:rPr>
            </w:pPr>
            <w:r w:rsidRPr="005C17F4">
              <w:rPr>
                <w:rFonts w:ascii="Myriad Pro" w:hAnsi="Myriad Pro"/>
                <w:sz w:val="20"/>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C34668" w:rsidRPr="005C17F4" w:rsidRDefault="00C34668" w:rsidP="001B0A9F">
            <w:pPr>
              <w:pStyle w:val="Akapitzlist"/>
              <w:numPr>
                <w:ilvl w:val="0"/>
                <w:numId w:val="439"/>
              </w:numPr>
              <w:autoSpaceDE w:val="0"/>
              <w:autoSpaceDN w:val="0"/>
              <w:adjustRightInd w:val="0"/>
              <w:jc w:val="both"/>
            </w:pPr>
            <w:r w:rsidRPr="005C17F4">
              <w:t>wybór wariantu są – dla naborów, w których wartość dofinansowania projektu nie może przekroczyć wyrażonej w PLN równowartości 100 tys. EUR;</w:t>
            </w:r>
          </w:p>
          <w:p w:rsidR="00C34668" w:rsidRPr="005C17F4" w:rsidRDefault="00C34668" w:rsidP="001B0A9F">
            <w:pPr>
              <w:pStyle w:val="Akapitzlist"/>
              <w:numPr>
                <w:ilvl w:val="0"/>
                <w:numId w:val="439"/>
              </w:numPr>
              <w:autoSpaceDE w:val="0"/>
              <w:autoSpaceDN w:val="0"/>
              <w:adjustRightInd w:val="0"/>
              <w:jc w:val="both"/>
            </w:pPr>
            <w:r w:rsidRPr="005C17F4">
              <w:t xml:space="preserve">wybór wariantu nie </w:t>
            </w:r>
            <w:r w:rsidR="00070EB4">
              <w:t xml:space="preserve">są – dla naborów, w których </w:t>
            </w:r>
            <w:proofErr w:type="spellStart"/>
            <w:r w:rsidR="00070EB4">
              <w:t>war</w:t>
            </w:r>
            <w:r w:rsidRPr="005C17F4">
              <w:t>ość</w:t>
            </w:r>
            <w:proofErr w:type="spellEnd"/>
            <w:r w:rsidRPr="005C17F4">
              <w:t xml:space="preserve"> dofinansowania projektu musi być wyższa od wyrażonej w PLN równowartości 100 tys. EUR.</w:t>
            </w:r>
          </w:p>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Kryterium będzie weryfikowane na etapie KOP.</w:t>
            </w:r>
          </w:p>
        </w:tc>
      </w:tr>
    </w:tbl>
    <w:p w:rsidR="00070EB4" w:rsidRPr="00267A11" w:rsidRDefault="00070EB4" w:rsidP="00045B9C">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8930"/>
        <w:gridCol w:w="4733"/>
      </w:tblGrid>
      <w:tr w:rsidR="00C34668" w:rsidRPr="005C17F4" w:rsidTr="00C34668">
        <w:trPr>
          <w:jc w:val="center"/>
        </w:trPr>
        <w:tc>
          <w:tcPr>
            <w:tcW w:w="14175" w:type="dxa"/>
            <w:gridSpan w:val="3"/>
            <w:shd w:val="clear" w:color="auto" w:fill="D9D9D9"/>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b/>
                <w:sz w:val="20"/>
              </w:rPr>
              <w:lastRenderedPageBreak/>
              <w:t>Kryteria premiujące</w:t>
            </w:r>
          </w:p>
        </w:tc>
      </w:tr>
      <w:tr w:rsidR="00C34668" w:rsidRPr="005C17F4" w:rsidTr="00C34668">
        <w:trPr>
          <w:jc w:val="center"/>
        </w:trPr>
        <w:tc>
          <w:tcPr>
            <w:tcW w:w="512" w:type="dxa"/>
          </w:tcPr>
          <w:p w:rsidR="00C34668" w:rsidRPr="005C17F4" w:rsidRDefault="00C34668" w:rsidP="00C34668">
            <w:pPr>
              <w:pStyle w:val="Akapitzlist"/>
              <w:spacing w:before="40" w:after="40" w:line="240" w:lineRule="auto"/>
              <w:ind w:left="0"/>
              <w:contextualSpacing w:val="0"/>
              <w:jc w:val="center"/>
            </w:pPr>
            <w:r w:rsidRPr="005C17F4">
              <w:t>L.p.</w:t>
            </w:r>
          </w:p>
        </w:tc>
        <w:tc>
          <w:tcPr>
            <w:tcW w:w="8930"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Definicja kryterium</w:t>
            </w:r>
          </w:p>
        </w:tc>
        <w:tc>
          <w:tcPr>
            <w:tcW w:w="4733"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Opis znaczenia kryterium</w:t>
            </w:r>
          </w:p>
        </w:tc>
      </w:tr>
      <w:tr w:rsidR="00C34668" w:rsidRPr="005C17F4" w:rsidTr="00C34668">
        <w:trPr>
          <w:jc w:val="center"/>
        </w:trPr>
        <w:tc>
          <w:tcPr>
            <w:tcW w:w="512" w:type="dxa"/>
            <w:tcBorders>
              <w:bottom w:val="single" w:sz="4" w:space="0" w:color="auto"/>
            </w:tcBorders>
          </w:tcPr>
          <w:p w:rsidR="00C34668" w:rsidRPr="005C17F4" w:rsidRDefault="00C34668" w:rsidP="00C34668">
            <w:pPr>
              <w:pStyle w:val="Akapitzlist"/>
              <w:spacing w:before="40" w:after="40" w:line="240" w:lineRule="auto"/>
              <w:ind w:left="0"/>
              <w:contextualSpacing w:val="0"/>
              <w:jc w:val="center"/>
            </w:pPr>
            <w:r w:rsidRPr="005C17F4">
              <w:t>1</w:t>
            </w:r>
          </w:p>
        </w:tc>
        <w:tc>
          <w:tcPr>
            <w:tcW w:w="8930" w:type="dxa"/>
            <w:tcBorders>
              <w:bottom w:val="single" w:sz="4" w:space="0" w:color="auto"/>
            </w:tcBorders>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2</w:t>
            </w:r>
          </w:p>
        </w:tc>
        <w:tc>
          <w:tcPr>
            <w:tcW w:w="4733" w:type="dxa"/>
            <w:tcBorders>
              <w:bottom w:val="single" w:sz="4" w:space="0" w:color="auto"/>
            </w:tcBorders>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3</w:t>
            </w:r>
          </w:p>
        </w:tc>
      </w:tr>
      <w:tr w:rsidR="00C34668" w:rsidRPr="005C17F4" w:rsidTr="00C34668">
        <w:trPr>
          <w:jc w:val="center"/>
        </w:trPr>
        <w:tc>
          <w:tcPr>
            <w:tcW w:w="512" w:type="dxa"/>
            <w:tcBorders>
              <w:bottom w:val="single" w:sz="4" w:space="0" w:color="auto"/>
            </w:tcBorders>
          </w:tcPr>
          <w:p w:rsidR="00C34668" w:rsidRPr="005C17F4" w:rsidRDefault="00C34668" w:rsidP="001B0A9F">
            <w:pPr>
              <w:pStyle w:val="Akapitzlist"/>
              <w:numPr>
                <w:ilvl w:val="0"/>
                <w:numId w:val="440"/>
              </w:numPr>
              <w:spacing w:before="40" w:after="40" w:line="240" w:lineRule="auto"/>
              <w:ind w:left="0" w:firstLine="0"/>
              <w:contextualSpacing w:val="0"/>
            </w:pPr>
          </w:p>
        </w:tc>
        <w:tc>
          <w:tcPr>
            <w:tcW w:w="8930" w:type="dxa"/>
            <w:tcBorders>
              <w:bottom w:val="single" w:sz="4" w:space="0" w:color="auto"/>
            </w:tcBorders>
          </w:tcPr>
          <w:p w:rsidR="00C34668" w:rsidRPr="005C17F4" w:rsidRDefault="00C34668" w:rsidP="00C34668">
            <w:pPr>
              <w:autoSpaceDE w:val="0"/>
              <w:autoSpaceDN w:val="0"/>
              <w:adjustRightInd w:val="0"/>
              <w:spacing w:after="0" w:line="240" w:lineRule="auto"/>
              <w:jc w:val="both"/>
              <w:rPr>
                <w:rFonts w:ascii="Myriad Pro" w:hAnsi="Myriad Pro" w:cs="Arial"/>
                <w:bCs/>
                <w:sz w:val="20"/>
              </w:rPr>
            </w:pPr>
            <w:r w:rsidRPr="005C17F4">
              <w:rPr>
                <w:rFonts w:ascii="Myriad Pro" w:hAnsi="Myriad Pro" w:cs="Arial"/>
                <w:bCs/>
                <w:sz w:val="20"/>
              </w:rPr>
              <w:t xml:space="preserve">Efektywność społeczna i zatrudnieniowa wynosi co najmniej o 10 </w:t>
            </w:r>
            <w:proofErr w:type="spellStart"/>
            <w:r w:rsidRPr="005C17F4">
              <w:rPr>
                <w:rFonts w:ascii="Myriad Pro" w:hAnsi="Myriad Pro" w:cs="Arial"/>
                <w:bCs/>
                <w:sz w:val="20"/>
              </w:rPr>
              <w:t>pp</w:t>
            </w:r>
            <w:proofErr w:type="spellEnd"/>
            <w:r w:rsidRPr="005C17F4">
              <w:rPr>
                <w:rFonts w:ascii="Myriad Pro" w:hAnsi="Myriad Pro" w:cs="Arial"/>
                <w:bCs/>
                <w:sz w:val="20"/>
              </w:rPr>
              <w:t xml:space="preserve"> więcej niż określona w Komunikacie Ministra właściwego ds. rozw</w:t>
            </w:r>
            <w:r w:rsidR="00070EB4">
              <w:rPr>
                <w:rFonts w:ascii="Myriad Pro" w:hAnsi="Myriad Pro" w:cs="Arial"/>
                <w:bCs/>
                <w:sz w:val="20"/>
              </w:rPr>
              <w:t>o</w:t>
            </w:r>
            <w:r w:rsidRPr="005C17F4">
              <w:rPr>
                <w:rFonts w:ascii="Myriad Pro" w:hAnsi="Myriad Pro" w:cs="Arial"/>
                <w:bCs/>
                <w:sz w:val="20"/>
              </w:rPr>
              <w:t>ju w sprawie wyznaczenia minimalnych poziomów kryterium efektywności społecznej i zatrudnieniowej</w:t>
            </w:r>
            <w:r w:rsidRPr="005C17F4">
              <w:rPr>
                <w:rFonts w:ascii="Myriad Pro" w:hAnsi="Myriad Pro"/>
                <w:sz w:val="20"/>
                <w:vertAlign w:val="superscript"/>
              </w:rPr>
              <w:footnoteReference w:id="9"/>
            </w:r>
            <w:r w:rsidRPr="005C17F4">
              <w:rPr>
                <w:rFonts w:ascii="Myriad Pro" w:hAnsi="Myriad Pro" w:cs="Arial"/>
                <w:bCs/>
                <w:sz w:val="20"/>
              </w:rPr>
              <w:t xml:space="preserve"> dla Regionalnych Programów Operacyjnych:</w:t>
            </w:r>
          </w:p>
          <w:p w:rsidR="00C34668" w:rsidRPr="005C17F4" w:rsidRDefault="00C34668" w:rsidP="001B0A9F">
            <w:pPr>
              <w:pStyle w:val="Akapitzlist"/>
              <w:numPr>
                <w:ilvl w:val="0"/>
                <w:numId w:val="299"/>
              </w:numPr>
              <w:autoSpaceDE w:val="0"/>
              <w:autoSpaceDN w:val="0"/>
              <w:spacing w:after="0" w:line="240" w:lineRule="auto"/>
              <w:contextualSpacing w:val="0"/>
              <w:jc w:val="both"/>
              <w:rPr>
                <w:rFonts w:cs="Arial"/>
                <w:bCs/>
              </w:rPr>
            </w:pPr>
            <w:r w:rsidRPr="005C17F4">
              <w:rPr>
                <w:rFonts w:cs="Arial"/>
                <w:bCs/>
              </w:rPr>
              <w:t>w odniesieniu do osób z niepełnosprawnościami,</w:t>
            </w:r>
          </w:p>
          <w:p w:rsidR="00C34668" w:rsidRPr="005C17F4" w:rsidRDefault="00C34668" w:rsidP="001B0A9F">
            <w:pPr>
              <w:pStyle w:val="Akapitzlist"/>
              <w:numPr>
                <w:ilvl w:val="0"/>
                <w:numId w:val="299"/>
              </w:numPr>
              <w:autoSpaceDE w:val="0"/>
              <w:autoSpaceDN w:val="0"/>
              <w:spacing w:after="0" w:line="240" w:lineRule="auto"/>
              <w:contextualSpacing w:val="0"/>
              <w:jc w:val="both"/>
              <w:rPr>
                <w:rFonts w:cs="Arial"/>
                <w:bCs/>
              </w:rPr>
            </w:pPr>
            <w:r w:rsidRPr="005C17F4">
              <w:rPr>
                <w:rFonts w:cs="Arial"/>
                <w:bCs/>
              </w:rPr>
              <w:t>w odniesieniu do pozostałych osób zagrożonych ubóstwem lub wykluczeniem społecznym.</w:t>
            </w:r>
          </w:p>
        </w:tc>
        <w:tc>
          <w:tcPr>
            <w:tcW w:w="4733" w:type="dxa"/>
            <w:tcBorders>
              <w:bottom w:val="single" w:sz="4" w:space="0" w:color="auto"/>
            </w:tcBorders>
          </w:tcPr>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 xml:space="preserve">Liczba punktów: </w:t>
            </w:r>
            <w:r w:rsidRPr="005C17F4">
              <w:rPr>
                <w:rFonts w:ascii="Myriad Pro" w:hAnsi="Myriad Pro" w:cs="Arial"/>
                <w:sz w:val="20"/>
              </w:rPr>
              <w:t>10</w:t>
            </w:r>
          </w:p>
        </w:tc>
      </w:tr>
      <w:tr w:rsidR="00C34668" w:rsidRPr="005C17F4" w:rsidTr="00C34668">
        <w:trPr>
          <w:jc w:val="center"/>
        </w:trPr>
        <w:tc>
          <w:tcPr>
            <w:tcW w:w="512" w:type="dxa"/>
            <w:tcBorders>
              <w:bottom w:val="single" w:sz="4" w:space="0" w:color="auto"/>
            </w:tcBorders>
          </w:tcPr>
          <w:p w:rsidR="00C34668" w:rsidRPr="005C17F4" w:rsidRDefault="00C34668" w:rsidP="001B0A9F">
            <w:pPr>
              <w:pStyle w:val="Akapitzlist"/>
              <w:numPr>
                <w:ilvl w:val="0"/>
                <w:numId w:val="440"/>
              </w:numPr>
              <w:spacing w:before="40" w:after="40" w:line="240" w:lineRule="auto"/>
              <w:ind w:left="0" w:firstLine="0"/>
              <w:contextualSpacing w:val="0"/>
            </w:pPr>
          </w:p>
        </w:tc>
        <w:tc>
          <w:tcPr>
            <w:tcW w:w="8930" w:type="dxa"/>
            <w:tcBorders>
              <w:bottom w:val="single" w:sz="4" w:space="0" w:color="auto"/>
            </w:tcBorders>
          </w:tcPr>
          <w:p w:rsidR="00C34668" w:rsidRPr="005C17F4" w:rsidRDefault="00C34668" w:rsidP="00C34668">
            <w:pPr>
              <w:autoSpaceDE w:val="0"/>
              <w:autoSpaceDN w:val="0"/>
              <w:adjustRightInd w:val="0"/>
              <w:spacing w:after="0" w:line="240" w:lineRule="auto"/>
              <w:jc w:val="both"/>
              <w:rPr>
                <w:rFonts w:ascii="Myriad Pro" w:hAnsi="Myriad Pro" w:cs="Arial"/>
                <w:sz w:val="20"/>
              </w:rPr>
            </w:pPr>
            <w:r w:rsidRPr="005C17F4">
              <w:rPr>
                <w:rFonts w:ascii="Myriad Pro" w:hAnsi="Myriad Pro" w:cs="Arial"/>
                <w:sz w:val="20"/>
              </w:rPr>
              <w:t>Projekt skierowany jest do osób:</w:t>
            </w:r>
          </w:p>
          <w:p w:rsidR="00C34668" w:rsidRPr="005C17F4" w:rsidRDefault="00C34668" w:rsidP="001B0A9F">
            <w:pPr>
              <w:pStyle w:val="Akapitzlist"/>
              <w:numPr>
                <w:ilvl w:val="0"/>
                <w:numId w:val="300"/>
              </w:numPr>
              <w:autoSpaceDE w:val="0"/>
              <w:autoSpaceDN w:val="0"/>
              <w:adjustRightInd w:val="0"/>
              <w:spacing w:after="0" w:line="240" w:lineRule="auto"/>
              <w:ind w:left="1093" w:hanging="283"/>
              <w:contextualSpacing w:val="0"/>
              <w:jc w:val="both"/>
              <w:rPr>
                <w:rFonts w:cs="Arial"/>
              </w:rPr>
            </w:pPr>
            <w:r w:rsidRPr="005C17F4">
              <w:rPr>
                <w:rFonts w:cs="Arial"/>
              </w:rPr>
              <w:t>o znacznym lub umiarkowanym stopniu niepełnosprawności, i/lub</w:t>
            </w:r>
          </w:p>
          <w:p w:rsidR="00C34668" w:rsidRPr="005C17F4" w:rsidRDefault="00C34668" w:rsidP="001B0A9F">
            <w:pPr>
              <w:pStyle w:val="Akapitzlist"/>
              <w:numPr>
                <w:ilvl w:val="0"/>
                <w:numId w:val="300"/>
              </w:numPr>
              <w:autoSpaceDE w:val="0"/>
              <w:autoSpaceDN w:val="0"/>
              <w:adjustRightInd w:val="0"/>
              <w:spacing w:after="0" w:line="240" w:lineRule="auto"/>
              <w:ind w:left="1093" w:hanging="283"/>
              <w:contextualSpacing w:val="0"/>
              <w:jc w:val="both"/>
              <w:rPr>
                <w:rFonts w:cs="Arial"/>
              </w:rPr>
            </w:pPr>
            <w:r w:rsidRPr="005C17F4">
              <w:rPr>
                <w:rFonts w:cs="Arial"/>
              </w:rPr>
              <w:t xml:space="preserve">z niepełnosprawnością sprzężoną lub osoby z zaburzeniami psychicznymi, w tym osoby </w:t>
            </w:r>
            <w:r w:rsidRPr="005C17F4">
              <w:rPr>
                <w:rFonts w:cs="Arial"/>
              </w:rPr>
              <w:br/>
              <w:t>z niepełnosprawnością intelektualną i osoby z całościowymi zaburzeniami rozwojowymi</w:t>
            </w:r>
          </w:p>
          <w:p w:rsidR="00C34668" w:rsidRPr="005C17F4" w:rsidDel="002E02B7" w:rsidRDefault="00C34668" w:rsidP="00C34668">
            <w:pPr>
              <w:pStyle w:val="Akapitzlist"/>
              <w:autoSpaceDE w:val="0"/>
              <w:autoSpaceDN w:val="0"/>
              <w:adjustRightInd w:val="0"/>
              <w:spacing w:after="0" w:line="240" w:lineRule="auto"/>
              <w:ind w:left="33"/>
              <w:contextualSpacing w:val="0"/>
              <w:jc w:val="both"/>
              <w:rPr>
                <w:rFonts w:cs="Arial"/>
              </w:rPr>
            </w:pPr>
            <w:r w:rsidRPr="005C17F4">
              <w:rPr>
                <w:rFonts w:cs="Arial"/>
              </w:rPr>
              <w:t>na poziomie minimum 10% z ogółu uczestników projektu.</w:t>
            </w:r>
          </w:p>
        </w:tc>
        <w:tc>
          <w:tcPr>
            <w:tcW w:w="4733" w:type="dxa"/>
            <w:tcBorders>
              <w:bottom w:val="single" w:sz="4" w:space="0" w:color="auto"/>
            </w:tcBorders>
          </w:tcPr>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 xml:space="preserve">Liczba punktów: </w:t>
            </w:r>
            <w:r w:rsidRPr="005C17F4">
              <w:rPr>
                <w:rFonts w:ascii="Myriad Pro" w:hAnsi="Myriad Pro" w:cs="Arial"/>
                <w:sz w:val="20"/>
              </w:rPr>
              <w:t>10</w:t>
            </w:r>
          </w:p>
        </w:tc>
      </w:tr>
      <w:tr w:rsidR="00C34668" w:rsidRPr="005C17F4" w:rsidTr="00C34668">
        <w:trPr>
          <w:jc w:val="center"/>
        </w:trPr>
        <w:tc>
          <w:tcPr>
            <w:tcW w:w="512" w:type="dxa"/>
            <w:tcBorders>
              <w:top w:val="single" w:sz="4" w:space="0" w:color="auto"/>
              <w:left w:val="single" w:sz="4" w:space="0" w:color="auto"/>
              <w:bottom w:val="single" w:sz="4" w:space="0" w:color="auto"/>
              <w:right w:val="single" w:sz="4" w:space="0" w:color="auto"/>
            </w:tcBorders>
          </w:tcPr>
          <w:p w:rsidR="00C34668" w:rsidRPr="005C17F4" w:rsidRDefault="00C34668" w:rsidP="001B0A9F">
            <w:pPr>
              <w:pStyle w:val="Akapitzlist"/>
              <w:numPr>
                <w:ilvl w:val="0"/>
                <w:numId w:val="440"/>
              </w:numPr>
              <w:spacing w:before="40" w:after="40" w:line="240" w:lineRule="auto"/>
              <w:ind w:left="0" w:firstLine="0"/>
              <w:contextualSpacing w:val="0"/>
            </w:pPr>
          </w:p>
        </w:tc>
        <w:tc>
          <w:tcPr>
            <w:tcW w:w="8930" w:type="dxa"/>
            <w:tcBorders>
              <w:top w:val="single" w:sz="4" w:space="0" w:color="auto"/>
              <w:left w:val="single" w:sz="4" w:space="0" w:color="auto"/>
              <w:bottom w:val="single" w:sz="4" w:space="0" w:color="auto"/>
              <w:right w:val="single" w:sz="4" w:space="0" w:color="auto"/>
            </w:tcBorders>
          </w:tcPr>
          <w:p w:rsidR="00C34668" w:rsidRPr="005C17F4" w:rsidDel="002E02B7" w:rsidRDefault="00C34668" w:rsidP="00C34668">
            <w:pPr>
              <w:autoSpaceDE w:val="0"/>
              <w:autoSpaceDN w:val="0"/>
              <w:adjustRightInd w:val="0"/>
              <w:spacing w:after="0" w:line="240" w:lineRule="auto"/>
              <w:jc w:val="both"/>
              <w:rPr>
                <w:rFonts w:ascii="Myriad Pro" w:hAnsi="Myriad Pro"/>
                <w:sz w:val="20"/>
              </w:rPr>
            </w:pPr>
            <w:r w:rsidRPr="005C17F4">
              <w:rPr>
                <w:rFonts w:ascii="Myriad Pro" w:hAnsi="Myriad Pro" w:cs="Arial"/>
                <w:sz w:val="20"/>
              </w:rPr>
              <w:t>Projekt realizowany jest  na obszarze gmin/powiatów, w których  powstał lokalny plan rozwoju ekonomii społecznej.</w:t>
            </w:r>
          </w:p>
        </w:tc>
        <w:tc>
          <w:tcPr>
            <w:tcW w:w="4733" w:type="dxa"/>
            <w:tcBorders>
              <w:top w:val="single" w:sz="4" w:space="0" w:color="auto"/>
              <w:left w:val="single" w:sz="4" w:space="0" w:color="auto"/>
              <w:bottom w:val="single" w:sz="4" w:space="0" w:color="auto"/>
              <w:right w:val="single" w:sz="4" w:space="0" w:color="auto"/>
            </w:tcBorders>
          </w:tcPr>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 xml:space="preserve">Liczba punktów: </w:t>
            </w:r>
            <w:r w:rsidRPr="005C17F4">
              <w:rPr>
                <w:rFonts w:ascii="Myriad Pro" w:hAnsi="Myriad Pro" w:cs="Arial"/>
                <w:sz w:val="20"/>
              </w:rPr>
              <w:t>5</w:t>
            </w:r>
          </w:p>
        </w:tc>
      </w:tr>
      <w:tr w:rsidR="00C34668" w:rsidRPr="005C17F4" w:rsidTr="00C34668">
        <w:trPr>
          <w:jc w:val="center"/>
        </w:trPr>
        <w:tc>
          <w:tcPr>
            <w:tcW w:w="512" w:type="dxa"/>
          </w:tcPr>
          <w:p w:rsidR="00C34668" w:rsidRPr="005C17F4" w:rsidRDefault="00C34668" w:rsidP="001B0A9F">
            <w:pPr>
              <w:pStyle w:val="Akapitzlist"/>
              <w:numPr>
                <w:ilvl w:val="0"/>
                <w:numId w:val="440"/>
              </w:numPr>
              <w:spacing w:before="40" w:after="40" w:line="240" w:lineRule="auto"/>
              <w:ind w:left="0" w:firstLine="0"/>
              <w:contextualSpacing w:val="0"/>
            </w:pPr>
          </w:p>
        </w:tc>
        <w:tc>
          <w:tcPr>
            <w:tcW w:w="8930" w:type="dxa"/>
          </w:tcPr>
          <w:p w:rsidR="00C34668" w:rsidRPr="005C17F4" w:rsidRDefault="00C34668" w:rsidP="00C34668">
            <w:pPr>
              <w:autoSpaceDE w:val="0"/>
              <w:autoSpaceDN w:val="0"/>
              <w:adjustRightInd w:val="0"/>
              <w:spacing w:after="0" w:line="240" w:lineRule="auto"/>
              <w:jc w:val="both"/>
              <w:rPr>
                <w:rFonts w:ascii="Myriad Pro" w:hAnsi="Myriad Pro"/>
                <w:sz w:val="20"/>
              </w:rPr>
            </w:pPr>
            <w:r w:rsidRPr="005C17F4">
              <w:rPr>
                <w:rFonts w:ascii="Myriad Pro" w:hAnsi="Myriad Pro" w:cs="Arial"/>
                <w:sz w:val="20"/>
              </w:rPr>
              <w:t>Projekt realizowany jest na obszarze zdegradowanym  gmin, które znajdują się na Wykazie programów rewitalizacji gmin województwa zachodniopomorskiego, w tym na obszarach objętych rewitalizacją.</w:t>
            </w:r>
          </w:p>
        </w:tc>
        <w:tc>
          <w:tcPr>
            <w:tcW w:w="4733" w:type="dxa"/>
          </w:tcPr>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Liczba punktów: 5</w:t>
            </w:r>
          </w:p>
        </w:tc>
      </w:tr>
      <w:tr w:rsidR="00C34668" w:rsidRPr="005C17F4" w:rsidTr="00C34668">
        <w:trPr>
          <w:jc w:val="center"/>
        </w:trPr>
        <w:tc>
          <w:tcPr>
            <w:tcW w:w="512" w:type="dxa"/>
          </w:tcPr>
          <w:p w:rsidR="00C34668" w:rsidRPr="005C17F4" w:rsidRDefault="00C34668" w:rsidP="001B0A9F">
            <w:pPr>
              <w:pStyle w:val="Akapitzlist"/>
              <w:numPr>
                <w:ilvl w:val="0"/>
                <w:numId w:val="440"/>
              </w:numPr>
              <w:spacing w:before="40" w:after="40" w:line="240" w:lineRule="auto"/>
              <w:ind w:left="0" w:firstLine="0"/>
              <w:contextualSpacing w:val="0"/>
            </w:pPr>
          </w:p>
        </w:tc>
        <w:tc>
          <w:tcPr>
            <w:tcW w:w="8930" w:type="dxa"/>
          </w:tcPr>
          <w:p w:rsidR="00C34668" w:rsidRPr="005C17F4" w:rsidRDefault="00C34668" w:rsidP="00C34668">
            <w:pPr>
              <w:autoSpaceDE w:val="0"/>
              <w:autoSpaceDN w:val="0"/>
              <w:spacing w:after="0" w:line="240" w:lineRule="auto"/>
              <w:jc w:val="both"/>
              <w:rPr>
                <w:rFonts w:ascii="Myriad Pro" w:hAnsi="Myriad Pro" w:cs="Arial"/>
                <w:sz w:val="20"/>
              </w:rPr>
            </w:pPr>
            <w:r w:rsidRPr="005C17F4">
              <w:rPr>
                <w:rFonts w:ascii="Myriad Pro" w:hAnsi="Myriad Pro" w:cs="Arial"/>
                <w:sz w:val="20"/>
              </w:rPr>
              <w:t>Projekt realizowany jest w partnerstwie wielosektorowym (sektor społeczny, prywatny, publiczny):</w:t>
            </w:r>
          </w:p>
          <w:p w:rsidR="00C34668" w:rsidRPr="005C17F4" w:rsidRDefault="00C34668" w:rsidP="001B0A9F">
            <w:pPr>
              <w:pStyle w:val="Akapitzlist"/>
              <w:numPr>
                <w:ilvl w:val="0"/>
                <w:numId w:val="301"/>
              </w:numPr>
              <w:tabs>
                <w:tab w:val="center" w:pos="4536"/>
                <w:tab w:val="right" w:pos="9072"/>
              </w:tabs>
              <w:autoSpaceDE w:val="0"/>
              <w:autoSpaceDN w:val="0"/>
              <w:spacing w:after="0" w:line="240" w:lineRule="auto"/>
              <w:ind w:left="952" w:hanging="284"/>
              <w:contextualSpacing w:val="0"/>
              <w:jc w:val="both"/>
              <w:rPr>
                <w:rFonts w:cs="Arial"/>
              </w:rPr>
            </w:pPr>
            <w:r w:rsidRPr="005C17F4">
              <w:rPr>
                <w:rFonts w:cs="Arial"/>
              </w:rPr>
              <w:t>Partnerstwo 2 sektorów – 5 punktów</w:t>
            </w:r>
          </w:p>
          <w:p w:rsidR="00C34668" w:rsidRPr="005C17F4" w:rsidRDefault="00C34668" w:rsidP="001B0A9F">
            <w:pPr>
              <w:pStyle w:val="Akapitzlist"/>
              <w:numPr>
                <w:ilvl w:val="0"/>
                <w:numId w:val="301"/>
              </w:numPr>
              <w:tabs>
                <w:tab w:val="center" w:pos="4536"/>
                <w:tab w:val="right" w:pos="9072"/>
              </w:tabs>
              <w:autoSpaceDE w:val="0"/>
              <w:autoSpaceDN w:val="0"/>
              <w:spacing w:after="0" w:line="240" w:lineRule="auto"/>
              <w:ind w:left="952" w:hanging="284"/>
              <w:contextualSpacing w:val="0"/>
              <w:jc w:val="both"/>
              <w:rPr>
                <w:rFonts w:cs="Arial"/>
              </w:rPr>
            </w:pPr>
            <w:r w:rsidRPr="005C17F4">
              <w:rPr>
                <w:rFonts w:cs="Arial"/>
              </w:rPr>
              <w:t>Partnerstwo 3 sektorów – 10 punktów.</w:t>
            </w:r>
          </w:p>
        </w:tc>
        <w:tc>
          <w:tcPr>
            <w:tcW w:w="4733" w:type="dxa"/>
          </w:tcPr>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 xml:space="preserve">Liczba punktów: </w:t>
            </w:r>
            <w:r w:rsidRPr="005C17F4">
              <w:rPr>
                <w:rFonts w:ascii="Myriad Pro" w:hAnsi="Myriad Pro" w:cs="Arial"/>
                <w:sz w:val="20"/>
              </w:rPr>
              <w:t>5/10</w:t>
            </w:r>
          </w:p>
        </w:tc>
      </w:tr>
      <w:tr w:rsidR="00C34668" w:rsidRPr="005C17F4" w:rsidTr="00C34668">
        <w:trPr>
          <w:jc w:val="center"/>
        </w:trPr>
        <w:tc>
          <w:tcPr>
            <w:tcW w:w="512" w:type="dxa"/>
          </w:tcPr>
          <w:p w:rsidR="00C34668" w:rsidRPr="005C17F4" w:rsidRDefault="00C34668" w:rsidP="001B0A9F">
            <w:pPr>
              <w:pStyle w:val="Akapitzlist"/>
              <w:numPr>
                <w:ilvl w:val="0"/>
                <w:numId w:val="440"/>
              </w:numPr>
              <w:spacing w:before="40" w:after="40" w:line="240" w:lineRule="auto"/>
              <w:ind w:left="0" w:firstLine="0"/>
              <w:contextualSpacing w:val="0"/>
            </w:pPr>
          </w:p>
        </w:tc>
        <w:tc>
          <w:tcPr>
            <w:tcW w:w="8930" w:type="dxa"/>
          </w:tcPr>
          <w:p w:rsidR="00C34668" w:rsidRPr="005C17F4" w:rsidRDefault="00C34668" w:rsidP="00C34668">
            <w:pPr>
              <w:tabs>
                <w:tab w:val="left" w:pos="33"/>
              </w:tabs>
              <w:spacing w:after="0" w:line="240" w:lineRule="auto"/>
              <w:rPr>
                <w:rFonts w:ascii="Myriad Pro" w:hAnsi="Myriad Pro"/>
                <w:sz w:val="20"/>
              </w:rPr>
            </w:pPr>
            <w:r w:rsidRPr="005C17F4">
              <w:rPr>
                <w:rFonts w:ascii="Myriad Pro" w:hAnsi="Myriad Pro"/>
                <w:sz w:val="20"/>
              </w:rPr>
              <w:tab/>
            </w:r>
            <w:r w:rsidRPr="005C17F4">
              <w:rPr>
                <w:rFonts w:ascii="Myriad Pro" w:hAnsi="Myriad Pro" w:cs="Arial"/>
                <w:sz w:val="20"/>
              </w:rPr>
              <w:t>Projektodawca założył w ramach projektu realizację wsparcia z wykorzystaniem infrastruktury powstałej dzięki środkom RPO WZ 2014-2020 Oś 9 Infrastruktura publiczna.</w:t>
            </w:r>
          </w:p>
        </w:tc>
        <w:tc>
          <w:tcPr>
            <w:tcW w:w="4733" w:type="dxa"/>
          </w:tcPr>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 xml:space="preserve">Liczba punktów: </w:t>
            </w:r>
            <w:r w:rsidRPr="005C17F4">
              <w:rPr>
                <w:rFonts w:ascii="Myriad Pro" w:hAnsi="Myriad Pro" w:cs="Arial"/>
                <w:sz w:val="20"/>
              </w:rPr>
              <w:t>10</w:t>
            </w:r>
          </w:p>
        </w:tc>
      </w:tr>
    </w:tbl>
    <w:p w:rsidR="008A76F9" w:rsidRDefault="008A76F9" w:rsidP="008A76F9">
      <w:pPr>
        <w:rPr>
          <w:rFonts w:ascii="Myriad Pro" w:hAnsi="Myriad Pro"/>
          <w:sz w:val="20"/>
        </w:rPr>
      </w:pPr>
    </w:p>
    <w:p w:rsidR="00BD6BA6" w:rsidRPr="00740F15" w:rsidRDefault="008A76F9" w:rsidP="00855B0D">
      <w:pPr>
        <w:pStyle w:val="Podtytu"/>
      </w:pPr>
      <w:r>
        <w:rPr>
          <w:sz w:val="20"/>
        </w:rPr>
        <w:br w:type="page"/>
      </w:r>
      <w:bookmarkStart w:id="34" w:name="_Toc59089712"/>
      <w:r w:rsidR="00BD6BA6" w:rsidRPr="00740F15">
        <w:lastRenderedPageBreak/>
        <w:t>7.3 Wsparcie dla utworzenia i/lub funkcjonowania (w tym wzmocnienia potencjału) instytucji wspierających ekonomię społeczną zgodnie z Krajowym Programem Rozwoju Ekonomii Społecznej</w:t>
      </w:r>
      <w:bookmarkEnd w:id="34"/>
    </w:p>
    <w:p w:rsidR="00BD6BA6" w:rsidRDefault="00BD6BA6" w:rsidP="00BD6BA6">
      <w:pPr>
        <w:spacing w:after="0"/>
        <w:rPr>
          <w:rFonts w:ascii="Myriad Pro" w:hAnsi="Myriad Pro"/>
          <w:b/>
          <w:sz w:val="20"/>
        </w:rPr>
      </w:pPr>
    </w:p>
    <w:p w:rsidR="00BD6BA6" w:rsidRPr="00B028EE" w:rsidRDefault="00BD6BA6" w:rsidP="00BD6BA6">
      <w:pPr>
        <w:autoSpaceDE w:val="0"/>
        <w:autoSpaceDN w:val="0"/>
        <w:adjustRightInd w:val="0"/>
        <w:spacing w:line="360" w:lineRule="auto"/>
        <w:jc w:val="center"/>
        <w:rPr>
          <w:rFonts w:ascii="Myriad Pro" w:hAnsi="Myriad Pro" w:cs="Arial"/>
          <w:b/>
          <w:bCs/>
          <w:sz w:val="20"/>
        </w:rPr>
      </w:pPr>
      <w:r>
        <w:rPr>
          <w:rFonts w:ascii="Myriad Pro" w:hAnsi="Myriad Pro"/>
          <w:b/>
          <w:sz w:val="20"/>
        </w:rPr>
        <w:t xml:space="preserve">Kryteria ogólne przyjęte Uchwałą </w:t>
      </w:r>
      <w:r w:rsidRPr="002456AE">
        <w:rPr>
          <w:rFonts w:ascii="Myriad Pro" w:hAnsi="Myriad Pro" w:cs="Arial"/>
          <w:b/>
          <w:bCs/>
          <w:sz w:val="20"/>
        </w:rPr>
        <w:t>Nr</w:t>
      </w:r>
      <w:r>
        <w:rPr>
          <w:rFonts w:ascii="Myriad Pro" w:hAnsi="Myriad Pro" w:cs="Arial"/>
          <w:b/>
          <w:bCs/>
          <w:sz w:val="20"/>
        </w:rPr>
        <w:t xml:space="preserve"> 89/17 Komitetu Monitorującego RPO WZ 2014-2020 </w:t>
      </w:r>
      <w:r w:rsidRPr="002456AE">
        <w:rPr>
          <w:rFonts w:ascii="Myriad Pro" w:hAnsi="Myriad Pro" w:cs="Arial"/>
          <w:b/>
          <w:bCs/>
          <w:sz w:val="20"/>
        </w:rPr>
        <w:t xml:space="preserve">z dnia </w:t>
      </w:r>
      <w:r>
        <w:rPr>
          <w:rFonts w:ascii="Myriad Pro" w:hAnsi="Myriad Pro" w:cs="Arial"/>
          <w:b/>
          <w:bCs/>
          <w:sz w:val="20"/>
        </w:rPr>
        <w:t>23 listopada 2017</w:t>
      </w:r>
      <w:r w:rsidRPr="00BC2A19">
        <w:rPr>
          <w:rFonts w:ascii="Myriad Pro" w:hAnsi="Myriad Pro" w:cs="Arial"/>
          <w:b/>
          <w:bCs/>
          <w:sz w:val="20"/>
        </w:rPr>
        <w:t xml:space="preserve"> r.</w:t>
      </w:r>
      <w:r>
        <w:rPr>
          <w:rFonts w:ascii="Myriad Pro" w:hAnsi="Myriad Pro" w:cs="Arial"/>
          <w:b/>
          <w:bCs/>
          <w:sz w:val="20"/>
        </w:rPr>
        <w:t xml:space="preserve"> </w:t>
      </w:r>
      <w:r w:rsidRPr="00B028EE">
        <w:rPr>
          <w:rFonts w:ascii="Myriad Pro" w:hAnsi="Myriad Pro" w:cs="Arial"/>
          <w:b/>
          <w:bCs/>
          <w:sz w:val="20"/>
        </w:rPr>
        <w:t>(tryb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BD6BA6" w:rsidRPr="00E83944" w:rsidTr="00BD6BA6">
        <w:trPr>
          <w:jc w:val="center"/>
        </w:trPr>
        <w:tc>
          <w:tcPr>
            <w:tcW w:w="1905" w:type="dxa"/>
            <w:shd w:val="clear" w:color="auto" w:fill="B6DDE8"/>
          </w:tcPr>
          <w:p w:rsidR="00BD6BA6" w:rsidRPr="00E83944" w:rsidRDefault="00BD6BA6" w:rsidP="00BD6BA6">
            <w:pPr>
              <w:spacing w:before="40" w:after="40" w:line="240" w:lineRule="auto"/>
              <w:rPr>
                <w:rFonts w:ascii="Myriad Pro" w:hAnsi="Myriad Pro" w:cs="Arial"/>
                <w:sz w:val="20"/>
              </w:rPr>
            </w:pPr>
            <w:r w:rsidRPr="00E83944">
              <w:rPr>
                <w:rFonts w:ascii="Myriad Pro" w:hAnsi="Myriad Pro" w:cs="Arial"/>
                <w:sz w:val="20"/>
              </w:rPr>
              <w:t>Oś priorytetowa</w:t>
            </w:r>
          </w:p>
        </w:tc>
        <w:tc>
          <w:tcPr>
            <w:tcW w:w="12315" w:type="dxa"/>
            <w:shd w:val="clear" w:color="auto" w:fill="B6DDE8"/>
          </w:tcPr>
          <w:p w:rsidR="00BD6BA6" w:rsidRPr="00E83944" w:rsidRDefault="00BD6BA6" w:rsidP="00BD6BA6">
            <w:pPr>
              <w:spacing w:before="40" w:after="40" w:line="240" w:lineRule="auto"/>
              <w:rPr>
                <w:rFonts w:ascii="Myriad Pro" w:hAnsi="Myriad Pro" w:cs="Arial"/>
                <w:sz w:val="20"/>
              </w:rPr>
            </w:pPr>
            <w:r w:rsidRPr="00E83944">
              <w:rPr>
                <w:rFonts w:ascii="Myriad Pro" w:eastAsia="MyriadPro-Regular" w:hAnsi="Myriad Pro" w:cs="Arial"/>
                <w:sz w:val="20"/>
              </w:rPr>
              <w:t>VII Włączenie społeczne</w:t>
            </w:r>
          </w:p>
        </w:tc>
      </w:tr>
      <w:tr w:rsidR="00BD6BA6" w:rsidRPr="00E83944" w:rsidTr="00BD6BA6">
        <w:trPr>
          <w:jc w:val="center"/>
        </w:trPr>
        <w:tc>
          <w:tcPr>
            <w:tcW w:w="1905" w:type="dxa"/>
            <w:shd w:val="clear" w:color="auto" w:fill="B6DDE8"/>
          </w:tcPr>
          <w:p w:rsidR="00BD6BA6" w:rsidRPr="00E83944" w:rsidRDefault="00BD6BA6" w:rsidP="00BD6BA6">
            <w:pPr>
              <w:spacing w:before="40" w:after="40" w:line="240" w:lineRule="auto"/>
              <w:rPr>
                <w:rFonts w:ascii="Myriad Pro" w:hAnsi="Myriad Pro" w:cs="Arial"/>
                <w:sz w:val="20"/>
              </w:rPr>
            </w:pPr>
            <w:r w:rsidRPr="00E83944">
              <w:rPr>
                <w:rFonts w:ascii="Myriad Pro" w:hAnsi="Myriad Pro" w:cs="Arial"/>
                <w:sz w:val="20"/>
              </w:rPr>
              <w:t>Priorytet Inwestycyjny</w:t>
            </w:r>
          </w:p>
        </w:tc>
        <w:tc>
          <w:tcPr>
            <w:tcW w:w="12315" w:type="dxa"/>
            <w:shd w:val="clear" w:color="auto" w:fill="B6DDE8"/>
          </w:tcPr>
          <w:p w:rsidR="00BD6BA6" w:rsidRPr="00E83944" w:rsidRDefault="00BD6BA6" w:rsidP="00BD6BA6">
            <w:pPr>
              <w:spacing w:before="40" w:after="40" w:line="240" w:lineRule="auto"/>
              <w:jc w:val="both"/>
              <w:rPr>
                <w:rFonts w:ascii="Myriad Pro" w:hAnsi="Myriad Pro" w:cs="Arial"/>
                <w:iCs/>
                <w:sz w:val="20"/>
              </w:rPr>
            </w:pPr>
            <w:r w:rsidRPr="00E83944">
              <w:rPr>
                <w:rFonts w:ascii="Myriad Pro" w:hAnsi="Myriad Pro" w:cs="Arial"/>
                <w:sz w:val="20"/>
              </w:rPr>
              <w:t xml:space="preserve">9v Wspieranie przedsiębiorczości społecznej i integracji zawodowej w przedsiębiorstwach społecznych oraz ekonomii społecznej </w:t>
            </w:r>
            <w:r w:rsidRPr="00E83944">
              <w:rPr>
                <w:rFonts w:ascii="Myriad Pro" w:hAnsi="Myriad Pro" w:cs="Arial"/>
                <w:sz w:val="20"/>
              </w:rPr>
              <w:br/>
              <w:t>i solidarnej w celu ułatwiania dostępu do zatrudnienia</w:t>
            </w:r>
          </w:p>
        </w:tc>
      </w:tr>
      <w:tr w:rsidR="00BD6BA6" w:rsidRPr="00E83944" w:rsidTr="00BD6BA6">
        <w:trPr>
          <w:jc w:val="center"/>
        </w:trPr>
        <w:tc>
          <w:tcPr>
            <w:tcW w:w="1905" w:type="dxa"/>
            <w:shd w:val="clear" w:color="auto" w:fill="B6DDE8"/>
          </w:tcPr>
          <w:p w:rsidR="00BD6BA6" w:rsidRPr="00E83944" w:rsidRDefault="00BD6BA6" w:rsidP="00BD6BA6">
            <w:pPr>
              <w:spacing w:before="40" w:after="40" w:line="240" w:lineRule="auto"/>
              <w:rPr>
                <w:rFonts w:ascii="Myriad Pro" w:hAnsi="Myriad Pro" w:cs="Arial"/>
                <w:sz w:val="20"/>
              </w:rPr>
            </w:pPr>
            <w:r w:rsidRPr="00E83944">
              <w:rPr>
                <w:rFonts w:ascii="Myriad Pro" w:hAnsi="Myriad Pro" w:cs="Arial"/>
                <w:sz w:val="20"/>
              </w:rPr>
              <w:t>Działanie</w:t>
            </w:r>
          </w:p>
        </w:tc>
        <w:tc>
          <w:tcPr>
            <w:tcW w:w="12315" w:type="dxa"/>
            <w:shd w:val="clear" w:color="auto" w:fill="B6DDE8"/>
          </w:tcPr>
          <w:p w:rsidR="00BD6BA6" w:rsidRPr="00E83944" w:rsidRDefault="00BD6BA6" w:rsidP="00BD6BA6">
            <w:pPr>
              <w:autoSpaceDE w:val="0"/>
              <w:autoSpaceDN w:val="0"/>
              <w:adjustRightInd w:val="0"/>
              <w:spacing w:after="0" w:line="240" w:lineRule="auto"/>
              <w:rPr>
                <w:rFonts w:ascii="Myriad Pro" w:eastAsia="MyriadPro-Regular" w:hAnsi="Myriad Pro" w:cs="Arial"/>
                <w:sz w:val="20"/>
              </w:rPr>
            </w:pPr>
            <w:r w:rsidRPr="00E83944">
              <w:rPr>
                <w:rFonts w:ascii="Myriad Pro" w:eastAsia="Times New Roman" w:hAnsi="Myriad Pro" w:cs="Arial"/>
                <w:bCs/>
                <w:color w:val="000000"/>
                <w:sz w:val="20"/>
              </w:rPr>
              <w:t>7.3 Wsparcie dla utworzenia i/lub funkcjonowania (w tym wzmocnienia potencjału) instytucji wspierających ekonomię społeczną zgodnie z Krajowym Programem Rozwoju Ekonomii Społecznej</w:t>
            </w:r>
          </w:p>
        </w:tc>
      </w:tr>
      <w:tr w:rsidR="00BD6BA6" w:rsidRPr="00E83944" w:rsidTr="00BD6BA6">
        <w:trPr>
          <w:jc w:val="center"/>
        </w:trPr>
        <w:tc>
          <w:tcPr>
            <w:tcW w:w="1905" w:type="dxa"/>
            <w:shd w:val="clear" w:color="auto" w:fill="B6DDE8"/>
          </w:tcPr>
          <w:p w:rsidR="00BD6BA6" w:rsidRPr="00E83944" w:rsidRDefault="00BD6BA6" w:rsidP="00BD6BA6">
            <w:pPr>
              <w:spacing w:before="40" w:after="40" w:line="240" w:lineRule="auto"/>
              <w:rPr>
                <w:rFonts w:ascii="Myriad Pro" w:hAnsi="Myriad Pro" w:cs="Arial"/>
                <w:sz w:val="20"/>
              </w:rPr>
            </w:pPr>
            <w:r w:rsidRPr="00E83944">
              <w:rPr>
                <w:rFonts w:ascii="Myriad Pro" w:hAnsi="Myriad Pro" w:cs="Arial"/>
                <w:sz w:val="20"/>
              </w:rPr>
              <w:t>Typ projektu</w:t>
            </w:r>
          </w:p>
        </w:tc>
        <w:tc>
          <w:tcPr>
            <w:tcW w:w="12315" w:type="dxa"/>
            <w:shd w:val="clear" w:color="auto" w:fill="B6DDE8"/>
          </w:tcPr>
          <w:p w:rsidR="00BD6BA6" w:rsidRPr="00E83944" w:rsidRDefault="00BD6BA6" w:rsidP="00912095">
            <w:pPr>
              <w:pStyle w:val="Akapitzlist"/>
              <w:numPr>
                <w:ilvl w:val="0"/>
                <w:numId w:val="77"/>
              </w:numPr>
              <w:spacing w:before="120" w:after="40" w:line="240" w:lineRule="auto"/>
              <w:ind w:left="346"/>
              <w:rPr>
                <w:rFonts w:eastAsia="Times New Roman" w:cs="Arial"/>
              </w:rPr>
            </w:pPr>
            <w:r w:rsidRPr="00E83944">
              <w:rPr>
                <w:rFonts w:eastAsia="Times New Roman" w:cs="Arial"/>
              </w:rPr>
              <w:t>Komplementarne usługi wsparcia ekonomii społecznej składające się z następujących typów operacji:</w:t>
            </w:r>
          </w:p>
          <w:p w:rsidR="00BD6BA6" w:rsidRPr="00E83944" w:rsidRDefault="00BD6BA6" w:rsidP="00912095">
            <w:pPr>
              <w:numPr>
                <w:ilvl w:val="0"/>
                <w:numId w:val="75"/>
              </w:numPr>
              <w:spacing w:before="60" w:after="60" w:line="240" w:lineRule="auto"/>
              <w:ind w:left="714" w:hanging="357"/>
              <w:rPr>
                <w:rFonts w:ascii="Myriad Pro" w:eastAsia="Times New Roman" w:hAnsi="Myriad Pro" w:cs="Arial"/>
                <w:sz w:val="20"/>
              </w:rPr>
            </w:pPr>
            <w:r w:rsidRPr="00E83944">
              <w:rPr>
                <w:rFonts w:ascii="Myriad Pro" w:eastAsia="Times New Roman" w:hAnsi="Myriad Pro" w:cs="Arial"/>
                <w:sz w:val="20"/>
              </w:rPr>
              <w:t xml:space="preserve">Usługi animacji lokalnej w tym działania o charakterze animacyjnym edukacyjnym i integracyjnym, umożliwiające tworzenie podmiotów obywatelskich, wsparcie dla ich rozwoju, tworzenie partnerstw publiczno-społecznych na rzecz rozwoju ekonomii społecznej i partycypacji społecznej, tworzenie klastrów ekonomii społecznej. Podmioty te powinny również przygotowywać i wspierać lokalnych animatorów, którzy będą rozwijać ww. działania, </w:t>
            </w:r>
          </w:p>
          <w:p w:rsidR="00BD6BA6" w:rsidRPr="00E83944" w:rsidRDefault="00BD6BA6" w:rsidP="00912095">
            <w:pPr>
              <w:numPr>
                <w:ilvl w:val="0"/>
                <w:numId w:val="75"/>
              </w:numPr>
              <w:spacing w:before="60" w:after="60" w:line="240" w:lineRule="auto"/>
              <w:ind w:left="714" w:hanging="357"/>
              <w:rPr>
                <w:rFonts w:ascii="Myriad Pro" w:eastAsia="Times New Roman" w:hAnsi="Myriad Pro" w:cs="Arial"/>
                <w:sz w:val="20"/>
              </w:rPr>
            </w:pPr>
            <w:r w:rsidRPr="00E83944">
              <w:rPr>
                <w:rFonts w:ascii="Myriad Pro" w:eastAsia="Times New Roman" w:hAnsi="Myriad Pro" w:cs="Arial"/>
                <w:sz w:val="20"/>
              </w:rPr>
              <w:t>Usługi rozwoju ekonomii społecznej, w tym działania zmierzające do inicjowania tworzenia nowych podmiotów ekonomii społecznej, w tym szkoleń, doradztwa indywidualnego i grupowego, prowadzenie działań edukacyjnych na temat możliwości tworzenia podmiotów ekonomii społecznej oraz przygotowywanie grup założycielskich,</w:t>
            </w:r>
          </w:p>
          <w:p w:rsidR="00BD6BA6" w:rsidRPr="00E83944" w:rsidRDefault="00BD6BA6" w:rsidP="00912095">
            <w:pPr>
              <w:numPr>
                <w:ilvl w:val="0"/>
                <w:numId w:val="75"/>
              </w:numPr>
              <w:spacing w:before="60" w:after="60" w:line="240" w:lineRule="auto"/>
              <w:ind w:left="714" w:hanging="357"/>
              <w:rPr>
                <w:rFonts w:ascii="Myriad Pro" w:eastAsia="Times New Roman" w:hAnsi="Myriad Pro" w:cs="Arial"/>
                <w:color w:val="000000"/>
                <w:sz w:val="20"/>
              </w:rPr>
            </w:pPr>
            <w:r w:rsidRPr="00E83944">
              <w:rPr>
                <w:rFonts w:ascii="Myriad Pro" w:eastAsia="Times New Roman" w:hAnsi="Myriad Pro" w:cs="Arial"/>
                <w:sz w:val="20"/>
              </w:rPr>
              <w:t xml:space="preserve">Usługi wsparcia istniejących podmiotów ekonomii społecznej, w tym wsparcie na etapach tworzenia i działania podmiotu ekonomii społecznej, w formie doradztwa prawnego, księgowego, wsparcie z zakresu podatków, biznesowe (budowanie szerokich powiązań kooperacyjnych w ramach partnerstw lokalnych, marketing, planowanie strategiczne) oraz wsparcie z zakresu zasobów ludzkich. </w:t>
            </w:r>
            <w:r w:rsidRPr="00E83944">
              <w:rPr>
                <w:rFonts w:ascii="Myriad Pro" w:hAnsi="Myriad Pro" w:cs="Arial"/>
                <w:sz w:val="20"/>
              </w:rPr>
              <w:t>W ramach usług możliwe jest przyznawanie dodatkowego wsparcia związanego z wdrażaniem innowacji lub planów rozwoju.</w:t>
            </w:r>
          </w:p>
          <w:p w:rsidR="00BD6BA6" w:rsidRPr="00E83944" w:rsidRDefault="00BD6BA6" w:rsidP="00912095">
            <w:pPr>
              <w:pStyle w:val="Akapitzlist"/>
              <w:numPr>
                <w:ilvl w:val="0"/>
                <w:numId w:val="77"/>
              </w:numPr>
              <w:spacing w:before="60" w:after="60" w:line="240" w:lineRule="auto"/>
              <w:ind w:left="346"/>
              <w:rPr>
                <w:rFonts w:eastAsia="Times New Roman" w:cs="Arial"/>
              </w:rPr>
            </w:pPr>
            <w:r w:rsidRPr="00E83944">
              <w:rPr>
                <w:rFonts w:eastAsia="Times New Roman" w:cs="Arial"/>
              </w:rPr>
              <w:t>Tworzenie miejsc pracy w sektorze ekonomii społecznej m.in. poprzez wsparcie na tworzenie przedsiębiorstw społecznych (w szczególności spółdzielni socjalnych)</w:t>
            </w:r>
          </w:p>
          <w:p w:rsidR="00BD6BA6" w:rsidRPr="00E83944" w:rsidRDefault="00BD6BA6" w:rsidP="00912095">
            <w:pPr>
              <w:pStyle w:val="Akapitzlist"/>
              <w:numPr>
                <w:ilvl w:val="0"/>
                <w:numId w:val="76"/>
              </w:numPr>
              <w:spacing w:before="60" w:after="60" w:line="240" w:lineRule="auto"/>
              <w:rPr>
                <w:rFonts w:eastAsia="Times New Roman" w:cs="Arial"/>
              </w:rPr>
            </w:pPr>
            <w:r w:rsidRPr="00E83944">
              <w:rPr>
                <w:rFonts w:eastAsia="Times New Roman" w:cs="Arial"/>
              </w:rPr>
              <w:t xml:space="preserve">Szkolenia, warsztaty, doradztwo, mentoring, coaching, </w:t>
            </w:r>
            <w:proofErr w:type="spellStart"/>
            <w:r w:rsidRPr="00E83944">
              <w:rPr>
                <w:rFonts w:eastAsia="Times New Roman" w:cs="Arial"/>
              </w:rPr>
              <w:t>tutoring</w:t>
            </w:r>
            <w:proofErr w:type="spellEnd"/>
            <w:r w:rsidRPr="00E83944">
              <w:rPr>
                <w:rFonts w:eastAsia="Times New Roman" w:cs="Arial"/>
              </w:rPr>
              <w:t>, współpraca, wizyty studyjne umożliwiające podnoszenie wiedzy i umiejętności potrzebnych do założenia i/lub prowadzenia i/lub rozwijania</w:t>
            </w:r>
            <w:r w:rsidRPr="00E83944" w:rsidDel="00240413">
              <w:rPr>
                <w:rFonts w:eastAsia="Times New Roman" w:cs="Arial"/>
              </w:rPr>
              <w:t xml:space="preserve"> </w:t>
            </w:r>
            <w:r w:rsidRPr="00E83944">
              <w:rPr>
                <w:rFonts w:eastAsia="Times New Roman" w:cs="Arial"/>
              </w:rPr>
              <w:t>spółdzielni socjalnej lub przedsiębiorstwa społecznego (w tym nabycie i rozwijanie kompetencji i kwalifikacji zawodowych potrzebnych do pracy w przedsiębiorstwie społecznym i/lub spółdzielni socjalnej, adekwatnie do potrzeb i roli danej osoby w przedsiębiorstwie społecznym),</w:t>
            </w:r>
          </w:p>
          <w:p w:rsidR="00BD6BA6" w:rsidRPr="00E83944" w:rsidRDefault="00BD6BA6" w:rsidP="00912095">
            <w:pPr>
              <w:numPr>
                <w:ilvl w:val="0"/>
                <w:numId w:val="76"/>
              </w:numPr>
              <w:spacing w:before="60" w:after="60" w:line="240" w:lineRule="auto"/>
              <w:ind w:left="772" w:hanging="415"/>
              <w:rPr>
                <w:rFonts w:ascii="Myriad Pro" w:eastAsia="Times New Roman" w:hAnsi="Myriad Pro" w:cs="Arial"/>
                <w:sz w:val="20"/>
              </w:rPr>
            </w:pPr>
            <w:r w:rsidRPr="00E83944">
              <w:rPr>
                <w:rFonts w:ascii="Myriad Pro" w:eastAsia="Times New Roman" w:hAnsi="Myriad Pro" w:cs="Arial"/>
                <w:sz w:val="20"/>
              </w:rPr>
              <w:t xml:space="preserve">Przyznanie środków finansowych dla spółdzielni socjalnej lub przedsiębiorstwa społecznego na stworzenie miejsca pracy – zgodnie </w:t>
            </w:r>
            <w:r w:rsidRPr="00E83944">
              <w:rPr>
                <w:rFonts w:ascii="Myriad Pro" w:eastAsia="Times New Roman" w:hAnsi="Myriad Pro" w:cs="Arial"/>
                <w:i/>
                <w:sz w:val="20"/>
              </w:rPr>
              <w:t>Wytycznymi w zakresie realizacji przedsięwzięć w obszarze włączenia społecznego i zwalczania ubóstwa z wykorzystaniem środków EFS i EFRR na lata 2014-202</w:t>
            </w:r>
            <w:r w:rsidRPr="00E83944">
              <w:rPr>
                <w:rFonts w:ascii="Myriad Pro" w:eastAsia="Times New Roman" w:hAnsi="Myriad Pro" w:cs="Arial"/>
                <w:sz w:val="20"/>
              </w:rPr>
              <w:t>0,</w:t>
            </w:r>
          </w:p>
          <w:p w:rsidR="00BD6BA6" w:rsidRPr="00E83944" w:rsidRDefault="00BD6BA6" w:rsidP="00912095">
            <w:pPr>
              <w:numPr>
                <w:ilvl w:val="0"/>
                <w:numId w:val="76"/>
              </w:numPr>
              <w:spacing w:before="60" w:after="60" w:line="240" w:lineRule="auto"/>
              <w:ind w:left="772" w:hanging="426"/>
              <w:rPr>
                <w:rFonts w:ascii="Myriad Pro" w:eastAsia="Times New Roman" w:hAnsi="Myriad Pro" w:cs="Arial"/>
                <w:sz w:val="20"/>
              </w:rPr>
            </w:pPr>
            <w:r w:rsidRPr="00E83944">
              <w:rPr>
                <w:rFonts w:ascii="Myriad Pro" w:eastAsia="Times New Roman" w:hAnsi="Myriad Pro" w:cs="Arial"/>
                <w:sz w:val="20"/>
              </w:rPr>
              <w:t xml:space="preserve">Wsparcie pomostowe – wsparcie pomostowe w formie finansowej jest świadczone przez okres nie krótszy niż 6 miesięcy i nie dłuższy niż 12 miesięcy. Wsparcie pomostowe w formie finansowej jest przyznawane w wysokości niezbędnej do </w:t>
            </w:r>
            <w:r w:rsidRPr="00E83944">
              <w:rPr>
                <w:rFonts w:ascii="Myriad Pro" w:eastAsia="Times New Roman" w:hAnsi="Myriad Pro" w:cs="Arial"/>
                <w:sz w:val="20"/>
              </w:rPr>
              <w:lastRenderedPageBreak/>
              <w:t>sfinansowania podstawowych kosztów funkcjonowania przedsiębiorstwa społecznego/spółdzielni socjalnej w początkowym okresie działania, jednak nie większej niż zwielokrotniona o liczbę utworzonych miejsc pracy, kwota minimalnego wynagrodzenia w rozumieniu przepisów o minimalnym wynagrodzeniu za pracę. Wsparcie pomostowe w formie zindywidualizowanych usług jest ukierunkowane w szczególności na wzmocnienie kompetencji biznesowych.</w:t>
            </w:r>
          </w:p>
          <w:p w:rsidR="00BD6BA6" w:rsidRPr="008E2D6A" w:rsidRDefault="00BD6BA6" w:rsidP="00BD6BA6">
            <w:pPr>
              <w:autoSpaceDE w:val="0"/>
              <w:autoSpaceDN w:val="0"/>
              <w:adjustRightInd w:val="0"/>
              <w:spacing w:after="0" w:line="240" w:lineRule="auto"/>
              <w:rPr>
                <w:rFonts w:ascii="Myriad Pro" w:eastAsia="MyriadPro-Regular" w:hAnsi="Myriad Pro" w:cs="Arial"/>
                <w:sz w:val="20"/>
              </w:rPr>
            </w:pPr>
            <w:r w:rsidRPr="008E2D6A">
              <w:rPr>
                <w:rFonts w:ascii="Myriad Pro" w:eastAsia="Times New Roman" w:hAnsi="Myriad Pro" w:cs="Arial"/>
                <w:sz w:val="20"/>
              </w:rPr>
              <w:t>Przyznanie dotacji jest powiązane z innymi usługami służącymi nabyciu wiedzy i umiejętności potrzebnych do założenia, prowadzenia i rozwijania przedsiębiorstwa społecznego.</w:t>
            </w:r>
          </w:p>
        </w:tc>
      </w:tr>
    </w:tbl>
    <w:p w:rsidR="00BD6BA6" w:rsidRPr="00612636" w:rsidRDefault="00BD6BA6" w:rsidP="00BD6BA6">
      <w:pPr>
        <w:spacing w:after="0"/>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BD6BA6" w:rsidRPr="00612636" w:rsidTr="00BD6BA6">
        <w:trPr>
          <w:jc w:val="center"/>
        </w:trPr>
        <w:tc>
          <w:tcPr>
            <w:tcW w:w="14175" w:type="dxa"/>
            <w:gridSpan w:val="4"/>
            <w:shd w:val="pct10" w:color="auto" w:fill="auto"/>
            <w:vAlign w:val="center"/>
          </w:tcPr>
          <w:p w:rsidR="00BD6BA6" w:rsidRPr="00612636" w:rsidRDefault="00BD6BA6" w:rsidP="00BD6BA6">
            <w:pPr>
              <w:spacing w:before="40" w:after="40" w:line="276" w:lineRule="auto"/>
              <w:jc w:val="center"/>
              <w:rPr>
                <w:rFonts w:ascii="Myriad Pro" w:hAnsi="Myriad Pro" w:cs="Arial"/>
                <w:b/>
                <w:sz w:val="20"/>
              </w:rPr>
            </w:pPr>
            <w:r w:rsidRPr="00612636">
              <w:rPr>
                <w:rFonts w:ascii="Myriad Pro" w:hAnsi="Myriad Pro" w:cs="Arial"/>
                <w:b/>
                <w:sz w:val="20"/>
              </w:rPr>
              <w:t>Kryteria dopuszczalności</w:t>
            </w:r>
          </w:p>
        </w:tc>
      </w:tr>
      <w:tr w:rsidR="00BD6BA6" w:rsidRPr="00612636" w:rsidTr="00BD6BA6">
        <w:trPr>
          <w:jc w:val="center"/>
        </w:trPr>
        <w:tc>
          <w:tcPr>
            <w:tcW w:w="539" w:type="dxa"/>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L.p.</w:t>
            </w:r>
          </w:p>
        </w:tc>
        <w:tc>
          <w:tcPr>
            <w:tcW w:w="2524"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Nazwa kryterium</w:t>
            </w:r>
          </w:p>
        </w:tc>
        <w:tc>
          <w:tcPr>
            <w:tcW w:w="5101"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Definicja kryterium</w:t>
            </w:r>
          </w:p>
        </w:tc>
        <w:tc>
          <w:tcPr>
            <w:tcW w:w="6011"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Opis znaczenia kryterium</w:t>
            </w:r>
          </w:p>
        </w:tc>
      </w:tr>
      <w:tr w:rsidR="00BD6BA6" w:rsidRPr="00612636" w:rsidTr="00BD6BA6">
        <w:trPr>
          <w:jc w:val="center"/>
        </w:trPr>
        <w:tc>
          <w:tcPr>
            <w:tcW w:w="539" w:type="dxa"/>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1</w:t>
            </w:r>
          </w:p>
        </w:tc>
        <w:tc>
          <w:tcPr>
            <w:tcW w:w="2524"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2</w:t>
            </w:r>
          </w:p>
        </w:tc>
        <w:tc>
          <w:tcPr>
            <w:tcW w:w="5101"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3</w:t>
            </w:r>
          </w:p>
        </w:tc>
        <w:tc>
          <w:tcPr>
            <w:tcW w:w="6011"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4</w:t>
            </w:r>
          </w:p>
        </w:tc>
      </w:tr>
      <w:tr w:rsidR="00BD6BA6" w:rsidRPr="00612636" w:rsidTr="00BD6BA6">
        <w:trPr>
          <w:jc w:val="center"/>
        </w:trPr>
        <w:tc>
          <w:tcPr>
            <w:tcW w:w="539" w:type="dxa"/>
          </w:tcPr>
          <w:p w:rsidR="00BD6BA6" w:rsidRPr="00612636" w:rsidRDefault="00BD6BA6" w:rsidP="00912095">
            <w:pPr>
              <w:pStyle w:val="Akapitzlist"/>
              <w:numPr>
                <w:ilvl w:val="0"/>
                <w:numId w:val="78"/>
              </w:numPr>
              <w:spacing w:before="40" w:after="40" w:line="276" w:lineRule="auto"/>
              <w:ind w:left="0" w:firstLine="0"/>
              <w:contextualSpacing w:val="0"/>
              <w:rPr>
                <w:rFonts w:cs="Arial"/>
              </w:rPr>
            </w:pPr>
          </w:p>
        </w:tc>
        <w:tc>
          <w:tcPr>
            <w:tcW w:w="2524" w:type="dxa"/>
          </w:tcPr>
          <w:p w:rsidR="00BD6BA6" w:rsidRPr="00612636" w:rsidRDefault="00BD6BA6" w:rsidP="00BD6BA6">
            <w:pPr>
              <w:spacing w:before="40" w:after="40" w:line="276" w:lineRule="auto"/>
              <w:rPr>
                <w:rFonts w:ascii="Myriad Pro" w:hAnsi="Myriad Pro" w:cs="Arial"/>
                <w:sz w:val="20"/>
              </w:rPr>
            </w:pPr>
            <w:r w:rsidRPr="00612636">
              <w:rPr>
                <w:rFonts w:ascii="Myriad Pro" w:hAnsi="Myriad Pro" w:cs="Arial"/>
                <w:sz w:val="20"/>
              </w:rPr>
              <w:t>Zgodność z celem szczegółowym i rezultatami Działania</w:t>
            </w:r>
          </w:p>
        </w:tc>
        <w:tc>
          <w:tcPr>
            <w:tcW w:w="5101"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Projekt jest zgodny z właściwym celem szczegółowym RPO WZ 2014-2020 oraz koresponduje ze wskaźnikami dla danego Działania/typu projektu.</w:t>
            </w:r>
          </w:p>
        </w:tc>
        <w:tc>
          <w:tcPr>
            <w:tcW w:w="6011"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Spełnienie kryterium jest konieczne do przyznania dofinansowania.</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 xml:space="preserve">Projekty niespełniające kryterium są odrzucane. </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Ocena spełniania kryterium polega na przypisaniu wartości logicznych „tak”, „nie”.</w:t>
            </w:r>
          </w:p>
        </w:tc>
      </w:tr>
      <w:tr w:rsidR="00BD6BA6" w:rsidRPr="00612636" w:rsidTr="00BD6BA6">
        <w:trPr>
          <w:jc w:val="center"/>
        </w:trPr>
        <w:tc>
          <w:tcPr>
            <w:tcW w:w="539" w:type="dxa"/>
          </w:tcPr>
          <w:p w:rsidR="00BD6BA6" w:rsidRPr="00612636" w:rsidRDefault="00BD6BA6" w:rsidP="00912095">
            <w:pPr>
              <w:pStyle w:val="Akapitzlist"/>
              <w:numPr>
                <w:ilvl w:val="0"/>
                <w:numId w:val="78"/>
              </w:numPr>
              <w:spacing w:before="40" w:after="40" w:line="276" w:lineRule="auto"/>
              <w:ind w:left="0" w:firstLine="0"/>
              <w:contextualSpacing w:val="0"/>
              <w:rPr>
                <w:rFonts w:cs="Arial"/>
              </w:rPr>
            </w:pPr>
          </w:p>
        </w:tc>
        <w:tc>
          <w:tcPr>
            <w:tcW w:w="2524" w:type="dxa"/>
          </w:tcPr>
          <w:p w:rsidR="00BD6BA6" w:rsidRPr="00612636" w:rsidRDefault="00BD6BA6" w:rsidP="00BD6BA6">
            <w:pPr>
              <w:spacing w:before="40" w:after="40" w:line="276" w:lineRule="auto"/>
              <w:rPr>
                <w:rFonts w:ascii="Myriad Pro" w:hAnsi="Myriad Pro" w:cs="Arial"/>
                <w:sz w:val="20"/>
              </w:rPr>
            </w:pPr>
            <w:r w:rsidRPr="00612636">
              <w:rPr>
                <w:rFonts w:ascii="Myriad Pro" w:hAnsi="Myriad Pro" w:cs="Arial"/>
                <w:sz w:val="20"/>
              </w:rPr>
              <w:t>Zgodność z</w:t>
            </w:r>
            <w:r w:rsidRPr="00612636">
              <w:rPr>
                <w:rFonts w:ascii="Myriad Pro" w:hAnsi="Myriad Pro" w:cs="Arial"/>
                <w:i/>
                <w:sz w:val="20"/>
              </w:rPr>
              <w:t xml:space="preserve"> </w:t>
            </w:r>
            <w:r w:rsidRPr="00612636">
              <w:rPr>
                <w:rFonts w:ascii="Myriad Pro" w:hAnsi="Myriad Pro" w:cs="Arial"/>
                <w:sz w:val="20"/>
              </w:rPr>
              <w:t>typem projektu</w:t>
            </w:r>
          </w:p>
          <w:p w:rsidR="00BD6BA6" w:rsidRPr="00612636" w:rsidRDefault="00BD6BA6" w:rsidP="00BD6BA6">
            <w:pPr>
              <w:spacing w:before="40" w:after="40" w:line="276" w:lineRule="auto"/>
              <w:rPr>
                <w:rFonts w:ascii="Myriad Pro" w:hAnsi="Myriad Pro" w:cs="Arial"/>
                <w:sz w:val="20"/>
              </w:rPr>
            </w:pPr>
          </w:p>
          <w:p w:rsidR="00BD6BA6" w:rsidRPr="00612636" w:rsidRDefault="00BD6BA6" w:rsidP="00BD6BA6">
            <w:pPr>
              <w:spacing w:before="40" w:after="40" w:line="276" w:lineRule="auto"/>
              <w:rPr>
                <w:rFonts w:ascii="Myriad Pro" w:hAnsi="Myriad Pro" w:cs="Arial"/>
                <w:sz w:val="20"/>
              </w:rPr>
            </w:pPr>
          </w:p>
        </w:tc>
        <w:tc>
          <w:tcPr>
            <w:tcW w:w="5101"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 xml:space="preserve">Projekt jest zgodny z typem projektu oraz grupą docelową wskazaną w  </w:t>
            </w:r>
            <w:r w:rsidRPr="00612636">
              <w:rPr>
                <w:rFonts w:ascii="Myriad Pro" w:hAnsi="Myriad Pro" w:cs="Arial"/>
                <w:i/>
                <w:sz w:val="20"/>
              </w:rPr>
              <w:t xml:space="preserve">SOOP RPO WZ 2014-2020 </w:t>
            </w:r>
            <w:r w:rsidRPr="00612636">
              <w:rPr>
                <w:rFonts w:ascii="Myriad Pro" w:hAnsi="Myriad Pro" w:cs="Arial"/>
                <w:sz w:val="20"/>
              </w:rPr>
              <w:t xml:space="preserve">oraz </w:t>
            </w:r>
            <w:r w:rsidRPr="00612636">
              <w:rPr>
                <w:rFonts w:ascii="Myriad Pro" w:hAnsi="Myriad Pro" w:cs="Arial"/>
                <w:i/>
                <w:sz w:val="20"/>
              </w:rPr>
              <w:t>Regulaminie konkursu.</w:t>
            </w:r>
            <w:r w:rsidRPr="00612636">
              <w:rPr>
                <w:rFonts w:ascii="Myriad Pro" w:hAnsi="Myriad Pro" w:cs="Arial"/>
                <w:sz w:val="20"/>
              </w:rPr>
              <w:t xml:space="preserve"> </w:t>
            </w:r>
          </w:p>
        </w:tc>
        <w:tc>
          <w:tcPr>
            <w:tcW w:w="6011"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Spełnienie kryterium jest konieczne do przyznania dofinansowania.</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Projekty niespełniające kryterium są odrzucane.</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612636">
              <w:rPr>
                <w:rFonts w:ascii="Myriad Pro" w:hAnsi="Myriad Pro" w:cs="Arial"/>
                <w:i/>
                <w:sz w:val="20"/>
              </w:rPr>
              <w:t>RPO WZ 2014-2020</w:t>
            </w:r>
            <w:r w:rsidRPr="00612636">
              <w:rPr>
                <w:rFonts w:ascii="Myriad Pro" w:hAnsi="Myriad Pro" w:cs="Arial"/>
                <w:sz w:val="20"/>
              </w:rPr>
              <w:t xml:space="preserve">, </w:t>
            </w:r>
            <w:r w:rsidRPr="00612636">
              <w:rPr>
                <w:rFonts w:ascii="Myriad Pro" w:hAnsi="Myriad Pro" w:cs="Arial"/>
                <w:i/>
                <w:sz w:val="20"/>
              </w:rPr>
              <w:t>SOOP RPO WZ 2014-2020</w:t>
            </w:r>
            <w:r w:rsidR="001F4DC7">
              <w:rPr>
                <w:rFonts w:ascii="Myriad Pro" w:hAnsi="Myriad Pro" w:cs="Arial"/>
                <w:sz w:val="20"/>
              </w:rPr>
              <w:t xml:space="preserve">, przepisów prawa </w:t>
            </w:r>
            <w:r w:rsidRPr="00612636">
              <w:rPr>
                <w:rFonts w:ascii="Myriad Pro" w:hAnsi="Myriad Pro" w:cs="Arial"/>
                <w:sz w:val="20"/>
              </w:rPr>
              <w:t xml:space="preserve">mających wpływ na założenia dotyczące grupy docelowej i/lub typu projektu. </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Ocena spełniania kryterium polega na przypisaniu wartości logicznych „tak”, „nie”.</w:t>
            </w:r>
          </w:p>
        </w:tc>
      </w:tr>
      <w:tr w:rsidR="00BD6BA6" w:rsidRPr="00612636" w:rsidTr="00BD6BA6">
        <w:trPr>
          <w:jc w:val="center"/>
        </w:trPr>
        <w:tc>
          <w:tcPr>
            <w:tcW w:w="539" w:type="dxa"/>
          </w:tcPr>
          <w:p w:rsidR="00BD6BA6" w:rsidRPr="00612636" w:rsidRDefault="00BD6BA6" w:rsidP="00912095">
            <w:pPr>
              <w:pStyle w:val="Akapitzlist"/>
              <w:numPr>
                <w:ilvl w:val="0"/>
                <w:numId w:val="78"/>
              </w:numPr>
              <w:spacing w:before="40" w:after="40" w:line="276" w:lineRule="auto"/>
              <w:ind w:left="0" w:firstLine="0"/>
              <w:contextualSpacing w:val="0"/>
              <w:rPr>
                <w:rFonts w:cs="Arial"/>
              </w:rPr>
            </w:pPr>
          </w:p>
        </w:tc>
        <w:tc>
          <w:tcPr>
            <w:tcW w:w="2524" w:type="dxa"/>
          </w:tcPr>
          <w:p w:rsidR="00BD6BA6" w:rsidRPr="00612636" w:rsidRDefault="00BD6BA6" w:rsidP="00BD6BA6">
            <w:pPr>
              <w:spacing w:before="40" w:after="40" w:line="276" w:lineRule="auto"/>
              <w:rPr>
                <w:rFonts w:ascii="Myriad Pro" w:hAnsi="Myriad Pro" w:cs="Arial"/>
                <w:sz w:val="20"/>
              </w:rPr>
            </w:pPr>
            <w:r w:rsidRPr="00612636">
              <w:rPr>
                <w:rFonts w:ascii="Myriad Pro" w:hAnsi="Myriad Pro" w:cs="Arial"/>
                <w:sz w:val="20"/>
              </w:rPr>
              <w:t>Kwalifikowalność Beneficjenta/Partnera</w:t>
            </w:r>
          </w:p>
        </w:tc>
        <w:tc>
          <w:tcPr>
            <w:tcW w:w="5101" w:type="dxa"/>
          </w:tcPr>
          <w:p w:rsidR="00BD6BA6" w:rsidRPr="00612636" w:rsidRDefault="00BD6BA6" w:rsidP="00BD6BA6">
            <w:pPr>
              <w:autoSpaceDE w:val="0"/>
              <w:autoSpaceDN w:val="0"/>
              <w:adjustRightInd w:val="0"/>
              <w:spacing w:after="200" w:line="276" w:lineRule="auto"/>
              <w:jc w:val="both"/>
              <w:rPr>
                <w:rFonts w:ascii="Myriad Pro" w:eastAsia="Malgun Gothic" w:hAnsi="Myriad Pro" w:cs="Arial"/>
                <w:sz w:val="20"/>
              </w:rPr>
            </w:pPr>
            <w:r w:rsidRPr="00612636">
              <w:rPr>
                <w:rFonts w:ascii="Myriad Pro" w:eastAsia="Malgun Gothic" w:hAnsi="Myriad Pro" w:cs="Arial"/>
                <w:sz w:val="20"/>
              </w:rPr>
              <w:t>Beneficjent oraz Partner/</w:t>
            </w:r>
            <w:proofErr w:type="spellStart"/>
            <w:r w:rsidRPr="00612636">
              <w:rPr>
                <w:rFonts w:ascii="Myriad Pro" w:eastAsia="Malgun Gothic" w:hAnsi="Myriad Pro" w:cs="Arial"/>
                <w:sz w:val="20"/>
              </w:rPr>
              <w:t>rzy</w:t>
            </w:r>
            <w:proofErr w:type="spellEnd"/>
            <w:r w:rsidRPr="00612636">
              <w:rPr>
                <w:rFonts w:ascii="Myriad Pro" w:eastAsia="Malgun Gothic" w:hAnsi="Myriad Pro" w:cs="Arial"/>
                <w:sz w:val="20"/>
              </w:rPr>
              <w:t xml:space="preserve"> (o ile dotyczy) nie podlega/ją wyklucze</w:t>
            </w:r>
            <w:r>
              <w:rPr>
                <w:rFonts w:ascii="Myriad Pro" w:eastAsia="Malgun Gothic" w:hAnsi="Myriad Pro" w:cs="Arial"/>
                <w:sz w:val="20"/>
              </w:rPr>
              <w:t xml:space="preserve">niu z możliwości ubiegania się </w:t>
            </w:r>
            <w:r w:rsidRPr="00612636">
              <w:rPr>
                <w:rFonts w:ascii="Myriad Pro" w:eastAsia="Malgun Gothic" w:hAnsi="Myriad Pro" w:cs="Arial"/>
                <w:sz w:val="20"/>
              </w:rPr>
              <w:t>o dofinansowanie, w tym wykluczeniu, o którym mowa w art. 207 ust. 4 usta</w:t>
            </w:r>
            <w:r w:rsidR="001F4DC7">
              <w:rPr>
                <w:rFonts w:ascii="Myriad Pro" w:eastAsia="Malgun Gothic" w:hAnsi="Myriad Pro" w:cs="Arial"/>
                <w:sz w:val="20"/>
              </w:rPr>
              <w:t xml:space="preserve">wy z dnia 27 sierpnia 2009 r., </w:t>
            </w:r>
            <w:r w:rsidRPr="00612636">
              <w:rPr>
                <w:rFonts w:ascii="Myriad Pro" w:eastAsia="Malgun Gothic" w:hAnsi="Myriad Pro" w:cs="Arial"/>
                <w:sz w:val="20"/>
              </w:rPr>
              <w:t xml:space="preserve">o </w:t>
            </w:r>
            <w:r w:rsidRPr="00612636">
              <w:rPr>
                <w:rFonts w:ascii="Myriad Pro" w:eastAsia="Malgun Gothic" w:hAnsi="Myriad Pro" w:cs="Arial"/>
                <w:sz w:val="20"/>
              </w:rPr>
              <w:lastRenderedPageBreak/>
              <w:t>finansach publicznych.</w:t>
            </w:r>
          </w:p>
          <w:p w:rsidR="00BD6BA6" w:rsidRPr="0061263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t xml:space="preserve">Beneficjent, zgodnie z </w:t>
            </w:r>
            <w:r w:rsidRPr="00612636">
              <w:rPr>
                <w:rFonts w:ascii="Myriad Pro" w:eastAsia="MyriadPro-Regular" w:hAnsi="Myriad Pro" w:cs="Arial"/>
                <w:i/>
                <w:sz w:val="20"/>
              </w:rPr>
              <w:t>SOOP RPO WZ 2014-2020</w:t>
            </w:r>
            <w:r w:rsidRPr="00612636">
              <w:rPr>
                <w:rFonts w:ascii="Myriad Pro" w:eastAsia="MyriadPro-Regular" w:hAnsi="Myriad Pro" w:cs="Arial"/>
                <w:sz w:val="20"/>
              </w:rPr>
              <w:t>, jest podmiotem uprawnionym do ubiegania się o dofinansowanie w ramach Działania typu/ów projektu/ów, w którym ogłoszony został konkurs.</w:t>
            </w:r>
          </w:p>
        </w:tc>
        <w:tc>
          <w:tcPr>
            <w:tcW w:w="6011" w:type="dxa"/>
          </w:tcPr>
          <w:p w:rsidR="00BD6BA6" w:rsidRPr="00612636" w:rsidRDefault="00BD6BA6" w:rsidP="00BD6BA6">
            <w:pPr>
              <w:autoSpaceDE w:val="0"/>
              <w:autoSpaceDN w:val="0"/>
              <w:adjustRightInd w:val="0"/>
              <w:spacing w:line="276" w:lineRule="auto"/>
              <w:jc w:val="both"/>
              <w:rPr>
                <w:rFonts w:ascii="Myriad Pro" w:eastAsia="Malgun Gothic" w:hAnsi="Myriad Pro" w:cs="Arial"/>
                <w:sz w:val="20"/>
              </w:rPr>
            </w:pPr>
            <w:r w:rsidRPr="00612636">
              <w:rPr>
                <w:rFonts w:ascii="Myriad Pro" w:eastAsia="Malgun Gothic" w:hAnsi="Myriad Pro" w:cs="Arial"/>
                <w:sz w:val="20"/>
              </w:rPr>
              <w:lastRenderedPageBreak/>
              <w:t>Spełnienie kryterium jest konieczne do przyznania dofinansowania.</w:t>
            </w:r>
          </w:p>
          <w:p w:rsidR="00BD6BA6" w:rsidRPr="00612636" w:rsidRDefault="00BD6BA6" w:rsidP="00BD6BA6">
            <w:pPr>
              <w:autoSpaceDE w:val="0"/>
              <w:autoSpaceDN w:val="0"/>
              <w:adjustRightInd w:val="0"/>
              <w:spacing w:line="276" w:lineRule="auto"/>
              <w:jc w:val="both"/>
              <w:rPr>
                <w:rFonts w:ascii="Myriad Pro" w:eastAsia="Malgun Gothic" w:hAnsi="Myriad Pro" w:cs="Arial"/>
                <w:sz w:val="20"/>
              </w:rPr>
            </w:pPr>
            <w:r w:rsidRPr="00612636">
              <w:rPr>
                <w:rFonts w:ascii="Myriad Pro" w:eastAsia="Malgun Gothic" w:hAnsi="Myriad Pro" w:cs="Arial"/>
                <w:sz w:val="20"/>
              </w:rPr>
              <w:t>Projekty niespełniające kryterium są odrzucane.</w:t>
            </w:r>
          </w:p>
          <w:p w:rsidR="00BD6BA6" w:rsidRPr="00612636" w:rsidRDefault="00BD6BA6" w:rsidP="00BD6BA6">
            <w:pPr>
              <w:autoSpaceDE w:val="0"/>
              <w:autoSpaceDN w:val="0"/>
              <w:adjustRightInd w:val="0"/>
              <w:spacing w:line="276" w:lineRule="auto"/>
              <w:jc w:val="both"/>
              <w:rPr>
                <w:rFonts w:ascii="Myriad Pro" w:eastAsia="Malgun Gothic" w:hAnsi="Myriad Pro" w:cs="Arial"/>
                <w:sz w:val="20"/>
              </w:rPr>
            </w:pPr>
            <w:r w:rsidRPr="00612636">
              <w:rPr>
                <w:rFonts w:ascii="Myriad Pro" w:hAnsi="Myriad Pro" w:cs="Arial"/>
                <w:sz w:val="20"/>
              </w:rPr>
              <w:t xml:space="preserve">Kryterium będzie weryfikowane na etapie KOP, na dzień podpisania umowy oraz w przypadku zmiany Partnera (jeśli </w:t>
            </w:r>
            <w:r w:rsidRPr="00612636">
              <w:rPr>
                <w:rFonts w:ascii="Myriad Pro" w:hAnsi="Myriad Pro" w:cs="Arial"/>
                <w:sz w:val="20"/>
              </w:rPr>
              <w:lastRenderedPageBreak/>
              <w:t xml:space="preserve">dotyczy). </w:t>
            </w:r>
          </w:p>
          <w:p w:rsidR="00BD6BA6" w:rsidRPr="00612636" w:rsidRDefault="00BD6BA6" w:rsidP="00BD6BA6">
            <w:pPr>
              <w:spacing w:before="40" w:line="276" w:lineRule="auto"/>
              <w:ind w:left="36"/>
              <w:contextualSpacing/>
              <w:jc w:val="both"/>
              <w:rPr>
                <w:rFonts w:ascii="Myriad Pro" w:eastAsia="Malgun Gothic" w:hAnsi="Myriad Pro" w:cs="Arial"/>
                <w:sz w:val="20"/>
              </w:rPr>
            </w:pPr>
            <w:r w:rsidRPr="00612636">
              <w:rPr>
                <w:rFonts w:ascii="Myriad Pro" w:eastAsia="Malgun Gothic" w:hAnsi="Myriad Pro" w:cs="Arial"/>
                <w:sz w:val="20"/>
              </w:rPr>
              <w:t>Ocena spełniania kryterium polega na przypisaniu wartości logicznych „tak”, „nie”.</w:t>
            </w:r>
          </w:p>
        </w:tc>
      </w:tr>
      <w:tr w:rsidR="00BD6BA6" w:rsidRPr="00612636" w:rsidTr="00BD6BA6">
        <w:trPr>
          <w:jc w:val="center"/>
        </w:trPr>
        <w:tc>
          <w:tcPr>
            <w:tcW w:w="539" w:type="dxa"/>
          </w:tcPr>
          <w:p w:rsidR="00BD6BA6" w:rsidRPr="00612636" w:rsidRDefault="00BD6BA6" w:rsidP="00912095">
            <w:pPr>
              <w:pStyle w:val="Akapitzlist"/>
              <w:numPr>
                <w:ilvl w:val="0"/>
                <w:numId w:val="78"/>
              </w:numPr>
              <w:spacing w:before="40" w:after="40" w:line="276" w:lineRule="auto"/>
              <w:ind w:left="0" w:firstLine="0"/>
              <w:contextualSpacing w:val="0"/>
              <w:rPr>
                <w:rFonts w:cs="Arial"/>
              </w:rPr>
            </w:pPr>
          </w:p>
        </w:tc>
        <w:tc>
          <w:tcPr>
            <w:tcW w:w="2524" w:type="dxa"/>
          </w:tcPr>
          <w:p w:rsidR="00BD6BA6" w:rsidRPr="00612636" w:rsidRDefault="00BD6BA6" w:rsidP="00BD6BA6">
            <w:pPr>
              <w:spacing w:before="40" w:after="40" w:line="276" w:lineRule="auto"/>
              <w:rPr>
                <w:rFonts w:ascii="Myriad Pro" w:hAnsi="Myriad Pro" w:cs="Arial"/>
                <w:sz w:val="20"/>
              </w:rPr>
            </w:pPr>
            <w:r w:rsidRPr="00612636">
              <w:rPr>
                <w:rFonts w:ascii="Myriad Pro" w:hAnsi="Myriad Pro" w:cs="Arial"/>
                <w:sz w:val="20"/>
              </w:rPr>
              <w:t>Zgodność z zasadami horyzontalnymi.</w:t>
            </w:r>
          </w:p>
        </w:tc>
        <w:tc>
          <w:tcPr>
            <w:tcW w:w="5101"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Projekt jest zgodny z:</w:t>
            </w:r>
          </w:p>
          <w:p w:rsidR="00BD6BA6" w:rsidRPr="00612636" w:rsidRDefault="00BD6BA6" w:rsidP="00912095">
            <w:pPr>
              <w:pStyle w:val="Akapitzlist"/>
              <w:numPr>
                <w:ilvl w:val="0"/>
                <w:numId w:val="79"/>
              </w:numPr>
              <w:spacing w:before="40" w:after="40" w:line="276" w:lineRule="auto"/>
              <w:ind w:left="315" w:hanging="284"/>
              <w:contextualSpacing w:val="0"/>
              <w:jc w:val="both"/>
              <w:rPr>
                <w:rFonts w:cs="Arial"/>
              </w:rPr>
            </w:pPr>
            <w:r w:rsidRPr="00612636">
              <w:rPr>
                <w:rFonts w:cs="Arial"/>
              </w:rPr>
              <w:t>zasadą rów</w:t>
            </w:r>
            <w:r>
              <w:rPr>
                <w:rFonts w:cs="Arial"/>
              </w:rPr>
              <w:t xml:space="preserve">ności szans kobiet i mężczyzn, </w:t>
            </w:r>
            <w:r w:rsidRPr="00612636">
              <w:rPr>
                <w:rFonts w:cs="Arial"/>
              </w:rPr>
              <w:t xml:space="preserve">w oparciu o </w:t>
            </w:r>
            <w:r w:rsidRPr="00612636">
              <w:rPr>
                <w:rFonts w:cs="Arial"/>
                <w:i/>
              </w:rPr>
              <w:t>standard minimum</w:t>
            </w:r>
            <w:r w:rsidRPr="00612636">
              <w:rPr>
                <w:rFonts w:cs="Arial"/>
              </w:rPr>
              <w:t>,</w:t>
            </w:r>
          </w:p>
          <w:p w:rsidR="00BD6BA6" w:rsidRPr="00612636" w:rsidRDefault="00BD6BA6" w:rsidP="00912095">
            <w:pPr>
              <w:pStyle w:val="Akapitzlist"/>
              <w:numPr>
                <w:ilvl w:val="0"/>
                <w:numId w:val="79"/>
              </w:numPr>
              <w:spacing w:before="40" w:after="40" w:line="276" w:lineRule="auto"/>
              <w:ind w:left="315" w:hanging="284"/>
              <w:contextualSpacing w:val="0"/>
              <w:jc w:val="both"/>
              <w:rPr>
                <w:rFonts w:cs="Arial"/>
              </w:rPr>
            </w:pPr>
            <w:r w:rsidRPr="00612636">
              <w:rPr>
                <w:rFonts w:cs="Arial"/>
              </w:rPr>
              <w:t xml:space="preserve">właściwymi politykami i zasadami wspólnotowymi: </w:t>
            </w:r>
          </w:p>
          <w:p w:rsidR="00BD6BA6" w:rsidRPr="00612636" w:rsidRDefault="00BD6BA6" w:rsidP="00912095">
            <w:pPr>
              <w:pStyle w:val="Akapitzlist"/>
              <w:numPr>
                <w:ilvl w:val="0"/>
                <w:numId w:val="40"/>
              </w:numPr>
              <w:autoSpaceDE w:val="0"/>
              <w:autoSpaceDN w:val="0"/>
              <w:adjustRightInd w:val="0"/>
              <w:jc w:val="both"/>
              <w:rPr>
                <w:rFonts w:eastAsia="MyriadPro-Regular" w:cs="Arial"/>
              </w:rPr>
            </w:pPr>
            <w:r w:rsidRPr="00612636">
              <w:rPr>
                <w:rFonts w:eastAsia="MyriadPro-Regular" w:cs="Arial"/>
              </w:rPr>
              <w:t>zrównoważonego rozwoju,</w:t>
            </w:r>
          </w:p>
          <w:p w:rsidR="00BD6BA6" w:rsidRPr="00612636" w:rsidRDefault="00BD6BA6" w:rsidP="00912095">
            <w:pPr>
              <w:pStyle w:val="Akapitzlist"/>
              <w:numPr>
                <w:ilvl w:val="0"/>
                <w:numId w:val="40"/>
              </w:numPr>
              <w:autoSpaceDE w:val="0"/>
              <w:autoSpaceDN w:val="0"/>
              <w:adjustRightInd w:val="0"/>
              <w:jc w:val="both"/>
              <w:rPr>
                <w:rFonts w:eastAsia="MyriadPro-Regular" w:cs="Arial"/>
              </w:rPr>
            </w:pPr>
            <w:r w:rsidRPr="00612636">
              <w:rPr>
                <w:rFonts w:eastAsia="MyriadPro-Regular" w:cs="Arial"/>
              </w:rPr>
              <w:t>promowania i realizacji zasady równości szans i niedyskryminacji, w tym. m. in. koniecznością stosowania zasady uniwersalnego projektowania.</w:t>
            </w:r>
          </w:p>
          <w:p w:rsidR="00BD6BA6" w:rsidRPr="00A105F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Spełnienie kryterium jest konieczne do przyznania dofinansowania.</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Projekty niespełniające kryterium są odrzucane.</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Ocena spełniania kryterium polega na przypisaniu wartości logicznych „tak”, „nie”.</w:t>
            </w:r>
          </w:p>
        </w:tc>
      </w:tr>
    </w:tbl>
    <w:p w:rsidR="00BD6BA6" w:rsidRPr="00612636" w:rsidRDefault="00BD6BA6" w:rsidP="00BD6BA6">
      <w:pPr>
        <w:spacing w:after="0"/>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BD6BA6" w:rsidRPr="00612636" w:rsidTr="00BD6BA6">
        <w:trPr>
          <w:jc w:val="center"/>
        </w:trPr>
        <w:tc>
          <w:tcPr>
            <w:tcW w:w="14175" w:type="dxa"/>
            <w:gridSpan w:val="4"/>
            <w:shd w:val="clear" w:color="auto" w:fill="D9D9D9" w:themeFill="background1" w:themeFillShade="D9"/>
            <w:vAlign w:val="center"/>
          </w:tcPr>
          <w:p w:rsidR="00BD6BA6" w:rsidRPr="00612636" w:rsidRDefault="00BD6BA6" w:rsidP="00BD6BA6">
            <w:pPr>
              <w:spacing w:before="40" w:after="40" w:line="240" w:lineRule="auto"/>
              <w:jc w:val="center"/>
              <w:rPr>
                <w:rFonts w:ascii="Myriad Pro" w:hAnsi="Myriad Pro" w:cs="Arial"/>
                <w:sz w:val="20"/>
              </w:rPr>
            </w:pPr>
            <w:r w:rsidRPr="00612636">
              <w:rPr>
                <w:rFonts w:ascii="Myriad Pro" w:hAnsi="Myriad Pro" w:cs="Arial"/>
                <w:b/>
                <w:sz w:val="20"/>
              </w:rPr>
              <w:t>Kryteria wykonalności</w:t>
            </w:r>
          </w:p>
        </w:tc>
      </w:tr>
      <w:tr w:rsidR="00BD6BA6" w:rsidRPr="00612636" w:rsidTr="00BD6BA6">
        <w:trPr>
          <w:jc w:val="center"/>
        </w:trPr>
        <w:tc>
          <w:tcPr>
            <w:tcW w:w="512" w:type="dxa"/>
          </w:tcPr>
          <w:p w:rsidR="00BD6BA6" w:rsidRPr="00612636" w:rsidRDefault="00BD6BA6" w:rsidP="00BD6BA6">
            <w:pPr>
              <w:spacing w:before="40" w:after="40" w:line="240" w:lineRule="auto"/>
              <w:ind w:left="-22"/>
              <w:rPr>
                <w:rFonts w:ascii="Myriad Pro" w:hAnsi="Myriad Pro" w:cs="Arial"/>
                <w:sz w:val="20"/>
              </w:rPr>
            </w:pPr>
            <w:r w:rsidRPr="00612636">
              <w:rPr>
                <w:rFonts w:ascii="Myriad Pro" w:hAnsi="Myriad Pro" w:cs="Arial"/>
                <w:sz w:val="20"/>
              </w:rPr>
              <w:t>L.p.</w:t>
            </w:r>
          </w:p>
        </w:tc>
        <w:tc>
          <w:tcPr>
            <w:tcW w:w="2126" w:type="dxa"/>
            <w:vAlign w:val="center"/>
          </w:tcPr>
          <w:p w:rsidR="00BD6BA6" w:rsidRPr="00612636" w:rsidRDefault="00BD6BA6" w:rsidP="00BD6BA6">
            <w:pPr>
              <w:spacing w:before="40" w:after="40" w:line="240" w:lineRule="auto"/>
              <w:jc w:val="center"/>
              <w:rPr>
                <w:rFonts w:ascii="Myriad Pro" w:hAnsi="Myriad Pro" w:cs="Arial"/>
                <w:sz w:val="20"/>
              </w:rPr>
            </w:pPr>
            <w:r w:rsidRPr="00612636">
              <w:rPr>
                <w:rFonts w:ascii="Myriad Pro" w:hAnsi="Myriad Pro" w:cs="Arial"/>
                <w:sz w:val="20"/>
              </w:rPr>
              <w:t>Nazwa kryterium</w:t>
            </w:r>
          </w:p>
        </w:tc>
        <w:tc>
          <w:tcPr>
            <w:tcW w:w="6804" w:type="dxa"/>
            <w:vAlign w:val="center"/>
          </w:tcPr>
          <w:p w:rsidR="00BD6BA6" w:rsidRPr="00612636" w:rsidRDefault="00BD6BA6" w:rsidP="00BD6BA6">
            <w:pPr>
              <w:spacing w:before="40" w:after="40" w:line="240" w:lineRule="auto"/>
              <w:jc w:val="center"/>
              <w:rPr>
                <w:rFonts w:ascii="Myriad Pro" w:hAnsi="Myriad Pro" w:cs="Arial"/>
                <w:sz w:val="20"/>
              </w:rPr>
            </w:pPr>
            <w:r w:rsidRPr="00612636">
              <w:rPr>
                <w:rFonts w:ascii="Myriad Pro" w:hAnsi="Myriad Pro" w:cs="Arial"/>
                <w:sz w:val="20"/>
              </w:rPr>
              <w:t>Definicja kryterium</w:t>
            </w:r>
          </w:p>
        </w:tc>
        <w:tc>
          <w:tcPr>
            <w:tcW w:w="4733" w:type="dxa"/>
            <w:vAlign w:val="center"/>
          </w:tcPr>
          <w:p w:rsidR="00BD6BA6" w:rsidRPr="00612636" w:rsidRDefault="00BD6BA6" w:rsidP="00BD6BA6">
            <w:pPr>
              <w:spacing w:before="40" w:after="40" w:line="240" w:lineRule="auto"/>
              <w:jc w:val="center"/>
              <w:rPr>
                <w:rFonts w:ascii="Myriad Pro" w:hAnsi="Myriad Pro" w:cs="Arial"/>
                <w:sz w:val="20"/>
              </w:rPr>
            </w:pPr>
            <w:r w:rsidRPr="00612636">
              <w:rPr>
                <w:rFonts w:ascii="Myriad Pro" w:hAnsi="Myriad Pro" w:cs="Arial"/>
                <w:sz w:val="20"/>
              </w:rPr>
              <w:t>Opis znaczenia kryterium</w:t>
            </w:r>
          </w:p>
        </w:tc>
      </w:tr>
      <w:tr w:rsidR="00BD6BA6" w:rsidRPr="00612636" w:rsidTr="00BD6BA6">
        <w:trPr>
          <w:jc w:val="center"/>
        </w:trPr>
        <w:tc>
          <w:tcPr>
            <w:tcW w:w="512" w:type="dxa"/>
          </w:tcPr>
          <w:p w:rsidR="00BD6BA6" w:rsidRPr="00612636" w:rsidRDefault="00BD6BA6" w:rsidP="00BD6BA6">
            <w:pPr>
              <w:spacing w:before="40" w:after="40" w:line="240" w:lineRule="auto"/>
              <w:jc w:val="center"/>
              <w:rPr>
                <w:rFonts w:ascii="Myriad Pro" w:hAnsi="Myriad Pro" w:cs="Arial"/>
                <w:sz w:val="20"/>
              </w:rPr>
            </w:pPr>
            <w:r w:rsidRPr="00612636">
              <w:rPr>
                <w:rFonts w:ascii="Myriad Pro" w:hAnsi="Myriad Pro" w:cs="Arial"/>
                <w:sz w:val="20"/>
              </w:rPr>
              <w:t>1</w:t>
            </w:r>
          </w:p>
        </w:tc>
        <w:tc>
          <w:tcPr>
            <w:tcW w:w="2126" w:type="dxa"/>
            <w:vAlign w:val="center"/>
          </w:tcPr>
          <w:p w:rsidR="00BD6BA6" w:rsidRPr="00612636" w:rsidRDefault="00BD6BA6" w:rsidP="00BD6BA6">
            <w:pPr>
              <w:spacing w:before="40" w:after="40" w:line="240" w:lineRule="auto"/>
              <w:jc w:val="center"/>
              <w:rPr>
                <w:rFonts w:ascii="Myriad Pro" w:hAnsi="Myriad Pro" w:cs="Arial"/>
                <w:sz w:val="20"/>
              </w:rPr>
            </w:pPr>
            <w:r w:rsidRPr="00612636">
              <w:rPr>
                <w:rFonts w:ascii="Myriad Pro" w:hAnsi="Myriad Pro" w:cs="Arial"/>
                <w:sz w:val="20"/>
              </w:rPr>
              <w:t>2</w:t>
            </w:r>
          </w:p>
        </w:tc>
        <w:tc>
          <w:tcPr>
            <w:tcW w:w="6804" w:type="dxa"/>
            <w:vAlign w:val="center"/>
          </w:tcPr>
          <w:p w:rsidR="00BD6BA6" w:rsidRPr="00612636" w:rsidRDefault="00BD6BA6" w:rsidP="00BD6BA6">
            <w:pPr>
              <w:spacing w:before="40" w:after="40" w:line="240" w:lineRule="auto"/>
              <w:jc w:val="center"/>
              <w:rPr>
                <w:rFonts w:ascii="Myriad Pro" w:hAnsi="Myriad Pro" w:cs="Arial"/>
                <w:sz w:val="20"/>
              </w:rPr>
            </w:pPr>
            <w:r w:rsidRPr="00612636">
              <w:rPr>
                <w:rFonts w:ascii="Myriad Pro" w:hAnsi="Myriad Pro" w:cs="Arial"/>
                <w:sz w:val="20"/>
              </w:rPr>
              <w:t>3</w:t>
            </w:r>
          </w:p>
        </w:tc>
        <w:tc>
          <w:tcPr>
            <w:tcW w:w="4733" w:type="dxa"/>
            <w:vAlign w:val="center"/>
          </w:tcPr>
          <w:p w:rsidR="00BD6BA6" w:rsidRPr="00612636" w:rsidRDefault="00BD6BA6" w:rsidP="00BD6BA6">
            <w:pPr>
              <w:spacing w:before="40" w:after="40" w:line="240" w:lineRule="auto"/>
              <w:jc w:val="center"/>
              <w:rPr>
                <w:rFonts w:ascii="Myriad Pro" w:hAnsi="Myriad Pro" w:cs="Arial"/>
                <w:sz w:val="20"/>
              </w:rPr>
            </w:pPr>
            <w:r w:rsidRPr="00612636">
              <w:rPr>
                <w:rFonts w:ascii="Myriad Pro" w:hAnsi="Myriad Pro" w:cs="Arial"/>
                <w:sz w:val="20"/>
              </w:rPr>
              <w:t>4</w:t>
            </w:r>
          </w:p>
        </w:tc>
      </w:tr>
      <w:tr w:rsidR="00BD6BA6" w:rsidRPr="00612636" w:rsidTr="00BD6BA6">
        <w:trPr>
          <w:jc w:val="center"/>
        </w:trPr>
        <w:tc>
          <w:tcPr>
            <w:tcW w:w="512" w:type="dxa"/>
          </w:tcPr>
          <w:p w:rsidR="00BD6BA6" w:rsidRPr="00612636" w:rsidRDefault="00BD6BA6" w:rsidP="00912095">
            <w:pPr>
              <w:pStyle w:val="Akapitzlist"/>
              <w:numPr>
                <w:ilvl w:val="0"/>
                <w:numId w:val="80"/>
              </w:numPr>
              <w:spacing w:before="40" w:after="40" w:line="240" w:lineRule="auto"/>
              <w:ind w:left="0" w:firstLine="0"/>
              <w:contextualSpacing w:val="0"/>
              <w:rPr>
                <w:rFonts w:cs="Arial"/>
              </w:rPr>
            </w:pPr>
          </w:p>
        </w:tc>
        <w:tc>
          <w:tcPr>
            <w:tcW w:w="2126" w:type="dxa"/>
            <w:shd w:val="clear" w:color="auto" w:fill="auto"/>
          </w:tcPr>
          <w:p w:rsidR="00BD6BA6" w:rsidRPr="00612636" w:rsidRDefault="00BD6BA6" w:rsidP="00BD6BA6">
            <w:pPr>
              <w:spacing w:before="40" w:after="40" w:line="240" w:lineRule="auto"/>
              <w:rPr>
                <w:rFonts w:ascii="Myriad Pro" w:hAnsi="Myriad Pro" w:cs="Arial"/>
                <w:sz w:val="20"/>
              </w:rPr>
            </w:pPr>
            <w:r w:rsidRPr="00612636">
              <w:rPr>
                <w:rFonts w:ascii="Myriad Pro" w:hAnsi="Myriad Pro" w:cs="Arial"/>
                <w:sz w:val="20"/>
              </w:rPr>
              <w:t>Zgodność prawna</w:t>
            </w:r>
          </w:p>
        </w:tc>
        <w:tc>
          <w:tcPr>
            <w:tcW w:w="6804" w:type="dxa"/>
          </w:tcPr>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hAnsi="Myriad Pro" w:cs="Arial"/>
                <w:sz w:val="20"/>
              </w:rPr>
              <w:t xml:space="preserve">Projekt jest zgodny z prawodawstwem wspólnotowym i krajowym, </w:t>
            </w:r>
            <w:r w:rsidRPr="00612636">
              <w:rPr>
                <w:rFonts w:ascii="Myriad Pro" w:hAnsi="Myriad Pro" w:cs="Arial"/>
                <w:sz w:val="20"/>
              </w:rPr>
              <w:br/>
              <w:t>w tym przepisami ustawy z dnia 29 stycznia 2004 r.</w:t>
            </w:r>
            <w:r w:rsidRPr="00612636">
              <w:rPr>
                <w:rFonts w:ascii="Myriad Pro" w:hAnsi="Myriad Pro" w:cs="Arial"/>
                <w:i/>
                <w:sz w:val="20"/>
              </w:rPr>
              <w:t xml:space="preserve"> Prawo zamówień publicznych</w:t>
            </w:r>
            <w:r w:rsidRPr="00612636">
              <w:rPr>
                <w:rFonts w:ascii="Myriad Pro" w:hAnsi="Myriad Pro" w:cs="Arial"/>
                <w:sz w:val="20"/>
              </w:rPr>
              <w:t>.</w:t>
            </w:r>
            <w:r w:rsidRPr="00612636">
              <w:rPr>
                <w:rFonts w:ascii="Myriad Pro" w:eastAsia="MyriadPro-Regular" w:hAnsi="Myriad Pro" w:cs="Arial"/>
                <w:sz w:val="20"/>
              </w:rPr>
              <w:t xml:space="preserve"> </w:t>
            </w:r>
          </w:p>
          <w:p w:rsidR="00BD6BA6" w:rsidRPr="0061263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t xml:space="preserve">Projekt spełnia wymogi utworzenia partnerstwa zgodnie z art. 33 ust. 2-4a ustawy z dnia 11 lipca 2014 r. o zasadach realizacji programów w zakresie polityki spójności finansowanych w perspektywie finansowej </w:t>
            </w:r>
            <w:r w:rsidRPr="00612636">
              <w:rPr>
                <w:rFonts w:ascii="Myriad Pro" w:eastAsia="MyriadPro-Regular" w:hAnsi="Myriad Pro" w:cs="Arial"/>
                <w:sz w:val="20"/>
              </w:rPr>
              <w:lastRenderedPageBreak/>
              <w:t>2014-2020 (jeśli dotyczy).</w:t>
            </w:r>
          </w:p>
        </w:tc>
        <w:tc>
          <w:tcPr>
            <w:tcW w:w="4733" w:type="dxa"/>
          </w:tcPr>
          <w:p w:rsidR="00BD6BA6" w:rsidRPr="00612636" w:rsidRDefault="00BD6BA6" w:rsidP="00BD6BA6">
            <w:pPr>
              <w:spacing w:before="40" w:after="40" w:line="240" w:lineRule="auto"/>
              <w:ind w:left="34"/>
              <w:contextualSpacing/>
              <w:rPr>
                <w:rFonts w:ascii="Myriad Pro" w:hAnsi="Myriad Pro" w:cs="Arial"/>
                <w:sz w:val="20"/>
              </w:rPr>
            </w:pPr>
            <w:r w:rsidRPr="00612636">
              <w:rPr>
                <w:rFonts w:ascii="Myriad Pro" w:hAnsi="Myriad Pro" w:cs="Arial"/>
                <w:sz w:val="20"/>
              </w:rPr>
              <w:lastRenderedPageBreak/>
              <w:t>Spełnienie kryterium jest konieczne do przyznania dofinansowania.</w:t>
            </w:r>
          </w:p>
          <w:p w:rsidR="00BD6BA6" w:rsidRPr="00612636" w:rsidRDefault="00BD6BA6" w:rsidP="00BD6BA6">
            <w:pPr>
              <w:spacing w:before="40" w:after="40" w:line="240" w:lineRule="auto"/>
              <w:ind w:left="34"/>
              <w:contextualSpacing/>
              <w:rPr>
                <w:rFonts w:ascii="Myriad Pro" w:hAnsi="Myriad Pro" w:cs="Arial"/>
                <w:sz w:val="20"/>
              </w:rPr>
            </w:pPr>
            <w:r w:rsidRPr="00612636">
              <w:rPr>
                <w:rFonts w:ascii="Myriad Pro" w:hAnsi="Myriad Pro" w:cs="Arial"/>
                <w:sz w:val="20"/>
              </w:rPr>
              <w:t>Projekty niespełniające kryterium są odrzucane.</w:t>
            </w:r>
          </w:p>
          <w:p w:rsidR="00BD6BA6" w:rsidRPr="00612636" w:rsidRDefault="00BD6BA6" w:rsidP="00BD6BA6">
            <w:pPr>
              <w:spacing w:before="40" w:after="40" w:line="240" w:lineRule="auto"/>
              <w:ind w:left="34"/>
              <w:contextualSpacing/>
              <w:rPr>
                <w:rFonts w:ascii="Myriad Pro" w:hAnsi="Myriad Pro" w:cs="Arial"/>
                <w:sz w:val="20"/>
              </w:rPr>
            </w:pPr>
            <w:r w:rsidRPr="00612636">
              <w:rPr>
                <w:rFonts w:ascii="Myriad Pro" w:hAnsi="Myriad Pro" w:cs="Arial"/>
                <w:sz w:val="20"/>
              </w:rPr>
              <w:t>Ocena spełniania kryterium polega na przypisaniu wartości logicznych „tak”, „nie”.</w:t>
            </w:r>
          </w:p>
        </w:tc>
      </w:tr>
      <w:tr w:rsidR="00BD6BA6" w:rsidRPr="00612636" w:rsidTr="00BD6BA6">
        <w:trPr>
          <w:jc w:val="center"/>
        </w:trPr>
        <w:tc>
          <w:tcPr>
            <w:tcW w:w="512" w:type="dxa"/>
          </w:tcPr>
          <w:p w:rsidR="00BD6BA6" w:rsidRPr="00612636" w:rsidRDefault="00BD6BA6" w:rsidP="00912095">
            <w:pPr>
              <w:pStyle w:val="Akapitzlist"/>
              <w:numPr>
                <w:ilvl w:val="0"/>
                <w:numId w:val="80"/>
              </w:numPr>
              <w:spacing w:after="0" w:line="240" w:lineRule="auto"/>
              <w:ind w:left="0" w:firstLine="0"/>
              <w:contextualSpacing w:val="0"/>
              <w:rPr>
                <w:rFonts w:cs="Arial"/>
              </w:rPr>
            </w:pPr>
          </w:p>
        </w:tc>
        <w:tc>
          <w:tcPr>
            <w:tcW w:w="2126" w:type="dxa"/>
            <w:shd w:val="clear" w:color="auto" w:fill="auto"/>
          </w:tcPr>
          <w:p w:rsidR="00BD6BA6" w:rsidRPr="00612636" w:rsidRDefault="00BD6BA6" w:rsidP="00BD6BA6">
            <w:pPr>
              <w:autoSpaceDE w:val="0"/>
              <w:autoSpaceDN w:val="0"/>
              <w:adjustRightInd w:val="0"/>
              <w:spacing w:after="0"/>
              <w:rPr>
                <w:rFonts w:ascii="Myriad Pro" w:eastAsia="Malgun Gothic" w:hAnsi="Myriad Pro" w:cs="Arial"/>
                <w:sz w:val="20"/>
              </w:rPr>
            </w:pPr>
            <w:r w:rsidRPr="00612636">
              <w:rPr>
                <w:rFonts w:ascii="Myriad Pro" w:eastAsia="Malgun Gothic" w:hAnsi="Myriad Pro" w:cs="Arial"/>
                <w:sz w:val="20"/>
              </w:rPr>
              <w:t>Zgodność</w:t>
            </w:r>
          </w:p>
          <w:p w:rsidR="00BD6BA6" w:rsidRPr="00612636" w:rsidRDefault="00BD6BA6" w:rsidP="00BD6BA6">
            <w:pPr>
              <w:autoSpaceDE w:val="0"/>
              <w:autoSpaceDN w:val="0"/>
              <w:adjustRightInd w:val="0"/>
              <w:spacing w:after="0"/>
              <w:rPr>
                <w:rFonts w:ascii="Myriad Pro" w:eastAsia="Malgun Gothic" w:hAnsi="Myriad Pro" w:cs="Arial"/>
                <w:sz w:val="20"/>
              </w:rPr>
            </w:pPr>
            <w:r w:rsidRPr="00612636">
              <w:rPr>
                <w:rFonts w:ascii="Myriad Pro" w:eastAsia="Malgun Gothic" w:hAnsi="Myriad Pro" w:cs="Arial"/>
                <w:sz w:val="20"/>
              </w:rPr>
              <w:t>z wymogami pomocy</w:t>
            </w:r>
          </w:p>
          <w:p w:rsidR="00BD6BA6" w:rsidRPr="00612636" w:rsidRDefault="00BD6BA6" w:rsidP="00BD6BA6">
            <w:pPr>
              <w:spacing w:after="0" w:line="240" w:lineRule="auto"/>
              <w:rPr>
                <w:rFonts w:ascii="Myriad Pro" w:eastAsia="Malgun Gothic" w:hAnsi="Myriad Pro" w:cs="Arial"/>
                <w:sz w:val="20"/>
              </w:rPr>
            </w:pPr>
            <w:r w:rsidRPr="00612636">
              <w:rPr>
                <w:rFonts w:ascii="Myriad Pro" w:eastAsia="Malgun Gothic" w:hAnsi="Myriad Pro" w:cs="Arial"/>
                <w:sz w:val="20"/>
              </w:rPr>
              <w:t>publicznej</w:t>
            </w:r>
          </w:p>
        </w:tc>
        <w:tc>
          <w:tcPr>
            <w:tcW w:w="6804" w:type="dxa"/>
          </w:tcPr>
          <w:p w:rsidR="00BD6BA6" w:rsidRPr="00612636" w:rsidRDefault="00BD6BA6" w:rsidP="00BD6BA6">
            <w:pPr>
              <w:spacing w:after="0" w:line="240" w:lineRule="auto"/>
              <w:rPr>
                <w:rFonts w:ascii="Myriad Pro" w:eastAsia="Malgun Gothic" w:hAnsi="Myriad Pro" w:cs="Arial"/>
                <w:sz w:val="20"/>
              </w:rPr>
            </w:pPr>
            <w:r w:rsidRPr="00612636">
              <w:rPr>
                <w:rFonts w:ascii="Myriad Pro" w:eastAsia="Malgun Gothic" w:hAnsi="Myriad Pro" w:cs="Arial"/>
                <w:sz w:val="20"/>
              </w:rPr>
              <w:t xml:space="preserve">Projekt jest zgodny regułami pomocy publicznej i/lub pomocy </w:t>
            </w:r>
            <w:r w:rsidRPr="00612636">
              <w:rPr>
                <w:rFonts w:ascii="Myriad Pro" w:eastAsia="Malgun Gothic" w:hAnsi="Myriad Pro" w:cs="Arial"/>
                <w:i/>
                <w:sz w:val="20"/>
              </w:rPr>
              <w:t xml:space="preserve">de </w:t>
            </w:r>
            <w:proofErr w:type="spellStart"/>
            <w:r w:rsidRPr="00612636">
              <w:rPr>
                <w:rFonts w:ascii="Myriad Pro" w:eastAsia="Malgun Gothic" w:hAnsi="Myriad Pro" w:cs="Arial"/>
                <w:i/>
                <w:sz w:val="20"/>
              </w:rPr>
              <w:t>minimis</w:t>
            </w:r>
            <w:proofErr w:type="spellEnd"/>
            <w:r w:rsidRPr="00612636">
              <w:rPr>
                <w:rFonts w:ascii="Myriad Pro" w:eastAsia="Malgun Gothic" w:hAnsi="Myriad Pro" w:cs="Arial"/>
                <w:sz w:val="20"/>
              </w:rPr>
              <w:t>.</w:t>
            </w:r>
          </w:p>
        </w:tc>
        <w:tc>
          <w:tcPr>
            <w:tcW w:w="4733" w:type="dxa"/>
          </w:tcPr>
          <w:p w:rsidR="00BD6BA6" w:rsidRPr="00612636" w:rsidRDefault="00BD6BA6" w:rsidP="00BD6BA6">
            <w:pPr>
              <w:spacing w:before="40" w:after="40"/>
              <w:rPr>
                <w:rFonts w:ascii="Myriad Pro" w:hAnsi="Myriad Pro" w:cs="Arial"/>
                <w:sz w:val="20"/>
              </w:rPr>
            </w:pPr>
            <w:r w:rsidRPr="00612636">
              <w:rPr>
                <w:rFonts w:ascii="Myriad Pro" w:hAnsi="Myriad Pro" w:cs="Arial"/>
                <w:sz w:val="20"/>
              </w:rPr>
              <w:t>Jeżeli dotyczy: spełnienie kryterium jest konieczne do przyznania dofinansowania.</w:t>
            </w:r>
          </w:p>
          <w:p w:rsidR="00BD6BA6" w:rsidRPr="00612636" w:rsidRDefault="00BD6BA6" w:rsidP="00BD6BA6">
            <w:pPr>
              <w:autoSpaceDE w:val="0"/>
              <w:autoSpaceDN w:val="0"/>
              <w:adjustRightInd w:val="0"/>
              <w:spacing w:after="0"/>
              <w:jc w:val="both"/>
              <w:rPr>
                <w:rFonts w:ascii="Myriad Pro" w:hAnsi="Myriad Pro" w:cs="Arial"/>
                <w:sz w:val="20"/>
              </w:rPr>
            </w:pPr>
            <w:r w:rsidRPr="00612636">
              <w:rPr>
                <w:rFonts w:ascii="Myriad Pro" w:hAnsi="Myriad Pro" w:cs="Arial"/>
                <w:sz w:val="20"/>
              </w:rPr>
              <w:t>Projekty niespełniające kryterium są odrzucane.</w:t>
            </w:r>
          </w:p>
          <w:p w:rsidR="00BD6BA6" w:rsidRPr="00612636" w:rsidRDefault="00BD6BA6" w:rsidP="00BD6BA6">
            <w:pPr>
              <w:autoSpaceDE w:val="0"/>
              <w:autoSpaceDN w:val="0"/>
              <w:adjustRightInd w:val="0"/>
              <w:jc w:val="both"/>
              <w:rPr>
                <w:rFonts w:ascii="Myriad Pro" w:hAnsi="Myriad Pro" w:cs="Arial"/>
                <w:sz w:val="20"/>
              </w:rPr>
            </w:pPr>
            <w:r w:rsidRPr="00612636">
              <w:rPr>
                <w:rFonts w:ascii="Myriad Pro" w:hAnsi="Myriad Pro" w:cs="Arial"/>
                <w:sz w:val="20"/>
              </w:rPr>
              <w:t>Ocena spełniania kryterium polega na przypisaniu wartości logicznych „tak”, „nie”, „nie dotyczy”.</w:t>
            </w:r>
          </w:p>
        </w:tc>
      </w:tr>
      <w:tr w:rsidR="00BD6BA6" w:rsidRPr="00612636" w:rsidTr="00BD6BA6">
        <w:trPr>
          <w:jc w:val="center"/>
        </w:trPr>
        <w:tc>
          <w:tcPr>
            <w:tcW w:w="512" w:type="dxa"/>
          </w:tcPr>
          <w:p w:rsidR="00BD6BA6" w:rsidRPr="00612636" w:rsidRDefault="00BD6BA6" w:rsidP="00912095">
            <w:pPr>
              <w:pStyle w:val="Akapitzlist"/>
              <w:numPr>
                <w:ilvl w:val="0"/>
                <w:numId w:val="80"/>
              </w:numPr>
              <w:spacing w:after="0" w:line="240" w:lineRule="auto"/>
              <w:ind w:left="0" w:firstLine="0"/>
              <w:contextualSpacing w:val="0"/>
              <w:rPr>
                <w:rFonts w:cs="Arial"/>
              </w:rPr>
            </w:pPr>
          </w:p>
        </w:tc>
        <w:tc>
          <w:tcPr>
            <w:tcW w:w="2126" w:type="dxa"/>
            <w:shd w:val="clear" w:color="auto" w:fill="auto"/>
          </w:tcPr>
          <w:p w:rsidR="00BD6BA6" w:rsidRPr="00612636" w:rsidRDefault="00BD6BA6" w:rsidP="00BD6BA6">
            <w:pPr>
              <w:spacing w:before="40" w:after="40" w:line="240" w:lineRule="auto"/>
              <w:rPr>
                <w:rFonts w:ascii="Myriad Pro" w:hAnsi="Myriad Pro" w:cs="Arial"/>
                <w:sz w:val="20"/>
              </w:rPr>
            </w:pPr>
            <w:r w:rsidRPr="00612636">
              <w:rPr>
                <w:rFonts w:ascii="Myriad Pro" w:hAnsi="Myriad Pro" w:cs="Arial"/>
                <w:sz w:val="20"/>
              </w:rPr>
              <w:t>Zdolność finansowa</w:t>
            </w:r>
          </w:p>
        </w:tc>
        <w:tc>
          <w:tcPr>
            <w:tcW w:w="6804" w:type="dxa"/>
          </w:tcPr>
          <w:p w:rsidR="00BD6BA6" w:rsidRPr="00612636" w:rsidRDefault="00BD6BA6" w:rsidP="00BD6BA6">
            <w:pPr>
              <w:spacing w:before="40" w:after="40"/>
              <w:jc w:val="both"/>
              <w:rPr>
                <w:rFonts w:ascii="Myriad Pro" w:hAnsi="Myriad Pro" w:cs="Arial"/>
                <w:sz w:val="20"/>
              </w:rPr>
            </w:pPr>
            <w:r w:rsidRPr="00612636">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Beneficjent oraz Partner/</w:t>
            </w:r>
            <w:proofErr w:type="spellStart"/>
            <w:r w:rsidRPr="00612636">
              <w:rPr>
                <w:rFonts w:ascii="Myriad Pro" w:eastAsia="MyriadPro-Regular" w:hAnsi="Myriad Pro" w:cs="Arial"/>
                <w:sz w:val="20"/>
              </w:rPr>
              <w:t>rzy</w:t>
            </w:r>
            <w:proofErr w:type="spellEnd"/>
            <w:r w:rsidRPr="00612636">
              <w:rPr>
                <w:rFonts w:ascii="Myriad Pro" w:eastAsia="MyriadPro-Regular" w:hAnsi="Myriad Pro" w:cs="Arial"/>
                <w:sz w:val="20"/>
              </w:rPr>
              <w:t xml:space="preserve"> krajowi (o ile dotyczy), ponoszący wydatki</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 xml:space="preserve">w danym projekcie z EFS, posiadają </w:t>
            </w:r>
            <w:r w:rsidRPr="00612636">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612636">
              <w:rPr>
                <w:rFonts w:ascii="Myriad Pro" w:eastAsia="MyriadPro-Regular" w:hAnsi="Myriad Pro" w:cs="Arial"/>
                <w:sz w:val="20"/>
              </w:rPr>
              <w:t>równy lub wyższy od łącznych rocznych wydatków w danym projekcie z roku, w którym wydatki są najwyższe.</w:t>
            </w:r>
          </w:p>
          <w:p w:rsidR="00BD6BA6" w:rsidRPr="00612636" w:rsidRDefault="00BD6BA6" w:rsidP="00BD6BA6">
            <w:pPr>
              <w:spacing w:before="40" w:after="0"/>
              <w:jc w:val="both"/>
              <w:rPr>
                <w:rFonts w:ascii="Myriad Pro" w:hAnsi="Myriad Pro" w:cs="Arial"/>
                <w:sz w:val="20"/>
              </w:rPr>
            </w:pPr>
            <w:r w:rsidRPr="00612636">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BD6BA6" w:rsidRPr="00612636" w:rsidRDefault="00BD6BA6" w:rsidP="00BD6BA6">
            <w:pPr>
              <w:autoSpaceDE w:val="0"/>
              <w:autoSpaceDN w:val="0"/>
              <w:adjustRightInd w:val="0"/>
              <w:spacing w:after="0"/>
              <w:jc w:val="both"/>
              <w:rPr>
                <w:rFonts w:ascii="Myriad Pro" w:hAnsi="Myriad Pro" w:cs="Arial"/>
                <w:sz w:val="20"/>
              </w:rPr>
            </w:pPr>
            <w:r w:rsidRPr="00612636">
              <w:rPr>
                <w:rFonts w:ascii="Myriad Pro" w:hAnsi="Myriad Pro" w:cs="Arial"/>
                <w:sz w:val="20"/>
              </w:rPr>
              <w:t>Spełnienie kryterium jest konieczne do przyznania dofinansowania. Projekty niespełniające kryterium są odrzucane.</w:t>
            </w:r>
          </w:p>
          <w:p w:rsidR="00BD6BA6" w:rsidRPr="00612636" w:rsidRDefault="00BD6BA6" w:rsidP="00BD6BA6">
            <w:pPr>
              <w:autoSpaceDE w:val="0"/>
              <w:autoSpaceDN w:val="0"/>
              <w:adjustRightInd w:val="0"/>
              <w:spacing w:after="0"/>
              <w:jc w:val="both"/>
              <w:rPr>
                <w:rFonts w:ascii="Myriad Pro" w:hAnsi="Myriad Pro" w:cs="Arial"/>
                <w:sz w:val="20"/>
              </w:rPr>
            </w:pPr>
            <w:r w:rsidRPr="00612636">
              <w:rPr>
                <w:rFonts w:ascii="Myriad Pro" w:hAnsi="Myriad Pro" w:cs="Arial"/>
                <w:sz w:val="20"/>
              </w:rPr>
              <w:t>Kryterium weryfikowane będzie na etapie KOP.</w:t>
            </w:r>
          </w:p>
          <w:p w:rsidR="00BD6BA6" w:rsidRPr="00612636" w:rsidRDefault="00BD6BA6" w:rsidP="00BD6BA6">
            <w:pPr>
              <w:spacing w:before="40" w:after="40"/>
              <w:rPr>
                <w:rFonts w:ascii="Myriad Pro" w:hAnsi="Myriad Pro" w:cs="Arial"/>
                <w:sz w:val="20"/>
              </w:rPr>
            </w:pPr>
            <w:r w:rsidRPr="00612636">
              <w:rPr>
                <w:rFonts w:ascii="Myriad Pro" w:hAnsi="Myriad Pro" w:cs="Arial"/>
                <w:sz w:val="20"/>
              </w:rPr>
              <w:t>Ocena spełniania kryterium polega na przypisaniu wartości logicznych „tak”, „nie”.</w:t>
            </w:r>
          </w:p>
        </w:tc>
      </w:tr>
    </w:tbl>
    <w:p w:rsidR="00BD6BA6" w:rsidRPr="00612636" w:rsidRDefault="00BD6BA6" w:rsidP="00BD6BA6">
      <w:pPr>
        <w:spacing w:after="0"/>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BD6BA6" w:rsidRPr="00612636" w:rsidTr="00BD6BA6">
        <w:trPr>
          <w:trHeight w:val="384"/>
        </w:trPr>
        <w:tc>
          <w:tcPr>
            <w:tcW w:w="14220" w:type="dxa"/>
            <w:gridSpan w:val="4"/>
            <w:shd w:val="clear" w:color="auto" w:fill="BFBFBF" w:themeFill="background1" w:themeFillShade="BF"/>
            <w:vAlign w:val="center"/>
          </w:tcPr>
          <w:p w:rsidR="00BD6BA6" w:rsidRPr="00612636" w:rsidRDefault="00BD6BA6" w:rsidP="00BD6BA6">
            <w:pPr>
              <w:spacing w:before="40" w:after="40" w:line="240" w:lineRule="auto"/>
              <w:contextualSpacing/>
              <w:jc w:val="center"/>
              <w:rPr>
                <w:rFonts w:ascii="Myriad Pro" w:hAnsi="Myriad Pro" w:cs="Arial"/>
                <w:b/>
                <w:sz w:val="20"/>
              </w:rPr>
            </w:pPr>
            <w:r w:rsidRPr="00612636">
              <w:rPr>
                <w:rFonts w:ascii="Myriad Pro" w:hAnsi="Myriad Pro" w:cs="Arial"/>
                <w:b/>
                <w:sz w:val="20"/>
              </w:rPr>
              <w:t>Kryteria jakości</w:t>
            </w:r>
          </w:p>
        </w:tc>
      </w:tr>
      <w:tr w:rsidR="00BD6BA6" w:rsidRPr="00612636" w:rsidTr="00BD6BA6">
        <w:trPr>
          <w:trHeight w:val="387"/>
        </w:trPr>
        <w:tc>
          <w:tcPr>
            <w:tcW w:w="536" w:type="dxa"/>
            <w:vAlign w:val="center"/>
          </w:tcPr>
          <w:p w:rsidR="00BD6BA6" w:rsidRPr="00612636" w:rsidRDefault="00BD6BA6" w:rsidP="00BD6BA6">
            <w:pPr>
              <w:spacing w:before="40" w:after="40" w:line="240" w:lineRule="auto"/>
              <w:ind w:left="-15"/>
              <w:contextualSpacing/>
              <w:jc w:val="center"/>
              <w:rPr>
                <w:rFonts w:ascii="Myriad Pro" w:hAnsi="Myriad Pro" w:cs="Arial"/>
                <w:sz w:val="20"/>
              </w:rPr>
            </w:pPr>
            <w:r w:rsidRPr="00612636">
              <w:rPr>
                <w:rFonts w:ascii="Myriad Pro" w:hAnsi="Myriad Pro" w:cs="Arial"/>
                <w:sz w:val="20"/>
              </w:rPr>
              <w:t>L.p.</w:t>
            </w:r>
          </w:p>
        </w:tc>
        <w:tc>
          <w:tcPr>
            <w:tcW w:w="2833" w:type="dxa"/>
            <w:vAlign w:val="center"/>
          </w:tcPr>
          <w:p w:rsidR="00BD6BA6" w:rsidRPr="00612636" w:rsidRDefault="00BD6BA6" w:rsidP="00BD6BA6">
            <w:pPr>
              <w:spacing w:before="40" w:after="40" w:line="240" w:lineRule="auto"/>
              <w:contextualSpacing/>
              <w:jc w:val="center"/>
              <w:rPr>
                <w:rFonts w:ascii="Myriad Pro" w:hAnsi="Myriad Pro" w:cs="Arial"/>
                <w:sz w:val="20"/>
              </w:rPr>
            </w:pPr>
            <w:r w:rsidRPr="00612636">
              <w:rPr>
                <w:rFonts w:ascii="Myriad Pro" w:hAnsi="Myriad Pro" w:cs="Arial"/>
                <w:sz w:val="20"/>
              </w:rPr>
              <w:t>Nazwa kryterium</w:t>
            </w:r>
          </w:p>
        </w:tc>
        <w:tc>
          <w:tcPr>
            <w:tcW w:w="6095" w:type="dxa"/>
            <w:vAlign w:val="center"/>
          </w:tcPr>
          <w:p w:rsidR="00BD6BA6" w:rsidRPr="00612636" w:rsidRDefault="00BD6BA6" w:rsidP="00BD6BA6">
            <w:pPr>
              <w:spacing w:before="40" w:after="40" w:line="240" w:lineRule="auto"/>
              <w:contextualSpacing/>
              <w:jc w:val="center"/>
              <w:rPr>
                <w:rFonts w:ascii="Myriad Pro" w:hAnsi="Myriad Pro" w:cs="Arial"/>
                <w:sz w:val="20"/>
              </w:rPr>
            </w:pPr>
            <w:r w:rsidRPr="00612636">
              <w:rPr>
                <w:rFonts w:ascii="Myriad Pro" w:hAnsi="Myriad Pro" w:cs="Arial"/>
                <w:sz w:val="20"/>
              </w:rPr>
              <w:t>Definicja kryterium</w:t>
            </w:r>
          </w:p>
        </w:tc>
        <w:tc>
          <w:tcPr>
            <w:tcW w:w="4756" w:type="dxa"/>
            <w:vAlign w:val="center"/>
          </w:tcPr>
          <w:p w:rsidR="00BD6BA6" w:rsidRPr="00612636" w:rsidRDefault="00BD6BA6" w:rsidP="00BD6BA6">
            <w:pPr>
              <w:spacing w:before="40" w:after="40" w:line="240" w:lineRule="auto"/>
              <w:contextualSpacing/>
              <w:jc w:val="center"/>
              <w:rPr>
                <w:rFonts w:ascii="Myriad Pro" w:hAnsi="Myriad Pro" w:cs="Arial"/>
                <w:sz w:val="20"/>
              </w:rPr>
            </w:pPr>
            <w:r w:rsidRPr="00612636">
              <w:rPr>
                <w:rFonts w:ascii="Myriad Pro" w:hAnsi="Myriad Pro" w:cs="Arial"/>
                <w:sz w:val="20"/>
              </w:rPr>
              <w:t>Opis znaczenia kryterium</w:t>
            </w:r>
          </w:p>
        </w:tc>
      </w:tr>
      <w:tr w:rsidR="00BD6BA6" w:rsidRPr="00612636" w:rsidTr="00BD6BA6">
        <w:tc>
          <w:tcPr>
            <w:tcW w:w="536" w:type="dxa"/>
          </w:tcPr>
          <w:p w:rsidR="00BD6BA6" w:rsidRPr="00612636" w:rsidRDefault="00BD6BA6" w:rsidP="00BD6BA6">
            <w:pPr>
              <w:spacing w:before="40" w:after="40" w:line="240" w:lineRule="auto"/>
              <w:contextualSpacing/>
              <w:jc w:val="center"/>
              <w:rPr>
                <w:rFonts w:ascii="Myriad Pro" w:hAnsi="Myriad Pro" w:cs="Arial"/>
                <w:sz w:val="20"/>
              </w:rPr>
            </w:pPr>
            <w:r w:rsidRPr="00612636">
              <w:rPr>
                <w:rFonts w:ascii="Myriad Pro" w:hAnsi="Myriad Pro" w:cs="Arial"/>
                <w:sz w:val="20"/>
              </w:rPr>
              <w:t>1</w:t>
            </w:r>
          </w:p>
        </w:tc>
        <w:tc>
          <w:tcPr>
            <w:tcW w:w="2833" w:type="dxa"/>
            <w:vAlign w:val="center"/>
          </w:tcPr>
          <w:p w:rsidR="00BD6BA6" w:rsidRPr="00612636" w:rsidRDefault="00BD6BA6" w:rsidP="00BD6BA6">
            <w:pPr>
              <w:spacing w:before="40" w:after="40" w:line="240" w:lineRule="auto"/>
              <w:contextualSpacing/>
              <w:jc w:val="center"/>
              <w:rPr>
                <w:rFonts w:ascii="Myriad Pro" w:hAnsi="Myriad Pro" w:cs="Arial"/>
                <w:sz w:val="20"/>
              </w:rPr>
            </w:pPr>
            <w:r w:rsidRPr="00612636">
              <w:rPr>
                <w:rFonts w:ascii="Myriad Pro" w:hAnsi="Myriad Pro" w:cs="Arial"/>
                <w:sz w:val="20"/>
              </w:rPr>
              <w:t>2</w:t>
            </w:r>
          </w:p>
        </w:tc>
        <w:tc>
          <w:tcPr>
            <w:tcW w:w="6095" w:type="dxa"/>
            <w:vAlign w:val="center"/>
          </w:tcPr>
          <w:p w:rsidR="00BD6BA6" w:rsidRPr="00612636" w:rsidRDefault="00BD6BA6" w:rsidP="00BD6BA6">
            <w:pPr>
              <w:spacing w:before="40" w:after="40" w:line="240" w:lineRule="auto"/>
              <w:contextualSpacing/>
              <w:jc w:val="center"/>
              <w:rPr>
                <w:rFonts w:ascii="Myriad Pro" w:hAnsi="Myriad Pro" w:cs="Arial"/>
                <w:sz w:val="20"/>
              </w:rPr>
            </w:pPr>
            <w:r w:rsidRPr="00612636">
              <w:rPr>
                <w:rFonts w:ascii="Myriad Pro" w:hAnsi="Myriad Pro" w:cs="Arial"/>
                <w:sz w:val="20"/>
              </w:rPr>
              <w:t>3</w:t>
            </w:r>
          </w:p>
        </w:tc>
        <w:tc>
          <w:tcPr>
            <w:tcW w:w="4756" w:type="dxa"/>
            <w:vAlign w:val="center"/>
          </w:tcPr>
          <w:p w:rsidR="00BD6BA6" w:rsidRPr="00612636" w:rsidRDefault="00BD6BA6" w:rsidP="00BD6BA6">
            <w:pPr>
              <w:spacing w:before="40" w:after="40" w:line="240" w:lineRule="auto"/>
              <w:contextualSpacing/>
              <w:jc w:val="center"/>
              <w:rPr>
                <w:rFonts w:ascii="Myriad Pro" w:hAnsi="Myriad Pro" w:cs="Arial"/>
                <w:sz w:val="20"/>
              </w:rPr>
            </w:pPr>
            <w:r w:rsidRPr="00612636">
              <w:rPr>
                <w:rFonts w:ascii="Myriad Pro" w:hAnsi="Myriad Pro" w:cs="Arial"/>
                <w:sz w:val="20"/>
              </w:rPr>
              <w:t>4</w:t>
            </w:r>
          </w:p>
        </w:tc>
      </w:tr>
      <w:tr w:rsidR="00BD6BA6" w:rsidRPr="00612636" w:rsidTr="00BD6BA6">
        <w:trPr>
          <w:trHeight w:val="411"/>
        </w:trPr>
        <w:tc>
          <w:tcPr>
            <w:tcW w:w="536" w:type="dxa"/>
          </w:tcPr>
          <w:p w:rsidR="00BD6BA6" w:rsidRPr="00612636" w:rsidRDefault="00BD6BA6" w:rsidP="00912095">
            <w:pPr>
              <w:pStyle w:val="Akapitzlist"/>
              <w:numPr>
                <w:ilvl w:val="0"/>
                <w:numId w:val="81"/>
              </w:numPr>
              <w:spacing w:before="40" w:after="0" w:line="240" w:lineRule="auto"/>
              <w:ind w:left="0" w:firstLine="0"/>
              <w:rPr>
                <w:rFonts w:cs="Arial"/>
              </w:rPr>
            </w:pPr>
          </w:p>
        </w:tc>
        <w:tc>
          <w:tcPr>
            <w:tcW w:w="2833" w:type="dxa"/>
            <w:shd w:val="clear" w:color="auto" w:fill="auto"/>
          </w:tcPr>
          <w:p w:rsidR="00BD6BA6" w:rsidRPr="00612636" w:rsidRDefault="00BD6BA6" w:rsidP="00BD6BA6">
            <w:pPr>
              <w:spacing w:before="40" w:after="0" w:line="240" w:lineRule="auto"/>
              <w:contextualSpacing/>
              <w:rPr>
                <w:rFonts w:ascii="Myriad Pro" w:hAnsi="Myriad Pro" w:cs="Arial"/>
                <w:sz w:val="20"/>
              </w:rPr>
            </w:pPr>
            <w:r w:rsidRPr="00612636">
              <w:rPr>
                <w:rFonts w:ascii="Myriad Pro" w:hAnsi="Myriad Pro" w:cs="Arial"/>
                <w:sz w:val="20"/>
              </w:rPr>
              <w:t>Odpowiedniość/Adekwatność/Trafność</w:t>
            </w:r>
          </w:p>
        </w:tc>
        <w:tc>
          <w:tcPr>
            <w:tcW w:w="6095" w:type="dxa"/>
            <w:shd w:val="clear" w:color="auto" w:fill="auto"/>
          </w:tcPr>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Stopień, w jakim grupa docelowa, oferowane formy wsparcia, harmonogram realizacji zadań i budżetu oraz dobrane wskaźniki są spójne z analizą sytuacji problemowej zawartą we wniosku o dofinansowanie.</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 xml:space="preserve">Stopień, w jakim projekt zaspokaja potrzeby i niweluje bariery </w:t>
            </w:r>
            <w:r w:rsidRPr="00612636">
              <w:rPr>
                <w:rFonts w:ascii="Myriad Pro" w:eastAsia="MyriadPro-Regular" w:hAnsi="Myriad Pro" w:cs="Arial"/>
                <w:sz w:val="20"/>
              </w:rPr>
              <w:lastRenderedPageBreak/>
              <w:t>grupy docelowej, a także przyczynia się do osiągnięcia celów RPO WZ 2014-2020.</w:t>
            </w:r>
          </w:p>
          <w:p w:rsidR="00BD6BA6" w:rsidRPr="00612636" w:rsidRDefault="00BD6BA6" w:rsidP="00BD6BA6">
            <w:pPr>
              <w:spacing w:before="40" w:line="240" w:lineRule="auto"/>
              <w:contextualSpacing/>
              <w:jc w:val="both"/>
              <w:rPr>
                <w:rFonts w:ascii="Myriad Pro" w:hAnsi="Myriad Pro" w:cs="Arial"/>
                <w:sz w:val="20"/>
              </w:rPr>
            </w:pPr>
            <w:r w:rsidRPr="00612636">
              <w:rPr>
                <w:rFonts w:ascii="Myriad Pro" w:eastAsia="MyriadPro-Regular" w:hAnsi="Myriad Pro" w:cs="Arial"/>
                <w:sz w:val="20"/>
              </w:rPr>
              <w:t>Projekt jest spójny i kompletny w zakresie ocenianego kryterium.</w:t>
            </w:r>
          </w:p>
        </w:tc>
        <w:tc>
          <w:tcPr>
            <w:tcW w:w="4756" w:type="dxa"/>
            <w:shd w:val="clear" w:color="auto" w:fill="auto"/>
          </w:tcPr>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lastRenderedPageBreak/>
              <w:t xml:space="preserve">Ocena spełniania kryterium dokonywana jest </w:t>
            </w:r>
            <w:r w:rsidRPr="00612636">
              <w:rPr>
                <w:rFonts w:ascii="Myriad Pro" w:eastAsia="MyriadPro-Regular" w:hAnsi="Myriad Pro" w:cs="Arial"/>
                <w:sz w:val="20"/>
              </w:rPr>
              <w:br/>
              <w:t>w ramach skali punktowej.</w:t>
            </w:r>
          </w:p>
          <w:p w:rsidR="00BD6BA6" w:rsidRPr="00612636" w:rsidRDefault="00BD6BA6" w:rsidP="00BD6BA6">
            <w:pPr>
              <w:spacing w:before="40" w:after="0"/>
              <w:jc w:val="both"/>
              <w:rPr>
                <w:rFonts w:ascii="Myriad Pro" w:eastAsia="MyriadPro-Regular" w:hAnsi="Myriad Pro" w:cs="Arial"/>
                <w:sz w:val="20"/>
              </w:rPr>
            </w:pPr>
            <w:r w:rsidRPr="00612636">
              <w:rPr>
                <w:rFonts w:ascii="Myriad Pro" w:eastAsia="MyriadPro-Regular" w:hAnsi="Myriad Pro" w:cs="Arial"/>
                <w:sz w:val="20"/>
              </w:rPr>
              <w:t>Skala punktów: 0-40.</w:t>
            </w:r>
          </w:p>
          <w:p w:rsidR="00BD6BA6" w:rsidRPr="001F4DC7" w:rsidRDefault="00BD6BA6" w:rsidP="001F4DC7">
            <w:pPr>
              <w:spacing w:before="40" w:after="0"/>
              <w:jc w:val="both"/>
              <w:rPr>
                <w:rFonts w:ascii="Myriad Pro" w:eastAsia="MyriadPro-Regular" w:hAnsi="Myriad Pro" w:cs="Arial"/>
                <w:sz w:val="20"/>
              </w:rPr>
            </w:pPr>
            <w:r w:rsidRPr="00612636">
              <w:rPr>
                <w:rFonts w:ascii="Myriad Pro" w:eastAsia="MyriadPro-Regular" w:hAnsi="Myriad Pro" w:cs="Arial"/>
                <w:sz w:val="20"/>
              </w:rPr>
              <w:t>Kryterium zostanie spełnione, jeżeli podczas jego oceny zostaną przyznane minimum 24 punkty.</w:t>
            </w:r>
          </w:p>
        </w:tc>
      </w:tr>
      <w:tr w:rsidR="00BD6BA6" w:rsidRPr="00612636" w:rsidTr="00BD6BA6">
        <w:trPr>
          <w:trHeight w:val="83"/>
        </w:trPr>
        <w:tc>
          <w:tcPr>
            <w:tcW w:w="536" w:type="dxa"/>
          </w:tcPr>
          <w:p w:rsidR="00BD6BA6" w:rsidRPr="00612636" w:rsidRDefault="00BD6BA6" w:rsidP="00912095">
            <w:pPr>
              <w:pStyle w:val="Akapitzlist"/>
              <w:numPr>
                <w:ilvl w:val="0"/>
                <w:numId w:val="81"/>
              </w:numPr>
              <w:spacing w:before="40" w:after="0" w:line="240" w:lineRule="auto"/>
              <w:ind w:left="0" w:firstLine="0"/>
              <w:rPr>
                <w:rFonts w:cs="Arial"/>
              </w:rPr>
            </w:pPr>
          </w:p>
        </w:tc>
        <w:tc>
          <w:tcPr>
            <w:tcW w:w="2833" w:type="dxa"/>
            <w:shd w:val="clear" w:color="auto" w:fill="auto"/>
          </w:tcPr>
          <w:p w:rsidR="00BD6BA6" w:rsidRPr="00612636" w:rsidRDefault="00BD6BA6" w:rsidP="00BD6BA6">
            <w:pPr>
              <w:autoSpaceDE w:val="0"/>
              <w:autoSpaceDN w:val="0"/>
              <w:adjustRightInd w:val="0"/>
              <w:rPr>
                <w:rFonts w:ascii="Myriad Pro" w:eastAsia="MyriadPro-Regular" w:hAnsi="Myriad Pro" w:cs="Arial"/>
                <w:sz w:val="20"/>
              </w:rPr>
            </w:pPr>
            <w:r w:rsidRPr="00612636">
              <w:rPr>
                <w:rFonts w:ascii="Myriad Pro" w:eastAsia="MyriadPro-Regular" w:hAnsi="Myriad Pro" w:cs="Arial"/>
                <w:sz w:val="20"/>
              </w:rPr>
              <w:t>Skuteczność/Efektywność</w:t>
            </w:r>
          </w:p>
        </w:tc>
        <w:tc>
          <w:tcPr>
            <w:tcW w:w="6095" w:type="dxa"/>
            <w:shd w:val="clear" w:color="auto" w:fill="auto"/>
          </w:tcPr>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Stopnień, w jakim projekt przyczyni się do rozwiązania/złagodzenia sytuacji problemowej wskazanej we wniosku o dofinansowanie.</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Stopień/poziom osiągnięcia zakładanych wskaźnikó</w:t>
            </w:r>
            <w:r w:rsidR="001F4DC7">
              <w:rPr>
                <w:rFonts w:ascii="Myriad Pro" w:eastAsia="MyriadPro-Regular" w:hAnsi="Myriad Pro" w:cs="Arial"/>
                <w:sz w:val="20"/>
              </w:rPr>
              <w:t xml:space="preserve">w </w:t>
            </w:r>
            <w:r w:rsidRPr="00612636">
              <w:rPr>
                <w:rFonts w:ascii="Myriad Pro" w:eastAsia="MyriadPro-Regular" w:hAnsi="Myriad Pro" w:cs="Arial"/>
                <w:sz w:val="20"/>
              </w:rPr>
              <w:t>w odniesieniu do zaplanowanych kosztów.</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Ocena relacji nakład/rezultat.</w:t>
            </w:r>
          </w:p>
          <w:p w:rsidR="00BD6BA6" w:rsidRPr="00612636" w:rsidRDefault="00BD6BA6" w:rsidP="00BD6BA6">
            <w:pPr>
              <w:spacing w:before="40" w:after="0" w:line="240" w:lineRule="auto"/>
              <w:contextualSpacing/>
              <w:jc w:val="both"/>
              <w:rPr>
                <w:rFonts w:ascii="Myriad Pro" w:hAnsi="Myriad Pro" w:cs="Arial"/>
                <w:sz w:val="20"/>
              </w:rPr>
            </w:pPr>
            <w:r w:rsidRPr="00612636">
              <w:rPr>
                <w:rFonts w:ascii="Myriad Pro" w:eastAsia="MyriadPro-Regular" w:hAnsi="Myriad Pro" w:cs="Arial"/>
                <w:sz w:val="20"/>
              </w:rPr>
              <w:t>Projekt jest spójny i kompletny w zakresie ocenianego kryterium.</w:t>
            </w:r>
          </w:p>
        </w:tc>
        <w:tc>
          <w:tcPr>
            <w:tcW w:w="4756" w:type="dxa"/>
            <w:shd w:val="clear" w:color="auto" w:fill="auto"/>
          </w:tcPr>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 xml:space="preserve">Ocena spełniania kryterium dokonywana jest </w:t>
            </w:r>
            <w:r w:rsidRPr="00612636">
              <w:rPr>
                <w:rFonts w:ascii="Myriad Pro" w:eastAsia="MyriadPro-Regular" w:hAnsi="Myriad Pro" w:cs="Arial"/>
                <w:sz w:val="20"/>
              </w:rPr>
              <w:br/>
              <w:t>w ramach skali punktowej.</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Skala punktów: 0-30.</w:t>
            </w:r>
          </w:p>
          <w:p w:rsidR="00BD6BA6" w:rsidRPr="00A105F6" w:rsidRDefault="00BD6BA6" w:rsidP="00BD6BA6">
            <w:pPr>
              <w:spacing w:before="40" w:after="0"/>
              <w:jc w:val="both"/>
              <w:rPr>
                <w:rFonts w:ascii="Myriad Pro" w:eastAsia="MyriadPro-Regular" w:hAnsi="Myriad Pro" w:cs="Arial"/>
                <w:sz w:val="20"/>
              </w:rPr>
            </w:pPr>
            <w:r w:rsidRPr="00612636">
              <w:rPr>
                <w:rFonts w:ascii="Myriad Pro" w:eastAsia="MyriadPro-Regular" w:hAnsi="Myriad Pro" w:cs="Arial"/>
                <w:sz w:val="20"/>
              </w:rPr>
              <w:t>Kryterium zostanie spełnione, jeżeli podczas jego oceny zostanie przyznane minimum 18 punktów.</w:t>
            </w:r>
          </w:p>
        </w:tc>
      </w:tr>
      <w:tr w:rsidR="00BD6BA6" w:rsidRPr="00612636" w:rsidTr="00BD6BA6">
        <w:trPr>
          <w:trHeight w:val="971"/>
        </w:trPr>
        <w:tc>
          <w:tcPr>
            <w:tcW w:w="536" w:type="dxa"/>
          </w:tcPr>
          <w:p w:rsidR="00BD6BA6" w:rsidRPr="00612636" w:rsidRDefault="00BD6BA6" w:rsidP="00912095">
            <w:pPr>
              <w:pStyle w:val="Akapitzlist"/>
              <w:numPr>
                <w:ilvl w:val="0"/>
                <w:numId w:val="81"/>
              </w:numPr>
              <w:spacing w:before="40" w:after="0" w:line="240" w:lineRule="auto"/>
              <w:ind w:left="0" w:firstLine="0"/>
              <w:rPr>
                <w:rFonts w:cs="Arial"/>
              </w:rPr>
            </w:pPr>
          </w:p>
        </w:tc>
        <w:tc>
          <w:tcPr>
            <w:tcW w:w="2833" w:type="dxa"/>
            <w:shd w:val="clear" w:color="auto" w:fill="auto"/>
          </w:tcPr>
          <w:p w:rsidR="00BD6BA6" w:rsidRPr="00612636" w:rsidRDefault="00BD6BA6" w:rsidP="00BD6BA6">
            <w:pPr>
              <w:spacing w:before="40" w:after="40" w:line="240" w:lineRule="auto"/>
              <w:contextualSpacing/>
              <w:rPr>
                <w:rFonts w:ascii="Myriad Pro" w:hAnsi="Myriad Pro" w:cs="Arial"/>
                <w:sz w:val="20"/>
              </w:rPr>
            </w:pPr>
            <w:r w:rsidRPr="00612636">
              <w:rPr>
                <w:rFonts w:ascii="Myriad Pro" w:hAnsi="Myriad Pro" w:cs="Arial"/>
                <w:sz w:val="20"/>
              </w:rPr>
              <w:t>Trwałość</w:t>
            </w:r>
          </w:p>
        </w:tc>
        <w:tc>
          <w:tcPr>
            <w:tcW w:w="6095" w:type="dxa"/>
            <w:shd w:val="clear" w:color="auto" w:fill="auto"/>
          </w:tcPr>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Ocena w jakim stopniu zaproponowane w projekcie instrumenty wsparcia oraz zaplanowane rezultaty przyczynią się do trwałej zmiany sytuacji grup docelowych.</w:t>
            </w:r>
          </w:p>
          <w:p w:rsidR="00BD6BA6" w:rsidRPr="00612636" w:rsidRDefault="00BD6BA6" w:rsidP="00BD6BA6">
            <w:pPr>
              <w:spacing w:before="40" w:after="0" w:line="240" w:lineRule="auto"/>
              <w:contextualSpacing/>
              <w:jc w:val="both"/>
              <w:rPr>
                <w:rFonts w:ascii="Myriad Pro" w:hAnsi="Myriad Pro" w:cs="Arial"/>
                <w:sz w:val="20"/>
              </w:rPr>
            </w:pPr>
            <w:r w:rsidRPr="00612636">
              <w:rPr>
                <w:rFonts w:ascii="Myriad Pro" w:eastAsia="MyriadPro-Regular" w:hAnsi="Myriad Pro" w:cs="Arial"/>
                <w:sz w:val="20"/>
              </w:rPr>
              <w:t>Projekt jest spójny i kompletny w zakresie ocenianego kryterium.</w:t>
            </w:r>
          </w:p>
        </w:tc>
        <w:tc>
          <w:tcPr>
            <w:tcW w:w="4756" w:type="dxa"/>
            <w:shd w:val="clear" w:color="auto" w:fill="auto"/>
          </w:tcPr>
          <w:p w:rsidR="00BD6BA6" w:rsidRPr="00612636" w:rsidRDefault="00BD6BA6" w:rsidP="00BD6BA6">
            <w:pPr>
              <w:spacing w:before="40" w:after="0" w:line="240" w:lineRule="auto"/>
              <w:contextualSpacing/>
              <w:jc w:val="both"/>
              <w:rPr>
                <w:rFonts w:ascii="Myriad Pro" w:hAnsi="Myriad Pro" w:cs="Arial"/>
                <w:sz w:val="20"/>
              </w:rPr>
            </w:pPr>
            <w:r w:rsidRPr="00612636">
              <w:rPr>
                <w:rFonts w:ascii="Myriad Pro" w:hAnsi="Myriad Pro" w:cs="Arial"/>
                <w:sz w:val="20"/>
              </w:rPr>
              <w:t xml:space="preserve">Ocena spełniania kryterium dokonywana jest </w:t>
            </w:r>
            <w:r w:rsidRPr="00612636">
              <w:rPr>
                <w:rFonts w:ascii="Myriad Pro" w:hAnsi="Myriad Pro" w:cs="Arial"/>
                <w:sz w:val="20"/>
              </w:rPr>
              <w:br/>
              <w:t>w ramach skali punktowej.</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 xml:space="preserve">Skala punktów 0-10 </w:t>
            </w:r>
          </w:p>
          <w:p w:rsidR="00BD6BA6" w:rsidRPr="00A105F6" w:rsidRDefault="00BD6BA6" w:rsidP="00BD6BA6">
            <w:pPr>
              <w:spacing w:before="40" w:after="0"/>
              <w:jc w:val="both"/>
              <w:rPr>
                <w:rFonts w:ascii="Myriad Pro" w:eastAsia="MyriadPro-Regular" w:hAnsi="Myriad Pro" w:cs="Arial"/>
                <w:sz w:val="20"/>
              </w:rPr>
            </w:pPr>
            <w:r w:rsidRPr="00612636">
              <w:rPr>
                <w:rFonts w:ascii="Myriad Pro" w:eastAsia="MyriadPro-Regular" w:hAnsi="Myriad Pro" w:cs="Arial"/>
                <w:sz w:val="20"/>
              </w:rPr>
              <w:t>Kryterium zostanie spełnione, jeżeli podczas jego oceny zostanie przyznane minimum 6 punktów.</w:t>
            </w:r>
          </w:p>
        </w:tc>
      </w:tr>
      <w:tr w:rsidR="00BD6BA6" w:rsidRPr="00612636" w:rsidTr="00BD6BA6">
        <w:trPr>
          <w:trHeight w:val="971"/>
        </w:trPr>
        <w:tc>
          <w:tcPr>
            <w:tcW w:w="536" w:type="dxa"/>
          </w:tcPr>
          <w:p w:rsidR="00BD6BA6" w:rsidRPr="00612636" w:rsidRDefault="00BD6BA6" w:rsidP="00912095">
            <w:pPr>
              <w:pStyle w:val="Akapitzlist"/>
              <w:numPr>
                <w:ilvl w:val="0"/>
                <w:numId w:val="81"/>
              </w:numPr>
              <w:spacing w:before="40" w:after="40" w:line="240" w:lineRule="auto"/>
              <w:ind w:left="0" w:firstLine="0"/>
              <w:rPr>
                <w:rFonts w:cs="Arial"/>
              </w:rPr>
            </w:pPr>
          </w:p>
        </w:tc>
        <w:tc>
          <w:tcPr>
            <w:tcW w:w="2833" w:type="dxa"/>
            <w:shd w:val="clear" w:color="auto" w:fill="auto"/>
          </w:tcPr>
          <w:p w:rsidR="00BD6BA6" w:rsidRPr="00612636" w:rsidRDefault="00BD6BA6" w:rsidP="00BD6BA6">
            <w:pPr>
              <w:spacing w:before="40" w:after="40" w:line="240" w:lineRule="auto"/>
              <w:contextualSpacing/>
              <w:rPr>
                <w:rFonts w:ascii="Myriad Pro" w:hAnsi="Myriad Pro" w:cs="Arial"/>
                <w:sz w:val="20"/>
              </w:rPr>
            </w:pPr>
            <w:r w:rsidRPr="00612636">
              <w:rPr>
                <w:rFonts w:ascii="Myriad Pro" w:eastAsia="MyriadPro-Regular" w:hAnsi="Myriad Pro" w:cs="Arial"/>
                <w:sz w:val="20"/>
              </w:rPr>
              <w:t>Doświadczenie wnioskodawcy i partnera (jeśli dotyczy)</w:t>
            </w:r>
          </w:p>
        </w:tc>
        <w:tc>
          <w:tcPr>
            <w:tcW w:w="6095" w:type="dxa"/>
            <w:shd w:val="clear" w:color="auto" w:fill="auto"/>
          </w:tcPr>
          <w:p w:rsidR="00BD6BA6" w:rsidRPr="0061263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t>Doświadczenie w realizacji podobnych przedsięwzięć realizowanych:</w:t>
            </w:r>
          </w:p>
          <w:p w:rsidR="00BD6BA6" w:rsidRPr="00612636" w:rsidRDefault="00BD6BA6" w:rsidP="00912095">
            <w:pPr>
              <w:pStyle w:val="Akapitzlist"/>
              <w:numPr>
                <w:ilvl w:val="0"/>
                <w:numId w:val="42"/>
              </w:numPr>
              <w:autoSpaceDE w:val="0"/>
              <w:autoSpaceDN w:val="0"/>
              <w:adjustRightInd w:val="0"/>
              <w:spacing w:after="0" w:line="240" w:lineRule="auto"/>
              <w:ind w:left="175" w:hanging="141"/>
              <w:jc w:val="both"/>
              <w:rPr>
                <w:rFonts w:cs="Arial"/>
              </w:rPr>
            </w:pPr>
            <w:r w:rsidRPr="00612636">
              <w:rPr>
                <w:rFonts w:cs="Arial"/>
              </w:rPr>
              <w:t xml:space="preserve">w obszarze wsparcia projektu: maksymalnie </w:t>
            </w:r>
            <w:r w:rsidRPr="00612636">
              <w:rPr>
                <w:rFonts w:cs="Arial"/>
                <w:b/>
              </w:rPr>
              <w:t>4 pkt</w:t>
            </w:r>
            <w:r w:rsidRPr="00612636">
              <w:rPr>
                <w:rFonts w:cs="Arial"/>
              </w:rPr>
              <w:t xml:space="preserve">; </w:t>
            </w:r>
          </w:p>
          <w:p w:rsidR="00BD6BA6" w:rsidRPr="00612636" w:rsidRDefault="00BD6BA6" w:rsidP="00912095">
            <w:pPr>
              <w:pStyle w:val="Default"/>
              <w:numPr>
                <w:ilvl w:val="0"/>
                <w:numId w:val="41"/>
              </w:numPr>
              <w:ind w:left="175" w:hanging="141"/>
              <w:jc w:val="both"/>
              <w:rPr>
                <w:rFonts w:ascii="Myriad Pro" w:hAnsi="Myriad Pro"/>
                <w:sz w:val="20"/>
                <w:szCs w:val="20"/>
              </w:rPr>
            </w:pPr>
            <w:r w:rsidRPr="00612636">
              <w:rPr>
                <w:rFonts w:ascii="Myriad Pro" w:hAnsi="Myriad Pro"/>
                <w:sz w:val="20"/>
                <w:szCs w:val="20"/>
              </w:rPr>
              <w:t xml:space="preserve">na rzecz grupy docelowej, do której skierowany będzie projekt: maksymalnie </w:t>
            </w:r>
            <w:r w:rsidRPr="00612636">
              <w:rPr>
                <w:rFonts w:ascii="Myriad Pro" w:hAnsi="Myriad Pro"/>
                <w:b/>
                <w:sz w:val="20"/>
                <w:szCs w:val="20"/>
              </w:rPr>
              <w:t>4 pkt</w:t>
            </w:r>
            <w:r w:rsidRPr="00612636">
              <w:rPr>
                <w:rFonts w:ascii="Myriad Pro" w:hAnsi="Myriad Pro"/>
                <w:sz w:val="20"/>
                <w:szCs w:val="20"/>
              </w:rPr>
              <w:t>;</w:t>
            </w:r>
          </w:p>
          <w:p w:rsidR="00BD6BA6" w:rsidRPr="00612636" w:rsidRDefault="00BD6BA6" w:rsidP="00912095">
            <w:pPr>
              <w:pStyle w:val="Default"/>
              <w:numPr>
                <w:ilvl w:val="0"/>
                <w:numId w:val="41"/>
              </w:numPr>
              <w:spacing w:after="240"/>
              <w:ind w:left="175" w:hanging="141"/>
              <w:jc w:val="both"/>
              <w:rPr>
                <w:rFonts w:ascii="Myriad Pro" w:hAnsi="Myriad Pro"/>
                <w:b/>
                <w:sz w:val="20"/>
                <w:szCs w:val="20"/>
              </w:rPr>
            </w:pPr>
            <w:r w:rsidRPr="00612636">
              <w:rPr>
                <w:rFonts w:ascii="Myriad Pro" w:hAnsi="Myriad Pro"/>
                <w:sz w:val="20"/>
                <w:szCs w:val="20"/>
              </w:rPr>
              <w:t xml:space="preserve">na określonym terytorium, którego będzie dotyczyć realizacja projektu: maksymalnie </w:t>
            </w:r>
            <w:r w:rsidRPr="00612636">
              <w:rPr>
                <w:rFonts w:ascii="Myriad Pro" w:hAnsi="Myriad Pro"/>
                <w:b/>
                <w:sz w:val="20"/>
                <w:szCs w:val="20"/>
              </w:rPr>
              <w:t xml:space="preserve">2 pkt. </w:t>
            </w:r>
          </w:p>
        </w:tc>
        <w:tc>
          <w:tcPr>
            <w:tcW w:w="4756" w:type="dxa"/>
            <w:shd w:val="clear" w:color="auto" w:fill="auto"/>
          </w:tcPr>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 xml:space="preserve">Ocena spełniania kryterium dokonywana jest </w:t>
            </w:r>
            <w:r w:rsidRPr="00612636">
              <w:rPr>
                <w:rFonts w:ascii="Myriad Pro" w:eastAsia="MyriadPro-Regular" w:hAnsi="Myriad Pro" w:cs="Arial"/>
                <w:sz w:val="20"/>
              </w:rPr>
              <w:br/>
              <w:t>w ramach skali punktowej.</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Skala punktów: 0- 10.</w:t>
            </w:r>
          </w:p>
          <w:p w:rsidR="00BD6BA6" w:rsidRPr="00612636" w:rsidRDefault="00BD6BA6" w:rsidP="00BD6BA6">
            <w:pPr>
              <w:spacing w:before="40" w:after="0" w:line="240" w:lineRule="auto"/>
              <w:contextualSpacing/>
              <w:jc w:val="both"/>
              <w:rPr>
                <w:rFonts w:ascii="Myriad Pro" w:hAnsi="Myriad Pro" w:cs="Arial"/>
                <w:sz w:val="20"/>
              </w:rPr>
            </w:pPr>
            <w:r w:rsidRPr="00612636">
              <w:rPr>
                <w:rFonts w:ascii="Myriad Pro" w:eastAsia="MyriadPro-Regular" w:hAnsi="Myriad Pro" w:cs="Arial"/>
                <w:sz w:val="20"/>
              </w:rPr>
              <w:t>Kryterium zostanie spełnione, jeżeli podczas jego oceny zostanie przyznane minimum 6 punktów.</w:t>
            </w:r>
          </w:p>
        </w:tc>
      </w:tr>
      <w:tr w:rsidR="00BD6BA6" w:rsidRPr="00612636" w:rsidTr="00BD6BA6">
        <w:trPr>
          <w:trHeight w:val="971"/>
        </w:trPr>
        <w:tc>
          <w:tcPr>
            <w:tcW w:w="536" w:type="dxa"/>
          </w:tcPr>
          <w:p w:rsidR="00BD6BA6" w:rsidRPr="00612636" w:rsidRDefault="00BD6BA6" w:rsidP="00912095">
            <w:pPr>
              <w:pStyle w:val="Akapitzlist"/>
              <w:numPr>
                <w:ilvl w:val="0"/>
                <w:numId w:val="81"/>
              </w:numPr>
              <w:spacing w:before="40" w:after="40" w:line="240" w:lineRule="auto"/>
              <w:ind w:left="0" w:firstLine="0"/>
              <w:rPr>
                <w:rFonts w:cs="Arial"/>
              </w:rPr>
            </w:pPr>
          </w:p>
        </w:tc>
        <w:tc>
          <w:tcPr>
            <w:tcW w:w="2833" w:type="dxa"/>
            <w:shd w:val="clear" w:color="auto" w:fill="auto"/>
          </w:tcPr>
          <w:p w:rsidR="00BD6BA6" w:rsidRPr="00612636" w:rsidRDefault="00BD6BA6" w:rsidP="00BD6BA6">
            <w:pPr>
              <w:rPr>
                <w:rFonts w:ascii="Myriad Pro" w:eastAsia="MyriadPro-Regular" w:hAnsi="Myriad Pro" w:cs="Arial"/>
                <w:sz w:val="20"/>
              </w:rPr>
            </w:pPr>
            <w:r w:rsidRPr="00612636">
              <w:rPr>
                <w:rFonts w:ascii="Myriad Pro" w:eastAsia="MyriadPro-Regular" w:hAnsi="Myriad Pro" w:cs="Arial"/>
                <w:sz w:val="20"/>
              </w:rPr>
              <w:t>Zaplecze realizacji projektu</w:t>
            </w:r>
          </w:p>
        </w:tc>
        <w:tc>
          <w:tcPr>
            <w:tcW w:w="6095" w:type="dxa"/>
            <w:shd w:val="clear" w:color="auto" w:fill="auto"/>
          </w:tcPr>
          <w:p w:rsidR="00BD6BA6" w:rsidRPr="00612636" w:rsidRDefault="00BD6BA6" w:rsidP="00BD6BA6">
            <w:pPr>
              <w:autoSpaceDE w:val="0"/>
              <w:autoSpaceDN w:val="0"/>
              <w:adjustRightInd w:val="0"/>
              <w:jc w:val="both"/>
              <w:rPr>
                <w:rFonts w:ascii="Myriad Pro" w:eastAsia="MyriadPro-Regular" w:hAnsi="Myriad Pro" w:cs="Arial"/>
                <w:b/>
                <w:sz w:val="20"/>
              </w:rPr>
            </w:pPr>
            <w:r w:rsidRPr="00612636">
              <w:rPr>
                <w:rFonts w:ascii="Myriad Pro" w:eastAsia="MyriadPro-Regular" w:hAnsi="Myriad Pro" w:cs="Arial"/>
                <w:b/>
                <w:sz w:val="20"/>
              </w:rPr>
              <w:t>W przypadku samodzielnej realizacji projektu:</w:t>
            </w:r>
          </w:p>
          <w:p w:rsidR="00BD6BA6" w:rsidRPr="0061263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t xml:space="preserve">Ocena potencjału organizacyjnego wnioskodawcy: maksymalnie </w:t>
            </w:r>
            <w:r w:rsidRPr="00612636">
              <w:rPr>
                <w:rFonts w:ascii="Myriad Pro" w:eastAsia="MyriadPro-Regular" w:hAnsi="Myriad Pro" w:cs="Arial"/>
                <w:b/>
                <w:sz w:val="20"/>
              </w:rPr>
              <w:t>10 pkt</w:t>
            </w:r>
            <w:r w:rsidRPr="00612636">
              <w:rPr>
                <w:rFonts w:ascii="Myriad Pro" w:eastAsia="MyriadPro-Regular" w:hAnsi="Myriad Pro" w:cs="Arial"/>
                <w:sz w:val="20"/>
              </w:rPr>
              <w:t>, w tym:</w:t>
            </w:r>
          </w:p>
          <w:p w:rsidR="00BD6BA6" w:rsidRPr="00612636"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612636">
              <w:rPr>
                <w:rFonts w:eastAsia="MyriadPro-Regular" w:cs="Arial"/>
              </w:rPr>
              <w:t xml:space="preserve">opis sposobu zarządzania projektem oraz realizacja wsparcia w oparciu o własne zasoby: maksymalnie </w:t>
            </w:r>
            <w:r w:rsidRPr="00612636">
              <w:rPr>
                <w:rFonts w:eastAsia="MyriadPro-Regular" w:cs="Arial"/>
                <w:b/>
              </w:rPr>
              <w:t>4 pkt</w:t>
            </w:r>
          </w:p>
          <w:p w:rsidR="00BD6BA6" w:rsidRPr="00612636"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612636">
              <w:rPr>
                <w:rFonts w:eastAsia="MyriadPro-Regular" w:cs="Arial"/>
              </w:rPr>
              <w:t xml:space="preserve">potencjał kadrowy zaangażowany do obsługi projektu jak </w:t>
            </w:r>
            <w:r w:rsidRPr="00612636">
              <w:rPr>
                <w:rFonts w:eastAsia="MyriadPro-Regular" w:cs="Arial"/>
              </w:rPr>
              <w:br/>
              <w:t xml:space="preserve">i realizacji przedsięwzięć merytorycznych: maksymalnie </w:t>
            </w:r>
            <w:r w:rsidRPr="00612636">
              <w:rPr>
                <w:rFonts w:eastAsia="MyriadPro-Regular" w:cs="Arial"/>
                <w:b/>
              </w:rPr>
              <w:t>4 pkt;</w:t>
            </w:r>
          </w:p>
          <w:p w:rsidR="00BD6BA6" w:rsidRPr="00612636" w:rsidRDefault="00BD6BA6"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612636">
              <w:rPr>
                <w:rFonts w:eastAsia="MyriadPro-Regular" w:cs="Arial"/>
              </w:rPr>
              <w:t xml:space="preserve">potencjał techniczny zaangażowany w realizację projektu: maksymalnie </w:t>
            </w:r>
            <w:r w:rsidRPr="00612636">
              <w:rPr>
                <w:rFonts w:eastAsia="MyriadPro-Regular" w:cs="Arial"/>
                <w:b/>
              </w:rPr>
              <w:t>2 pkt.</w:t>
            </w:r>
          </w:p>
          <w:p w:rsidR="00BD6BA6" w:rsidRPr="00612636" w:rsidRDefault="00BD6BA6" w:rsidP="00BD6BA6">
            <w:pPr>
              <w:autoSpaceDE w:val="0"/>
              <w:autoSpaceDN w:val="0"/>
              <w:adjustRightInd w:val="0"/>
              <w:jc w:val="both"/>
              <w:rPr>
                <w:rFonts w:ascii="Myriad Pro" w:eastAsia="MyriadPro-Regular" w:hAnsi="Myriad Pro" w:cs="Arial"/>
                <w:b/>
                <w:sz w:val="20"/>
              </w:rPr>
            </w:pPr>
            <w:r w:rsidRPr="00612636">
              <w:rPr>
                <w:rFonts w:ascii="Myriad Pro" w:eastAsia="MyriadPro-Regular" w:hAnsi="Myriad Pro" w:cs="Arial"/>
                <w:b/>
                <w:sz w:val="20"/>
              </w:rPr>
              <w:lastRenderedPageBreak/>
              <w:t>W przypadku realizacji projektu w partnerstwie:</w:t>
            </w:r>
          </w:p>
          <w:p w:rsidR="00BD6BA6" w:rsidRPr="0061263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t xml:space="preserve">Ocena potencjału organizacyjnego wnioskodawcy i partnera/ów: maksymalnie </w:t>
            </w:r>
            <w:r w:rsidRPr="00612636">
              <w:rPr>
                <w:rFonts w:ascii="Myriad Pro" w:eastAsia="MyriadPro-Regular" w:hAnsi="Myriad Pro" w:cs="Arial"/>
                <w:b/>
                <w:sz w:val="20"/>
              </w:rPr>
              <w:t>5 pkt</w:t>
            </w:r>
            <w:r w:rsidRPr="00612636">
              <w:rPr>
                <w:rFonts w:ascii="Myriad Pro" w:eastAsia="MyriadPro-Regular" w:hAnsi="Myriad Pro" w:cs="Arial"/>
                <w:sz w:val="20"/>
              </w:rPr>
              <w:t>, w tym:</w:t>
            </w:r>
          </w:p>
          <w:p w:rsidR="00BD6BA6" w:rsidRPr="00612636"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612636">
              <w:rPr>
                <w:rFonts w:eastAsia="MyriadPro-Regular" w:cs="Arial"/>
              </w:rPr>
              <w:t xml:space="preserve">opis sposobu zarządzania projektem oraz realizacja wsparcia w oparciu o własne zasoby: maksymalnie </w:t>
            </w:r>
            <w:r w:rsidRPr="00612636">
              <w:rPr>
                <w:rFonts w:eastAsia="MyriadPro-Regular" w:cs="Arial"/>
                <w:b/>
              </w:rPr>
              <w:t>2 pkt</w:t>
            </w:r>
          </w:p>
          <w:p w:rsidR="00BD6BA6" w:rsidRPr="00612636"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612636">
              <w:rPr>
                <w:rFonts w:eastAsia="MyriadPro-Regular" w:cs="Arial"/>
              </w:rPr>
              <w:t xml:space="preserve">potencjał kadrowy zaangażowany do obsługi projektu jak </w:t>
            </w:r>
            <w:r w:rsidRPr="00612636">
              <w:rPr>
                <w:rFonts w:eastAsia="MyriadPro-Regular" w:cs="Arial"/>
              </w:rPr>
              <w:br/>
              <w:t xml:space="preserve">i realizacji przedsięwzięć merytorycznych: maksymalnie </w:t>
            </w:r>
            <w:r w:rsidRPr="00612636">
              <w:rPr>
                <w:rFonts w:eastAsia="MyriadPro-Regular" w:cs="Arial"/>
                <w:b/>
              </w:rPr>
              <w:t>2 pkt;</w:t>
            </w:r>
          </w:p>
          <w:p w:rsidR="00BD6BA6" w:rsidRPr="00612636" w:rsidRDefault="00BD6BA6"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612636">
              <w:rPr>
                <w:rFonts w:eastAsia="MyriadPro-Regular" w:cs="Arial"/>
              </w:rPr>
              <w:t xml:space="preserve">potencjał techniczny zaangażowany w realizację projektu: maksymalnie </w:t>
            </w:r>
            <w:r w:rsidRPr="00612636">
              <w:rPr>
                <w:rFonts w:eastAsia="MyriadPro-Regular" w:cs="Arial"/>
                <w:b/>
              </w:rPr>
              <w:t>1 pkt.</w:t>
            </w:r>
          </w:p>
          <w:p w:rsidR="00BD6BA6" w:rsidRPr="0061263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t xml:space="preserve">Ocena zasadności partnerstwa zawiązanego w celu wspólnej realizacji projektu, w tym sposób podziału realizacji zadań: maksymalnie </w:t>
            </w:r>
            <w:r w:rsidRPr="00612636">
              <w:rPr>
                <w:rFonts w:ascii="Myriad Pro" w:eastAsia="MyriadPro-Regular" w:hAnsi="Myriad Pro" w:cs="Arial"/>
                <w:b/>
                <w:sz w:val="20"/>
              </w:rPr>
              <w:t>5  pkt</w:t>
            </w:r>
          </w:p>
        </w:tc>
        <w:tc>
          <w:tcPr>
            <w:tcW w:w="4756" w:type="dxa"/>
            <w:shd w:val="clear" w:color="auto" w:fill="auto"/>
          </w:tcPr>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lastRenderedPageBreak/>
              <w:t xml:space="preserve">Ocena spełniania kryterium dokonywana jest </w:t>
            </w:r>
            <w:r w:rsidRPr="00612636">
              <w:rPr>
                <w:rFonts w:ascii="Myriad Pro" w:eastAsia="MyriadPro-Regular" w:hAnsi="Myriad Pro" w:cs="Arial"/>
                <w:sz w:val="20"/>
              </w:rPr>
              <w:br/>
              <w:t>w ramach skali punktowej.</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Skala punktów: 0- 10</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Kryterium zostanie spełnione, jeżeli podczas jego oceny zostanie przyznane minimum 6 punktów.</w:t>
            </w:r>
          </w:p>
        </w:tc>
      </w:tr>
    </w:tbl>
    <w:p w:rsidR="00BD6BA6" w:rsidRPr="00612636" w:rsidRDefault="00BD6BA6" w:rsidP="00BD6BA6">
      <w:pPr>
        <w:spacing w:after="0"/>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6"/>
        <w:gridCol w:w="2824"/>
        <w:gridCol w:w="4803"/>
        <w:gridCol w:w="6012"/>
      </w:tblGrid>
      <w:tr w:rsidR="00BD6BA6" w:rsidRPr="00612636" w:rsidTr="00BD6BA6">
        <w:trPr>
          <w:jc w:val="center"/>
        </w:trPr>
        <w:tc>
          <w:tcPr>
            <w:tcW w:w="14175" w:type="dxa"/>
            <w:gridSpan w:val="4"/>
            <w:shd w:val="clear" w:color="auto" w:fill="D9D9D9" w:themeFill="background1" w:themeFillShade="D9"/>
            <w:vAlign w:val="center"/>
          </w:tcPr>
          <w:p w:rsidR="00BD6BA6" w:rsidRPr="00612636" w:rsidRDefault="00BD6BA6" w:rsidP="00BD6BA6">
            <w:pPr>
              <w:spacing w:before="40" w:after="40" w:line="276" w:lineRule="auto"/>
              <w:jc w:val="center"/>
              <w:rPr>
                <w:rFonts w:ascii="Myriad Pro" w:hAnsi="Myriad Pro" w:cs="Arial"/>
                <w:b/>
                <w:sz w:val="20"/>
              </w:rPr>
            </w:pPr>
            <w:r w:rsidRPr="00612636">
              <w:rPr>
                <w:rFonts w:ascii="Myriad Pro" w:hAnsi="Myriad Pro" w:cs="Arial"/>
                <w:b/>
                <w:sz w:val="20"/>
              </w:rPr>
              <w:t>Kryteria administracyjności</w:t>
            </w:r>
          </w:p>
        </w:tc>
      </w:tr>
      <w:tr w:rsidR="00BD6BA6" w:rsidRPr="00612636" w:rsidTr="00BD6BA6">
        <w:trPr>
          <w:jc w:val="center"/>
        </w:trPr>
        <w:tc>
          <w:tcPr>
            <w:tcW w:w="536" w:type="dxa"/>
          </w:tcPr>
          <w:p w:rsidR="00BD6BA6" w:rsidRPr="00612636" w:rsidRDefault="00BD6BA6" w:rsidP="00BD6BA6">
            <w:pPr>
              <w:spacing w:before="40" w:after="40" w:line="276" w:lineRule="auto"/>
              <w:ind w:left="-22"/>
              <w:rPr>
                <w:rFonts w:ascii="Myriad Pro" w:hAnsi="Myriad Pro" w:cs="Arial"/>
                <w:sz w:val="20"/>
              </w:rPr>
            </w:pPr>
            <w:r w:rsidRPr="00612636">
              <w:rPr>
                <w:rFonts w:ascii="Myriad Pro" w:hAnsi="Myriad Pro" w:cs="Arial"/>
                <w:sz w:val="20"/>
              </w:rPr>
              <w:t>L.p.</w:t>
            </w:r>
          </w:p>
        </w:tc>
        <w:tc>
          <w:tcPr>
            <w:tcW w:w="2824"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Nazwa kryterium</w:t>
            </w:r>
          </w:p>
        </w:tc>
        <w:tc>
          <w:tcPr>
            <w:tcW w:w="4803"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Definicja kryterium</w:t>
            </w:r>
          </w:p>
        </w:tc>
        <w:tc>
          <w:tcPr>
            <w:tcW w:w="6012"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Opis znaczenia kryterium</w:t>
            </w:r>
          </w:p>
        </w:tc>
      </w:tr>
      <w:tr w:rsidR="00BD6BA6" w:rsidRPr="00612636" w:rsidTr="00BD6BA6">
        <w:trPr>
          <w:jc w:val="center"/>
        </w:trPr>
        <w:tc>
          <w:tcPr>
            <w:tcW w:w="536" w:type="dxa"/>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1</w:t>
            </w:r>
          </w:p>
        </w:tc>
        <w:tc>
          <w:tcPr>
            <w:tcW w:w="2824"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2</w:t>
            </w:r>
          </w:p>
        </w:tc>
        <w:tc>
          <w:tcPr>
            <w:tcW w:w="4803"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3</w:t>
            </w:r>
          </w:p>
        </w:tc>
        <w:tc>
          <w:tcPr>
            <w:tcW w:w="6012"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4</w:t>
            </w:r>
          </w:p>
        </w:tc>
      </w:tr>
      <w:tr w:rsidR="00BD6BA6" w:rsidRPr="00612636" w:rsidTr="00BD6BA6">
        <w:trPr>
          <w:jc w:val="center"/>
        </w:trPr>
        <w:tc>
          <w:tcPr>
            <w:tcW w:w="536" w:type="dxa"/>
          </w:tcPr>
          <w:p w:rsidR="00BD6BA6" w:rsidRPr="00612636" w:rsidRDefault="00BD6BA6" w:rsidP="00912095">
            <w:pPr>
              <w:pStyle w:val="Akapitzlist"/>
              <w:numPr>
                <w:ilvl w:val="0"/>
                <w:numId w:val="82"/>
              </w:numPr>
              <w:spacing w:before="40" w:after="40" w:line="276" w:lineRule="auto"/>
              <w:ind w:left="357" w:hanging="357"/>
              <w:contextualSpacing w:val="0"/>
              <w:rPr>
                <w:rFonts w:cs="Arial"/>
              </w:rPr>
            </w:pPr>
          </w:p>
        </w:tc>
        <w:tc>
          <w:tcPr>
            <w:tcW w:w="2824" w:type="dxa"/>
          </w:tcPr>
          <w:p w:rsidR="00BD6BA6" w:rsidRPr="00612636" w:rsidRDefault="00BD6BA6" w:rsidP="00BD6BA6">
            <w:pPr>
              <w:spacing w:before="40" w:after="40" w:line="276" w:lineRule="auto"/>
              <w:rPr>
                <w:rFonts w:ascii="Myriad Pro" w:hAnsi="Myriad Pro" w:cs="Arial"/>
                <w:sz w:val="20"/>
              </w:rPr>
            </w:pPr>
            <w:r w:rsidRPr="00612636">
              <w:rPr>
                <w:rFonts w:ascii="Myriad Pro" w:hAnsi="Myriad Pro" w:cs="Arial"/>
                <w:sz w:val="20"/>
              </w:rPr>
              <w:t>Intensywność wsparcia</w:t>
            </w:r>
          </w:p>
        </w:tc>
        <w:tc>
          <w:tcPr>
            <w:tcW w:w="4803"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 xml:space="preserve">Wnioskowana kwota i poziom wsparcia są zgodne z zapisami </w:t>
            </w:r>
            <w:r w:rsidRPr="00612636">
              <w:rPr>
                <w:rFonts w:ascii="Myriad Pro" w:hAnsi="Myriad Pro" w:cs="Arial"/>
                <w:i/>
                <w:sz w:val="20"/>
              </w:rPr>
              <w:t>Regulaminu konkursu</w:t>
            </w:r>
            <w:r w:rsidRPr="00612636">
              <w:rPr>
                <w:rFonts w:ascii="Myriad Pro" w:hAnsi="Myriad Pro" w:cs="Arial"/>
                <w:sz w:val="20"/>
              </w:rPr>
              <w:t>.</w:t>
            </w:r>
          </w:p>
        </w:tc>
        <w:tc>
          <w:tcPr>
            <w:tcW w:w="6012"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Spełnienie kryterium jest konieczne do przyznania dofinansowania.</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Projekty niespełniające kryterium kierowane są do poprawy lub uzupełnienia.</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Ocena spełniania kryterium polega na przypisaniu wartości logicznych „tak”, „nie”.</w:t>
            </w:r>
          </w:p>
        </w:tc>
      </w:tr>
      <w:tr w:rsidR="00BD6BA6" w:rsidRPr="00612636" w:rsidTr="00BD6BA6">
        <w:trPr>
          <w:jc w:val="center"/>
        </w:trPr>
        <w:tc>
          <w:tcPr>
            <w:tcW w:w="536" w:type="dxa"/>
          </w:tcPr>
          <w:p w:rsidR="00BD6BA6" w:rsidRPr="00612636" w:rsidRDefault="00BD6BA6" w:rsidP="00912095">
            <w:pPr>
              <w:pStyle w:val="Akapitzlist"/>
              <w:numPr>
                <w:ilvl w:val="0"/>
                <w:numId w:val="82"/>
              </w:numPr>
              <w:spacing w:before="40" w:after="40" w:line="276" w:lineRule="auto"/>
              <w:ind w:left="357" w:hanging="357"/>
              <w:contextualSpacing w:val="0"/>
              <w:rPr>
                <w:rFonts w:cs="Arial"/>
              </w:rPr>
            </w:pPr>
          </w:p>
        </w:tc>
        <w:tc>
          <w:tcPr>
            <w:tcW w:w="2824" w:type="dxa"/>
          </w:tcPr>
          <w:p w:rsidR="00BD6BA6" w:rsidRPr="00612636" w:rsidRDefault="00BD6BA6" w:rsidP="00BD6BA6">
            <w:pPr>
              <w:spacing w:before="40" w:after="40" w:line="276" w:lineRule="auto"/>
              <w:rPr>
                <w:rFonts w:ascii="Myriad Pro" w:hAnsi="Myriad Pro" w:cs="Arial"/>
                <w:sz w:val="20"/>
              </w:rPr>
            </w:pPr>
            <w:r w:rsidRPr="00612636">
              <w:rPr>
                <w:rFonts w:ascii="Myriad Pro" w:hAnsi="Myriad Pro" w:cs="Arial"/>
                <w:sz w:val="20"/>
              </w:rPr>
              <w:t>Zgodność z kwalifikowalnością wydatków.</w:t>
            </w:r>
          </w:p>
        </w:tc>
        <w:tc>
          <w:tcPr>
            <w:tcW w:w="4803" w:type="dxa"/>
          </w:tcPr>
          <w:p w:rsidR="00BD6BA6" w:rsidRPr="00612636" w:rsidRDefault="00BD6BA6" w:rsidP="00BD6BA6">
            <w:pPr>
              <w:autoSpaceDE w:val="0"/>
              <w:autoSpaceDN w:val="0"/>
              <w:adjustRightInd w:val="0"/>
              <w:jc w:val="both"/>
              <w:rPr>
                <w:rFonts w:ascii="Myriad Pro" w:hAnsi="Myriad Pro" w:cs="MyriadPro-It"/>
                <w:i/>
                <w:sz w:val="20"/>
              </w:rPr>
            </w:pPr>
            <w:r w:rsidRPr="00612636">
              <w:rPr>
                <w:rFonts w:ascii="Myriad Pro" w:eastAsia="MyriadPro-Regular" w:hAnsi="Myriad Pro" w:cs="Arial"/>
                <w:sz w:val="20"/>
              </w:rPr>
              <w:t xml:space="preserve">Wydatki w projekcie są zgodne z </w:t>
            </w:r>
            <w:r w:rsidRPr="00612636">
              <w:rPr>
                <w:rFonts w:ascii="Myriad Pro" w:eastAsia="MyriadPro-Regular" w:hAnsi="Myriad Pro" w:cs="Arial"/>
                <w:i/>
                <w:sz w:val="20"/>
              </w:rPr>
              <w:t xml:space="preserve">Wytycznymi </w:t>
            </w:r>
            <w:r w:rsidRPr="00612636">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Pr>
                <w:rFonts w:ascii="Myriad Pro" w:eastAsia="MyriadPro-Regular" w:hAnsi="Myriad Pro" w:cs="Arial"/>
                <w:sz w:val="20"/>
              </w:rPr>
              <w:t xml:space="preserve"> oraz </w:t>
            </w:r>
            <w:r w:rsidRPr="00612636">
              <w:rPr>
                <w:rFonts w:ascii="Myriad Pro" w:eastAsia="MyriadPro-Regular" w:hAnsi="Myriad Pro" w:cs="Arial"/>
                <w:sz w:val="20"/>
              </w:rPr>
              <w:t>z</w:t>
            </w:r>
            <w:r w:rsidRPr="00612636">
              <w:rPr>
                <w:rFonts w:ascii="Myriad Pro" w:eastAsia="MyriadPro-Regular" w:hAnsi="Myriad Pro" w:cs="Arial"/>
                <w:i/>
                <w:sz w:val="20"/>
              </w:rPr>
              <w:t xml:space="preserve"> </w:t>
            </w:r>
            <w:r w:rsidRPr="00612636">
              <w:rPr>
                <w:rFonts w:ascii="Myriad Pro" w:eastAsia="Times New Roman" w:hAnsi="Myriad Pro" w:cs="Arial"/>
                <w:i/>
                <w:sz w:val="20"/>
              </w:rPr>
              <w:t xml:space="preserve">Wytycznymi w zakresie realizacji przedsięwzięć w obszarze włączenia społecznego i zwalczania ubóstwa z wykorzystaniem środków Europejskiego Funduszu Społecznego i Europejskiego Funduszu </w:t>
            </w:r>
            <w:r w:rsidRPr="00612636">
              <w:rPr>
                <w:rFonts w:ascii="Myriad Pro" w:eastAsia="Times New Roman" w:hAnsi="Myriad Pro" w:cs="Arial"/>
                <w:i/>
                <w:sz w:val="20"/>
              </w:rPr>
              <w:lastRenderedPageBreak/>
              <w:t>Rozwoju Regionalnego na lata 2014-2020.</w:t>
            </w:r>
          </w:p>
          <w:p w:rsidR="00BD6BA6" w:rsidRPr="0061263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t>Planowane wydatki są uzasadnione, niezbędne, racjonalne i adekwatne do zakresu merytorycznego</w:t>
            </w:r>
            <w:r w:rsidRPr="00612636">
              <w:rPr>
                <w:rFonts w:ascii="Myriad Pro" w:eastAsia="MyriadPro-Regular" w:hAnsi="Myriad Pro" w:cs="MyriadPro-Regular"/>
                <w:sz w:val="20"/>
              </w:rPr>
              <w:t xml:space="preserve"> </w:t>
            </w:r>
            <w:r w:rsidRPr="00612636">
              <w:rPr>
                <w:rFonts w:ascii="Myriad Pro" w:eastAsia="MyriadPro-Regular" w:hAnsi="Myriad Pro" w:cs="Arial"/>
                <w:sz w:val="20"/>
              </w:rPr>
              <w:t>projek</w:t>
            </w:r>
            <w:r w:rsidR="001F4DC7">
              <w:rPr>
                <w:rFonts w:ascii="Myriad Pro" w:eastAsia="MyriadPro-Regular" w:hAnsi="Myriad Pro" w:cs="Arial"/>
                <w:sz w:val="20"/>
              </w:rPr>
              <w:t xml:space="preserve">tu w tym opisu grupy docelowej </w:t>
            </w:r>
            <w:r w:rsidRPr="00612636">
              <w:rPr>
                <w:rFonts w:ascii="Myriad Pro" w:eastAsia="MyriadPro-Regular" w:hAnsi="Myriad Pro" w:cs="Arial"/>
                <w:sz w:val="20"/>
              </w:rPr>
              <w:t>i planowanego wsparcia.</w:t>
            </w:r>
          </w:p>
          <w:p w:rsidR="00BD6BA6" w:rsidRPr="0061263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t xml:space="preserve">Wydatki </w:t>
            </w:r>
            <w:r>
              <w:rPr>
                <w:rFonts w:ascii="Myriad Pro" w:eastAsia="MyriadPro-Regular" w:hAnsi="Myriad Pro" w:cs="Arial"/>
                <w:sz w:val="20"/>
              </w:rPr>
              <w:t xml:space="preserve">założone w projekcie są zgodne </w:t>
            </w:r>
            <w:r w:rsidRPr="00612636">
              <w:rPr>
                <w:rFonts w:ascii="Myriad Pro" w:eastAsia="MyriadPro-Regular" w:hAnsi="Myriad Pro" w:cs="Arial"/>
                <w:sz w:val="20"/>
              </w:rPr>
              <w:t>z</w:t>
            </w:r>
            <w:r w:rsidRPr="00612636">
              <w:rPr>
                <w:rFonts w:ascii="Myriad Pro" w:eastAsia="MyriadPro-Regular" w:hAnsi="Myriad Pro" w:cs="MyriadPro-Regular"/>
                <w:sz w:val="20"/>
              </w:rPr>
              <w:t xml:space="preserve"> </w:t>
            </w:r>
            <w:r w:rsidRPr="00612636">
              <w:rPr>
                <w:rFonts w:ascii="Myriad Pro" w:eastAsia="MyriadPro-Regular" w:hAnsi="Myriad Pro" w:cs="Arial"/>
                <w:sz w:val="20"/>
              </w:rPr>
              <w:t>katalogiem wydatków,</w:t>
            </w:r>
            <w:r w:rsidRPr="00612636">
              <w:rPr>
                <w:rFonts w:ascii="Myriad Pro" w:eastAsia="MyriadPro-Regular" w:hAnsi="Myriad Pro" w:cs="MyriadPro-Regular"/>
                <w:sz w:val="20"/>
              </w:rPr>
              <w:t xml:space="preserve"> </w:t>
            </w:r>
            <w:r w:rsidRPr="00612636">
              <w:rPr>
                <w:rFonts w:ascii="Myriad Pro" w:eastAsia="MyriadPro-Regular" w:hAnsi="Myriad Pro" w:cs="Arial"/>
                <w:sz w:val="20"/>
              </w:rPr>
              <w:t>limitami (w tym stawką ryczałtową dla kosztów pośrednich) oraz zasadami kwalifikowalności określonymi w Regulaminie konkursu (jeśli dotyczy).</w:t>
            </w:r>
          </w:p>
          <w:p w:rsidR="00BD6BA6" w:rsidRPr="0061263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t xml:space="preserve">Poziom wydatków w ramach cross </w:t>
            </w:r>
            <w:proofErr w:type="spellStart"/>
            <w:r w:rsidRPr="00612636">
              <w:rPr>
                <w:rFonts w:ascii="Myriad Pro" w:eastAsia="MyriadPro-Regular" w:hAnsi="Myriad Pro" w:cs="Arial"/>
                <w:sz w:val="20"/>
              </w:rPr>
              <w:t>financingu</w:t>
            </w:r>
            <w:proofErr w:type="spellEnd"/>
            <w:r w:rsidRPr="00612636">
              <w:rPr>
                <w:rFonts w:ascii="Myriad Pro" w:eastAsia="MyriadPro-Regular" w:hAnsi="Myriad Pro" w:cs="Arial"/>
                <w:sz w:val="20"/>
              </w:rPr>
              <w:t xml:space="preserve"> oraz środków trwałych jest zgodny z poziomem tych wydatków wskazanym w Regulaminie konkursu.</w:t>
            </w:r>
          </w:p>
        </w:tc>
        <w:tc>
          <w:tcPr>
            <w:tcW w:w="6012"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lastRenderedPageBreak/>
              <w:t>Spełnienie kryterium jest konieczne do przyznania dofinansowania.</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Projekty niespełniające kryterium kierowane są do poprawy lub uzupełnienia.</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 xml:space="preserve">Za zgodą IP, na etapie realizacji projektu, dopuszcza się możliwość  odstępstwa od  zapisów Regulaminu konkursu w zakresie spełnienia przedmiotowego kryterium z uwagi na </w:t>
            </w:r>
            <w:r w:rsidRPr="00612636">
              <w:rPr>
                <w:rFonts w:ascii="Myriad Pro" w:hAnsi="Myriad Pro" w:cs="Arial"/>
                <w:sz w:val="20"/>
              </w:rPr>
              <w:lastRenderedPageBreak/>
              <w:t xml:space="preserve">zmiany </w:t>
            </w:r>
            <w:r w:rsidRPr="00612636">
              <w:rPr>
                <w:rFonts w:ascii="Myriad Pro" w:hAnsi="Myriad Pro" w:cs="Arial"/>
                <w:i/>
                <w:sz w:val="20"/>
              </w:rPr>
              <w:t>SOOP RPO WZ 2014-2020</w:t>
            </w:r>
            <w:r w:rsidRPr="00612636">
              <w:rPr>
                <w:rFonts w:ascii="Myriad Pro" w:hAnsi="Myriad Pro" w:cs="Arial"/>
                <w:sz w:val="20"/>
              </w:rPr>
              <w:t xml:space="preserve">, </w:t>
            </w:r>
            <w:r w:rsidR="001F4DC7">
              <w:rPr>
                <w:rFonts w:ascii="Myriad Pro" w:eastAsia="MyriadPro-Regular" w:hAnsi="Myriad Pro" w:cs="Arial"/>
                <w:i/>
                <w:sz w:val="20"/>
              </w:rPr>
              <w:t xml:space="preserve">Wytycznych </w:t>
            </w:r>
            <w:r w:rsidRPr="00612636">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sidRPr="00612636">
              <w:rPr>
                <w:rFonts w:ascii="Myriad Pro" w:eastAsia="MyriadPro-Regular" w:hAnsi="Myriad Pro" w:cs="Arial"/>
                <w:sz w:val="20"/>
              </w:rPr>
              <w:t xml:space="preserve"> </w:t>
            </w:r>
            <w:r w:rsidRPr="00612636">
              <w:rPr>
                <w:rFonts w:ascii="Myriad Pro" w:hAnsi="Myriad Pro" w:cs="Arial"/>
                <w:sz w:val="20"/>
              </w:rPr>
              <w:t xml:space="preserve"> właściwych </w:t>
            </w:r>
            <w:r w:rsidRPr="00612636">
              <w:rPr>
                <w:rFonts w:ascii="Myriad Pro" w:eastAsia="MyriadPro-Regular" w:hAnsi="Myriad Pro" w:cs="Arial"/>
                <w:i/>
                <w:sz w:val="20"/>
              </w:rPr>
              <w:t xml:space="preserve">Wytycznych obszarowych, </w:t>
            </w:r>
            <w:r w:rsidRPr="00612636">
              <w:rPr>
                <w:rFonts w:ascii="Myriad Pro" w:hAnsi="Myriad Pro" w:cs="Arial"/>
                <w:sz w:val="20"/>
              </w:rPr>
              <w:t>mających wpływ na założenia dotyczące kwalifikowalności wydatków.</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Ocena spełniania kryterium polega na przypisaniu wartości logicznych „tak”, „nie”.</w:t>
            </w:r>
          </w:p>
        </w:tc>
      </w:tr>
      <w:tr w:rsidR="00BD6BA6" w:rsidRPr="00612636" w:rsidTr="00BD6BA6">
        <w:trPr>
          <w:jc w:val="center"/>
        </w:trPr>
        <w:tc>
          <w:tcPr>
            <w:tcW w:w="536" w:type="dxa"/>
          </w:tcPr>
          <w:p w:rsidR="00BD6BA6" w:rsidRPr="00612636" w:rsidRDefault="00BD6BA6" w:rsidP="00912095">
            <w:pPr>
              <w:pStyle w:val="Akapitzlist"/>
              <w:numPr>
                <w:ilvl w:val="0"/>
                <w:numId w:val="82"/>
              </w:numPr>
              <w:spacing w:before="40" w:after="40" w:line="276" w:lineRule="auto"/>
              <w:ind w:left="357" w:hanging="357"/>
              <w:contextualSpacing w:val="0"/>
              <w:rPr>
                <w:rFonts w:cs="Arial"/>
              </w:rPr>
            </w:pPr>
          </w:p>
        </w:tc>
        <w:tc>
          <w:tcPr>
            <w:tcW w:w="2824" w:type="dxa"/>
          </w:tcPr>
          <w:p w:rsidR="00BD6BA6" w:rsidRPr="00612636" w:rsidRDefault="00BD6BA6" w:rsidP="00BD6BA6">
            <w:pPr>
              <w:spacing w:before="40" w:after="40" w:line="276" w:lineRule="auto"/>
              <w:rPr>
                <w:rFonts w:ascii="Myriad Pro" w:hAnsi="Myriad Pro" w:cs="Arial"/>
                <w:sz w:val="20"/>
              </w:rPr>
            </w:pPr>
            <w:r w:rsidRPr="00612636">
              <w:rPr>
                <w:rFonts w:ascii="Myriad Pro" w:eastAsia="MyriadPro-Regular" w:hAnsi="Myriad Pro" w:cs="Arial"/>
                <w:sz w:val="20"/>
              </w:rPr>
              <w:t>Zgodność z warunkami realizacji wsparcia.</w:t>
            </w:r>
          </w:p>
        </w:tc>
        <w:tc>
          <w:tcPr>
            <w:tcW w:w="4803"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eastAsia="MyriadPro-Regular" w:hAnsi="Myriad Pro" w:cs="Arial"/>
                <w:sz w:val="20"/>
              </w:rPr>
              <w:t xml:space="preserve">Wniosek został sporządzony zgodnie </w:t>
            </w:r>
            <w:r w:rsidRPr="00612636">
              <w:rPr>
                <w:rFonts w:ascii="Myriad Pro" w:eastAsia="MyriadPro-Regular" w:hAnsi="Myriad Pro" w:cs="Arial"/>
                <w:sz w:val="20"/>
              </w:rPr>
              <w:br/>
              <w:t xml:space="preserve">z uwarunkowaniami realizacji wsparcia określonymi we właściwych wytycznych obszarowych oraz z zasadami realizacji wsparcia wskazanymi przez IOK   w części 5.3 </w:t>
            </w:r>
            <w:r w:rsidRPr="00612636">
              <w:rPr>
                <w:rFonts w:ascii="Myriad Pro" w:eastAsia="MyriadPro-Regular" w:hAnsi="Myriad Pro" w:cs="Arial"/>
                <w:i/>
                <w:sz w:val="20"/>
              </w:rPr>
              <w:t xml:space="preserve">Regulaminu konkursu </w:t>
            </w:r>
            <w:r w:rsidRPr="00612636">
              <w:rPr>
                <w:rFonts w:ascii="Myriad Pro" w:eastAsia="MyriadPro-Regular" w:hAnsi="Myriad Pro" w:cs="Arial"/>
                <w:sz w:val="20"/>
              </w:rPr>
              <w:t>(np. zasady realizacji danej formy wsparcia)</w:t>
            </w:r>
            <w:r w:rsidRPr="00612636">
              <w:rPr>
                <w:rFonts w:ascii="Myriad Pro" w:eastAsia="MyriadPro-Regular" w:hAnsi="Myriad Pro" w:cs="Arial"/>
                <w:i/>
                <w:sz w:val="20"/>
              </w:rPr>
              <w:t>.</w:t>
            </w:r>
          </w:p>
        </w:tc>
        <w:tc>
          <w:tcPr>
            <w:tcW w:w="6012" w:type="dxa"/>
          </w:tcPr>
          <w:p w:rsidR="00BD6BA6" w:rsidRPr="00612636" w:rsidRDefault="00BD6BA6" w:rsidP="00BD6BA6">
            <w:pPr>
              <w:autoSpaceDE w:val="0"/>
              <w:autoSpaceDN w:val="0"/>
              <w:adjustRightInd w:val="0"/>
              <w:spacing w:line="276" w:lineRule="auto"/>
              <w:jc w:val="both"/>
              <w:rPr>
                <w:rFonts w:ascii="Myriad Pro" w:eastAsia="MyriadPro-Regular" w:hAnsi="Myriad Pro" w:cs="Arial"/>
                <w:sz w:val="20"/>
              </w:rPr>
            </w:pPr>
            <w:r w:rsidRPr="00612636">
              <w:rPr>
                <w:rFonts w:ascii="Myriad Pro" w:eastAsia="MyriadPro-Regular" w:hAnsi="Myriad Pro" w:cs="Arial"/>
                <w:sz w:val="20"/>
              </w:rPr>
              <w:t>Spełnienie kryterium jest konieczne do przyznania dofinansowania.</w:t>
            </w:r>
          </w:p>
          <w:p w:rsidR="00BD6BA6" w:rsidRPr="00612636" w:rsidRDefault="00BD6BA6" w:rsidP="00BD6BA6">
            <w:pPr>
              <w:autoSpaceDE w:val="0"/>
              <w:autoSpaceDN w:val="0"/>
              <w:adjustRightInd w:val="0"/>
              <w:spacing w:line="276" w:lineRule="auto"/>
              <w:jc w:val="both"/>
              <w:rPr>
                <w:rFonts w:ascii="Myriad Pro" w:eastAsia="MyriadPro-Regular" w:hAnsi="Myriad Pro" w:cs="Arial"/>
                <w:sz w:val="20"/>
              </w:rPr>
            </w:pPr>
            <w:r w:rsidRPr="00612636">
              <w:rPr>
                <w:rFonts w:ascii="Myriad Pro" w:eastAsia="MyriadPro-Regular" w:hAnsi="Myriad Pro" w:cs="Arial"/>
                <w:sz w:val="20"/>
              </w:rPr>
              <w:t>Projekty niespełniające kryterium kierowane są do poprawy lub uzupełnienia.</w:t>
            </w:r>
          </w:p>
          <w:p w:rsidR="00BD6BA6" w:rsidRPr="00612636" w:rsidRDefault="00BD6BA6" w:rsidP="00BD6BA6">
            <w:pPr>
              <w:autoSpaceDE w:val="0"/>
              <w:autoSpaceDN w:val="0"/>
              <w:adjustRightInd w:val="0"/>
              <w:jc w:val="both"/>
              <w:rPr>
                <w:rFonts w:ascii="Myriad Pro" w:eastAsia="MyriadPro-Regular" w:hAnsi="Myriad Pro" w:cs="Arial"/>
                <w:i/>
                <w:sz w:val="20"/>
              </w:rPr>
            </w:pPr>
            <w:r w:rsidRPr="00612636">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612636">
              <w:rPr>
                <w:rFonts w:ascii="Myriad Pro" w:hAnsi="Myriad Pro" w:cs="Arial"/>
                <w:i/>
                <w:sz w:val="20"/>
              </w:rPr>
              <w:t>RPO WZ 2014-2020</w:t>
            </w:r>
            <w:r w:rsidRPr="00612636">
              <w:rPr>
                <w:rFonts w:ascii="Myriad Pro" w:hAnsi="Myriad Pro" w:cs="Arial"/>
                <w:sz w:val="20"/>
              </w:rPr>
              <w:t xml:space="preserve">, przepisów prawa, </w:t>
            </w:r>
            <w:r w:rsidRPr="00612636">
              <w:rPr>
                <w:rFonts w:ascii="Myriad Pro" w:hAnsi="Myriad Pro" w:cs="Arial"/>
                <w:i/>
                <w:sz w:val="20"/>
              </w:rPr>
              <w:t>SOOP RPO WZ 2014-2020</w:t>
            </w:r>
            <w:r w:rsidRPr="00612636">
              <w:rPr>
                <w:rFonts w:ascii="Myriad Pro" w:hAnsi="Myriad Pro" w:cs="Arial"/>
                <w:sz w:val="20"/>
              </w:rPr>
              <w:t xml:space="preserve">, </w:t>
            </w:r>
            <w:r w:rsidRPr="00612636">
              <w:rPr>
                <w:rFonts w:ascii="Myriad Pro" w:eastAsia="MyriadPro-Regular" w:hAnsi="Myriad Pro" w:cs="Arial"/>
                <w:sz w:val="20"/>
              </w:rPr>
              <w:t>właściwych</w:t>
            </w:r>
            <w:r w:rsidRPr="00612636">
              <w:rPr>
                <w:rFonts w:ascii="Myriad Pro" w:eastAsia="MyriadPro-Regular" w:hAnsi="Myriad Pro" w:cs="Arial"/>
                <w:i/>
                <w:sz w:val="20"/>
              </w:rPr>
              <w:t xml:space="preserve"> Wytycznych obszarowych, </w:t>
            </w:r>
            <w:r w:rsidRPr="00612636">
              <w:rPr>
                <w:rFonts w:ascii="Myriad Pro" w:hAnsi="Myriad Pro" w:cs="Arial"/>
                <w:sz w:val="20"/>
              </w:rPr>
              <w:t xml:space="preserve">mających wpływ na założenia dotyczące uwarunkowań realizacji wsparcia.    </w:t>
            </w:r>
          </w:p>
          <w:p w:rsidR="00BD6BA6" w:rsidRPr="00612636" w:rsidRDefault="00BD6BA6" w:rsidP="00BD6BA6">
            <w:pPr>
              <w:spacing w:before="40" w:line="276" w:lineRule="auto"/>
              <w:jc w:val="both"/>
              <w:rPr>
                <w:rFonts w:ascii="Myriad Pro" w:hAnsi="Myriad Pro" w:cs="Arial"/>
                <w:sz w:val="20"/>
              </w:rPr>
            </w:pPr>
            <w:r w:rsidRPr="00612636">
              <w:rPr>
                <w:rFonts w:ascii="Myriad Pro" w:eastAsia="MyriadPro-Regular" w:hAnsi="Myriad Pro" w:cs="Arial"/>
                <w:sz w:val="20"/>
              </w:rPr>
              <w:t>Ocena spełniania kryterium polega na przypisaniu wartości logicznych „tak”, „nie”.</w:t>
            </w:r>
          </w:p>
        </w:tc>
      </w:tr>
      <w:tr w:rsidR="00BD6BA6" w:rsidRPr="00612636" w:rsidTr="00BD6BA6">
        <w:trPr>
          <w:jc w:val="center"/>
        </w:trPr>
        <w:tc>
          <w:tcPr>
            <w:tcW w:w="536" w:type="dxa"/>
          </w:tcPr>
          <w:p w:rsidR="00BD6BA6" w:rsidRPr="00612636" w:rsidRDefault="00BD6BA6" w:rsidP="00912095">
            <w:pPr>
              <w:pStyle w:val="Akapitzlist"/>
              <w:numPr>
                <w:ilvl w:val="0"/>
                <w:numId w:val="82"/>
              </w:numPr>
              <w:spacing w:before="40" w:after="40" w:line="276" w:lineRule="auto"/>
              <w:ind w:left="357" w:hanging="357"/>
              <w:contextualSpacing w:val="0"/>
              <w:rPr>
                <w:rFonts w:cs="Arial"/>
              </w:rPr>
            </w:pPr>
          </w:p>
        </w:tc>
        <w:tc>
          <w:tcPr>
            <w:tcW w:w="2824" w:type="dxa"/>
          </w:tcPr>
          <w:p w:rsidR="00BD6BA6" w:rsidRPr="00612636" w:rsidRDefault="00BD6BA6" w:rsidP="00BD6BA6">
            <w:pPr>
              <w:spacing w:before="40" w:after="40" w:line="276" w:lineRule="auto"/>
              <w:rPr>
                <w:rFonts w:ascii="Myriad Pro" w:hAnsi="Myriad Pro" w:cs="Arial"/>
                <w:sz w:val="20"/>
              </w:rPr>
            </w:pPr>
            <w:r w:rsidRPr="00612636">
              <w:rPr>
                <w:rFonts w:ascii="Myriad Pro" w:hAnsi="Myriad Pro" w:cs="Arial"/>
                <w:sz w:val="20"/>
              </w:rPr>
              <w:t xml:space="preserve">Spójność i kompletność zapisów </w:t>
            </w:r>
          </w:p>
        </w:tc>
        <w:tc>
          <w:tcPr>
            <w:tcW w:w="4803" w:type="dxa"/>
          </w:tcPr>
          <w:p w:rsidR="00BD6BA6" w:rsidRPr="00612636" w:rsidRDefault="00BD6BA6" w:rsidP="00BD6BA6">
            <w:pPr>
              <w:autoSpaceDE w:val="0"/>
              <w:autoSpaceDN w:val="0"/>
              <w:adjustRightInd w:val="0"/>
              <w:jc w:val="both"/>
              <w:rPr>
                <w:rFonts w:ascii="Myriad Pro" w:hAnsi="Myriad Pro" w:cs="Arial"/>
                <w:sz w:val="20"/>
              </w:rPr>
            </w:pPr>
            <w:r w:rsidRPr="00612636">
              <w:rPr>
                <w:rFonts w:ascii="Myriad Pro" w:eastAsia="MyriadPro-Regular" w:hAnsi="Myriad Pro" w:cs="Arial"/>
                <w:sz w:val="20"/>
              </w:rPr>
              <w:t xml:space="preserve">Wniosek jest spójny i kompletny w odniesieniu do dokonanej oceny. </w:t>
            </w:r>
          </w:p>
        </w:tc>
        <w:tc>
          <w:tcPr>
            <w:tcW w:w="6012"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Spełnienie kryterium jest konieczne do przyznania dofinansowania.</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Projekty niespełniające kryterium kierowane są do poprawy lub uzupełnienia.</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Ocena spełniania kryterium polega na przypisaniu wartości logicznych „tak”, „nie.</w:t>
            </w:r>
          </w:p>
        </w:tc>
      </w:tr>
    </w:tbl>
    <w:p w:rsidR="00740F15" w:rsidRDefault="00740F15" w:rsidP="00933288">
      <w:pPr>
        <w:rPr>
          <w:rFonts w:ascii="Myriad Pro" w:eastAsiaTheme="majorEastAsia" w:hAnsi="Myriad Pro" w:cs="Arial"/>
          <w:b/>
          <w:bCs/>
          <w:sz w:val="20"/>
        </w:rPr>
      </w:pPr>
    </w:p>
    <w:p w:rsidR="008E5700" w:rsidRDefault="008E5700" w:rsidP="00C052B4">
      <w:pPr>
        <w:jc w:val="center"/>
        <w:rPr>
          <w:rFonts w:ascii="Myriad Pro" w:eastAsiaTheme="majorEastAsia" w:hAnsi="Myriad Pro" w:cs="Arial"/>
          <w:b/>
          <w:bCs/>
          <w:sz w:val="20"/>
        </w:rPr>
      </w:pPr>
    </w:p>
    <w:p w:rsidR="008E5700" w:rsidRDefault="008E5700" w:rsidP="00C052B4">
      <w:pPr>
        <w:jc w:val="center"/>
        <w:rPr>
          <w:rFonts w:ascii="Myriad Pro" w:eastAsiaTheme="majorEastAsia" w:hAnsi="Myriad Pro" w:cs="Arial"/>
          <w:b/>
          <w:bCs/>
          <w:sz w:val="20"/>
        </w:rPr>
      </w:pPr>
    </w:p>
    <w:p w:rsidR="00C052B4" w:rsidRPr="00C405F0" w:rsidRDefault="00C052B4" w:rsidP="00C052B4">
      <w:pPr>
        <w:jc w:val="center"/>
        <w:rPr>
          <w:rFonts w:ascii="Myriad Pro" w:eastAsiaTheme="majorEastAsia" w:hAnsi="Myriad Pro" w:cs="Arial"/>
          <w:b/>
          <w:bCs/>
          <w:sz w:val="20"/>
        </w:rPr>
      </w:pPr>
      <w:r w:rsidRPr="003F7915">
        <w:rPr>
          <w:rFonts w:ascii="Myriad Pro" w:eastAsiaTheme="majorEastAsia" w:hAnsi="Myriad Pro" w:cs="Arial"/>
          <w:b/>
          <w:bCs/>
          <w:sz w:val="20"/>
        </w:rPr>
        <w:lastRenderedPageBreak/>
        <w:t>Kryteria szczegółowe</w:t>
      </w:r>
      <w:r w:rsidRPr="003F7915">
        <w:rPr>
          <w:rFonts w:ascii="Myriad Pro" w:hAnsi="Myriad Pro"/>
          <w:b/>
          <w:sz w:val="20"/>
        </w:rPr>
        <w:t xml:space="preserve"> przyjęte Uchwałą N</w:t>
      </w:r>
      <w:r>
        <w:rPr>
          <w:rFonts w:ascii="Myriad Pro" w:hAnsi="Myriad Pro"/>
          <w:b/>
          <w:sz w:val="20"/>
        </w:rPr>
        <w:t xml:space="preserve">r </w:t>
      </w:r>
      <w:r>
        <w:rPr>
          <w:rFonts w:ascii="Myriad Pro" w:hAnsi="Myriad Pro" w:cs="Arial"/>
          <w:b/>
          <w:bCs/>
          <w:sz w:val="20"/>
        </w:rPr>
        <w:t>33</w:t>
      </w:r>
      <w:r>
        <w:rPr>
          <w:rFonts w:ascii="Myriad Pro" w:hAnsi="Myriad Pro"/>
          <w:b/>
          <w:sz w:val="20"/>
        </w:rPr>
        <w:t>/18</w:t>
      </w:r>
      <w:r w:rsidRPr="003F7915">
        <w:rPr>
          <w:rFonts w:ascii="Myriad Pro" w:hAnsi="Myriad Pro"/>
          <w:b/>
          <w:sz w:val="20"/>
        </w:rPr>
        <w:t xml:space="preserve"> Komitetu Monitorującego RPO WZ 2014-</w:t>
      </w:r>
      <w:r>
        <w:rPr>
          <w:rFonts w:ascii="Myriad Pro" w:hAnsi="Myriad Pro"/>
          <w:b/>
          <w:sz w:val="20"/>
        </w:rPr>
        <w:t xml:space="preserve">2020 z dnia </w:t>
      </w:r>
      <w:r>
        <w:rPr>
          <w:rFonts w:ascii="Myriad Pro" w:hAnsi="Myriad Pro" w:cs="Arial"/>
          <w:b/>
          <w:bCs/>
          <w:sz w:val="20"/>
        </w:rPr>
        <w:t>22 maja 2018</w:t>
      </w:r>
      <w:r w:rsidRPr="00E779C9">
        <w:rPr>
          <w:rFonts w:ascii="Myriad Pro" w:hAnsi="Myriad Pro" w:cs="Arial"/>
          <w:b/>
          <w:bCs/>
          <w:sz w:val="20"/>
        </w:rPr>
        <w:t xml:space="preserve"> r.</w:t>
      </w:r>
      <w:r w:rsidRPr="003F7915">
        <w:rPr>
          <w:rFonts w:ascii="Myriad Pro" w:hAnsi="Myriad Pro"/>
          <w:b/>
          <w:sz w:val="20"/>
        </w:rPr>
        <w:t xml:space="preserve">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C052B4" w:rsidRPr="00C405F0" w:rsidTr="00A84C38">
        <w:trPr>
          <w:jc w:val="center"/>
        </w:trPr>
        <w:tc>
          <w:tcPr>
            <w:tcW w:w="1905" w:type="dxa"/>
            <w:shd w:val="clear" w:color="auto" w:fill="B6DDE8"/>
          </w:tcPr>
          <w:p w:rsidR="00C052B4" w:rsidRPr="00C405F0" w:rsidRDefault="00C052B4" w:rsidP="00A84C38">
            <w:pPr>
              <w:spacing w:before="40" w:after="40" w:line="240" w:lineRule="auto"/>
              <w:rPr>
                <w:rFonts w:ascii="Myriad Pro" w:hAnsi="Myriad Pro" w:cs="Arial"/>
                <w:sz w:val="20"/>
              </w:rPr>
            </w:pPr>
            <w:r w:rsidRPr="00C405F0">
              <w:rPr>
                <w:rFonts w:ascii="Myriad Pro" w:hAnsi="Myriad Pro" w:cs="Arial"/>
                <w:sz w:val="20"/>
              </w:rPr>
              <w:t>Oś priorytetowa</w:t>
            </w:r>
          </w:p>
        </w:tc>
        <w:tc>
          <w:tcPr>
            <w:tcW w:w="12315" w:type="dxa"/>
            <w:shd w:val="clear" w:color="auto" w:fill="B6DDE8"/>
          </w:tcPr>
          <w:p w:rsidR="00C052B4" w:rsidRPr="00C405F0" w:rsidRDefault="00C052B4" w:rsidP="00A84C38">
            <w:pPr>
              <w:spacing w:before="40" w:after="40" w:line="240" w:lineRule="auto"/>
              <w:rPr>
                <w:rFonts w:ascii="Myriad Pro" w:hAnsi="Myriad Pro" w:cs="Arial"/>
                <w:sz w:val="20"/>
              </w:rPr>
            </w:pPr>
            <w:r w:rsidRPr="00C405F0">
              <w:rPr>
                <w:rFonts w:ascii="Myriad Pro" w:eastAsia="MyriadPro-Regular" w:hAnsi="Myriad Pro" w:cs="Arial"/>
                <w:sz w:val="20"/>
              </w:rPr>
              <w:t>VII Włączenie społeczne</w:t>
            </w:r>
          </w:p>
        </w:tc>
      </w:tr>
      <w:tr w:rsidR="00C052B4" w:rsidRPr="00C405F0" w:rsidTr="00A84C38">
        <w:trPr>
          <w:jc w:val="center"/>
        </w:trPr>
        <w:tc>
          <w:tcPr>
            <w:tcW w:w="1905" w:type="dxa"/>
            <w:shd w:val="clear" w:color="auto" w:fill="B6DDE8"/>
          </w:tcPr>
          <w:p w:rsidR="00C052B4" w:rsidRPr="00C405F0" w:rsidRDefault="00C052B4" w:rsidP="00A84C38">
            <w:pPr>
              <w:spacing w:before="40" w:after="40" w:line="240" w:lineRule="auto"/>
              <w:rPr>
                <w:rFonts w:ascii="Myriad Pro" w:hAnsi="Myriad Pro" w:cs="Arial"/>
                <w:sz w:val="20"/>
              </w:rPr>
            </w:pPr>
            <w:r w:rsidRPr="00C405F0">
              <w:rPr>
                <w:rFonts w:ascii="Myriad Pro" w:hAnsi="Myriad Pro" w:cs="Arial"/>
                <w:sz w:val="20"/>
              </w:rPr>
              <w:t>Priorytet Inwestycyjny</w:t>
            </w:r>
          </w:p>
        </w:tc>
        <w:tc>
          <w:tcPr>
            <w:tcW w:w="12315" w:type="dxa"/>
            <w:shd w:val="clear" w:color="auto" w:fill="B6DDE8"/>
          </w:tcPr>
          <w:p w:rsidR="00C052B4" w:rsidRPr="0044674D" w:rsidRDefault="00C052B4" w:rsidP="00A84C38">
            <w:pPr>
              <w:spacing w:before="40" w:after="40" w:line="240" w:lineRule="auto"/>
              <w:rPr>
                <w:rFonts w:ascii="Myriad Pro" w:hAnsi="Myriad Pro" w:cs="Arial"/>
                <w:iCs/>
                <w:sz w:val="20"/>
              </w:rPr>
            </w:pPr>
            <w:r w:rsidRPr="0044674D">
              <w:rPr>
                <w:rFonts w:ascii="Myriad Pro" w:eastAsia="MyriadPro-Regular" w:hAnsi="Myriad Pro" w:cs="Arial"/>
                <w:sz w:val="20"/>
              </w:rPr>
              <w:t>9v Wspieranie przedsiębiorczości społecznej i integracji zawodowej w przedsiębiorstwach społecznych oraz ekonomii społecznej i solidarnej w celu ułatwienia dostępu do zatrudnienia</w:t>
            </w:r>
          </w:p>
        </w:tc>
      </w:tr>
      <w:tr w:rsidR="00C052B4" w:rsidRPr="00C405F0" w:rsidTr="00A84C38">
        <w:trPr>
          <w:jc w:val="center"/>
        </w:trPr>
        <w:tc>
          <w:tcPr>
            <w:tcW w:w="1905" w:type="dxa"/>
            <w:shd w:val="clear" w:color="auto" w:fill="B6DDE8"/>
          </w:tcPr>
          <w:p w:rsidR="00C052B4" w:rsidRPr="00C405F0" w:rsidRDefault="00C052B4" w:rsidP="00A84C38">
            <w:pPr>
              <w:spacing w:before="40" w:after="40" w:line="240" w:lineRule="auto"/>
              <w:rPr>
                <w:rFonts w:ascii="Myriad Pro" w:hAnsi="Myriad Pro" w:cs="Arial"/>
                <w:sz w:val="20"/>
              </w:rPr>
            </w:pPr>
            <w:r w:rsidRPr="00C405F0">
              <w:rPr>
                <w:rFonts w:ascii="Myriad Pro" w:hAnsi="Myriad Pro" w:cs="Arial"/>
                <w:sz w:val="20"/>
              </w:rPr>
              <w:t>Działanie</w:t>
            </w:r>
          </w:p>
        </w:tc>
        <w:tc>
          <w:tcPr>
            <w:tcW w:w="12315" w:type="dxa"/>
            <w:shd w:val="clear" w:color="auto" w:fill="B6DDE8"/>
          </w:tcPr>
          <w:p w:rsidR="00C052B4" w:rsidRPr="00C405F0" w:rsidRDefault="00C052B4" w:rsidP="00A84C38">
            <w:pPr>
              <w:autoSpaceDE w:val="0"/>
              <w:autoSpaceDN w:val="0"/>
              <w:adjustRightInd w:val="0"/>
              <w:spacing w:after="0" w:line="240" w:lineRule="auto"/>
              <w:rPr>
                <w:rFonts w:ascii="Myriad Pro" w:eastAsia="MyriadPro-Regular" w:hAnsi="Myriad Pro" w:cs="Arial"/>
                <w:sz w:val="20"/>
              </w:rPr>
            </w:pPr>
            <w:r w:rsidRPr="00C405F0">
              <w:rPr>
                <w:rFonts w:ascii="Myriad Pro" w:eastAsia="Times New Roman" w:hAnsi="Myriad Pro" w:cs="Arial"/>
                <w:sz w:val="20"/>
              </w:rPr>
              <w:t>7.3 Wsparcie dla utworzenia i/lub funkcjonowania (w tym wzmocnienia potencjału) instytucji wspierających ekonomię społeczną zgodnie z Krajowym Programem Rozwoju Ekonomii Społecznej</w:t>
            </w:r>
          </w:p>
        </w:tc>
      </w:tr>
      <w:tr w:rsidR="00C052B4" w:rsidRPr="00C405F0" w:rsidTr="00A84C38">
        <w:trPr>
          <w:jc w:val="center"/>
        </w:trPr>
        <w:tc>
          <w:tcPr>
            <w:tcW w:w="1905" w:type="dxa"/>
            <w:shd w:val="clear" w:color="auto" w:fill="B6DDE8"/>
          </w:tcPr>
          <w:p w:rsidR="00C052B4" w:rsidRPr="00C405F0" w:rsidRDefault="00C052B4" w:rsidP="00A84C38">
            <w:pPr>
              <w:spacing w:before="40" w:after="40" w:line="240" w:lineRule="auto"/>
              <w:rPr>
                <w:rFonts w:ascii="Myriad Pro" w:hAnsi="Myriad Pro" w:cs="Arial"/>
                <w:sz w:val="20"/>
              </w:rPr>
            </w:pPr>
            <w:r w:rsidRPr="00C405F0">
              <w:rPr>
                <w:rFonts w:ascii="Myriad Pro" w:hAnsi="Myriad Pro" w:cs="Arial"/>
                <w:sz w:val="20"/>
              </w:rPr>
              <w:t>Typ projektu</w:t>
            </w:r>
          </w:p>
        </w:tc>
        <w:tc>
          <w:tcPr>
            <w:tcW w:w="12315" w:type="dxa"/>
            <w:shd w:val="clear" w:color="auto" w:fill="B6DDE8"/>
          </w:tcPr>
          <w:p w:rsidR="00C052B4" w:rsidRPr="00C405F0" w:rsidRDefault="00C052B4" w:rsidP="00912095">
            <w:pPr>
              <w:numPr>
                <w:ilvl w:val="0"/>
                <w:numId w:val="218"/>
              </w:numPr>
              <w:spacing w:before="120" w:after="40"/>
              <w:ind w:left="357" w:hanging="1"/>
              <w:jc w:val="both"/>
              <w:rPr>
                <w:rFonts w:ascii="Myriad Pro" w:hAnsi="Myriad Pro" w:cs="Arial"/>
                <w:sz w:val="20"/>
              </w:rPr>
            </w:pPr>
            <w:r w:rsidRPr="00C405F0">
              <w:rPr>
                <w:rFonts w:ascii="Myriad Pro" w:hAnsi="Myriad Pro" w:cs="Arial"/>
                <w:sz w:val="20"/>
              </w:rPr>
              <w:t>Komplementarne usługi wsparcia ekonomii społecznej składające się z następujących typów operacji:</w:t>
            </w:r>
          </w:p>
          <w:p w:rsidR="00C052B4" w:rsidRPr="00C405F0" w:rsidRDefault="00C052B4" w:rsidP="00912095">
            <w:pPr>
              <w:numPr>
                <w:ilvl w:val="0"/>
                <w:numId w:val="224"/>
              </w:numPr>
              <w:spacing w:before="60" w:after="60"/>
              <w:ind w:left="681" w:hanging="324"/>
              <w:jc w:val="both"/>
              <w:rPr>
                <w:rFonts w:ascii="Myriad Pro" w:hAnsi="Myriad Pro" w:cs="Arial"/>
                <w:sz w:val="20"/>
              </w:rPr>
            </w:pPr>
            <w:r w:rsidRPr="00C405F0">
              <w:rPr>
                <w:rFonts w:ascii="Myriad Pro" w:hAnsi="Myriad Pro" w:cs="Arial"/>
                <w:sz w:val="20"/>
              </w:rPr>
              <w:t xml:space="preserve">Usługi animacji lokalnej w tym działania o charakterze animacyjnym edukacyjnym i integracyjnym, umożliwiające tworzenie podmiotów obywatelskich, wsparcie dla ich rozwoju, tworzenie partnerstw publiczno-społecznych na rzecz rozwoju ekonomii społecznej i partycypacji społecznej, tworzenie klastrów ekonomii społecznej. Podmioty te powinny również przygotowywać i wspierać lokalnych animatorów, którzy będą rozwijać ww. działania, </w:t>
            </w:r>
          </w:p>
          <w:p w:rsidR="00C052B4" w:rsidRPr="00C405F0" w:rsidRDefault="00C052B4" w:rsidP="00912095">
            <w:pPr>
              <w:numPr>
                <w:ilvl w:val="0"/>
                <w:numId w:val="224"/>
              </w:numPr>
              <w:spacing w:before="60" w:after="60"/>
              <w:ind w:left="681" w:hanging="324"/>
              <w:jc w:val="both"/>
              <w:rPr>
                <w:rFonts w:ascii="Myriad Pro" w:hAnsi="Myriad Pro" w:cs="Arial"/>
                <w:sz w:val="20"/>
              </w:rPr>
            </w:pPr>
            <w:r w:rsidRPr="00C405F0">
              <w:rPr>
                <w:rFonts w:ascii="Myriad Pro" w:hAnsi="Myriad Pro" w:cs="Arial"/>
                <w:sz w:val="20"/>
              </w:rPr>
              <w:t>Usługi rozwoju ekonomii społecznej, w tym działania zmierzające do inicjowania tworzenia nowych podmiotów ekonomii społecznej, w tym szkoleń, doradztwa indywidualnego i grupowego, prowadzenie działań edukacyjnych na temat możliwości tworzenia podmiotów ekonomii społecznej oraz przygotowywanie grup założycielskich,</w:t>
            </w:r>
          </w:p>
          <w:p w:rsidR="00C052B4" w:rsidRPr="00C405F0" w:rsidRDefault="00C052B4" w:rsidP="00912095">
            <w:pPr>
              <w:numPr>
                <w:ilvl w:val="0"/>
                <w:numId w:val="224"/>
              </w:numPr>
              <w:spacing w:before="60" w:after="60"/>
              <w:ind w:left="681" w:hanging="324"/>
              <w:jc w:val="both"/>
              <w:rPr>
                <w:rFonts w:ascii="Myriad Pro" w:hAnsi="Myriad Pro" w:cs="Arial"/>
                <w:color w:val="000000"/>
                <w:sz w:val="20"/>
              </w:rPr>
            </w:pPr>
            <w:r w:rsidRPr="00C405F0">
              <w:rPr>
                <w:rFonts w:ascii="Myriad Pro" w:hAnsi="Myriad Pro" w:cs="Arial"/>
                <w:sz w:val="20"/>
              </w:rPr>
              <w:t>Usługi wsparcia istniejących podmiotów ekonomii społecznej, w tym wsparcie na etapach tworzenia i działania podmiotu ekonomii społecznej, w formie doradztwa prawnego, księgowego, wsparcie z zakresu podatków, biznesowe (budowanie szerokich powiązań kooperacyjnych w ramach partnerstw lokalnych, marketing, planowanie strategiczne) oraz wsparcie z zakresu zasobów ludzkich. W ramach usług możliwe jest przyznawanie dodatkowego wsparcia związanego z wdrażaniem innowacji lub planów rozwoju.</w:t>
            </w:r>
          </w:p>
          <w:p w:rsidR="00C052B4" w:rsidRPr="00C405F0" w:rsidRDefault="00C052B4" w:rsidP="00912095">
            <w:pPr>
              <w:numPr>
                <w:ilvl w:val="0"/>
                <w:numId w:val="219"/>
              </w:numPr>
              <w:spacing w:before="60" w:after="60"/>
              <w:ind w:left="681" w:hanging="321"/>
              <w:contextualSpacing/>
              <w:jc w:val="both"/>
              <w:rPr>
                <w:rFonts w:ascii="Myriad Pro" w:hAnsi="Myriad Pro" w:cs="Arial"/>
                <w:sz w:val="20"/>
              </w:rPr>
            </w:pPr>
            <w:r w:rsidRPr="00C405F0">
              <w:rPr>
                <w:rFonts w:ascii="Myriad Pro" w:hAnsi="Myriad Pro" w:cs="Arial"/>
                <w:sz w:val="20"/>
              </w:rPr>
              <w:t xml:space="preserve">Tworzenie miejsc pracy w sektorze ekonomii społecznej m.in. poprzez wsparcie na tworzenie przedsiębiorstw społecznych: </w:t>
            </w:r>
          </w:p>
          <w:p w:rsidR="00195CE9" w:rsidRDefault="00C052B4" w:rsidP="00912095">
            <w:pPr>
              <w:pStyle w:val="Akapitzlist"/>
              <w:numPr>
                <w:ilvl w:val="0"/>
                <w:numId w:val="227"/>
              </w:numPr>
              <w:spacing w:before="60" w:after="60"/>
              <w:ind w:left="630" w:hanging="284"/>
              <w:jc w:val="both"/>
              <w:rPr>
                <w:rFonts w:cs="Arial"/>
              </w:rPr>
            </w:pPr>
            <w:r w:rsidRPr="00C052B4">
              <w:rPr>
                <w:rFonts w:cs="Arial"/>
              </w:rPr>
              <w:t xml:space="preserve">Szkolenia, warsztaty, doradztwo, mentoring, coaching, </w:t>
            </w:r>
            <w:proofErr w:type="spellStart"/>
            <w:r w:rsidRPr="00C052B4">
              <w:rPr>
                <w:rFonts w:cs="Arial"/>
              </w:rPr>
              <w:t>tutoring</w:t>
            </w:r>
            <w:proofErr w:type="spellEnd"/>
            <w:r w:rsidRPr="00C052B4">
              <w:rPr>
                <w:rFonts w:cs="Arial"/>
              </w:rPr>
              <w:t>, współpraca, wizyty studyjne umożliwiające podnoszenie wiedzy i umiejętności potrzebnych do założenia i/lub prowadzenia i/lub rozwijania przedsiębiorstwa społecznego (w tym nabycie i rozwijanie kompetencji i kwalifikacji zawodowych potrzebnych do pracy w przedsiębiorstwie społecznym, adekwatnie do potrzeb i roli danej osoby w przedsiębiorstwie społecznym),</w:t>
            </w:r>
          </w:p>
          <w:p w:rsidR="00195CE9" w:rsidRDefault="00C052B4" w:rsidP="00912095">
            <w:pPr>
              <w:pStyle w:val="Akapitzlist"/>
              <w:numPr>
                <w:ilvl w:val="0"/>
                <w:numId w:val="227"/>
              </w:numPr>
              <w:spacing w:before="60" w:after="60"/>
              <w:ind w:left="630" w:hanging="284"/>
              <w:jc w:val="both"/>
              <w:rPr>
                <w:rFonts w:cs="Arial"/>
              </w:rPr>
            </w:pPr>
            <w:r w:rsidRPr="00195CE9">
              <w:rPr>
                <w:rFonts w:cs="Arial"/>
              </w:rPr>
              <w:t>Przyznanie środków finansowych przedsiębiorstwa społecznego na stworzenie miejsca pracy,</w:t>
            </w:r>
          </w:p>
          <w:p w:rsidR="00C052B4" w:rsidRPr="00195CE9" w:rsidRDefault="00C052B4" w:rsidP="00912095">
            <w:pPr>
              <w:pStyle w:val="Akapitzlist"/>
              <w:numPr>
                <w:ilvl w:val="0"/>
                <w:numId w:val="227"/>
              </w:numPr>
              <w:spacing w:before="60" w:after="60"/>
              <w:ind w:left="630" w:hanging="284"/>
              <w:jc w:val="both"/>
              <w:rPr>
                <w:rFonts w:cs="Arial"/>
              </w:rPr>
            </w:pPr>
            <w:r w:rsidRPr="00195CE9">
              <w:rPr>
                <w:rFonts w:cs="Arial"/>
              </w:rPr>
              <w:t xml:space="preserve">Wsparcie pomostowe (w formie finansowej lub w formie zindywidualizowanych usług). </w:t>
            </w:r>
          </w:p>
        </w:tc>
      </w:tr>
    </w:tbl>
    <w:p w:rsidR="00C052B4" w:rsidRDefault="00C052B4" w:rsidP="00C052B4">
      <w:pPr>
        <w:spacing w:before="120" w:after="120" w:line="240" w:lineRule="auto"/>
        <w:rPr>
          <w:rFonts w:ascii="Myriad Pro" w:hAnsi="Myriad Pro"/>
          <w:sz w:val="20"/>
        </w:rPr>
      </w:pPr>
    </w:p>
    <w:p w:rsidR="008E5700" w:rsidRDefault="008E5700" w:rsidP="00C052B4">
      <w:pPr>
        <w:spacing w:before="120" w:after="120" w:line="240" w:lineRule="auto"/>
        <w:rPr>
          <w:rFonts w:ascii="Myriad Pro" w:hAnsi="Myriad Pro"/>
          <w:sz w:val="20"/>
        </w:rPr>
      </w:pPr>
    </w:p>
    <w:p w:rsidR="008E5700" w:rsidRPr="00C405F0" w:rsidRDefault="008E5700" w:rsidP="00C052B4">
      <w:pPr>
        <w:spacing w:before="120" w:after="120" w:line="240" w:lineRule="auto"/>
        <w:rPr>
          <w:rFonts w:ascii="Myriad Pro" w:hAnsi="Myriad Pro"/>
          <w:sz w:val="20"/>
        </w:rPr>
      </w:pP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6"/>
        <w:gridCol w:w="6804"/>
        <w:gridCol w:w="4733"/>
      </w:tblGrid>
      <w:tr w:rsidR="00C052B4" w:rsidRPr="00C405F0" w:rsidTr="00A84C38">
        <w:trPr>
          <w:jc w:val="center"/>
        </w:trPr>
        <w:tc>
          <w:tcPr>
            <w:tcW w:w="14600" w:type="dxa"/>
            <w:gridSpan w:val="4"/>
            <w:shd w:val="clear" w:color="auto" w:fill="D9D9D9" w:themeFill="background1" w:themeFillShade="D9"/>
          </w:tcPr>
          <w:p w:rsidR="00C052B4" w:rsidRPr="00C405F0" w:rsidRDefault="00C052B4" w:rsidP="00A84C38">
            <w:pPr>
              <w:spacing w:before="40" w:after="40" w:line="240" w:lineRule="auto"/>
              <w:jc w:val="center"/>
              <w:rPr>
                <w:rFonts w:ascii="Myriad Pro" w:hAnsi="Myriad Pro"/>
                <w:b/>
                <w:sz w:val="20"/>
              </w:rPr>
            </w:pPr>
            <w:r w:rsidRPr="00C405F0">
              <w:rPr>
                <w:rFonts w:ascii="Myriad Pro" w:hAnsi="Myriad Pro"/>
                <w:b/>
                <w:sz w:val="20"/>
              </w:rPr>
              <w:lastRenderedPageBreak/>
              <w:t>Kryteria dopuszczalności</w:t>
            </w:r>
          </w:p>
        </w:tc>
      </w:tr>
      <w:tr w:rsidR="00C052B4" w:rsidRPr="00C405F0" w:rsidTr="00A84C38">
        <w:trPr>
          <w:jc w:val="center"/>
        </w:trPr>
        <w:tc>
          <w:tcPr>
            <w:tcW w:w="937"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L.p.</w:t>
            </w:r>
          </w:p>
        </w:tc>
        <w:tc>
          <w:tcPr>
            <w:tcW w:w="2126"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Nazwa kryterium</w:t>
            </w:r>
          </w:p>
        </w:tc>
        <w:tc>
          <w:tcPr>
            <w:tcW w:w="6804"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Definicja kryterium</w:t>
            </w:r>
          </w:p>
        </w:tc>
        <w:tc>
          <w:tcPr>
            <w:tcW w:w="4733"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Opis znaczenia kryterium</w:t>
            </w:r>
          </w:p>
        </w:tc>
      </w:tr>
      <w:tr w:rsidR="00C052B4" w:rsidRPr="00C405F0" w:rsidTr="00A84C38">
        <w:trPr>
          <w:jc w:val="center"/>
        </w:trPr>
        <w:tc>
          <w:tcPr>
            <w:tcW w:w="937"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1</w:t>
            </w:r>
          </w:p>
        </w:tc>
        <w:tc>
          <w:tcPr>
            <w:tcW w:w="2126"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2</w:t>
            </w:r>
          </w:p>
        </w:tc>
        <w:tc>
          <w:tcPr>
            <w:tcW w:w="6804"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3</w:t>
            </w:r>
          </w:p>
        </w:tc>
        <w:tc>
          <w:tcPr>
            <w:tcW w:w="4733"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4</w:t>
            </w:r>
          </w:p>
        </w:tc>
      </w:tr>
      <w:tr w:rsidR="00C052B4" w:rsidRPr="00C405F0" w:rsidTr="00A84C38">
        <w:trPr>
          <w:jc w:val="center"/>
        </w:trPr>
        <w:tc>
          <w:tcPr>
            <w:tcW w:w="937" w:type="dxa"/>
          </w:tcPr>
          <w:p w:rsidR="00C052B4" w:rsidRPr="00C405F0" w:rsidRDefault="00C052B4" w:rsidP="00912095">
            <w:pPr>
              <w:pStyle w:val="Akapitzlist"/>
              <w:numPr>
                <w:ilvl w:val="0"/>
                <w:numId w:val="228"/>
              </w:numPr>
              <w:spacing w:before="40" w:after="40" w:line="240" w:lineRule="auto"/>
              <w:ind w:left="720"/>
              <w:contextualSpacing w:val="0"/>
            </w:pPr>
          </w:p>
        </w:tc>
        <w:tc>
          <w:tcPr>
            <w:tcW w:w="2126" w:type="dxa"/>
            <w:shd w:val="clear" w:color="auto" w:fill="auto"/>
          </w:tcPr>
          <w:p w:rsidR="00C052B4" w:rsidRPr="00C405F0" w:rsidRDefault="00C052B4" w:rsidP="00A84C38">
            <w:pPr>
              <w:spacing w:before="40" w:after="40" w:line="240" w:lineRule="auto"/>
              <w:rPr>
                <w:rFonts w:ascii="Myriad Pro" w:hAnsi="Myriad Pro"/>
                <w:sz w:val="20"/>
              </w:rPr>
            </w:pPr>
            <w:r w:rsidRPr="00C405F0">
              <w:rPr>
                <w:rFonts w:ascii="Myriad Pro" w:hAnsi="Myriad Pro"/>
                <w:sz w:val="20"/>
              </w:rPr>
              <w:t>Wymogi organizacyjne</w:t>
            </w:r>
          </w:p>
        </w:tc>
        <w:tc>
          <w:tcPr>
            <w:tcW w:w="6804" w:type="dxa"/>
            <w:shd w:val="clear" w:color="auto" w:fill="auto"/>
          </w:tcPr>
          <w:p w:rsidR="00C052B4" w:rsidRPr="00C405F0" w:rsidRDefault="00C052B4" w:rsidP="00A84C38">
            <w:pPr>
              <w:spacing w:before="40" w:after="40" w:line="240" w:lineRule="auto"/>
              <w:contextualSpacing/>
              <w:jc w:val="both"/>
              <w:rPr>
                <w:rFonts w:ascii="Myriad Pro" w:eastAsiaTheme="majorEastAsia" w:hAnsi="Myriad Pro" w:cs="Arial"/>
                <w:bCs/>
                <w:sz w:val="20"/>
              </w:rPr>
            </w:pPr>
            <w:r w:rsidRPr="00C405F0">
              <w:rPr>
                <w:rFonts w:ascii="Myriad Pro" w:eastAsiaTheme="majorEastAsia" w:hAnsi="Myriad Pro" w:cs="Arial"/>
                <w:bCs/>
                <w:sz w:val="20"/>
              </w:rPr>
              <w:t xml:space="preserve">Projektodawca w wyniku realizacji projektu, zasięgiem swojego działania obejmuje jeden z subregionów województwa zachodniopomorskiego: </w:t>
            </w:r>
          </w:p>
          <w:p w:rsidR="00C052B4" w:rsidRPr="00C405F0" w:rsidRDefault="00C052B4" w:rsidP="00A84C38">
            <w:pPr>
              <w:spacing w:before="40" w:after="40"/>
              <w:ind w:left="360"/>
              <w:contextualSpacing/>
              <w:jc w:val="both"/>
              <w:rPr>
                <w:rFonts w:ascii="Myriad Pro" w:eastAsiaTheme="majorEastAsia" w:hAnsi="Myriad Pro" w:cs="Arial"/>
                <w:bCs/>
                <w:sz w:val="20"/>
              </w:rPr>
            </w:pPr>
            <w:r w:rsidRPr="00C405F0">
              <w:rPr>
                <w:rFonts w:ascii="Myriad Pro" w:eastAsiaTheme="majorEastAsia" w:hAnsi="Myriad Pro" w:cs="Arial"/>
                <w:bCs/>
                <w:sz w:val="20"/>
              </w:rPr>
              <w:t xml:space="preserve">- </w:t>
            </w:r>
            <w:r w:rsidRPr="00C405F0">
              <w:rPr>
                <w:rFonts w:ascii="Myriad Pro" w:eastAsiaTheme="majorEastAsia" w:hAnsi="Myriad Pro" w:cs="Arial"/>
                <w:b/>
                <w:bCs/>
                <w:sz w:val="20"/>
              </w:rPr>
              <w:t xml:space="preserve">szczeciński </w:t>
            </w:r>
            <w:r w:rsidRPr="00C405F0">
              <w:rPr>
                <w:rFonts w:ascii="Myriad Pro" w:eastAsiaTheme="majorEastAsia" w:hAnsi="Myriad Pro" w:cs="Arial"/>
                <w:bCs/>
                <w:sz w:val="20"/>
              </w:rPr>
              <w:t xml:space="preserve">(obejmujący powiaty: gryficki, kamieński, goleniowski, policki, Miasto Świnoujście, Miasto Szczecin); </w:t>
            </w:r>
          </w:p>
          <w:p w:rsidR="00C052B4" w:rsidRPr="00C405F0" w:rsidRDefault="00C052B4" w:rsidP="00A84C38">
            <w:pPr>
              <w:spacing w:before="40" w:after="40"/>
              <w:ind w:left="360"/>
              <w:contextualSpacing/>
              <w:jc w:val="both"/>
              <w:rPr>
                <w:rFonts w:ascii="Myriad Pro" w:eastAsiaTheme="majorEastAsia" w:hAnsi="Myriad Pro" w:cs="Arial"/>
                <w:bCs/>
                <w:sz w:val="20"/>
              </w:rPr>
            </w:pPr>
            <w:r w:rsidRPr="00C405F0">
              <w:rPr>
                <w:rFonts w:ascii="Myriad Pro" w:eastAsiaTheme="majorEastAsia" w:hAnsi="Myriad Pro" w:cs="Arial"/>
                <w:bCs/>
                <w:sz w:val="20"/>
              </w:rPr>
              <w:t xml:space="preserve">- </w:t>
            </w:r>
            <w:r w:rsidRPr="00C405F0">
              <w:rPr>
                <w:rFonts w:ascii="Myriad Pro" w:eastAsiaTheme="majorEastAsia" w:hAnsi="Myriad Pro" w:cs="Arial"/>
                <w:b/>
                <w:bCs/>
                <w:sz w:val="20"/>
              </w:rPr>
              <w:t>koszaliński</w:t>
            </w:r>
            <w:r w:rsidRPr="00C405F0">
              <w:rPr>
                <w:rFonts w:ascii="Myriad Pro" w:eastAsiaTheme="majorEastAsia" w:hAnsi="Myriad Pro" w:cs="Arial"/>
                <w:bCs/>
                <w:sz w:val="20"/>
              </w:rPr>
              <w:t xml:space="preserve"> (obejmujący powiaty: sławieński, koszaliński, białogardzki, kołobrzeski, Miasto Koszalin); </w:t>
            </w:r>
          </w:p>
          <w:p w:rsidR="00C052B4" w:rsidRPr="00C405F0" w:rsidRDefault="00C052B4" w:rsidP="00A84C38">
            <w:pPr>
              <w:spacing w:before="40" w:after="40"/>
              <w:ind w:left="360"/>
              <w:contextualSpacing/>
              <w:jc w:val="both"/>
              <w:rPr>
                <w:rFonts w:ascii="Myriad Pro" w:eastAsiaTheme="majorEastAsia" w:hAnsi="Myriad Pro" w:cs="Arial"/>
                <w:bCs/>
                <w:sz w:val="20"/>
              </w:rPr>
            </w:pPr>
            <w:r w:rsidRPr="00C405F0">
              <w:rPr>
                <w:rFonts w:ascii="Myriad Pro" w:eastAsiaTheme="majorEastAsia" w:hAnsi="Myriad Pro" w:cs="Arial"/>
                <w:bCs/>
                <w:sz w:val="20"/>
              </w:rPr>
              <w:t xml:space="preserve">- </w:t>
            </w:r>
            <w:r w:rsidRPr="00C405F0">
              <w:rPr>
                <w:rFonts w:ascii="Myriad Pro" w:eastAsiaTheme="majorEastAsia" w:hAnsi="Myriad Pro" w:cs="Arial"/>
                <w:b/>
                <w:bCs/>
                <w:sz w:val="20"/>
              </w:rPr>
              <w:t xml:space="preserve">stargardzki </w:t>
            </w:r>
            <w:r w:rsidRPr="00C405F0">
              <w:rPr>
                <w:rFonts w:ascii="Myriad Pro" w:eastAsiaTheme="majorEastAsia" w:hAnsi="Myriad Pro" w:cs="Arial"/>
                <w:bCs/>
                <w:sz w:val="20"/>
              </w:rPr>
              <w:t xml:space="preserve">(obejmujący powiaty: stargardzki, choszczeński, pyrzycki, myśliborski, gryfiński); </w:t>
            </w:r>
          </w:p>
          <w:p w:rsidR="00C052B4" w:rsidRPr="00C405F0" w:rsidRDefault="00C052B4" w:rsidP="00A84C38">
            <w:pPr>
              <w:spacing w:before="40" w:after="40"/>
              <w:ind w:left="360"/>
              <w:contextualSpacing/>
              <w:jc w:val="both"/>
              <w:rPr>
                <w:rFonts w:ascii="Myriad Pro" w:eastAsiaTheme="majorEastAsia" w:hAnsi="Myriad Pro" w:cs="Arial"/>
                <w:bCs/>
                <w:sz w:val="20"/>
              </w:rPr>
            </w:pPr>
            <w:r w:rsidRPr="00C405F0">
              <w:rPr>
                <w:rFonts w:ascii="Myriad Pro" w:eastAsiaTheme="majorEastAsia" w:hAnsi="Myriad Pro" w:cs="Arial"/>
                <w:bCs/>
                <w:sz w:val="20"/>
              </w:rPr>
              <w:t xml:space="preserve">- </w:t>
            </w:r>
            <w:r w:rsidRPr="00C405F0">
              <w:rPr>
                <w:rFonts w:ascii="Myriad Pro" w:eastAsiaTheme="majorEastAsia" w:hAnsi="Myriad Pro" w:cs="Arial"/>
                <w:b/>
                <w:bCs/>
                <w:sz w:val="20"/>
              </w:rPr>
              <w:t>szczecinecki</w:t>
            </w:r>
            <w:r w:rsidRPr="00C405F0">
              <w:rPr>
                <w:rFonts w:ascii="Myriad Pro" w:eastAsiaTheme="majorEastAsia" w:hAnsi="Myriad Pro" w:cs="Arial"/>
                <w:bCs/>
                <w:sz w:val="20"/>
              </w:rPr>
              <w:t xml:space="preserve"> (obejmujący powiaty: szczecinecki, wałecki, drawski, świdwiński, łobeski), </w:t>
            </w:r>
          </w:p>
          <w:p w:rsidR="00C052B4" w:rsidRPr="00C405F0" w:rsidRDefault="00C052B4" w:rsidP="00A84C38">
            <w:pPr>
              <w:spacing w:before="40" w:after="40"/>
              <w:contextualSpacing/>
              <w:jc w:val="both"/>
              <w:rPr>
                <w:rFonts w:ascii="Myriad Pro" w:eastAsiaTheme="majorEastAsia" w:hAnsi="Myriad Pro" w:cs="Arial"/>
                <w:bCs/>
                <w:sz w:val="20"/>
              </w:rPr>
            </w:pPr>
            <w:r w:rsidRPr="00C405F0">
              <w:rPr>
                <w:rFonts w:ascii="Myriad Pro" w:eastAsiaTheme="majorEastAsia" w:hAnsi="Myriad Pro" w:cs="Arial"/>
                <w:bCs/>
                <w:sz w:val="20"/>
              </w:rPr>
              <w:t>oraz zapewnia na terenie subregionu możliwość osobistego kontaktu z</w:t>
            </w:r>
            <w:r w:rsidRPr="00C405F0">
              <w:rPr>
                <w:rFonts w:ascii="Myriad Pro" w:hAnsi="Myriad Pro" w:cs="Arial"/>
                <w:sz w:val="20"/>
              </w:rPr>
              <w:t xml:space="preserve"> kadrą projektu np. poprzez dyżury w każdym powiecie objętym wsparciem.</w:t>
            </w:r>
          </w:p>
        </w:tc>
        <w:tc>
          <w:tcPr>
            <w:tcW w:w="4733" w:type="dxa"/>
            <w:shd w:val="clear" w:color="auto" w:fill="auto"/>
          </w:tcPr>
          <w:p w:rsidR="00C052B4" w:rsidRPr="00C405F0" w:rsidRDefault="00C052B4" w:rsidP="00A84C38">
            <w:pPr>
              <w:spacing w:before="40" w:after="40" w:line="240" w:lineRule="auto"/>
              <w:rPr>
                <w:rFonts w:ascii="Myriad Pro" w:hAnsi="Myriad Pro"/>
                <w:sz w:val="20"/>
              </w:rPr>
            </w:pPr>
            <w:r w:rsidRPr="00C405F0">
              <w:rPr>
                <w:rFonts w:ascii="Myriad Pro" w:hAnsi="Myriad Pro"/>
                <w:sz w:val="20"/>
              </w:rPr>
              <w:t>Spełnienie kryterium jest konieczne do przyznania dofinansowania.</w:t>
            </w:r>
          </w:p>
          <w:p w:rsidR="00C052B4" w:rsidRPr="00C405F0" w:rsidRDefault="00C052B4" w:rsidP="00A84C38">
            <w:pPr>
              <w:spacing w:before="40" w:after="40" w:line="240" w:lineRule="auto"/>
              <w:rPr>
                <w:rFonts w:ascii="Myriad Pro" w:hAnsi="Myriad Pro"/>
                <w:sz w:val="20"/>
              </w:rPr>
            </w:pPr>
            <w:r w:rsidRPr="00C405F0">
              <w:rPr>
                <w:rFonts w:ascii="Myriad Pro" w:hAnsi="Myriad Pro"/>
                <w:sz w:val="20"/>
              </w:rPr>
              <w:t>Projekt niespełniające kryterium są odrzucane.</w:t>
            </w:r>
          </w:p>
          <w:p w:rsidR="00C052B4" w:rsidRPr="00C405F0" w:rsidRDefault="00C052B4" w:rsidP="00A84C38">
            <w:pPr>
              <w:spacing w:before="40" w:after="40" w:line="240" w:lineRule="auto"/>
              <w:rPr>
                <w:rFonts w:ascii="Myriad Pro" w:hAnsi="Myriad Pro"/>
                <w:sz w:val="20"/>
              </w:rPr>
            </w:pPr>
            <w:r w:rsidRPr="00C405F0">
              <w:rPr>
                <w:rFonts w:ascii="Myriad Pro" w:hAnsi="Myriad Pro"/>
                <w:sz w:val="20"/>
              </w:rPr>
              <w:t>Ocena spełniania kryterium polega na przypisaniu wartości logicznych „tak”, „nie”.</w:t>
            </w:r>
          </w:p>
        </w:tc>
      </w:tr>
      <w:tr w:rsidR="00C052B4" w:rsidRPr="00C405F0" w:rsidTr="00A84C38">
        <w:trPr>
          <w:jc w:val="center"/>
        </w:trPr>
        <w:tc>
          <w:tcPr>
            <w:tcW w:w="937" w:type="dxa"/>
          </w:tcPr>
          <w:p w:rsidR="00C052B4" w:rsidRPr="00C405F0" w:rsidRDefault="00C052B4" w:rsidP="00912095">
            <w:pPr>
              <w:pStyle w:val="Akapitzlist"/>
              <w:numPr>
                <w:ilvl w:val="0"/>
                <w:numId w:val="228"/>
              </w:numPr>
              <w:spacing w:before="40" w:after="40" w:line="240" w:lineRule="auto"/>
              <w:ind w:left="720"/>
              <w:contextualSpacing w:val="0"/>
            </w:pPr>
          </w:p>
        </w:tc>
        <w:tc>
          <w:tcPr>
            <w:tcW w:w="2126" w:type="dxa"/>
            <w:shd w:val="clear" w:color="auto" w:fill="auto"/>
          </w:tcPr>
          <w:p w:rsidR="00C052B4" w:rsidRPr="00C405F0" w:rsidRDefault="00C052B4" w:rsidP="00A84C38">
            <w:pPr>
              <w:spacing w:before="40" w:after="40" w:line="240" w:lineRule="auto"/>
              <w:rPr>
                <w:rFonts w:ascii="Myriad Pro" w:hAnsi="Myriad Pro"/>
                <w:sz w:val="20"/>
              </w:rPr>
            </w:pPr>
            <w:r w:rsidRPr="00C405F0">
              <w:rPr>
                <w:rFonts w:ascii="Myriad Pro" w:hAnsi="Myriad Pro"/>
                <w:sz w:val="20"/>
              </w:rPr>
              <w:t>Zgodność wsparcia</w:t>
            </w:r>
          </w:p>
        </w:tc>
        <w:tc>
          <w:tcPr>
            <w:tcW w:w="6804" w:type="dxa"/>
            <w:shd w:val="clear" w:color="auto" w:fill="auto"/>
          </w:tcPr>
          <w:p w:rsidR="00C052B4" w:rsidRPr="00C405F0" w:rsidRDefault="00C052B4" w:rsidP="00912095">
            <w:pPr>
              <w:pStyle w:val="Akapitzlist"/>
              <w:numPr>
                <w:ilvl w:val="0"/>
                <w:numId w:val="222"/>
              </w:numPr>
              <w:spacing w:before="40" w:after="40"/>
              <w:jc w:val="both"/>
              <w:rPr>
                <w:rFonts w:cs="Arial"/>
              </w:rPr>
            </w:pPr>
            <w:r w:rsidRPr="00C405F0">
              <w:rPr>
                <w:rFonts w:cs="Arial"/>
              </w:rPr>
              <w:t>Projektodawca składa nie więcej niż jeden wniosek o dofinansowanie w ramach jednego z następujących subregionów: szczecińskiego, koszalińskiego, stargardzkiego, szczecineckiego.</w:t>
            </w:r>
          </w:p>
          <w:p w:rsidR="00C052B4" w:rsidRPr="00C405F0" w:rsidRDefault="00C052B4" w:rsidP="00912095">
            <w:pPr>
              <w:pStyle w:val="Akapitzlist"/>
              <w:numPr>
                <w:ilvl w:val="0"/>
                <w:numId w:val="222"/>
              </w:numPr>
              <w:spacing w:before="40" w:after="40"/>
              <w:jc w:val="both"/>
              <w:rPr>
                <w:rFonts w:cs="Arial"/>
              </w:rPr>
            </w:pPr>
            <w:r w:rsidRPr="00C405F0">
              <w:rPr>
                <w:rFonts w:cs="Arial"/>
              </w:rPr>
              <w:t>Projekt jest skierowany do osób zamieszkujących konkretny subregion dla którego składany jest wniosek o dofinansowanie (w przypadku osób fizycznych, które zamieszkują na obszarze województwa zachodniopomorskiego w rozumieniu przepisów Kodeksu Cywilnego) oraz  podmiotów posiadających jednostkę organizacyjną na jego obszarze.</w:t>
            </w:r>
          </w:p>
          <w:p w:rsidR="00C052B4" w:rsidRPr="00C405F0" w:rsidRDefault="00C052B4" w:rsidP="00A66265">
            <w:pPr>
              <w:pStyle w:val="Akapitzlist"/>
              <w:numPr>
                <w:ilvl w:val="0"/>
                <w:numId w:val="0"/>
              </w:numPr>
              <w:spacing w:before="40" w:after="40"/>
              <w:ind w:left="714"/>
              <w:jc w:val="both"/>
              <w:rPr>
                <w:rFonts w:cs="Arial"/>
              </w:rPr>
            </w:pPr>
            <w:r w:rsidRPr="00C405F0">
              <w:rPr>
                <w:rFonts w:cs="Arial"/>
              </w:rPr>
              <w:t xml:space="preserve">Na etapie realizacji projektu dopuszcza się możliwość  odstępstwa w zakresie spełnienia przedmiotowego kryterium w uzasadnionych przypadkach i za zgodą IP na rzecz umożliwienia udziału w projekcie również osobom spoza konkretnego subregionu jednakże zamieszkujących obszar województwa zachodniopomorskiego.  </w:t>
            </w:r>
          </w:p>
          <w:p w:rsidR="00C052B4" w:rsidRPr="00C405F0" w:rsidRDefault="00C052B4" w:rsidP="00912095">
            <w:pPr>
              <w:pStyle w:val="Akapitzlist"/>
              <w:numPr>
                <w:ilvl w:val="0"/>
                <w:numId w:val="222"/>
              </w:numPr>
              <w:spacing w:before="40" w:after="40"/>
              <w:jc w:val="both"/>
              <w:rPr>
                <w:rFonts w:cs="Arial"/>
              </w:rPr>
            </w:pPr>
            <w:r w:rsidRPr="00C405F0">
              <w:rPr>
                <w:rFonts w:cs="Arial"/>
              </w:rPr>
              <w:t xml:space="preserve">Projektodawca zaplanował wniesienie wkładu własnego w wysokości nie mniejszej niż określona w Szczegółowym Opisie </w:t>
            </w:r>
            <w:r w:rsidRPr="00C405F0">
              <w:rPr>
                <w:rFonts w:cs="Arial"/>
              </w:rPr>
              <w:lastRenderedPageBreak/>
              <w:t>Osi Priorytetowych RPO WZ 2014 -2020.</w:t>
            </w:r>
          </w:p>
          <w:p w:rsidR="00C052B4" w:rsidRPr="00C405F0" w:rsidRDefault="00C052B4" w:rsidP="00912095">
            <w:pPr>
              <w:pStyle w:val="Akapitzlist"/>
              <w:numPr>
                <w:ilvl w:val="0"/>
                <w:numId w:val="222"/>
              </w:numPr>
              <w:spacing w:before="40" w:after="40"/>
              <w:jc w:val="both"/>
              <w:rPr>
                <w:rFonts w:cs="Arial"/>
              </w:rPr>
            </w:pPr>
            <w:r w:rsidRPr="00C405F0">
              <w:rPr>
                <w:rFonts w:cs="Arial"/>
              </w:rPr>
              <w:t xml:space="preserve">Projekt rozpoczyna się nie później niż 8 miesięcy od daty zakończenia naboru i trwa nie krócej niż 36 miesięcy i nie dłużej niż 48 miesięcy.  </w:t>
            </w:r>
          </w:p>
          <w:p w:rsidR="00C052B4" w:rsidRPr="00A400AD" w:rsidRDefault="00C052B4" w:rsidP="00A66265">
            <w:pPr>
              <w:pStyle w:val="Akapitzlist"/>
              <w:numPr>
                <w:ilvl w:val="0"/>
                <w:numId w:val="0"/>
              </w:numPr>
              <w:spacing w:before="40" w:after="40"/>
              <w:ind w:left="714"/>
              <w:jc w:val="both"/>
              <w:rPr>
                <w:rFonts w:cs="Arial"/>
                <w:iCs/>
              </w:rPr>
            </w:pPr>
            <w:r w:rsidRPr="00C405F0">
              <w:rPr>
                <w:rFonts w:cs="Arial"/>
                <w:iCs/>
              </w:rPr>
              <w:t xml:space="preserve">W szczególnie uzasadnionych sytuacjach, za zgodą Instytucji Pośredniczącej RPO WZ, dopuszcza się możliwość zmiany terminu rozpoczęcia projektu. </w:t>
            </w:r>
          </w:p>
          <w:p w:rsidR="00C052B4" w:rsidRPr="00C405F0" w:rsidRDefault="00C052B4" w:rsidP="00912095">
            <w:pPr>
              <w:pStyle w:val="Akapitzlist"/>
              <w:numPr>
                <w:ilvl w:val="0"/>
                <w:numId w:val="222"/>
              </w:numPr>
              <w:spacing w:before="40" w:after="40"/>
              <w:jc w:val="both"/>
              <w:rPr>
                <w:rFonts w:cs="Arial"/>
                <w:iCs/>
              </w:rPr>
            </w:pPr>
            <w:r w:rsidRPr="00C405F0">
              <w:rPr>
                <w:rFonts w:cs="Arial"/>
              </w:rPr>
              <w:t>Maksymalna kwota dofinansowania w zależności od subregionu wynosi:</w:t>
            </w:r>
          </w:p>
          <w:p w:rsidR="00C052B4" w:rsidRPr="00C405F0" w:rsidRDefault="00C052B4" w:rsidP="00912095">
            <w:pPr>
              <w:pStyle w:val="Akapitzlist"/>
              <w:numPr>
                <w:ilvl w:val="0"/>
                <w:numId w:val="223"/>
              </w:numPr>
              <w:autoSpaceDE w:val="0"/>
              <w:autoSpaceDN w:val="0"/>
              <w:adjustRightInd w:val="0"/>
              <w:spacing w:after="0" w:line="240" w:lineRule="auto"/>
              <w:contextualSpacing w:val="0"/>
              <w:jc w:val="both"/>
              <w:rPr>
                <w:rFonts w:cs="Arial"/>
              </w:rPr>
            </w:pPr>
            <w:r w:rsidRPr="00C405F0">
              <w:rPr>
                <w:rFonts w:cs="Arial"/>
              </w:rPr>
              <w:t xml:space="preserve">dla subregionu </w:t>
            </w:r>
            <w:r w:rsidRPr="00C405F0">
              <w:rPr>
                <w:rFonts w:cs="Arial"/>
                <w:b/>
              </w:rPr>
              <w:t>szczecińskiego – 18 534 397 zł</w:t>
            </w:r>
          </w:p>
          <w:p w:rsidR="00C052B4" w:rsidRPr="00C405F0" w:rsidRDefault="00C052B4" w:rsidP="00A84C38">
            <w:pPr>
              <w:rPr>
                <w:rFonts w:ascii="Myriad Pro" w:hAnsi="Myriad Pro" w:cs="Arial"/>
                <w:sz w:val="20"/>
              </w:rPr>
            </w:pPr>
          </w:p>
          <w:p w:rsidR="00C052B4" w:rsidRPr="00C405F0" w:rsidRDefault="00C052B4" w:rsidP="00912095">
            <w:pPr>
              <w:pStyle w:val="Akapitzlist"/>
              <w:numPr>
                <w:ilvl w:val="0"/>
                <w:numId w:val="223"/>
              </w:numPr>
              <w:autoSpaceDE w:val="0"/>
              <w:autoSpaceDN w:val="0"/>
              <w:spacing w:after="0" w:line="240" w:lineRule="auto"/>
              <w:contextualSpacing w:val="0"/>
              <w:rPr>
                <w:rFonts w:cs="Arial"/>
              </w:rPr>
            </w:pPr>
            <w:r w:rsidRPr="00C405F0">
              <w:rPr>
                <w:rFonts w:cs="Arial"/>
              </w:rPr>
              <w:t xml:space="preserve">dla subregionu </w:t>
            </w:r>
            <w:r w:rsidRPr="00C405F0">
              <w:rPr>
                <w:rFonts w:cs="Arial"/>
                <w:b/>
              </w:rPr>
              <w:t>koszalińskiego - 11 194 794 zł</w:t>
            </w:r>
          </w:p>
          <w:p w:rsidR="00C052B4" w:rsidRPr="00C405F0" w:rsidRDefault="00C052B4" w:rsidP="00A84C38">
            <w:pPr>
              <w:rPr>
                <w:rFonts w:ascii="Myriad Pro" w:hAnsi="Myriad Pro" w:cs="Arial"/>
                <w:sz w:val="20"/>
              </w:rPr>
            </w:pPr>
          </w:p>
          <w:p w:rsidR="00C052B4" w:rsidRPr="00C405F0" w:rsidRDefault="00C052B4" w:rsidP="00912095">
            <w:pPr>
              <w:pStyle w:val="Akapitzlist"/>
              <w:numPr>
                <w:ilvl w:val="0"/>
                <w:numId w:val="223"/>
              </w:numPr>
              <w:autoSpaceDE w:val="0"/>
              <w:autoSpaceDN w:val="0"/>
              <w:spacing w:after="0" w:line="240" w:lineRule="auto"/>
              <w:contextualSpacing w:val="0"/>
              <w:rPr>
                <w:rFonts w:cs="Arial"/>
              </w:rPr>
            </w:pPr>
            <w:r w:rsidRPr="00C405F0">
              <w:rPr>
                <w:rFonts w:cs="Arial"/>
              </w:rPr>
              <w:t xml:space="preserve">dla subregionu </w:t>
            </w:r>
            <w:r w:rsidRPr="00C405F0">
              <w:rPr>
                <w:rFonts w:cs="Arial"/>
                <w:b/>
              </w:rPr>
              <w:t>stargardzkiego - 11 935 833 zł</w:t>
            </w:r>
          </w:p>
          <w:p w:rsidR="00C052B4" w:rsidRPr="00C405F0" w:rsidRDefault="00C052B4" w:rsidP="00A84C38">
            <w:pPr>
              <w:rPr>
                <w:rFonts w:ascii="Myriad Pro" w:hAnsi="Myriad Pro" w:cs="Arial"/>
                <w:sz w:val="20"/>
              </w:rPr>
            </w:pPr>
          </w:p>
          <w:p w:rsidR="00C052B4" w:rsidRPr="00C405F0" w:rsidRDefault="00C052B4" w:rsidP="00912095">
            <w:pPr>
              <w:pStyle w:val="Akapitzlist"/>
              <w:numPr>
                <w:ilvl w:val="0"/>
                <w:numId w:val="223"/>
              </w:numPr>
              <w:autoSpaceDE w:val="0"/>
              <w:autoSpaceDN w:val="0"/>
              <w:spacing w:after="0" w:line="240" w:lineRule="auto"/>
              <w:contextualSpacing w:val="0"/>
              <w:rPr>
                <w:rFonts w:cs="Arial"/>
              </w:rPr>
            </w:pPr>
            <w:r w:rsidRPr="00C405F0">
              <w:rPr>
                <w:rFonts w:cs="Arial"/>
              </w:rPr>
              <w:t xml:space="preserve">dla subregionu </w:t>
            </w:r>
            <w:r w:rsidRPr="00C405F0">
              <w:rPr>
                <w:rFonts w:cs="Arial"/>
                <w:b/>
              </w:rPr>
              <w:t>szczecineckiego - 11 357 055 zł</w:t>
            </w:r>
          </w:p>
          <w:p w:rsidR="00C052B4" w:rsidRPr="00221F42" w:rsidRDefault="00C052B4" w:rsidP="00221F42">
            <w:pPr>
              <w:autoSpaceDE w:val="0"/>
              <w:autoSpaceDN w:val="0"/>
              <w:spacing w:after="0" w:line="240" w:lineRule="auto"/>
              <w:rPr>
                <w:rFonts w:cs="Arial"/>
              </w:rPr>
            </w:pPr>
          </w:p>
          <w:p w:rsidR="00C052B4" w:rsidRPr="00C405F0" w:rsidRDefault="00C052B4" w:rsidP="00912095">
            <w:pPr>
              <w:pStyle w:val="Akapitzlist"/>
              <w:numPr>
                <w:ilvl w:val="0"/>
                <w:numId w:val="222"/>
              </w:numPr>
              <w:autoSpaceDE w:val="0"/>
              <w:autoSpaceDN w:val="0"/>
              <w:adjustRightInd w:val="0"/>
              <w:jc w:val="both"/>
              <w:rPr>
                <w:rFonts w:cs="Arial"/>
              </w:rPr>
            </w:pPr>
            <w:r w:rsidRPr="00C405F0">
              <w:rPr>
                <w:rFonts w:cs="Arial"/>
              </w:rPr>
              <w:t xml:space="preserve">Projektodawca zapewnia osiągnięcie wskaźników efektywnościowych na poziomie nie mniejszym niż: </w:t>
            </w:r>
          </w:p>
          <w:p w:rsidR="00C052B4" w:rsidRPr="00C405F0" w:rsidRDefault="00C052B4" w:rsidP="00A84C38">
            <w:pPr>
              <w:autoSpaceDE w:val="0"/>
              <w:autoSpaceDN w:val="0"/>
              <w:adjustRightInd w:val="0"/>
              <w:jc w:val="both"/>
              <w:rPr>
                <w:rFonts w:ascii="Myriad Pro" w:hAnsi="Myriad Pro" w:cs="Arial"/>
                <w:sz w:val="20"/>
              </w:rPr>
            </w:pPr>
            <w:r w:rsidRPr="00C405F0">
              <w:rPr>
                <w:rFonts w:ascii="Myriad Pro" w:hAnsi="Myriad Pro" w:cs="Arial"/>
                <w:sz w:val="20"/>
              </w:rPr>
              <w:t xml:space="preserve">dla subregionu </w:t>
            </w:r>
            <w:r w:rsidRPr="00C405F0">
              <w:rPr>
                <w:rFonts w:ascii="Myriad Pro" w:hAnsi="Myriad Pro" w:cs="Arial"/>
                <w:b/>
                <w:sz w:val="20"/>
              </w:rPr>
              <w:t xml:space="preserve">szczecińskiego </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a</w:t>
            </w:r>
            <w:r w:rsidRPr="00C405F0">
              <w:rPr>
                <w:rFonts w:ascii="Myriad Pro" w:hAnsi="Myriad Pro" w:cs="Arial"/>
                <w:sz w:val="20"/>
              </w:rPr>
              <w:t>. liczba grup inicjatywnych, które w wyniku działalności OWES wypracowały założenia co do utworzenia PES - 35;</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b.</w:t>
            </w:r>
            <w:r w:rsidRPr="00C405F0">
              <w:rPr>
                <w:rFonts w:ascii="Myriad Pro" w:hAnsi="Myriad Pro" w:cs="Arial"/>
                <w:sz w:val="20"/>
              </w:rPr>
              <w:t xml:space="preserve"> liczba środowisk, które w wyniku działalności OWES przystąpiły do wspólnej realizacji przedsięwzięcia mającego na celu rozwój ekonomii społecznej - 31;</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c.</w:t>
            </w:r>
            <w:r w:rsidRPr="00C405F0">
              <w:rPr>
                <w:rFonts w:ascii="Myriad Pro" w:hAnsi="Myriad Pro" w:cs="Arial"/>
                <w:sz w:val="20"/>
              </w:rPr>
              <w:t xml:space="preserve"> liczba miejsc pracy utworzonych w wyniku działalności OWES dla osób, wskazanych w definicji PS- 96;</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d.</w:t>
            </w:r>
            <w:r w:rsidRPr="00C405F0">
              <w:rPr>
                <w:rFonts w:ascii="Myriad Pro" w:hAnsi="Myriad Pro" w:cs="Arial"/>
                <w:sz w:val="20"/>
              </w:rPr>
              <w:t xml:space="preserve"> liczba organizacji pozarządowych prowadzących działalność </w:t>
            </w:r>
            <w:r w:rsidRPr="00C405F0">
              <w:rPr>
                <w:rFonts w:ascii="Myriad Pro" w:hAnsi="Myriad Pro" w:cs="Arial"/>
                <w:sz w:val="20"/>
              </w:rPr>
              <w:lastRenderedPageBreak/>
              <w:t>odpłatną pożytku publicznego lub działalność gospodarczą utworzonych w wyniku działalności OWES - 31;</w:t>
            </w:r>
          </w:p>
          <w:p w:rsidR="00C052B4" w:rsidRPr="00C405F0" w:rsidRDefault="00C052B4" w:rsidP="00A84C38">
            <w:pPr>
              <w:ind w:left="398"/>
              <w:rPr>
                <w:rFonts w:ascii="Myriad Pro" w:hAnsi="Myriad Pro" w:cs="Arial"/>
                <w:sz w:val="20"/>
              </w:rPr>
            </w:pPr>
            <w:r w:rsidRPr="00C405F0">
              <w:rPr>
                <w:rFonts w:ascii="Myriad Pro" w:hAnsi="Myriad Pro" w:cs="Arial"/>
                <w:b/>
                <w:sz w:val="20"/>
              </w:rPr>
              <w:t>e.</w:t>
            </w:r>
            <w:r w:rsidRPr="00C405F0">
              <w:rPr>
                <w:rFonts w:ascii="Myriad Pro" w:hAnsi="Myriad Pro" w:cs="Arial"/>
                <w:sz w:val="20"/>
              </w:rPr>
              <w:t xml:space="preserve"> procent wzrostu obrotów u minimum 50%  PS objętych wsparciem – 5%;</w:t>
            </w:r>
          </w:p>
          <w:p w:rsidR="00C052B4" w:rsidRPr="00C405F0" w:rsidRDefault="00C052B4" w:rsidP="00A84C38">
            <w:pPr>
              <w:rPr>
                <w:rFonts w:ascii="Myriad Pro" w:hAnsi="Myriad Pro" w:cs="Arial"/>
                <w:sz w:val="20"/>
              </w:rPr>
            </w:pPr>
            <w:r w:rsidRPr="00C405F0">
              <w:rPr>
                <w:rFonts w:ascii="Myriad Pro" w:hAnsi="Myriad Pro" w:cs="Arial"/>
                <w:sz w:val="20"/>
              </w:rPr>
              <w:t xml:space="preserve">dla subregionu </w:t>
            </w:r>
            <w:r w:rsidRPr="00C405F0">
              <w:rPr>
                <w:rFonts w:ascii="Myriad Pro" w:hAnsi="Myriad Pro" w:cs="Arial"/>
                <w:b/>
                <w:sz w:val="20"/>
              </w:rPr>
              <w:t>koszalińskiego</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a</w:t>
            </w:r>
            <w:r w:rsidRPr="00C405F0">
              <w:rPr>
                <w:rFonts w:ascii="Myriad Pro" w:hAnsi="Myriad Pro" w:cs="Arial"/>
                <w:sz w:val="20"/>
              </w:rPr>
              <w:t>. liczba grup inicjatywnych, które w wyniku działalności OWES wypracowały założenia co do utworzenia PES - 21;</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b.</w:t>
            </w:r>
            <w:r w:rsidRPr="00C405F0">
              <w:rPr>
                <w:rFonts w:ascii="Myriad Pro" w:hAnsi="Myriad Pro" w:cs="Arial"/>
                <w:sz w:val="20"/>
              </w:rPr>
              <w:t xml:space="preserve"> liczba środowisk, które w wyniku działalności OWES przystąpiły do wspólnej realizacji przedsięwzięcia mającego na celu rozwój ekonomii społecznej - 19;</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c.</w:t>
            </w:r>
            <w:r w:rsidRPr="00C405F0">
              <w:rPr>
                <w:rFonts w:ascii="Myriad Pro" w:hAnsi="Myriad Pro" w:cs="Arial"/>
                <w:sz w:val="20"/>
              </w:rPr>
              <w:t xml:space="preserve"> liczba miejsc pracy utworzonych w wyniku działalności OWES dla osób, wskazanych w definicji PS- 58;</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d.</w:t>
            </w:r>
            <w:r w:rsidRPr="00C405F0">
              <w:rPr>
                <w:rFonts w:ascii="Myriad Pro" w:hAnsi="Myriad Pro" w:cs="Arial"/>
                <w:sz w:val="20"/>
              </w:rPr>
              <w:t xml:space="preserve"> liczba organizacji pozarządowych prowadzących działalność odpłatną pożytku publicznego lub działalność gospodarczą utworzonych w wyniku działalności OWES - 19;</w:t>
            </w:r>
          </w:p>
          <w:p w:rsidR="00C052B4" w:rsidRPr="00C405F0" w:rsidRDefault="00C052B4" w:rsidP="00A84C38">
            <w:pPr>
              <w:ind w:left="398"/>
              <w:rPr>
                <w:rFonts w:ascii="Myriad Pro" w:hAnsi="Myriad Pro" w:cs="Arial"/>
                <w:sz w:val="20"/>
              </w:rPr>
            </w:pPr>
            <w:r w:rsidRPr="00C405F0">
              <w:rPr>
                <w:rFonts w:ascii="Myriad Pro" w:hAnsi="Myriad Pro" w:cs="Arial"/>
                <w:b/>
                <w:sz w:val="20"/>
              </w:rPr>
              <w:t>e.</w:t>
            </w:r>
            <w:r w:rsidRPr="00C405F0">
              <w:rPr>
                <w:rFonts w:ascii="Myriad Pro" w:hAnsi="Myriad Pro" w:cs="Arial"/>
                <w:sz w:val="20"/>
              </w:rPr>
              <w:t xml:space="preserve"> procent wzrostu obrotów u minimum 50%   PS objętych wsparciem – 5%;</w:t>
            </w:r>
          </w:p>
          <w:p w:rsidR="00C052B4" w:rsidRPr="00C405F0" w:rsidRDefault="00C052B4" w:rsidP="00A84C38">
            <w:pPr>
              <w:rPr>
                <w:rFonts w:ascii="Myriad Pro" w:hAnsi="Myriad Pro" w:cs="Arial"/>
                <w:sz w:val="20"/>
              </w:rPr>
            </w:pPr>
            <w:r w:rsidRPr="00C405F0">
              <w:rPr>
                <w:rFonts w:ascii="Myriad Pro" w:hAnsi="Myriad Pro" w:cs="Arial"/>
                <w:sz w:val="20"/>
              </w:rPr>
              <w:t xml:space="preserve">dla subregionu </w:t>
            </w:r>
            <w:r w:rsidRPr="00C405F0">
              <w:rPr>
                <w:rFonts w:ascii="Myriad Pro" w:hAnsi="Myriad Pro" w:cs="Arial"/>
                <w:b/>
                <w:sz w:val="20"/>
              </w:rPr>
              <w:t xml:space="preserve">stargardzkiego </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a</w:t>
            </w:r>
            <w:r w:rsidRPr="00C405F0">
              <w:rPr>
                <w:rFonts w:ascii="Myriad Pro" w:hAnsi="Myriad Pro" w:cs="Arial"/>
                <w:sz w:val="20"/>
              </w:rPr>
              <w:t>. liczba grup inicjatywnych, które w wyniku działalności OWES wypracowały założenia co do utworzenia PES - 23;</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b.</w:t>
            </w:r>
            <w:r w:rsidRPr="00C405F0">
              <w:rPr>
                <w:rFonts w:ascii="Myriad Pro" w:hAnsi="Myriad Pro" w:cs="Arial"/>
                <w:sz w:val="20"/>
              </w:rPr>
              <w:t xml:space="preserve"> liczba środowisk, które w wyniku działalności OWES przystąpiły do wspólnej realizacji przedsięwzięcia mającego na celu rozwój ekonomii społecznej - 20;</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c.</w:t>
            </w:r>
            <w:r w:rsidRPr="00C405F0">
              <w:rPr>
                <w:rFonts w:ascii="Myriad Pro" w:hAnsi="Myriad Pro" w:cs="Arial"/>
                <w:sz w:val="20"/>
              </w:rPr>
              <w:t xml:space="preserve"> liczba miejsc pracy utworzonych w wyniku działalności OWES dla osób, wskazanych w definicji PS- 62;</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lastRenderedPageBreak/>
              <w:t>d.</w:t>
            </w:r>
            <w:r w:rsidRPr="00C405F0">
              <w:rPr>
                <w:rFonts w:ascii="Myriad Pro" w:hAnsi="Myriad Pro" w:cs="Arial"/>
                <w:sz w:val="20"/>
              </w:rPr>
              <w:t xml:space="preserve"> liczba organizacji pozarządowych prowadzących działalność odpłatną pożytku publicznego lub działalność gospodarczą utworzonych w wyniku działalności OWES - 20;</w:t>
            </w:r>
          </w:p>
          <w:p w:rsidR="00C052B4" w:rsidRPr="00C405F0" w:rsidRDefault="00C052B4" w:rsidP="00A84C38">
            <w:pPr>
              <w:ind w:left="398"/>
              <w:rPr>
                <w:rFonts w:ascii="Myriad Pro" w:hAnsi="Myriad Pro" w:cs="Arial"/>
                <w:sz w:val="20"/>
              </w:rPr>
            </w:pPr>
            <w:r w:rsidRPr="00C405F0">
              <w:rPr>
                <w:rFonts w:ascii="Myriad Pro" w:hAnsi="Myriad Pro" w:cs="Arial"/>
                <w:b/>
                <w:sz w:val="20"/>
              </w:rPr>
              <w:t>e.</w:t>
            </w:r>
            <w:r w:rsidRPr="00C405F0">
              <w:rPr>
                <w:rFonts w:ascii="Myriad Pro" w:hAnsi="Myriad Pro" w:cs="Arial"/>
                <w:sz w:val="20"/>
              </w:rPr>
              <w:t xml:space="preserve"> procent wzrostu obrotów u minimum 50%   PS objętych wsparciem - 5%;</w:t>
            </w:r>
          </w:p>
          <w:p w:rsidR="00C052B4" w:rsidRPr="00C405F0" w:rsidRDefault="00C052B4" w:rsidP="00A84C38">
            <w:pPr>
              <w:rPr>
                <w:rFonts w:ascii="Myriad Pro" w:hAnsi="Myriad Pro" w:cs="Arial"/>
                <w:sz w:val="20"/>
              </w:rPr>
            </w:pPr>
            <w:r w:rsidRPr="00C405F0">
              <w:rPr>
                <w:rFonts w:ascii="Myriad Pro" w:hAnsi="Myriad Pro" w:cs="Arial"/>
                <w:sz w:val="20"/>
              </w:rPr>
              <w:t>dla subregionu</w:t>
            </w:r>
            <w:r w:rsidRPr="00C405F0">
              <w:rPr>
                <w:rFonts w:ascii="Myriad Pro" w:hAnsi="Myriad Pro" w:cs="Arial"/>
                <w:b/>
                <w:sz w:val="20"/>
              </w:rPr>
              <w:t xml:space="preserve"> szczecineckiego</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a</w:t>
            </w:r>
            <w:r w:rsidRPr="00C405F0">
              <w:rPr>
                <w:rFonts w:ascii="Myriad Pro" w:hAnsi="Myriad Pro" w:cs="Arial"/>
                <w:sz w:val="20"/>
              </w:rPr>
              <w:t>. liczba grup inicjatywnych, które w wyniku działalności OWES wypracowały założenia co do utworzenia PES - 21;</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b.</w:t>
            </w:r>
            <w:r w:rsidRPr="00C405F0">
              <w:rPr>
                <w:rFonts w:ascii="Myriad Pro" w:hAnsi="Myriad Pro" w:cs="Arial"/>
                <w:sz w:val="20"/>
              </w:rPr>
              <w:t xml:space="preserve"> liczba środowisk, które w wyniku działalności OWES przystąpiły do wspólnej realizacji przedsięwzięcia mającego na celu rozwój ekonomii społecznej - 19;</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c.</w:t>
            </w:r>
            <w:r w:rsidRPr="00C405F0">
              <w:rPr>
                <w:rFonts w:ascii="Myriad Pro" w:hAnsi="Myriad Pro" w:cs="Arial"/>
                <w:sz w:val="20"/>
              </w:rPr>
              <w:t xml:space="preserve"> liczba miejsc pracy utworzonych w wyniku działalności OWES dla osób, wskazanych w definicji PS- 59;</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d.</w:t>
            </w:r>
            <w:r w:rsidRPr="00C405F0">
              <w:rPr>
                <w:rFonts w:ascii="Myriad Pro" w:hAnsi="Myriad Pro" w:cs="Arial"/>
                <w:sz w:val="20"/>
              </w:rPr>
              <w:t xml:space="preserve"> liczba organizacji pozarządowych prowadzących działalność odpłatną pożytku publicznego lub działalność gospodarczą utworzonych w wyniku działalności OWES - 19;</w:t>
            </w:r>
          </w:p>
          <w:p w:rsidR="00C052B4" w:rsidRPr="00C405F0" w:rsidRDefault="00C052B4" w:rsidP="00A84C38">
            <w:pPr>
              <w:ind w:left="398"/>
              <w:rPr>
                <w:rFonts w:ascii="Myriad Pro" w:hAnsi="Myriad Pro" w:cs="Arial"/>
                <w:sz w:val="20"/>
              </w:rPr>
            </w:pPr>
            <w:r w:rsidRPr="00C405F0">
              <w:rPr>
                <w:rFonts w:ascii="Myriad Pro" w:hAnsi="Myriad Pro" w:cs="Arial"/>
                <w:b/>
                <w:sz w:val="20"/>
              </w:rPr>
              <w:t>e.</w:t>
            </w:r>
            <w:r w:rsidRPr="00C405F0">
              <w:rPr>
                <w:rFonts w:ascii="Myriad Pro" w:hAnsi="Myriad Pro" w:cs="Arial"/>
                <w:sz w:val="20"/>
              </w:rPr>
              <w:t xml:space="preserve"> procent wzrostu obrotów u minimum 50%   PS objętych wsparciem - 5%</w:t>
            </w:r>
          </w:p>
          <w:p w:rsidR="00C052B4" w:rsidRPr="00C405F0" w:rsidRDefault="00C052B4" w:rsidP="00912095">
            <w:pPr>
              <w:pStyle w:val="Akapitzlist"/>
              <w:numPr>
                <w:ilvl w:val="0"/>
                <w:numId w:val="222"/>
              </w:numPr>
              <w:rPr>
                <w:rFonts w:cs="Arial"/>
              </w:rPr>
            </w:pPr>
            <w:r w:rsidRPr="00C405F0">
              <w:rPr>
                <w:rFonts w:cs="Arial"/>
              </w:rPr>
              <w:t>Projektodawca obligatoryjnie realizuje 2 typy projektu.</w:t>
            </w:r>
          </w:p>
        </w:tc>
        <w:tc>
          <w:tcPr>
            <w:tcW w:w="4733" w:type="dxa"/>
            <w:shd w:val="clear" w:color="auto" w:fill="auto"/>
          </w:tcPr>
          <w:p w:rsidR="00C052B4" w:rsidRPr="00C405F0" w:rsidRDefault="00C052B4" w:rsidP="00A84C38">
            <w:pPr>
              <w:spacing w:before="40" w:after="40" w:line="240" w:lineRule="auto"/>
              <w:rPr>
                <w:rFonts w:ascii="Myriad Pro" w:hAnsi="Myriad Pro"/>
                <w:sz w:val="20"/>
              </w:rPr>
            </w:pPr>
            <w:r w:rsidRPr="00C405F0">
              <w:rPr>
                <w:rFonts w:ascii="Myriad Pro" w:hAnsi="Myriad Pro"/>
                <w:sz w:val="20"/>
              </w:rPr>
              <w:lastRenderedPageBreak/>
              <w:t>Spełnienie kryterium jest konieczne do przyznania dofinansowania.</w:t>
            </w:r>
          </w:p>
          <w:p w:rsidR="00C052B4" w:rsidRPr="00C405F0" w:rsidRDefault="00C052B4" w:rsidP="00A84C38">
            <w:pPr>
              <w:spacing w:before="40" w:after="40" w:line="240" w:lineRule="auto"/>
              <w:rPr>
                <w:rFonts w:ascii="Myriad Pro" w:hAnsi="Myriad Pro"/>
                <w:sz w:val="20"/>
              </w:rPr>
            </w:pPr>
            <w:r w:rsidRPr="00C405F0">
              <w:rPr>
                <w:rFonts w:ascii="Myriad Pro" w:hAnsi="Myriad Pro"/>
                <w:sz w:val="20"/>
              </w:rPr>
              <w:t>Projekt niespełniające kryterium są odrzucane.</w:t>
            </w:r>
          </w:p>
          <w:p w:rsidR="00C052B4" w:rsidRPr="00C405F0" w:rsidRDefault="00C052B4" w:rsidP="00A84C38">
            <w:pPr>
              <w:spacing w:before="40" w:after="40" w:line="240" w:lineRule="auto"/>
              <w:rPr>
                <w:rFonts w:ascii="Myriad Pro" w:hAnsi="Myriad Pro"/>
                <w:sz w:val="20"/>
              </w:rPr>
            </w:pPr>
            <w:r w:rsidRPr="00C405F0">
              <w:rPr>
                <w:rFonts w:ascii="Myriad Pro" w:hAnsi="Myriad Pro"/>
                <w:sz w:val="20"/>
              </w:rPr>
              <w:t>Ocena spełniania kryterium polega na przypisaniu wartości logicznych „tak”, „nie”.</w:t>
            </w:r>
          </w:p>
          <w:p w:rsidR="00C052B4" w:rsidRPr="00C405F0" w:rsidRDefault="00C052B4" w:rsidP="00A84C38">
            <w:pPr>
              <w:spacing w:before="40" w:after="40" w:line="240" w:lineRule="auto"/>
              <w:rPr>
                <w:rFonts w:ascii="Myriad Pro" w:hAnsi="Myriad Pro"/>
                <w:sz w:val="20"/>
              </w:rPr>
            </w:pPr>
          </w:p>
          <w:p w:rsidR="00C052B4" w:rsidRPr="00C405F0" w:rsidRDefault="00C052B4" w:rsidP="00A84C38">
            <w:pPr>
              <w:spacing w:before="40" w:after="40"/>
              <w:jc w:val="both"/>
              <w:rPr>
                <w:rFonts w:ascii="Myriad Pro" w:hAnsi="Myriad Pro"/>
                <w:sz w:val="20"/>
              </w:rPr>
            </w:pPr>
          </w:p>
        </w:tc>
      </w:tr>
    </w:tbl>
    <w:p w:rsidR="00C052B4" w:rsidRPr="00C405F0" w:rsidRDefault="00C052B4" w:rsidP="00C052B4">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8505"/>
        <w:gridCol w:w="4733"/>
      </w:tblGrid>
      <w:tr w:rsidR="00C052B4" w:rsidRPr="00C405F0" w:rsidTr="00A84C38">
        <w:trPr>
          <w:jc w:val="center"/>
        </w:trPr>
        <w:tc>
          <w:tcPr>
            <w:tcW w:w="14175" w:type="dxa"/>
            <w:gridSpan w:val="3"/>
            <w:shd w:val="clear" w:color="auto" w:fill="D9D9D9" w:themeFill="background1" w:themeFillShade="D9"/>
          </w:tcPr>
          <w:p w:rsidR="00C052B4" w:rsidRPr="00C405F0" w:rsidRDefault="00C052B4" w:rsidP="00A84C38">
            <w:pPr>
              <w:spacing w:before="40" w:after="40" w:line="240" w:lineRule="auto"/>
              <w:jc w:val="center"/>
              <w:rPr>
                <w:rFonts w:ascii="Myriad Pro" w:hAnsi="Myriad Pro"/>
                <w:b/>
                <w:sz w:val="20"/>
              </w:rPr>
            </w:pPr>
            <w:r w:rsidRPr="00C405F0">
              <w:rPr>
                <w:rFonts w:ascii="Myriad Pro" w:hAnsi="Myriad Pro"/>
                <w:b/>
                <w:sz w:val="20"/>
              </w:rPr>
              <w:t>Kryteria premiujące</w:t>
            </w:r>
          </w:p>
        </w:tc>
      </w:tr>
      <w:tr w:rsidR="00C052B4" w:rsidRPr="00C405F0" w:rsidTr="00A84C38">
        <w:trPr>
          <w:jc w:val="center"/>
        </w:trPr>
        <w:tc>
          <w:tcPr>
            <w:tcW w:w="937"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L.p.</w:t>
            </w:r>
          </w:p>
        </w:tc>
        <w:tc>
          <w:tcPr>
            <w:tcW w:w="8505"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Definicja kryterium</w:t>
            </w:r>
          </w:p>
        </w:tc>
        <w:tc>
          <w:tcPr>
            <w:tcW w:w="4733"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Opis znaczenia kryterium</w:t>
            </w:r>
          </w:p>
        </w:tc>
      </w:tr>
      <w:tr w:rsidR="00C052B4" w:rsidRPr="00C405F0" w:rsidTr="00A84C38">
        <w:trPr>
          <w:jc w:val="center"/>
        </w:trPr>
        <w:tc>
          <w:tcPr>
            <w:tcW w:w="937"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1</w:t>
            </w:r>
          </w:p>
        </w:tc>
        <w:tc>
          <w:tcPr>
            <w:tcW w:w="8505" w:type="dxa"/>
          </w:tcPr>
          <w:p w:rsidR="00C052B4" w:rsidRPr="00C405F0" w:rsidRDefault="00FA5F48" w:rsidP="00A84C38">
            <w:pPr>
              <w:spacing w:before="40" w:after="40" w:line="240" w:lineRule="auto"/>
              <w:jc w:val="center"/>
              <w:rPr>
                <w:rFonts w:ascii="Myriad Pro" w:hAnsi="Myriad Pro"/>
                <w:sz w:val="20"/>
              </w:rPr>
            </w:pPr>
            <w:r>
              <w:rPr>
                <w:rFonts w:ascii="Myriad Pro" w:hAnsi="Myriad Pro"/>
                <w:sz w:val="20"/>
              </w:rPr>
              <w:t>2</w:t>
            </w:r>
          </w:p>
        </w:tc>
        <w:tc>
          <w:tcPr>
            <w:tcW w:w="4733" w:type="dxa"/>
          </w:tcPr>
          <w:p w:rsidR="00C052B4" w:rsidRPr="00C405F0" w:rsidRDefault="00FA5F48" w:rsidP="00A84C38">
            <w:pPr>
              <w:spacing w:before="40" w:after="40" w:line="240" w:lineRule="auto"/>
              <w:jc w:val="center"/>
              <w:rPr>
                <w:rFonts w:ascii="Myriad Pro" w:hAnsi="Myriad Pro"/>
                <w:sz w:val="20"/>
              </w:rPr>
            </w:pPr>
            <w:r>
              <w:rPr>
                <w:rFonts w:ascii="Myriad Pro" w:hAnsi="Myriad Pro"/>
                <w:sz w:val="20"/>
              </w:rPr>
              <w:t>3</w:t>
            </w:r>
          </w:p>
        </w:tc>
      </w:tr>
      <w:tr w:rsidR="00C052B4" w:rsidRPr="00C405F0" w:rsidTr="00A84C38">
        <w:trPr>
          <w:jc w:val="center"/>
        </w:trPr>
        <w:tc>
          <w:tcPr>
            <w:tcW w:w="937" w:type="dxa"/>
          </w:tcPr>
          <w:p w:rsidR="00C052B4" w:rsidRPr="00C405F0" w:rsidRDefault="00C052B4" w:rsidP="00A84C38">
            <w:pPr>
              <w:spacing w:before="40" w:after="40" w:line="240" w:lineRule="auto"/>
              <w:jc w:val="center"/>
              <w:rPr>
                <w:rFonts w:ascii="Myriad Pro" w:hAnsi="Myriad Pro" w:cs="Arial"/>
                <w:sz w:val="20"/>
              </w:rPr>
            </w:pPr>
            <w:r w:rsidRPr="00C405F0">
              <w:rPr>
                <w:rFonts w:ascii="Myriad Pro" w:hAnsi="Myriad Pro" w:cs="Arial"/>
                <w:sz w:val="20"/>
              </w:rPr>
              <w:t>1.</w:t>
            </w:r>
          </w:p>
        </w:tc>
        <w:tc>
          <w:tcPr>
            <w:tcW w:w="8505" w:type="dxa"/>
          </w:tcPr>
          <w:p w:rsidR="00C052B4" w:rsidRPr="00C405F0" w:rsidRDefault="00C052B4" w:rsidP="00A84C38">
            <w:pPr>
              <w:tabs>
                <w:tab w:val="left" w:pos="-5273"/>
              </w:tabs>
              <w:spacing w:before="40" w:after="40"/>
              <w:ind w:left="681" w:hanging="708"/>
              <w:jc w:val="both"/>
              <w:rPr>
                <w:rFonts w:ascii="Myriad Pro" w:hAnsi="Myriad Pro" w:cs="Arial"/>
                <w:sz w:val="20"/>
              </w:rPr>
            </w:pPr>
            <w:r w:rsidRPr="00C405F0">
              <w:rPr>
                <w:rFonts w:ascii="Myriad Pro" w:hAnsi="Myriad Pro" w:cs="Arial"/>
                <w:sz w:val="20"/>
              </w:rPr>
              <w:t>Projekt skierowany jest do osób:</w:t>
            </w:r>
          </w:p>
          <w:p w:rsidR="00C052B4" w:rsidRPr="00C405F0" w:rsidRDefault="00C052B4" w:rsidP="00912095">
            <w:pPr>
              <w:numPr>
                <w:ilvl w:val="0"/>
                <w:numId w:val="220"/>
              </w:numPr>
              <w:spacing w:before="40" w:after="40" w:line="240" w:lineRule="auto"/>
              <w:ind w:left="357" w:hanging="357"/>
              <w:jc w:val="both"/>
              <w:rPr>
                <w:rFonts w:ascii="Myriad Pro" w:hAnsi="Myriad Pro" w:cs="Arial"/>
                <w:sz w:val="20"/>
              </w:rPr>
            </w:pPr>
            <w:r w:rsidRPr="00C405F0">
              <w:rPr>
                <w:rFonts w:ascii="Myriad Pro" w:hAnsi="Myriad Pro" w:cs="Arial"/>
                <w:sz w:val="20"/>
              </w:rPr>
              <w:t xml:space="preserve">o znacznym lub umiarkowanym stopniu niepełnosprawności; </w:t>
            </w:r>
          </w:p>
          <w:p w:rsidR="00C052B4" w:rsidRPr="00C405F0" w:rsidRDefault="00C052B4" w:rsidP="00912095">
            <w:pPr>
              <w:numPr>
                <w:ilvl w:val="0"/>
                <w:numId w:val="220"/>
              </w:numPr>
              <w:spacing w:before="40" w:after="40" w:line="240" w:lineRule="auto"/>
              <w:ind w:left="357" w:hanging="357"/>
              <w:jc w:val="both"/>
              <w:rPr>
                <w:rFonts w:ascii="Myriad Pro" w:hAnsi="Myriad Pro" w:cs="Arial"/>
                <w:sz w:val="20"/>
              </w:rPr>
            </w:pPr>
            <w:r w:rsidRPr="00C405F0">
              <w:rPr>
                <w:rFonts w:ascii="Myriad Pro" w:hAnsi="Myriad Pro" w:cs="Arial"/>
                <w:sz w:val="20"/>
              </w:rPr>
              <w:lastRenderedPageBreak/>
              <w:t>z niepełnosprawnościami sprzężonymi, z niepełnosprawnością intelektualną oraz osób z zaburzeniami psychicznymi</w:t>
            </w:r>
          </w:p>
          <w:p w:rsidR="00C052B4" w:rsidRPr="00C405F0" w:rsidRDefault="00C052B4" w:rsidP="00A84C38">
            <w:pPr>
              <w:adjustRightInd w:val="0"/>
              <w:jc w:val="both"/>
              <w:rPr>
                <w:rFonts w:ascii="Myriad Pro" w:hAnsi="Myriad Pro" w:cs="Arial"/>
                <w:bCs/>
                <w:sz w:val="20"/>
              </w:rPr>
            </w:pPr>
            <w:r w:rsidRPr="00C405F0">
              <w:rPr>
                <w:rFonts w:ascii="Myriad Pro" w:hAnsi="Myriad Pro" w:cs="Arial"/>
                <w:sz w:val="20"/>
              </w:rPr>
              <w:t>na poziomie minimum 10% z ogółu uczestników projektu.</w:t>
            </w:r>
          </w:p>
        </w:tc>
        <w:tc>
          <w:tcPr>
            <w:tcW w:w="4733" w:type="dxa"/>
          </w:tcPr>
          <w:p w:rsidR="00C052B4" w:rsidRPr="00C405F0" w:rsidRDefault="00C052B4" w:rsidP="00A84C38">
            <w:pPr>
              <w:spacing w:before="40" w:after="40" w:line="240" w:lineRule="auto"/>
              <w:rPr>
                <w:rFonts w:ascii="Myriad Pro" w:hAnsi="Myriad Pro" w:cs="Arial"/>
                <w:sz w:val="20"/>
              </w:rPr>
            </w:pPr>
            <w:r w:rsidRPr="00C405F0">
              <w:rPr>
                <w:rFonts w:ascii="Myriad Pro" w:hAnsi="Myriad Pro" w:cs="Arial"/>
                <w:sz w:val="20"/>
              </w:rPr>
              <w:lastRenderedPageBreak/>
              <w:t>Liczba punktów: 10</w:t>
            </w:r>
          </w:p>
        </w:tc>
      </w:tr>
      <w:tr w:rsidR="00C052B4" w:rsidRPr="00C405F0" w:rsidTr="00A84C38">
        <w:trPr>
          <w:jc w:val="center"/>
        </w:trPr>
        <w:tc>
          <w:tcPr>
            <w:tcW w:w="937" w:type="dxa"/>
          </w:tcPr>
          <w:p w:rsidR="00C052B4" w:rsidRPr="00C405F0" w:rsidRDefault="00C052B4" w:rsidP="00A84C38">
            <w:pPr>
              <w:spacing w:before="40" w:after="40" w:line="240" w:lineRule="auto"/>
              <w:jc w:val="center"/>
              <w:rPr>
                <w:rFonts w:ascii="Myriad Pro" w:hAnsi="Myriad Pro" w:cs="Arial"/>
                <w:sz w:val="20"/>
              </w:rPr>
            </w:pPr>
            <w:r w:rsidRPr="00C405F0">
              <w:rPr>
                <w:rFonts w:ascii="Myriad Pro" w:hAnsi="Myriad Pro" w:cs="Arial"/>
                <w:sz w:val="20"/>
              </w:rPr>
              <w:lastRenderedPageBreak/>
              <w:t>2.</w:t>
            </w:r>
          </w:p>
        </w:tc>
        <w:tc>
          <w:tcPr>
            <w:tcW w:w="8505" w:type="dxa"/>
          </w:tcPr>
          <w:p w:rsidR="00C052B4" w:rsidRPr="00C405F0" w:rsidRDefault="00C052B4" w:rsidP="00A84C38">
            <w:pPr>
              <w:autoSpaceDE w:val="0"/>
              <w:autoSpaceDN w:val="0"/>
              <w:spacing w:after="0" w:line="240" w:lineRule="auto"/>
              <w:jc w:val="both"/>
              <w:rPr>
                <w:rFonts w:ascii="Myriad Pro" w:hAnsi="Myriad Pro" w:cs="Arial"/>
                <w:sz w:val="20"/>
              </w:rPr>
            </w:pPr>
            <w:r w:rsidRPr="00C405F0">
              <w:rPr>
                <w:rFonts w:ascii="Myriad Pro" w:hAnsi="Myriad Pro" w:cs="Arial"/>
                <w:sz w:val="20"/>
              </w:rPr>
              <w:t>Projekt zakłada utworzenie miejsc pracy w przedsiębiorstwach społecznych w kluczowych sferach rozwojowych wskazanych w KPRES, tj. zrównoważony rozwój, solidarność pokoleń, polityka rodzinna, turystyka społeczna, budownictwo społeczne, lokalne produkty kulturowe oraz w kierunkach rozwoju określonych w strategii rozwoju województwa i w regionalnym programie rozwoju ekonomii społecznej na poziomie:</w:t>
            </w:r>
          </w:p>
          <w:p w:rsidR="00C052B4" w:rsidRPr="00C405F0" w:rsidRDefault="00C052B4" w:rsidP="00912095">
            <w:pPr>
              <w:pStyle w:val="Akapitzlist"/>
              <w:numPr>
                <w:ilvl w:val="0"/>
                <w:numId w:val="221"/>
              </w:numPr>
              <w:autoSpaceDE w:val="0"/>
              <w:autoSpaceDN w:val="0"/>
              <w:spacing w:after="0" w:line="240" w:lineRule="auto"/>
              <w:ind w:left="313" w:hanging="284"/>
              <w:contextualSpacing w:val="0"/>
              <w:jc w:val="both"/>
              <w:rPr>
                <w:rFonts w:cs="Arial"/>
              </w:rPr>
            </w:pPr>
            <w:r w:rsidRPr="00C405F0">
              <w:rPr>
                <w:rFonts w:cs="Arial"/>
              </w:rPr>
              <w:t>do 20% (włącznie) ogółu utworzonych miejsc pracy w projekcie – 5 pkt.;</w:t>
            </w:r>
          </w:p>
          <w:p w:rsidR="00C052B4" w:rsidRPr="00C405F0" w:rsidRDefault="00C052B4" w:rsidP="00912095">
            <w:pPr>
              <w:pStyle w:val="Akapitzlist"/>
              <w:numPr>
                <w:ilvl w:val="0"/>
                <w:numId w:val="221"/>
              </w:numPr>
              <w:autoSpaceDE w:val="0"/>
              <w:autoSpaceDN w:val="0"/>
              <w:spacing w:after="0" w:line="240" w:lineRule="auto"/>
              <w:ind w:left="313" w:hanging="284"/>
              <w:contextualSpacing w:val="0"/>
              <w:jc w:val="both"/>
              <w:rPr>
                <w:rFonts w:cs="Arial"/>
              </w:rPr>
            </w:pPr>
            <w:r w:rsidRPr="00C405F0">
              <w:rPr>
                <w:rFonts w:cs="Arial"/>
              </w:rPr>
              <w:t xml:space="preserve"> powyżej 20% ogółu utworzonych miejsc pracy w projekcie - 10 pkt.</w:t>
            </w:r>
          </w:p>
          <w:p w:rsidR="00C052B4" w:rsidRPr="00C405F0" w:rsidRDefault="00C052B4" w:rsidP="00A84C38">
            <w:pPr>
              <w:autoSpaceDE w:val="0"/>
              <w:autoSpaceDN w:val="0"/>
              <w:adjustRightInd w:val="0"/>
              <w:spacing w:after="0" w:line="240" w:lineRule="auto"/>
              <w:jc w:val="both"/>
              <w:rPr>
                <w:rFonts w:ascii="Myriad Pro" w:hAnsi="Myriad Pro" w:cs="Arial"/>
                <w:bCs/>
                <w:sz w:val="20"/>
              </w:rPr>
            </w:pPr>
          </w:p>
        </w:tc>
        <w:tc>
          <w:tcPr>
            <w:tcW w:w="4733" w:type="dxa"/>
          </w:tcPr>
          <w:p w:rsidR="00C052B4" w:rsidRPr="00C405F0" w:rsidRDefault="00C052B4" w:rsidP="00A84C38">
            <w:pPr>
              <w:spacing w:before="40" w:after="40" w:line="240" w:lineRule="auto"/>
              <w:rPr>
                <w:rFonts w:ascii="Myriad Pro" w:hAnsi="Myriad Pro" w:cs="Arial"/>
                <w:sz w:val="20"/>
              </w:rPr>
            </w:pPr>
            <w:r w:rsidRPr="00C405F0">
              <w:rPr>
                <w:rFonts w:ascii="Myriad Pro" w:hAnsi="Myriad Pro" w:cs="Arial"/>
                <w:sz w:val="20"/>
              </w:rPr>
              <w:t>Liczba punktów: 5/10</w:t>
            </w:r>
          </w:p>
        </w:tc>
      </w:tr>
      <w:tr w:rsidR="00C052B4" w:rsidRPr="00C405F0" w:rsidTr="00A84C38">
        <w:trPr>
          <w:trHeight w:val="708"/>
          <w:jc w:val="center"/>
        </w:trPr>
        <w:tc>
          <w:tcPr>
            <w:tcW w:w="937" w:type="dxa"/>
          </w:tcPr>
          <w:p w:rsidR="00C052B4" w:rsidRPr="00C405F0" w:rsidRDefault="00C052B4" w:rsidP="00A84C38">
            <w:pPr>
              <w:spacing w:before="40" w:after="40" w:line="240" w:lineRule="auto"/>
              <w:jc w:val="center"/>
              <w:rPr>
                <w:rFonts w:ascii="Myriad Pro" w:hAnsi="Myriad Pro" w:cs="Arial"/>
                <w:sz w:val="20"/>
              </w:rPr>
            </w:pPr>
            <w:r w:rsidRPr="00C405F0">
              <w:rPr>
                <w:rFonts w:ascii="Myriad Pro" w:hAnsi="Myriad Pro" w:cs="Arial"/>
                <w:sz w:val="20"/>
              </w:rPr>
              <w:t>3.</w:t>
            </w:r>
          </w:p>
        </w:tc>
        <w:tc>
          <w:tcPr>
            <w:tcW w:w="8505" w:type="dxa"/>
          </w:tcPr>
          <w:p w:rsidR="00C052B4" w:rsidRPr="00C405F0" w:rsidRDefault="00C052B4" w:rsidP="00A84C38">
            <w:pPr>
              <w:spacing w:before="40" w:after="40" w:line="240" w:lineRule="auto"/>
              <w:jc w:val="both"/>
              <w:rPr>
                <w:rFonts w:ascii="Myriad Pro" w:eastAsia="Times New Roman" w:hAnsi="Myriad Pro" w:cs="Arial"/>
                <w:sz w:val="20"/>
              </w:rPr>
            </w:pPr>
            <w:r w:rsidRPr="00C405F0">
              <w:rPr>
                <w:rFonts w:ascii="Myriad Pro" w:hAnsi="Myriad Pro" w:cs="Arial"/>
                <w:sz w:val="20"/>
              </w:rPr>
              <w:t xml:space="preserve">Projekt zakłada  wsparcie na poziomie co najmniej 5% uczestników projektu będących osobami zagrożonymi ubóstwem i/lub wykluczeniem społecznym zamieszkujących obszar objęty rewitalizacją zgodnie z zatwierdzonym dla danej gminy Programem Rewitalizacji, o którym mowa w </w:t>
            </w:r>
            <w:r w:rsidRPr="00C405F0">
              <w:rPr>
                <w:rFonts w:ascii="Myriad Pro" w:hAnsi="Myriad Pro" w:cs="Arial"/>
                <w:i/>
                <w:sz w:val="20"/>
              </w:rPr>
              <w:t>Wytycznych Ministra Infrastruktury i Rozwoju w zakresie rewitalizacji w programach operacyjnych na lata 2014-2020.</w:t>
            </w:r>
          </w:p>
        </w:tc>
        <w:tc>
          <w:tcPr>
            <w:tcW w:w="4733" w:type="dxa"/>
          </w:tcPr>
          <w:p w:rsidR="00C052B4" w:rsidRPr="00C405F0" w:rsidRDefault="00C052B4" w:rsidP="00A84C38">
            <w:pPr>
              <w:spacing w:before="40" w:after="40" w:line="240" w:lineRule="auto"/>
              <w:rPr>
                <w:rFonts w:ascii="Myriad Pro" w:hAnsi="Myriad Pro" w:cs="Arial"/>
                <w:sz w:val="20"/>
              </w:rPr>
            </w:pPr>
            <w:r w:rsidRPr="00C405F0">
              <w:rPr>
                <w:rFonts w:ascii="Myriad Pro" w:hAnsi="Myriad Pro" w:cs="Arial"/>
                <w:sz w:val="20"/>
              </w:rPr>
              <w:t>Liczba punktów: 10</w:t>
            </w:r>
          </w:p>
        </w:tc>
      </w:tr>
    </w:tbl>
    <w:p w:rsidR="00C052B4" w:rsidRPr="00C405F0" w:rsidRDefault="00C052B4" w:rsidP="00C052B4">
      <w:pPr>
        <w:spacing w:before="120" w:after="120" w:line="240" w:lineRule="auto"/>
        <w:rPr>
          <w:rFonts w:ascii="Myriad Pro" w:hAnsi="Myriad Pro"/>
          <w:sz w:val="20"/>
        </w:rPr>
      </w:pPr>
    </w:p>
    <w:p w:rsidR="007A7516" w:rsidRPr="007A7516" w:rsidRDefault="00CD4E9C" w:rsidP="00221F42">
      <w:pPr>
        <w:spacing w:after="0"/>
        <w:jc w:val="center"/>
        <w:rPr>
          <w:rFonts w:ascii="Myriad Pro" w:hAnsi="Myriad Pro"/>
          <w:b/>
          <w:sz w:val="20"/>
        </w:rPr>
      </w:pPr>
      <w:r w:rsidRPr="002A20B8">
        <w:rPr>
          <w:rFonts w:ascii="Myriad Pro" w:eastAsiaTheme="majorEastAsia" w:hAnsi="Myriad Pro" w:cs="Arial"/>
          <w:b/>
          <w:bCs/>
          <w:sz w:val="20"/>
        </w:rPr>
        <w:t>Kryteria szczegółowe</w:t>
      </w:r>
      <w:r w:rsidRPr="002A20B8">
        <w:rPr>
          <w:rFonts w:ascii="Myriad Pro" w:hAnsi="Myriad Pro"/>
          <w:b/>
          <w:sz w:val="20"/>
        </w:rPr>
        <w:t xml:space="preserve"> przyjęte Uchwałą Nr </w:t>
      </w:r>
      <w:r w:rsidR="00025DFE" w:rsidRPr="002A20B8">
        <w:rPr>
          <w:rFonts w:ascii="Myriad Pro" w:hAnsi="Myriad Pro"/>
          <w:b/>
          <w:sz w:val="20"/>
        </w:rPr>
        <w:t>27/19</w:t>
      </w:r>
      <w:r w:rsidRPr="002A20B8">
        <w:rPr>
          <w:rFonts w:ascii="Myriad Pro" w:hAnsi="Myriad Pro"/>
          <w:b/>
          <w:sz w:val="20"/>
        </w:rPr>
        <w:t xml:space="preserve"> Komitetu Monitorującego RPO WZ 2014-2020 z dnia </w:t>
      </w:r>
      <w:r w:rsidRPr="002A20B8">
        <w:rPr>
          <w:rFonts w:ascii="Myriad Pro" w:hAnsi="Myriad Pro" w:cs="Arial"/>
          <w:b/>
          <w:bCs/>
          <w:sz w:val="20"/>
        </w:rPr>
        <w:t>25 czerwca 2019 r.</w:t>
      </w:r>
      <w:r w:rsidRPr="002A20B8">
        <w:rPr>
          <w:rFonts w:ascii="Myriad Pro" w:hAnsi="Myriad Pro"/>
          <w:b/>
          <w:sz w:val="20"/>
        </w:rPr>
        <w:t xml:space="preserve"> (tryb konkursowy)</w:t>
      </w:r>
      <w:r w:rsidRPr="002A20B8">
        <w:rPr>
          <w:rFonts w:ascii="Myriad Pro" w:hAnsi="Myriad Pro"/>
          <w:b/>
          <w:sz w:val="20"/>
        </w:rPr>
        <w:br/>
        <w:t>- subregion szczeciński</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2A20B8" w:rsidRPr="007A7516" w:rsidTr="009E5A72">
        <w:trPr>
          <w:jc w:val="center"/>
        </w:trPr>
        <w:tc>
          <w:tcPr>
            <w:tcW w:w="1905" w:type="dxa"/>
            <w:shd w:val="clear" w:color="auto" w:fill="B6DDE8"/>
          </w:tcPr>
          <w:p w:rsidR="002A20B8" w:rsidRPr="007A7516" w:rsidRDefault="002A20B8" w:rsidP="009E5A72">
            <w:pPr>
              <w:spacing w:before="40" w:after="40" w:line="240" w:lineRule="auto"/>
              <w:rPr>
                <w:rFonts w:ascii="Myriad Pro" w:hAnsi="Myriad Pro" w:cs="Arial"/>
                <w:sz w:val="20"/>
              </w:rPr>
            </w:pPr>
            <w:r w:rsidRPr="007A7516">
              <w:rPr>
                <w:rFonts w:ascii="Myriad Pro" w:hAnsi="Myriad Pro" w:cs="Arial"/>
                <w:sz w:val="20"/>
              </w:rPr>
              <w:t>Oś priorytetowa</w:t>
            </w:r>
          </w:p>
        </w:tc>
        <w:tc>
          <w:tcPr>
            <w:tcW w:w="12315" w:type="dxa"/>
            <w:shd w:val="clear" w:color="auto" w:fill="B6DDE8"/>
          </w:tcPr>
          <w:p w:rsidR="002A20B8" w:rsidRPr="007A7516" w:rsidRDefault="002A20B8" w:rsidP="009E5A72">
            <w:pPr>
              <w:spacing w:before="40" w:after="40" w:line="240" w:lineRule="auto"/>
              <w:rPr>
                <w:rFonts w:ascii="Myriad Pro" w:hAnsi="Myriad Pro" w:cs="Arial"/>
                <w:sz w:val="20"/>
              </w:rPr>
            </w:pPr>
            <w:r w:rsidRPr="007A7516">
              <w:rPr>
                <w:rFonts w:ascii="Myriad Pro" w:eastAsia="MyriadPro-Regular" w:hAnsi="Myriad Pro" w:cs="Arial"/>
                <w:sz w:val="20"/>
              </w:rPr>
              <w:t>VII Włączenie społeczne</w:t>
            </w:r>
          </w:p>
        </w:tc>
      </w:tr>
      <w:tr w:rsidR="002A20B8" w:rsidRPr="007A7516" w:rsidTr="009E5A72">
        <w:trPr>
          <w:jc w:val="center"/>
        </w:trPr>
        <w:tc>
          <w:tcPr>
            <w:tcW w:w="1905" w:type="dxa"/>
            <w:shd w:val="clear" w:color="auto" w:fill="B6DDE8"/>
          </w:tcPr>
          <w:p w:rsidR="002A20B8" w:rsidRPr="007A7516" w:rsidRDefault="002A20B8" w:rsidP="009E5A72">
            <w:pPr>
              <w:spacing w:before="40" w:after="40" w:line="240" w:lineRule="auto"/>
              <w:rPr>
                <w:rFonts w:ascii="Myriad Pro" w:hAnsi="Myriad Pro" w:cs="Arial"/>
                <w:sz w:val="20"/>
              </w:rPr>
            </w:pPr>
            <w:r w:rsidRPr="007A7516">
              <w:rPr>
                <w:rFonts w:ascii="Myriad Pro" w:hAnsi="Myriad Pro" w:cs="Arial"/>
                <w:sz w:val="20"/>
              </w:rPr>
              <w:t>Priorytet Inwestycyjny</w:t>
            </w:r>
          </w:p>
        </w:tc>
        <w:tc>
          <w:tcPr>
            <w:tcW w:w="12315" w:type="dxa"/>
            <w:shd w:val="clear" w:color="auto" w:fill="B6DDE8"/>
          </w:tcPr>
          <w:p w:rsidR="002A20B8" w:rsidRPr="007A7516" w:rsidRDefault="002A20B8" w:rsidP="009E5A72">
            <w:pPr>
              <w:spacing w:before="40" w:after="40" w:line="240" w:lineRule="auto"/>
              <w:rPr>
                <w:rFonts w:ascii="Myriad Pro" w:hAnsi="Myriad Pro" w:cs="Arial"/>
                <w:iCs/>
                <w:sz w:val="20"/>
              </w:rPr>
            </w:pPr>
            <w:r w:rsidRPr="0044674D">
              <w:rPr>
                <w:rFonts w:ascii="Myriad Pro" w:eastAsia="MyriadPro-Regular" w:hAnsi="Myriad Pro" w:cs="Arial"/>
                <w:sz w:val="20"/>
              </w:rPr>
              <w:t>9v</w:t>
            </w:r>
            <w:r w:rsidRPr="007A7516">
              <w:rPr>
                <w:rFonts w:ascii="Myriad Pro" w:eastAsia="MyriadPro-Regular" w:hAnsi="Myriad Pro" w:cs="Arial"/>
                <w:sz w:val="20"/>
              </w:rPr>
              <w:t xml:space="preserve"> Wspieranie przedsiębiorczości społecznej i integracji zawodowej w przedsiębiorstwach społecznych oraz ekonomii społecznej i solidarnej w celu ułatwienia dostępu do zatrudnienia</w:t>
            </w:r>
          </w:p>
        </w:tc>
      </w:tr>
      <w:tr w:rsidR="002A20B8" w:rsidRPr="007A7516" w:rsidTr="009E5A72">
        <w:trPr>
          <w:jc w:val="center"/>
        </w:trPr>
        <w:tc>
          <w:tcPr>
            <w:tcW w:w="1905" w:type="dxa"/>
            <w:shd w:val="clear" w:color="auto" w:fill="B6DDE8"/>
          </w:tcPr>
          <w:p w:rsidR="002A20B8" w:rsidRPr="007A7516" w:rsidRDefault="002A20B8" w:rsidP="009E5A72">
            <w:pPr>
              <w:spacing w:before="40" w:after="40" w:line="240" w:lineRule="auto"/>
              <w:rPr>
                <w:rFonts w:ascii="Myriad Pro" w:hAnsi="Myriad Pro" w:cs="Arial"/>
                <w:sz w:val="20"/>
              </w:rPr>
            </w:pPr>
            <w:r w:rsidRPr="007A7516">
              <w:rPr>
                <w:rFonts w:ascii="Myriad Pro" w:hAnsi="Myriad Pro" w:cs="Arial"/>
                <w:sz w:val="20"/>
              </w:rPr>
              <w:t>Działanie</w:t>
            </w:r>
          </w:p>
        </w:tc>
        <w:tc>
          <w:tcPr>
            <w:tcW w:w="12315" w:type="dxa"/>
            <w:shd w:val="clear" w:color="auto" w:fill="B6DDE8"/>
          </w:tcPr>
          <w:p w:rsidR="002A20B8" w:rsidRPr="007A7516" w:rsidRDefault="002A20B8" w:rsidP="009E5A72">
            <w:pPr>
              <w:autoSpaceDE w:val="0"/>
              <w:autoSpaceDN w:val="0"/>
              <w:adjustRightInd w:val="0"/>
              <w:spacing w:after="0" w:line="240" w:lineRule="auto"/>
              <w:rPr>
                <w:rFonts w:ascii="Myriad Pro" w:eastAsia="MyriadPro-Regular" w:hAnsi="Myriad Pro" w:cs="Arial"/>
                <w:sz w:val="20"/>
              </w:rPr>
            </w:pPr>
            <w:r w:rsidRPr="007A7516">
              <w:rPr>
                <w:rFonts w:ascii="Myriad Pro" w:eastAsia="Times New Roman" w:hAnsi="Myriad Pro" w:cs="Arial"/>
                <w:sz w:val="20"/>
              </w:rPr>
              <w:t>7.3 Wsparcie dla utworzenia i/lub funkcjonowania (w tym wzmocnienia potencjału) instytucji wspierających ekonomię społeczną zgodnie z Krajowym Programem Rozwoju Ekonomii Społecznej</w:t>
            </w:r>
          </w:p>
        </w:tc>
      </w:tr>
      <w:tr w:rsidR="002A20B8" w:rsidRPr="007A7516" w:rsidTr="009E5A72">
        <w:trPr>
          <w:jc w:val="center"/>
        </w:trPr>
        <w:tc>
          <w:tcPr>
            <w:tcW w:w="1905" w:type="dxa"/>
            <w:shd w:val="clear" w:color="auto" w:fill="B6DDE8"/>
          </w:tcPr>
          <w:p w:rsidR="002A20B8" w:rsidRPr="007A7516" w:rsidRDefault="002A20B8" w:rsidP="009E5A72">
            <w:pPr>
              <w:spacing w:before="40" w:after="40" w:line="240" w:lineRule="auto"/>
              <w:rPr>
                <w:rFonts w:ascii="Myriad Pro" w:hAnsi="Myriad Pro" w:cs="Arial"/>
                <w:sz w:val="20"/>
              </w:rPr>
            </w:pPr>
            <w:r w:rsidRPr="007A7516">
              <w:rPr>
                <w:rFonts w:ascii="Myriad Pro" w:hAnsi="Myriad Pro" w:cs="Arial"/>
                <w:sz w:val="20"/>
              </w:rPr>
              <w:t>Typ projektu</w:t>
            </w:r>
          </w:p>
        </w:tc>
        <w:tc>
          <w:tcPr>
            <w:tcW w:w="12315" w:type="dxa"/>
            <w:shd w:val="clear" w:color="auto" w:fill="B6DDE8"/>
          </w:tcPr>
          <w:p w:rsidR="002A20B8" w:rsidRPr="007A7516" w:rsidRDefault="002A20B8" w:rsidP="001B0A9F">
            <w:pPr>
              <w:numPr>
                <w:ilvl w:val="0"/>
                <w:numId w:val="339"/>
              </w:numPr>
              <w:spacing w:before="120" w:after="40"/>
              <w:ind w:left="357" w:hanging="1"/>
              <w:jc w:val="both"/>
              <w:rPr>
                <w:rFonts w:ascii="Myriad Pro" w:hAnsi="Myriad Pro" w:cs="Arial"/>
                <w:sz w:val="20"/>
              </w:rPr>
            </w:pPr>
            <w:r w:rsidRPr="007A7516">
              <w:rPr>
                <w:rFonts w:ascii="Myriad Pro" w:hAnsi="Myriad Pro" w:cs="Arial"/>
                <w:sz w:val="20"/>
              </w:rPr>
              <w:t>Komplementarne usługi wsparcia ekonomii społecznej składające się z następujących typów operacji:</w:t>
            </w:r>
          </w:p>
          <w:p w:rsidR="002A20B8" w:rsidRPr="007A7516" w:rsidRDefault="002A20B8" w:rsidP="001B0A9F">
            <w:pPr>
              <w:numPr>
                <w:ilvl w:val="0"/>
                <w:numId w:val="340"/>
              </w:numPr>
              <w:spacing w:before="60" w:after="60"/>
              <w:ind w:left="681" w:hanging="324"/>
              <w:jc w:val="both"/>
              <w:rPr>
                <w:rFonts w:ascii="Myriad Pro" w:hAnsi="Myriad Pro" w:cs="Arial"/>
                <w:sz w:val="20"/>
              </w:rPr>
            </w:pPr>
            <w:r w:rsidRPr="007A7516">
              <w:rPr>
                <w:rFonts w:ascii="Myriad Pro" w:hAnsi="Myriad Pro" w:cs="Arial"/>
                <w:sz w:val="20"/>
              </w:rPr>
              <w:t xml:space="preserve">Usługi animacji lokalnej w tym działania o charakterze animacyjnym, edukacyjnym i integracyjnym, umożliwiające tworzenie podmiotów obywatelskich, wsparcie dla ich rozwoju, tworzenie partnerstw publiczno-społecznych na rzecz rozwoju ekonomii społecznej i partycypacji społecznej, tworzenie klastrów ekonomii społecznej. Podmioty te powinny również przygotowywać i wspierać lokalnych animatorów, którzy będą rozwijać ww. działania, </w:t>
            </w:r>
          </w:p>
          <w:p w:rsidR="002A20B8" w:rsidRPr="007A7516" w:rsidRDefault="002A20B8" w:rsidP="001B0A9F">
            <w:pPr>
              <w:numPr>
                <w:ilvl w:val="0"/>
                <w:numId w:val="340"/>
              </w:numPr>
              <w:spacing w:before="60" w:after="60"/>
              <w:ind w:left="681" w:hanging="324"/>
              <w:jc w:val="both"/>
              <w:rPr>
                <w:rFonts w:ascii="Myriad Pro" w:hAnsi="Myriad Pro" w:cs="Arial"/>
                <w:sz w:val="20"/>
              </w:rPr>
            </w:pPr>
            <w:r w:rsidRPr="007A7516">
              <w:rPr>
                <w:rFonts w:ascii="Myriad Pro" w:hAnsi="Myriad Pro" w:cs="Arial"/>
                <w:sz w:val="20"/>
              </w:rPr>
              <w:t>Usługi rozwoju ekonomii społecznej, w tym działania zmierzające do inicjowania tworzenia nowych podmiotów ekonomii społecznej, w tym szkoleń, doradztwa indywidualnego i grupowego, prowadzenie działań edukacyjnych na temat możliwości tworzenia podmiotów ekonomii społecznej oraz przygotowywanie grup założycielskich,</w:t>
            </w:r>
          </w:p>
          <w:p w:rsidR="002A20B8" w:rsidRPr="007A7516" w:rsidRDefault="002A20B8" w:rsidP="001B0A9F">
            <w:pPr>
              <w:numPr>
                <w:ilvl w:val="0"/>
                <w:numId w:val="340"/>
              </w:numPr>
              <w:spacing w:before="60" w:after="60"/>
              <w:ind w:left="681" w:hanging="324"/>
              <w:jc w:val="both"/>
              <w:rPr>
                <w:rFonts w:ascii="Myriad Pro" w:hAnsi="Myriad Pro" w:cs="Arial"/>
                <w:color w:val="000000"/>
                <w:sz w:val="20"/>
              </w:rPr>
            </w:pPr>
            <w:r w:rsidRPr="007A7516">
              <w:rPr>
                <w:rFonts w:ascii="Myriad Pro" w:hAnsi="Myriad Pro" w:cs="Arial"/>
                <w:sz w:val="20"/>
              </w:rPr>
              <w:lastRenderedPageBreak/>
              <w:t>Usługi wsparcia istniejących podmiotów ekonomii społecznej, w tym wsparcie na etapach tworzenia i działania podmiotu ekonomii społecznej, w formie doradztwa prawnego, księgowego, wsparcie z zakresu podatków, biznesowe (budowanie szerokich powiązań kooperacyjnych w ramach partnerstw lokalnych, marketing, planowanie strategiczne) oraz wsparcie z zakresu zasobów ludzkich. W ramach usług możliwe jest przyznawanie dodatkowego wsparcia związanego z wdrażaniem innowacji lub planów rozwoju.</w:t>
            </w:r>
          </w:p>
          <w:p w:rsidR="002A20B8" w:rsidRPr="007A7516" w:rsidRDefault="002A20B8" w:rsidP="001B0A9F">
            <w:pPr>
              <w:numPr>
                <w:ilvl w:val="0"/>
                <w:numId w:val="341"/>
              </w:numPr>
              <w:spacing w:before="60" w:after="60"/>
              <w:ind w:left="681" w:hanging="321"/>
              <w:contextualSpacing/>
              <w:jc w:val="both"/>
              <w:rPr>
                <w:rFonts w:ascii="Myriad Pro" w:hAnsi="Myriad Pro" w:cs="Arial"/>
                <w:sz w:val="20"/>
              </w:rPr>
            </w:pPr>
            <w:r w:rsidRPr="007A7516">
              <w:rPr>
                <w:rFonts w:ascii="Myriad Pro" w:hAnsi="Myriad Pro" w:cs="Arial"/>
                <w:sz w:val="20"/>
              </w:rPr>
              <w:t xml:space="preserve">Tworzenie miejsc pracy w sektorze ekonomii społecznej m.in. poprzez wsparcie na tworzenie przedsiębiorstw społecznych: </w:t>
            </w:r>
          </w:p>
          <w:p w:rsidR="002A20B8" w:rsidRPr="007A7516" w:rsidRDefault="002A20B8" w:rsidP="001B0A9F">
            <w:pPr>
              <w:pStyle w:val="Akapitzlist"/>
              <w:numPr>
                <w:ilvl w:val="0"/>
                <w:numId w:val="342"/>
              </w:numPr>
              <w:spacing w:before="60" w:after="60"/>
              <w:jc w:val="both"/>
              <w:rPr>
                <w:rFonts w:cs="Arial"/>
              </w:rPr>
            </w:pPr>
            <w:r w:rsidRPr="007A7516">
              <w:rPr>
                <w:rFonts w:cs="Arial"/>
              </w:rPr>
              <w:t xml:space="preserve">Szkolenia, warsztaty, doradztwo, mentoring, coaching, </w:t>
            </w:r>
            <w:proofErr w:type="spellStart"/>
            <w:r w:rsidRPr="007A7516">
              <w:rPr>
                <w:rFonts w:cs="Arial"/>
              </w:rPr>
              <w:t>tutoring</w:t>
            </w:r>
            <w:proofErr w:type="spellEnd"/>
            <w:r w:rsidRPr="007A7516">
              <w:rPr>
                <w:rFonts w:cs="Arial"/>
              </w:rPr>
              <w:t>, współpraca, wizyty studyjne umożliwiające podnoszenie wiedzy i umiejętności potrzebnych do założenia i/lub prowadzenia i/lub rozwijania przedsiębiorstwa społecznego (w tym nabycie i rozwijanie kompetencji i kwalifikacji zawodowych potrzebnych do pracy w przedsiębiorstwie społecznym, adekwatnie do potrzeb i roli danej osoby w przedsiębiorstwie społecznym),</w:t>
            </w:r>
          </w:p>
          <w:p w:rsidR="002A20B8" w:rsidRPr="007A7516" w:rsidRDefault="002A20B8" w:rsidP="001B0A9F">
            <w:pPr>
              <w:pStyle w:val="Akapitzlist"/>
              <w:numPr>
                <w:ilvl w:val="0"/>
                <w:numId w:val="342"/>
              </w:numPr>
              <w:spacing w:before="60" w:after="60"/>
              <w:jc w:val="both"/>
              <w:rPr>
                <w:rFonts w:cs="Arial"/>
              </w:rPr>
            </w:pPr>
            <w:r w:rsidRPr="007A7516">
              <w:rPr>
                <w:rFonts w:cs="Arial"/>
              </w:rPr>
              <w:t>Przyznanie środków finansowych przedsiębiorstwa społecznego na stworzenie miejsca pracy,</w:t>
            </w:r>
          </w:p>
          <w:p w:rsidR="002A20B8" w:rsidRPr="007A7516" w:rsidRDefault="002A20B8" w:rsidP="001B0A9F">
            <w:pPr>
              <w:pStyle w:val="Akapitzlist"/>
              <w:numPr>
                <w:ilvl w:val="0"/>
                <w:numId w:val="342"/>
              </w:numPr>
              <w:spacing w:before="60" w:after="60"/>
              <w:jc w:val="both"/>
              <w:rPr>
                <w:rFonts w:cs="Arial"/>
              </w:rPr>
            </w:pPr>
            <w:r w:rsidRPr="007A7516">
              <w:rPr>
                <w:rFonts w:cs="Arial"/>
              </w:rPr>
              <w:t>Wsparcie pomostowe (w formie finansowej lub w formie zindywidualizowanych usług).</w:t>
            </w:r>
          </w:p>
        </w:tc>
      </w:tr>
    </w:tbl>
    <w:p w:rsidR="002A20B8" w:rsidRPr="007A7516" w:rsidRDefault="002A20B8" w:rsidP="002A20B8">
      <w:pPr>
        <w:spacing w:before="120" w:after="120" w:line="240" w:lineRule="auto"/>
        <w:rPr>
          <w:rFonts w:ascii="Myriad Pro" w:hAnsi="Myriad Pro"/>
          <w:sz w:val="20"/>
        </w:rPr>
      </w:pPr>
      <w:r w:rsidRPr="007A7516">
        <w:rPr>
          <w:rFonts w:ascii="Myriad Pro" w:hAnsi="Myriad Pro"/>
          <w:sz w:val="20"/>
        </w:rPr>
        <w:lastRenderedPageBreak/>
        <w:softHyphen/>
      </w:r>
      <w:r w:rsidRPr="007A7516">
        <w:rPr>
          <w:rFonts w:ascii="Myriad Pro" w:hAnsi="Myriad Pro"/>
          <w:sz w:val="20"/>
        </w:rPr>
        <w:softHyphen/>
      </w:r>
      <w:r w:rsidRPr="007A7516">
        <w:rPr>
          <w:rFonts w:ascii="Myriad Pro" w:hAnsi="Myriad Pro"/>
          <w:sz w:val="20"/>
        </w:rPr>
        <w:softHyphen/>
      </w:r>
      <w:r w:rsidRPr="007A7516">
        <w:rPr>
          <w:rFonts w:ascii="Myriad Pro" w:hAnsi="Myriad Pro"/>
          <w:sz w:val="20"/>
        </w:rPr>
        <w:softHyphen/>
      </w: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6"/>
        <w:gridCol w:w="6804"/>
        <w:gridCol w:w="4733"/>
      </w:tblGrid>
      <w:tr w:rsidR="002A20B8" w:rsidRPr="007A7516" w:rsidTr="009E5A72">
        <w:trPr>
          <w:jc w:val="center"/>
        </w:trPr>
        <w:tc>
          <w:tcPr>
            <w:tcW w:w="14600" w:type="dxa"/>
            <w:gridSpan w:val="4"/>
            <w:shd w:val="clear" w:color="auto" w:fill="D9D9D9" w:themeFill="background1" w:themeFillShade="D9"/>
          </w:tcPr>
          <w:p w:rsidR="002A20B8" w:rsidRPr="007A7516" w:rsidRDefault="002A20B8" w:rsidP="009E5A72">
            <w:pPr>
              <w:spacing w:before="40" w:after="40" w:line="240" w:lineRule="auto"/>
              <w:jc w:val="center"/>
              <w:rPr>
                <w:rFonts w:ascii="Myriad Pro" w:hAnsi="Myriad Pro"/>
                <w:b/>
                <w:sz w:val="20"/>
              </w:rPr>
            </w:pPr>
            <w:r w:rsidRPr="007A7516">
              <w:rPr>
                <w:rFonts w:ascii="Myriad Pro" w:hAnsi="Myriad Pro"/>
                <w:b/>
                <w:sz w:val="20"/>
              </w:rPr>
              <w:t>Kryteria dopuszczalności</w:t>
            </w:r>
          </w:p>
        </w:tc>
      </w:tr>
      <w:tr w:rsidR="002A20B8" w:rsidRPr="007A7516" w:rsidTr="009E5A72">
        <w:trPr>
          <w:jc w:val="center"/>
        </w:trPr>
        <w:tc>
          <w:tcPr>
            <w:tcW w:w="937"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L.p.</w:t>
            </w:r>
          </w:p>
        </w:tc>
        <w:tc>
          <w:tcPr>
            <w:tcW w:w="2126"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Nazwa kryterium</w:t>
            </w:r>
          </w:p>
        </w:tc>
        <w:tc>
          <w:tcPr>
            <w:tcW w:w="6804"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Definicja kryterium</w:t>
            </w:r>
          </w:p>
        </w:tc>
        <w:tc>
          <w:tcPr>
            <w:tcW w:w="4733"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Opis znaczenia kryterium</w:t>
            </w:r>
          </w:p>
        </w:tc>
      </w:tr>
      <w:tr w:rsidR="002A20B8" w:rsidRPr="007A7516" w:rsidTr="009E5A72">
        <w:trPr>
          <w:jc w:val="center"/>
        </w:trPr>
        <w:tc>
          <w:tcPr>
            <w:tcW w:w="937"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1</w:t>
            </w:r>
          </w:p>
        </w:tc>
        <w:tc>
          <w:tcPr>
            <w:tcW w:w="2126"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2</w:t>
            </w:r>
          </w:p>
        </w:tc>
        <w:tc>
          <w:tcPr>
            <w:tcW w:w="6804"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3</w:t>
            </w:r>
          </w:p>
        </w:tc>
        <w:tc>
          <w:tcPr>
            <w:tcW w:w="4733"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4</w:t>
            </w:r>
          </w:p>
        </w:tc>
      </w:tr>
      <w:tr w:rsidR="002A20B8" w:rsidRPr="007A7516" w:rsidTr="009E5A72">
        <w:trPr>
          <w:jc w:val="center"/>
        </w:trPr>
        <w:tc>
          <w:tcPr>
            <w:tcW w:w="937" w:type="dxa"/>
          </w:tcPr>
          <w:p w:rsidR="002A20B8" w:rsidRPr="007A7516" w:rsidRDefault="002A20B8" w:rsidP="001B0A9F">
            <w:pPr>
              <w:pStyle w:val="Akapitzlist"/>
              <w:numPr>
                <w:ilvl w:val="0"/>
                <w:numId w:val="480"/>
              </w:numPr>
              <w:spacing w:before="40" w:after="40" w:line="240" w:lineRule="auto"/>
              <w:contextualSpacing w:val="0"/>
            </w:pPr>
          </w:p>
        </w:tc>
        <w:tc>
          <w:tcPr>
            <w:tcW w:w="2126" w:type="dxa"/>
            <w:shd w:val="clear" w:color="auto" w:fill="auto"/>
          </w:tcPr>
          <w:p w:rsidR="002A20B8" w:rsidRPr="007A7516" w:rsidRDefault="002A20B8" w:rsidP="009E5A72">
            <w:pPr>
              <w:spacing w:before="40" w:after="40" w:line="240" w:lineRule="auto"/>
              <w:rPr>
                <w:rFonts w:ascii="Myriad Pro" w:hAnsi="Myriad Pro"/>
                <w:sz w:val="20"/>
              </w:rPr>
            </w:pPr>
            <w:r w:rsidRPr="007A7516">
              <w:rPr>
                <w:rFonts w:ascii="Myriad Pro" w:hAnsi="Myriad Pro"/>
                <w:sz w:val="20"/>
              </w:rPr>
              <w:t>Wymogi organizacyjne</w:t>
            </w:r>
          </w:p>
        </w:tc>
        <w:tc>
          <w:tcPr>
            <w:tcW w:w="6804" w:type="dxa"/>
            <w:shd w:val="clear" w:color="auto" w:fill="auto"/>
          </w:tcPr>
          <w:p w:rsidR="002A20B8" w:rsidRPr="007A7516" w:rsidRDefault="002A20B8" w:rsidP="009E5A72">
            <w:pPr>
              <w:spacing w:before="40" w:after="40" w:line="240" w:lineRule="auto"/>
              <w:contextualSpacing/>
              <w:jc w:val="both"/>
              <w:rPr>
                <w:rFonts w:ascii="Myriad Pro" w:eastAsiaTheme="majorEastAsia" w:hAnsi="Myriad Pro" w:cs="Arial"/>
                <w:bCs/>
                <w:sz w:val="20"/>
              </w:rPr>
            </w:pPr>
            <w:r w:rsidRPr="007A7516">
              <w:rPr>
                <w:rFonts w:ascii="Myriad Pro" w:eastAsiaTheme="majorEastAsia" w:hAnsi="Myriad Pro" w:cs="Arial"/>
                <w:bCs/>
                <w:sz w:val="20"/>
              </w:rPr>
              <w:t>Projektodawca w wyniku realizacji projektu, zasięgiem swojego działania obejmuje subregion szczeciński województwa zachodniopomorskiego, w skład którego wchodzą powiaty: gryficki, kamieński, goleniowski, policki, Miasto Świnoujście, Miasto Szczecin oraz zapewnia na terenie danego subregionu możliwość osobistego kontaktu z</w:t>
            </w:r>
            <w:r w:rsidRPr="007A7516">
              <w:rPr>
                <w:rFonts w:ascii="Myriad Pro" w:hAnsi="Myriad Pro" w:cs="Arial"/>
                <w:sz w:val="20"/>
              </w:rPr>
              <w:t xml:space="preserve"> kadrą projektu np. poprzez dyżury w każdym powiecie objętym wsparciem.</w:t>
            </w:r>
          </w:p>
        </w:tc>
        <w:tc>
          <w:tcPr>
            <w:tcW w:w="4733" w:type="dxa"/>
            <w:shd w:val="clear" w:color="auto" w:fill="auto"/>
          </w:tcPr>
          <w:p w:rsidR="002A20B8" w:rsidRPr="007A7516" w:rsidRDefault="002A20B8" w:rsidP="009E5A72">
            <w:pPr>
              <w:spacing w:before="40" w:after="40" w:line="240" w:lineRule="auto"/>
              <w:rPr>
                <w:rFonts w:ascii="Myriad Pro" w:hAnsi="Myriad Pro"/>
                <w:sz w:val="20"/>
              </w:rPr>
            </w:pPr>
            <w:r w:rsidRPr="007A7516">
              <w:rPr>
                <w:rFonts w:ascii="Myriad Pro" w:hAnsi="Myriad Pro"/>
                <w:sz w:val="20"/>
              </w:rPr>
              <w:t>Spełnienie kryterium jest konieczne do przyznania dofinansowania.</w:t>
            </w:r>
          </w:p>
          <w:p w:rsidR="002A20B8" w:rsidRPr="007A7516" w:rsidRDefault="002A20B8" w:rsidP="009E5A72">
            <w:pPr>
              <w:spacing w:before="40" w:after="40" w:line="240" w:lineRule="auto"/>
              <w:rPr>
                <w:rFonts w:ascii="Myriad Pro" w:hAnsi="Myriad Pro"/>
                <w:sz w:val="20"/>
              </w:rPr>
            </w:pPr>
            <w:r w:rsidRPr="007A7516">
              <w:rPr>
                <w:rFonts w:ascii="Myriad Pro" w:hAnsi="Myriad Pro"/>
                <w:sz w:val="20"/>
              </w:rPr>
              <w:t>Projekty niespełniające kryterium są odrzucane.</w:t>
            </w:r>
          </w:p>
          <w:p w:rsidR="002A20B8" w:rsidRPr="007A7516" w:rsidRDefault="002A20B8" w:rsidP="009E5A72">
            <w:pPr>
              <w:spacing w:before="40" w:after="40" w:line="240" w:lineRule="auto"/>
              <w:rPr>
                <w:rFonts w:ascii="Myriad Pro" w:hAnsi="Myriad Pro"/>
                <w:sz w:val="20"/>
              </w:rPr>
            </w:pPr>
            <w:r w:rsidRPr="007A7516">
              <w:rPr>
                <w:rFonts w:ascii="Myriad Pro" w:hAnsi="Myriad Pro"/>
                <w:sz w:val="20"/>
              </w:rPr>
              <w:t>Ocena spełniania kryterium polega na przypisaniu wartości logicznych „tak”, „nie”.</w:t>
            </w:r>
          </w:p>
        </w:tc>
      </w:tr>
      <w:tr w:rsidR="002A20B8" w:rsidRPr="007A7516" w:rsidTr="009E5A72">
        <w:trPr>
          <w:jc w:val="center"/>
        </w:trPr>
        <w:tc>
          <w:tcPr>
            <w:tcW w:w="937" w:type="dxa"/>
          </w:tcPr>
          <w:p w:rsidR="002A20B8" w:rsidRPr="007A7516" w:rsidRDefault="002A20B8" w:rsidP="001B0A9F">
            <w:pPr>
              <w:pStyle w:val="Akapitzlist"/>
              <w:numPr>
                <w:ilvl w:val="0"/>
                <w:numId w:val="480"/>
              </w:numPr>
              <w:spacing w:before="40" w:after="40" w:line="240" w:lineRule="auto"/>
              <w:ind w:left="720"/>
              <w:contextualSpacing w:val="0"/>
            </w:pPr>
          </w:p>
        </w:tc>
        <w:tc>
          <w:tcPr>
            <w:tcW w:w="2126" w:type="dxa"/>
            <w:shd w:val="clear" w:color="auto" w:fill="auto"/>
          </w:tcPr>
          <w:p w:rsidR="002A20B8" w:rsidRPr="007A7516" w:rsidRDefault="002A20B8" w:rsidP="009E5A72">
            <w:pPr>
              <w:spacing w:before="40" w:after="40" w:line="240" w:lineRule="auto"/>
              <w:rPr>
                <w:rFonts w:ascii="Myriad Pro" w:hAnsi="Myriad Pro"/>
                <w:sz w:val="20"/>
              </w:rPr>
            </w:pPr>
            <w:r w:rsidRPr="007A7516">
              <w:rPr>
                <w:rFonts w:ascii="Myriad Pro" w:hAnsi="Myriad Pro"/>
                <w:sz w:val="20"/>
              </w:rPr>
              <w:t>Zgodność wsparcia</w:t>
            </w:r>
          </w:p>
        </w:tc>
        <w:tc>
          <w:tcPr>
            <w:tcW w:w="6804" w:type="dxa"/>
            <w:shd w:val="clear" w:color="auto" w:fill="auto"/>
          </w:tcPr>
          <w:p w:rsidR="002A20B8" w:rsidRPr="007A7516" w:rsidRDefault="002A20B8" w:rsidP="001B0A9F">
            <w:pPr>
              <w:pStyle w:val="Akapitzlist"/>
              <w:numPr>
                <w:ilvl w:val="0"/>
                <w:numId w:val="343"/>
              </w:numPr>
              <w:spacing w:before="40" w:after="40"/>
              <w:jc w:val="both"/>
              <w:rPr>
                <w:rFonts w:cs="Arial"/>
              </w:rPr>
            </w:pPr>
            <w:r w:rsidRPr="007A7516">
              <w:rPr>
                <w:rFonts w:cs="Arial"/>
              </w:rPr>
              <w:t xml:space="preserve">Projektodawca składa nie więcej niż jeden wniosek o dofinansowanie w ramach konkursu. </w:t>
            </w:r>
          </w:p>
          <w:p w:rsidR="002A20B8" w:rsidRPr="007A7516" w:rsidRDefault="002A20B8" w:rsidP="001B0A9F">
            <w:pPr>
              <w:pStyle w:val="Akapitzlist"/>
              <w:numPr>
                <w:ilvl w:val="0"/>
                <w:numId w:val="343"/>
              </w:numPr>
              <w:spacing w:before="40" w:after="40"/>
              <w:jc w:val="both"/>
              <w:rPr>
                <w:rFonts w:cs="Arial"/>
              </w:rPr>
            </w:pPr>
            <w:r w:rsidRPr="007A7516">
              <w:rPr>
                <w:rFonts w:cs="Arial"/>
              </w:rPr>
              <w:t>Projekt jest skierowany do osób zamieszkujących subregion szczeciński (w przypadku osób fizycznych, które zamieszkują na obszarze subregionu szczecińskiego w rozumieniu przepisów Kodeksu Cywilnego) oraz podmiotów posiadających jednostkę organizacyjną na jego obszarze.</w:t>
            </w:r>
          </w:p>
          <w:p w:rsidR="002A20B8" w:rsidRPr="007A7516" w:rsidRDefault="002A20B8" w:rsidP="001B0A9F">
            <w:pPr>
              <w:pStyle w:val="Akapitzlist"/>
              <w:numPr>
                <w:ilvl w:val="0"/>
                <w:numId w:val="343"/>
              </w:numPr>
              <w:spacing w:before="40" w:after="40"/>
              <w:jc w:val="both"/>
              <w:rPr>
                <w:rFonts w:cs="Arial"/>
              </w:rPr>
            </w:pPr>
            <w:r w:rsidRPr="007A7516">
              <w:rPr>
                <w:rFonts w:cs="Arial"/>
              </w:rPr>
              <w:t>Projektodawca zaplanował wniesienie wkładu własnego w wysokości nie mniejszej, niż określona w Szczegółowym Opisie Osi Priorytetowych RPO WZ 2014 -2020.</w:t>
            </w:r>
          </w:p>
          <w:p w:rsidR="002A20B8" w:rsidRPr="007A7516" w:rsidRDefault="002A20B8" w:rsidP="001B0A9F">
            <w:pPr>
              <w:pStyle w:val="Akapitzlist"/>
              <w:numPr>
                <w:ilvl w:val="0"/>
                <w:numId w:val="343"/>
              </w:numPr>
              <w:spacing w:before="40" w:after="40"/>
              <w:jc w:val="both"/>
              <w:rPr>
                <w:rFonts w:cs="Arial"/>
              </w:rPr>
            </w:pPr>
            <w:r w:rsidRPr="007A7516">
              <w:rPr>
                <w:rFonts w:cs="Arial"/>
              </w:rPr>
              <w:lastRenderedPageBreak/>
              <w:t xml:space="preserve">Projekt rozpoczyna się nie później niż 8 miesięcy od daty zakończenia naboru i trwa nie krócej niż 36 miesięcy i nie dłużej niż 48 miesięcy.  </w:t>
            </w:r>
          </w:p>
          <w:p w:rsidR="002A20B8" w:rsidRPr="007A7516" w:rsidRDefault="002A20B8" w:rsidP="001B0A9F">
            <w:pPr>
              <w:pStyle w:val="Akapitzlist"/>
              <w:numPr>
                <w:ilvl w:val="0"/>
                <w:numId w:val="343"/>
              </w:numPr>
              <w:spacing w:before="40" w:after="40"/>
              <w:jc w:val="both"/>
              <w:rPr>
                <w:rFonts w:cs="Arial"/>
              </w:rPr>
            </w:pPr>
            <w:r w:rsidRPr="007A7516">
              <w:rPr>
                <w:rFonts w:cs="Arial"/>
              </w:rPr>
              <w:t>Maksymalna kwota dofinansowania dla subregionu szczecińskiego wynosi:</w:t>
            </w:r>
            <w:r w:rsidRPr="007A7516">
              <w:rPr>
                <w:rFonts w:cs="Arial"/>
                <w:b/>
              </w:rPr>
              <w:t xml:space="preserve"> 18 534 397 zł.</w:t>
            </w:r>
          </w:p>
          <w:p w:rsidR="002A20B8" w:rsidRPr="007A7516" w:rsidRDefault="002A20B8" w:rsidP="001B0A9F">
            <w:pPr>
              <w:pStyle w:val="Akapitzlist"/>
              <w:numPr>
                <w:ilvl w:val="0"/>
                <w:numId w:val="343"/>
              </w:numPr>
              <w:autoSpaceDE w:val="0"/>
              <w:autoSpaceDN w:val="0"/>
              <w:adjustRightInd w:val="0"/>
              <w:jc w:val="both"/>
              <w:rPr>
                <w:rFonts w:cs="Arial"/>
              </w:rPr>
            </w:pPr>
            <w:r w:rsidRPr="007A7516">
              <w:rPr>
                <w:rFonts w:cs="Arial"/>
              </w:rPr>
              <w:t xml:space="preserve">Projektodawca zapewnia dla subregionu szczecińskiego osiągnięcie wskaźników efektywnościowych na poziomie nie mniejszym niż: </w:t>
            </w:r>
          </w:p>
          <w:p w:rsidR="002A20B8" w:rsidRPr="007A7516" w:rsidRDefault="002A20B8" w:rsidP="009E5A72">
            <w:pPr>
              <w:autoSpaceDE w:val="0"/>
              <w:autoSpaceDN w:val="0"/>
              <w:adjustRightInd w:val="0"/>
              <w:ind w:left="398"/>
              <w:jc w:val="both"/>
              <w:rPr>
                <w:rFonts w:ascii="Myriad Pro" w:hAnsi="Myriad Pro" w:cs="Arial"/>
                <w:sz w:val="20"/>
              </w:rPr>
            </w:pPr>
            <w:r w:rsidRPr="007A7516">
              <w:rPr>
                <w:rFonts w:ascii="Myriad Pro" w:hAnsi="Myriad Pro" w:cs="Arial"/>
                <w:b/>
                <w:sz w:val="20"/>
              </w:rPr>
              <w:t>a</w:t>
            </w:r>
            <w:r w:rsidRPr="007A7516">
              <w:rPr>
                <w:rFonts w:ascii="Myriad Pro" w:hAnsi="Myriad Pro" w:cs="Arial"/>
                <w:sz w:val="20"/>
              </w:rPr>
              <w:t>. liczba grup inicjatywnych, które w wyniku działalności OWES wypracowały założenia co do utworzenia PES - 35;</w:t>
            </w:r>
          </w:p>
          <w:p w:rsidR="002A20B8" w:rsidRPr="007A7516" w:rsidRDefault="002A20B8" w:rsidP="009E5A72">
            <w:pPr>
              <w:autoSpaceDE w:val="0"/>
              <w:autoSpaceDN w:val="0"/>
              <w:adjustRightInd w:val="0"/>
              <w:ind w:left="398"/>
              <w:jc w:val="both"/>
              <w:rPr>
                <w:rFonts w:ascii="Myriad Pro" w:hAnsi="Myriad Pro" w:cs="Arial"/>
                <w:sz w:val="20"/>
              </w:rPr>
            </w:pPr>
            <w:r w:rsidRPr="007A7516">
              <w:rPr>
                <w:rFonts w:ascii="Myriad Pro" w:hAnsi="Myriad Pro" w:cs="Arial"/>
                <w:b/>
                <w:sz w:val="20"/>
              </w:rPr>
              <w:t>b.</w:t>
            </w:r>
            <w:r w:rsidRPr="007A7516">
              <w:rPr>
                <w:rFonts w:ascii="Myriad Pro" w:hAnsi="Myriad Pro" w:cs="Arial"/>
                <w:sz w:val="20"/>
              </w:rPr>
              <w:t xml:space="preserve"> liczba środowisk, które w wyniku działalności OWES przystąpiły do wspólnej realizacji przedsięwzięcia mającego na celu rozwój ekonomii społecznej - 31;</w:t>
            </w:r>
          </w:p>
          <w:p w:rsidR="002A20B8" w:rsidRPr="007A7516" w:rsidRDefault="002A20B8" w:rsidP="009E5A72">
            <w:pPr>
              <w:autoSpaceDE w:val="0"/>
              <w:autoSpaceDN w:val="0"/>
              <w:adjustRightInd w:val="0"/>
              <w:ind w:left="398"/>
              <w:jc w:val="both"/>
              <w:rPr>
                <w:rFonts w:ascii="Myriad Pro" w:hAnsi="Myriad Pro" w:cs="Arial"/>
                <w:sz w:val="20"/>
              </w:rPr>
            </w:pPr>
            <w:r w:rsidRPr="007A7516">
              <w:rPr>
                <w:rFonts w:ascii="Myriad Pro" w:hAnsi="Myriad Pro" w:cs="Arial"/>
                <w:b/>
                <w:sz w:val="20"/>
              </w:rPr>
              <w:t>c.</w:t>
            </w:r>
            <w:r w:rsidRPr="007A7516">
              <w:rPr>
                <w:rFonts w:ascii="Myriad Pro" w:hAnsi="Myriad Pro" w:cs="Arial"/>
                <w:sz w:val="20"/>
              </w:rPr>
              <w:t xml:space="preserve"> liczba miejsc pracy utworzonych w wyniku działalności OWES dla osób, wskazanych w definicji PS- 96;</w:t>
            </w:r>
          </w:p>
          <w:p w:rsidR="002A20B8" w:rsidRPr="007A7516" w:rsidRDefault="002A20B8" w:rsidP="009E5A72">
            <w:pPr>
              <w:autoSpaceDE w:val="0"/>
              <w:autoSpaceDN w:val="0"/>
              <w:adjustRightInd w:val="0"/>
              <w:ind w:left="398"/>
              <w:jc w:val="both"/>
              <w:rPr>
                <w:rFonts w:ascii="Myriad Pro" w:hAnsi="Myriad Pro" w:cs="Arial"/>
                <w:sz w:val="20"/>
              </w:rPr>
            </w:pPr>
            <w:r w:rsidRPr="007A7516">
              <w:rPr>
                <w:rFonts w:ascii="Myriad Pro" w:hAnsi="Myriad Pro" w:cs="Arial"/>
                <w:b/>
                <w:sz w:val="20"/>
              </w:rPr>
              <w:t>d.</w:t>
            </w:r>
            <w:r w:rsidRPr="007A7516">
              <w:rPr>
                <w:rFonts w:ascii="Myriad Pro" w:hAnsi="Myriad Pro" w:cs="Arial"/>
                <w:sz w:val="20"/>
              </w:rPr>
              <w:t xml:space="preserve"> liczba organizacji pozarządowych prowadzących działalność odpłatną pożytku publicznego lub działalność gospodarczą utworzonych w wyniku działalności OWES - 31;</w:t>
            </w:r>
          </w:p>
          <w:p w:rsidR="002A20B8" w:rsidRPr="007A7516" w:rsidRDefault="002A20B8" w:rsidP="009E5A72">
            <w:pPr>
              <w:ind w:left="398"/>
              <w:rPr>
                <w:rFonts w:ascii="Myriad Pro" w:hAnsi="Myriad Pro" w:cs="Arial"/>
                <w:sz w:val="20"/>
              </w:rPr>
            </w:pPr>
            <w:r w:rsidRPr="007A7516">
              <w:rPr>
                <w:rFonts w:ascii="Myriad Pro" w:hAnsi="Myriad Pro" w:cs="Arial"/>
                <w:b/>
                <w:sz w:val="20"/>
              </w:rPr>
              <w:t>e.</w:t>
            </w:r>
            <w:r w:rsidRPr="007A7516">
              <w:rPr>
                <w:rFonts w:ascii="Myriad Pro" w:hAnsi="Myriad Pro" w:cs="Arial"/>
                <w:sz w:val="20"/>
              </w:rPr>
              <w:t xml:space="preserve"> procent wzrostu obrotów u minimum 50%  PS objętych wsparciem – 5%;</w:t>
            </w:r>
          </w:p>
          <w:p w:rsidR="002A20B8" w:rsidRPr="007A7516" w:rsidRDefault="002A20B8" w:rsidP="001B0A9F">
            <w:pPr>
              <w:pStyle w:val="Akapitzlist"/>
              <w:numPr>
                <w:ilvl w:val="0"/>
                <w:numId w:val="343"/>
              </w:numPr>
              <w:rPr>
                <w:rFonts w:cs="Arial"/>
              </w:rPr>
            </w:pPr>
            <w:r w:rsidRPr="007A7516">
              <w:rPr>
                <w:rFonts w:cs="Arial"/>
              </w:rPr>
              <w:t>Projektodawca obligatoryjnie realizuje 2 typy projektu.</w:t>
            </w:r>
          </w:p>
          <w:p w:rsidR="002A20B8" w:rsidRPr="007A7516" w:rsidRDefault="002A20B8" w:rsidP="001B0A9F">
            <w:pPr>
              <w:pStyle w:val="Akapitzlist"/>
              <w:numPr>
                <w:ilvl w:val="0"/>
                <w:numId w:val="343"/>
              </w:numPr>
              <w:jc w:val="both"/>
              <w:rPr>
                <w:rFonts w:cs="Arial"/>
              </w:rPr>
            </w:pPr>
            <w:r w:rsidRPr="007A7516">
              <w:rPr>
                <w:rFonts w:cs="Arial"/>
              </w:rPr>
              <w:t xml:space="preserve">Projektodawca jest zobligowany do stosowania stawek jednostkowych zgodnie z zapisami Szczegółowego Opisu Osi Priorytetowych Regionalnego Programu Operacyjnego Województwa Zachodniopomorskiego 2014 - 2020. </w:t>
            </w:r>
          </w:p>
        </w:tc>
        <w:tc>
          <w:tcPr>
            <w:tcW w:w="4733" w:type="dxa"/>
            <w:shd w:val="clear" w:color="auto" w:fill="auto"/>
          </w:tcPr>
          <w:p w:rsidR="002A20B8" w:rsidRPr="007A7516" w:rsidRDefault="002A20B8" w:rsidP="009E5A72">
            <w:pPr>
              <w:spacing w:before="40" w:after="40" w:line="240" w:lineRule="auto"/>
              <w:rPr>
                <w:rFonts w:ascii="Myriad Pro" w:hAnsi="Myriad Pro"/>
                <w:sz w:val="20"/>
              </w:rPr>
            </w:pPr>
            <w:r w:rsidRPr="007A7516">
              <w:rPr>
                <w:rFonts w:ascii="Myriad Pro" w:hAnsi="Myriad Pro"/>
                <w:sz w:val="20"/>
              </w:rPr>
              <w:lastRenderedPageBreak/>
              <w:t>Spełnienie kryterium jest konieczne do przyznania dofinansowania.</w:t>
            </w:r>
          </w:p>
          <w:p w:rsidR="002A20B8" w:rsidRPr="007A7516" w:rsidRDefault="002A20B8" w:rsidP="009E5A72">
            <w:pPr>
              <w:spacing w:before="40" w:after="40" w:line="240" w:lineRule="auto"/>
              <w:rPr>
                <w:rFonts w:ascii="Myriad Pro" w:hAnsi="Myriad Pro"/>
                <w:sz w:val="20"/>
              </w:rPr>
            </w:pPr>
            <w:r w:rsidRPr="007A7516">
              <w:rPr>
                <w:rFonts w:ascii="Myriad Pro" w:hAnsi="Myriad Pro"/>
                <w:sz w:val="20"/>
              </w:rPr>
              <w:t>Projekty niespełniające kryterium są odrzucane.</w:t>
            </w:r>
          </w:p>
          <w:p w:rsidR="002A20B8" w:rsidRPr="007A7516" w:rsidRDefault="002A20B8" w:rsidP="009E5A72">
            <w:pPr>
              <w:pStyle w:val="Akapitzlist"/>
              <w:spacing w:before="40" w:after="40"/>
              <w:ind w:left="0"/>
              <w:jc w:val="both"/>
              <w:rPr>
                <w:rFonts w:cs="Arial"/>
              </w:rPr>
            </w:pPr>
            <w:r w:rsidRPr="007A7516">
              <w:rPr>
                <w:rFonts w:cs="Arial"/>
              </w:rPr>
              <w:t xml:space="preserve">Na etapie realizacji projektu dopuszcza się możliwość  odstępstwa w zakresie spełnienia przedmiotowego kryterium w uzasadnionych przypadkach i za zgodą IP, na rzecz umożliwienia udziału w projekcie również osobom spoza subregionu szczecińskiego, jednakże zamieszkujących obszar województwa </w:t>
            </w:r>
            <w:r w:rsidRPr="007A7516">
              <w:rPr>
                <w:rFonts w:cs="Arial"/>
              </w:rPr>
              <w:lastRenderedPageBreak/>
              <w:t>zachodniopomorskiego - dotyczy kryterium nr 2.</w:t>
            </w:r>
          </w:p>
          <w:p w:rsidR="002A20B8" w:rsidRPr="007A7516" w:rsidRDefault="002A20B8" w:rsidP="009E5A72">
            <w:pPr>
              <w:pStyle w:val="Akapitzlist"/>
              <w:spacing w:before="40" w:after="40"/>
              <w:ind w:left="0"/>
              <w:jc w:val="both"/>
              <w:rPr>
                <w:rFonts w:cs="Arial"/>
              </w:rPr>
            </w:pPr>
          </w:p>
          <w:p w:rsidR="002A20B8" w:rsidRPr="007A7516" w:rsidRDefault="002A20B8" w:rsidP="009E5A72">
            <w:pPr>
              <w:pStyle w:val="Akapitzlist"/>
              <w:spacing w:before="40" w:after="40"/>
              <w:ind w:left="0"/>
              <w:jc w:val="both"/>
              <w:rPr>
                <w:rFonts w:cs="Arial"/>
                <w:iCs/>
              </w:rPr>
            </w:pPr>
            <w:r w:rsidRPr="007A7516">
              <w:rPr>
                <w:rFonts w:cs="Arial"/>
              </w:rPr>
              <w:t xml:space="preserve">  </w:t>
            </w:r>
            <w:r w:rsidRPr="007A7516">
              <w:rPr>
                <w:rFonts w:cs="Arial"/>
                <w:iCs/>
              </w:rPr>
              <w:t>W szczególnie uzasadnionych sytuacjach, za zgodą Instytucji Pośredniczącej RPO WZ, dopuszcza się możliwość zmiany terminu rozpoczęcia projektu - dotyczy kryterium nr 4</w:t>
            </w:r>
          </w:p>
          <w:p w:rsidR="002A20B8" w:rsidRPr="007A7516" w:rsidRDefault="002A20B8" w:rsidP="009E5A72">
            <w:pPr>
              <w:pStyle w:val="Akapitzlist"/>
              <w:spacing w:before="40" w:after="40"/>
              <w:ind w:left="0"/>
              <w:jc w:val="both"/>
              <w:rPr>
                <w:rFonts w:cs="Arial"/>
              </w:rPr>
            </w:pPr>
          </w:p>
          <w:p w:rsidR="002A20B8" w:rsidRPr="007A7516" w:rsidRDefault="002A20B8" w:rsidP="009E5A72">
            <w:pPr>
              <w:spacing w:before="40" w:after="40" w:line="240" w:lineRule="auto"/>
              <w:rPr>
                <w:rFonts w:ascii="Myriad Pro" w:hAnsi="Myriad Pro"/>
                <w:sz w:val="20"/>
              </w:rPr>
            </w:pPr>
          </w:p>
          <w:p w:rsidR="002A20B8" w:rsidRPr="007A7516" w:rsidRDefault="002A20B8" w:rsidP="009E5A72">
            <w:pPr>
              <w:spacing w:before="40" w:after="40" w:line="240" w:lineRule="auto"/>
              <w:rPr>
                <w:rFonts w:ascii="Myriad Pro" w:hAnsi="Myriad Pro"/>
                <w:sz w:val="20"/>
              </w:rPr>
            </w:pPr>
            <w:r w:rsidRPr="007A7516">
              <w:rPr>
                <w:rFonts w:ascii="Myriad Pro" w:hAnsi="Myriad Pro"/>
                <w:sz w:val="20"/>
              </w:rPr>
              <w:t>Ocena spełniania kryterium polega na przypisaniu wartości logicznych „tak”, „nie”.</w:t>
            </w:r>
          </w:p>
          <w:p w:rsidR="002A20B8" w:rsidRPr="007A7516" w:rsidRDefault="002A20B8" w:rsidP="009E5A72">
            <w:pPr>
              <w:spacing w:before="40" w:after="40" w:line="240" w:lineRule="auto"/>
              <w:rPr>
                <w:rFonts w:ascii="Myriad Pro" w:hAnsi="Myriad Pro"/>
                <w:sz w:val="20"/>
              </w:rPr>
            </w:pPr>
          </w:p>
          <w:p w:rsidR="002A20B8" w:rsidRPr="007A7516" w:rsidRDefault="002A20B8" w:rsidP="009E5A72">
            <w:pPr>
              <w:spacing w:before="40" w:after="40"/>
              <w:jc w:val="both"/>
              <w:rPr>
                <w:rFonts w:ascii="Myriad Pro" w:hAnsi="Myriad Pro"/>
                <w:sz w:val="20"/>
              </w:rPr>
            </w:pPr>
          </w:p>
        </w:tc>
      </w:tr>
    </w:tbl>
    <w:p w:rsidR="00740F15" w:rsidRPr="007A7516" w:rsidRDefault="00740F15" w:rsidP="002A20B8">
      <w:pPr>
        <w:spacing w:before="120" w:after="120" w:line="240" w:lineRule="auto"/>
        <w:rPr>
          <w:rFonts w:ascii="Myriad Pro" w:hAnsi="Myriad Pro"/>
          <w:sz w:val="20"/>
        </w:rPr>
      </w:pPr>
    </w:p>
    <w:tbl>
      <w:tblPr>
        <w:tblW w:w="14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8"/>
        <w:gridCol w:w="8789"/>
        <w:gridCol w:w="4755"/>
      </w:tblGrid>
      <w:tr w:rsidR="002A20B8" w:rsidRPr="007A7516" w:rsidTr="009E5A72">
        <w:trPr>
          <w:jc w:val="center"/>
        </w:trPr>
        <w:tc>
          <w:tcPr>
            <w:tcW w:w="14502" w:type="dxa"/>
            <w:gridSpan w:val="3"/>
            <w:shd w:val="clear" w:color="auto" w:fill="D9D9D9" w:themeFill="background1" w:themeFillShade="D9"/>
          </w:tcPr>
          <w:p w:rsidR="002A20B8" w:rsidRPr="007A7516" w:rsidRDefault="002A20B8" w:rsidP="009E5A72">
            <w:pPr>
              <w:spacing w:before="40" w:after="40" w:line="240" w:lineRule="auto"/>
              <w:jc w:val="center"/>
              <w:rPr>
                <w:rFonts w:ascii="Myriad Pro" w:hAnsi="Myriad Pro"/>
                <w:b/>
                <w:sz w:val="20"/>
              </w:rPr>
            </w:pPr>
            <w:r w:rsidRPr="007A7516">
              <w:rPr>
                <w:rFonts w:ascii="Myriad Pro" w:hAnsi="Myriad Pro"/>
                <w:b/>
                <w:sz w:val="20"/>
              </w:rPr>
              <w:t>Kryteria premiujące</w:t>
            </w:r>
          </w:p>
        </w:tc>
      </w:tr>
      <w:tr w:rsidR="002A20B8" w:rsidRPr="007A7516" w:rsidTr="009E5A72">
        <w:trPr>
          <w:jc w:val="center"/>
        </w:trPr>
        <w:tc>
          <w:tcPr>
            <w:tcW w:w="958"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lastRenderedPageBreak/>
              <w:t>L.p.</w:t>
            </w:r>
          </w:p>
        </w:tc>
        <w:tc>
          <w:tcPr>
            <w:tcW w:w="8789"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Definicja kryterium</w:t>
            </w:r>
          </w:p>
        </w:tc>
        <w:tc>
          <w:tcPr>
            <w:tcW w:w="4755"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Opis znaczenia kryterium</w:t>
            </w:r>
          </w:p>
        </w:tc>
      </w:tr>
      <w:tr w:rsidR="002A20B8" w:rsidRPr="007A7516" w:rsidTr="009E5A72">
        <w:trPr>
          <w:jc w:val="center"/>
        </w:trPr>
        <w:tc>
          <w:tcPr>
            <w:tcW w:w="958"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1</w:t>
            </w:r>
          </w:p>
        </w:tc>
        <w:tc>
          <w:tcPr>
            <w:tcW w:w="8789" w:type="dxa"/>
          </w:tcPr>
          <w:p w:rsidR="002A20B8" w:rsidRPr="007A7516" w:rsidRDefault="009E5A72" w:rsidP="009E5A72">
            <w:pPr>
              <w:spacing w:before="40" w:after="40" w:line="240" w:lineRule="auto"/>
              <w:jc w:val="center"/>
              <w:rPr>
                <w:rFonts w:ascii="Myriad Pro" w:hAnsi="Myriad Pro"/>
                <w:sz w:val="20"/>
              </w:rPr>
            </w:pPr>
            <w:r w:rsidRPr="007A7516">
              <w:rPr>
                <w:rFonts w:ascii="Myriad Pro" w:hAnsi="Myriad Pro"/>
                <w:sz w:val="20"/>
              </w:rPr>
              <w:t>2</w:t>
            </w:r>
          </w:p>
        </w:tc>
        <w:tc>
          <w:tcPr>
            <w:tcW w:w="4755" w:type="dxa"/>
          </w:tcPr>
          <w:p w:rsidR="002A20B8" w:rsidRPr="007A7516" w:rsidRDefault="009E5A72" w:rsidP="009E5A72">
            <w:pPr>
              <w:spacing w:before="40" w:after="40" w:line="240" w:lineRule="auto"/>
              <w:jc w:val="center"/>
              <w:rPr>
                <w:rFonts w:ascii="Myriad Pro" w:hAnsi="Myriad Pro"/>
                <w:sz w:val="20"/>
              </w:rPr>
            </w:pPr>
            <w:r w:rsidRPr="007A7516">
              <w:rPr>
                <w:rFonts w:ascii="Myriad Pro" w:hAnsi="Myriad Pro"/>
                <w:sz w:val="20"/>
              </w:rPr>
              <w:t>3</w:t>
            </w:r>
          </w:p>
        </w:tc>
      </w:tr>
      <w:tr w:rsidR="002A20B8" w:rsidRPr="007A7516" w:rsidTr="009E5A72">
        <w:trPr>
          <w:jc w:val="center"/>
        </w:trPr>
        <w:tc>
          <w:tcPr>
            <w:tcW w:w="958" w:type="dxa"/>
          </w:tcPr>
          <w:p w:rsidR="002A20B8" w:rsidRPr="007A7516" w:rsidRDefault="002A20B8" w:rsidP="009E5A72">
            <w:pPr>
              <w:spacing w:before="40" w:after="40" w:line="240" w:lineRule="auto"/>
              <w:jc w:val="center"/>
              <w:rPr>
                <w:rFonts w:ascii="Myriad Pro" w:hAnsi="Myriad Pro" w:cs="Arial"/>
                <w:sz w:val="20"/>
              </w:rPr>
            </w:pPr>
            <w:r w:rsidRPr="007A7516">
              <w:rPr>
                <w:rFonts w:ascii="Myriad Pro" w:hAnsi="Myriad Pro" w:cs="Arial"/>
                <w:sz w:val="20"/>
              </w:rPr>
              <w:t>1.</w:t>
            </w:r>
          </w:p>
        </w:tc>
        <w:tc>
          <w:tcPr>
            <w:tcW w:w="8789" w:type="dxa"/>
          </w:tcPr>
          <w:p w:rsidR="002A20B8" w:rsidRPr="007A7516" w:rsidRDefault="002A20B8" w:rsidP="009E5A72">
            <w:pPr>
              <w:tabs>
                <w:tab w:val="left" w:pos="-5273"/>
              </w:tabs>
              <w:spacing w:before="40" w:after="40"/>
              <w:ind w:left="681" w:hanging="708"/>
              <w:jc w:val="both"/>
              <w:rPr>
                <w:rFonts w:ascii="Myriad Pro" w:hAnsi="Myriad Pro" w:cs="Arial"/>
                <w:sz w:val="20"/>
              </w:rPr>
            </w:pPr>
            <w:r w:rsidRPr="007A7516">
              <w:rPr>
                <w:rFonts w:ascii="Myriad Pro" w:hAnsi="Myriad Pro" w:cs="Arial"/>
                <w:sz w:val="20"/>
              </w:rPr>
              <w:t>Projekt skierowany jest do osób:</w:t>
            </w:r>
          </w:p>
          <w:p w:rsidR="002A20B8" w:rsidRPr="007A7516" w:rsidRDefault="002A20B8" w:rsidP="00912095">
            <w:pPr>
              <w:numPr>
                <w:ilvl w:val="0"/>
                <w:numId w:val="220"/>
              </w:numPr>
              <w:spacing w:before="40" w:after="40" w:line="240" w:lineRule="auto"/>
              <w:ind w:left="357" w:hanging="357"/>
              <w:jc w:val="both"/>
              <w:rPr>
                <w:rFonts w:ascii="Myriad Pro" w:hAnsi="Myriad Pro" w:cs="Arial"/>
                <w:sz w:val="20"/>
              </w:rPr>
            </w:pPr>
            <w:r w:rsidRPr="007A7516">
              <w:rPr>
                <w:rFonts w:ascii="Myriad Pro" w:hAnsi="Myriad Pro" w:cs="Arial"/>
                <w:sz w:val="20"/>
              </w:rPr>
              <w:t xml:space="preserve">o znacznym lub umiarkowanym stopniu niepełnosprawności; </w:t>
            </w:r>
          </w:p>
          <w:p w:rsidR="002A20B8" w:rsidRPr="007A7516" w:rsidRDefault="002A20B8" w:rsidP="00912095">
            <w:pPr>
              <w:numPr>
                <w:ilvl w:val="0"/>
                <w:numId w:val="220"/>
              </w:numPr>
              <w:spacing w:before="40" w:after="40" w:line="240" w:lineRule="auto"/>
              <w:ind w:left="357" w:hanging="357"/>
              <w:jc w:val="both"/>
              <w:rPr>
                <w:rFonts w:ascii="Myriad Pro" w:hAnsi="Myriad Pro" w:cs="Arial"/>
                <w:sz w:val="20"/>
              </w:rPr>
            </w:pPr>
            <w:r w:rsidRPr="007A7516">
              <w:rPr>
                <w:rFonts w:ascii="Myriad Pro" w:hAnsi="Myriad Pro" w:cs="Arial"/>
                <w:sz w:val="20"/>
              </w:rPr>
              <w:t>z niepełnosprawnościami sprzężonymi, z niepełnosprawnością intelektualną oraz osób z zaburzeniami psychicznymi</w:t>
            </w:r>
          </w:p>
          <w:p w:rsidR="002A20B8" w:rsidRPr="007A7516" w:rsidRDefault="002A20B8" w:rsidP="009E5A72">
            <w:pPr>
              <w:adjustRightInd w:val="0"/>
              <w:jc w:val="both"/>
              <w:rPr>
                <w:rFonts w:ascii="Myriad Pro" w:hAnsi="Myriad Pro" w:cs="Arial"/>
                <w:bCs/>
                <w:sz w:val="20"/>
              </w:rPr>
            </w:pPr>
            <w:r w:rsidRPr="007A7516">
              <w:rPr>
                <w:rFonts w:ascii="Myriad Pro" w:hAnsi="Myriad Pro" w:cs="Arial"/>
                <w:sz w:val="20"/>
              </w:rPr>
              <w:t>na poziomie minimum 10% z ogółu uczestników projektu.</w:t>
            </w:r>
          </w:p>
        </w:tc>
        <w:tc>
          <w:tcPr>
            <w:tcW w:w="4755" w:type="dxa"/>
          </w:tcPr>
          <w:p w:rsidR="002A20B8" w:rsidRPr="007A7516" w:rsidRDefault="002A20B8" w:rsidP="009E5A72">
            <w:pPr>
              <w:spacing w:before="40" w:after="40" w:line="240" w:lineRule="auto"/>
              <w:rPr>
                <w:rFonts w:ascii="Myriad Pro" w:hAnsi="Myriad Pro" w:cs="Arial"/>
                <w:sz w:val="20"/>
              </w:rPr>
            </w:pPr>
            <w:r w:rsidRPr="007A7516">
              <w:rPr>
                <w:rFonts w:ascii="Myriad Pro" w:hAnsi="Myriad Pro" w:cs="Arial"/>
                <w:sz w:val="20"/>
              </w:rPr>
              <w:t>Liczba punktów: 10</w:t>
            </w:r>
          </w:p>
        </w:tc>
      </w:tr>
      <w:tr w:rsidR="002A20B8" w:rsidRPr="007A7516" w:rsidTr="009E5A72">
        <w:trPr>
          <w:jc w:val="center"/>
        </w:trPr>
        <w:tc>
          <w:tcPr>
            <w:tcW w:w="958" w:type="dxa"/>
          </w:tcPr>
          <w:p w:rsidR="002A20B8" w:rsidRPr="007A7516" w:rsidRDefault="002A20B8" w:rsidP="009E5A72">
            <w:pPr>
              <w:spacing w:before="40" w:after="40" w:line="240" w:lineRule="auto"/>
              <w:jc w:val="center"/>
              <w:rPr>
                <w:rFonts w:ascii="Myriad Pro" w:hAnsi="Myriad Pro" w:cs="Arial"/>
                <w:sz w:val="20"/>
              </w:rPr>
            </w:pPr>
            <w:r w:rsidRPr="007A7516">
              <w:rPr>
                <w:rFonts w:ascii="Myriad Pro" w:hAnsi="Myriad Pro" w:cs="Arial"/>
                <w:sz w:val="20"/>
              </w:rPr>
              <w:t>2.</w:t>
            </w:r>
          </w:p>
        </w:tc>
        <w:tc>
          <w:tcPr>
            <w:tcW w:w="8789" w:type="dxa"/>
          </w:tcPr>
          <w:p w:rsidR="002A20B8" w:rsidRPr="007A7516" w:rsidRDefault="002A20B8" w:rsidP="009E5A72">
            <w:pPr>
              <w:autoSpaceDE w:val="0"/>
              <w:autoSpaceDN w:val="0"/>
              <w:spacing w:after="0" w:line="240" w:lineRule="auto"/>
              <w:jc w:val="both"/>
              <w:rPr>
                <w:rFonts w:ascii="Myriad Pro" w:hAnsi="Myriad Pro" w:cs="Arial"/>
                <w:sz w:val="20"/>
              </w:rPr>
            </w:pPr>
            <w:r w:rsidRPr="007A7516">
              <w:rPr>
                <w:rFonts w:ascii="Myriad Pro" w:hAnsi="Myriad Pro" w:cs="Arial"/>
                <w:sz w:val="20"/>
              </w:rPr>
              <w:t>Projekt zakłada utworzenie miejsc pracy w przedsiębiorstwach społecznych w kluczowych sferach rozwojowych wskazanych w KPRES, tj. zrównoważony rozwój, solidarność pokoleń, polityka rodzinna, turystyka społeczna, budownictwo społeczne, lokalne produkty kulturowe oraz w kierunkach rozwoju określonych w strategii rozwoju województwa i w regionalnym programie rozwoju ekonomii społecznej na poziomie:</w:t>
            </w:r>
          </w:p>
          <w:p w:rsidR="002A20B8" w:rsidRPr="007A7516" w:rsidRDefault="002A20B8" w:rsidP="001B0A9F">
            <w:pPr>
              <w:pStyle w:val="Akapitzlist"/>
              <w:numPr>
                <w:ilvl w:val="0"/>
                <w:numId w:val="344"/>
              </w:numPr>
              <w:autoSpaceDE w:val="0"/>
              <w:autoSpaceDN w:val="0"/>
              <w:spacing w:after="0" w:line="240" w:lineRule="auto"/>
              <w:ind w:left="317" w:hanging="283"/>
              <w:contextualSpacing w:val="0"/>
              <w:jc w:val="both"/>
              <w:rPr>
                <w:rFonts w:cs="Arial"/>
              </w:rPr>
            </w:pPr>
            <w:r w:rsidRPr="007A7516">
              <w:rPr>
                <w:rFonts w:cs="Arial"/>
              </w:rPr>
              <w:t>do 20% (włącznie) ogółu utworzonych miejsc pracy w projekcie – 5 pkt;</w:t>
            </w:r>
          </w:p>
          <w:p w:rsidR="002A20B8" w:rsidRPr="007A7516" w:rsidRDefault="002A20B8" w:rsidP="001B0A9F">
            <w:pPr>
              <w:pStyle w:val="Akapitzlist"/>
              <w:numPr>
                <w:ilvl w:val="0"/>
                <w:numId w:val="344"/>
              </w:numPr>
              <w:autoSpaceDE w:val="0"/>
              <w:autoSpaceDN w:val="0"/>
              <w:spacing w:after="0" w:line="240" w:lineRule="auto"/>
              <w:ind w:left="317" w:hanging="283"/>
              <w:contextualSpacing w:val="0"/>
              <w:jc w:val="both"/>
              <w:rPr>
                <w:rFonts w:cs="Arial"/>
              </w:rPr>
            </w:pPr>
            <w:r w:rsidRPr="007A7516">
              <w:rPr>
                <w:rFonts w:cs="Arial"/>
              </w:rPr>
              <w:t>powyżej 20% ogółu utworzonych miejsc pracy w projekcie - 10 pkt.</w:t>
            </w:r>
          </w:p>
          <w:p w:rsidR="002A20B8" w:rsidRPr="007A7516" w:rsidRDefault="002A20B8" w:rsidP="009E5A72">
            <w:pPr>
              <w:autoSpaceDE w:val="0"/>
              <w:autoSpaceDN w:val="0"/>
              <w:adjustRightInd w:val="0"/>
              <w:spacing w:after="0" w:line="240" w:lineRule="auto"/>
              <w:jc w:val="both"/>
              <w:rPr>
                <w:rFonts w:ascii="Myriad Pro" w:hAnsi="Myriad Pro" w:cs="Arial"/>
                <w:bCs/>
                <w:sz w:val="20"/>
              </w:rPr>
            </w:pPr>
          </w:p>
        </w:tc>
        <w:tc>
          <w:tcPr>
            <w:tcW w:w="4755" w:type="dxa"/>
          </w:tcPr>
          <w:p w:rsidR="002A20B8" w:rsidRPr="007A7516" w:rsidRDefault="002A20B8" w:rsidP="009E5A72">
            <w:pPr>
              <w:spacing w:before="40" w:after="40" w:line="240" w:lineRule="auto"/>
              <w:rPr>
                <w:rFonts w:ascii="Myriad Pro" w:hAnsi="Myriad Pro" w:cs="Arial"/>
                <w:sz w:val="20"/>
              </w:rPr>
            </w:pPr>
            <w:r w:rsidRPr="007A7516">
              <w:rPr>
                <w:rFonts w:ascii="Myriad Pro" w:hAnsi="Myriad Pro" w:cs="Arial"/>
                <w:sz w:val="20"/>
              </w:rPr>
              <w:t>Liczba punktów: 5/10</w:t>
            </w:r>
          </w:p>
        </w:tc>
      </w:tr>
      <w:tr w:rsidR="002A20B8" w:rsidRPr="007A7516" w:rsidTr="009E5A72">
        <w:trPr>
          <w:trHeight w:val="708"/>
          <w:jc w:val="center"/>
        </w:trPr>
        <w:tc>
          <w:tcPr>
            <w:tcW w:w="958" w:type="dxa"/>
          </w:tcPr>
          <w:p w:rsidR="002A20B8" w:rsidRPr="007A7516" w:rsidRDefault="002A20B8" w:rsidP="009E5A72">
            <w:pPr>
              <w:spacing w:before="40" w:after="40" w:line="240" w:lineRule="auto"/>
              <w:jc w:val="center"/>
              <w:rPr>
                <w:rFonts w:ascii="Myriad Pro" w:hAnsi="Myriad Pro" w:cs="Arial"/>
                <w:sz w:val="20"/>
              </w:rPr>
            </w:pPr>
            <w:r w:rsidRPr="007A7516">
              <w:rPr>
                <w:rFonts w:ascii="Myriad Pro" w:hAnsi="Myriad Pro" w:cs="Arial"/>
                <w:sz w:val="20"/>
              </w:rPr>
              <w:t>3.</w:t>
            </w:r>
          </w:p>
        </w:tc>
        <w:tc>
          <w:tcPr>
            <w:tcW w:w="8789" w:type="dxa"/>
          </w:tcPr>
          <w:p w:rsidR="002A20B8" w:rsidRPr="007A7516" w:rsidRDefault="002A20B8" w:rsidP="009E5A72">
            <w:pPr>
              <w:spacing w:before="40" w:after="40" w:line="240" w:lineRule="auto"/>
              <w:jc w:val="both"/>
              <w:rPr>
                <w:rFonts w:ascii="Myriad Pro" w:eastAsia="Times New Roman" w:hAnsi="Myriad Pro" w:cs="Arial"/>
                <w:sz w:val="20"/>
              </w:rPr>
            </w:pPr>
            <w:r w:rsidRPr="007A7516">
              <w:rPr>
                <w:rFonts w:ascii="Myriad Pro" w:hAnsi="Myriad Pro" w:cs="Arial"/>
                <w:sz w:val="20"/>
              </w:rPr>
              <w:t xml:space="preserve">Projekt zakłada wsparcie na poziomie co najmniej 5% uczestników projektu będących osobami zagrożonymi ubóstwem i/lub wykluczeniem społecznym zamieszkujących obszar objęty rewitalizacją zgodnie z zatwierdzonym dla danej gminy Programem Rewitalizacji, o którym mowa w </w:t>
            </w:r>
            <w:r w:rsidRPr="007A7516">
              <w:rPr>
                <w:rFonts w:ascii="Myriad Pro" w:hAnsi="Myriad Pro" w:cs="Arial"/>
                <w:i/>
                <w:sz w:val="20"/>
              </w:rPr>
              <w:t>Wytycznych Ministra Infrastruktury i Rozwoju w zakresie rewitalizacji w programach operacyjnych na lata 2014-2020.</w:t>
            </w:r>
          </w:p>
        </w:tc>
        <w:tc>
          <w:tcPr>
            <w:tcW w:w="4755" w:type="dxa"/>
          </w:tcPr>
          <w:p w:rsidR="002A20B8" w:rsidRPr="007A7516" w:rsidRDefault="002A20B8" w:rsidP="009E5A72">
            <w:pPr>
              <w:spacing w:before="40" w:after="40" w:line="240" w:lineRule="auto"/>
              <w:rPr>
                <w:rFonts w:ascii="Myriad Pro" w:hAnsi="Myriad Pro" w:cs="Arial"/>
                <w:sz w:val="20"/>
              </w:rPr>
            </w:pPr>
            <w:r w:rsidRPr="007A7516">
              <w:rPr>
                <w:rFonts w:ascii="Myriad Pro" w:hAnsi="Myriad Pro" w:cs="Arial"/>
                <w:sz w:val="20"/>
              </w:rPr>
              <w:t>Liczba punktów: 10</w:t>
            </w:r>
          </w:p>
        </w:tc>
      </w:tr>
    </w:tbl>
    <w:p w:rsidR="002A20B8" w:rsidRPr="007A7516" w:rsidRDefault="002A20B8" w:rsidP="002A20B8">
      <w:pPr>
        <w:spacing w:before="120" w:after="120" w:line="240" w:lineRule="auto"/>
        <w:rPr>
          <w:rFonts w:ascii="Myriad Pro" w:hAnsi="Myriad Pro"/>
          <w:sz w:val="20"/>
        </w:rPr>
      </w:pPr>
    </w:p>
    <w:p w:rsidR="00CD4E9C" w:rsidRDefault="00CD4E9C" w:rsidP="00CD4E9C">
      <w:pPr>
        <w:spacing w:after="0"/>
        <w:jc w:val="center"/>
        <w:rPr>
          <w:rFonts w:ascii="Myriad Pro" w:hAnsi="Myriad Pro"/>
          <w:b/>
          <w:sz w:val="20"/>
        </w:rPr>
      </w:pPr>
    </w:p>
    <w:p w:rsidR="00CD4E9C" w:rsidRDefault="00CD4E9C" w:rsidP="00CD4E9C">
      <w:pPr>
        <w:spacing w:after="0"/>
        <w:jc w:val="center"/>
        <w:rPr>
          <w:rFonts w:ascii="Myriad Pro" w:hAnsi="Myriad Pro"/>
          <w:sz w:val="20"/>
        </w:rPr>
      </w:pPr>
    </w:p>
    <w:p w:rsidR="00BD6BA6" w:rsidRDefault="00BD6BA6" w:rsidP="00BD6BA6">
      <w:pPr>
        <w:spacing w:after="0"/>
        <w:rPr>
          <w:rFonts w:ascii="Myriad Pro" w:hAnsi="Myriad Pro"/>
          <w:sz w:val="20"/>
        </w:rPr>
      </w:pPr>
    </w:p>
    <w:p w:rsidR="00BD6BA6" w:rsidRDefault="000218B4" w:rsidP="000218B4">
      <w:pPr>
        <w:rPr>
          <w:rFonts w:ascii="Myriad Pro" w:hAnsi="Myriad Pro"/>
          <w:sz w:val="20"/>
        </w:rPr>
      </w:pPr>
      <w:r>
        <w:rPr>
          <w:rFonts w:ascii="Myriad Pro" w:hAnsi="Myriad Pro"/>
          <w:sz w:val="20"/>
        </w:rPr>
        <w:br w:type="page"/>
      </w:r>
    </w:p>
    <w:p w:rsidR="00BD6BA6" w:rsidRPr="00791FB6" w:rsidRDefault="00BD6BA6" w:rsidP="00606993">
      <w:pPr>
        <w:pStyle w:val="Podtytu"/>
      </w:pPr>
      <w:bookmarkStart w:id="35" w:name="_Toc59089713"/>
      <w:r w:rsidRPr="00791FB6">
        <w:lastRenderedPageBreak/>
        <w:t>7.5 Koordynacja rozwoju sektora ekonomii społecznej oraz wsparcie rozwoju sieci kooperacji i partnerstw ekonomii społecznej w województwie</w:t>
      </w:r>
      <w:bookmarkEnd w:id="35"/>
    </w:p>
    <w:p w:rsidR="00BD6BA6" w:rsidRDefault="00BD6BA6" w:rsidP="00BD6BA6">
      <w:pPr>
        <w:spacing w:after="0"/>
        <w:rPr>
          <w:rFonts w:ascii="Myriad Pro" w:hAnsi="Myriad Pro" w:cs="Arial"/>
          <w:sz w:val="20"/>
        </w:rPr>
      </w:pPr>
    </w:p>
    <w:p w:rsidR="005F2B28" w:rsidRPr="00221F42" w:rsidRDefault="00BD6BA6" w:rsidP="00221F42">
      <w:pPr>
        <w:spacing w:after="0" w:line="360" w:lineRule="auto"/>
        <w:jc w:val="center"/>
        <w:rPr>
          <w:rFonts w:ascii="Myriad Pro" w:hAnsi="Myriad Pro"/>
          <w:b/>
          <w:sz w:val="20"/>
        </w:rPr>
      </w:pPr>
      <w:r w:rsidRPr="002D5928">
        <w:rPr>
          <w:rFonts w:ascii="Myriad Pro" w:hAnsi="Myriad Pro"/>
          <w:b/>
          <w:sz w:val="20"/>
        </w:rPr>
        <w:t>Kryter</w:t>
      </w:r>
      <w:r w:rsidR="00A80225" w:rsidRPr="002D5928">
        <w:rPr>
          <w:rFonts w:ascii="Myriad Pro" w:hAnsi="Myriad Pro"/>
          <w:b/>
          <w:sz w:val="20"/>
        </w:rPr>
        <w:t xml:space="preserve">ia ogólne przyjęte Uchwałą Nr </w:t>
      </w:r>
      <w:r w:rsidR="00FD2AD8">
        <w:rPr>
          <w:rFonts w:ascii="Myriad Pro" w:hAnsi="Myriad Pro" w:cs="Arial"/>
          <w:b/>
          <w:bCs/>
          <w:sz w:val="20"/>
        </w:rPr>
        <w:t>4</w:t>
      </w:r>
      <w:r w:rsidR="00C56561" w:rsidRPr="002D5928">
        <w:rPr>
          <w:rFonts w:ascii="Myriad Pro" w:hAnsi="Myriad Pro" w:cs="Arial"/>
          <w:b/>
          <w:bCs/>
          <w:sz w:val="20"/>
        </w:rPr>
        <w:t>9/19</w:t>
      </w:r>
      <w:r w:rsidRPr="002D5928">
        <w:rPr>
          <w:rFonts w:ascii="Myriad Pro" w:hAnsi="Myriad Pro"/>
          <w:b/>
          <w:sz w:val="20"/>
        </w:rPr>
        <w:t xml:space="preserve"> Komitetu Monitoruj</w:t>
      </w:r>
      <w:r w:rsidR="00A80225" w:rsidRPr="002D5928">
        <w:rPr>
          <w:rFonts w:ascii="Myriad Pro" w:hAnsi="Myriad Pro"/>
          <w:b/>
          <w:sz w:val="20"/>
        </w:rPr>
        <w:t xml:space="preserve">ącego RPO WZ 2014-2020 z dnia 25 </w:t>
      </w:r>
      <w:r w:rsidR="00FD2AD8">
        <w:rPr>
          <w:rFonts w:ascii="Myriad Pro" w:hAnsi="Myriad Pro"/>
          <w:b/>
          <w:sz w:val="20"/>
        </w:rPr>
        <w:t>października</w:t>
      </w:r>
      <w:r w:rsidR="00A80225" w:rsidRPr="002D5928">
        <w:rPr>
          <w:rFonts w:ascii="Myriad Pro" w:hAnsi="Myriad Pro"/>
          <w:b/>
          <w:sz w:val="20"/>
        </w:rPr>
        <w:t xml:space="preserve"> 2019</w:t>
      </w:r>
      <w:r w:rsidRPr="002D5928">
        <w:rPr>
          <w:rFonts w:ascii="Myriad Pro" w:hAnsi="Myriad Pro"/>
          <w:b/>
          <w:sz w:val="20"/>
        </w:rPr>
        <w:t xml:space="preserve"> r. (tryb pozakonkursowy)</w:t>
      </w:r>
      <w:r w:rsidR="00FD2AD8">
        <w:rPr>
          <w:rFonts w:ascii="Myriad Pro" w:hAnsi="Myriad Pro"/>
          <w:b/>
          <w:sz w:val="20"/>
        </w:rPr>
        <w:t xml:space="preserve"> aktualizacja</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900"/>
        <w:gridCol w:w="12275"/>
      </w:tblGrid>
      <w:tr w:rsidR="005F2B28" w:rsidRPr="00C928A5" w:rsidTr="00105A10">
        <w:trPr>
          <w:jc w:val="center"/>
        </w:trPr>
        <w:tc>
          <w:tcPr>
            <w:tcW w:w="1900" w:type="dxa"/>
            <w:shd w:val="clear" w:color="auto" w:fill="B6DDE8" w:themeFill="accent5" w:themeFillTint="66"/>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Oś priorytetowa</w:t>
            </w:r>
          </w:p>
        </w:tc>
        <w:tc>
          <w:tcPr>
            <w:tcW w:w="12275" w:type="dxa"/>
            <w:shd w:val="clear" w:color="auto" w:fill="B6DDE8" w:themeFill="accent5" w:themeFillTint="66"/>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VII Włączenie społeczne</w:t>
            </w:r>
          </w:p>
        </w:tc>
      </w:tr>
      <w:tr w:rsidR="005F2B28" w:rsidRPr="00C928A5" w:rsidTr="00105A10">
        <w:trPr>
          <w:trHeight w:val="682"/>
          <w:jc w:val="center"/>
        </w:trPr>
        <w:tc>
          <w:tcPr>
            <w:tcW w:w="1900" w:type="dxa"/>
            <w:shd w:val="clear" w:color="auto" w:fill="B6DDE8" w:themeFill="accent5" w:themeFillTint="66"/>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Priorytet Inwestycyjny</w:t>
            </w:r>
          </w:p>
        </w:tc>
        <w:tc>
          <w:tcPr>
            <w:tcW w:w="12275" w:type="dxa"/>
            <w:shd w:val="clear" w:color="auto" w:fill="B6DDE8" w:themeFill="accent5" w:themeFillTint="66"/>
          </w:tcPr>
          <w:p w:rsidR="005F2B28" w:rsidRPr="00C928A5" w:rsidRDefault="005F2B28" w:rsidP="005F2B28">
            <w:pPr>
              <w:spacing w:before="40" w:after="40"/>
              <w:rPr>
                <w:rFonts w:ascii="Myriad Pro" w:hAnsi="Myriad Pro" w:cs="Arial"/>
                <w:sz w:val="20"/>
              </w:rPr>
            </w:pPr>
            <w:r w:rsidRPr="00C928A5">
              <w:rPr>
                <w:rFonts w:ascii="Myriad Pro" w:eastAsia="Times New Roman" w:hAnsi="Myriad Pro" w:cs="Arial"/>
                <w:sz w:val="20"/>
                <w:lang w:eastAsia="pl-PL"/>
              </w:rPr>
              <w:t>9v Wspieranie przedsiębiorczości społecznej i integracji zawodowej w przedsiębiorstwach społecznych oraz ekonomii społecznej i solidarnej w celu ułatwiania dostępu do zatrudnienia</w:t>
            </w:r>
          </w:p>
        </w:tc>
      </w:tr>
      <w:tr w:rsidR="005F2B28" w:rsidRPr="00C928A5" w:rsidTr="00105A10">
        <w:trPr>
          <w:trHeight w:val="682"/>
          <w:jc w:val="center"/>
        </w:trPr>
        <w:tc>
          <w:tcPr>
            <w:tcW w:w="1900" w:type="dxa"/>
            <w:shd w:val="clear" w:color="auto" w:fill="B6DDE8" w:themeFill="accent5" w:themeFillTint="66"/>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Działanie</w:t>
            </w:r>
          </w:p>
        </w:tc>
        <w:tc>
          <w:tcPr>
            <w:tcW w:w="12275" w:type="dxa"/>
            <w:shd w:val="clear" w:color="auto" w:fill="B6DDE8" w:themeFill="accent5" w:themeFillTint="66"/>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7.5 Koordynacja rozwoju sektora ekonomii społecznej oraz wsparcie rozwoju sieci kooperacji i partnerstw ekonomii społecznej w województwie</w:t>
            </w:r>
          </w:p>
        </w:tc>
      </w:tr>
      <w:tr w:rsidR="005F2B28" w:rsidRPr="00C928A5" w:rsidTr="00105A10">
        <w:trPr>
          <w:trHeight w:val="682"/>
          <w:jc w:val="center"/>
        </w:trPr>
        <w:tc>
          <w:tcPr>
            <w:tcW w:w="1900" w:type="dxa"/>
            <w:shd w:val="clear" w:color="auto" w:fill="B6DDE8" w:themeFill="accent5" w:themeFillTint="66"/>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Typ projektu</w:t>
            </w:r>
          </w:p>
        </w:tc>
        <w:tc>
          <w:tcPr>
            <w:tcW w:w="12275" w:type="dxa"/>
            <w:shd w:val="clear" w:color="auto" w:fill="B6DDE8" w:themeFill="accent5" w:themeFillTint="66"/>
          </w:tcPr>
          <w:p w:rsidR="005F2B28" w:rsidRPr="00C928A5" w:rsidRDefault="005F2B28" w:rsidP="001B0A9F">
            <w:pPr>
              <w:pStyle w:val="Akapitzlist"/>
              <w:numPr>
                <w:ilvl w:val="0"/>
                <w:numId w:val="346"/>
              </w:numPr>
              <w:spacing w:before="40" w:after="40"/>
              <w:ind w:left="357" w:hanging="357"/>
              <w:contextualSpacing w:val="0"/>
              <w:rPr>
                <w:rFonts w:cs="Arial"/>
              </w:rPr>
            </w:pPr>
            <w:r w:rsidRPr="00C928A5">
              <w:rPr>
                <w:rFonts w:cs="Arial"/>
              </w:rPr>
              <w:t xml:space="preserve">Koordynacja rozwoju sektora ekonomii społecznej oraz wsparcie rozwoju sieci kooperacji i partnerstw ekonomii społecznej </w:t>
            </w:r>
            <w:r w:rsidRPr="00C928A5">
              <w:rPr>
                <w:rFonts w:cs="Arial"/>
              </w:rPr>
              <w:br/>
              <w:t>w województwie możliwa jedynie poprzez realizację działań wymienionych poniżej:</w:t>
            </w:r>
          </w:p>
          <w:p w:rsidR="005F2B28" w:rsidRPr="00C928A5" w:rsidRDefault="005F2B28" w:rsidP="001B0A9F">
            <w:pPr>
              <w:pStyle w:val="Akapitzlist"/>
              <w:numPr>
                <w:ilvl w:val="0"/>
                <w:numId w:val="345"/>
              </w:numPr>
              <w:spacing w:before="40" w:after="40"/>
              <w:ind w:left="714" w:hanging="357"/>
              <w:contextualSpacing w:val="0"/>
              <w:rPr>
                <w:rFonts w:cs="Arial"/>
              </w:rPr>
            </w:pPr>
            <w:r w:rsidRPr="00C928A5">
              <w:rPr>
                <w:rFonts w:cs="Arial"/>
              </w:rPr>
              <w:t xml:space="preserve">tworzenie regionalnych sieci współpracy OWES działających w regionie, w tym w szczególności poprzez organizowanie regionalnych spotkań sieciujących dla OWES, umożliwiających wymianę informacji pomiędzy ośrodkami na temat podejmowanych działań, postępów i problemów w realizacji wsparcia, stosowanych rozwiązaniach i metodach pracy itp., a także agregowanie informacji na temat działalności OWES i wyników ich pracy na poziomie całego regionu oraz </w:t>
            </w:r>
            <w:proofErr w:type="spellStart"/>
            <w:r w:rsidRPr="00C928A5">
              <w:rPr>
                <w:rFonts w:cs="Arial"/>
              </w:rPr>
              <w:t>uspójnianie</w:t>
            </w:r>
            <w:proofErr w:type="spellEnd"/>
            <w:r w:rsidRPr="00C928A5">
              <w:rPr>
                <w:rFonts w:cs="Arial"/>
              </w:rPr>
              <w:t xml:space="preserve"> i synchronizowanie tych działań w regionie,</w:t>
            </w:r>
          </w:p>
          <w:p w:rsidR="005F2B28" w:rsidRPr="00C928A5" w:rsidRDefault="00E416BF" w:rsidP="001B0A9F">
            <w:pPr>
              <w:pStyle w:val="Akapitzlist"/>
              <w:numPr>
                <w:ilvl w:val="0"/>
                <w:numId w:val="345"/>
              </w:numPr>
              <w:spacing w:before="40" w:after="40"/>
              <w:ind w:left="714" w:hanging="357"/>
              <w:contextualSpacing w:val="0"/>
              <w:rPr>
                <w:rFonts w:cs="Arial"/>
              </w:rPr>
            </w:pPr>
            <w:r>
              <w:rPr>
                <w:rFonts w:cs="Arial"/>
              </w:rPr>
              <w:t xml:space="preserve">tworzenie, wspieranie lub dofinansowywanie wspólnych przedsięwzięć </w:t>
            </w:r>
            <w:r w:rsidR="005F2B28" w:rsidRPr="00C928A5">
              <w:rPr>
                <w:rFonts w:cs="Arial"/>
              </w:rPr>
              <w:t>regionalnych sieci podmiotów ekonomii społecznej (klastry, franczyzy) oraz włączanie podmiotów ekonomii społecznej do istniejących na poziomie regionalnym organizacji branżowych (sieci, klastry),</w:t>
            </w:r>
          </w:p>
          <w:p w:rsidR="005F2B28" w:rsidRPr="00C928A5" w:rsidRDefault="005F2B28" w:rsidP="001B0A9F">
            <w:pPr>
              <w:pStyle w:val="Akapitzlist"/>
              <w:numPr>
                <w:ilvl w:val="0"/>
                <w:numId w:val="345"/>
              </w:numPr>
              <w:spacing w:before="40" w:after="40"/>
              <w:ind w:left="714" w:hanging="357"/>
              <w:contextualSpacing w:val="0"/>
              <w:rPr>
                <w:rFonts w:cs="Arial"/>
              </w:rPr>
            </w:pPr>
            <w:r w:rsidRPr="00C928A5">
              <w:rPr>
                <w:rFonts w:cs="Arial"/>
              </w:rPr>
              <w:t>tworzenie regionalnych sieci kooperacji podmiotów ekonomii społecznej o charakterze reintegracyjnym (CIS, KIS, ZAZ, WTZ), mających umożliwić wzajemne uczenie się i wymianę informacji oraz wsparcie tych podmiotów w osiąganiu standardów usług,</w:t>
            </w:r>
          </w:p>
          <w:p w:rsidR="005F2B28" w:rsidRPr="00C928A5" w:rsidRDefault="005F2B28" w:rsidP="001B0A9F">
            <w:pPr>
              <w:pStyle w:val="Akapitzlist"/>
              <w:numPr>
                <w:ilvl w:val="0"/>
                <w:numId w:val="345"/>
              </w:numPr>
              <w:spacing w:before="40" w:after="40"/>
              <w:ind w:left="714" w:hanging="357"/>
              <w:contextualSpacing w:val="0"/>
              <w:rPr>
                <w:rFonts w:cs="Arial"/>
              </w:rPr>
            </w:pPr>
            <w:r w:rsidRPr="00C928A5">
              <w:rPr>
                <w:rFonts w:cs="Arial"/>
              </w:rPr>
              <w:t>inicjowanie współpracy jednostek systemu pomocy społecznej, podmiotów ekonomii społecznej o charakterze reintegracyjnym, OWES dla zwiększenia synergii działań podejmowanych przez te podmioty w procesie aktywizacji osób zagrożonych ubóstwem lub wykluczeniem społecznym prowadzące do wzrostu zatrudnienia w sektorze ekonomii społecznej m.in. w celu zapewnienia ciągłości procesu reintegracyjnego,</w:t>
            </w:r>
            <w:r w:rsidR="00E416BF">
              <w:rPr>
                <w:rFonts w:cs="Arial"/>
              </w:rPr>
              <w:t xml:space="preserve"> np. </w:t>
            </w:r>
            <w:proofErr w:type="spellStart"/>
            <w:r w:rsidR="00E416BF">
              <w:rPr>
                <w:rFonts w:cs="Arial"/>
              </w:rPr>
              <w:t>porzez</w:t>
            </w:r>
            <w:proofErr w:type="spellEnd"/>
            <w:r w:rsidR="00E416BF">
              <w:rPr>
                <w:rFonts w:cs="Arial"/>
              </w:rPr>
              <w:t xml:space="preserve"> inicjowanie staży i praktyk kandydatów do założenia i pracy w PES/u przedsiębiorców/ przedsiębiorców społecznych,</w:t>
            </w:r>
            <w:r w:rsidRPr="00C928A5">
              <w:rPr>
                <w:rFonts w:cs="Arial"/>
              </w:rPr>
              <w:t xml:space="preserve"> a także współpracy ww. podmiotów z innymi podmiotami takimi jak szkoły, uczelnie wyższe, instytucje rynku pracy, przedsiębiorstwa m.in. w celu zwiększenia liczby staży i praktyk w podmiotach ekonomii społecznej czy też w przedsiębiorstwach,</w:t>
            </w:r>
          </w:p>
          <w:p w:rsidR="005F2B28" w:rsidRPr="00C928A5" w:rsidRDefault="005F2B28" w:rsidP="001B0A9F">
            <w:pPr>
              <w:pStyle w:val="Akapitzlist"/>
              <w:numPr>
                <w:ilvl w:val="0"/>
                <w:numId w:val="345"/>
              </w:numPr>
              <w:spacing w:before="40" w:after="40"/>
              <w:ind w:left="714" w:hanging="357"/>
              <w:contextualSpacing w:val="0"/>
              <w:rPr>
                <w:rFonts w:cs="Arial"/>
              </w:rPr>
            </w:pPr>
            <w:r w:rsidRPr="00C928A5">
              <w:rPr>
                <w:rFonts w:cs="Arial"/>
              </w:rPr>
              <w:t>budowanie powiązań pomiędzy nauką, biznesem i ekonomią społeczną na poziomie regionalnym (</w:t>
            </w:r>
            <w:r w:rsidR="00E416BF">
              <w:rPr>
                <w:rFonts w:cs="Arial"/>
              </w:rPr>
              <w:t xml:space="preserve">branżowe </w:t>
            </w:r>
            <w:r w:rsidRPr="00C928A5">
              <w:rPr>
                <w:rFonts w:cs="Arial"/>
              </w:rPr>
              <w:t xml:space="preserve">spotkania, warsztaty, </w:t>
            </w:r>
            <w:r w:rsidR="00E416BF">
              <w:rPr>
                <w:rFonts w:cs="Arial"/>
              </w:rPr>
              <w:t xml:space="preserve">szkolenia, </w:t>
            </w:r>
            <w:r w:rsidRPr="00C928A5">
              <w:rPr>
                <w:rFonts w:cs="Arial"/>
              </w:rPr>
              <w:t>doradztwo, wymiana informacji) w celu nawiązania stałej współpracy,</w:t>
            </w:r>
          </w:p>
          <w:p w:rsidR="005F2B28" w:rsidRPr="00C928A5" w:rsidRDefault="005F2B28" w:rsidP="001B0A9F">
            <w:pPr>
              <w:pStyle w:val="Akapitzlist"/>
              <w:numPr>
                <w:ilvl w:val="0"/>
                <w:numId w:val="345"/>
              </w:numPr>
              <w:spacing w:before="40" w:after="40"/>
              <w:ind w:left="714" w:hanging="357"/>
              <w:contextualSpacing w:val="0"/>
              <w:rPr>
                <w:rFonts w:cs="Arial"/>
              </w:rPr>
            </w:pPr>
            <w:r w:rsidRPr="00C928A5">
              <w:rPr>
                <w:rFonts w:cs="Arial"/>
              </w:rPr>
              <w:t xml:space="preserve">organizacja przedsięwzięć służących zwiększaniu rozpoznawalności podmiotów ekonomii społecznej jako dostawców produktów i usług oraz wspieranie sprzedaży produktów i usług świadczonych przez podmioty ekonomii społecznej na poziomie </w:t>
            </w:r>
            <w:r w:rsidRPr="00C928A5">
              <w:rPr>
                <w:rFonts w:cs="Arial"/>
              </w:rPr>
              <w:lastRenderedPageBreak/>
              <w:t>regionalnym (np. targi ekonomii społecznej, sprzedaż produktów i usług podmiotów ekonomii społecznej za pomocą jednego regionalnego portalu),</w:t>
            </w:r>
          </w:p>
          <w:p w:rsidR="005F2B28" w:rsidRPr="00C928A5" w:rsidRDefault="005F2B28" w:rsidP="001B0A9F">
            <w:pPr>
              <w:pStyle w:val="Akapitzlist"/>
              <w:numPr>
                <w:ilvl w:val="0"/>
                <w:numId w:val="345"/>
              </w:numPr>
              <w:spacing w:before="40" w:after="40"/>
              <w:ind w:left="714" w:hanging="357"/>
              <w:contextualSpacing w:val="0"/>
              <w:rPr>
                <w:rFonts w:cs="Arial"/>
              </w:rPr>
            </w:pPr>
            <w:r w:rsidRPr="00C928A5">
              <w:rPr>
                <w:rFonts w:cs="Arial"/>
              </w:rPr>
              <w:t>współpraca z jednostkami samorządu terytorialnego i innymi podmiotami lokalnymi, w szczególności podmiotami ekonomii społecznej, w zakresie tworzenia lokalnych planów rozwoju ekonomii społecznej (spotkania, wymiana informacji, dobre praktyki, doradztwo), stosowania klauzul społecznych lub społecznie odpowiedzialnych zamówień publicznych, zlecania zadań podmiotom ekonomii społecznej lub lokalnych planów udziału podmiotów ekonomii społecznej w rozwoju usług społecznych,</w:t>
            </w:r>
          </w:p>
          <w:p w:rsidR="005F2B28" w:rsidRPr="00C928A5" w:rsidRDefault="005F2B28" w:rsidP="001B0A9F">
            <w:pPr>
              <w:pStyle w:val="Akapitzlist"/>
              <w:numPr>
                <w:ilvl w:val="0"/>
                <w:numId w:val="345"/>
              </w:numPr>
              <w:spacing w:before="40" w:after="40"/>
              <w:ind w:left="714" w:hanging="357"/>
              <w:contextualSpacing w:val="0"/>
              <w:rPr>
                <w:rFonts w:cs="Arial"/>
              </w:rPr>
            </w:pPr>
            <w:r w:rsidRPr="00C928A5">
              <w:rPr>
                <w:rFonts w:cs="Arial"/>
              </w:rPr>
              <w:t>wspieranie realizacji usług użyteczności publicznej przez podmioty ekonomii społecznej i współpraca z OWES w tym zakresie,</w:t>
            </w:r>
          </w:p>
          <w:p w:rsidR="005F2B28" w:rsidRPr="00C928A5" w:rsidRDefault="005F2B28" w:rsidP="001B0A9F">
            <w:pPr>
              <w:pStyle w:val="Akapitzlist"/>
              <w:numPr>
                <w:ilvl w:val="0"/>
                <w:numId w:val="345"/>
              </w:numPr>
              <w:spacing w:before="40" w:after="40"/>
              <w:ind w:left="714" w:hanging="357"/>
              <w:contextualSpacing w:val="0"/>
              <w:rPr>
                <w:rFonts w:cs="Arial"/>
              </w:rPr>
            </w:pPr>
            <w:r w:rsidRPr="00C928A5">
              <w:rPr>
                <w:rFonts w:cs="Arial"/>
              </w:rPr>
              <w:t>zapewnienie funkcjonowania Regionalnego Komitetu Rozwoju Ekonomii Społecznej, o którym mowa w KPRES i organizowanie jego prac oraz tworzenie możliwości współpracy kluczowych interesariuszy w zakresie kreowania rozwoju ekonomii społecznej w regionie,</w:t>
            </w:r>
          </w:p>
          <w:p w:rsidR="005F2B28" w:rsidRPr="00C928A5" w:rsidRDefault="005F2B28" w:rsidP="001B0A9F">
            <w:pPr>
              <w:pStyle w:val="Akapitzlist"/>
              <w:numPr>
                <w:ilvl w:val="0"/>
                <w:numId w:val="345"/>
              </w:numPr>
              <w:spacing w:before="40" w:after="40"/>
              <w:ind w:left="714" w:hanging="357"/>
              <w:contextualSpacing w:val="0"/>
              <w:rPr>
                <w:rFonts w:cs="Arial"/>
              </w:rPr>
            </w:pPr>
            <w:r w:rsidRPr="00C928A5">
              <w:rPr>
                <w:rFonts w:cs="Arial"/>
              </w:rPr>
              <w:t xml:space="preserve">wyznaczanie kierunków rozwoju ekonomii społecznej, aktualizacja </w:t>
            </w:r>
            <w:r w:rsidR="00E416BF">
              <w:rPr>
                <w:rFonts w:cs="Arial"/>
              </w:rPr>
              <w:t xml:space="preserve">lub opracowanie nowego </w:t>
            </w:r>
            <w:r w:rsidRPr="00C928A5">
              <w:rPr>
                <w:rFonts w:cs="Arial"/>
              </w:rPr>
              <w:t>regionalnego programu rozwoju ekonomii społecznej,</w:t>
            </w:r>
          </w:p>
          <w:p w:rsidR="005F2B28" w:rsidRPr="00C928A5" w:rsidRDefault="005F2B28" w:rsidP="001B0A9F">
            <w:pPr>
              <w:pStyle w:val="Akapitzlist"/>
              <w:numPr>
                <w:ilvl w:val="0"/>
                <w:numId w:val="345"/>
              </w:numPr>
              <w:spacing w:before="40" w:after="40"/>
              <w:ind w:left="714" w:hanging="357"/>
              <w:contextualSpacing w:val="0"/>
              <w:rPr>
                <w:rFonts w:cs="Arial"/>
              </w:rPr>
            </w:pPr>
            <w:r w:rsidRPr="00C928A5">
              <w:rPr>
                <w:rFonts w:cs="Arial"/>
              </w:rPr>
              <w:t>reprezentowanie interesów sektora ekonomii społecznej na poziomie regionalnym oraz włączenie ekonomii społecznej do strategii rozwoju województwa w obszarach związanych z rynkiem pracy, integracją społeczną, rozwojem przedsiębiorczości oraz innowacji, rozwojem usług użyteczności publicznej oraz innymi priorytetami, w ramach, których jest możliwy regionalny rozwój ekonomii społecznej, </w:t>
            </w:r>
          </w:p>
          <w:p w:rsidR="005F2B28" w:rsidRPr="00C928A5" w:rsidRDefault="005F2B28" w:rsidP="001B0A9F">
            <w:pPr>
              <w:pStyle w:val="Akapitzlist"/>
              <w:numPr>
                <w:ilvl w:val="0"/>
                <w:numId w:val="345"/>
              </w:numPr>
              <w:spacing w:before="40" w:after="40"/>
              <w:ind w:left="714" w:hanging="357"/>
              <w:contextualSpacing w:val="0"/>
              <w:rPr>
                <w:rFonts w:cs="Arial"/>
              </w:rPr>
            </w:pPr>
            <w:r w:rsidRPr="00C928A5">
              <w:rPr>
                <w:rFonts w:cs="Arial"/>
                <w:bCs/>
              </w:rPr>
              <w:t>ewaluacja działań OWES,</w:t>
            </w:r>
          </w:p>
          <w:p w:rsidR="005F2B28" w:rsidRPr="00C928A5" w:rsidRDefault="005F2B28" w:rsidP="001B0A9F">
            <w:pPr>
              <w:pStyle w:val="Akapitzlist"/>
              <w:numPr>
                <w:ilvl w:val="0"/>
                <w:numId w:val="345"/>
              </w:numPr>
              <w:spacing w:before="40" w:after="40"/>
              <w:ind w:left="714" w:hanging="357"/>
              <w:contextualSpacing w:val="0"/>
              <w:rPr>
                <w:rFonts w:cs="Arial"/>
              </w:rPr>
            </w:pPr>
            <w:r w:rsidRPr="00C928A5">
              <w:rPr>
                <w:rFonts w:cs="Arial"/>
                <w:bCs/>
              </w:rPr>
              <w:t>weryfikację statusu przedsiębiorstw społecznych i prowadzenie ich spisu.</w:t>
            </w:r>
          </w:p>
        </w:tc>
      </w:tr>
    </w:tbl>
    <w:p w:rsidR="005F2B28" w:rsidRPr="00C928A5" w:rsidRDefault="005F2B28" w:rsidP="005F2B28">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538"/>
        <w:gridCol w:w="2823"/>
        <w:gridCol w:w="6216"/>
        <w:gridCol w:w="4598"/>
      </w:tblGrid>
      <w:tr w:rsidR="005F2B28" w:rsidRPr="00C928A5" w:rsidTr="00105A10">
        <w:trPr>
          <w:jc w:val="center"/>
        </w:trPr>
        <w:tc>
          <w:tcPr>
            <w:tcW w:w="14175" w:type="dxa"/>
            <w:gridSpan w:val="4"/>
            <w:shd w:val="clear" w:color="auto" w:fill="D9D9D9" w:themeFill="background1" w:themeFillShade="D9"/>
          </w:tcPr>
          <w:p w:rsidR="005F2B28" w:rsidRPr="00C928A5" w:rsidRDefault="005F2B28" w:rsidP="005F2B28">
            <w:pPr>
              <w:spacing w:before="40" w:after="40"/>
              <w:jc w:val="center"/>
              <w:rPr>
                <w:rFonts w:ascii="Myriad Pro" w:hAnsi="Myriad Pro" w:cs="Arial"/>
                <w:b/>
                <w:sz w:val="20"/>
              </w:rPr>
            </w:pPr>
            <w:r w:rsidRPr="00C928A5">
              <w:rPr>
                <w:rFonts w:ascii="Myriad Pro" w:hAnsi="Myriad Pro" w:cs="Arial"/>
                <w:b/>
                <w:sz w:val="20"/>
              </w:rPr>
              <w:t>Kryteria dopuszczalności</w:t>
            </w:r>
          </w:p>
        </w:tc>
      </w:tr>
      <w:tr w:rsidR="005F2B28" w:rsidRPr="00C928A5" w:rsidTr="005F2B28">
        <w:trPr>
          <w:jc w:val="center"/>
        </w:trPr>
        <w:tc>
          <w:tcPr>
            <w:tcW w:w="538"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L.p.</w:t>
            </w:r>
          </w:p>
        </w:tc>
        <w:tc>
          <w:tcPr>
            <w:tcW w:w="2823"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Nazwa kryterium</w:t>
            </w:r>
          </w:p>
        </w:tc>
        <w:tc>
          <w:tcPr>
            <w:tcW w:w="6216"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Definicja kryterium</w:t>
            </w:r>
          </w:p>
        </w:tc>
        <w:tc>
          <w:tcPr>
            <w:tcW w:w="4598"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Opis znaczenia kryterium</w:t>
            </w:r>
          </w:p>
        </w:tc>
      </w:tr>
      <w:tr w:rsidR="005F2B28" w:rsidRPr="00C928A5" w:rsidTr="005F2B28">
        <w:trPr>
          <w:jc w:val="center"/>
        </w:trPr>
        <w:tc>
          <w:tcPr>
            <w:tcW w:w="538"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1</w:t>
            </w:r>
          </w:p>
        </w:tc>
        <w:tc>
          <w:tcPr>
            <w:tcW w:w="2823"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2</w:t>
            </w:r>
          </w:p>
        </w:tc>
        <w:tc>
          <w:tcPr>
            <w:tcW w:w="6216"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3</w:t>
            </w:r>
          </w:p>
        </w:tc>
        <w:tc>
          <w:tcPr>
            <w:tcW w:w="4598"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4</w:t>
            </w:r>
          </w:p>
        </w:tc>
      </w:tr>
      <w:tr w:rsidR="005F2B28" w:rsidRPr="00C928A5" w:rsidTr="005F2B28">
        <w:trPr>
          <w:jc w:val="center"/>
        </w:trPr>
        <w:tc>
          <w:tcPr>
            <w:tcW w:w="538" w:type="dxa"/>
          </w:tcPr>
          <w:p w:rsidR="005F2B28" w:rsidRPr="00C928A5" w:rsidRDefault="005F2B28" w:rsidP="001B0A9F">
            <w:pPr>
              <w:pStyle w:val="Akapitzlist"/>
              <w:numPr>
                <w:ilvl w:val="0"/>
                <w:numId w:val="348"/>
              </w:numPr>
              <w:spacing w:before="40" w:after="40"/>
              <w:ind w:left="0" w:firstLine="0"/>
              <w:contextualSpacing w:val="0"/>
              <w:rPr>
                <w:rFonts w:cs="Arial"/>
              </w:rPr>
            </w:pPr>
          </w:p>
        </w:tc>
        <w:tc>
          <w:tcPr>
            <w:tcW w:w="2823"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Zgodność z celem szczegółowym i rezultatami  Działania</w:t>
            </w:r>
          </w:p>
        </w:tc>
        <w:tc>
          <w:tcPr>
            <w:tcW w:w="6216"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 xml:space="preserve">Projekt jest zgodny z właściwym celem szczegółowym </w:t>
            </w:r>
            <w:r w:rsidRPr="00C928A5">
              <w:rPr>
                <w:rFonts w:ascii="Myriad Pro" w:hAnsi="Myriad Pro" w:cs="Arial"/>
                <w:i/>
                <w:sz w:val="20"/>
              </w:rPr>
              <w:t>RPO WZ 2014-2020</w:t>
            </w:r>
            <w:r w:rsidRPr="00C928A5">
              <w:rPr>
                <w:rFonts w:ascii="Myriad Pro" w:hAnsi="Myriad Pro" w:cs="Arial"/>
                <w:sz w:val="20"/>
              </w:rPr>
              <w:t xml:space="preserve"> oraz koresponduje ze wskaźnikami dla danego Działania/typu projektu.</w:t>
            </w:r>
          </w:p>
        </w:tc>
        <w:tc>
          <w:tcPr>
            <w:tcW w:w="4598"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r w:rsidR="005F2B28" w:rsidRPr="00C928A5" w:rsidTr="005F2B28">
        <w:trPr>
          <w:jc w:val="center"/>
        </w:trPr>
        <w:tc>
          <w:tcPr>
            <w:tcW w:w="538" w:type="dxa"/>
          </w:tcPr>
          <w:p w:rsidR="005F2B28" w:rsidRPr="00C928A5" w:rsidRDefault="005F2B28" w:rsidP="001B0A9F">
            <w:pPr>
              <w:pStyle w:val="Akapitzlist"/>
              <w:numPr>
                <w:ilvl w:val="0"/>
                <w:numId w:val="348"/>
              </w:numPr>
              <w:spacing w:before="40" w:after="40"/>
              <w:ind w:left="0" w:firstLine="0"/>
              <w:contextualSpacing w:val="0"/>
              <w:rPr>
                <w:rFonts w:cs="Arial"/>
              </w:rPr>
            </w:pPr>
          </w:p>
        </w:tc>
        <w:tc>
          <w:tcPr>
            <w:tcW w:w="2823"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Zgodność z typem projektu</w:t>
            </w:r>
          </w:p>
          <w:p w:rsidR="005F2B28" w:rsidRPr="00C928A5" w:rsidRDefault="005F2B28" w:rsidP="005F2B28">
            <w:pPr>
              <w:spacing w:before="40" w:after="40"/>
              <w:rPr>
                <w:rFonts w:ascii="Myriad Pro" w:hAnsi="Myriad Pro" w:cs="Arial"/>
                <w:sz w:val="20"/>
              </w:rPr>
            </w:pPr>
          </w:p>
          <w:p w:rsidR="005F2B28" w:rsidRPr="00C928A5" w:rsidRDefault="005F2B28" w:rsidP="005F2B28">
            <w:pPr>
              <w:spacing w:before="40" w:after="40"/>
              <w:rPr>
                <w:rFonts w:ascii="Myriad Pro" w:hAnsi="Myriad Pro" w:cs="Arial"/>
                <w:sz w:val="20"/>
              </w:rPr>
            </w:pPr>
          </w:p>
        </w:tc>
        <w:tc>
          <w:tcPr>
            <w:tcW w:w="6216"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 xml:space="preserve">Projekt jest zgodny z typem projektu oraz grupą docelową wskazanymi w </w:t>
            </w:r>
            <w:r w:rsidRPr="00C928A5">
              <w:rPr>
                <w:rFonts w:ascii="Myriad Pro" w:hAnsi="Myriad Pro" w:cs="Arial"/>
                <w:i/>
                <w:sz w:val="20"/>
              </w:rPr>
              <w:t>SOOP RPO WZ 2014-2020</w:t>
            </w:r>
            <w:r w:rsidRPr="00C928A5">
              <w:rPr>
                <w:rFonts w:ascii="Myriad Pro" w:hAnsi="Myriad Pro" w:cs="Arial"/>
                <w:sz w:val="20"/>
              </w:rPr>
              <w:t xml:space="preserve"> oraz Regulaminie naboru.</w:t>
            </w:r>
          </w:p>
          <w:p w:rsidR="005F2B28" w:rsidRPr="00C928A5" w:rsidRDefault="005F2B28" w:rsidP="005F2B28">
            <w:pPr>
              <w:spacing w:before="40" w:after="40"/>
              <w:rPr>
                <w:rFonts w:ascii="Myriad Pro" w:hAnsi="Myriad Pro" w:cs="Arial"/>
                <w:sz w:val="20"/>
              </w:rPr>
            </w:pPr>
          </w:p>
        </w:tc>
        <w:tc>
          <w:tcPr>
            <w:tcW w:w="4598"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FD2AD8" w:rsidRPr="00FD2AD8" w:rsidRDefault="005F2B28" w:rsidP="00FD2AD8">
            <w:pPr>
              <w:spacing w:before="40" w:after="40"/>
              <w:rPr>
                <w:rFonts w:ascii="Myriad Pro" w:hAnsi="Myriad Pro" w:cs="Arial"/>
                <w:sz w:val="20"/>
              </w:rPr>
            </w:pPr>
            <w:r w:rsidRPr="00FD2AD8">
              <w:rPr>
                <w:rFonts w:ascii="Myriad Pro" w:hAnsi="Myriad Pro" w:cs="Arial"/>
                <w:sz w:val="20"/>
              </w:rPr>
              <w:t>Projekty niespełniające kryterium kierowane są do poprawy lub uzupełnienia.</w:t>
            </w:r>
            <w:r w:rsidR="00FD2AD8" w:rsidRPr="00FD2AD8">
              <w:rPr>
                <w:rFonts w:ascii="Myriad Pro" w:hAnsi="Myriad Pro" w:cs="Arial"/>
                <w:sz w:val="20"/>
              </w:rPr>
              <w:br/>
              <w:t xml:space="preserve">Za zgodą IP, na etapie realizacji projektu, </w:t>
            </w:r>
            <w:r w:rsidR="00FD2AD8" w:rsidRPr="00FD2AD8">
              <w:rPr>
                <w:rFonts w:ascii="Myriad Pro" w:hAnsi="Myriad Pro" w:cs="Arial"/>
                <w:sz w:val="20"/>
              </w:rPr>
              <w:lastRenderedPageBreak/>
              <w:t>dopuszcza się możliwość odstępstwa od zapisów Regulaminu naboru w zakresie spełnienia przedmiotowego kryterium z uwagi na zmiany dokumentów nadrzędnych tj. RPO WZ 2014-2020, SOOP RPO WZ 2014-2020, przepisów prawa - mających wpływ na założenia dotyczące grupy docelowej i/lub typu projektu.</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r w:rsidR="005F2B28" w:rsidRPr="00C928A5" w:rsidTr="005F2B28">
        <w:trPr>
          <w:jc w:val="center"/>
        </w:trPr>
        <w:tc>
          <w:tcPr>
            <w:tcW w:w="538" w:type="dxa"/>
          </w:tcPr>
          <w:p w:rsidR="005F2B28" w:rsidRPr="00C928A5" w:rsidRDefault="005F2B28" w:rsidP="001B0A9F">
            <w:pPr>
              <w:pStyle w:val="Akapitzlist"/>
              <w:numPr>
                <w:ilvl w:val="0"/>
                <w:numId w:val="348"/>
              </w:numPr>
              <w:spacing w:before="40" w:after="40"/>
              <w:ind w:left="0" w:firstLine="0"/>
              <w:contextualSpacing w:val="0"/>
              <w:rPr>
                <w:rFonts w:cs="Arial"/>
              </w:rPr>
            </w:pPr>
          </w:p>
        </w:tc>
        <w:tc>
          <w:tcPr>
            <w:tcW w:w="2823"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Kwalifikowalność Beneficjenta/Partnera (jeśli dotyczy)</w:t>
            </w:r>
          </w:p>
        </w:tc>
        <w:tc>
          <w:tcPr>
            <w:tcW w:w="6216"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Beneficjent,  zgodnie z SOOP RPO WZ 2014-2020, jest    podmiotem uprawnionym do ubiegania się o dofinansowanie w ramach Działania/ typu/ów projektu/ów, w którym ogłoszony został nabór. Partner/</w:t>
            </w:r>
            <w:proofErr w:type="spellStart"/>
            <w:r w:rsidRPr="00C928A5">
              <w:rPr>
                <w:rFonts w:ascii="Myriad Pro" w:hAnsi="Myriad Pro" w:cs="Arial"/>
                <w:sz w:val="20"/>
              </w:rPr>
              <w:t>rzy</w:t>
            </w:r>
            <w:proofErr w:type="spellEnd"/>
            <w:r w:rsidRPr="00C928A5">
              <w:rPr>
                <w:rFonts w:ascii="Myriad Pro" w:hAnsi="Myriad Pro" w:cs="Arial"/>
                <w:sz w:val="20"/>
              </w:rPr>
              <w:t xml:space="preserve"> nie podlega/ją wykluczeniu z możliwości ubiegania się o dofinansowanie, w tym wykluczeniu, o którym mowa w art. 207 ust. 4 ustawy z dnia 27 sierpnia 2009 r., o finansach publicznych.</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W przypadku partnera stanowiącego  podmiot, o którym mowa w  art. 207 ust. 7 ustawy z dnia 27 sierpnia  2009 r., o finansach    publicznych, kryterium dotyczące kwalifikowalności Partnera     zostaje automatycznie uznane za spełnione.</w:t>
            </w:r>
          </w:p>
        </w:tc>
        <w:tc>
          <w:tcPr>
            <w:tcW w:w="4598"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r w:rsidR="005F2B28" w:rsidRPr="00C928A5" w:rsidTr="005F2B28">
        <w:trPr>
          <w:jc w:val="center"/>
        </w:trPr>
        <w:tc>
          <w:tcPr>
            <w:tcW w:w="538" w:type="dxa"/>
          </w:tcPr>
          <w:p w:rsidR="005F2B28" w:rsidRPr="00C928A5" w:rsidRDefault="005F2B28" w:rsidP="001B0A9F">
            <w:pPr>
              <w:pStyle w:val="Akapitzlist"/>
              <w:numPr>
                <w:ilvl w:val="0"/>
                <w:numId w:val="348"/>
              </w:numPr>
              <w:spacing w:before="40" w:after="40"/>
              <w:ind w:left="0" w:firstLine="0"/>
              <w:contextualSpacing w:val="0"/>
              <w:rPr>
                <w:rFonts w:cs="Arial"/>
              </w:rPr>
            </w:pPr>
          </w:p>
        </w:tc>
        <w:tc>
          <w:tcPr>
            <w:tcW w:w="2823"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Zgodność z zasadami horyzontalnymi</w:t>
            </w:r>
          </w:p>
        </w:tc>
        <w:tc>
          <w:tcPr>
            <w:tcW w:w="6216"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 xml:space="preserve">Projekt jest zgodny z: </w:t>
            </w:r>
          </w:p>
          <w:p w:rsidR="005F2B28" w:rsidRPr="00C928A5" w:rsidRDefault="005F2B28" w:rsidP="001B0A9F">
            <w:pPr>
              <w:numPr>
                <w:ilvl w:val="0"/>
                <w:numId w:val="349"/>
              </w:numPr>
              <w:spacing w:before="40" w:after="40"/>
              <w:ind w:left="357" w:hanging="357"/>
              <w:rPr>
                <w:rFonts w:ascii="Myriad Pro" w:hAnsi="Myriad Pro" w:cs="Arial"/>
                <w:sz w:val="20"/>
              </w:rPr>
            </w:pPr>
            <w:r w:rsidRPr="00C928A5">
              <w:rPr>
                <w:rFonts w:ascii="Myriad Pro" w:hAnsi="Myriad Pro" w:cs="Arial"/>
                <w:sz w:val="20"/>
              </w:rPr>
              <w:t>zasadą równości szans kobiet i mężczyzn, w oparciu o standard minimum,</w:t>
            </w:r>
          </w:p>
          <w:p w:rsidR="005F2B28" w:rsidRPr="00C928A5" w:rsidRDefault="005F2B28" w:rsidP="001B0A9F">
            <w:pPr>
              <w:numPr>
                <w:ilvl w:val="0"/>
                <w:numId w:val="349"/>
              </w:numPr>
              <w:spacing w:before="40" w:after="40"/>
              <w:ind w:left="357" w:hanging="357"/>
              <w:rPr>
                <w:rFonts w:ascii="Myriad Pro" w:hAnsi="Myriad Pro" w:cs="Arial"/>
                <w:sz w:val="20"/>
              </w:rPr>
            </w:pPr>
            <w:r w:rsidRPr="00C928A5">
              <w:rPr>
                <w:rFonts w:ascii="Myriad Pro" w:hAnsi="Myriad Pro" w:cs="Arial"/>
                <w:sz w:val="20"/>
              </w:rPr>
              <w:t>właściwymi politykami i zasadami wspólnotowym:</w:t>
            </w:r>
          </w:p>
          <w:p w:rsidR="005F2B28" w:rsidRPr="00C928A5" w:rsidRDefault="005F2B28" w:rsidP="001B0A9F">
            <w:pPr>
              <w:pStyle w:val="Akapitzlist"/>
              <w:numPr>
                <w:ilvl w:val="0"/>
                <w:numId w:val="347"/>
              </w:numPr>
              <w:spacing w:before="40" w:after="40"/>
              <w:ind w:left="714" w:hanging="357"/>
              <w:contextualSpacing w:val="0"/>
              <w:rPr>
                <w:rFonts w:cs="Arial"/>
              </w:rPr>
            </w:pPr>
            <w:r w:rsidRPr="00C928A5">
              <w:rPr>
                <w:rFonts w:cs="Arial"/>
              </w:rPr>
              <w:t>zrównoważonego rozwoju, ,</w:t>
            </w:r>
          </w:p>
          <w:p w:rsidR="005F2B28" w:rsidRPr="00C928A5" w:rsidRDefault="005F2B28" w:rsidP="001B0A9F">
            <w:pPr>
              <w:pStyle w:val="Akapitzlist"/>
              <w:numPr>
                <w:ilvl w:val="0"/>
                <w:numId w:val="347"/>
              </w:numPr>
              <w:spacing w:before="40" w:after="40"/>
              <w:ind w:left="714" w:hanging="357"/>
              <w:contextualSpacing w:val="0"/>
              <w:rPr>
                <w:rFonts w:cs="Arial"/>
              </w:rPr>
            </w:pPr>
            <w:r w:rsidRPr="00C928A5">
              <w:rPr>
                <w:rFonts w:cs="Arial"/>
              </w:rPr>
              <w:t>promowania i realizacji zasady równości szans i niedyskryminacji, w tym m.in. koniecznością stosowania zasady uniwersalnego projektowania.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 dostępność dla jak najszerszego grona odbiorców, w szczególności osób z niepełnosprawnościami.</w:t>
            </w:r>
          </w:p>
          <w:p w:rsidR="005F2B28" w:rsidRPr="00C928A5" w:rsidRDefault="005F2B28" w:rsidP="00341784">
            <w:pPr>
              <w:pStyle w:val="Akapitzlist"/>
              <w:numPr>
                <w:ilvl w:val="0"/>
                <w:numId w:val="0"/>
              </w:numPr>
              <w:spacing w:before="40" w:after="40"/>
              <w:ind w:left="714"/>
              <w:contextualSpacing w:val="0"/>
              <w:rPr>
                <w:rFonts w:cs="Arial"/>
              </w:rPr>
            </w:pPr>
          </w:p>
        </w:tc>
        <w:tc>
          <w:tcPr>
            <w:tcW w:w="4598"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bl>
    <w:p w:rsidR="005F2B28" w:rsidRPr="00C928A5" w:rsidRDefault="005F2B28" w:rsidP="005F2B28">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538"/>
        <w:gridCol w:w="2823"/>
        <w:gridCol w:w="6216"/>
        <w:gridCol w:w="4598"/>
      </w:tblGrid>
      <w:tr w:rsidR="005F2B28" w:rsidRPr="00C928A5" w:rsidTr="00105A10">
        <w:trPr>
          <w:jc w:val="center"/>
        </w:trPr>
        <w:tc>
          <w:tcPr>
            <w:tcW w:w="14175" w:type="dxa"/>
            <w:gridSpan w:val="4"/>
            <w:shd w:val="clear" w:color="auto" w:fill="D9D9D9" w:themeFill="background1" w:themeFillShade="D9"/>
          </w:tcPr>
          <w:p w:rsidR="005F2B28" w:rsidRPr="00C928A5" w:rsidRDefault="005F2B28" w:rsidP="005F2B28">
            <w:pPr>
              <w:spacing w:before="40" w:after="40"/>
              <w:jc w:val="center"/>
              <w:rPr>
                <w:rFonts w:ascii="Myriad Pro" w:hAnsi="Myriad Pro" w:cs="Arial"/>
                <w:b/>
                <w:sz w:val="20"/>
              </w:rPr>
            </w:pPr>
            <w:r w:rsidRPr="00C928A5">
              <w:rPr>
                <w:rFonts w:ascii="Myriad Pro" w:hAnsi="Myriad Pro" w:cs="Arial"/>
                <w:b/>
                <w:sz w:val="20"/>
              </w:rPr>
              <w:lastRenderedPageBreak/>
              <w:t>Kryteria administracyjności</w:t>
            </w:r>
          </w:p>
        </w:tc>
      </w:tr>
      <w:tr w:rsidR="005F2B28" w:rsidRPr="00C928A5" w:rsidTr="005F2B28">
        <w:trPr>
          <w:jc w:val="center"/>
        </w:trPr>
        <w:tc>
          <w:tcPr>
            <w:tcW w:w="538"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L.p.</w:t>
            </w:r>
          </w:p>
        </w:tc>
        <w:tc>
          <w:tcPr>
            <w:tcW w:w="2823"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Nazwa kryterium</w:t>
            </w:r>
          </w:p>
        </w:tc>
        <w:tc>
          <w:tcPr>
            <w:tcW w:w="6216"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Definicja kryterium</w:t>
            </w:r>
          </w:p>
        </w:tc>
        <w:tc>
          <w:tcPr>
            <w:tcW w:w="4598"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Opis znaczenia kryterium</w:t>
            </w:r>
          </w:p>
        </w:tc>
      </w:tr>
      <w:tr w:rsidR="005F2B28" w:rsidRPr="00C928A5" w:rsidTr="005F2B28">
        <w:trPr>
          <w:jc w:val="center"/>
        </w:trPr>
        <w:tc>
          <w:tcPr>
            <w:tcW w:w="538"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1</w:t>
            </w:r>
          </w:p>
        </w:tc>
        <w:tc>
          <w:tcPr>
            <w:tcW w:w="2823"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2</w:t>
            </w:r>
          </w:p>
        </w:tc>
        <w:tc>
          <w:tcPr>
            <w:tcW w:w="6216"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3</w:t>
            </w:r>
          </w:p>
        </w:tc>
        <w:tc>
          <w:tcPr>
            <w:tcW w:w="4598"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4</w:t>
            </w:r>
          </w:p>
        </w:tc>
      </w:tr>
      <w:tr w:rsidR="005F2B28" w:rsidRPr="00C928A5" w:rsidTr="005F2B28">
        <w:trPr>
          <w:jc w:val="center"/>
        </w:trPr>
        <w:tc>
          <w:tcPr>
            <w:tcW w:w="538" w:type="dxa"/>
          </w:tcPr>
          <w:p w:rsidR="005F2B28" w:rsidRPr="00C928A5" w:rsidRDefault="005F2B28" w:rsidP="001B0A9F">
            <w:pPr>
              <w:pStyle w:val="Akapitzlist"/>
              <w:numPr>
                <w:ilvl w:val="0"/>
                <w:numId w:val="350"/>
              </w:numPr>
              <w:spacing w:before="40" w:after="40"/>
              <w:ind w:left="0" w:firstLine="0"/>
              <w:contextualSpacing w:val="0"/>
              <w:rPr>
                <w:rFonts w:cs="Arial"/>
              </w:rPr>
            </w:pPr>
          </w:p>
        </w:tc>
        <w:tc>
          <w:tcPr>
            <w:tcW w:w="2823"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Intensywność wsparcia</w:t>
            </w:r>
          </w:p>
        </w:tc>
        <w:tc>
          <w:tcPr>
            <w:tcW w:w="6216"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 xml:space="preserve">Wnioskowana kwota i poziom wsparcia są zgodne z zapisami </w:t>
            </w:r>
            <w:r w:rsidRPr="00C928A5">
              <w:rPr>
                <w:rFonts w:ascii="Myriad Pro" w:hAnsi="Myriad Pro" w:cs="Arial"/>
                <w:i/>
                <w:sz w:val="20"/>
              </w:rPr>
              <w:t>Regulaminu naboru</w:t>
            </w:r>
            <w:r w:rsidRPr="00C928A5">
              <w:rPr>
                <w:rFonts w:ascii="Myriad Pro" w:hAnsi="Myriad Pro" w:cs="Arial"/>
                <w:sz w:val="20"/>
              </w:rPr>
              <w:t>.</w:t>
            </w:r>
          </w:p>
        </w:tc>
        <w:tc>
          <w:tcPr>
            <w:tcW w:w="4598"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r w:rsidR="005F2B28" w:rsidRPr="00C928A5" w:rsidTr="005F2B28">
        <w:trPr>
          <w:jc w:val="center"/>
        </w:trPr>
        <w:tc>
          <w:tcPr>
            <w:tcW w:w="538" w:type="dxa"/>
          </w:tcPr>
          <w:p w:rsidR="005F2B28" w:rsidRPr="00C928A5" w:rsidRDefault="005F2B28" w:rsidP="001B0A9F">
            <w:pPr>
              <w:pStyle w:val="Akapitzlist"/>
              <w:numPr>
                <w:ilvl w:val="0"/>
                <w:numId w:val="350"/>
              </w:numPr>
              <w:spacing w:before="40" w:after="40"/>
              <w:ind w:left="0" w:firstLine="0"/>
              <w:contextualSpacing w:val="0"/>
              <w:rPr>
                <w:rFonts w:cs="Arial"/>
              </w:rPr>
            </w:pPr>
          </w:p>
        </w:tc>
        <w:tc>
          <w:tcPr>
            <w:tcW w:w="2823"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Zgodność z kwalifikowalnością wydatków</w:t>
            </w:r>
          </w:p>
        </w:tc>
        <w:tc>
          <w:tcPr>
            <w:tcW w:w="6216" w:type="dxa"/>
          </w:tcPr>
          <w:p w:rsidR="005F2B28" w:rsidRPr="00C928A5" w:rsidRDefault="005F2B28" w:rsidP="005F2B28">
            <w:pPr>
              <w:spacing w:before="40" w:after="40"/>
              <w:rPr>
                <w:rFonts w:ascii="Myriad Pro" w:hAnsi="Myriad Pro" w:cs="Arial"/>
                <w:i/>
                <w:sz w:val="20"/>
              </w:rPr>
            </w:pPr>
            <w:r w:rsidRPr="00C928A5">
              <w:rPr>
                <w:rFonts w:ascii="Myriad Pro" w:hAnsi="Myriad Pro" w:cs="Arial"/>
                <w:sz w:val="20"/>
              </w:rPr>
              <w:t xml:space="preserve">Wydatki w projekcie są zgodne z </w:t>
            </w:r>
            <w:r w:rsidRPr="00C928A5">
              <w:rPr>
                <w:rFonts w:ascii="Myriad Pro" w:eastAsia="Times New Roman" w:hAnsi="Myriad Pro" w:cs="Arial"/>
                <w:i/>
                <w:sz w:val="20"/>
                <w:lang w:eastAsia="pl-PL"/>
              </w:rPr>
              <w:t xml:space="preserve">Wytycznymi w zakresie kwalifikowalności wydatków Europejskiego Funduszu Rozwoju Regionalnego, Europejskiego Funduszu Społecznego oraz Funduszu Spójności na lata 2014-2020 </w:t>
            </w:r>
            <w:r w:rsidRPr="00C928A5">
              <w:rPr>
                <w:rFonts w:ascii="Myriad Pro" w:hAnsi="Myriad Pro" w:cs="Arial"/>
                <w:sz w:val="20"/>
              </w:rPr>
              <w:t xml:space="preserve">oraz z </w:t>
            </w:r>
            <w:r w:rsidRPr="00C928A5">
              <w:rPr>
                <w:rFonts w:ascii="Myriad Pro" w:hAnsi="Myriad Pro" w:cs="Arial"/>
                <w:i/>
                <w:sz w:val="20"/>
              </w:rPr>
              <w:t xml:space="preserve">Wytycznymi w zakresie realizacji przedsięwzięć w obszarze włączenia społecznego i zwalczania ubóstwa z wykorzystaniem środków Europejskiego Funduszu Społecznego i Europejskiego Funduszu Rozwoju Regionalnego na lata 2014-2020. </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Planowane wydatki są uzasadnione, niezbędne, racjonalne i adekwatne do zakresu merytorycznego projektu w tym opisu grupy docelowej i planowanego wsparcia. Wydatki założone w projekcie  są  zgodne z katalogiem wydatków, limitami (w tym stawką ryczałtową  dla  kosztów pośrednich) oraz zasadami kwalifikowalności określonymi w Regulaminie naboru (jeśli dotyczy). Poziom wydatków w ramach cross -</w:t>
            </w:r>
            <w:proofErr w:type="spellStart"/>
            <w:r w:rsidRPr="00C928A5">
              <w:rPr>
                <w:rFonts w:ascii="Myriad Pro" w:hAnsi="Myriad Pro" w:cs="Arial"/>
                <w:sz w:val="20"/>
              </w:rPr>
              <w:t>financingu</w:t>
            </w:r>
            <w:proofErr w:type="spellEnd"/>
            <w:r w:rsidRPr="00C928A5">
              <w:rPr>
                <w:rFonts w:ascii="Myriad Pro" w:hAnsi="Myriad Pro" w:cs="Arial"/>
                <w:sz w:val="20"/>
              </w:rPr>
              <w:t xml:space="preserve"> oraz środków trwałych jest  zgodny  z  poziomem tych wydatków wskazanym w Regulaminie naboru.</w:t>
            </w:r>
          </w:p>
        </w:tc>
        <w:tc>
          <w:tcPr>
            <w:tcW w:w="4598"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r w:rsidR="005F2B28" w:rsidRPr="00C928A5" w:rsidTr="005F2B28">
        <w:trPr>
          <w:jc w:val="center"/>
        </w:trPr>
        <w:tc>
          <w:tcPr>
            <w:tcW w:w="538" w:type="dxa"/>
          </w:tcPr>
          <w:p w:rsidR="005F2B28" w:rsidRPr="00C928A5" w:rsidRDefault="005F2B28" w:rsidP="001B0A9F">
            <w:pPr>
              <w:pStyle w:val="Akapitzlist"/>
              <w:numPr>
                <w:ilvl w:val="0"/>
                <w:numId w:val="350"/>
              </w:numPr>
              <w:spacing w:before="40" w:after="40"/>
              <w:ind w:left="0" w:firstLine="0"/>
              <w:contextualSpacing w:val="0"/>
              <w:rPr>
                <w:rFonts w:cs="Arial"/>
              </w:rPr>
            </w:pPr>
          </w:p>
        </w:tc>
        <w:tc>
          <w:tcPr>
            <w:tcW w:w="2823"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Zgodność z warunkami realizacji wsparcia</w:t>
            </w:r>
          </w:p>
        </w:tc>
        <w:tc>
          <w:tcPr>
            <w:tcW w:w="6216"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Wniosek został sporządzony zgodnie z uwarunkowaniami realizacji wsparcia określonymi we właściwych wytycznych obszarowych oraz z zasadami realizacji wsparcia wskazanymi przez IP w Regulaminie naboru (np. zasady realizacji danej formy wsparcia).</w:t>
            </w:r>
          </w:p>
        </w:tc>
        <w:tc>
          <w:tcPr>
            <w:tcW w:w="4598"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r w:rsidR="005F2B28" w:rsidRPr="00C928A5" w:rsidTr="005F2B28">
        <w:trPr>
          <w:jc w:val="center"/>
        </w:trPr>
        <w:tc>
          <w:tcPr>
            <w:tcW w:w="538" w:type="dxa"/>
          </w:tcPr>
          <w:p w:rsidR="005F2B28" w:rsidRPr="00C928A5" w:rsidRDefault="005F2B28" w:rsidP="001B0A9F">
            <w:pPr>
              <w:pStyle w:val="Akapitzlist"/>
              <w:numPr>
                <w:ilvl w:val="0"/>
                <w:numId w:val="350"/>
              </w:numPr>
              <w:spacing w:before="40" w:after="40"/>
              <w:ind w:left="0" w:firstLine="0"/>
              <w:contextualSpacing w:val="0"/>
              <w:rPr>
                <w:rFonts w:cs="Arial"/>
              </w:rPr>
            </w:pPr>
          </w:p>
        </w:tc>
        <w:tc>
          <w:tcPr>
            <w:tcW w:w="2823"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 xml:space="preserve">Spójność wniosku </w:t>
            </w:r>
            <w:r w:rsidRPr="00C928A5">
              <w:rPr>
                <w:rFonts w:ascii="Myriad Pro" w:hAnsi="Myriad Pro" w:cs="Arial"/>
                <w:sz w:val="20"/>
              </w:rPr>
              <w:br/>
              <w:t>i załączników</w:t>
            </w:r>
          </w:p>
        </w:tc>
        <w:tc>
          <w:tcPr>
            <w:tcW w:w="6216"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Opisy we wniosku oraz w załącznikach (jeżeli dotyczy) są ze sobą spójne i nie zawierają sprzecznych ze sobą kwestii.</w:t>
            </w:r>
          </w:p>
        </w:tc>
        <w:tc>
          <w:tcPr>
            <w:tcW w:w="4598"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lastRenderedPageBreak/>
              <w:t>Projekty niespełniające kryterium kierowane są do poprawy lub uzupełnienia.</w:t>
            </w:r>
          </w:p>
          <w:p w:rsidR="005F2B28" w:rsidRPr="00C928A5" w:rsidRDefault="005F2B28" w:rsidP="005F2B28">
            <w:pPr>
              <w:spacing w:before="40" w:after="40"/>
              <w:rPr>
                <w:rFonts w:ascii="Myriad Pro" w:hAnsi="Myriad Pro" w:cs="Arial"/>
                <w:b/>
                <w:sz w:val="20"/>
              </w:rPr>
            </w:pPr>
            <w:r w:rsidRPr="00C928A5">
              <w:rPr>
                <w:rFonts w:ascii="Myriad Pro" w:hAnsi="Myriad Pro" w:cs="Arial"/>
                <w:sz w:val="20"/>
              </w:rPr>
              <w:t>Ocena spełniania kryterium polega na przypisaniu wartości logicznych „tak”, „nie”.</w:t>
            </w:r>
          </w:p>
        </w:tc>
      </w:tr>
    </w:tbl>
    <w:p w:rsidR="00AD4E20" w:rsidRPr="00C928A5" w:rsidRDefault="00AD4E20" w:rsidP="005F2B28">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535"/>
        <w:gridCol w:w="2824"/>
        <w:gridCol w:w="6217"/>
        <w:gridCol w:w="4599"/>
      </w:tblGrid>
      <w:tr w:rsidR="005F2B28" w:rsidRPr="00C928A5" w:rsidTr="00105A10">
        <w:trPr>
          <w:jc w:val="center"/>
        </w:trPr>
        <w:tc>
          <w:tcPr>
            <w:tcW w:w="14220" w:type="dxa"/>
            <w:gridSpan w:val="4"/>
            <w:shd w:val="clear" w:color="auto" w:fill="D9D9D9" w:themeFill="background1" w:themeFillShade="D9"/>
          </w:tcPr>
          <w:p w:rsidR="005F2B28" w:rsidRPr="00C928A5" w:rsidRDefault="005F2B28" w:rsidP="005F2B28">
            <w:pPr>
              <w:spacing w:before="40" w:after="40"/>
              <w:jc w:val="center"/>
              <w:rPr>
                <w:rFonts w:ascii="Myriad Pro" w:hAnsi="Myriad Pro" w:cs="Arial"/>
                <w:b/>
                <w:sz w:val="20"/>
              </w:rPr>
            </w:pPr>
            <w:r w:rsidRPr="00C928A5">
              <w:rPr>
                <w:rFonts w:ascii="Myriad Pro" w:hAnsi="Myriad Pro" w:cs="Arial"/>
                <w:b/>
                <w:sz w:val="20"/>
              </w:rPr>
              <w:t>Kryteria wykonalności</w:t>
            </w:r>
          </w:p>
        </w:tc>
      </w:tr>
      <w:tr w:rsidR="005F2B28" w:rsidRPr="00C928A5" w:rsidTr="005F2B28">
        <w:trPr>
          <w:jc w:val="center"/>
        </w:trPr>
        <w:tc>
          <w:tcPr>
            <w:tcW w:w="536"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L.p.</w:t>
            </w:r>
          </w:p>
        </w:tc>
        <w:tc>
          <w:tcPr>
            <w:tcW w:w="2833"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Nazwa kryterium</w:t>
            </w:r>
          </w:p>
        </w:tc>
        <w:tc>
          <w:tcPr>
            <w:tcW w:w="6237"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Definicja kryterium</w:t>
            </w:r>
          </w:p>
        </w:tc>
        <w:tc>
          <w:tcPr>
            <w:tcW w:w="4614"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Opis znaczenia kryterium</w:t>
            </w:r>
          </w:p>
        </w:tc>
      </w:tr>
      <w:tr w:rsidR="005F2B28" w:rsidRPr="00C928A5" w:rsidTr="005F2B28">
        <w:trPr>
          <w:jc w:val="center"/>
        </w:trPr>
        <w:tc>
          <w:tcPr>
            <w:tcW w:w="536" w:type="dxa"/>
            <w:tcBorders>
              <w:bottom w:val="single" w:sz="4" w:space="0" w:color="auto"/>
            </w:tcBorders>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1</w:t>
            </w:r>
          </w:p>
        </w:tc>
        <w:tc>
          <w:tcPr>
            <w:tcW w:w="2833" w:type="dxa"/>
            <w:tcBorders>
              <w:bottom w:val="single" w:sz="4" w:space="0" w:color="auto"/>
            </w:tcBorders>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2</w:t>
            </w:r>
          </w:p>
        </w:tc>
        <w:tc>
          <w:tcPr>
            <w:tcW w:w="6237" w:type="dxa"/>
            <w:tcBorders>
              <w:bottom w:val="single" w:sz="4" w:space="0" w:color="auto"/>
            </w:tcBorders>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3</w:t>
            </w:r>
          </w:p>
        </w:tc>
        <w:tc>
          <w:tcPr>
            <w:tcW w:w="4614" w:type="dxa"/>
            <w:tcBorders>
              <w:bottom w:val="single" w:sz="4" w:space="0" w:color="auto"/>
            </w:tcBorders>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4</w:t>
            </w:r>
          </w:p>
        </w:tc>
      </w:tr>
      <w:tr w:rsidR="005F2B28" w:rsidRPr="00C928A5" w:rsidTr="005F2B28">
        <w:trPr>
          <w:trHeight w:val="861"/>
          <w:jc w:val="center"/>
        </w:trPr>
        <w:tc>
          <w:tcPr>
            <w:tcW w:w="536" w:type="dxa"/>
            <w:tcBorders>
              <w:bottom w:val="single" w:sz="4" w:space="0" w:color="auto"/>
            </w:tcBorders>
          </w:tcPr>
          <w:p w:rsidR="005F2B28" w:rsidRPr="00C928A5" w:rsidRDefault="005F2B28" w:rsidP="005F2B28">
            <w:pPr>
              <w:pStyle w:val="Akapitzlist"/>
              <w:spacing w:before="40" w:after="40"/>
              <w:ind w:left="0"/>
              <w:contextualSpacing w:val="0"/>
              <w:rPr>
                <w:rFonts w:cs="Arial"/>
              </w:rPr>
            </w:pPr>
            <w:r w:rsidRPr="00C928A5">
              <w:rPr>
                <w:rFonts w:cs="Arial"/>
              </w:rPr>
              <w:t>1.</w:t>
            </w:r>
          </w:p>
        </w:tc>
        <w:tc>
          <w:tcPr>
            <w:tcW w:w="2833" w:type="dxa"/>
            <w:tcBorders>
              <w:bottom w:val="single" w:sz="4" w:space="0" w:color="auto"/>
            </w:tcBorders>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Zgodność prawna</w:t>
            </w:r>
          </w:p>
        </w:tc>
        <w:tc>
          <w:tcPr>
            <w:tcW w:w="6237" w:type="dxa"/>
            <w:tcBorders>
              <w:bottom w:val="single" w:sz="4" w:space="0" w:color="auto"/>
            </w:tcBorders>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 xml:space="preserve">Projekt jest zgodny z prawodawstwem wspólnotowym oraz krajowym, w tym przepisami ustawy z dnia 29 stycznia 2004 r. </w:t>
            </w:r>
            <w:r w:rsidRPr="00C928A5">
              <w:rPr>
                <w:rFonts w:ascii="Myriad Pro" w:hAnsi="Myriad Pro" w:cs="Arial"/>
                <w:i/>
                <w:sz w:val="20"/>
              </w:rPr>
              <w:t>Prawo zamówień publicznych</w:t>
            </w:r>
            <w:r w:rsidRPr="00C928A5">
              <w:rPr>
                <w:rFonts w:ascii="Myriad Pro" w:hAnsi="Myriad Pro" w:cs="Arial"/>
                <w:sz w:val="20"/>
              </w:rPr>
              <w:t xml:space="preserve">. </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 spełnia wymogi utworzenia  partnerstwa zgodnie z art. 33 ust. 2 - 4a ustawy z dnia 11 lipca 2014 r. o zasadach realizacji programów w zakresie polityki spójności finansowanych w perspektywie finansowej 2014 – 2020 (jeśli dotyczy).</w:t>
            </w:r>
          </w:p>
        </w:tc>
        <w:tc>
          <w:tcPr>
            <w:tcW w:w="4614" w:type="dxa"/>
            <w:tcBorders>
              <w:bottom w:val="single" w:sz="4" w:space="0" w:color="auto"/>
            </w:tcBorders>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r w:rsidR="005F2B28" w:rsidRPr="00C928A5" w:rsidTr="005F2B28">
        <w:trPr>
          <w:jc w:val="center"/>
        </w:trPr>
        <w:tc>
          <w:tcPr>
            <w:tcW w:w="536" w:type="dxa"/>
          </w:tcPr>
          <w:p w:rsidR="005F2B28" w:rsidRPr="00C928A5" w:rsidRDefault="005F2B28" w:rsidP="005F2B28">
            <w:pPr>
              <w:pStyle w:val="Akapitzlist"/>
              <w:spacing w:before="40" w:after="40"/>
              <w:ind w:left="0"/>
              <w:contextualSpacing w:val="0"/>
              <w:rPr>
                <w:rFonts w:cs="Arial"/>
              </w:rPr>
            </w:pPr>
            <w:r w:rsidRPr="00C928A5">
              <w:rPr>
                <w:rFonts w:cs="Arial"/>
              </w:rPr>
              <w:t>2.</w:t>
            </w:r>
          </w:p>
        </w:tc>
        <w:tc>
          <w:tcPr>
            <w:tcW w:w="2833"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Zgodność z wymogami pomocy publicznej</w:t>
            </w:r>
          </w:p>
        </w:tc>
        <w:tc>
          <w:tcPr>
            <w:tcW w:w="6237" w:type="dxa"/>
          </w:tcPr>
          <w:p w:rsidR="005F2B28" w:rsidRPr="00C928A5" w:rsidDel="004E6EE3" w:rsidRDefault="005F2B28" w:rsidP="005F2B28">
            <w:pPr>
              <w:spacing w:before="40" w:after="40"/>
              <w:rPr>
                <w:rFonts w:ascii="Myriad Pro" w:hAnsi="Myriad Pro" w:cs="Arial"/>
                <w:i/>
                <w:sz w:val="20"/>
              </w:rPr>
            </w:pPr>
            <w:r w:rsidRPr="00C928A5">
              <w:rPr>
                <w:rFonts w:ascii="Myriad Pro" w:hAnsi="Myriad Pro" w:cs="Arial"/>
                <w:sz w:val="20"/>
              </w:rPr>
              <w:t xml:space="preserve">Projekt jest zgodny z regułami pomocy publicznej i/lub pomocy </w:t>
            </w:r>
            <w:r w:rsidRPr="00C928A5">
              <w:rPr>
                <w:rFonts w:ascii="Myriad Pro" w:hAnsi="Myriad Pro" w:cs="Arial"/>
                <w:i/>
                <w:sz w:val="20"/>
              </w:rPr>
              <w:t xml:space="preserve">de </w:t>
            </w:r>
            <w:proofErr w:type="spellStart"/>
            <w:r w:rsidRPr="00C928A5">
              <w:rPr>
                <w:rFonts w:ascii="Myriad Pro" w:hAnsi="Myriad Pro" w:cs="Arial"/>
                <w:i/>
                <w:sz w:val="20"/>
              </w:rPr>
              <w:t>minimis</w:t>
            </w:r>
            <w:proofErr w:type="spellEnd"/>
          </w:p>
        </w:tc>
        <w:tc>
          <w:tcPr>
            <w:tcW w:w="4614"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Jeżeli dotyczy: 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 „nie dotyczy”.</w:t>
            </w:r>
          </w:p>
        </w:tc>
      </w:tr>
      <w:tr w:rsidR="005F2B28" w:rsidRPr="00C928A5" w:rsidTr="005F2B28">
        <w:trPr>
          <w:jc w:val="center"/>
        </w:trPr>
        <w:tc>
          <w:tcPr>
            <w:tcW w:w="536" w:type="dxa"/>
          </w:tcPr>
          <w:p w:rsidR="005F2B28" w:rsidRPr="00C928A5" w:rsidRDefault="005F2B28" w:rsidP="005F2B28">
            <w:pPr>
              <w:pStyle w:val="Akapitzlist"/>
              <w:spacing w:before="40" w:after="40"/>
              <w:ind w:left="0"/>
              <w:contextualSpacing w:val="0"/>
              <w:rPr>
                <w:rFonts w:cs="Arial"/>
              </w:rPr>
            </w:pPr>
            <w:r w:rsidRPr="00C928A5">
              <w:rPr>
                <w:rFonts w:cs="Arial"/>
              </w:rPr>
              <w:t>3.</w:t>
            </w:r>
          </w:p>
        </w:tc>
        <w:tc>
          <w:tcPr>
            <w:tcW w:w="2833"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Zdolność organizacyjno-operacyjna</w:t>
            </w:r>
          </w:p>
        </w:tc>
        <w:tc>
          <w:tcPr>
            <w:tcW w:w="6237"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Beneficjent zapewni do realizacji projektu odpowiednio wykwalifikowaną kadrę, zarówno do jego obsługi, jak i realizacji przedsięwzięć merytorycznych.</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Beneficjent dysponuje odpowiednim potencjałem organizacyjnym i technicznym.</w:t>
            </w:r>
          </w:p>
        </w:tc>
        <w:tc>
          <w:tcPr>
            <w:tcW w:w="4614"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r w:rsidR="005F2B28" w:rsidRPr="00C928A5" w:rsidTr="005F2B28">
        <w:trPr>
          <w:jc w:val="center"/>
        </w:trPr>
        <w:tc>
          <w:tcPr>
            <w:tcW w:w="536" w:type="dxa"/>
          </w:tcPr>
          <w:p w:rsidR="005F2B28" w:rsidRPr="00C928A5" w:rsidRDefault="005F2B28" w:rsidP="005F2B28">
            <w:pPr>
              <w:pStyle w:val="Akapitzlist"/>
              <w:spacing w:before="40" w:after="40"/>
              <w:ind w:left="0"/>
              <w:contextualSpacing w:val="0"/>
              <w:rPr>
                <w:rFonts w:cs="Arial"/>
              </w:rPr>
            </w:pPr>
            <w:r w:rsidRPr="00C928A5">
              <w:rPr>
                <w:rFonts w:cs="Arial"/>
              </w:rPr>
              <w:t>4.</w:t>
            </w:r>
          </w:p>
        </w:tc>
        <w:tc>
          <w:tcPr>
            <w:tcW w:w="2833"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Zdolność finansowa</w:t>
            </w:r>
          </w:p>
        </w:tc>
        <w:tc>
          <w:tcPr>
            <w:tcW w:w="6237"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 xml:space="preserve"> W przypadku Beneficjenta  będącego jednostką sektora finansów </w:t>
            </w:r>
            <w:r w:rsidRPr="00C928A5">
              <w:rPr>
                <w:rFonts w:ascii="Myriad Pro" w:hAnsi="Myriad Pro" w:cs="Arial"/>
                <w:sz w:val="20"/>
              </w:rPr>
              <w:lastRenderedPageBreak/>
              <w:t xml:space="preserve">publicznych i/lub w przypadku projektu realizowanego w  partnerstwie gdzie  Beneficjentem – Liderem  jest podmiot  będący jednostką sektora    finansów publicznych kryterium zostaje automatycznie </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uznane za spełnione.</w:t>
            </w:r>
          </w:p>
        </w:tc>
        <w:tc>
          <w:tcPr>
            <w:tcW w:w="4614"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lastRenderedPageBreak/>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 xml:space="preserve">Ocena spełniania kryterium polega na </w:t>
            </w:r>
            <w:r w:rsidRPr="00C928A5">
              <w:rPr>
                <w:rFonts w:ascii="Myriad Pro" w:hAnsi="Myriad Pro" w:cs="Arial"/>
                <w:sz w:val="20"/>
              </w:rPr>
              <w:lastRenderedPageBreak/>
              <w:t>przypisaniu wartości logicznych „tak”, „nie”.</w:t>
            </w:r>
          </w:p>
        </w:tc>
      </w:tr>
    </w:tbl>
    <w:p w:rsidR="00AD4E20" w:rsidRDefault="00AD4E20" w:rsidP="00105A10">
      <w:pPr>
        <w:spacing w:after="0" w:line="360" w:lineRule="auto"/>
        <w:rPr>
          <w:rFonts w:ascii="Myriad Pro" w:hAnsi="Myriad Pro"/>
          <w:b/>
          <w:sz w:val="20"/>
        </w:rPr>
      </w:pPr>
    </w:p>
    <w:p w:rsidR="0044674D" w:rsidRPr="00746CCC" w:rsidRDefault="00F077EA" w:rsidP="00221F42">
      <w:pPr>
        <w:spacing w:after="0" w:line="360" w:lineRule="auto"/>
        <w:jc w:val="center"/>
        <w:rPr>
          <w:rFonts w:ascii="Myriad Pro" w:hAnsi="Myriad Pro"/>
          <w:b/>
          <w:sz w:val="20"/>
        </w:rPr>
      </w:pPr>
      <w:r w:rsidRPr="00EF23C1">
        <w:rPr>
          <w:rFonts w:ascii="Myriad Pro" w:hAnsi="Myriad Pro"/>
          <w:b/>
          <w:sz w:val="20"/>
        </w:rPr>
        <w:t xml:space="preserve">Kryteria szczegółowe przyjęte Uchwałą Nr </w:t>
      </w:r>
      <w:r w:rsidR="00C56561" w:rsidRPr="00EF23C1">
        <w:rPr>
          <w:rFonts w:ascii="Myriad Pro" w:hAnsi="Myriad Pro"/>
          <w:b/>
          <w:sz w:val="20"/>
        </w:rPr>
        <w:t>28/19</w:t>
      </w:r>
      <w:r w:rsidRPr="00EF23C1">
        <w:rPr>
          <w:rFonts w:ascii="Myriad Pro" w:hAnsi="Myriad Pro"/>
          <w:b/>
          <w:sz w:val="20"/>
        </w:rPr>
        <w:t xml:space="preserve"> Komitetu Monitorującego RPO WZ 2014-2020 z dnia 25 czerwca 2019 r. (tryb pozakonkursowy)</w:t>
      </w:r>
    </w:p>
    <w:tbl>
      <w:tblPr>
        <w:tblStyle w:val="Tabela-Siatka"/>
        <w:tblW w:w="0" w:type="auto"/>
        <w:jc w:val="center"/>
        <w:tblInd w:w="-602" w:type="dxa"/>
        <w:tblLook w:val="04A0" w:firstRow="1" w:lastRow="0" w:firstColumn="1" w:lastColumn="0" w:noHBand="0" w:noVBand="1"/>
      </w:tblPr>
      <w:tblGrid>
        <w:gridCol w:w="2327"/>
        <w:gridCol w:w="11737"/>
      </w:tblGrid>
      <w:tr w:rsidR="00746CCC" w:rsidRPr="00DD5B29" w:rsidTr="00FD2AD8">
        <w:trPr>
          <w:jc w:val="center"/>
        </w:trPr>
        <w:tc>
          <w:tcPr>
            <w:tcW w:w="2327" w:type="dxa"/>
            <w:shd w:val="clear" w:color="auto" w:fill="B6DDE8" w:themeFill="accent5" w:themeFillTint="66"/>
          </w:tcPr>
          <w:p w:rsidR="00746CCC" w:rsidRPr="00DD5B29" w:rsidRDefault="00746CCC" w:rsidP="00341784">
            <w:pPr>
              <w:jc w:val="center"/>
              <w:rPr>
                <w:rFonts w:ascii="Myriad Pro" w:hAnsi="Myriad Pro" w:cs="Arial"/>
                <w:sz w:val="20"/>
              </w:rPr>
            </w:pPr>
            <w:r w:rsidRPr="00DD5B29">
              <w:rPr>
                <w:rFonts w:ascii="Myriad Pro" w:hAnsi="Myriad Pro" w:cs="Arial"/>
                <w:sz w:val="20"/>
              </w:rPr>
              <w:t>Oś priorytetowa</w:t>
            </w:r>
          </w:p>
        </w:tc>
        <w:tc>
          <w:tcPr>
            <w:tcW w:w="11737" w:type="dxa"/>
            <w:shd w:val="clear" w:color="auto" w:fill="B6DDE8" w:themeFill="accent5" w:themeFillTint="66"/>
          </w:tcPr>
          <w:p w:rsidR="00746CCC" w:rsidRPr="00DD5B29" w:rsidRDefault="00746CCC" w:rsidP="00341784">
            <w:pPr>
              <w:rPr>
                <w:rFonts w:ascii="Myriad Pro" w:hAnsi="Myriad Pro" w:cs="Arial"/>
                <w:sz w:val="20"/>
              </w:rPr>
            </w:pPr>
            <w:r w:rsidRPr="00DD5B29">
              <w:rPr>
                <w:rFonts w:ascii="Myriad Pro" w:hAnsi="Myriad Pro" w:cs="Arial"/>
                <w:sz w:val="20"/>
              </w:rPr>
              <w:t>VII Włączenie społeczne</w:t>
            </w:r>
          </w:p>
        </w:tc>
      </w:tr>
      <w:tr w:rsidR="00746CCC" w:rsidRPr="00DD5B29" w:rsidTr="00FD2AD8">
        <w:trPr>
          <w:jc w:val="center"/>
        </w:trPr>
        <w:tc>
          <w:tcPr>
            <w:tcW w:w="2327" w:type="dxa"/>
            <w:shd w:val="clear" w:color="auto" w:fill="B6DDE8" w:themeFill="accent5" w:themeFillTint="66"/>
          </w:tcPr>
          <w:p w:rsidR="00746CCC" w:rsidRPr="00DD5B29" w:rsidRDefault="00746CCC" w:rsidP="00341784">
            <w:pPr>
              <w:jc w:val="center"/>
              <w:rPr>
                <w:rFonts w:ascii="Myriad Pro" w:hAnsi="Myriad Pro" w:cs="Arial"/>
                <w:sz w:val="20"/>
              </w:rPr>
            </w:pPr>
            <w:r w:rsidRPr="00DD5B29">
              <w:rPr>
                <w:rFonts w:ascii="Myriad Pro" w:hAnsi="Myriad Pro" w:cs="Arial"/>
                <w:sz w:val="20"/>
              </w:rPr>
              <w:t>Priorytet Inwestycyjny</w:t>
            </w:r>
          </w:p>
        </w:tc>
        <w:tc>
          <w:tcPr>
            <w:tcW w:w="11737" w:type="dxa"/>
            <w:shd w:val="clear" w:color="auto" w:fill="B6DDE8" w:themeFill="accent5" w:themeFillTint="66"/>
          </w:tcPr>
          <w:p w:rsidR="00746CCC" w:rsidRPr="00DD5B29" w:rsidRDefault="00746CCC" w:rsidP="00341784">
            <w:pPr>
              <w:rPr>
                <w:rFonts w:ascii="Myriad Pro" w:hAnsi="Myriad Pro" w:cs="Arial"/>
                <w:sz w:val="20"/>
              </w:rPr>
            </w:pPr>
            <w:r w:rsidRPr="00DD5B29">
              <w:rPr>
                <w:rFonts w:ascii="Myriad Pro" w:hAnsi="Myriad Pro" w:cs="Arial"/>
                <w:sz w:val="20"/>
              </w:rPr>
              <w:t>9v Wspieranie przedsiębiorczości społecznej i integracji zawodowej w przedsiębiorstwach społecznych oraz ekonomii społecznej i solidarnej w celu ułatwienia dostępu do zatrudnienia.</w:t>
            </w:r>
          </w:p>
        </w:tc>
      </w:tr>
      <w:tr w:rsidR="00746CCC" w:rsidRPr="00DD5B29" w:rsidTr="00FD2AD8">
        <w:trPr>
          <w:jc w:val="center"/>
        </w:trPr>
        <w:tc>
          <w:tcPr>
            <w:tcW w:w="2327" w:type="dxa"/>
            <w:shd w:val="clear" w:color="auto" w:fill="B6DDE8" w:themeFill="accent5" w:themeFillTint="66"/>
          </w:tcPr>
          <w:p w:rsidR="00746CCC" w:rsidRPr="00DD5B29" w:rsidRDefault="00746CCC" w:rsidP="00341784">
            <w:pPr>
              <w:jc w:val="center"/>
              <w:rPr>
                <w:rFonts w:ascii="Myriad Pro" w:hAnsi="Myriad Pro" w:cs="Arial"/>
                <w:sz w:val="20"/>
              </w:rPr>
            </w:pPr>
            <w:r w:rsidRPr="00DD5B29">
              <w:rPr>
                <w:rFonts w:ascii="Myriad Pro" w:hAnsi="Myriad Pro" w:cs="Arial"/>
                <w:sz w:val="20"/>
              </w:rPr>
              <w:t>Działanie</w:t>
            </w:r>
          </w:p>
        </w:tc>
        <w:tc>
          <w:tcPr>
            <w:tcW w:w="11737" w:type="dxa"/>
            <w:shd w:val="clear" w:color="auto" w:fill="B6DDE8" w:themeFill="accent5" w:themeFillTint="66"/>
          </w:tcPr>
          <w:p w:rsidR="00746CCC" w:rsidRPr="00DD5B29" w:rsidRDefault="00746CCC" w:rsidP="00341784">
            <w:pPr>
              <w:rPr>
                <w:rFonts w:ascii="Myriad Pro" w:hAnsi="Myriad Pro" w:cs="Arial"/>
                <w:sz w:val="20"/>
              </w:rPr>
            </w:pPr>
            <w:r w:rsidRPr="00DD5B29">
              <w:rPr>
                <w:rFonts w:ascii="Myriad Pro" w:hAnsi="Myriad Pro" w:cs="Arial"/>
                <w:sz w:val="20"/>
              </w:rPr>
              <w:t>7.5 Koordynacja rozwoju sektora ekonomii społecznej oraz wsparcie rozwoju sieci kooperacji i partnerstw ekonomii społecznej w województwie</w:t>
            </w:r>
          </w:p>
        </w:tc>
      </w:tr>
      <w:tr w:rsidR="00746CCC" w:rsidRPr="00DD5B29" w:rsidTr="00FD2AD8">
        <w:trPr>
          <w:jc w:val="center"/>
        </w:trPr>
        <w:tc>
          <w:tcPr>
            <w:tcW w:w="2327" w:type="dxa"/>
            <w:shd w:val="clear" w:color="auto" w:fill="B6DDE8" w:themeFill="accent5" w:themeFillTint="66"/>
          </w:tcPr>
          <w:p w:rsidR="00746CCC" w:rsidRPr="00DD5B29" w:rsidRDefault="00746CCC" w:rsidP="00341784">
            <w:pPr>
              <w:jc w:val="center"/>
              <w:rPr>
                <w:rFonts w:ascii="Myriad Pro" w:hAnsi="Myriad Pro" w:cs="Arial"/>
                <w:sz w:val="20"/>
              </w:rPr>
            </w:pPr>
            <w:r w:rsidRPr="00DD5B29">
              <w:rPr>
                <w:rFonts w:ascii="Myriad Pro" w:hAnsi="Myriad Pro" w:cs="Arial"/>
                <w:sz w:val="20"/>
              </w:rPr>
              <w:t>Typ projektu</w:t>
            </w:r>
          </w:p>
        </w:tc>
        <w:tc>
          <w:tcPr>
            <w:tcW w:w="11737" w:type="dxa"/>
            <w:shd w:val="clear" w:color="auto" w:fill="B6DDE8" w:themeFill="accent5" w:themeFillTint="66"/>
          </w:tcPr>
          <w:p w:rsidR="00746CCC" w:rsidRPr="00DD5B29" w:rsidRDefault="00746CCC" w:rsidP="001B0A9F">
            <w:pPr>
              <w:numPr>
                <w:ilvl w:val="0"/>
                <w:numId w:val="352"/>
              </w:numPr>
              <w:spacing w:before="60" w:after="60" w:line="276" w:lineRule="auto"/>
              <w:ind w:left="357" w:hanging="357"/>
              <w:rPr>
                <w:rFonts w:ascii="Myriad Pro" w:hAnsi="Myriad Pro" w:cs="Arial"/>
                <w:sz w:val="20"/>
              </w:rPr>
            </w:pPr>
            <w:r w:rsidRPr="00DD5B29">
              <w:rPr>
                <w:rFonts w:ascii="Myriad Pro" w:hAnsi="Myriad Pro" w:cs="Arial"/>
                <w:sz w:val="20"/>
              </w:rPr>
              <w:t>Koordynacja rozwoju sektora ekonomii społecznej oraz wsparcie rozwoju sieci kooperacji i partnerstw ekonomii społecznej w województwie możliwa jedynie poprzez realizację działań wymienionych poniżej:</w:t>
            </w:r>
          </w:p>
          <w:p w:rsidR="00746CCC" w:rsidRPr="00DD5B29" w:rsidRDefault="00746CCC" w:rsidP="001B0A9F">
            <w:pPr>
              <w:numPr>
                <w:ilvl w:val="0"/>
                <w:numId w:val="351"/>
              </w:numPr>
              <w:spacing w:before="60" w:after="60" w:line="276" w:lineRule="auto"/>
              <w:contextualSpacing/>
              <w:rPr>
                <w:rFonts w:ascii="Myriad Pro" w:hAnsi="Myriad Pro" w:cs="Arial"/>
                <w:sz w:val="20"/>
              </w:rPr>
            </w:pPr>
            <w:r w:rsidRPr="00DD5B29">
              <w:rPr>
                <w:rFonts w:ascii="Myriad Pro" w:hAnsi="Myriad Pro" w:cs="Arial"/>
                <w:sz w:val="20"/>
              </w:rPr>
              <w:t xml:space="preserve">tworzenie regionalnych sieci współpracy OWES działających w regionie, w tym w szczególności poprzez organizowanie regionalnych spotkań sieciujących dla OWES, umożliwiających wymianę informacji pomiędzy ośrodkami na temat podejmowanych działań, postępów i problemów w realizacji wsparcia, stosowanych rozwiązaniach i metodach pracy itp., a także agregowanie informacji na temat działalności OWES i wyników ich pracy na poziomie całego regionu oraz </w:t>
            </w:r>
            <w:proofErr w:type="spellStart"/>
            <w:r w:rsidRPr="00DD5B29">
              <w:rPr>
                <w:rFonts w:ascii="Myriad Pro" w:hAnsi="Myriad Pro" w:cs="Arial"/>
                <w:sz w:val="20"/>
              </w:rPr>
              <w:t>uspójnianie</w:t>
            </w:r>
            <w:proofErr w:type="spellEnd"/>
            <w:r w:rsidRPr="00DD5B29">
              <w:rPr>
                <w:rFonts w:ascii="Myriad Pro" w:hAnsi="Myriad Pro" w:cs="Arial"/>
                <w:sz w:val="20"/>
              </w:rPr>
              <w:t xml:space="preserve"> i synchronizowanie tych działań w regionie,</w:t>
            </w:r>
          </w:p>
          <w:p w:rsidR="00746CCC" w:rsidRPr="00DD5B29" w:rsidRDefault="00746CCC" w:rsidP="001B0A9F">
            <w:pPr>
              <w:numPr>
                <w:ilvl w:val="0"/>
                <w:numId w:val="351"/>
              </w:numPr>
              <w:spacing w:before="60" w:after="60" w:line="276" w:lineRule="auto"/>
              <w:contextualSpacing/>
              <w:rPr>
                <w:rFonts w:ascii="Myriad Pro" w:hAnsi="Myriad Pro" w:cs="Arial"/>
                <w:sz w:val="20"/>
              </w:rPr>
            </w:pPr>
            <w:r w:rsidRPr="00DD5B29">
              <w:rPr>
                <w:rFonts w:ascii="Myriad Pro" w:hAnsi="Myriad Pro" w:cs="Arial"/>
                <w:sz w:val="20"/>
              </w:rPr>
              <w:t>tworzenie regionalnych sieci podmiotów ekonomii społecznej (klastry, franczyzy) oraz włączanie podmiotów ekonomii społecznej do istniejących na poziomie regionalnym organizacji branżowych (sieci, klastry),</w:t>
            </w:r>
          </w:p>
          <w:p w:rsidR="00746CCC" w:rsidRPr="00DD5B29" w:rsidRDefault="00746CCC" w:rsidP="001B0A9F">
            <w:pPr>
              <w:numPr>
                <w:ilvl w:val="0"/>
                <w:numId w:val="351"/>
              </w:numPr>
              <w:spacing w:before="60" w:after="60" w:line="276" w:lineRule="auto"/>
              <w:ind w:left="499" w:hanging="357"/>
              <w:rPr>
                <w:rFonts w:ascii="Myriad Pro" w:hAnsi="Myriad Pro" w:cs="Arial"/>
                <w:sz w:val="20"/>
              </w:rPr>
            </w:pPr>
            <w:r w:rsidRPr="00DD5B29">
              <w:rPr>
                <w:rFonts w:ascii="Myriad Pro" w:hAnsi="Myriad Pro" w:cs="Arial"/>
                <w:sz w:val="20"/>
              </w:rPr>
              <w:t>tworzenie regionalnych sieci kooperacji podmiotów ekonomii społecznej o charakterze reintegracyjnym (CIS, KIS, ZAZ, WTZ), mających umożliwić wzajemne uczenie się i wymianę informacji oraz wsparcie tych podmiotów w osiąganiu standardów usług,</w:t>
            </w:r>
          </w:p>
          <w:p w:rsidR="00746CCC" w:rsidRPr="00DD5B29" w:rsidRDefault="00746CCC" w:rsidP="001B0A9F">
            <w:pPr>
              <w:numPr>
                <w:ilvl w:val="0"/>
                <w:numId w:val="351"/>
              </w:numPr>
              <w:spacing w:before="60" w:after="60" w:line="276" w:lineRule="auto"/>
              <w:ind w:left="499" w:hanging="357"/>
              <w:rPr>
                <w:rFonts w:ascii="Myriad Pro" w:hAnsi="Myriad Pro" w:cs="Arial"/>
                <w:sz w:val="20"/>
              </w:rPr>
            </w:pPr>
            <w:r w:rsidRPr="00DD5B29">
              <w:rPr>
                <w:rFonts w:ascii="Myriad Pro" w:hAnsi="Myriad Pro" w:cs="Arial"/>
                <w:sz w:val="20"/>
              </w:rPr>
              <w:t>inicjowanie współpracy jednostek systemu pomocy społecznej, podmiotów ekonomii społecznej o charakterze reintegracyjnym, OWES dla zwiększenia synergii działań podejmowanych przez te podmioty w procesie aktywizacji osób zagrożonych ubóstwem lub wykluczeniem społecznym prowadzące do wzrostu zatrudnienia w sektorze ekonomii społecznej m.in. w celu zapewnienia ciągłości procesu reintegracyjnego, a także współpracy ww. podmiotów z innymi podmiotami takimi jak szkoły, uczelnie wyższe, instytucje rynku pracy, przedsiębiorstwa m.in. w celu zwiększenia liczby staży i praktyk w podmiotach ekonomii społecznej czy też w przedsiębiorstwach,</w:t>
            </w:r>
          </w:p>
          <w:p w:rsidR="00746CCC" w:rsidRPr="00DD5B29" w:rsidRDefault="00746CCC" w:rsidP="001B0A9F">
            <w:pPr>
              <w:numPr>
                <w:ilvl w:val="0"/>
                <w:numId w:val="351"/>
              </w:numPr>
              <w:spacing w:before="60" w:after="60" w:line="276" w:lineRule="auto"/>
              <w:contextualSpacing/>
              <w:rPr>
                <w:rFonts w:ascii="Myriad Pro" w:hAnsi="Myriad Pro" w:cs="Arial"/>
                <w:sz w:val="20"/>
              </w:rPr>
            </w:pPr>
            <w:r w:rsidRPr="00DD5B29">
              <w:rPr>
                <w:rFonts w:ascii="Myriad Pro" w:hAnsi="Myriad Pro" w:cs="Arial"/>
                <w:sz w:val="20"/>
              </w:rPr>
              <w:t>budowanie powiązań pomiędzy nauką, biznesem i ekonomią społeczną na poziomie regionalnym (spotkania, warsztaty, doradztwo, wymiana informacji) w celu nawiązania stałej współpracy,</w:t>
            </w:r>
          </w:p>
          <w:p w:rsidR="00746CCC" w:rsidRPr="00DD5B29" w:rsidRDefault="00746CCC" w:rsidP="001B0A9F">
            <w:pPr>
              <w:numPr>
                <w:ilvl w:val="0"/>
                <w:numId w:val="351"/>
              </w:numPr>
              <w:spacing w:before="60" w:after="60" w:line="276" w:lineRule="auto"/>
              <w:contextualSpacing/>
              <w:rPr>
                <w:rFonts w:ascii="Myriad Pro" w:hAnsi="Myriad Pro" w:cs="Arial"/>
                <w:sz w:val="20"/>
              </w:rPr>
            </w:pPr>
            <w:r w:rsidRPr="00DD5B29">
              <w:rPr>
                <w:rFonts w:ascii="Myriad Pro" w:hAnsi="Myriad Pro" w:cs="Arial"/>
                <w:sz w:val="20"/>
              </w:rPr>
              <w:t xml:space="preserve">organizacja przedsięwzięć służących zwiększaniu rozpoznawalności podmiotów ekonomii społecznej jako dostawców </w:t>
            </w:r>
            <w:r w:rsidRPr="00DD5B29">
              <w:rPr>
                <w:rFonts w:ascii="Myriad Pro" w:hAnsi="Myriad Pro" w:cs="Arial"/>
                <w:sz w:val="20"/>
              </w:rPr>
              <w:lastRenderedPageBreak/>
              <w:t>produktów i usług oraz wspieranie sprzedaży produktów i usług świadczonych przez podmioty ekonomii społecznej na poziomie regionalnym (np. targi ekonomii społecznej, sprzedaż produktów i usług podmiotów ekonomii społecznej za pomocą jednego regionalnego portalu),</w:t>
            </w:r>
          </w:p>
          <w:p w:rsidR="00746CCC" w:rsidRPr="00DD5B29" w:rsidRDefault="00746CCC" w:rsidP="001B0A9F">
            <w:pPr>
              <w:numPr>
                <w:ilvl w:val="0"/>
                <w:numId w:val="351"/>
              </w:numPr>
              <w:spacing w:before="60" w:after="60" w:line="276" w:lineRule="auto"/>
              <w:contextualSpacing/>
              <w:rPr>
                <w:rFonts w:ascii="Myriad Pro" w:hAnsi="Myriad Pro" w:cs="Arial"/>
                <w:sz w:val="20"/>
              </w:rPr>
            </w:pPr>
            <w:r w:rsidRPr="00DD5B29">
              <w:rPr>
                <w:rFonts w:ascii="Myriad Pro" w:hAnsi="Myriad Pro" w:cs="Arial"/>
                <w:sz w:val="20"/>
              </w:rPr>
              <w:t xml:space="preserve">współpraca z jednostkami samorządu terytorialnego i innymi podmiotami lokalnymi, w szczególności podmiotami ekonomii społecznej, w zakresie tworzenia lokalnych planów rozwoju ekonomii społecznej (spotkania, wymiana informacji, dobre praktyki, doradztwo), stosowania klauzul społecznych lub społecznie odpowiedzialnych zamówień publicznych, zlecania zadań podmiotom ekonomii społecznej lub lokalnych planów udziału podmiotów ekonomii społecznej w rozwoju usług społecznych </w:t>
            </w:r>
          </w:p>
          <w:p w:rsidR="00746CCC" w:rsidRPr="00DD5B29" w:rsidRDefault="00746CCC" w:rsidP="001B0A9F">
            <w:pPr>
              <w:numPr>
                <w:ilvl w:val="0"/>
                <w:numId w:val="351"/>
              </w:numPr>
              <w:spacing w:before="60" w:after="60" w:line="276" w:lineRule="auto"/>
              <w:contextualSpacing/>
              <w:rPr>
                <w:rFonts w:ascii="Myriad Pro" w:hAnsi="Myriad Pro" w:cs="Arial"/>
                <w:sz w:val="20"/>
              </w:rPr>
            </w:pPr>
            <w:r w:rsidRPr="00DD5B29">
              <w:rPr>
                <w:rFonts w:ascii="Myriad Pro" w:hAnsi="Myriad Pro" w:cs="Arial"/>
                <w:sz w:val="20"/>
              </w:rPr>
              <w:t>wspieranie realizacji usług użyteczności publicznej przez podmioty ekonomii społecznej i współpraca z OWES w tym zakresie,</w:t>
            </w:r>
          </w:p>
          <w:p w:rsidR="00746CCC" w:rsidRPr="00DD5B29" w:rsidRDefault="00746CCC" w:rsidP="001B0A9F">
            <w:pPr>
              <w:numPr>
                <w:ilvl w:val="0"/>
                <w:numId w:val="351"/>
              </w:numPr>
              <w:spacing w:before="60" w:after="60" w:line="276" w:lineRule="auto"/>
              <w:contextualSpacing/>
              <w:rPr>
                <w:rFonts w:ascii="Myriad Pro" w:hAnsi="Myriad Pro" w:cs="Arial"/>
                <w:sz w:val="20"/>
              </w:rPr>
            </w:pPr>
            <w:r w:rsidRPr="00DD5B29">
              <w:rPr>
                <w:rFonts w:ascii="Myriad Pro" w:hAnsi="Myriad Pro" w:cs="Arial"/>
                <w:sz w:val="20"/>
              </w:rPr>
              <w:t>zapewnienie funkcjonowania Regionalnego Komitetu Rozwoju Ekonomii Społecznej, o którym mowa w KPRES i organizowanie jego prac oraz tworzenie możliwości współpracy kluczowych interesariuszy w zakresie kreowania rozwoju ekonomii społecznej w regionie,</w:t>
            </w:r>
          </w:p>
          <w:p w:rsidR="00746CCC" w:rsidRPr="00DD5B29" w:rsidRDefault="00746CCC" w:rsidP="001B0A9F">
            <w:pPr>
              <w:numPr>
                <w:ilvl w:val="0"/>
                <w:numId w:val="351"/>
              </w:numPr>
              <w:spacing w:before="60" w:after="60" w:line="276" w:lineRule="auto"/>
              <w:contextualSpacing/>
              <w:rPr>
                <w:rFonts w:ascii="Myriad Pro" w:hAnsi="Myriad Pro" w:cs="Arial"/>
                <w:sz w:val="20"/>
              </w:rPr>
            </w:pPr>
            <w:r w:rsidRPr="00DD5B29">
              <w:rPr>
                <w:rFonts w:ascii="Myriad Pro" w:hAnsi="Myriad Pro" w:cs="Arial"/>
                <w:sz w:val="20"/>
              </w:rPr>
              <w:t>wyznaczanie kierunków rozwoju ekonomii społecznej, aktualizacja regionalnego programu rozwoju ekonomii społecznej,</w:t>
            </w:r>
          </w:p>
          <w:p w:rsidR="00746CCC" w:rsidRPr="00DD5B29" w:rsidRDefault="00746CCC" w:rsidP="001B0A9F">
            <w:pPr>
              <w:numPr>
                <w:ilvl w:val="0"/>
                <w:numId w:val="351"/>
              </w:numPr>
              <w:spacing w:before="60" w:after="60" w:line="276" w:lineRule="auto"/>
              <w:contextualSpacing/>
              <w:rPr>
                <w:rFonts w:ascii="Myriad Pro" w:hAnsi="Myriad Pro" w:cs="Arial"/>
                <w:sz w:val="20"/>
              </w:rPr>
            </w:pPr>
            <w:r w:rsidRPr="00DD5B29">
              <w:rPr>
                <w:rFonts w:ascii="Myriad Pro" w:hAnsi="Myriad Pro" w:cs="Arial"/>
                <w:sz w:val="20"/>
              </w:rPr>
              <w:t>reprezentowanie interesów sektora ekonomii społecznej na poziomie regionalnym oraz włączenie ekonomii społecznej do strategii rozwoju województwa w obszarach związanych z rynkiem pracy, integracją społeczną, rozwojem przedsiębiorczości oraz innowacji, rozwojem usług użyteczności publicznej oraz innymi priorytetami, w ramach których jest możliwy regionalny rozwój ekonomii społecznej,</w:t>
            </w:r>
          </w:p>
          <w:p w:rsidR="00746CCC" w:rsidRPr="00DD5B29" w:rsidRDefault="00746CCC" w:rsidP="001B0A9F">
            <w:pPr>
              <w:numPr>
                <w:ilvl w:val="0"/>
                <w:numId w:val="351"/>
              </w:numPr>
              <w:spacing w:before="60" w:after="60" w:line="276" w:lineRule="auto"/>
              <w:contextualSpacing/>
              <w:rPr>
                <w:rFonts w:ascii="Myriad Pro" w:hAnsi="Myriad Pro" w:cs="Arial"/>
                <w:sz w:val="20"/>
              </w:rPr>
            </w:pPr>
            <w:r w:rsidRPr="00DD5B29">
              <w:rPr>
                <w:rFonts w:ascii="Myriad Pro" w:hAnsi="Myriad Pro" w:cs="Arial"/>
                <w:sz w:val="20"/>
              </w:rPr>
              <w:t>ewaluacja działań OWES,</w:t>
            </w:r>
          </w:p>
          <w:p w:rsidR="00746CCC" w:rsidRPr="00DD5B29" w:rsidRDefault="00746CCC" w:rsidP="00341784">
            <w:pPr>
              <w:spacing w:before="60" w:after="60"/>
              <w:contextualSpacing/>
              <w:jc w:val="both"/>
              <w:rPr>
                <w:rFonts w:ascii="Myriad Pro" w:hAnsi="Myriad Pro" w:cs="Arial"/>
                <w:sz w:val="20"/>
              </w:rPr>
            </w:pPr>
            <w:r w:rsidRPr="00DD5B29">
              <w:rPr>
                <w:rFonts w:ascii="Myriad Pro" w:hAnsi="Myriad Pro" w:cs="Arial"/>
                <w:sz w:val="20"/>
              </w:rPr>
              <w:t xml:space="preserve">  m) weryfikację statusu przedsiębiorstw społecznych i prowadzenie ich spisu</w:t>
            </w:r>
          </w:p>
        </w:tc>
      </w:tr>
    </w:tbl>
    <w:p w:rsidR="00740F15" w:rsidRDefault="00740F15" w:rsidP="00746CCC">
      <w:pPr>
        <w:jc w:val="center"/>
        <w:rPr>
          <w:rFonts w:ascii="Myriad Pro" w:hAnsi="Myriad Pro" w:cs="Arial"/>
          <w:sz w:val="20"/>
        </w:rPr>
      </w:pPr>
    </w:p>
    <w:p w:rsidR="00260496" w:rsidRDefault="00260496" w:rsidP="00746CCC">
      <w:pPr>
        <w:jc w:val="center"/>
        <w:rPr>
          <w:rFonts w:ascii="Myriad Pro" w:hAnsi="Myriad Pro" w:cs="Arial"/>
          <w:sz w:val="20"/>
        </w:rPr>
      </w:pPr>
    </w:p>
    <w:p w:rsidR="00260496" w:rsidRDefault="00260496" w:rsidP="00746CCC">
      <w:pPr>
        <w:jc w:val="center"/>
        <w:rPr>
          <w:rFonts w:ascii="Myriad Pro" w:hAnsi="Myriad Pro" w:cs="Arial"/>
          <w:sz w:val="20"/>
        </w:rPr>
      </w:pPr>
    </w:p>
    <w:p w:rsidR="00260496" w:rsidRDefault="00260496" w:rsidP="00746CCC">
      <w:pPr>
        <w:jc w:val="center"/>
        <w:rPr>
          <w:rFonts w:ascii="Myriad Pro" w:hAnsi="Myriad Pro" w:cs="Arial"/>
          <w:sz w:val="20"/>
        </w:rPr>
      </w:pPr>
    </w:p>
    <w:p w:rsidR="00260496" w:rsidRDefault="00260496" w:rsidP="00746CCC">
      <w:pPr>
        <w:jc w:val="center"/>
        <w:rPr>
          <w:rFonts w:ascii="Myriad Pro" w:hAnsi="Myriad Pro" w:cs="Arial"/>
          <w:sz w:val="20"/>
        </w:rPr>
      </w:pPr>
    </w:p>
    <w:p w:rsidR="00260496" w:rsidRDefault="00260496" w:rsidP="00746CCC">
      <w:pPr>
        <w:jc w:val="center"/>
        <w:rPr>
          <w:rFonts w:ascii="Myriad Pro" w:hAnsi="Myriad Pro" w:cs="Arial"/>
          <w:sz w:val="20"/>
        </w:rPr>
      </w:pPr>
    </w:p>
    <w:p w:rsidR="00260496" w:rsidRDefault="00260496" w:rsidP="00746CCC">
      <w:pPr>
        <w:jc w:val="center"/>
        <w:rPr>
          <w:rFonts w:ascii="Myriad Pro" w:hAnsi="Myriad Pro" w:cs="Arial"/>
          <w:sz w:val="20"/>
        </w:rPr>
      </w:pPr>
    </w:p>
    <w:p w:rsidR="00260496" w:rsidRPr="00DD5B29" w:rsidRDefault="00260496" w:rsidP="00746CCC">
      <w:pPr>
        <w:jc w:val="center"/>
        <w:rPr>
          <w:rFonts w:ascii="Myriad Pro" w:hAnsi="Myriad Pro" w:cs="Arial"/>
          <w:sz w:val="20"/>
        </w:rPr>
      </w:pPr>
    </w:p>
    <w:tbl>
      <w:tblPr>
        <w:tblStyle w:val="Tabela-Siatka"/>
        <w:tblW w:w="0" w:type="auto"/>
        <w:tblLook w:val="04A0" w:firstRow="1" w:lastRow="0" w:firstColumn="1" w:lastColumn="0" w:noHBand="0" w:noVBand="1"/>
      </w:tblPr>
      <w:tblGrid>
        <w:gridCol w:w="551"/>
        <w:gridCol w:w="2138"/>
        <w:gridCol w:w="6378"/>
        <w:gridCol w:w="5075"/>
      </w:tblGrid>
      <w:tr w:rsidR="00746CCC" w:rsidRPr="00DD5B29" w:rsidTr="00FD2AD8">
        <w:tc>
          <w:tcPr>
            <w:tcW w:w="14142" w:type="dxa"/>
            <w:gridSpan w:val="4"/>
            <w:shd w:val="clear" w:color="auto" w:fill="EEECE1" w:themeFill="background2"/>
          </w:tcPr>
          <w:p w:rsidR="00746CCC" w:rsidRPr="00DD5B29" w:rsidRDefault="00746CCC" w:rsidP="00341784">
            <w:pPr>
              <w:jc w:val="center"/>
              <w:rPr>
                <w:rFonts w:ascii="Myriad Pro" w:hAnsi="Myriad Pro" w:cs="Arial"/>
                <w:sz w:val="20"/>
              </w:rPr>
            </w:pPr>
            <w:r w:rsidRPr="00DD5B29">
              <w:rPr>
                <w:rFonts w:ascii="Myriad Pro" w:hAnsi="Myriad Pro" w:cs="Arial"/>
                <w:sz w:val="20"/>
              </w:rPr>
              <w:lastRenderedPageBreak/>
              <w:t>Kryteria dopuszczalności</w:t>
            </w:r>
          </w:p>
        </w:tc>
      </w:tr>
      <w:tr w:rsidR="00746CCC" w:rsidRPr="00DD5B29" w:rsidTr="00FD2AD8">
        <w:tc>
          <w:tcPr>
            <w:tcW w:w="551" w:type="dxa"/>
          </w:tcPr>
          <w:p w:rsidR="00746CCC" w:rsidRPr="00DD5B29" w:rsidRDefault="00746CCC" w:rsidP="00341784">
            <w:pPr>
              <w:jc w:val="center"/>
              <w:rPr>
                <w:rFonts w:ascii="Myriad Pro" w:hAnsi="Myriad Pro" w:cs="Arial"/>
                <w:sz w:val="20"/>
              </w:rPr>
            </w:pPr>
            <w:r w:rsidRPr="00DD5B29">
              <w:rPr>
                <w:rFonts w:ascii="Myriad Pro" w:hAnsi="Myriad Pro" w:cs="Arial"/>
                <w:sz w:val="20"/>
              </w:rPr>
              <w:t>L.p.</w:t>
            </w:r>
          </w:p>
        </w:tc>
        <w:tc>
          <w:tcPr>
            <w:tcW w:w="2138" w:type="dxa"/>
          </w:tcPr>
          <w:p w:rsidR="00746CCC" w:rsidRPr="00DD5B29" w:rsidRDefault="00746CCC" w:rsidP="00341784">
            <w:pPr>
              <w:jc w:val="center"/>
              <w:rPr>
                <w:rFonts w:ascii="Myriad Pro" w:hAnsi="Myriad Pro" w:cs="Arial"/>
                <w:sz w:val="20"/>
              </w:rPr>
            </w:pPr>
            <w:r w:rsidRPr="00DD5B29">
              <w:rPr>
                <w:rFonts w:ascii="Myriad Pro" w:hAnsi="Myriad Pro" w:cs="Arial"/>
                <w:sz w:val="20"/>
              </w:rPr>
              <w:t>Nazwa kryterium</w:t>
            </w:r>
          </w:p>
        </w:tc>
        <w:tc>
          <w:tcPr>
            <w:tcW w:w="6378" w:type="dxa"/>
          </w:tcPr>
          <w:p w:rsidR="00746CCC" w:rsidRPr="00DD5B29" w:rsidRDefault="00746CCC" w:rsidP="00341784">
            <w:pPr>
              <w:jc w:val="center"/>
              <w:rPr>
                <w:rFonts w:ascii="Myriad Pro" w:hAnsi="Myriad Pro" w:cs="Arial"/>
                <w:sz w:val="20"/>
              </w:rPr>
            </w:pPr>
            <w:r w:rsidRPr="00DD5B29">
              <w:rPr>
                <w:rFonts w:ascii="Myriad Pro" w:hAnsi="Myriad Pro" w:cs="Arial"/>
                <w:sz w:val="20"/>
              </w:rPr>
              <w:t>Definicja kryterium</w:t>
            </w:r>
          </w:p>
        </w:tc>
        <w:tc>
          <w:tcPr>
            <w:tcW w:w="5075" w:type="dxa"/>
          </w:tcPr>
          <w:p w:rsidR="00746CCC" w:rsidRPr="00DD5B29" w:rsidRDefault="00746CCC" w:rsidP="00341784">
            <w:pPr>
              <w:jc w:val="center"/>
              <w:rPr>
                <w:rFonts w:ascii="Myriad Pro" w:hAnsi="Myriad Pro" w:cs="Arial"/>
                <w:sz w:val="20"/>
              </w:rPr>
            </w:pPr>
            <w:r w:rsidRPr="00DD5B29">
              <w:rPr>
                <w:rFonts w:ascii="Myriad Pro" w:hAnsi="Myriad Pro" w:cs="Arial"/>
                <w:sz w:val="20"/>
              </w:rPr>
              <w:t>Opis znaczenia kryterium</w:t>
            </w:r>
          </w:p>
        </w:tc>
      </w:tr>
      <w:tr w:rsidR="00746CCC" w:rsidRPr="00DD5B29" w:rsidTr="00FD2AD8">
        <w:tc>
          <w:tcPr>
            <w:tcW w:w="551" w:type="dxa"/>
          </w:tcPr>
          <w:p w:rsidR="00746CCC" w:rsidRPr="00DD5B29" w:rsidRDefault="00746CCC" w:rsidP="00341784">
            <w:pPr>
              <w:jc w:val="center"/>
              <w:rPr>
                <w:rFonts w:ascii="Myriad Pro" w:hAnsi="Myriad Pro" w:cs="Arial"/>
                <w:sz w:val="20"/>
              </w:rPr>
            </w:pPr>
            <w:r w:rsidRPr="00DD5B29">
              <w:rPr>
                <w:rFonts w:ascii="Myriad Pro" w:hAnsi="Myriad Pro" w:cs="Arial"/>
                <w:sz w:val="20"/>
              </w:rPr>
              <w:t>1</w:t>
            </w:r>
          </w:p>
        </w:tc>
        <w:tc>
          <w:tcPr>
            <w:tcW w:w="2138" w:type="dxa"/>
          </w:tcPr>
          <w:p w:rsidR="00746CCC" w:rsidRPr="00DD5B29" w:rsidRDefault="00746CCC" w:rsidP="00341784">
            <w:pPr>
              <w:jc w:val="center"/>
              <w:rPr>
                <w:rFonts w:ascii="Myriad Pro" w:hAnsi="Myriad Pro" w:cs="Arial"/>
                <w:sz w:val="20"/>
              </w:rPr>
            </w:pPr>
            <w:r w:rsidRPr="00DD5B29">
              <w:rPr>
                <w:rFonts w:ascii="Myriad Pro" w:hAnsi="Myriad Pro" w:cs="Arial"/>
                <w:sz w:val="20"/>
              </w:rPr>
              <w:t>2</w:t>
            </w:r>
          </w:p>
        </w:tc>
        <w:tc>
          <w:tcPr>
            <w:tcW w:w="6378" w:type="dxa"/>
          </w:tcPr>
          <w:p w:rsidR="00746CCC" w:rsidRPr="00DD5B29" w:rsidRDefault="00746CCC" w:rsidP="00341784">
            <w:pPr>
              <w:jc w:val="center"/>
              <w:rPr>
                <w:rFonts w:ascii="Myriad Pro" w:hAnsi="Myriad Pro" w:cs="Arial"/>
                <w:sz w:val="20"/>
              </w:rPr>
            </w:pPr>
            <w:r w:rsidRPr="00DD5B29">
              <w:rPr>
                <w:rFonts w:ascii="Myriad Pro" w:hAnsi="Myriad Pro" w:cs="Arial"/>
                <w:sz w:val="20"/>
              </w:rPr>
              <w:t>3</w:t>
            </w:r>
          </w:p>
        </w:tc>
        <w:tc>
          <w:tcPr>
            <w:tcW w:w="5075" w:type="dxa"/>
          </w:tcPr>
          <w:p w:rsidR="00746CCC" w:rsidRPr="00DD5B29" w:rsidRDefault="00746CCC" w:rsidP="00341784">
            <w:pPr>
              <w:jc w:val="center"/>
              <w:rPr>
                <w:rFonts w:ascii="Myriad Pro" w:hAnsi="Myriad Pro" w:cs="Arial"/>
                <w:sz w:val="20"/>
              </w:rPr>
            </w:pPr>
            <w:r w:rsidRPr="00DD5B29">
              <w:rPr>
                <w:rFonts w:ascii="Myriad Pro" w:hAnsi="Myriad Pro" w:cs="Arial"/>
                <w:sz w:val="20"/>
              </w:rPr>
              <w:t>4</w:t>
            </w:r>
          </w:p>
        </w:tc>
      </w:tr>
      <w:tr w:rsidR="00746CCC" w:rsidRPr="00DD5B29" w:rsidTr="00C921C7">
        <w:trPr>
          <w:trHeight w:val="3474"/>
        </w:trPr>
        <w:tc>
          <w:tcPr>
            <w:tcW w:w="551" w:type="dxa"/>
          </w:tcPr>
          <w:p w:rsidR="00746CCC" w:rsidRPr="00DD5B29" w:rsidRDefault="00746CCC" w:rsidP="00341784">
            <w:pPr>
              <w:jc w:val="center"/>
              <w:rPr>
                <w:rFonts w:ascii="Myriad Pro" w:hAnsi="Myriad Pro" w:cs="Arial"/>
                <w:sz w:val="20"/>
              </w:rPr>
            </w:pPr>
            <w:r w:rsidRPr="00DD5B29">
              <w:rPr>
                <w:rFonts w:ascii="Myriad Pro" w:hAnsi="Myriad Pro" w:cs="Arial"/>
                <w:sz w:val="20"/>
              </w:rPr>
              <w:t>1.</w:t>
            </w:r>
          </w:p>
          <w:p w:rsidR="00746CCC" w:rsidRPr="00DD5B29" w:rsidRDefault="00746CCC" w:rsidP="00341784">
            <w:pPr>
              <w:jc w:val="center"/>
              <w:rPr>
                <w:rFonts w:ascii="Myriad Pro" w:hAnsi="Myriad Pro" w:cs="Arial"/>
                <w:sz w:val="20"/>
              </w:rPr>
            </w:pPr>
          </w:p>
        </w:tc>
        <w:tc>
          <w:tcPr>
            <w:tcW w:w="2138" w:type="dxa"/>
          </w:tcPr>
          <w:p w:rsidR="00746CCC" w:rsidRPr="00DD5B29" w:rsidRDefault="00746CCC" w:rsidP="00341784">
            <w:pPr>
              <w:jc w:val="center"/>
              <w:rPr>
                <w:rFonts w:ascii="Myriad Pro" w:hAnsi="Myriad Pro" w:cs="Arial"/>
                <w:sz w:val="20"/>
              </w:rPr>
            </w:pPr>
            <w:r w:rsidRPr="00DD5B29">
              <w:rPr>
                <w:rFonts w:ascii="Myriad Pro" w:hAnsi="Myriad Pro" w:cs="Arial"/>
                <w:sz w:val="20"/>
              </w:rPr>
              <w:t>Zgodność wsparcia</w:t>
            </w:r>
          </w:p>
        </w:tc>
        <w:tc>
          <w:tcPr>
            <w:tcW w:w="6378" w:type="dxa"/>
            <w:vAlign w:val="center"/>
          </w:tcPr>
          <w:p w:rsidR="00746CCC" w:rsidRPr="00DD5B29" w:rsidRDefault="00746CCC" w:rsidP="00341784">
            <w:pPr>
              <w:adjustRightInd w:val="0"/>
              <w:spacing w:before="40" w:after="40"/>
              <w:rPr>
                <w:rFonts w:ascii="Myriad Pro" w:hAnsi="Myriad Pro" w:cs="Arial"/>
                <w:sz w:val="20"/>
              </w:rPr>
            </w:pPr>
            <w:r w:rsidRPr="00DD5B29">
              <w:rPr>
                <w:rFonts w:ascii="Myriad Pro" w:hAnsi="Myriad Pro" w:cs="Arial"/>
                <w:sz w:val="20"/>
              </w:rPr>
              <w:t>1. Projekt jest skierowany do grup docelowych z obszaru województwa zachodniopomorskiego (podmioty  posiadające jednostkę organizacyjną na obszarze woje</w:t>
            </w:r>
            <w:r w:rsidR="00221F42">
              <w:rPr>
                <w:rFonts w:ascii="Myriad Pro" w:hAnsi="Myriad Pro" w:cs="Arial"/>
                <w:sz w:val="20"/>
              </w:rPr>
              <w:t xml:space="preserve">wództwa zachodniopomorskiego). </w:t>
            </w:r>
          </w:p>
          <w:p w:rsidR="00746CCC" w:rsidRPr="00DD5B29" w:rsidRDefault="00746CCC" w:rsidP="00341784">
            <w:pPr>
              <w:adjustRightInd w:val="0"/>
              <w:spacing w:before="40" w:after="40"/>
              <w:rPr>
                <w:rFonts w:ascii="Myriad Pro" w:hAnsi="Myriad Pro" w:cs="Arial"/>
                <w:sz w:val="20"/>
              </w:rPr>
            </w:pPr>
            <w:r w:rsidRPr="00DD5B29">
              <w:rPr>
                <w:rFonts w:ascii="Myriad Pro" w:hAnsi="Myriad Pro" w:cs="Arial"/>
                <w:sz w:val="20"/>
              </w:rPr>
              <w:t>2. Beneficjent wniesie wkład własny w wysokości nie mniejszej niż 15% wartości projektu, zgodnie z zapisami zawartymi w Szczegółowym Opisie Osi Priorytetowych Regionalnego Programu Operacyjnego Województwa Zachodniopomorskiego 2014-2020</w:t>
            </w:r>
            <w:r w:rsidRPr="00DD5B29" w:rsidDel="00094346">
              <w:rPr>
                <w:rFonts w:ascii="Myriad Pro" w:hAnsi="Myriad Pro" w:cs="Arial"/>
                <w:sz w:val="20"/>
              </w:rPr>
              <w:t>.</w:t>
            </w:r>
            <w:r w:rsidR="00221F42">
              <w:rPr>
                <w:rFonts w:ascii="Myriad Pro" w:hAnsi="Myriad Pro" w:cs="Arial"/>
                <w:sz w:val="20"/>
              </w:rPr>
              <w:t xml:space="preserve"> </w:t>
            </w:r>
          </w:p>
          <w:p w:rsidR="00746CCC" w:rsidRPr="00DD5B29" w:rsidRDefault="00746CCC" w:rsidP="00341784">
            <w:pPr>
              <w:adjustRightInd w:val="0"/>
              <w:spacing w:before="40" w:after="40"/>
              <w:rPr>
                <w:rFonts w:ascii="Myriad Pro" w:hAnsi="Myriad Pro" w:cs="Arial"/>
                <w:sz w:val="20"/>
              </w:rPr>
            </w:pPr>
            <w:r w:rsidRPr="00DD5B29">
              <w:rPr>
                <w:rFonts w:ascii="Myriad Pro" w:hAnsi="Myriad Pro" w:cs="Arial"/>
                <w:sz w:val="20"/>
              </w:rPr>
              <w:t>3. Okres realizacji proje</w:t>
            </w:r>
            <w:r w:rsidR="00221F42">
              <w:rPr>
                <w:rFonts w:ascii="Myriad Pro" w:hAnsi="Myriad Pro" w:cs="Arial"/>
                <w:sz w:val="20"/>
              </w:rPr>
              <w:t>ktu nie przekracza 36 miesięcy.</w:t>
            </w:r>
          </w:p>
          <w:p w:rsidR="00746CCC" w:rsidRPr="00DD5B29" w:rsidRDefault="00746CCC" w:rsidP="00341784">
            <w:pPr>
              <w:adjustRightInd w:val="0"/>
              <w:spacing w:before="40" w:after="40"/>
              <w:rPr>
                <w:rFonts w:ascii="Myriad Pro" w:hAnsi="Myriad Pro" w:cs="Arial"/>
                <w:sz w:val="20"/>
              </w:rPr>
            </w:pPr>
            <w:r w:rsidRPr="00DD5B29">
              <w:rPr>
                <w:rFonts w:ascii="Myriad Pro" w:hAnsi="Myriad Pro" w:cs="Arial"/>
                <w:sz w:val="20"/>
              </w:rPr>
              <w:t>4. Wnioskodawca zobowiązany jest do osiągnięcia wskaźników wskazanych w SOOP zgodnie z wartościami wskazanymi w</w:t>
            </w:r>
            <w:r w:rsidR="00221F42">
              <w:rPr>
                <w:rFonts w:ascii="Myriad Pro" w:hAnsi="Myriad Pro" w:cs="Arial"/>
                <w:sz w:val="20"/>
              </w:rPr>
              <w:t xml:space="preserve"> wezwaniu do złożenia projektu.</w:t>
            </w:r>
          </w:p>
        </w:tc>
        <w:tc>
          <w:tcPr>
            <w:tcW w:w="5075" w:type="dxa"/>
          </w:tcPr>
          <w:p w:rsidR="00746CCC" w:rsidRPr="00DD5B29" w:rsidRDefault="00746CCC" w:rsidP="00341784">
            <w:pPr>
              <w:rPr>
                <w:rFonts w:ascii="Myriad Pro" w:hAnsi="Myriad Pro" w:cs="Arial"/>
                <w:sz w:val="20"/>
              </w:rPr>
            </w:pPr>
            <w:r w:rsidRPr="00DD5B29">
              <w:rPr>
                <w:rFonts w:ascii="Myriad Pro" w:hAnsi="Myriad Pro" w:cs="Arial"/>
                <w:sz w:val="20"/>
              </w:rPr>
              <w:t>Spełnienie kryterium jest konieczne do przyznania dofinansowania.</w:t>
            </w:r>
          </w:p>
          <w:p w:rsidR="00746CCC" w:rsidRPr="00DD5B29" w:rsidRDefault="00746CCC" w:rsidP="00341784">
            <w:pPr>
              <w:rPr>
                <w:rFonts w:ascii="Myriad Pro" w:hAnsi="Myriad Pro" w:cs="Arial"/>
                <w:sz w:val="20"/>
              </w:rPr>
            </w:pPr>
            <w:r w:rsidRPr="00DD5B29">
              <w:rPr>
                <w:rFonts w:ascii="Myriad Pro" w:hAnsi="Myriad Pro" w:cs="Arial"/>
                <w:sz w:val="20"/>
              </w:rPr>
              <w:t>Projekty niespełniające kryterium kierowane są do poprawy lub uzupełnienia.</w:t>
            </w:r>
          </w:p>
          <w:p w:rsidR="00746CCC" w:rsidRPr="00DD5B29" w:rsidRDefault="00746CCC" w:rsidP="00341784">
            <w:pPr>
              <w:rPr>
                <w:rFonts w:ascii="Myriad Pro" w:hAnsi="Myriad Pro" w:cs="Arial"/>
                <w:sz w:val="20"/>
              </w:rPr>
            </w:pPr>
            <w:r w:rsidRPr="00DD5B29">
              <w:rPr>
                <w:rFonts w:ascii="Myriad Pro" w:hAnsi="Myriad Pro" w:cs="Arial"/>
                <w:sz w:val="20"/>
              </w:rPr>
              <w:t>Ocena spełniania kryterium polega na przypisaniu wartości logicznych „tak”, „nie”.</w:t>
            </w:r>
          </w:p>
          <w:p w:rsidR="00746CCC" w:rsidRPr="00DD5B29" w:rsidRDefault="00746CCC" w:rsidP="00341784">
            <w:pPr>
              <w:jc w:val="center"/>
              <w:rPr>
                <w:rFonts w:ascii="Myriad Pro" w:hAnsi="Myriad Pro" w:cs="Arial"/>
                <w:sz w:val="20"/>
              </w:rPr>
            </w:pPr>
          </w:p>
        </w:tc>
      </w:tr>
    </w:tbl>
    <w:p w:rsidR="00746CCC" w:rsidRPr="00DD5B29" w:rsidRDefault="00746CCC" w:rsidP="00746CCC">
      <w:pPr>
        <w:jc w:val="center"/>
        <w:rPr>
          <w:rFonts w:ascii="Myriad Pro" w:hAnsi="Myriad Pro"/>
          <w:sz w:val="20"/>
        </w:rPr>
      </w:pPr>
    </w:p>
    <w:p w:rsidR="00AD4E20" w:rsidRDefault="00AD4E20">
      <w:pPr>
        <w:rPr>
          <w:rFonts w:ascii="Myriad Pro" w:hAnsi="Myriad Pro"/>
          <w:b/>
          <w:sz w:val="20"/>
        </w:rPr>
        <w:sectPr w:rsidR="00AD4E20" w:rsidSect="00666E30">
          <w:pgSz w:w="16838" w:h="11906" w:orient="landscape"/>
          <w:pgMar w:top="1417" w:right="1417" w:bottom="1417" w:left="1417" w:header="708" w:footer="708" w:gutter="0"/>
          <w:cols w:space="708"/>
          <w:docGrid w:linePitch="360"/>
        </w:sectPr>
      </w:pPr>
    </w:p>
    <w:p w:rsidR="00BD6BA6" w:rsidRPr="00791FB6" w:rsidRDefault="00BD6BA6" w:rsidP="00606993">
      <w:pPr>
        <w:pStyle w:val="Podtytu"/>
      </w:pPr>
      <w:bookmarkStart w:id="36" w:name="_Toc59089714"/>
      <w:r w:rsidRPr="00791FB6">
        <w:lastRenderedPageBreak/>
        <w:t>7.6 Wsparcie rozwoju usług społecznych świadczonych w interesie ogólnym</w:t>
      </w:r>
      <w:bookmarkEnd w:id="36"/>
    </w:p>
    <w:p w:rsidR="00BD6BA6" w:rsidRPr="00791FB6" w:rsidRDefault="00BD6BA6" w:rsidP="00BD6BA6">
      <w:pPr>
        <w:spacing w:after="0"/>
        <w:rPr>
          <w:rFonts w:ascii="Myriad Pro" w:hAnsi="Myriad Pro"/>
          <w:sz w:val="20"/>
        </w:rPr>
      </w:pPr>
    </w:p>
    <w:p w:rsidR="00BD6BA6" w:rsidRPr="00D60295" w:rsidRDefault="00BD6BA6" w:rsidP="00AD5D70">
      <w:pPr>
        <w:autoSpaceDE w:val="0"/>
        <w:autoSpaceDN w:val="0"/>
        <w:adjustRightInd w:val="0"/>
        <w:jc w:val="center"/>
        <w:rPr>
          <w:rFonts w:ascii="Myriad Pro" w:hAnsi="Myriad Pro" w:cs="Arial"/>
          <w:b/>
          <w:bCs/>
          <w:sz w:val="20"/>
        </w:rPr>
      </w:pPr>
      <w:r>
        <w:rPr>
          <w:rFonts w:ascii="Myriad Pro" w:eastAsiaTheme="majorEastAsia" w:hAnsi="Myriad Pro" w:cs="Arial"/>
          <w:b/>
          <w:bCs/>
          <w:sz w:val="20"/>
        </w:rPr>
        <w:t xml:space="preserve">Kryteria ogólne przyjęte Uchwałą </w:t>
      </w:r>
      <w:r w:rsidRPr="002456AE">
        <w:rPr>
          <w:rFonts w:ascii="Myriad Pro" w:hAnsi="Myriad Pro" w:cs="Arial"/>
          <w:b/>
          <w:bCs/>
          <w:sz w:val="20"/>
        </w:rPr>
        <w:t>Nr</w:t>
      </w:r>
      <w:r>
        <w:rPr>
          <w:rFonts w:ascii="Myriad Pro" w:hAnsi="Myriad Pro" w:cs="Arial"/>
          <w:b/>
          <w:bCs/>
          <w:sz w:val="20"/>
        </w:rPr>
        <w:t xml:space="preserve"> 91/17 Komitetu Monitorującego RPO WZ 2014-2020 </w:t>
      </w:r>
      <w:r w:rsidRPr="002456AE">
        <w:rPr>
          <w:rFonts w:ascii="Myriad Pro" w:hAnsi="Myriad Pro" w:cs="Arial"/>
          <w:b/>
          <w:bCs/>
          <w:sz w:val="20"/>
        </w:rPr>
        <w:t xml:space="preserve">z dnia </w:t>
      </w:r>
      <w:r>
        <w:rPr>
          <w:rFonts w:ascii="Myriad Pro" w:hAnsi="Myriad Pro" w:cs="Arial"/>
          <w:b/>
          <w:bCs/>
          <w:sz w:val="20"/>
        </w:rPr>
        <w:t>23 listopada 2017</w:t>
      </w:r>
      <w:r w:rsidRPr="00BC2A19">
        <w:rPr>
          <w:rFonts w:ascii="Myriad Pro" w:hAnsi="Myriad Pro" w:cs="Arial"/>
          <w:b/>
          <w:bCs/>
          <w:sz w:val="20"/>
        </w:rPr>
        <w:t xml:space="preserve"> r.</w:t>
      </w:r>
      <w:r>
        <w:rPr>
          <w:rFonts w:ascii="Myriad Pro" w:hAnsi="Myriad Pro" w:cs="Arial"/>
          <w:b/>
          <w:bCs/>
          <w:sz w:val="20"/>
        </w:rPr>
        <w:t xml:space="preserve"> </w:t>
      </w:r>
      <w:r w:rsidRPr="00D60295">
        <w:rPr>
          <w:rFonts w:ascii="Myriad Pro" w:hAnsi="Myriad Pro" w:cs="Arial"/>
          <w:b/>
          <w:bCs/>
          <w:sz w:val="20"/>
        </w:rPr>
        <w:t>(tryb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BD6BA6" w:rsidRPr="00AE1BCA" w:rsidTr="00BD6BA6">
        <w:trPr>
          <w:jc w:val="center"/>
        </w:trPr>
        <w:tc>
          <w:tcPr>
            <w:tcW w:w="1900" w:type="dxa"/>
            <w:shd w:val="clear" w:color="auto" w:fill="B6DDE8"/>
          </w:tcPr>
          <w:p w:rsidR="00BD6BA6" w:rsidRPr="00AE1BCA" w:rsidRDefault="00BD6BA6" w:rsidP="00BD6BA6">
            <w:pPr>
              <w:spacing w:before="40" w:after="40" w:line="240" w:lineRule="auto"/>
              <w:rPr>
                <w:rFonts w:ascii="Myriad Pro" w:hAnsi="Myriad Pro" w:cs="Arial"/>
                <w:sz w:val="20"/>
              </w:rPr>
            </w:pPr>
            <w:r w:rsidRPr="00AE1BCA">
              <w:rPr>
                <w:rFonts w:ascii="Myriad Pro" w:hAnsi="Myriad Pro" w:cs="Arial"/>
                <w:sz w:val="20"/>
              </w:rPr>
              <w:t>Oś priorytetowa</w:t>
            </w:r>
          </w:p>
        </w:tc>
        <w:tc>
          <w:tcPr>
            <w:tcW w:w="12275" w:type="dxa"/>
            <w:shd w:val="clear" w:color="auto" w:fill="B6DDE8"/>
          </w:tcPr>
          <w:p w:rsidR="00BD6BA6" w:rsidRPr="00AE1BCA" w:rsidRDefault="00BD6BA6" w:rsidP="00BD6BA6">
            <w:pPr>
              <w:spacing w:before="40" w:after="40" w:line="240" w:lineRule="auto"/>
              <w:rPr>
                <w:rFonts w:ascii="Myriad Pro" w:hAnsi="Myriad Pro" w:cs="Arial"/>
                <w:sz w:val="20"/>
              </w:rPr>
            </w:pPr>
            <w:r w:rsidRPr="00AE1BCA">
              <w:rPr>
                <w:rFonts w:ascii="Myriad Pro" w:eastAsia="MyriadPro-Regular" w:hAnsi="Myriad Pro" w:cs="Arial"/>
                <w:sz w:val="20"/>
              </w:rPr>
              <w:t>VII Włączenie społeczne</w:t>
            </w:r>
          </w:p>
        </w:tc>
      </w:tr>
      <w:tr w:rsidR="00BD6BA6" w:rsidRPr="00AE1BCA" w:rsidTr="00BD6BA6">
        <w:trPr>
          <w:jc w:val="center"/>
        </w:trPr>
        <w:tc>
          <w:tcPr>
            <w:tcW w:w="1900" w:type="dxa"/>
            <w:shd w:val="clear" w:color="auto" w:fill="B6DDE8"/>
          </w:tcPr>
          <w:p w:rsidR="00BD6BA6" w:rsidRPr="00AE1BCA" w:rsidRDefault="00BD6BA6" w:rsidP="00BD6BA6">
            <w:pPr>
              <w:spacing w:before="40" w:after="40" w:line="240" w:lineRule="auto"/>
              <w:rPr>
                <w:rFonts w:ascii="Myriad Pro" w:hAnsi="Myriad Pro" w:cs="Arial"/>
                <w:sz w:val="20"/>
              </w:rPr>
            </w:pPr>
            <w:r w:rsidRPr="00AE1BCA">
              <w:rPr>
                <w:rFonts w:ascii="Myriad Pro" w:hAnsi="Myriad Pro" w:cs="Arial"/>
                <w:sz w:val="20"/>
              </w:rPr>
              <w:t>Priorytet Inwestycyjny</w:t>
            </w:r>
          </w:p>
        </w:tc>
        <w:tc>
          <w:tcPr>
            <w:tcW w:w="12275" w:type="dxa"/>
            <w:shd w:val="clear" w:color="auto" w:fill="B6DDE8"/>
          </w:tcPr>
          <w:p w:rsidR="00BD6BA6" w:rsidRPr="00AE1BCA" w:rsidRDefault="00BD6BA6" w:rsidP="00BD6BA6">
            <w:pPr>
              <w:autoSpaceDE w:val="0"/>
              <w:autoSpaceDN w:val="0"/>
              <w:adjustRightInd w:val="0"/>
              <w:spacing w:after="0" w:line="240" w:lineRule="auto"/>
              <w:rPr>
                <w:rFonts w:ascii="Myriad Pro" w:eastAsia="MyriadPro-Regular" w:hAnsi="Myriad Pro" w:cs="Arial"/>
                <w:sz w:val="20"/>
              </w:rPr>
            </w:pPr>
            <w:r>
              <w:rPr>
                <w:rFonts w:ascii="Myriad Pro" w:eastAsia="MyriadPro-Regular" w:hAnsi="Myriad Pro" w:cs="Arial"/>
                <w:sz w:val="20"/>
              </w:rPr>
              <w:t xml:space="preserve">9iv </w:t>
            </w:r>
            <w:r w:rsidRPr="00AE1BCA">
              <w:rPr>
                <w:rFonts w:ascii="Myriad Pro" w:eastAsia="MyriadPro-Regular" w:hAnsi="Myriad Pro" w:cs="Arial"/>
                <w:sz w:val="20"/>
              </w:rPr>
              <w:t>Ułatwianie dostępu do przystępnych cenowo, trwałych oraz wysokiej jakości usług, w tym opieki zdrowotnej i usług socjalnych świadczonych</w:t>
            </w:r>
          </w:p>
          <w:p w:rsidR="00BD6BA6" w:rsidRPr="00AE1BCA" w:rsidRDefault="00BD6BA6" w:rsidP="00BD6BA6">
            <w:pPr>
              <w:spacing w:before="40" w:after="40" w:line="240" w:lineRule="auto"/>
              <w:rPr>
                <w:rFonts w:ascii="Myriad Pro" w:hAnsi="Myriad Pro" w:cs="Arial"/>
                <w:iCs/>
                <w:sz w:val="20"/>
              </w:rPr>
            </w:pPr>
            <w:r w:rsidRPr="00AE1BCA">
              <w:rPr>
                <w:rFonts w:ascii="Myriad Pro" w:eastAsia="MyriadPro-Regular" w:hAnsi="Myriad Pro" w:cs="Arial"/>
                <w:sz w:val="20"/>
              </w:rPr>
              <w:t>w interesie ogólnym</w:t>
            </w:r>
          </w:p>
        </w:tc>
      </w:tr>
      <w:tr w:rsidR="00BD6BA6" w:rsidRPr="00AE1BCA" w:rsidTr="00BD6BA6">
        <w:trPr>
          <w:jc w:val="center"/>
        </w:trPr>
        <w:tc>
          <w:tcPr>
            <w:tcW w:w="1900" w:type="dxa"/>
            <w:shd w:val="clear" w:color="auto" w:fill="B6DDE8"/>
          </w:tcPr>
          <w:p w:rsidR="00BD6BA6" w:rsidRPr="00AE1BCA" w:rsidRDefault="00BD6BA6" w:rsidP="00BD6BA6">
            <w:pPr>
              <w:spacing w:before="40" w:after="40" w:line="240" w:lineRule="auto"/>
              <w:rPr>
                <w:rFonts w:ascii="Myriad Pro" w:hAnsi="Myriad Pro" w:cs="Arial"/>
                <w:sz w:val="20"/>
              </w:rPr>
            </w:pPr>
            <w:r w:rsidRPr="00AE1BCA">
              <w:rPr>
                <w:rFonts w:ascii="Myriad Pro" w:hAnsi="Myriad Pro" w:cs="Arial"/>
                <w:sz w:val="20"/>
              </w:rPr>
              <w:t>Działanie</w:t>
            </w:r>
          </w:p>
        </w:tc>
        <w:tc>
          <w:tcPr>
            <w:tcW w:w="12275" w:type="dxa"/>
            <w:shd w:val="clear" w:color="auto" w:fill="B6DDE8"/>
          </w:tcPr>
          <w:p w:rsidR="00BD6BA6" w:rsidRPr="00AE1BCA" w:rsidRDefault="00BD6BA6" w:rsidP="00BD6BA6">
            <w:pPr>
              <w:autoSpaceDE w:val="0"/>
              <w:autoSpaceDN w:val="0"/>
              <w:adjustRightInd w:val="0"/>
              <w:spacing w:after="0" w:line="240" w:lineRule="auto"/>
              <w:rPr>
                <w:rFonts w:ascii="Myriad Pro" w:eastAsia="MyriadPro-Regular" w:hAnsi="Myriad Pro" w:cs="Arial"/>
                <w:sz w:val="20"/>
              </w:rPr>
            </w:pPr>
            <w:r w:rsidRPr="00AE1BCA">
              <w:rPr>
                <w:rFonts w:ascii="Myriad Pro" w:eastAsia="MyriadPro-Regular" w:hAnsi="Myriad Pro" w:cs="Arial"/>
                <w:sz w:val="20"/>
              </w:rPr>
              <w:t>7.6 Wsparcie rozwoju usług społecznych świadczonych w interesie ogólnym</w:t>
            </w:r>
          </w:p>
        </w:tc>
      </w:tr>
      <w:tr w:rsidR="00BD6BA6" w:rsidRPr="00AE1BCA" w:rsidTr="00BD6BA6">
        <w:trPr>
          <w:jc w:val="center"/>
        </w:trPr>
        <w:tc>
          <w:tcPr>
            <w:tcW w:w="1900" w:type="dxa"/>
            <w:shd w:val="clear" w:color="auto" w:fill="B6DDE8"/>
          </w:tcPr>
          <w:p w:rsidR="00BD6BA6" w:rsidRPr="00AE1BCA" w:rsidRDefault="00BD6BA6" w:rsidP="00BD6BA6">
            <w:pPr>
              <w:spacing w:before="40" w:after="40" w:line="240" w:lineRule="auto"/>
              <w:rPr>
                <w:rFonts w:ascii="Myriad Pro" w:hAnsi="Myriad Pro" w:cs="Arial"/>
                <w:sz w:val="20"/>
              </w:rPr>
            </w:pPr>
            <w:r w:rsidRPr="00AE1BCA">
              <w:rPr>
                <w:rFonts w:ascii="Myriad Pro" w:hAnsi="Myriad Pro" w:cs="Arial"/>
                <w:sz w:val="20"/>
              </w:rPr>
              <w:t>Typ projektu</w:t>
            </w:r>
          </w:p>
        </w:tc>
        <w:tc>
          <w:tcPr>
            <w:tcW w:w="12275" w:type="dxa"/>
            <w:shd w:val="clear" w:color="auto" w:fill="B6DDE8"/>
          </w:tcPr>
          <w:p w:rsidR="00BD6BA6" w:rsidRPr="00AE1BCA" w:rsidRDefault="00BD6BA6" w:rsidP="00BD6BA6">
            <w:pPr>
              <w:autoSpaceDE w:val="0"/>
              <w:autoSpaceDN w:val="0"/>
              <w:adjustRightInd w:val="0"/>
              <w:spacing w:after="0" w:line="240" w:lineRule="auto"/>
              <w:rPr>
                <w:rFonts w:ascii="Myriad Pro" w:eastAsia="MyriadPro-Regular" w:hAnsi="Myriad Pro" w:cs="Arial"/>
                <w:sz w:val="20"/>
              </w:rPr>
            </w:pPr>
            <w:r w:rsidRPr="00AE1BCA">
              <w:rPr>
                <w:rFonts w:ascii="Myriad Pro" w:eastAsia="MyriadPro-Regular" w:hAnsi="Myriad Pro" w:cs="Arial"/>
                <w:sz w:val="20"/>
              </w:rPr>
              <w:t>Świadczenie usług społecznych (m.in. pomocy społecznej, wsparcia rodziny i pieczy zastępczej, opiekuńczych) w celu zwiększenia ich</w:t>
            </w:r>
          </w:p>
          <w:p w:rsidR="00BD6BA6" w:rsidRPr="00AE1BCA" w:rsidRDefault="00BD6BA6" w:rsidP="00BD6BA6">
            <w:pPr>
              <w:autoSpaceDE w:val="0"/>
              <w:autoSpaceDN w:val="0"/>
              <w:adjustRightInd w:val="0"/>
              <w:spacing w:after="0" w:line="240" w:lineRule="auto"/>
              <w:rPr>
                <w:rFonts w:ascii="Myriad Pro" w:eastAsia="MyriadPro-Regular" w:hAnsi="Myriad Pro" w:cs="Arial"/>
                <w:sz w:val="20"/>
              </w:rPr>
            </w:pPr>
            <w:r w:rsidRPr="00AE1BCA">
              <w:rPr>
                <w:rFonts w:ascii="Myriad Pro" w:eastAsia="MyriadPro-Regular" w:hAnsi="Myriad Pro" w:cs="Arial"/>
                <w:sz w:val="20"/>
              </w:rPr>
              <w:t>dostępności w tym:</w:t>
            </w:r>
          </w:p>
          <w:p w:rsidR="00BD6BA6" w:rsidRPr="00AE1BCA" w:rsidRDefault="00BD6BA6" w:rsidP="00912095">
            <w:pPr>
              <w:pStyle w:val="Akapitzlist"/>
              <w:numPr>
                <w:ilvl w:val="0"/>
                <w:numId w:val="83"/>
              </w:numPr>
              <w:autoSpaceDE w:val="0"/>
              <w:autoSpaceDN w:val="0"/>
              <w:adjustRightInd w:val="0"/>
              <w:spacing w:after="0" w:line="240" w:lineRule="auto"/>
              <w:rPr>
                <w:rFonts w:eastAsia="MyriadPro-Regular" w:cs="Arial"/>
              </w:rPr>
            </w:pPr>
            <w:r w:rsidRPr="00AE1BCA">
              <w:rPr>
                <w:rFonts w:eastAsia="MyriadPro-Regular" w:cs="Arial"/>
              </w:rPr>
              <w:t>Rozwój usług asystenckich (skierowanych do osób z niepełnosprawnościami) i opiekuńczych (skierowanych do osób niesamodzielnych), w tym:</w:t>
            </w:r>
          </w:p>
          <w:p w:rsidR="00BD6BA6" w:rsidRPr="00AE1BCA" w:rsidRDefault="00BD6BA6" w:rsidP="00912095">
            <w:pPr>
              <w:pStyle w:val="Akapitzlist"/>
              <w:numPr>
                <w:ilvl w:val="0"/>
                <w:numId w:val="84"/>
              </w:numPr>
              <w:autoSpaceDE w:val="0"/>
              <w:autoSpaceDN w:val="0"/>
              <w:adjustRightInd w:val="0"/>
              <w:spacing w:after="0" w:line="240" w:lineRule="auto"/>
              <w:ind w:left="1055" w:hanging="283"/>
              <w:rPr>
                <w:rFonts w:eastAsia="MyriadPro-Regular" w:cs="Arial"/>
              </w:rPr>
            </w:pPr>
            <w:r w:rsidRPr="00AE1BCA">
              <w:rPr>
                <w:rFonts w:eastAsia="MyriadPro-Regular" w:cs="Arial"/>
              </w:rPr>
              <w:t xml:space="preserve">wsparcie działalności lub tworzenie nowych miejsc opieki w formach </w:t>
            </w:r>
            <w:proofErr w:type="spellStart"/>
            <w:r w:rsidRPr="00AE1BCA">
              <w:rPr>
                <w:rFonts w:eastAsia="MyriadPro-Regular" w:cs="Arial"/>
              </w:rPr>
              <w:t>zdeinstytucjonalizowanych</w:t>
            </w:r>
            <w:proofErr w:type="spellEnd"/>
            <w:r w:rsidRPr="00AE1BCA">
              <w:rPr>
                <w:rFonts w:eastAsia="MyriadPro-Regular" w:cs="Arial"/>
              </w:rPr>
              <w:t xml:space="preserve"> poprzez wsparcie dla usług opiekuńczych i specjalistycznych usług opiekuńczych, o których mowa w ustawie z dnia 12 marca 2004 r. o pomocy społecznej oraz usług asystenckich (wraz z działaniami mającymi na celu pozyskanie i szkolenie nowych opiekunów i asystentów);</w:t>
            </w:r>
          </w:p>
          <w:p w:rsidR="00BD6BA6" w:rsidRPr="00AE1BCA" w:rsidRDefault="00BD6BA6" w:rsidP="00912095">
            <w:pPr>
              <w:pStyle w:val="Akapitzlist"/>
              <w:numPr>
                <w:ilvl w:val="0"/>
                <w:numId w:val="84"/>
              </w:numPr>
              <w:autoSpaceDE w:val="0"/>
              <w:autoSpaceDN w:val="0"/>
              <w:adjustRightInd w:val="0"/>
              <w:spacing w:after="0" w:line="240" w:lineRule="auto"/>
              <w:ind w:left="1055" w:hanging="283"/>
              <w:rPr>
                <w:rFonts w:eastAsia="MyriadPro-Regular" w:cs="Arial"/>
              </w:rPr>
            </w:pPr>
            <w:r w:rsidRPr="00AE1BCA">
              <w:rPr>
                <w:rFonts w:eastAsia="MyriadPro-Regular" w:cs="Arial"/>
              </w:rPr>
              <w:t>inne usługi zwiększające mobilność, autonomię i bezpieczeństwo osób niesamodzielnych (np. likwidowanie barier architektonicznych w miejscu zamieszkania, dowożenie posiłków, przewóz osoby niesamodzielnej lub personelu sprawującego opiekę związane bezpośrednio z usługami świadczonymi osobie nie</w:t>
            </w:r>
            <w:r>
              <w:rPr>
                <w:rFonts w:eastAsia="MyriadPro-Regular" w:cs="Arial"/>
              </w:rPr>
              <w:t>samodzielnej w ramach projektu);</w:t>
            </w:r>
          </w:p>
          <w:p w:rsidR="00BD6BA6" w:rsidRPr="00580243" w:rsidRDefault="00BD6BA6" w:rsidP="00912095">
            <w:pPr>
              <w:pStyle w:val="Akapitzlist"/>
              <w:numPr>
                <w:ilvl w:val="0"/>
                <w:numId w:val="84"/>
              </w:numPr>
              <w:autoSpaceDE w:val="0"/>
              <w:autoSpaceDN w:val="0"/>
              <w:adjustRightInd w:val="0"/>
              <w:spacing w:after="0" w:line="240" w:lineRule="auto"/>
              <w:ind w:left="1055" w:hanging="283"/>
              <w:jc w:val="both"/>
              <w:rPr>
                <w:rFonts w:eastAsia="MyriadPro-Regular" w:cs="Arial"/>
              </w:rPr>
            </w:pPr>
            <w:r w:rsidRPr="00AE1BCA">
              <w:rPr>
                <w:rFonts w:eastAsia="MyriadPro-Regular" w:cs="Arial"/>
              </w:rPr>
              <w:t xml:space="preserve">wykorzystanie nowoczesnych technologii informacyjno-komunikacyjnych np. </w:t>
            </w:r>
            <w:proofErr w:type="spellStart"/>
            <w:r w:rsidRPr="00AE1BCA">
              <w:rPr>
                <w:rFonts w:eastAsia="MyriadPro-Regular" w:cs="Arial"/>
              </w:rPr>
              <w:t>teleopieki</w:t>
            </w:r>
            <w:proofErr w:type="spellEnd"/>
            <w:r w:rsidRPr="00AE1BCA">
              <w:rPr>
                <w:rFonts w:eastAsia="MyriadPro-Regular" w:cs="Arial"/>
              </w:rPr>
              <w:t>, systemów przywoławczych, systemów</w:t>
            </w:r>
            <w:r>
              <w:rPr>
                <w:rFonts w:eastAsia="MyriadPro-Regular" w:cs="Arial"/>
              </w:rPr>
              <w:t xml:space="preserve"> </w:t>
            </w:r>
            <w:r w:rsidRPr="00580243">
              <w:rPr>
                <w:rFonts w:eastAsia="MyriadPro-Regular" w:cs="Arial"/>
              </w:rPr>
              <w:t>informacyjnych na temat dostępności usług społecznych;</w:t>
            </w:r>
          </w:p>
          <w:p w:rsidR="00BD6BA6" w:rsidRPr="00AE1BCA" w:rsidRDefault="00BD6BA6" w:rsidP="00912095">
            <w:pPr>
              <w:pStyle w:val="Akapitzlist"/>
              <w:numPr>
                <w:ilvl w:val="0"/>
                <w:numId w:val="84"/>
              </w:numPr>
              <w:autoSpaceDE w:val="0"/>
              <w:autoSpaceDN w:val="0"/>
              <w:adjustRightInd w:val="0"/>
              <w:spacing w:after="0" w:line="240" w:lineRule="auto"/>
              <w:ind w:left="1055" w:hanging="283"/>
              <w:jc w:val="both"/>
              <w:rPr>
                <w:rFonts w:eastAsia="MyriadPro-Regular" w:cs="Arial"/>
              </w:rPr>
            </w:pPr>
            <w:r w:rsidRPr="00AE1BCA">
              <w:rPr>
                <w:rFonts w:eastAsia="MyriadPro-Regular" w:cs="Arial"/>
              </w:rPr>
              <w:t>sfinansowanie tworzenia wypożyczalni sprzętu wspomagającego (zwiększającego samodzielność osób) i sprzętu pielęgnacyjnego (niezbędnego do opieki nad osobami niesamodzielnymi), sfinansowanie wypożyczenia lub zakupu tego sprzętu, usługi dowożenia posiłków, przewóz do miejsca pracy lub ośrodka wsparcia</w:t>
            </w:r>
            <w:r>
              <w:rPr>
                <w:rFonts w:eastAsia="MyriadPro-Regular" w:cs="Arial"/>
              </w:rPr>
              <w:t>;</w:t>
            </w:r>
          </w:p>
          <w:p w:rsidR="00BD6BA6" w:rsidRPr="00AE1BCA" w:rsidRDefault="00BD6BA6" w:rsidP="00912095">
            <w:pPr>
              <w:pStyle w:val="Akapitzlist"/>
              <w:numPr>
                <w:ilvl w:val="0"/>
                <w:numId w:val="84"/>
              </w:numPr>
              <w:autoSpaceDE w:val="0"/>
              <w:autoSpaceDN w:val="0"/>
              <w:adjustRightInd w:val="0"/>
              <w:spacing w:after="0" w:line="240" w:lineRule="auto"/>
              <w:ind w:left="1055" w:hanging="283"/>
              <w:jc w:val="both"/>
              <w:rPr>
                <w:rFonts w:eastAsia="MyriadPro-Regular" w:cs="Arial"/>
              </w:rPr>
            </w:pPr>
            <w:r w:rsidRPr="00AE1BCA">
              <w:rPr>
                <w:rFonts w:eastAsia="MyriadPro-Regular" w:cs="Arial"/>
              </w:rPr>
              <w:t>poradnictwo, w tym psychologiczne i pedagogiczne oraz umożliwienie edukacji, w tym szkoleń, praktyk i wymiany doświadczeń dla opiekunów faktycznych (w tym pomoc w uzyskaniu informacji umożliwiających poruszanie się po różnych systemach wsparcia, z których korzystanie jest niezbędne dla sprawowania wysokiej jakości opieki i odciążenia opiekunów faktycznych)</w:t>
            </w:r>
            <w:r>
              <w:rPr>
                <w:rFonts w:eastAsia="MyriadPro-Regular" w:cs="Arial"/>
              </w:rPr>
              <w:t>;</w:t>
            </w:r>
          </w:p>
          <w:p w:rsidR="00BD6BA6" w:rsidRPr="00AE1BCA" w:rsidRDefault="00BD6BA6" w:rsidP="00912095">
            <w:pPr>
              <w:pStyle w:val="Akapitzlist"/>
              <w:numPr>
                <w:ilvl w:val="0"/>
                <w:numId w:val="84"/>
              </w:numPr>
              <w:autoSpaceDE w:val="0"/>
              <w:autoSpaceDN w:val="0"/>
              <w:adjustRightInd w:val="0"/>
              <w:spacing w:after="0" w:line="240" w:lineRule="auto"/>
              <w:ind w:left="1055" w:hanging="283"/>
              <w:jc w:val="both"/>
              <w:rPr>
                <w:rFonts w:eastAsia="MyriadPro-Regular" w:cs="Arial"/>
              </w:rPr>
            </w:pPr>
            <w:r w:rsidRPr="00AE1BCA">
              <w:rPr>
                <w:rFonts w:eastAsia="MyriadPro-Regular" w:cs="Arial"/>
              </w:rPr>
              <w:t xml:space="preserve">Wsparcie faktycznych opiekunów osób niesamodzielnych (w tym pomocników domowych, szkolenia, doradztwo, pomoc psychologiczna, opieka </w:t>
            </w:r>
            <w:proofErr w:type="spellStart"/>
            <w:r w:rsidRPr="00AE1BCA">
              <w:rPr>
                <w:rFonts w:eastAsia="MyriadPro-Regular" w:cs="Arial"/>
              </w:rPr>
              <w:t>wytchnieniowa</w:t>
            </w:r>
            <w:proofErr w:type="spellEnd"/>
            <w:r w:rsidRPr="00AE1BCA">
              <w:rPr>
                <w:rFonts w:eastAsia="MyriadPro-Regular" w:cs="Arial"/>
              </w:rPr>
              <w:t>, grupy samopomocowe, wsparcie za pośrednictwem instytucji w zakresie zdiagnozowanych potrzeb opiekunów).</w:t>
            </w:r>
          </w:p>
          <w:p w:rsidR="00BD6BA6" w:rsidRPr="00AE1BCA" w:rsidRDefault="00BD6BA6" w:rsidP="00BD6BA6">
            <w:pPr>
              <w:autoSpaceDE w:val="0"/>
              <w:autoSpaceDN w:val="0"/>
              <w:adjustRightInd w:val="0"/>
              <w:spacing w:after="0" w:line="240" w:lineRule="auto"/>
              <w:ind w:left="1055" w:hanging="283"/>
              <w:jc w:val="both"/>
              <w:rPr>
                <w:rFonts w:ascii="Myriad Pro" w:eastAsia="MyriadPro-Regular" w:hAnsi="Myriad Pro" w:cs="Arial"/>
                <w:sz w:val="20"/>
              </w:rPr>
            </w:pPr>
            <w:r w:rsidRPr="00AE1BCA">
              <w:rPr>
                <w:rFonts w:ascii="Myriad Pro" w:eastAsia="MyriadPro-Regular" w:hAnsi="Myriad Pro" w:cs="Arial"/>
                <w:sz w:val="20"/>
              </w:rPr>
              <w:t>Wsparcie w ramach projektu nie spowoduje:</w:t>
            </w:r>
          </w:p>
          <w:p w:rsidR="00BD6BA6" w:rsidRPr="00AE1BCA" w:rsidRDefault="00BD6BA6" w:rsidP="00912095">
            <w:pPr>
              <w:pStyle w:val="Akapitzlist"/>
              <w:numPr>
                <w:ilvl w:val="0"/>
                <w:numId w:val="85"/>
              </w:numPr>
              <w:autoSpaceDE w:val="0"/>
              <w:autoSpaceDN w:val="0"/>
              <w:adjustRightInd w:val="0"/>
              <w:spacing w:after="0" w:line="240" w:lineRule="auto"/>
              <w:ind w:left="1055" w:hanging="283"/>
              <w:jc w:val="both"/>
              <w:rPr>
                <w:rFonts w:eastAsia="MyriadPro-Regular" w:cs="Arial"/>
              </w:rPr>
            </w:pPr>
            <w:r w:rsidRPr="00AE1BCA">
              <w:rPr>
                <w:rFonts w:eastAsia="MyriadPro-Regular" w:cs="Arial"/>
              </w:rPr>
              <w:t>zmniejszenia dotychczasowego finansowania usług asystenckich lub opiekuńczych przez beneficjenta oraz</w:t>
            </w:r>
          </w:p>
          <w:p w:rsidR="00BD6BA6" w:rsidRDefault="00BD6BA6" w:rsidP="00912095">
            <w:pPr>
              <w:pStyle w:val="Akapitzlist"/>
              <w:numPr>
                <w:ilvl w:val="0"/>
                <w:numId w:val="85"/>
              </w:numPr>
              <w:autoSpaceDE w:val="0"/>
              <w:autoSpaceDN w:val="0"/>
              <w:adjustRightInd w:val="0"/>
              <w:spacing w:line="240" w:lineRule="auto"/>
              <w:ind w:left="1055" w:hanging="283"/>
              <w:jc w:val="both"/>
              <w:rPr>
                <w:rFonts w:eastAsia="MyriadPro-Regular" w:cs="Arial"/>
              </w:rPr>
            </w:pPr>
            <w:r w:rsidRPr="00AE1BCA">
              <w:rPr>
                <w:rFonts w:eastAsia="MyriadPro-Regular" w:cs="Arial"/>
              </w:rPr>
              <w:t>zastąpienia środkami projektu dotychczasowego finansowania usług ze środków innych niż europejskie.</w:t>
            </w:r>
          </w:p>
          <w:p w:rsidR="00BD6BA6" w:rsidRPr="00CE301F" w:rsidRDefault="00BD6BA6" w:rsidP="00BD6BA6">
            <w:pPr>
              <w:pStyle w:val="Akapitzlist"/>
              <w:numPr>
                <w:ilvl w:val="0"/>
                <w:numId w:val="0"/>
              </w:numPr>
              <w:autoSpaceDE w:val="0"/>
              <w:autoSpaceDN w:val="0"/>
              <w:adjustRightInd w:val="0"/>
              <w:spacing w:line="240" w:lineRule="auto"/>
              <w:ind w:left="1055"/>
              <w:jc w:val="both"/>
              <w:rPr>
                <w:rFonts w:eastAsia="MyriadPro-Regular" w:cs="Arial"/>
              </w:rPr>
            </w:pPr>
          </w:p>
          <w:p w:rsidR="00BD6BA6" w:rsidRPr="00AE1BCA" w:rsidRDefault="00BD6BA6" w:rsidP="00912095">
            <w:pPr>
              <w:pStyle w:val="Akapitzlist"/>
              <w:numPr>
                <w:ilvl w:val="0"/>
                <w:numId w:val="83"/>
              </w:numPr>
              <w:autoSpaceDE w:val="0"/>
              <w:autoSpaceDN w:val="0"/>
              <w:adjustRightInd w:val="0"/>
              <w:spacing w:line="240" w:lineRule="auto"/>
              <w:jc w:val="both"/>
              <w:rPr>
                <w:rFonts w:eastAsia="MyriadPro-Regular" w:cs="Arial"/>
              </w:rPr>
            </w:pPr>
            <w:r w:rsidRPr="00AE1BCA">
              <w:rPr>
                <w:rFonts w:eastAsia="MyriadPro-Regular" w:cs="Arial"/>
              </w:rPr>
              <w:lastRenderedPageBreak/>
              <w:t>Rozwój usług wspierania rodziny i pieczy zastępczej w tym:</w:t>
            </w:r>
          </w:p>
          <w:p w:rsidR="00BD6BA6" w:rsidRPr="00AE1BCA" w:rsidRDefault="00BD6BA6" w:rsidP="00912095">
            <w:pPr>
              <w:pStyle w:val="Akapitzlist"/>
              <w:numPr>
                <w:ilvl w:val="0"/>
                <w:numId w:val="86"/>
              </w:numPr>
              <w:autoSpaceDE w:val="0"/>
              <w:autoSpaceDN w:val="0"/>
              <w:adjustRightInd w:val="0"/>
              <w:spacing w:after="0" w:line="240" w:lineRule="auto"/>
              <w:ind w:left="1055"/>
              <w:jc w:val="both"/>
              <w:rPr>
                <w:rFonts w:eastAsia="MyriadPro-Regular" w:cs="Arial"/>
              </w:rPr>
            </w:pPr>
            <w:r w:rsidRPr="00AE1BCA">
              <w:rPr>
                <w:rFonts w:eastAsia="MyriadPro-Regular" w:cs="Arial"/>
              </w:rPr>
              <w:t>działania profilaktyczne mające na celu ograniczyć umieszcz</w:t>
            </w:r>
            <w:r>
              <w:rPr>
                <w:rFonts w:eastAsia="MyriadPro-Regular" w:cs="Arial"/>
              </w:rPr>
              <w:t>anie dzieci w pieczy zastępczej;</w:t>
            </w:r>
          </w:p>
          <w:p w:rsidR="00BD6BA6" w:rsidRPr="00AE1BCA" w:rsidRDefault="00BD6BA6" w:rsidP="00912095">
            <w:pPr>
              <w:pStyle w:val="Akapitzlist"/>
              <w:numPr>
                <w:ilvl w:val="0"/>
                <w:numId w:val="86"/>
              </w:numPr>
              <w:autoSpaceDE w:val="0"/>
              <w:autoSpaceDN w:val="0"/>
              <w:adjustRightInd w:val="0"/>
              <w:spacing w:after="0" w:line="240" w:lineRule="auto"/>
              <w:ind w:left="1055"/>
              <w:jc w:val="both"/>
              <w:rPr>
                <w:rFonts w:eastAsia="MyriadPro-Regular" w:cs="Arial"/>
              </w:rPr>
            </w:pPr>
            <w:r w:rsidRPr="00AE1BCA">
              <w:rPr>
                <w:rFonts w:eastAsia="MyriadPro-Regular" w:cs="Arial"/>
              </w:rPr>
              <w:t xml:space="preserve">działania prowadzące do odejścia od opieki instytucjonalnej, tj. od opieki świadczonej w placówkach opiekuńczo-wychowawczych powyżej 14 osób do usług świadczonych w społeczności lokalnej poprzez tworzenie rodzinnych form pieczy zastępczej oraz placówek </w:t>
            </w:r>
            <w:proofErr w:type="spellStart"/>
            <w:r w:rsidRPr="00AE1BCA">
              <w:rPr>
                <w:rFonts w:eastAsia="MyriadPro-Regular" w:cs="Arial"/>
              </w:rPr>
              <w:t>piekuńczo</w:t>
            </w:r>
            <w:proofErr w:type="spellEnd"/>
            <w:r w:rsidRPr="00AE1BCA">
              <w:rPr>
                <w:rFonts w:eastAsia="MyriadPro-Regular" w:cs="Arial"/>
              </w:rPr>
              <w:t>-wychowawczych typu rodzinnego do 8 dzieci i placówek opiekuńczo-wychowawczych typu socjalizacyjnego, interwencyjnego lub specjalisty</w:t>
            </w:r>
            <w:r>
              <w:rPr>
                <w:rFonts w:eastAsia="MyriadPro-Regular" w:cs="Arial"/>
              </w:rPr>
              <w:t>czno-interwencyjnego do 14 osób;</w:t>
            </w:r>
          </w:p>
          <w:p w:rsidR="00BD6BA6" w:rsidRPr="00AE1BCA" w:rsidRDefault="00BD6BA6" w:rsidP="00912095">
            <w:pPr>
              <w:pStyle w:val="Akapitzlist"/>
              <w:numPr>
                <w:ilvl w:val="0"/>
                <w:numId w:val="86"/>
              </w:numPr>
              <w:autoSpaceDE w:val="0"/>
              <w:autoSpaceDN w:val="0"/>
              <w:adjustRightInd w:val="0"/>
              <w:spacing w:after="0" w:line="240" w:lineRule="auto"/>
              <w:ind w:left="1055"/>
              <w:jc w:val="both"/>
              <w:rPr>
                <w:rFonts w:eastAsia="MyriadPro-Regular" w:cs="Arial"/>
              </w:rPr>
            </w:pPr>
            <w:r w:rsidRPr="00AE1BCA">
              <w:rPr>
                <w:rFonts w:eastAsia="MyriadPro-Regular" w:cs="Arial"/>
              </w:rPr>
              <w:t>rozwój placówek wsparcia dziennego poprzez tworzenie nowych miejsc opieki i wychowania w ramach nowych placówek wsparcia dziennego, jak również w ramach istniejących placówek rozwój istniejąc</w:t>
            </w:r>
            <w:r>
              <w:rPr>
                <w:rFonts w:eastAsia="MyriadPro-Regular" w:cs="Arial"/>
              </w:rPr>
              <w:t>ych placówek wsparcia dziennego;</w:t>
            </w:r>
          </w:p>
          <w:p w:rsidR="00BD6BA6" w:rsidRPr="00AE1BCA" w:rsidRDefault="00BD6BA6" w:rsidP="00912095">
            <w:pPr>
              <w:pStyle w:val="Akapitzlist"/>
              <w:numPr>
                <w:ilvl w:val="0"/>
                <w:numId w:val="86"/>
              </w:numPr>
              <w:autoSpaceDE w:val="0"/>
              <w:autoSpaceDN w:val="0"/>
              <w:adjustRightInd w:val="0"/>
              <w:spacing w:after="0" w:line="240" w:lineRule="auto"/>
              <w:ind w:left="1055"/>
              <w:jc w:val="both"/>
              <w:rPr>
                <w:rFonts w:eastAsia="MyriadPro-Regular" w:cs="Arial"/>
              </w:rPr>
            </w:pPr>
            <w:r w:rsidRPr="00AE1BCA">
              <w:rPr>
                <w:rFonts w:eastAsia="MyriadPro-Regular" w:cs="Arial"/>
              </w:rPr>
              <w:t xml:space="preserve">kompleksowe wsparcie w procesie usamodzielniania się wychowanków rodzin zastępczych lub placówek opiekuńczo – wychowawczych </w:t>
            </w:r>
            <w:r w:rsidRPr="00AE1BCA">
              <w:rPr>
                <w:rFonts w:eastAsia="Times New Roman" w:cs="Arial"/>
                <w:lang w:eastAsia="pl-PL"/>
              </w:rPr>
              <w:t xml:space="preserve">w tym m.in.: </w:t>
            </w:r>
          </w:p>
          <w:p w:rsidR="00BD6BA6" w:rsidRPr="00AE1BCA" w:rsidRDefault="00BD6BA6" w:rsidP="00912095">
            <w:pPr>
              <w:pStyle w:val="Akapitzlist"/>
              <w:numPr>
                <w:ilvl w:val="0"/>
                <w:numId w:val="88"/>
              </w:numPr>
              <w:spacing w:after="0" w:line="240" w:lineRule="auto"/>
              <w:ind w:left="1480" w:hanging="425"/>
              <w:jc w:val="both"/>
              <w:rPr>
                <w:rFonts w:eastAsia="Times New Roman" w:cs="Arial"/>
                <w:lang w:eastAsia="pl-PL"/>
              </w:rPr>
            </w:pPr>
            <w:r w:rsidRPr="00AE1BCA">
              <w:rPr>
                <w:rFonts w:eastAsia="Times New Roman" w:cs="Arial"/>
                <w:lang w:eastAsia="pl-PL"/>
              </w:rPr>
              <w:t xml:space="preserve">mieszkanie wspomagane – koszty utworzenia, wyposażenia/doposażania, opłaty i usługi dostarczane do mieszkań, opłaty stałe utrzymania mieszkania (m.in. media), usługi (np. opiekuńcze, wspierające, </w:t>
            </w:r>
            <w:r>
              <w:rPr>
                <w:rFonts w:eastAsia="Times New Roman" w:cs="Arial"/>
                <w:lang w:eastAsia="pl-PL"/>
              </w:rPr>
              <w:t>doradcze, treningowe),</w:t>
            </w:r>
          </w:p>
          <w:p w:rsidR="00BD6BA6" w:rsidRPr="00AE1BCA" w:rsidRDefault="00BD6BA6" w:rsidP="00912095">
            <w:pPr>
              <w:pStyle w:val="Akapitzlist"/>
              <w:numPr>
                <w:ilvl w:val="0"/>
                <w:numId w:val="88"/>
              </w:numPr>
              <w:spacing w:after="0" w:line="240" w:lineRule="auto"/>
              <w:ind w:left="1480" w:hanging="425"/>
              <w:jc w:val="both"/>
              <w:rPr>
                <w:rFonts w:eastAsia="Times New Roman" w:cs="Arial"/>
                <w:lang w:eastAsia="pl-PL"/>
              </w:rPr>
            </w:pPr>
            <w:r w:rsidRPr="00AE1BCA">
              <w:rPr>
                <w:rFonts w:eastAsia="Times New Roman" w:cs="Arial"/>
                <w:lang w:eastAsia="pl-PL"/>
              </w:rPr>
              <w:t xml:space="preserve">pomoc pieniężna przeznaczona na usługi aktywnej integracji o charakterze społecznym, którym celem jest nabycie, przywrócenie lub wzmocnienie kompetencji społecznych, zaradności, samodzielności i aktywności społecznej. Pomoc ta może zostać przeznaczona w części na koszty utrzymania mieszkania wspomaganego oraz koszty działalności </w:t>
            </w:r>
            <w:proofErr w:type="spellStart"/>
            <w:r w:rsidRPr="00AE1BCA">
              <w:rPr>
                <w:rFonts w:eastAsia="Times New Roman" w:cs="Arial"/>
                <w:lang w:eastAsia="pl-PL"/>
              </w:rPr>
              <w:t>socjalno</w:t>
            </w:r>
            <w:proofErr w:type="spellEnd"/>
            <w:r w:rsidRPr="00AE1BCA">
              <w:rPr>
                <w:rFonts w:eastAsia="Times New Roman" w:cs="Arial"/>
                <w:lang w:eastAsia="pl-PL"/>
              </w:rPr>
              <w:t xml:space="preserve"> – bytowej (koszty utrzymania się ponoszone przez podopiecznych w ramach treningu samodzielności) – pomoc ta może być finansowana wyłącznie w form</w:t>
            </w:r>
            <w:r>
              <w:rPr>
                <w:rFonts w:eastAsia="Times New Roman" w:cs="Arial"/>
                <w:lang w:eastAsia="pl-PL"/>
              </w:rPr>
              <w:t>ie wkładu własnego do projektu,</w:t>
            </w:r>
          </w:p>
          <w:p w:rsidR="00BD6BA6" w:rsidRPr="00AE1BCA" w:rsidRDefault="00BD6BA6" w:rsidP="00912095">
            <w:pPr>
              <w:pStyle w:val="Akapitzlist"/>
              <w:numPr>
                <w:ilvl w:val="0"/>
                <w:numId w:val="88"/>
              </w:numPr>
              <w:spacing w:after="0" w:line="240" w:lineRule="auto"/>
              <w:ind w:left="1480" w:hanging="425"/>
              <w:jc w:val="both"/>
              <w:rPr>
                <w:rFonts w:eastAsia="Times New Roman" w:cs="Arial"/>
                <w:lang w:eastAsia="pl-PL"/>
              </w:rPr>
            </w:pPr>
            <w:r w:rsidRPr="00AE1BCA">
              <w:rPr>
                <w:rFonts w:eastAsia="Times New Roman" w:cs="Arial"/>
                <w:lang w:eastAsia="pl-PL"/>
              </w:rPr>
              <w:t>usługi aktywnej integracji o charakterze zawodowym w systemie edukacj</w:t>
            </w:r>
            <w:r>
              <w:rPr>
                <w:rFonts w:eastAsia="Times New Roman" w:cs="Arial"/>
                <w:lang w:eastAsia="pl-PL"/>
              </w:rPr>
              <w:t xml:space="preserve">i </w:t>
            </w:r>
            <w:proofErr w:type="spellStart"/>
            <w:r>
              <w:rPr>
                <w:rFonts w:eastAsia="Times New Roman" w:cs="Arial"/>
                <w:lang w:eastAsia="pl-PL"/>
              </w:rPr>
              <w:t>pozaformalnej</w:t>
            </w:r>
            <w:proofErr w:type="spellEnd"/>
            <w:r>
              <w:rPr>
                <w:rFonts w:eastAsia="Times New Roman" w:cs="Arial"/>
                <w:lang w:eastAsia="pl-PL"/>
              </w:rPr>
              <w:t xml:space="preserve"> i nieformalnej,</w:t>
            </w:r>
          </w:p>
          <w:p w:rsidR="00BD6BA6" w:rsidRPr="00AE1BCA" w:rsidRDefault="00BD6BA6" w:rsidP="00912095">
            <w:pPr>
              <w:pStyle w:val="Akapitzlist"/>
              <w:numPr>
                <w:ilvl w:val="0"/>
                <w:numId w:val="88"/>
              </w:numPr>
              <w:spacing w:after="0" w:line="240" w:lineRule="auto"/>
              <w:ind w:left="1480" w:hanging="425"/>
              <w:jc w:val="both"/>
              <w:rPr>
                <w:rFonts w:eastAsia="Times New Roman" w:cs="Arial"/>
                <w:lang w:eastAsia="pl-PL"/>
              </w:rPr>
            </w:pPr>
            <w:r w:rsidRPr="00AE1BCA">
              <w:rPr>
                <w:rFonts w:eastAsia="Times New Roman" w:cs="Arial"/>
                <w:lang w:eastAsia="pl-PL"/>
              </w:rPr>
              <w:t xml:space="preserve">budowanie kompetencji </w:t>
            </w:r>
            <w:proofErr w:type="spellStart"/>
            <w:r w:rsidRPr="00AE1BCA">
              <w:rPr>
                <w:rFonts w:eastAsia="Times New Roman" w:cs="Arial"/>
                <w:lang w:eastAsia="pl-PL"/>
              </w:rPr>
              <w:t>społeczno</w:t>
            </w:r>
            <w:proofErr w:type="spellEnd"/>
            <w:r w:rsidRPr="00AE1BCA">
              <w:rPr>
                <w:rFonts w:eastAsia="Times New Roman" w:cs="Arial"/>
                <w:lang w:eastAsia="pl-PL"/>
              </w:rPr>
              <w:t xml:space="preserve"> - kulturowych w naturalnym otwartym środowisku (udział w wydarzeniach kulturalnych, sportowych, edukacyjnych w formie stacjonarnej lu</w:t>
            </w:r>
            <w:r>
              <w:rPr>
                <w:rFonts w:eastAsia="Times New Roman" w:cs="Arial"/>
                <w:lang w:eastAsia="pl-PL"/>
              </w:rPr>
              <w:t>b wyjazdowej),</w:t>
            </w:r>
          </w:p>
          <w:p w:rsidR="00BD6BA6" w:rsidRPr="00AE1BCA" w:rsidRDefault="00BD6BA6" w:rsidP="00912095">
            <w:pPr>
              <w:pStyle w:val="Akapitzlist"/>
              <w:numPr>
                <w:ilvl w:val="0"/>
                <w:numId w:val="88"/>
              </w:numPr>
              <w:spacing w:after="0" w:line="240" w:lineRule="auto"/>
              <w:ind w:left="1480" w:hanging="425"/>
              <w:jc w:val="both"/>
              <w:rPr>
                <w:rFonts w:eastAsia="Times New Roman" w:cs="Arial"/>
                <w:lang w:eastAsia="pl-PL"/>
              </w:rPr>
            </w:pPr>
            <w:r w:rsidRPr="00AE1BCA">
              <w:rPr>
                <w:rFonts w:eastAsia="Times New Roman" w:cs="Arial"/>
                <w:lang w:eastAsia="pl-PL"/>
              </w:rPr>
              <w:t xml:space="preserve">kursy, szkolenia, </w:t>
            </w:r>
            <w:proofErr w:type="spellStart"/>
            <w:r w:rsidRPr="00AE1BCA">
              <w:rPr>
                <w:rFonts w:eastAsia="Times New Roman" w:cs="Arial"/>
                <w:lang w:eastAsia="pl-PL"/>
              </w:rPr>
              <w:t>superwizje</w:t>
            </w:r>
            <w:proofErr w:type="spellEnd"/>
            <w:r w:rsidRPr="00AE1BCA">
              <w:rPr>
                <w:rFonts w:eastAsia="Times New Roman" w:cs="Arial"/>
                <w:lang w:eastAsia="pl-PL"/>
              </w:rPr>
              <w:t xml:space="preserve">, konsultacje, trening facylitacji, mediacje, coaching dla trenerów i opiekunów dla osób usamodzielnianych. </w:t>
            </w:r>
          </w:p>
          <w:p w:rsidR="00BD6BA6" w:rsidRPr="00AE1BCA" w:rsidRDefault="00BD6BA6" w:rsidP="00912095">
            <w:pPr>
              <w:pStyle w:val="Akapitzlist"/>
              <w:numPr>
                <w:ilvl w:val="0"/>
                <w:numId w:val="86"/>
              </w:numPr>
              <w:autoSpaceDE w:val="0"/>
              <w:autoSpaceDN w:val="0"/>
              <w:adjustRightInd w:val="0"/>
              <w:spacing w:after="0" w:line="240" w:lineRule="auto"/>
              <w:ind w:left="1055" w:hanging="425"/>
              <w:jc w:val="both"/>
              <w:rPr>
                <w:rFonts w:eastAsia="MyriadPro-Regular" w:cs="Arial"/>
              </w:rPr>
            </w:pPr>
            <w:r w:rsidRPr="00AE1BCA">
              <w:rPr>
                <w:rFonts w:eastAsia="MyriadPro-Regular" w:cs="Arial"/>
              </w:rPr>
              <w:t xml:space="preserve">kształcenie kandydatów na rodziny zastępcze, na prowadzących rodzinne domy dziecka i na dyrektorów placówek opiekuńczo wychowawczych typu rodzinnego (wraz z działaniami mającymi na celu pozyskanie nowych kandydatów) oraz doskonalenie osób </w:t>
            </w:r>
            <w:r>
              <w:rPr>
                <w:rFonts w:eastAsia="MyriadPro-Regular" w:cs="Arial"/>
              </w:rPr>
              <w:t>sprawujących pieczę zastępczą;</w:t>
            </w:r>
          </w:p>
          <w:p w:rsidR="00BD6BA6" w:rsidRPr="00AE1BCA" w:rsidRDefault="00BD6BA6" w:rsidP="00912095">
            <w:pPr>
              <w:pStyle w:val="Akapitzlist"/>
              <w:numPr>
                <w:ilvl w:val="0"/>
                <w:numId w:val="86"/>
              </w:numPr>
              <w:autoSpaceDE w:val="0"/>
              <w:autoSpaceDN w:val="0"/>
              <w:adjustRightInd w:val="0"/>
              <w:spacing w:after="0" w:line="240" w:lineRule="auto"/>
              <w:ind w:left="1055" w:hanging="425"/>
              <w:jc w:val="both"/>
              <w:rPr>
                <w:rFonts w:eastAsia="MyriadPro-Regular" w:cs="Arial"/>
              </w:rPr>
            </w:pPr>
            <w:r w:rsidRPr="00AE1BCA">
              <w:rPr>
                <w:rFonts w:eastAsia="MyriadPro-Regular" w:cs="Arial"/>
              </w:rPr>
              <w:t xml:space="preserve">wsparcie rodzin w zakresie pełnienia ról opiekuńczo-wychowawczych w celu poprawy umiejętności rodzicielskich, zapobiegania umieszczaniu dzieci w pieczy zastępczej oraz w celu umożliwienia dzieciom będących w pieczy zastępczej powrotu do rodzin </w:t>
            </w:r>
            <w:r>
              <w:rPr>
                <w:rFonts w:eastAsia="MyriadPro-Regular" w:cs="Arial"/>
              </w:rPr>
              <w:t>biologicznych;</w:t>
            </w:r>
          </w:p>
          <w:p w:rsidR="00BD6BA6" w:rsidRPr="00AE1BCA" w:rsidRDefault="00BD6BA6" w:rsidP="00912095">
            <w:pPr>
              <w:pStyle w:val="Akapitzlist"/>
              <w:numPr>
                <w:ilvl w:val="0"/>
                <w:numId w:val="86"/>
              </w:numPr>
              <w:autoSpaceDE w:val="0"/>
              <w:autoSpaceDN w:val="0"/>
              <w:adjustRightInd w:val="0"/>
              <w:spacing w:after="0" w:line="240" w:lineRule="auto"/>
              <w:ind w:left="1055" w:hanging="425"/>
              <w:jc w:val="both"/>
              <w:rPr>
                <w:rFonts w:eastAsia="MyriadPro-Regular" w:cs="Arial"/>
              </w:rPr>
            </w:pPr>
            <w:r w:rsidRPr="00AE1BCA">
              <w:rPr>
                <w:rFonts w:eastAsia="MyriadPro-Regular" w:cs="Arial"/>
              </w:rPr>
              <w:t>rozwój poradnictwa rodzinnego i specjalistycznego poradnictwa rodzinnego obejmującego minimum jedną z poniższych form:</w:t>
            </w:r>
          </w:p>
          <w:p w:rsidR="00BD6BA6" w:rsidRPr="00AE1BCA" w:rsidRDefault="00BD6BA6" w:rsidP="00912095">
            <w:pPr>
              <w:pStyle w:val="Akapitzlist"/>
              <w:numPr>
                <w:ilvl w:val="0"/>
                <w:numId w:val="89"/>
              </w:numPr>
              <w:autoSpaceDE w:val="0"/>
              <w:autoSpaceDN w:val="0"/>
              <w:adjustRightInd w:val="0"/>
              <w:spacing w:after="0" w:line="240" w:lineRule="auto"/>
              <w:ind w:left="1480"/>
              <w:jc w:val="both"/>
              <w:rPr>
                <w:rFonts w:eastAsia="MyriadPro-Regular" w:cs="Arial"/>
              </w:rPr>
            </w:pPr>
            <w:r w:rsidRPr="00AE1BCA">
              <w:rPr>
                <w:rFonts w:eastAsia="MyriadPro-Regular" w:cs="Arial"/>
              </w:rPr>
              <w:t>poradnictwo pedagogiczne i psychologiczne mające na celu wzmocnienie kompetencji rodzicielskich, poprawę relacji rodzic – dziecko, wspomaganie rozwoju dziecka,</w:t>
            </w:r>
          </w:p>
          <w:p w:rsidR="00BD6BA6" w:rsidRPr="00AE1BCA" w:rsidRDefault="00BD6BA6" w:rsidP="00912095">
            <w:pPr>
              <w:pStyle w:val="Akapitzlist"/>
              <w:numPr>
                <w:ilvl w:val="0"/>
                <w:numId w:val="89"/>
              </w:numPr>
              <w:autoSpaceDE w:val="0"/>
              <w:autoSpaceDN w:val="0"/>
              <w:adjustRightInd w:val="0"/>
              <w:spacing w:after="0" w:line="240" w:lineRule="auto"/>
              <w:ind w:left="1480"/>
              <w:jc w:val="both"/>
              <w:rPr>
                <w:rFonts w:eastAsia="MyriadPro-Regular" w:cs="Arial"/>
              </w:rPr>
            </w:pPr>
            <w:r w:rsidRPr="00AE1BCA">
              <w:rPr>
                <w:rFonts w:eastAsia="MyriadPro-Regular" w:cs="Arial"/>
              </w:rPr>
              <w:t>poradnictwo prawne, w szczególności z obszaru prawa rodzinnego i opiekuńczego,</w:t>
            </w:r>
          </w:p>
          <w:p w:rsidR="00BD6BA6" w:rsidRDefault="00BD6BA6" w:rsidP="00912095">
            <w:pPr>
              <w:pStyle w:val="Akapitzlist"/>
              <w:numPr>
                <w:ilvl w:val="0"/>
                <w:numId w:val="89"/>
              </w:numPr>
              <w:autoSpaceDE w:val="0"/>
              <w:autoSpaceDN w:val="0"/>
              <w:adjustRightInd w:val="0"/>
              <w:spacing w:after="0" w:line="240" w:lineRule="auto"/>
              <w:ind w:left="1480"/>
              <w:jc w:val="both"/>
              <w:rPr>
                <w:rFonts w:eastAsia="MyriadPro-Regular" w:cs="Arial"/>
              </w:rPr>
            </w:pPr>
            <w:r w:rsidRPr="00AE1BCA">
              <w:rPr>
                <w:rFonts w:eastAsia="MyriadPro-Regular" w:cs="Arial"/>
              </w:rPr>
              <w:t>działania, które zmierzają do zażegnania problemów, których źródło tkwi w sposobie funkcjonowania rodziny oraz rodzaju więzi rodzinnych.</w:t>
            </w:r>
          </w:p>
          <w:p w:rsidR="00BD6BA6" w:rsidRPr="00CE301F" w:rsidRDefault="00BD6BA6" w:rsidP="00BD6BA6">
            <w:pPr>
              <w:pStyle w:val="Akapitzlist"/>
              <w:numPr>
                <w:ilvl w:val="0"/>
                <w:numId w:val="0"/>
              </w:numPr>
              <w:autoSpaceDE w:val="0"/>
              <w:autoSpaceDN w:val="0"/>
              <w:adjustRightInd w:val="0"/>
              <w:spacing w:after="0" w:line="240" w:lineRule="auto"/>
              <w:ind w:left="1480"/>
              <w:jc w:val="both"/>
              <w:rPr>
                <w:rFonts w:eastAsia="MyriadPro-Regular" w:cs="Arial"/>
              </w:rPr>
            </w:pPr>
          </w:p>
          <w:p w:rsidR="00BD6BA6" w:rsidRPr="00AE1BCA" w:rsidRDefault="00BD6BA6" w:rsidP="00912095">
            <w:pPr>
              <w:pStyle w:val="Akapitzlist"/>
              <w:numPr>
                <w:ilvl w:val="0"/>
                <w:numId w:val="83"/>
              </w:numPr>
              <w:autoSpaceDE w:val="0"/>
              <w:autoSpaceDN w:val="0"/>
              <w:adjustRightInd w:val="0"/>
              <w:spacing w:after="0" w:line="240" w:lineRule="auto"/>
              <w:jc w:val="both"/>
              <w:rPr>
                <w:rFonts w:eastAsia="MyriadPro-Regular" w:cs="Arial"/>
              </w:rPr>
            </w:pPr>
            <w:r w:rsidRPr="00AE1BCA">
              <w:rPr>
                <w:rFonts w:eastAsia="MyriadPro-Regular" w:cs="Arial"/>
              </w:rPr>
              <w:t xml:space="preserve">Wsparcie dla świadczenia i rozwoju usług w mieszkaniach chronionych i wspomaganych polegające na tworzeniu miejsc pobytu w nowo tworzonych lub istniejących w mieszkaniach chronionych lub wspomaganych dla osób lub rodzin zagrożonych </w:t>
            </w:r>
            <w:r w:rsidRPr="00AE1BCA">
              <w:rPr>
                <w:rFonts w:eastAsia="MyriadPro-Regular" w:cs="Arial"/>
              </w:rPr>
              <w:lastRenderedPageBreak/>
              <w:t>ubóstwem lub wykluczeniem społecznym. W przypadku mieszkań wspomaganych w formie mieszkań wspieranych możliwe jest tworzenie miejsc krótkookresowego pobytu. W mieszkaniach chronionych i mieszkaniach wspomaganych w ramach wsparcia zapewnia się m.in.:</w:t>
            </w:r>
          </w:p>
          <w:p w:rsidR="00BD6BA6" w:rsidRPr="00AE1BCA" w:rsidRDefault="00BD6BA6" w:rsidP="00912095">
            <w:pPr>
              <w:pStyle w:val="Akapitzlist"/>
              <w:numPr>
                <w:ilvl w:val="0"/>
                <w:numId w:val="87"/>
              </w:numPr>
              <w:autoSpaceDE w:val="0"/>
              <w:autoSpaceDN w:val="0"/>
              <w:adjustRightInd w:val="0"/>
              <w:spacing w:after="0" w:line="240" w:lineRule="auto"/>
              <w:ind w:left="1055" w:hanging="283"/>
              <w:jc w:val="both"/>
              <w:rPr>
                <w:rFonts w:eastAsia="MyriadPro-Regular" w:cs="Arial"/>
              </w:rPr>
            </w:pPr>
            <w:r w:rsidRPr="00AE1BCA">
              <w:rPr>
                <w:rFonts w:eastAsia="MyriadPro-Regular" w:cs="Arial"/>
              </w:rPr>
              <w:t>usługi wspierające pobyt osoby w mieszkaniu, w tym usługi opiekuńcze, usługi asystenckie;</w:t>
            </w:r>
          </w:p>
          <w:p w:rsidR="00BD6BA6" w:rsidRPr="00884B8E" w:rsidRDefault="00BD6BA6" w:rsidP="00912095">
            <w:pPr>
              <w:pStyle w:val="Akapitzlist"/>
              <w:numPr>
                <w:ilvl w:val="0"/>
                <w:numId w:val="87"/>
              </w:numPr>
              <w:autoSpaceDE w:val="0"/>
              <w:autoSpaceDN w:val="0"/>
              <w:adjustRightInd w:val="0"/>
              <w:spacing w:after="0" w:line="240" w:lineRule="auto"/>
              <w:ind w:left="1055" w:hanging="283"/>
              <w:jc w:val="both"/>
              <w:rPr>
                <w:rFonts w:eastAsia="MyriadPro-Regular" w:cs="Arial"/>
              </w:rPr>
            </w:pPr>
            <w:r w:rsidRPr="00AE1BCA">
              <w:rPr>
                <w:rFonts w:eastAsia="MyriadPro-Regular" w:cs="Arial"/>
              </w:rPr>
              <w:t>usługi wspierające aktywność osoby w mieszkaniu, w tym trening samodzielności, praca socjalna, poradnictwo specjalistyczne, integracja osoby ze społecznością lokalną.</w:t>
            </w:r>
          </w:p>
        </w:tc>
      </w:tr>
    </w:tbl>
    <w:p w:rsidR="00BD6BA6" w:rsidRDefault="00BD6BA6" w:rsidP="00BD6BA6">
      <w:pPr>
        <w:spacing w:after="0"/>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BD6BA6" w:rsidRPr="00AE1BCA" w:rsidTr="00BD6BA6">
        <w:trPr>
          <w:jc w:val="center"/>
        </w:trPr>
        <w:tc>
          <w:tcPr>
            <w:tcW w:w="14175" w:type="dxa"/>
            <w:gridSpan w:val="4"/>
            <w:shd w:val="pct10" w:color="auto" w:fill="auto"/>
          </w:tcPr>
          <w:p w:rsidR="00BD6BA6" w:rsidRPr="00AE1BCA" w:rsidRDefault="00BD6BA6" w:rsidP="00BD6BA6">
            <w:pPr>
              <w:spacing w:before="40" w:after="40" w:line="276" w:lineRule="auto"/>
              <w:jc w:val="center"/>
              <w:rPr>
                <w:rFonts w:ascii="Myriad Pro" w:hAnsi="Myriad Pro" w:cs="Arial"/>
                <w:b/>
                <w:sz w:val="20"/>
              </w:rPr>
            </w:pPr>
            <w:r w:rsidRPr="00AE1BCA">
              <w:rPr>
                <w:rFonts w:ascii="Myriad Pro" w:hAnsi="Myriad Pro" w:cs="Arial"/>
                <w:b/>
                <w:sz w:val="20"/>
              </w:rPr>
              <w:t>Kryteria dopuszczalności</w:t>
            </w:r>
          </w:p>
        </w:tc>
      </w:tr>
      <w:tr w:rsidR="00BD6BA6" w:rsidRPr="00AE1BCA" w:rsidTr="00BD6BA6">
        <w:trPr>
          <w:jc w:val="center"/>
        </w:trPr>
        <w:tc>
          <w:tcPr>
            <w:tcW w:w="539" w:type="dxa"/>
          </w:tcPr>
          <w:p w:rsidR="00BD6BA6" w:rsidRPr="00AE1BCA" w:rsidRDefault="00BD6BA6" w:rsidP="00BD6BA6">
            <w:pPr>
              <w:spacing w:before="40" w:after="40" w:line="276" w:lineRule="auto"/>
              <w:ind w:right="-81"/>
              <w:jc w:val="center"/>
              <w:rPr>
                <w:rFonts w:ascii="Myriad Pro" w:hAnsi="Myriad Pro" w:cs="Arial"/>
                <w:sz w:val="20"/>
              </w:rPr>
            </w:pPr>
            <w:r w:rsidRPr="00AE1BCA">
              <w:rPr>
                <w:rFonts w:ascii="Myriad Pro" w:hAnsi="Myriad Pro" w:cs="Arial"/>
                <w:sz w:val="20"/>
              </w:rPr>
              <w:t>L.p.</w:t>
            </w:r>
          </w:p>
        </w:tc>
        <w:tc>
          <w:tcPr>
            <w:tcW w:w="2524" w:type="dxa"/>
          </w:tcPr>
          <w:p w:rsidR="00BD6BA6" w:rsidRPr="00AE1BCA" w:rsidRDefault="00BD6BA6" w:rsidP="00BD6BA6">
            <w:pPr>
              <w:spacing w:before="40" w:after="40" w:line="276" w:lineRule="auto"/>
              <w:jc w:val="center"/>
              <w:rPr>
                <w:rFonts w:ascii="Myriad Pro" w:hAnsi="Myriad Pro" w:cs="Arial"/>
                <w:sz w:val="20"/>
              </w:rPr>
            </w:pPr>
            <w:r w:rsidRPr="00AE1BCA">
              <w:rPr>
                <w:rFonts w:ascii="Myriad Pro" w:hAnsi="Myriad Pro" w:cs="Arial"/>
                <w:sz w:val="20"/>
              </w:rPr>
              <w:t>Nazwa kryterium</w:t>
            </w:r>
          </w:p>
        </w:tc>
        <w:tc>
          <w:tcPr>
            <w:tcW w:w="5101" w:type="dxa"/>
          </w:tcPr>
          <w:p w:rsidR="00BD6BA6" w:rsidRPr="00AE1BCA" w:rsidRDefault="00BD6BA6" w:rsidP="00BD6BA6">
            <w:pPr>
              <w:spacing w:before="40" w:after="40" w:line="276" w:lineRule="auto"/>
              <w:jc w:val="center"/>
              <w:rPr>
                <w:rFonts w:ascii="Myriad Pro" w:hAnsi="Myriad Pro" w:cs="Arial"/>
                <w:sz w:val="20"/>
              </w:rPr>
            </w:pPr>
            <w:r w:rsidRPr="00AE1BCA">
              <w:rPr>
                <w:rFonts w:ascii="Myriad Pro" w:hAnsi="Myriad Pro" w:cs="Arial"/>
                <w:sz w:val="20"/>
              </w:rPr>
              <w:t>Definicja kryterium</w:t>
            </w:r>
          </w:p>
        </w:tc>
        <w:tc>
          <w:tcPr>
            <w:tcW w:w="6011" w:type="dxa"/>
          </w:tcPr>
          <w:p w:rsidR="00BD6BA6" w:rsidRPr="00AE1BCA" w:rsidRDefault="00BD6BA6" w:rsidP="00BD6BA6">
            <w:pPr>
              <w:spacing w:before="40" w:after="40" w:line="276" w:lineRule="auto"/>
              <w:jc w:val="center"/>
              <w:rPr>
                <w:rFonts w:ascii="Myriad Pro" w:hAnsi="Myriad Pro" w:cs="Arial"/>
                <w:sz w:val="20"/>
              </w:rPr>
            </w:pPr>
            <w:r w:rsidRPr="00AE1BCA">
              <w:rPr>
                <w:rFonts w:ascii="Myriad Pro" w:hAnsi="Myriad Pro" w:cs="Arial"/>
                <w:sz w:val="20"/>
              </w:rPr>
              <w:t>Opis znaczenia kryterium</w:t>
            </w:r>
          </w:p>
        </w:tc>
      </w:tr>
      <w:tr w:rsidR="00BD6BA6" w:rsidRPr="00AE1BCA" w:rsidTr="00BD6BA6">
        <w:trPr>
          <w:jc w:val="center"/>
        </w:trPr>
        <w:tc>
          <w:tcPr>
            <w:tcW w:w="539" w:type="dxa"/>
          </w:tcPr>
          <w:p w:rsidR="00BD6BA6" w:rsidRPr="00AE1BCA" w:rsidRDefault="00BD6BA6" w:rsidP="00BD6BA6">
            <w:pPr>
              <w:spacing w:before="40" w:after="40" w:line="276" w:lineRule="auto"/>
              <w:jc w:val="center"/>
              <w:rPr>
                <w:rFonts w:ascii="Myriad Pro" w:hAnsi="Myriad Pro" w:cs="Arial"/>
                <w:sz w:val="20"/>
              </w:rPr>
            </w:pPr>
            <w:r w:rsidRPr="00AE1BCA">
              <w:rPr>
                <w:rFonts w:ascii="Myriad Pro" w:hAnsi="Myriad Pro" w:cs="Arial"/>
                <w:sz w:val="20"/>
              </w:rPr>
              <w:t>1</w:t>
            </w:r>
          </w:p>
        </w:tc>
        <w:tc>
          <w:tcPr>
            <w:tcW w:w="2524" w:type="dxa"/>
          </w:tcPr>
          <w:p w:rsidR="00BD6BA6" w:rsidRPr="00AE1BCA" w:rsidRDefault="00BD6BA6" w:rsidP="00BD6BA6">
            <w:pPr>
              <w:spacing w:before="40" w:after="40" w:line="276" w:lineRule="auto"/>
              <w:jc w:val="center"/>
              <w:rPr>
                <w:rFonts w:ascii="Myriad Pro" w:hAnsi="Myriad Pro" w:cs="Arial"/>
                <w:sz w:val="20"/>
              </w:rPr>
            </w:pPr>
            <w:r w:rsidRPr="00AE1BCA">
              <w:rPr>
                <w:rFonts w:ascii="Myriad Pro" w:hAnsi="Myriad Pro" w:cs="Arial"/>
                <w:sz w:val="20"/>
              </w:rPr>
              <w:t>2</w:t>
            </w:r>
          </w:p>
        </w:tc>
        <w:tc>
          <w:tcPr>
            <w:tcW w:w="5101" w:type="dxa"/>
          </w:tcPr>
          <w:p w:rsidR="00BD6BA6" w:rsidRPr="00AE1BCA" w:rsidRDefault="00BD6BA6" w:rsidP="00BD6BA6">
            <w:pPr>
              <w:spacing w:before="40" w:after="40" w:line="276" w:lineRule="auto"/>
              <w:jc w:val="center"/>
              <w:rPr>
                <w:rFonts w:ascii="Myriad Pro" w:hAnsi="Myriad Pro" w:cs="Arial"/>
                <w:sz w:val="20"/>
              </w:rPr>
            </w:pPr>
            <w:r w:rsidRPr="00AE1BCA">
              <w:rPr>
                <w:rFonts w:ascii="Myriad Pro" w:hAnsi="Myriad Pro" w:cs="Arial"/>
                <w:sz w:val="20"/>
              </w:rPr>
              <w:t>3</w:t>
            </w:r>
          </w:p>
        </w:tc>
        <w:tc>
          <w:tcPr>
            <w:tcW w:w="6011" w:type="dxa"/>
          </w:tcPr>
          <w:p w:rsidR="00BD6BA6" w:rsidRPr="00AE1BCA" w:rsidRDefault="00BD6BA6" w:rsidP="00BD6BA6">
            <w:pPr>
              <w:spacing w:before="40" w:after="40" w:line="276" w:lineRule="auto"/>
              <w:jc w:val="center"/>
              <w:rPr>
                <w:rFonts w:ascii="Myriad Pro" w:hAnsi="Myriad Pro" w:cs="Arial"/>
                <w:sz w:val="20"/>
              </w:rPr>
            </w:pPr>
            <w:r w:rsidRPr="00AE1BCA">
              <w:rPr>
                <w:rFonts w:ascii="Myriad Pro" w:hAnsi="Myriad Pro" w:cs="Arial"/>
                <w:sz w:val="20"/>
              </w:rPr>
              <w:t>4</w:t>
            </w:r>
          </w:p>
        </w:tc>
      </w:tr>
      <w:tr w:rsidR="00BD6BA6" w:rsidRPr="00AE1BCA" w:rsidTr="00BD6BA6">
        <w:trPr>
          <w:jc w:val="center"/>
        </w:trPr>
        <w:tc>
          <w:tcPr>
            <w:tcW w:w="539" w:type="dxa"/>
          </w:tcPr>
          <w:p w:rsidR="00BD6BA6" w:rsidRPr="00AE1BCA" w:rsidRDefault="00BD6BA6" w:rsidP="00912095">
            <w:pPr>
              <w:pStyle w:val="Akapitzlist"/>
              <w:numPr>
                <w:ilvl w:val="0"/>
                <w:numId w:val="90"/>
              </w:numPr>
              <w:spacing w:before="40" w:after="40" w:line="276" w:lineRule="auto"/>
              <w:ind w:left="0" w:firstLine="0"/>
              <w:contextualSpacing w:val="0"/>
              <w:rPr>
                <w:rFonts w:cs="Arial"/>
              </w:rPr>
            </w:pPr>
          </w:p>
        </w:tc>
        <w:tc>
          <w:tcPr>
            <w:tcW w:w="2524" w:type="dxa"/>
          </w:tcPr>
          <w:p w:rsidR="00BD6BA6" w:rsidRPr="00AE1BCA" w:rsidRDefault="00BD6BA6" w:rsidP="00BD6BA6">
            <w:pPr>
              <w:spacing w:before="40" w:after="40" w:line="276" w:lineRule="auto"/>
              <w:rPr>
                <w:rFonts w:ascii="Myriad Pro" w:hAnsi="Myriad Pro" w:cs="Arial"/>
                <w:sz w:val="20"/>
              </w:rPr>
            </w:pPr>
            <w:r w:rsidRPr="00AE1BCA">
              <w:rPr>
                <w:rFonts w:ascii="Myriad Pro" w:hAnsi="Myriad Pro" w:cs="Arial"/>
                <w:sz w:val="20"/>
              </w:rPr>
              <w:t>Zgodność z celem szczegółowym i rezultatami Działania</w:t>
            </w:r>
          </w:p>
        </w:tc>
        <w:tc>
          <w:tcPr>
            <w:tcW w:w="5101" w:type="dxa"/>
          </w:tcPr>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Projekt jest zgodny z właściwym celem szczegółowym RPO WZ 2014-2020 oraz koresponduje ze wskaźnikami dla danego Działania/typu projektu.</w:t>
            </w:r>
          </w:p>
        </w:tc>
        <w:tc>
          <w:tcPr>
            <w:tcW w:w="6011" w:type="dxa"/>
          </w:tcPr>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Spełnienie kryterium jest konieczne do przyznania dofinansowania.</w:t>
            </w:r>
          </w:p>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 xml:space="preserve">Projekty niespełniające kryterium są odrzucane. </w:t>
            </w:r>
          </w:p>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Ocena spełniania kryterium polega na przypisaniu wartości logicznych „tak”, „nie”.</w:t>
            </w:r>
          </w:p>
        </w:tc>
      </w:tr>
      <w:tr w:rsidR="00BD6BA6" w:rsidRPr="00AE1BCA" w:rsidTr="00BD6BA6">
        <w:trPr>
          <w:jc w:val="center"/>
        </w:trPr>
        <w:tc>
          <w:tcPr>
            <w:tcW w:w="539" w:type="dxa"/>
          </w:tcPr>
          <w:p w:rsidR="00BD6BA6" w:rsidRPr="00AE1BCA" w:rsidRDefault="00BD6BA6" w:rsidP="00912095">
            <w:pPr>
              <w:pStyle w:val="Akapitzlist"/>
              <w:numPr>
                <w:ilvl w:val="0"/>
                <w:numId w:val="90"/>
              </w:numPr>
              <w:spacing w:before="40" w:after="40" w:line="276" w:lineRule="auto"/>
              <w:ind w:left="0" w:firstLine="0"/>
              <w:contextualSpacing w:val="0"/>
              <w:rPr>
                <w:rFonts w:cs="Arial"/>
              </w:rPr>
            </w:pPr>
          </w:p>
        </w:tc>
        <w:tc>
          <w:tcPr>
            <w:tcW w:w="2524" w:type="dxa"/>
          </w:tcPr>
          <w:p w:rsidR="00BD6BA6" w:rsidRPr="00AE1BCA" w:rsidRDefault="00BD6BA6" w:rsidP="00BD6BA6">
            <w:pPr>
              <w:spacing w:before="40" w:after="40" w:line="276" w:lineRule="auto"/>
              <w:rPr>
                <w:rFonts w:ascii="Myriad Pro" w:hAnsi="Myriad Pro" w:cs="Arial"/>
                <w:sz w:val="20"/>
              </w:rPr>
            </w:pPr>
            <w:r w:rsidRPr="00AE1BCA">
              <w:rPr>
                <w:rFonts w:ascii="Myriad Pro" w:hAnsi="Myriad Pro" w:cs="Arial"/>
                <w:sz w:val="20"/>
              </w:rPr>
              <w:t>Zgodność z</w:t>
            </w:r>
            <w:r w:rsidRPr="00AE1BCA">
              <w:rPr>
                <w:rFonts w:ascii="Myriad Pro" w:hAnsi="Myriad Pro" w:cs="Arial"/>
                <w:i/>
                <w:sz w:val="20"/>
              </w:rPr>
              <w:t xml:space="preserve"> </w:t>
            </w:r>
            <w:r w:rsidRPr="00AE1BCA">
              <w:rPr>
                <w:rFonts w:ascii="Myriad Pro" w:hAnsi="Myriad Pro" w:cs="Arial"/>
                <w:sz w:val="20"/>
              </w:rPr>
              <w:t>typem projektu</w:t>
            </w:r>
          </w:p>
          <w:p w:rsidR="00BD6BA6" w:rsidRPr="00AE1BCA" w:rsidRDefault="00BD6BA6" w:rsidP="00BD6BA6">
            <w:pPr>
              <w:spacing w:before="40" w:after="40" w:line="276" w:lineRule="auto"/>
              <w:rPr>
                <w:rFonts w:ascii="Myriad Pro" w:hAnsi="Myriad Pro" w:cs="Arial"/>
                <w:sz w:val="20"/>
              </w:rPr>
            </w:pPr>
          </w:p>
          <w:p w:rsidR="00BD6BA6" w:rsidRPr="00AE1BCA" w:rsidRDefault="00BD6BA6" w:rsidP="00BD6BA6">
            <w:pPr>
              <w:spacing w:before="40" w:after="40" w:line="276" w:lineRule="auto"/>
              <w:rPr>
                <w:rFonts w:ascii="Myriad Pro" w:hAnsi="Myriad Pro" w:cs="Arial"/>
                <w:sz w:val="20"/>
              </w:rPr>
            </w:pPr>
          </w:p>
        </w:tc>
        <w:tc>
          <w:tcPr>
            <w:tcW w:w="5101" w:type="dxa"/>
          </w:tcPr>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 xml:space="preserve">Projekt jest zgodny z typem projektu oraz grupą docelową wskazaną w  </w:t>
            </w:r>
            <w:r w:rsidRPr="00AE1BCA">
              <w:rPr>
                <w:rFonts w:ascii="Myriad Pro" w:hAnsi="Myriad Pro" w:cs="Arial"/>
                <w:i/>
                <w:sz w:val="20"/>
              </w:rPr>
              <w:t xml:space="preserve">SOOP RPO WZ 2014-2020 </w:t>
            </w:r>
            <w:r w:rsidRPr="00AE1BCA">
              <w:rPr>
                <w:rFonts w:ascii="Myriad Pro" w:hAnsi="Myriad Pro" w:cs="Arial"/>
                <w:sz w:val="20"/>
              </w:rPr>
              <w:t xml:space="preserve">oraz </w:t>
            </w:r>
            <w:r w:rsidRPr="00AE1BCA">
              <w:rPr>
                <w:rFonts w:ascii="Myriad Pro" w:hAnsi="Myriad Pro" w:cs="Arial"/>
                <w:i/>
                <w:sz w:val="20"/>
              </w:rPr>
              <w:t>Regulaminie konkursu.</w:t>
            </w:r>
            <w:r w:rsidRPr="00AE1BCA">
              <w:rPr>
                <w:rFonts w:ascii="Myriad Pro" w:hAnsi="Myriad Pro" w:cs="Arial"/>
                <w:sz w:val="20"/>
              </w:rPr>
              <w:t xml:space="preserve"> </w:t>
            </w:r>
          </w:p>
        </w:tc>
        <w:tc>
          <w:tcPr>
            <w:tcW w:w="6011" w:type="dxa"/>
          </w:tcPr>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Spełnienie kryterium jest konieczne do przyznania dofinansowania.</w:t>
            </w:r>
          </w:p>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Projekty niespełniające kryterium są odrzucane.</w:t>
            </w:r>
          </w:p>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AE1BCA">
              <w:rPr>
                <w:rFonts w:ascii="Myriad Pro" w:hAnsi="Myriad Pro" w:cs="Arial"/>
                <w:i/>
                <w:sz w:val="20"/>
              </w:rPr>
              <w:t>RPO WZ 2014-2020</w:t>
            </w:r>
            <w:r w:rsidRPr="00AE1BCA">
              <w:rPr>
                <w:rFonts w:ascii="Myriad Pro" w:hAnsi="Myriad Pro" w:cs="Arial"/>
                <w:sz w:val="20"/>
              </w:rPr>
              <w:t xml:space="preserve">, </w:t>
            </w:r>
            <w:r w:rsidRPr="00AE1BCA">
              <w:rPr>
                <w:rFonts w:ascii="Myriad Pro" w:hAnsi="Myriad Pro" w:cs="Arial"/>
                <w:i/>
                <w:sz w:val="20"/>
              </w:rPr>
              <w:t>SOOP RPO WZ 2014-2020</w:t>
            </w:r>
            <w:r w:rsidR="001F4DC7">
              <w:rPr>
                <w:rFonts w:ascii="Myriad Pro" w:hAnsi="Myriad Pro" w:cs="Arial"/>
                <w:sz w:val="20"/>
              </w:rPr>
              <w:t xml:space="preserve">, przepisów prawa </w:t>
            </w:r>
            <w:r w:rsidRPr="00AE1BCA">
              <w:rPr>
                <w:rFonts w:ascii="Myriad Pro" w:hAnsi="Myriad Pro" w:cs="Arial"/>
                <w:sz w:val="20"/>
              </w:rPr>
              <w:t xml:space="preserve">mających wpływ na założenia dotyczące grupy docelowej i/lub typu projektu. </w:t>
            </w:r>
          </w:p>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Ocena spełniania kryterium polega na przypisaniu wartości logicznych „tak”, „nie”.</w:t>
            </w:r>
          </w:p>
        </w:tc>
      </w:tr>
      <w:tr w:rsidR="00BD6BA6" w:rsidRPr="00AE1BCA" w:rsidTr="00BD6BA6">
        <w:trPr>
          <w:jc w:val="center"/>
        </w:trPr>
        <w:tc>
          <w:tcPr>
            <w:tcW w:w="539" w:type="dxa"/>
          </w:tcPr>
          <w:p w:rsidR="00BD6BA6" w:rsidRPr="00AE1BCA" w:rsidRDefault="00BD6BA6" w:rsidP="00912095">
            <w:pPr>
              <w:pStyle w:val="Akapitzlist"/>
              <w:numPr>
                <w:ilvl w:val="0"/>
                <w:numId w:val="90"/>
              </w:numPr>
              <w:spacing w:before="40" w:after="40" w:line="276" w:lineRule="auto"/>
              <w:ind w:left="0" w:firstLine="0"/>
              <w:contextualSpacing w:val="0"/>
              <w:rPr>
                <w:rFonts w:cs="Arial"/>
              </w:rPr>
            </w:pPr>
          </w:p>
        </w:tc>
        <w:tc>
          <w:tcPr>
            <w:tcW w:w="2524" w:type="dxa"/>
          </w:tcPr>
          <w:p w:rsidR="00BD6BA6" w:rsidRPr="00AE1BCA" w:rsidRDefault="00BD6BA6" w:rsidP="00BD6BA6">
            <w:pPr>
              <w:spacing w:before="40" w:after="40" w:line="276" w:lineRule="auto"/>
              <w:rPr>
                <w:rFonts w:ascii="Myriad Pro" w:hAnsi="Myriad Pro" w:cs="Arial"/>
                <w:sz w:val="20"/>
              </w:rPr>
            </w:pPr>
            <w:r w:rsidRPr="00AE1BCA">
              <w:rPr>
                <w:rFonts w:ascii="Myriad Pro" w:hAnsi="Myriad Pro" w:cs="Arial"/>
                <w:sz w:val="20"/>
              </w:rPr>
              <w:t>Kwalifikowalność Beneficjenta/Partnera</w:t>
            </w:r>
          </w:p>
        </w:tc>
        <w:tc>
          <w:tcPr>
            <w:tcW w:w="5101" w:type="dxa"/>
          </w:tcPr>
          <w:p w:rsidR="00BD6BA6" w:rsidRPr="00AE1BCA" w:rsidRDefault="00BD6BA6" w:rsidP="00AD5D70">
            <w:pPr>
              <w:autoSpaceDE w:val="0"/>
              <w:autoSpaceDN w:val="0"/>
              <w:adjustRightInd w:val="0"/>
              <w:spacing w:after="200" w:line="276" w:lineRule="auto"/>
              <w:jc w:val="both"/>
              <w:rPr>
                <w:rFonts w:ascii="Myriad Pro" w:eastAsia="Malgun Gothic" w:hAnsi="Myriad Pro" w:cs="Arial"/>
                <w:sz w:val="20"/>
              </w:rPr>
            </w:pPr>
            <w:r w:rsidRPr="00AE1BCA">
              <w:rPr>
                <w:rFonts w:ascii="Myriad Pro" w:eastAsia="Malgun Gothic" w:hAnsi="Myriad Pro" w:cs="Arial"/>
                <w:sz w:val="20"/>
              </w:rPr>
              <w:t>Beneficjent oraz Partner/</w:t>
            </w:r>
            <w:proofErr w:type="spellStart"/>
            <w:r w:rsidRPr="00AE1BCA">
              <w:rPr>
                <w:rFonts w:ascii="Myriad Pro" w:eastAsia="Malgun Gothic" w:hAnsi="Myriad Pro" w:cs="Arial"/>
                <w:sz w:val="20"/>
              </w:rPr>
              <w:t>rzy</w:t>
            </w:r>
            <w:proofErr w:type="spellEnd"/>
            <w:r w:rsidRPr="00AE1BCA">
              <w:rPr>
                <w:rFonts w:ascii="Myriad Pro" w:eastAsia="Malgun Gothic" w:hAnsi="Myriad Pro" w:cs="Arial"/>
                <w:sz w:val="20"/>
              </w:rPr>
              <w:t xml:space="preserve"> (o ile dotyczy) nie podlega/ją wyklucze</w:t>
            </w:r>
            <w:r w:rsidR="001F4DC7">
              <w:rPr>
                <w:rFonts w:ascii="Myriad Pro" w:eastAsia="Malgun Gothic" w:hAnsi="Myriad Pro" w:cs="Arial"/>
                <w:sz w:val="20"/>
              </w:rPr>
              <w:t xml:space="preserve">niu z możliwości ubiegania się </w:t>
            </w:r>
            <w:r w:rsidRPr="00AE1BCA">
              <w:rPr>
                <w:rFonts w:ascii="Myriad Pro" w:eastAsia="Malgun Gothic" w:hAnsi="Myriad Pro" w:cs="Arial"/>
                <w:sz w:val="20"/>
              </w:rPr>
              <w:t xml:space="preserve">o dofinansowanie, w tym wykluczeniu, o którym mowa w art. 207 ust. 4 ustawy z dnia 27 sierpnia 2009 r., </w:t>
            </w:r>
            <w:r w:rsidRPr="00AE1BCA">
              <w:rPr>
                <w:rFonts w:ascii="Myriad Pro" w:eastAsia="Malgun Gothic" w:hAnsi="Myriad Pro" w:cs="Arial"/>
                <w:sz w:val="20"/>
              </w:rPr>
              <w:br/>
              <w:t>o finansach publicznych.</w:t>
            </w:r>
          </w:p>
          <w:p w:rsidR="00BD6BA6" w:rsidRPr="00884B8E" w:rsidRDefault="00BD6BA6" w:rsidP="00AD5D70">
            <w:pPr>
              <w:autoSpaceDE w:val="0"/>
              <w:autoSpaceDN w:val="0"/>
              <w:adjustRightInd w:val="0"/>
              <w:spacing w:line="276" w:lineRule="auto"/>
              <w:jc w:val="both"/>
              <w:rPr>
                <w:rFonts w:ascii="Myriad Pro" w:eastAsia="MyriadPro-Regular" w:hAnsi="Myriad Pro" w:cs="Arial"/>
                <w:sz w:val="20"/>
              </w:rPr>
            </w:pPr>
            <w:r w:rsidRPr="00AE1BCA">
              <w:rPr>
                <w:rFonts w:ascii="Myriad Pro" w:eastAsia="MyriadPro-Regular" w:hAnsi="Myriad Pro" w:cs="Arial"/>
                <w:sz w:val="20"/>
              </w:rPr>
              <w:lastRenderedPageBreak/>
              <w:t xml:space="preserve">Beneficjent, zgodnie z </w:t>
            </w:r>
            <w:r w:rsidRPr="00AE1BCA">
              <w:rPr>
                <w:rFonts w:ascii="Myriad Pro" w:eastAsia="MyriadPro-Regular" w:hAnsi="Myriad Pro" w:cs="Arial"/>
                <w:i/>
                <w:sz w:val="20"/>
              </w:rPr>
              <w:t>SOOP RPO WZ 2014-2020</w:t>
            </w:r>
            <w:r w:rsidRPr="00AE1BCA">
              <w:rPr>
                <w:rFonts w:ascii="Myriad Pro" w:eastAsia="MyriadPro-Regular" w:hAnsi="Myriad Pro" w:cs="Arial"/>
                <w:sz w:val="20"/>
              </w:rPr>
              <w:t xml:space="preserve">, jest podmiotem uprawnionym do ubiegania się </w:t>
            </w:r>
            <w:r w:rsidRPr="00AE1BCA">
              <w:rPr>
                <w:rFonts w:ascii="Myriad Pro" w:eastAsia="MyriadPro-Regular" w:hAnsi="Myriad Pro" w:cs="Arial"/>
                <w:sz w:val="20"/>
              </w:rPr>
              <w:br/>
              <w:t>o dofinansowanie w ramach Działania typu/ów projektu/ów, w którym ogłoszony został konkurs.</w:t>
            </w:r>
          </w:p>
        </w:tc>
        <w:tc>
          <w:tcPr>
            <w:tcW w:w="6011" w:type="dxa"/>
          </w:tcPr>
          <w:p w:rsidR="00BD6BA6" w:rsidRPr="00AE1BCA" w:rsidRDefault="00BD6BA6" w:rsidP="00AD5D70">
            <w:pPr>
              <w:autoSpaceDE w:val="0"/>
              <w:autoSpaceDN w:val="0"/>
              <w:adjustRightInd w:val="0"/>
              <w:spacing w:line="276" w:lineRule="auto"/>
              <w:jc w:val="both"/>
              <w:rPr>
                <w:rFonts w:ascii="Myriad Pro" w:eastAsia="Malgun Gothic" w:hAnsi="Myriad Pro" w:cs="Arial"/>
                <w:sz w:val="20"/>
              </w:rPr>
            </w:pPr>
            <w:r w:rsidRPr="00AE1BCA">
              <w:rPr>
                <w:rFonts w:ascii="Myriad Pro" w:eastAsia="Malgun Gothic" w:hAnsi="Myriad Pro" w:cs="Arial"/>
                <w:sz w:val="20"/>
              </w:rPr>
              <w:lastRenderedPageBreak/>
              <w:t>Spełnienie kryterium jest konieczne do przyznania dofinansowania.</w:t>
            </w:r>
          </w:p>
          <w:p w:rsidR="00BD6BA6" w:rsidRPr="00AE1BCA" w:rsidRDefault="00BD6BA6" w:rsidP="00AD5D70">
            <w:pPr>
              <w:autoSpaceDE w:val="0"/>
              <w:autoSpaceDN w:val="0"/>
              <w:adjustRightInd w:val="0"/>
              <w:spacing w:line="276" w:lineRule="auto"/>
              <w:jc w:val="both"/>
              <w:rPr>
                <w:rFonts w:ascii="Myriad Pro" w:eastAsia="Malgun Gothic" w:hAnsi="Myriad Pro" w:cs="Arial"/>
                <w:sz w:val="20"/>
              </w:rPr>
            </w:pPr>
            <w:r w:rsidRPr="00AE1BCA">
              <w:rPr>
                <w:rFonts w:ascii="Myriad Pro" w:eastAsia="Malgun Gothic" w:hAnsi="Myriad Pro" w:cs="Arial"/>
                <w:sz w:val="20"/>
              </w:rPr>
              <w:t>Projekty niespełniające kryterium są odrzucane.</w:t>
            </w:r>
          </w:p>
          <w:p w:rsidR="00BD6BA6" w:rsidRPr="00AE1BCA" w:rsidRDefault="00BD6BA6" w:rsidP="00AD5D70">
            <w:pPr>
              <w:autoSpaceDE w:val="0"/>
              <w:autoSpaceDN w:val="0"/>
              <w:adjustRightInd w:val="0"/>
              <w:spacing w:line="276" w:lineRule="auto"/>
              <w:jc w:val="both"/>
              <w:rPr>
                <w:rFonts w:ascii="Myriad Pro" w:eastAsia="Malgun Gothic" w:hAnsi="Myriad Pro" w:cs="Arial"/>
                <w:sz w:val="20"/>
              </w:rPr>
            </w:pPr>
            <w:r w:rsidRPr="00AE1BCA">
              <w:rPr>
                <w:rFonts w:ascii="Myriad Pro" w:hAnsi="Myriad Pro" w:cs="Arial"/>
                <w:sz w:val="20"/>
              </w:rPr>
              <w:t>Kryterium będzie weryfikowane na etapie KOP, na dzień podpisania umowy oraz w przypadku zmiany Partnera (jeśli dotyczy).</w:t>
            </w:r>
          </w:p>
          <w:p w:rsidR="00BD6BA6" w:rsidRPr="00AE1BCA" w:rsidRDefault="00BD6BA6" w:rsidP="00AD5D70">
            <w:pPr>
              <w:spacing w:before="40" w:line="276" w:lineRule="auto"/>
              <w:contextualSpacing/>
              <w:jc w:val="both"/>
              <w:rPr>
                <w:rFonts w:ascii="Myriad Pro" w:eastAsia="Malgun Gothic" w:hAnsi="Myriad Pro" w:cs="Arial"/>
                <w:sz w:val="20"/>
              </w:rPr>
            </w:pPr>
            <w:r w:rsidRPr="00AE1BCA">
              <w:rPr>
                <w:rFonts w:ascii="Myriad Pro" w:eastAsia="Malgun Gothic" w:hAnsi="Myriad Pro" w:cs="Arial"/>
                <w:sz w:val="20"/>
              </w:rPr>
              <w:lastRenderedPageBreak/>
              <w:t>Ocena spełniania kryterium polega na przypisaniu wartości logicznych „tak”, „nie”.</w:t>
            </w:r>
          </w:p>
        </w:tc>
      </w:tr>
      <w:tr w:rsidR="00BD6BA6" w:rsidRPr="00AE1BCA" w:rsidTr="00BD6BA6">
        <w:trPr>
          <w:jc w:val="center"/>
        </w:trPr>
        <w:tc>
          <w:tcPr>
            <w:tcW w:w="539" w:type="dxa"/>
          </w:tcPr>
          <w:p w:rsidR="00BD6BA6" w:rsidRPr="00AE1BCA" w:rsidRDefault="00BD6BA6" w:rsidP="00912095">
            <w:pPr>
              <w:pStyle w:val="Akapitzlist"/>
              <w:numPr>
                <w:ilvl w:val="0"/>
                <w:numId w:val="90"/>
              </w:numPr>
              <w:spacing w:before="40" w:after="40" w:line="276" w:lineRule="auto"/>
              <w:ind w:left="0" w:firstLine="0"/>
              <w:contextualSpacing w:val="0"/>
              <w:rPr>
                <w:rFonts w:cs="Arial"/>
              </w:rPr>
            </w:pPr>
          </w:p>
        </w:tc>
        <w:tc>
          <w:tcPr>
            <w:tcW w:w="2524" w:type="dxa"/>
          </w:tcPr>
          <w:p w:rsidR="00BD6BA6" w:rsidRPr="00AE1BCA" w:rsidRDefault="00BD6BA6" w:rsidP="00BD6BA6">
            <w:pPr>
              <w:spacing w:before="40" w:after="40" w:line="276" w:lineRule="auto"/>
              <w:rPr>
                <w:rFonts w:ascii="Myriad Pro" w:hAnsi="Myriad Pro" w:cs="Arial"/>
                <w:sz w:val="20"/>
              </w:rPr>
            </w:pPr>
            <w:r w:rsidRPr="00AE1BCA">
              <w:rPr>
                <w:rFonts w:ascii="Myriad Pro" w:hAnsi="Myriad Pro" w:cs="Arial"/>
                <w:sz w:val="20"/>
              </w:rPr>
              <w:t>Zgodność z zasadami horyzontalnymi.</w:t>
            </w:r>
          </w:p>
        </w:tc>
        <w:tc>
          <w:tcPr>
            <w:tcW w:w="5101" w:type="dxa"/>
          </w:tcPr>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Projekt jest zgodny z:</w:t>
            </w:r>
          </w:p>
          <w:p w:rsidR="00BD6BA6" w:rsidRPr="00AE1BCA" w:rsidRDefault="00BD6BA6" w:rsidP="00912095">
            <w:pPr>
              <w:pStyle w:val="Akapitzlist"/>
              <w:numPr>
                <w:ilvl w:val="0"/>
                <w:numId w:val="91"/>
              </w:numPr>
              <w:spacing w:before="40" w:after="40" w:line="276" w:lineRule="auto"/>
              <w:ind w:left="315" w:hanging="284"/>
              <w:contextualSpacing w:val="0"/>
              <w:jc w:val="both"/>
              <w:rPr>
                <w:rFonts w:cs="Arial"/>
              </w:rPr>
            </w:pPr>
            <w:r w:rsidRPr="00AE1BCA">
              <w:rPr>
                <w:rFonts w:cs="Arial"/>
              </w:rPr>
              <w:t>zasadą rów</w:t>
            </w:r>
            <w:r w:rsidR="00AD5D70">
              <w:rPr>
                <w:rFonts w:cs="Arial"/>
              </w:rPr>
              <w:t xml:space="preserve">ności szans kobiet i mężczyzn, </w:t>
            </w:r>
            <w:r w:rsidRPr="00AE1BCA">
              <w:rPr>
                <w:rFonts w:cs="Arial"/>
              </w:rPr>
              <w:t xml:space="preserve">w oparciu o </w:t>
            </w:r>
            <w:r w:rsidRPr="00AE1BCA">
              <w:rPr>
                <w:rFonts w:cs="Arial"/>
                <w:i/>
              </w:rPr>
              <w:t>standard minimum</w:t>
            </w:r>
            <w:r w:rsidRPr="00AE1BCA">
              <w:rPr>
                <w:rFonts w:cs="Arial"/>
              </w:rPr>
              <w:t>,</w:t>
            </w:r>
          </w:p>
          <w:p w:rsidR="00BD6BA6" w:rsidRPr="00AE1BCA" w:rsidRDefault="00BD6BA6" w:rsidP="00912095">
            <w:pPr>
              <w:pStyle w:val="Akapitzlist"/>
              <w:numPr>
                <w:ilvl w:val="0"/>
                <w:numId w:val="91"/>
              </w:numPr>
              <w:spacing w:before="40" w:line="276" w:lineRule="auto"/>
              <w:ind w:left="315" w:hanging="284"/>
              <w:contextualSpacing w:val="0"/>
              <w:jc w:val="both"/>
              <w:rPr>
                <w:rFonts w:cs="Arial"/>
              </w:rPr>
            </w:pPr>
            <w:r w:rsidRPr="00AE1BCA">
              <w:rPr>
                <w:rFonts w:cs="Arial"/>
              </w:rPr>
              <w:t xml:space="preserve">właściwymi politykami i zasadami wspólnotowymi: </w:t>
            </w:r>
          </w:p>
          <w:p w:rsidR="00BD6BA6" w:rsidRPr="00AE1BCA" w:rsidRDefault="00BD6BA6" w:rsidP="00912095">
            <w:pPr>
              <w:pStyle w:val="Akapitzlist"/>
              <w:numPr>
                <w:ilvl w:val="0"/>
                <w:numId w:val="40"/>
              </w:numPr>
              <w:autoSpaceDE w:val="0"/>
              <w:autoSpaceDN w:val="0"/>
              <w:adjustRightInd w:val="0"/>
              <w:jc w:val="both"/>
              <w:rPr>
                <w:rFonts w:eastAsia="MyriadPro-Regular" w:cs="Arial"/>
              </w:rPr>
            </w:pPr>
            <w:r w:rsidRPr="00AE1BCA">
              <w:rPr>
                <w:rFonts w:eastAsia="MyriadPro-Regular" w:cs="Arial"/>
              </w:rPr>
              <w:t>zrównoważonego rozwoju,</w:t>
            </w:r>
          </w:p>
          <w:p w:rsidR="00BD6BA6" w:rsidRPr="00AE1BCA" w:rsidRDefault="00BD6BA6" w:rsidP="00912095">
            <w:pPr>
              <w:pStyle w:val="Akapitzlist"/>
              <w:numPr>
                <w:ilvl w:val="0"/>
                <w:numId w:val="40"/>
              </w:numPr>
              <w:autoSpaceDE w:val="0"/>
              <w:autoSpaceDN w:val="0"/>
              <w:adjustRightInd w:val="0"/>
              <w:jc w:val="both"/>
              <w:rPr>
                <w:rFonts w:eastAsia="MyriadPro-Regular" w:cs="Arial"/>
              </w:rPr>
            </w:pPr>
            <w:r w:rsidRPr="00AE1BCA">
              <w:rPr>
                <w:rFonts w:eastAsia="MyriadPro-Regular" w:cs="Arial"/>
              </w:rPr>
              <w:t>promowania i realizacji zasady równości szans i niedyskryminacji, w tym. m. in. koniecznością stosowania zasady uniwersalnego projektowania.</w:t>
            </w:r>
          </w:p>
          <w:p w:rsidR="00BD6BA6" w:rsidRPr="00884B8E" w:rsidRDefault="00BD6BA6" w:rsidP="00AD5D70">
            <w:pPr>
              <w:autoSpaceDE w:val="0"/>
              <w:autoSpaceDN w:val="0"/>
              <w:adjustRightInd w:val="0"/>
              <w:jc w:val="both"/>
              <w:rPr>
                <w:rFonts w:ascii="Myriad Pro" w:eastAsia="MyriadPro-Regular" w:hAnsi="Myriad Pro" w:cs="Arial"/>
                <w:sz w:val="20"/>
              </w:rPr>
            </w:pPr>
            <w:r w:rsidRPr="00AE1BCA">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Pr>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Spełnienie kryterium jest konieczne do przyznania dofinansowania.</w:t>
            </w:r>
          </w:p>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Projekty niespełniające kryterium są odrzucane.</w:t>
            </w:r>
          </w:p>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Ocena spełniania kryterium polega na przypisaniu wartości logicznych „tak”, „nie”.</w:t>
            </w:r>
          </w:p>
        </w:tc>
      </w:tr>
    </w:tbl>
    <w:p w:rsidR="00BD6BA6" w:rsidRDefault="00BD6BA6" w:rsidP="00BD6BA6">
      <w:pPr>
        <w:spacing w:after="0"/>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BD6BA6" w:rsidRPr="00AE1BCA" w:rsidTr="00BD6BA6">
        <w:trPr>
          <w:jc w:val="center"/>
        </w:trPr>
        <w:tc>
          <w:tcPr>
            <w:tcW w:w="14175" w:type="dxa"/>
            <w:gridSpan w:val="4"/>
            <w:shd w:val="clear" w:color="auto" w:fill="D9D9D9" w:themeFill="background1" w:themeFillShade="D9"/>
          </w:tcPr>
          <w:p w:rsidR="00BD6BA6" w:rsidRPr="00AE1BCA" w:rsidRDefault="00BD6BA6" w:rsidP="00BD6BA6">
            <w:pPr>
              <w:spacing w:before="40" w:after="40" w:line="240" w:lineRule="auto"/>
              <w:jc w:val="center"/>
              <w:rPr>
                <w:rFonts w:ascii="Myriad Pro" w:hAnsi="Myriad Pro" w:cs="Arial"/>
                <w:sz w:val="20"/>
              </w:rPr>
            </w:pPr>
            <w:r w:rsidRPr="00AE1BCA">
              <w:rPr>
                <w:rFonts w:ascii="Myriad Pro" w:hAnsi="Myriad Pro" w:cs="Arial"/>
                <w:b/>
                <w:sz w:val="20"/>
              </w:rPr>
              <w:t>Kryteria wykonalności</w:t>
            </w:r>
          </w:p>
        </w:tc>
      </w:tr>
      <w:tr w:rsidR="00BD6BA6" w:rsidRPr="00AE1BCA" w:rsidTr="00BD6BA6">
        <w:trPr>
          <w:jc w:val="center"/>
        </w:trPr>
        <w:tc>
          <w:tcPr>
            <w:tcW w:w="512" w:type="dxa"/>
          </w:tcPr>
          <w:p w:rsidR="00BD6BA6" w:rsidRPr="00AE1BCA" w:rsidRDefault="00BD6BA6" w:rsidP="00BD6BA6">
            <w:pPr>
              <w:spacing w:before="40" w:after="40" w:line="240" w:lineRule="auto"/>
              <w:ind w:left="-22" w:right="-108"/>
              <w:rPr>
                <w:rFonts w:ascii="Myriad Pro" w:hAnsi="Myriad Pro" w:cs="Arial"/>
                <w:sz w:val="20"/>
              </w:rPr>
            </w:pPr>
            <w:r w:rsidRPr="00AE1BCA">
              <w:rPr>
                <w:rFonts w:ascii="Myriad Pro" w:hAnsi="Myriad Pro" w:cs="Arial"/>
                <w:sz w:val="20"/>
              </w:rPr>
              <w:t>L.p.</w:t>
            </w:r>
          </w:p>
        </w:tc>
        <w:tc>
          <w:tcPr>
            <w:tcW w:w="2126" w:type="dxa"/>
          </w:tcPr>
          <w:p w:rsidR="00BD6BA6" w:rsidRPr="00AE1BCA" w:rsidRDefault="00BD6BA6" w:rsidP="00BD6BA6">
            <w:pPr>
              <w:spacing w:before="40" w:after="40" w:line="240" w:lineRule="auto"/>
              <w:jc w:val="center"/>
              <w:rPr>
                <w:rFonts w:ascii="Myriad Pro" w:hAnsi="Myriad Pro" w:cs="Arial"/>
                <w:sz w:val="20"/>
              </w:rPr>
            </w:pPr>
            <w:r w:rsidRPr="00AE1BCA">
              <w:rPr>
                <w:rFonts w:ascii="Myriad Pro" w:hAnsi="Myriad Pro" w:cs="Arial"/>
                <w:sz w:val="20"/>
              </w:rPr>
              <w:t>Nazwa kryterium</w:t>
            </w:r>
          </w:p>
        </w:tc>
        <w:tc>
          <w:tcPr>
            <w:tcW w:w="6804" w:type="dxa"/>
          </w:tcPr>
          <w:p w:rsidR="00BD6BA6" w:rsidRPr="00AE1BCA" w:rsidRDefault="00BD6BA6" w:rsidP="00BD6BA6">
            <w:pPr>
              <w:spacing w:before="40" w:after="40" w:line="240" w:lineRule="auto"/>
              <w:jc w:val="center"/>
              <w:rPr>
                <w:rFonts w:ascii="Myriad Pro" w:hAnsi="Myriad Pro" w:cs="Arial"/>
                <w:sz w:val="20"/>
              </w:rPr>
            </w:pPr>
            <w:r w:rsidRPr="00AE1BCA">
              <w:rPr>
                <w:rFonts w:ascii="Myriad Pro" w:hAnsi="Myriad Pro" w:cs="Arial"/>
                <w:sz w:val="20"/>
              </w:rPr>
              <w:t>Definicja kryterium</w:t>
            </w:r>
          </w:p>
        </w:tc>
        <w:tc>
          <w:tcPr>
            <w:tcW w:w="4733" w:type="dxa"/>
          </w:tcPr>
          <w:p w:rsidR="00BD6BA6" w:rsidRPr="00AE1BCA" w:rsidRDefault="00BD6BA6" w:rsidP="00BD6BA6">
            <w:pPr>
              <w:spacing w:before="40" w:after="40" w:line="240" w:lineRule="auto"/>
              <w:jc w:val="center"/>
              <w:rPr>
                <w:rFonts w:ascii="Myriad Pro" w:hAnsi="Myriad Pro" w:cs="Arial"/>
                <w:sz w:val="20"/>
              </w:rPr>
            </w:pPr>
            <w:r w:rsidRPr="00AE1BCA">
              <w:rPr>
                <w:rFonts w:ascii="Myriad Pro" w:hAnsi="Myriad Pro" w:cs="Arial"/>
                <w:sz w:val="20"/>
              </w:rPr>
              <w:t>Opis znaczenia kryterium</w:t>
            </w:r>
          </w:p>
        </w:tc>
      </w:tr>
      <w:tr w:rsidR="00BD6BA6" w:rsidRPr="00AE1BCA" w:rsidTr="00BD6BA6">
        <w:trPr>
          <w:jc w:val="center"/>
        </w:trPr>
        <w:tc>
          <w:tcPr>
            <w:tcW w:w="512" w:type="dxa"/>
          </w:tcPr>
          <w:p w:rsidR="00BD6BA6" w:rsidRPr="00AE1BCA" w:rsidRDefault="00BD6BA6" w:rsidP="00BD6BA6">
            <w:pPr>
              <w:spacing w:before="40" w:after="40" w:line="240" w:lineRule="auto"/>
              <w:jc w:val="center"/>
              <w:rPr>
                <w:rFonts w:ascii="Myriad Pro" w:hAnsi="Myriad Pro" w:cs="Arial"/>
                <w:sz w:val="20"/>
              </w:rPr>
            </w:pPr>
            <w:r w:rsidRPr="00AE1BCA">
              <w:rPr>
                <w:rFonts w:ascii="Myriad Pro" w:hAnsi="Myriad Pro" w:cs="Arial"/>
                <w:sz w:val="20"/>
              </w:rPr>
              <w:t>1</w:t>
            </w:r>
          </w:p>
        </w:tc>
        <w:tc>
          <w:tcPr>
            <w:tcW w:w="2126" w:type="dxa"/>
          </w:tcPr>
          <w:p w:rsidR="00BD6BA6" w:rsidRPr="00AE1BCA" w:rsidRDefault="00BD6BA6" w:rsidP="00BD6BA6">
            <w:pPr>
              <w:spacing w:before="40" w:after="40" w:line="240" w:lineRule="auto"/>
              <w:jc w:val="center"/>
              <w:rPr>
                <w:rFonts w:ascii="Myriad Pro" w:hAnsi="Myriad Pro" w:cs="Arial"/>
                <w:sz w:val="20"/>
              </w:rPr>
            </w:pPr>
            <w:r w:rsidRPr="00AE1BCA">
              <w:rPr>
                <w:rFonts w:ascii="Myriad Pro" w:hAnsi="Myriad Pro" w:cs="Arial"/>
                <w:sz w:val="20"/>
              </w:rPr>
              <w:t>2</w:t>
            </w:r>
          </w:p>
        </w:tc>
        <w:tc>
          <w:tcPr>
            <w:tcW w:w="6804" w:type="dxa"/>
          </w:tcPr>
          <w:p w:rsidR="00BD6BA6" w:rsidRPr="00AE1BCA" w:rsidRDefault="00BD6BA6" w:rsidP="00BD6BA6">
            <w:pPr>
              <w:spacing w:before="40" w:after="40" w:line="240" w:lineRule="auto"/>
              <w:jc w:val="center"/>
              <w:rPr>
                <w:rFonts w:ascii="Myriad Pro" w:hAnsi="Myriad Pro" w:cs="Arial"/>
                <w:sz w:val="20"/>
              </w:rPr>
            </w:pPr>
            <w:r w:rsidRPr="00AE1BCA">
              <w:rPr>
                <w:rFonts w:ascii="Myriad Pro" w:hAnsi="Myriad Pro" w:cs="Arial"/>
                <w:sz w:val="20"/>
              </w:rPr>
              <w:t>3</w:t>
            </w:r>
          </w:p>
        </w:tc>
        <w:tc>
          <w:tcPr>
            <w:tcW w:w="4733" w:type="dxa"/>
          </w:tcPr>
          <w:p w:rsidR="00BD6BA6" w:rsidRPr="00AE1BCA" w:rsidRDefault="00BD6BA6" w:rsidP="00BD6BA6">
            <w:pPr>
              <w:spacing w:before="40" w:after="40" w:line="240" w:lineRule="auto"/>
              <w:jc w:val="center"/>
              <w:rPr>
                <w:rFonts w:ascii="Myriad Pro" w:hAnsi="Myriad Pro" w:cs="Arial"/>
                <w:sz w:val="20"/>
              </w:rPr>
            </w:pPr>
            <w:r w:rsidRPr="00AE1BCA">
              <w:rPr>
                <w:rFonts w:ascii="Myriad Pro" w:hAnsi="Myriad Pro" w:cs="Arial"/>
                <w:sz w:val="20"/>
              </w:rPr>
              <w:t>4</w:t>
            </w:r>
          </w:p>
        </w:tc>
      </w:tr>
      <w:tr w:rsidR="00BD6BA6" w:rsidRPr="00AE1BCA" w:rsidTr="00BD6BA6">
        <w:trPr>
          <w:jc w:val="center"/>
        </w:trPr>
        <w:tc>
          <w:tcPr>
            <w:tcW w:w="512" w:type="dxa"/>
          </w:tcPr>
          <w:p w:rsidR="00BD6BA6" w:rsidRPr="00AE1BCA" w:rsidRDefault="00BD6BA6" w:rsidP="00912095">
            <w:pPr>
              <w:pStyle w:val="Akapitzlist"/>
              <w:numPr>
                <w:ilvl w:val="0"/>
                <w:numId w:val="92"/>
              </w:numPr>
              <w:spacing w:before="40" w:after="40" w:line="240" w:lineRule="auto"/>
              <w:ind w:left="0" w:firstLine="0"/>
              <w:contextualSpacing w:val="0"/>
              <w:rPr>
                <w:rFonts w:cs="Arial"/>
              </w:rPr>
            </w:pPr>
          </w:p>
        </w:tc>
        <w:tc>
          <w:tcPr>
            <w:tcW w:w="2126" w:type="dxa"/>
            <w:shd w:val="clear" w:color="auto" w:fill="auto"/>
          </w:tcPr>
          <w:p w:rsidR="00BD6BA6" w:rsidRPr="00AE1BCA" w:rsidRDefault="00BD6BA6" w:rsidP="00BD6BA6">
            <w:pPr>
              <w:spacing w:before="40" w:after="40" w:line="240" w:lineRule="auto"/>
              <w:rPr>
                <w:rFonts w:ascii="Myriad Pro" w:hAnsi="Myriad Pro" w:cs="Arial"/>
                <w:sz w:val="20"/>
              </w:rPr>
            </w:pPr>
            <w:r w:rsidRPr="00AE1BCA">
              <w:rPr>
                <w:rFonts w:ascii="Myriad Pro" w:hAnsi="Myriad Pro" w:cs="Arial"/>
                <w:sz w:val="20"/>
              </w:rPr>
              <w:t>Zgodność prawna</w:t>
            </w:r>
          </w:p>
        </w:tc>
        <w:tc>
          <w:tcPr>
            <w:tcW w:w="6804" w:type="dxa"/>
          </w:tcPr>
          <w:p w:rsidR="00BD6BA6" w:rsidRPr="00AE1BCA" w:rsidRDefault="00BD6BA6" w:rsidP="00BD6BA6">
            <w:pPr>
              <w:autoSpaceDE w:val="0"/>
              <w:autoSpaceDN w:val="0"/>
              <w:adjustRightInd w:val="0"/>
              <w:spacing w:after="0"/>
              <w:jc w:val="both"/>
              <w:rPr>
                <w:rFonts w:ascii="Myriad Pro" w:eastAsia="MyriadPro-Regular" w:hAnsi="Myriad Pro" w:cs="Arial"/>
                <w:sz w:val="20"/>
              </w:rPr>
            </w:pPr>
            <w:r w:rsidRPr="00AE1BCA">
              <w:rPr>
                <w:rFonts w:ascii="Myriad Pro" w:hAnsi="Myriad Pro" w:cs="Arial"/>
                <w:sz w:val="20"/>
              </w:rPr>
              <w:t xml:space="preserve">Projekt jest zgodny z prawodawstwem wspólnotowym i krajowym, </w:t>
            </w:r>
            <w:r w:rsidRPr="00AE1BCA">
              <w:rPr>
                <w:rFonts w:ascii="Myriad Pro" w:hAnsi="Myriad Pro" w:cs="Arial"/>
                <w:sz w:val="20"/>
              </w:rPr>
              <w:br/>
              <w:t xml:space="preserve">w tym przepisami ustawy z dnia 29 stycznia 2004 r. </w:t>
            </w:r>
            <w:r w:rsidRPr="00AE1BCA">
              <w:rPr>
                <w:rFonts w:ascii="Myriad Pro" w:hAnsi="Myriad Pro" w:cs="Arial"/>
                <w:i/>
                <w:sz w:val="20"/>
              </w:rPr>
              <w:t>Prawo zamówień publicznych</w:t>
            </w:r>
            <w:r w:rsidRPr="00AE1BCA">
              <w:rPr>
                <w:rFonts w:ascii="Myriad Pro" w:hAnsi="Myriad Pro" w:cs="Arial"/>
                <w:sz w:val="20"/>
              </w:rPr>
              <w:t>.</w:t>
            </w:r>
            <w:r w:rsidRPr="00AE1BCA">
              <w:rPr>
                <w:rFonts w:ascii="Myriad Pro" w:eastAsia="MyriadPro-Regular" w:hAnsi="Myriad Pro" w:cs="Arial"/>
                <w:sz w:val="20"/>
              </w:rPr>
              <w:t xml:space="preserve"> </w:t>
            </w:r>
          </w:p>
          <w:p w:rsidR="00BD6BA6" w:rsidRPr="00AE1BCA" w:rsidRDefault="00BD6BA6" w:rsidP="00BD6BA6">
            <w:pPr>
              <w:autoSpaceDE w:val="0"/>
              <w:autoSpaceDN w:val="0"/>
              <w:adjustRightInd w:val="0"/>
              <w:jc w:val="both"/>
              <w:rPr>
                <w:rFonts w:ascii="Myriad Pro" w:eastAsia="MyriadPro-Regular" w:hAnsi="Myriad Pro" w:cs="Arial"/>
                <w:sz w:val="20"/>
              </w:rPr>
            </w:pPr>
            <w:r w:rsidRPr="00AE1BCA">
              <w:rPr>
                <w:rFonts w:ascii="Myriad Pro" w:eastAsia="MyriadPro-Regular" w:hAnsi="Myriad Pro" w:cs="Arial"/>
                <w:sz w:val="20"/>
              </w:rPr>
              <w:t xml:space="preserve">Projekt spełnia wymogi utworzenia partnerstwa zgodnie z art. 33 ust. 2-4a ustawy z dnia 11 lipca 2014 r. o zasadach realizacji programów </w:t>
            </w:r>
            <w:r w:rsidRPr="00AE1BCA">
              <w:rPr>
                <w:rFonts w:ascii="Myriad Pro" w:eastAsia="MyriadPro-Regular" w:hAnsi="Myriad Pro" w:cs="Arial"/>
                <w:sz w:val="20"/>
              </w:rPr>
              <w:br/>
              <w:t>w zakresie polityki spójności finansowanych w perspektywie finansowej 2014-2020 (jeśli dotyczy).</w:t>
            </w:r>
          </w:p>
        </w:tc>
        <w:tc>
          <w:tcPr>
            <w:tcW w:w="4733" w:type="dxa"/>
          </w:tcPr>
          <w:p w:rsidR="00BD6BA6" w:rsidRPr="00AE1BCA" w:rsidRDefault="00BD6BA6" w:rsidP="00BD6BA6">
            <w:pPr>
              <w:spacing w:before="40" w:after="40"/>
              <w:ind w:left="34"/>
              <w:contextualSpacing/>
              <w:jc w:val="both"/>
              <w:rPr>
                <w:rFonts w:ascii="Myriad Pro" w:hAnsi="Myriad Pro" w:cs="Arial"/>
                <w:sz w:val="20"/>
              </w:rPr>
            </w:pPr>
            <w:r w:rsidRPr="00AE1BCA">
              <w:rPr>
                <w:rFonts w:ascii="Myriad Pro" w:hAnsi="Myriad Pro" w:cs="Arial"/>
                <w:sz w:val="20"/>
              </w:rPr>
              <w:t>Spełnienie kryterium jest konieczne do przyznania dofinansowania.</w:t>
            </w:r>
          </w:p>
          <w:p w:rsidR="00BD6BA6" w:rsidRPr="00AE1BCA" w:rsidRDefault="00BD6BA6" w:rsidP="00BD6BA6">
            <w:pPr>
              <w:spacing w:before="40" w:after="40"/>
              <w:ind w:left="34"/>
              <w:contextualSpacing/>
              <w:jc w:val="both"/>
              <w:rPr>
                <w:rFonts w:ascii="Myriad Pro" w:hAnsi="Myriad Pro" w:cs="Arial"/>
                <w:sz w:val="20"/>
              </w:rPr>
            </w:pPr>
            <w:r w:rsidRPr="00AE1BCA">
              <w:rPr>
                <w:rFonts w:ascii="Myriad Pro" w:hAnsi="Myriad Pro" w:cs="Arial"/>
                <w:sz w:val="20"/>
              </w:rPr>
              <w:t>Projekty niespełniające kryterium są odrzucane.</w:t>
            </w:r>
          </w:p>
          <w:p w:rsidR="00BD6BA6" w:rsidRPr="00AE1BCA" w:rsidRDefault="00BD6BA6" w:rsidP="00BD6BA6">
            <w:pPr>
              <w:spacing w:before="40" w:after="40"/>
              <w:ind w:left="34"/>
              <w:contextualSpacing/>
              <w:jc w:val="both"/>
              <w:rPr>
                <w:rFonts w:ascii="Myriad Pro" w:hAnsi="Myriad Pro" w:cs="Arial"/>
                <w:sz w:val="20"/>
              </w:rPr>
            </w:pPr>
            <w:r w:rsidRPr="00AE1BCA">
              <w:rPr>
                <w:rFonts w:ascii="Myriad Pro" w:hAnsi="Myriad Pro" w:cs="Arial"/>
                <w:sz w:val="20"/>
              </w:rPr>
              <w:t>Ocena spełniania kryterium polega na przypisaniu wartości logicznych „tak”, „nie”.</w:t>
            </w:r>
          </w:p>
        </w:tc>
      </w:tr>
      <w:tr w:rsidR="00BD6BA6" w:rsidRPr="00AE1BCA" w:rsidTr="00BD6BA6">
        <w:trPr>
          <w:jc w:val="center"/>
        </w:trPr>
        <w:tc>
          <w:tcPr>
            <w:tcW w:w="512" w:type="dxa"/>
          </w:tcPr>
          <w:p w:rsidR="00BD6BA6" w:rsidRPr="00AE1BCA" w:rsidRDefault="00BD6BA6" w:rsidP="00912095">
            <w:pPr>
              <w:pStyle w:val="Akapitzlist"/>
              <w:numPr>
                <w:ilvl w:val="0"/>
                <w:numId w:val="92"/>
              </w:numPr>
              <w:spacing w:after="0" w:line="240" w:lineRule="auto"/>
              <w:ind w:left="0" w:firstLine="0"/>
              <w:contextualSpacing w:val="0"/>
              <w:rPr>
                <w:rFonts w:cs="Arial"/>
              </w:rPr>
            </w:pPr>
          </w:p>
        </w:tc>
        <w:tc>
          <w:tcPr>
            <w:tcW w:w="2126" w:type="dxa"/>
            <w:shd w:val="clear" w:color="auto" w:fill="auto"/>
          </w:tcPr>
          <w:p w:rsidR="00BD6BA6" w:rsidRPr="00AE1BCA" w:rsidRDefault="00BD6BA6" w:rsidP="00BD6BA6">
            <w:pPr>
              <w:autoSpaceDE w:val="0"/>
              <w:autoSpaceDN w:val="0"/>
              <w:adjustRightInd w:val="0"/>
              <w:spacing w:after="0"/>
              <w:rPr>
                <w:rFonts w:ascii="Myriad Pro" w:eastAsia="Malgun Gothic" w:hAnsi="Myriad Pro" w:cs="Arial"/>
                <w:sz w:val="20"/>
              </w:rPr>
            </w:pPr>
            <w:r w:rsidRPr="00AE1BCA">
              <w:rPr>
                <w:rFonts w:ascii="Myriad Pro" w:eastAsia="Malgun Gothic" w:hAnsi="Myriad Pro" w:cs="Arial"/>
                <w:sz w:val="20"/>
              </w:rPr>
              <w:t>Zgodność</w:t>
            </w:r>
            <w:r>
              <w:rPr>
                <w:rFonts w:ascii="Myriad Pro" w:eastAsia="Malgun Gothic" w:hAnsi="Myriad Pro" w:cs="Arial"/>
                <w:sz w:val="20"/>
              </w:rPr>
              <w:t xml:space="preserve"> </w:t>
            </w:r>
            <w:r w:rsidRPr="00AE1BCA">
              <w:rPr>
                <w:rFonts w:ascii="Myriad Pro" w:eastAsia="Malgun Gothic" w:hAnsi="Myriad Pro" w:cs="Arial"/>
                <w:sz w:val="20"/>
              </w:rPr>
              <w:t xml:space="preserve">z </w:t>
            </w:r>
            <w:r w:rsidRPr="00AE1BCA">
              <w:rPr>
                <w:rFonts w:ascii="Myriad Pro" w:eastAsia="Malgun Gothic" w:hAnsi="Myriad Pro" w:cs="Arial"/>
                <w:sz w:val="20"/>
              </w:rPr>
              <w:lastRenderedPageBreak/>
              <w:t>wymogami pomocy</w:t>
            </w:r>
          </w:p>
          <w:p w:rsidR="00BD6BA6" w:rsidRPr="00AE1BCA" w:rsidRDefault="00BD6BA6" w:rsidP="00BD6BA6">
            <w:pPr>
              <w:spacing w:after="0" w:line="240" w:lineRule="auto"/>
              <w:rPr>
                <w:rFonts w:ascii="Myriad Pro" w:eastAsia="Malgun Gothic" w:hAnsi="Myriad Pro" w:cs="Arial"/>
                <w:sz w:val="20"/>
              </w:rPr>
            </w:pPr>
            <w:r w:rsidRPr="00AE1BCA">
              <w:rPr>
                <w:rFonts w:ascii="Myriad Pro" w:eastAsia="Malgun Gothic" w:hAnsi="Myriad Pro" w:cs="Arial"/>
                <w:sz w:val="20"/>
              </w:rPr>
              <w:t>publicznej</w:t>
            </w:r>
          </w:p>
        </w:tc>
        <w:tc>
          <w:tcPr>
            <w:tcW w:w="6804" w:type="dxa"/>
          </w:tcPr>
          <w:p w:rsidR="00BD6BA6" w:rsidRPr="00AE1BCA" w:rsidRDefault="00BD6BA6" w:rsidP="00BD6BA6">
            <w:pPr>
              <w:spacing w:after="0" w:line="240" w:lineRule="auto"/>
              <w:jc w:val="both"/>
              <w:rPr>
                <w:rFonts w:ascii="Myriad Pro" w:eastAsia="Malgun Gothic" w:hAnsi="Myriad Pro" w:cs="Arial"/>
                <w:sz w:val="20"/>
              </w:rPr>
            </w:pPr>
            <w:r w:rsidRPr="00AE1BCA">
              <w:rPr>
                <w:rFonts w:ascii="Myriad Pro" w:eastAsia="Malgun Gothic" w:hAnsi="Myriad Pro" w:cs="Arial"/>
                <w:sz w:val="20"/>
              </w:rPr>
              <w:lastRenderedPageBreak/>
              <w:t xml:space="preserve">Projekt jest zgodny regułami pomocy publicznej i/lub pomocy </w:t>
            </w:r>
            <w:r w:rsidRPr="00AE1BCA">
              <w:rPr>
                <w:rFonts w:ascii="Myriad Pro" w:eastAsia="Malgun Gothic" w:hAnsi="Myriad Pro" w:cs="Arial"/>
                <w:i/>
                <w:sz w:val="20"/>
              </w:rPr>
              <w:t xml:space="preserve">de </w:t>
            </w:r>
            <w:proofErr w:type="spellStart"/>
            <w:r w:rsidRPr="00AE1BCA">
              <w:rPr>
                <w:rFonts w:ascii="Myriad Pro" w:eastAsia="Malgun Gothic" w:hAnsi="Myriad Pro" w:cs="Arial"/>
                <w:i/>
                <w:sz w:val="20"/>
              </w:rPr>
              <w:t>minimis</w:t>
            </w:r>
            <w:proofErr w:type="spellEnd"/>
            <w:r w:rsidRPr="00AE1BCA">
              <w:rPr>
                <w:rFonts w:ascii="Myriad Pro" w:eastAsia="Malgun Gothic" w:hAnsi="Myriad Pro" w:cs="Arial"/>
                <w:sz w:val="20"/>
              </w:rPr>
              <w:t>.</w:t>
            </w:r>
          </w:p>
        </w:tc>
        <w:tc>
          <w:tcPr>
            <w:tcW w:w="4733" w:type="dxa"/>
          </w:tcPr>
          <w:p w:rsidR="00BD6BA6" w:rsidRPr="00AE1BCA" w:rsidRDefault="00BD6BA6" w:rsidP="00BD6BA6">
            <w:pPr>
              <w:spacing w:before="40" w:after="40"/>
              <w:jc w:val="both"/>
              <w:rPr>
                <w:rFonts w:ascii="Myriad Pro" w:hAnsi="Myriad Pro" w:cs="Arial"/>
                <w:sz w:val="20"/>
              </w:rPr>
            </w:pPr>
            <w:r w:rsidRPr="00AE1BCA">
              <w:rPr>
                <w:rFonts w:ascii="Myriad Pro" w:hAnsi="Myriad Pro" w:cs="Arial"/>
                <w:sz w:val="20"/>
              </w:rPr>
              <w:t xml:space="preserve">Jeżeli dotyczy: spełnienie kryterium jest konieczne </w:t>
            </w:r>
            <w:r w:rsidRPr="00AE1BCA">
              <w:rPr>
                <w:rFonts w:ascii="Myriad Pro" w:hAnsi="Myriad Pro" w:cs="Arial"/>
                <w:sz w:val="20"/>
              </w:rPr>
              <w:lastRenderedPageBreak/>
              <w:t>do przyznania dofinansowania.</w:t>
            </w:r>
          </w:p>
          <w:p w:rsidR="00BD6BA6" w:rsidRPr="00AE1BCA" w:rsidRDefault="00BD6BA6" w:rsidP="00BD6BA6">
            <w:pPr>
              <w:autoSpaceDE w:val="0"/>
              <w:autoSpaceDN w:val="0"/>
              <w:adjustRightInd w:val="0"/>
              <w:spacing w:after="0"/>
              <w:jc w:val="both"/>
              <w:rPr>
                <w:rFonts w:ascii="Myriad Pro" w:hAnsi="Myriad Pro" w:cs="Arial"/>
                <w:sz w:val="20"/>
              </w:rPr>
            </w:pPr>
            <w:r w:rsidRPr="00AE1BCA">
              <w:rPr>
                <w:rFonts w:ascii="Myriad Pro" w:hAnsi="Myriad Pro" w:cs="Arial"/>
                <w:sz w:val="20"/>
              </w:rPr>
              <w:t>Projekty niespełniające kryterium są odrzucane.</w:t>
            </w:r>
          </w:p>
          <w:p w:rsidR="00BD6BA6" w:rsidRPr="00AE1BCA" w:rsidRDefault="00BD6BA6" w:rsidP="00BD6BA6">
            <w:pPr>
              <w:autoSpaceDE w:val="0"/>
              <w:autoSpaceDN w:val="0"/>
              <w:adjustRightInd w:val="0"/>
              <w:jc w:val="both"/>
              <w:rPr>
                <w:rFonts w:ascii="Myriad Pro" w:hAnsi="Myriad Pro" w:cs="Arial"/>
                <w:sz w:val="20"/>
              </w:rPr>
            </w:pPr>
            <w:r w:rsidRPr="00AE1BCA">
              <w:rPr>
                <w:rFonts w:ascii="Myriad Pro" w:hAnsi="Myriad Pro" w:cs="Arial"/>
                <w:sz w:val="20"/>
              </w:rPr>
              <w:t>Ocena spełniania kryterium polega na przypisaniu wartości logicznych „tak”, „nie”, „nie dotyczy”.</w:t>
            </w:r>
          </w:p>
        </w:tc>
      </w:tr>
      <w:tr w:rsidR="00BD6BA6" w:rsidRPr="00AE1BCA" w:rsidTr="00BD6BA6">
        <w:trPr>
          <w:jc w:val="center"/>
        </w:trPr>
        <w:tc>
          <w:tcPr>
            <w:tcW w:w="512" w:type="dxa"/>
          </w:tcPr>
          <w:p w:rsidR="00BD6BA6" w:rsidRPr="00AE1BCA" w:rsidRDefault="00BD6BA6" w:rsidP="00912095">
            <w:pPr>
              <w:pStyle w:val="Akapitzlist"/>
              <w:numPr>
                <w:ilvl w:val="0"/>
                <w:numId w:val="92"/>
              </w:numPr>
              <w:spacing w:after="0" w:line="240" w:lineRule="auto"/>
              <w:ind w:left="0" w:firstLine="0"/>
              <w:contextualSpacing w:val="0"/>
              <w:rPr>
                <w:rFonts w:cs="Arial"/>
              </w:rPr>
            </w:pPr>
          </w:p>
        </w:tc>
        <w:tc>
          <w:tcPr>
            <w:tcW w:w="2126" w:type="dxa"/>
            <w:shd w:val="clear" w:color="auto" w:fill="auto"/>
          </w:tcPr>
          <w:p w:rsidR="00BD6BA6" w:rsidRPr="00AE1BCA" w:rsidRDefault="00BD6BA6" w:rsidP="00BD6BA6">
            <w:pPr>
              <w:spacing w:before="40" w:after="40" w:line="240" w:lineRule="auto"/>
              <w:rPr>
                <w:rFonts w:ascii="Myriad Pro" w:hAnsi="Myriad Pro" w:cs="Arial"/>
                <w:sz w:val="20"/>
              </w:rPr>
            </w:pPr>
            <w:r w:rsidRPr="00AE1BCA">
              <w:rPr>
                <w:rFonts w:ascii="Myriad Pro" w:hAnsi="Myriad Pro" w:cs="Arial"/>
                <w:sz w:val="20"/>
              </w:rPr>
              <w:t>Zdolność finansowa</w:t>
            </w:r>
          </w:p>
        </w:tc>
        <w:tc>
          <w:tcPr>
            <w:tcW w:w="6804" w:type="dxa"/>
          </w:tcPr>
          <w:p w:rsidR="00BD6BA6" w:rsidRPr="00AE1BCA" w:rsidRDefault="00BD6BA6" w:rsidP="00BD6BA6">
            <w:pPr>
              <w:spacing w:before="40" w:after="40"/>
              <w:jc w:val="both"/>
              <w:rPr>
                <w:rFonts w:ascii="Myriad Pro" w:hAnsi="Myriad Pro" w:cs="Arial"/>
                <w:sz w:val="20"/>
              </w:rPr>
            </w:pPr>
            <w:r w:rsidRPr="00AE1BCA">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BD6BA6" w:rsidRPr="00AE1BCA" w:rsidRDefault="00BD6BA6" w:rsidP="00BD6BA6">
            <w:pPr>
              <w:autoSpaceDE w:val="0"/>
              <w:autoSpaceDN w:val="0"/>
              <w:adjustRightInd w:val="0"/>
              <w:spacing w:after="0"/>
              <w:jc w:val="both"/>
              <w:rPr>
                <w:rFonts w:ascii="Myriad Pro" w:eastAsia="MyriadPro-Regular" w:hAnsi="Myriad Pro" w:cs="Arial"/>
                <w:sz w:val="20"/>
              </w:rPr>
            </w:pPr>
            <w:r w:rsidRPr="00AE1BCA">
              <w:rPr>
                <w:rFonts w:ascii="Myriad Pro" w:eastAsia="MyriadPro-Regular" w:hAnsi="Myriad Pro" w:cs="Arial"/>
                <w:sz w:val="20"/>
              </w:rPr>
              <w:t>Beneficjent oraz Partner/</w:t>
            </w:r>
            <w:proofErr w:type="spellStart"/>
            <w:r w:rsidRPr="00AE1BCA">
              <w:rPr>
                <w:rFonts w:ascii="Myriad Pro" w:eastAsia="MyriadPro-Regular" w:hAnsi="Myriad Pro" w:cs="Arial"/>
                <w:sz w:val="20"/>
              </w:rPr>
              <w:t>rzy</w:t>
            </w:r>
            <w:proofErr w:type="spellEnd"/>
            <w:r w:rsidRPr="00AE1BCA">
              <w:rPr>
                <w:rFonts w:ascii="Myriad Pro" w:eastAsia="MyriadPro-Regular" w:hAnsi="Myriad Pro" w:cs="Arial"/>
                <w:sz w:val="20"/>
              </w:rPr>
              <w:t xml:space="preserve"> krajowi (o ile dotyczy), ponoszący wydatki</w:t>
            </w:r>
          </w:p>
          <w:p w:rsidR="00BD6BA6" w:rsidRPr="00AE1BCA" w:rsidRDefault="00BD6BA6" w:rsidP="00BD6BA6">
            <w:pPr>
              <w:autoSpaceDE w:val="0"/>
              <w:autoSpaceDN w:val="0"/>
              <w:adjustRightInd w:val="0"/>
              <w:spacing w:after="0"/>
              <w:jc w:val="both"/>
              <w:rPr>
                <w:rFonts w:ascii="Myriad Pro" w:eastAsia="MyriadPro-Regular" w:hAnsi="Myriad Pro" w:cs="Arial"/>
                <w:sz w:val="20"/>
              </w:rPr>
            </w:pPr>
            <w:r w:rsidRPr="00AE1BCA">
              <w:rPr>
                <w:rFonts w:ascii="Myriad Pro" w:eastAsia="MyriadPro-Regular" w:hAnsi="Myriad Pro" w:cs="Arial"/>
                <w:sz w:val="20"/>
              </w:rPr>
              <w:t xml:space="preserve">w danym projekcie z EFS, posiadają </w:t>
            </w:r>
            <w:r w:rsidRPr="00AE1BCA">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AE1BCA">
              <w:rPr>
                <w:rFonts w:ascii="Myriad Pro" w:eastAsia="MyriadPro-Regular" w:hAnsi="Myriad Pro" w:cs="Arial"/>
                <w:sz w:val="20"/>
              </w:rPr>
              <w:t>równy lub wyższy od łącznych rocznych wydatków w danym projekcie z roku, w którym wydatki są najwyższe.</w:t>
            </w:r>
          </w:p>
          <w:p w:rsidR="00BD6BA6" w:rsidRPr="00AE1BCA" w:rsidRDefault="00BD6BA6" w:rsidP="00BD6BA6">
            <w:pPr>
              <w:spacing w:before="40" w:after="0"/>
              <w:jc w:val="both"/>
              <w:rPr>
                <w:rFonts w:ascii="Myriad Pro" w:hAnsi="Myriad Pro" w:cs="Arial"/>
                <w:sz w:val="20"/>
              </w:rPr>
            </w:pPr>
            <w:r w:rsidRPr="00AE1BCA">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BD6BA6" w:rsidRPr="00AE1BCA" w:rsidRDefault="00BD6BA6" w:rsidP="00BD6BA6">
            <w:pPr>
              <w:spacing w:before="40" w:after="40"/>
              <w:ind w:left="34"/>
              <w:contextualSpacing/>
              <w:jc w:val="both"/>
              <w:rPr>
                <w:rFonts w:ascii="Myriad Pro" w:hAnsi="Myriad Pro" w:cs="Arial"/>
                <w:sz w:val="20"/>
              </w:rPr>
            </w:pPr>
            <w:r w:rsidRPr="00AE1BCA">
              <w:rPr>
                <w:rFonts w:ascii="Myriad Pro" w:hAnsi="Myriad Pro" w:cs="Arial"/>
                <w:sz w:val="20"/>
              </w:rPr>
              <w:t xml:space="preserve">Spełnienie kryterium jest konieczne do przyznania dofinansowania. </w:t>
            </w:r>
          </w:p>
          <w:p w:rsidR="00BD6BA6" w:rsidRPr="00AE1BCA" w:rsidRDefault="00BD6BA6" w:rsidP="00BD6BA6">
            <w:pPr>
              <w:spacing w:before="40" w:after="40"/>
              <w:ind w:left="34"/>
              <w:contextualSpacing/>
              <w:jc w:val="both"/>
              <w:rPr>
                <w:rFonts w:ascii="Myriad Pro" w:hAnsi="Myriad Pro" w:cs="Arial"/>
                <w:sz w:val="20"/>
              </w:rPr>
            </w:pPr>
            <w:r w:rsidRPr="00AE1BCA">
              <w:rPr>
                <w:rFonts w:ascii="Myriad Pro" w:hAnsi="Myriad Pro" w:cs="Arial"/>
                <w:sz w:val="20"/>
              </w:rPr>
              <w:t>Projekty niespełniające kryterium są odrzucane.</w:t>
            </w:r>
          </w:p>
          <w:p w:rsidR="00BD6BA6" w:rsidRPr="00AE1BCA" w:rsidRDefault="00BD6BA6" w:rsidP="00BD6BA6">
            <w:pPr>
              <w:autoSpaceDE w:val="0"/>
              <w:autoSpaceDN w:val="0"/>
              <w:adjustRightInd w:val="0"/>
              <w:spacing w:after="0"/>
              <w:jc w:val="both"/>
              <w:rPr>
                <w:rFonts w:ascii="Myriad Pro" w:hAnsi="Myriad Pro" w:cs="Arial"/>
                <w:sz w:val="20"/>
              </w:rPr>
            </w:pPr>
            <w:r w:rsidRPr="00AE1BCA">
              <w:rPr>
                <w:rFonts w:ascii="Myriad Pro" w:hAnsi="Myriad Pro" w:cs="Arial"/>
                <w:sz w:val="20"/>
              </w:rPr>
              <w:t>Kryterium weryfikowane będzie na etapie KOP.</w:t>
            </w:r>
          </w:p>
          <w:p w:rsidR="00BD6BA6" w:rsidRPr="00AE1BCA" w:rsidRDefault="00BD6BA6" w:rsidP="00BD6BA6">
            <w:pPr>
              <w:spacing w:before="40" w:after="40"/>
              <w:jc w:val="both"/>
              <w:rPr>
                <w:rFonts w:ascii="Myriad Pro" w:hAnsi="Myriad Pro" w:cs="Arial"/>
                <w:sz w:val="20"/>
              </w:rPr>
            </w:pPr>
            <w:r w:rsidRPr="00AE1BCA">
              <w:rPr>
                <w:rFonts w:ascii="Myriad Pro" w:hAnsi="Myriad Pro" w:cs="Arial"/>
                <w:sz w:val="20"/>
              </w:rPr>
              <w:t>Ocena spełniania kryterium polega na przypisaniu wartości logicznych „tak”, „nie”.</w:t>
            </w:r>
          </w:p>
        </w:tc>
      </w:tr>
    </w:tbl>
    <w:p w:rsidR="00BD6BA6" w:rsidRDefault="00BD6BA6" w:rsidP="00BD6BA6">
      <w:pPr>
        <w:spacing w:after="0"/>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BD6BA6" w:rsidRPr="00A863E5" w:rsidTr="00BD6BA6">
        <w:trPr>
          <w:trHeight w:val="336"/>
        </w:trPr>
        <w:tc>
          <w:tcPr>
            <w:tcW w:w="14220" w:type="dxa"/>
            <w:gridSpan w:val="4"/>
            <w:shd w:val="clear" w:color="auto" w:fill="BFBFBF" w:themeFill="background1" w:themeFillShade="BF"/>
            <w:vAlign w:val="center"/>
          </w:tcPr>
          <w:p w:rsidR="00BD6BA6" w:rsidRPr="00A863E5" w:rsidRDefault="00BD6BA6" w:rsidP="00BD6BA6">
            <w:pPr>
              <w:spacing w:before="40" w:after="40" w:line="240" w:lineRule="auto"/>
              <w:contextualSpacing/>
              <w:jc w:val="center"/>
              <w:rPr>
                <w:rFonts w:ascii="Myriad Pro" w:hAnsi="Myriad Pro" w:cs="Arial"/>
                <w:b/>
                <w:sz w:val="20"/>
              </w:rPr>
            </w:pPr>
            <w:r w:rsidRPr="00A863E5">
              <w:rPr>
                <w:rFonts w:ascii="Myriad Pro" w:hAnsi="Myriad Pro" w:cs="Arial"/>
                <w:b/>
                <w:sz w:val="20"/>
              </w:rPr>
              <w:t>Kryteria jakości</w:t>
            </w:r>
          </w:p>
        </w:tc>
      </w:tr>
      <w:tr w:rsidR="00BD6BA6" w:rsidRPr="00A863E5" w:rsidTr="00BD6BA6">
        <w:trPr>
          <w:trHeight w:val="387"/>
        </w:trPr>
        <w:tc>
          <w:tcPr>
            <w:tcW w:w="536" w:type="dxa"/>
          </w:tcPr>
          <w:p w:rsidR="00BD6BA6" w:rsidRPr="00A863E5" w:rsidRDefault="00BD6BA6" w:rsidP="00BD6BA6">
            <w:pPr>
              <w:spacing w:before="40" w:after="40" w:line="240" w:lineRule="auto"/>
              <w:ind w:left="-15"/>
              <w:contextualSpacing/>
              <w:jc w:val="center"/>
              <w:rPr>
                <w:rFonts w:ascii="Myriad Pro" w:hAnsi="Myriad Pro" w:cs="Arial"/>
                <w:sz w:val="20"/>
              </w:rPr>
            </w:pPr>
            <w:r w:rsidRPr="00A863E5">
              <w:rPr>
                <w:rFonts w:ascii="Myriad Pro" w:hAnsi="Myriad Pro" w:cs="Arial"/>
                <w:sz w:val="20"/>
              </w:rPr>
              <w:t>L.p.</w:t>
            </w:r>
          </w:p>
        </w:tc>
        <w:tc>
          <w:tcPr>
            <w:tcW w:w="2833" w:type="dxa"/>
            <w:vAlign w:val="center"/>
          </w:tcPr>
          <w:p w:rsidR="00BD6BA6" w:rsidRPr="00A863E5" w:rsidRDefault="00BD6BA6" w:rsidP="00BD6BA6">
            <w:pPr>
              <w:spacing w:before="40" w:after="40" w:line="240" w:lineRule="auto"/>
              <w:contextualSpacing/>
              <w:jc w:val="center"/>
              <w:rPr>
                <w:rFonts w:ascii="Myriad Pro" w:hAnsi="Myriad Pro" w:cs="Arial"/>
                <w:sz w:val="20"/>
              </w:rPr>
            </w:pPr>
            <w:r w:rsidRPr="00A863E5">
              <w:rPr>
                <w:rFonts w:ascii="Myriad Pro" w:hAnsi="Myriad Pro" w:cs="Arial"/>
                <w:sz w:val="20"/>
              </w:rPr>
              <w:t>Nazwa kryterium</w:t>
            </w:r>
          </w:p>
        </w:tc>
        <w:tc>
          <w:tcPr>
            <w:tcW w:w="6095" w:type="dxa"/>
            <w:vAlign w:val="center"/>
          </w:tcPr>
          <w:p w:rsidR="00BD6BA6" w:rsidRPr="00A863E5" w:rsidRDefault="00BD6BA6" w:rsidP="00BD6BA6">
            <w:pPr>
              <w:spacing w:before="40" w:after="40" w:line="240" w:lineRule="auto"/>
              <w:contextualSpacing/>
              <w:jc w:val="center"/>
              <w:rPr>
                <w:rFonts w:ascii="Myriad Pro" w:hAnsi="Myriad Pro" w:cs="Arial"/>
                <w:sz w:val="20"/>
              </w:rPr>
            </w:pPr>
            <w:r w:rsidRPr="00A863E5">
              <w:rPr>
                <w:rFonts w:ascii="Myriad Pro" w:hAnsi="Myriad Pro" w:cs="Arial"/>
                <w:sz w:val="20"/>
              </w:rPr>
              <w:t>Definicja kryterium</w:t>
            </w:r>
          </w:p>
        </w:tc>
        <w:tc>
          <w:tcPr>
            <w:tcW w:w="4756" w:type="dxa"/>
            <w:vAlign w:val="center"/>
          </w:tcPr>
          <w:p w:rsidR="00BD6BA6" w:rsidRPr="00A863E5" w:rsidRDefault="00BD6BA6" w:rsidP="00BD6BA6">
            <w:pPr>
              <w:spacing w:before="40" w:after="40" w:line="240" w:lineRule="auto"/>
              <w:contextualSpacing/>
              <w:jc w:val="center"/>
              <w:rPr>
                <w:rFonts w:ascii="Myriad Pro" w:hAnsi="Myriad Pro" w:cs="Arial"/>
                <w:sz w:val="20"/>
              </w:rPr>
            </w:pPr>
            <w:r w:rsidRPr="00A863E5">
              <w:rPr>
                <w:rFonts w:ascii="Myriad Pro" w:hAnsi="Myriad Pro" w:cs="Arial"/>
                <w:sz w:val="20"/>
              </w:rPr>
              <w:t>Opis znaczenia kryterium</w:t>
            </w:r>
          </w:p>
        </w:tc>
      </w:tr>
      <w:tr w:rsidR="00BD6BA6" w:rsidRPr="00A863E5" w:rsidTr="00BD6BA6">
        <w:tc>
          <w:tcPr>
            <w:tcW w:w="536" w:type="dxa"/>
          </w:tcPr>
          <w:p w:rsidR="00BD6BA6" w:rsidRPr="00A863E5" w:rsidRDefault="00BD6BA6" w:rsidP="00BD6BA6">
            <w:pPr>
              <w:spacing w:before="40" w:after="40" w:line="240" w:lineRule="auto"/>
              <w:contextualSpacing/>
              <w:jc w:val="center"/>
              <w:rPr>
                <w:rFonts w:ascii="Myriad Pro" w:hAnsi="Myriad Pro" w:cs="Arial"/>
                <w:sz w:val="20"/>
              </w:rPr>
            </w:pPr>
            <w:r w:rsidRPr="00A863E5">
              <w:rPr>
                <w:rFonts w:ascii="Myriad Pro" w:hAnsi="Myriad Pro" w:cs="Arial"/>
                <w:sz w:val="20"/>
              </w:rPr>
              <w:t>1</w:t>
            </w:r>
          </w:p>
        </w:tc>
        <w:tc>
          <w:tcPr>
            <w:tcW w:w="2833" w:type="dxa"/>
            <w:vAlign w:val="center"/>
          </w:tcPr>
          <w:p w:rsidR="00BD6BA6" w:rsidRPr="00A863E5" w:rsidRDefault="00BD6BA6" w:rsidP="00BD6BA6">
            <w:pPr>
              <w:spacing w:before="40" w:after="40" w:line="240" w:lineRule="auto"/>
              <w:contextualSpacing/>
              <w:jc w:val="center"/>
              <w:rPr>
                <w:rFonts w:ascii="Myriad Pro" w:hAnsi="Myriad Pro" w:cs="Arial"/>
                <w:sz w:val="20"/>
              </w:rPr>
            </w:pPr>
            <w:r w:rsidRPr="00A863E5">
              <w:rPr>
                <w:rFonts w:ascii="Myriad Pro" w:hAnsi="Myriad Pro" w:cs="Arial"/>
                <w:sz w:val="20"/>
              </w:rPr>
              <w:t>2</w:t>
            </w:r>
          </w:p>
        </w:tc>
        <w:tc>
          <w:tcPr>
            <w:tcW w:w="6095" w:type="dxa"/>
            <w:vAlign w:val="center"/>
          </w:tcPr>
          <w:p w:rsidR="00BD6BA6" w:rsidRPr="00A863E5" w:rsidRDefault="00BD6BA6" w:rsidP="00BD6BA6">
            <w:pPr>
              <w:spacing w:before="40" w:after="40" w:line="240" w:lineRule="auto"/>
              <w:contextualSpacing/>
              <w:jc w:val="center"/>
              <w:rPr>
                <w:rFonts w:ascii="Myriad Pro" w:hAnsi="Myriad Pro" w:cs="Arial"/>
                <w:sz w:val="20"/>
              </w:rPr>
            </w:pPr>
            <w:r w:rsidRPr="00A863E5">
              <w:rPr>
                <w:rFonts w:ascii="Myriad Pro" w:hAnsi="Myriad Pro" w:cs="Arial"/>
                <w:sz w:val="20"/>
              </w:rPr>
              <w:t>3</w:t>
            </w:r>
          </w:p>
        </w:tc>
        <w:tc>
          <w:tcPr>
            <w:tcW w:w="4756" w:type="dxa"/>
            <w:vAlign w:val="center"/>
          </w:tcPr>
          <w:p w:rsidR="00BD6BA6" w:rsidRPr="00A863E5" w:rsidRDefault="00BD6BA6" w:rsidP="00BD6BA6">
            <w:pPr>
              <w:spacing w:before="40" w:after="40" w:line="240" w:lineRule="auto"/>
              <w:contextualSpacing/>
              <w:jc w:val="center"/>
              <w:rPr>
                <w:rFonts w:ascii="Myriad Pro" w:hAnsi="Myriad Pro" w:cs="Arial"/>
                <w:sz w:val="20"/>
              </w:rPr>
            </w:pPr>
            <w:r w:rsidRPr="00A863E5">
              <w:rPr>
                <w:rFonts w:ascii="Myriad Pro" w:hAnsi="Myriad Pro" w:cs="Arial"/>
                <w:sz w:val="20"/>
              </w:rPr>
              <w:t>4</w:t>
            </w:r>
          </w:p>
        </w:tc>
      </w:tr>
      <w:tr w:rsidR="00BD6BA6" w:rsidRPr="00A863E5" w:rsidTr="00BD6BA6">
        <w:trPr>
          <w:trHeight w:val="411"/>
        </w:trPr>
        <w:tc>
          <w:tcPr>
            <w:tcW w:w="536" w:type="dxa"/>
          </w:tcPr>
          <w:p w:rsidR="00BD6BA6" w:rsidRPr="00A863E5" w:rsidRDefault="00BD6BA6" w:rsidP="00912095">
            <w:pPr>
              <w:pStyle w:val="Akapitzlist"/>
              <w:numPr>
                <w:ilvl w:val="0"/>
                <w:numId w:val="93"/>
              </w:numPr>
              <w:spacing w:before="40" w:after="0" w:line="240" w:lineRule="auto"/>
              <w:ind w:left="0" w:firstLine="0"/>
              <w:rPr>
                <w:rFonts w:cs="Arial"/>
              </w:rPr>
            </w:pPr>
          </w:p>
        </w:tc>
        <w:tc>
          <w:tcPr>
            <w:tcW w:w="2833" w:type="dxa"/>
            <w:shd w:val="clear" w:color="auto" w:fill="auto"/>
          </w:tcPr>
          <w:p w:rsidR="00BD6BA6" w:rsidRPr="00A863E5" w:rsidRDefault="00BD6BA6" w:rsidP="00BD6BA6">
            <w:pPr>
              <w:spacing w:before="40" w:after="0" w:line="240" w:lineRule="auto"/>
              <w:contextualSpacing/>
              <w:rPr>
                <w:rFonts w:ascii="Myriad Pro" w:hAnsi="Myriad Pro" w:cs="Arial"/>
                <w:sz w:val="20"/>
              </w:rPr>
            </w:pPr>
            <w:r w:rsidRPr="00A863E5">
              <w:rPr>
                <w:rFonts w:ascii="Myriad Pro" w:hAnsi="Myriad Pro" w:cs="Arial"/>
                <w:sz w:val="20"/>
              </w:rPr>
              <w:t>Odpowiedniość/Adekwatność/Trafność</w:t>
            </w:r>
          </w:p>
        </w:tc>
        <w:tc>
          <w:tcPr>
            <w:tcW w:w="6095" w:type="dxa"/>
            <w:shd w:val="clear" w:color="auto" w:fill="auto"/>
          </w:tcPr>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 xml:space="preserve">Stopień, w jakim grupa docelowa, oferowane formy wsparcia, harmonogram realizacji zadań i budżetu oraz dobrane wskaźniki są spójne z analizą sytuacji problemowej zawartą we wniosku </w:t>
            </w:r>
            <w:r w:rsidRPr="00A863E5">
              <w:rPr>
                <w:rFonts w:ascii="Myriad Pro" w:eastAsia="MyriadPro-Regular" w:hAnsi="Myriad Pro" w:cs="Arial"/>
                <w:sz w:val="20"/>
              </w:rPr>
              <w:br/>
              <w:t>o dofinansowanie.</w:t>
            </w:r>
          </w:p>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Stopień, w jakim projekt zaspokaja potrzeby i niweluje bariery grupy docelowej, a także przyczynia się do osiągnięcia celów RPO WZ 2014-2020.</w:t>
            </w:r>
          </w:p>
          <w:p w:rsidR="00BD6BA6" w:rsidRPr="00A863E5" w:rsidRDefault="00BD6BA6" w:rsidP="00BD6BA6">
            <w:pPr>
              <w:spacing w:before="40" w:line="240" w:lineRule="auto"/>
              <w:contextualSpacing/>
              <w:jc w:val="both"/>
              <w:rPr>
                <w:rFonts w:ascii="Myriad Pro" w:hAnsi="Myriad Pro" w:cs="Arial"/>
                <w:sz w:val="20"/>
              </w:rPr>
            </w:pPr>
            <w:r w:rsidRPr="00A863E5">
              <w:rPr>
                <w:rFonts w:ascii="Myriad Pro" w:eastAsia="MyriadPro-Regular" w:hAnsi="Myriad Pro" w:cs="Arial"/>
                <w:sz w:val="20"/>
              </w:rPr>
              <w:t>Projekt jest spójny i kompletny w zakresie ocenianego kryterium.</w:t>
            </w:r>
          </w:p>
        </w:tc>
        <w:tc>
          <w:tcPr>
            <w:tcW w:w="4756" w:type="dxa"/>
            <w:shd w:val="clear" w:color="auto" w:fill="auto"/>
          </w:tcPr>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 xml:space="preserve">Ocena spełniania kryterium dokonywana jest </w:t>
            </w:r>
            <w:r w:rsidRPr="00A863E5">
              <w:rPr>
                <w:rFonts w:ascii="Myriad Pro" w:eastAsia="MyriadPro-Regular" w:hAnsi="Myriad Pro" w:cs="Arial"/>
                <w:sz w:val="20"/>
              </w:rPr>
              <w:br/>
              <w:t>w ramach skali punktowej.</w:t>
            </w:r>
          </w:p>
          <w:p w:rsidR="00BD6BA6" w:rsidRPr="00A863E5" w:rsidRDefault="00BD6BA6" w:rsidP="00BD6BA6">
            <w:pPr>
              <w:spacing w:before="40" w:after="0"/>
              <w:jc w:val="both"/>
              <w:rPr>
                <w:rFonts w:ascii="Myriad Pro" w:eastAsia="MyriadPro-Regular" w:hAnsi="Myriad Pro" w:cs="Arial"/>
                <w:sz w:val="20"/>
              </w:rPr>
            </w:pPr>
            <w:r w:rsidRPr="00A863E5">
              <w:rPr>
                <w:rFonts w:ascii="Myriad Pro" w:eastAsia="MyriadPro-Regular" w:hAnsi="Myriad Pro" w:cs="Arial"/>
                <w:sz w:val="20"/>
              </w:rPr>
              <w:t>Skala punktów: 0-40.</w:t>
            </w:r>
          </w:p>
          <w:p w:rsidR="00BD6BA6" w:rsidRPr="001F4DC7" w:rsidRDefault="00BD6BA6" w:rsidP="001F4DC7">
            <w:pPr>
              <w:spacing w:before="40" w:after="0"/>
              <w:jc w:val="both"/>
              <w:rPr>
                <w:rFonts w:ascii="Myriad Pro" w:eastAsia="MyriadPro-Regular" w:hAnsi="Myriad Pro" w:cs="Arial"/>
                <w:sz w:val="20"/>
              </w:rPr>
            </w:pPr>
            <w:r w:rsidRPr="00A863E5">
              <w:rPr>
                <w:rFonts w:ascii="Myriad Pro" w:eastAsia="MyriadPro-Regular" w:hAnsi="Myriad Pro" w:cs="Arial"/>
                <w:sz w:val="20"/>
              </w:rPr>
              <w:t>Kryterium zostanie spełnione, jeżeli podczas jego oceny zostaną przyznane minimum 24 punkty.</w:t>
            </w:r>
          </w:p>
        </w:tc>
      </w:tr>
      <w:tr w:rsidR="00BD6BA6" w:rsidRPr="00A863E5" w:rsidTr="00BD6BA6">
        <w:trPr>
          <w:trHeight w:val="83"/>
        </w:trPr>
        <w:tc>
          <w:tcPr>
            <w:tcW w:w="536" w:type="dxa"/>
          </w:tcPr>
          <w:p w:rsidR="00BD6BA6" w:rsidRPr="00A863E5" w:rsidRDefault="00BD6BA6" w:rsidP="00912095">
            <w:pPr>
              <w:pStyle w:val="Akapitzlist"/>
              <w:numPr>
                <w:ilvl w:val="0"/>
                <w:numId w:val="93"/>
              </w:numPr>
              <w:spacing w:before="40" w:after="0" w:line="240" w:lineRule="auto"/>
              <w:ind w:left="0" w:firstLine="0"/>
              <w:rPr>
                <w:rFonts w:cs="Arial"/>
              </w:rPr>
            </w:pPr>
          </w:p>
        </w:tc>
        <w:tc>
          <w:tcPr>
            <w:tcW w:w="2833" w:type="dxa"/>
            <w:shd w:val="clear" w:color="auto" w:fill="auto"/>
          </w:tcPr>
          <w:p w:rsidR="00BD6BA6" w:rsidRPr="00A863E5" w:rsidRDefault="00BD6BA6" w:rsidP="00BD6BA6">
            <w:pPr>
              <w:autoSpaceDE w:val="0"/>
              <w:autoSpaceDN w:val="0"/>
              <w:adjustRightInd w:val="0"/>
              <w:rPr>
                <w:rFonts w:ascii="Myriad Pro" w:eastAsia="MyriadPro-Regular" w:hAnsi="Myriad Pro" w:cs="Arial"/>
                <w:sz w:val="20"/>
              </w:rPr>
            </w:pPr>
            <w:r w:rsidRPr="00A863E5">
              <w:rPr>
                <w:rFonts w:ascii="Myriad Pro" w:eastAsia="MyriadPro-Regular" w:hAnsi="Myriad Pro" w:cs="Arial"/>
                <w:sz w:val="20"/>
              </w:rPr>
              <w:t>Skuteczność/Efektywność</w:t>
            </w:r>
          </w:p>
        </w:tc>
        <w:tc>
          <w:tcPr>
            <w:tcW w:w="6095" w:type="dxa"/>
            <w:shd w:val="clear" w:color="auto" w:fill="auto"/>
          </w:tcPr>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Stopnień, w jakim projekt przyczyni się do rozwiązania/złagodzenia sytuacji problemowej wskazanej we wniosku o dofinansowanie.</w:t>
            </w:r>
          </w:p>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 xml:space="preserve">Stopień/poziom osiągnięcia zakładanych wskaźników </w:t>
            </w:r>
            <w:r w:rsidRPr="00A863E5">
              <w:rPr>
                <w:rFonts w:ascii="Myriad Pro" w:eastAsia="MyriadPro-Regular" w:hAnsi="Myriad Pro" w:cs="Arial"/>
                <w:sz w:val="20"/>
              </w:rPr>
              <w:br/>
              <w:t>w odniesieniu do zaplanowanych kosztów.</w:t>
            </w:r>
          </w:p>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Ocena relacji nakład/rezultat.</w:t>
            </w:r>
          </w:p>
          <w:p w:rsidR="00BD6BA6" w:rsidRPr="00A863E5" w:rsidRDefault="00BD6BA6" w:rsidP="00BD6BA6">
            <w:pPr>
              <w:spacing w:before="40" w:after="0" w:line="240" w:lineRule="auto"/>
              <w:contextualSpacing/>
              <w:jc w:val="both"/>
              <w:rPr>
                <w:rFonts w:ascii="Myriad Pro" w:hAnsi="Myriad Pro" w:cs="Arial"/>
                <w:sz w:val="20"/>
              </w:rPr>
            </w:pPr>
            <w:r w:rsidRPr="00A863E5">
              <w:rPr>
                <w:rFonts w:ascii="Myriad Pro" w:eastAsia="MyriadPro-Regular" w:hAnsi="Myriad Pro" w:cs="Arial"/>
                <w:sz w:val="20"/>
              </w:rPr>
              <w:t>Projekt jest spójny i kompletny w zakresie ocenianego kryterium.</w:t>
            </w:r>
          </w:p>
        </w:tc>
        <w:tc>
          <w:tcPr>
            <w:tcW w:w="4756" w:type="dxa"/>
            <w:shd w:val="clear" w:color="auto" w:fill="auto"/>
          </w:tcPr>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 xml:space="preserve">Ocena spełniania kryterium dokonywana jest </w:t>
            </w:r>
            <w:r w:rsidRPr="00A863E5">
              <w:rPr>
                <w:rFonts w:ascii="Myriad Pro" w:eastAsia="MyriadPro-Regular" w:hAnsi="Myriad Pro" w:cs="Arial"/>
                <w:sz w:val="20"/>
              </w:rPr>
              <w:br/>
              <w:t>w ramach skali punktowej.</w:t>
            </w:r>
          </w:p>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Skala punktów: 0-30.</w:t>
            </w:r>
          </w:p>
          <w:p w:rsidR="00BD6BA6" w:rsidRPr="001F4DC7" w:rsidRDefault="00BD6BA6" w:rsidP="001F4DC7">
            <w:pPr>
              <w:spacing w:before="40" w:after="0"/>
              <w:jc w:val="both"/>
              <w:rPr>
                <w:rFonts w:ascii="Myriad Pro" w:eastAsia="MyriadPro-Regular" w:hAnsi="Myriad Pro" w:cs="Arial"/>
                <w:sz w:val="20"/>
              </w:rPr>
            </w:pPr>
            <w:r w:rsidRPr="00A863E5">
              <w:rPr>
                <w:rFonts w:ascii="Myriad Pro" w:eastAsia="MyriadPro-Regular" w:hAnsi="Myriad Pro" w:cs="Arial"/>
                <w:sz w:val="20"/>
              </w:rPr>
              <w:t>Kryterium zostanie spełnione, jeżeli podczas jego oceny zostanie przyznane minimum 18 punktów.</w:t>
            </w:r>
          </w:p>
        </w:tc>
      </w:tr>
      <w:tr w:rsidR="00BD6BA6" w:rsidRPr="00A863E5" w:rsidTr="00BD6BA6">
        <w:trPr>
          <w:trHeight w:val="971"/>
        </w:trPr>
        <w:tc>
          <w:tcPr>
            <w:tcW w:w="536" w:type="dxa"/>
          </w:tcPr>
          <w:p w:rsidR="00BD6BA6" w:rsidRPr="00A863E5" w:rsidRDefault="00BD6BA6" w:rsidP="00912095">
            <w:pPr>
              <w:pStyle w:val="Akapitzlist"/>
              <w:numPr>
                <w:ilvl w:val="0"/>
                <w:numId w:val="93"/>
              </w:numPr>
              <w:spacing w:before="40" w:after="0" w:line="240" w:lineRule="auto"/>
              <w:ind w:left="0" w:firstLine="0"/>
              <w:rPr>
                <w:rFonts w:cs="Arial"/>
              </w:rPr>
            </w:pPr>
          </w:p>
        </w:tc>
        <w:tc>
          <w:tcPr>
            <w:tcW w:w="2833" w:type="dxa"/>
            <w:shd w:val="clear" w:color="auto" w:fill="auto"/>
          </w:tcPr>
          <w:p w:rsidR="00BD6BA6" w:rsidRPr="00A863E5" w:rsidRDefault="00BD6BA6" w:rsidP="00BD6BA6">
            <w:pPr>
              <w:spacing w:before="40" w:after="40" w:line="240" w:lineRule="auto"/>
              <w:contextualSpacing/>
              <w:rPr>
                <w:rFonts w:ascii="Myriad Pro" w:hAnsi="Myriad Pro" w:cs="Arial"/>
                <w:sz w:val="20"/>
              </w:rPr>
            </w:pPr>
            <w:r w:rsidRPr="00A863E5">
              <w:rPr>
                <w:rFonts w:ascii="Myriad Pro" w:hAnsi="Myriad Pro" w:cs="Arial"/>
                <w:sz w:val="20"/>
              </w:rPr>
              <w:t>Trwałość</w:t>
            </w:r>
          </w:p>
        </w:tc>
        <w:tc>
          <w:tcPr>
            <w:tcW w:w="6095" w:type="dxa"/>
            <w:shd w:val="clear" w:color="auto" w:fill="auto"/>
          </w:tcPr>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Ocena w jakim stopniu zaproponowane w projekcie instrumenty wsparcia oraz zaplanowane rezultaty przyczynią się do trwałej zmiany sytuacji grup docelowych.</w:t>
            </w:r>
          </w:p>
          <w:p w:rsidR="00BD6BA6" w:rsidRPr="00A863E5" w:rsidRDefault="00BD6BA6" w:rsidP="00BD6BA6">
            <w:pPr>
              <w:spacing w:before="40" w:after="0" w:line="240" w:lineRule="auto"/>
              <w:contextualSpacing/>
              <w:jc w:val="both"/>
              <w:rPr>
                <w:rFonts w:ascii="Myriad Pro" w:hAnsi="Myriad Pro" w:cs="Arial"/>
                <w:sz w:val="20"/>
              </w:rPr>
            </w:pPr>
            <w:r w:rsidRPr="00A863E5">
              <w:rPr>
                <w:rFonts w:ascii="Myriad Pro" w:eastAsia="MyriadPro-Regular" w:hAnsi="Myriad Pro" w:cs="Arial"/>
                <w:sz w:val="20"/>
              </w:rPr>
              <w:t>Projekt jest spójny i kompletny w zakresie ocenianego kryterium.</w:t>
            </w:r>
          </w:p>
        </w:tc>
        <w:tc>
          <w:tcPr>
            <w:tcW w:w="4756" w:type="dxa"/>
            <w:shd w:val="clear" w:color="auto" w:fill="auto"/>
          </w:tcPr>
          <w:p w:rsidR="00BD6BA6" w:rsidRPr="00A863E5" w:rsidRDefault="00BD6BA6" w:rsidP="00BD6BA6">
            <w:pPr>
              <w:spacing w:before="40" w:after="0" w:line="240" w:lineRule="auto"/>
              <w:contextualSpacing/>
              <w:jc w:val="both"/>
              <w:rPr>
                <w:rFonts w:ascii="Myriad Pro" w:hAnsi="Myriad Pro" w:cs="Arial"/>
                <w:sz w:val="20"/>
              </w:rPr>
            </w:pPr>
            <w:r w:rsidRPr="00A863E5">
              <w:rPr>
                <w:rFonts w:ascii="Myriad Pro" w:hAnsi="Myriad Pro" w:cs="Arial"/>
                <w:sz w:val="20"/>
              </w:rPr>
              <w:t xml:space="preserve">Ocena spełniania kryterium dokonywana jest </w:t>
            </w:r>
            <w:r w:rsidRPr="00A863E5">
              <w:rPr>
                <w:rFonts w:ascii="Myriad Pro" w:hAnsi="Myriad Pro" w:cs="Arial"/>
                <w:sz w:val="20"/>
              </w:rPr>
              <w:br/>
              <w:t>w ramach skali punktowej.</w:t>
            </w:r>
          </w:p>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 xml:space="preserve">Skala punktów 0-10 </w:t>
            </w:r>
          </w:p>
          <w:p w:rsidR="00BD6BA6" w:rsidRPr="00884B8E" w:rsidRDefault="00BD6BA6" w:rsidP="00BD6BA6">
            <w:pPr>
              <w:spacing w:before="40" w:after="0"/>
              <w:jc w:val="both"/>
              <w:rPr>
                <w:rFonts w:ascii="Myriad Pro" w:eastAsia="MyriadPro-Regular" w:hAnsi="Myriad Pro" w:cs="Arial"/>
                <w:sz w:val="20"/>
              </w:rPr>
            </w:pPr>
            <w:r w:rsidRPr="00A863E5">
              <w:rPr>
                <w:rFonts w:ascii="Myriad Pro" w:eastAsia="MyriadPro-Regular" w:hAnsi="Myriad Pro" w:cs="Arial"/>
                <w:sz w:val="20"/>
              </w:rPr>
              <w:t>Kryterium zostanie spełnione, jeżeli podczas jego oceny zostanie przyznane minimum 6 punktów.</w:t>
            </w:r>
          </w:p>
        </w:tc>
      </w:tr>
      <w:tr w:rsidR="00BD6BA6" w:rsidRPr="00A863E5" w:rsidTr="00BD6BA6">
        <w:trPr>
          <w:trHeight w:val="425"/>
        </w:trPr>
        <w:tc>
          <w:tcPr>
            <w:tcW w:w="536" w:type="dxa"/>
          </w:tcPr>
          <w:p w:rsidR="00BD6BA6" w:rsidRPr="00A863E5" w:rsidRDefault="00BD6BA6" w:rsidP="00912095">
            <w:pPr>
              <w:pStyle w:val="Akapitzlist"/>
              <w:numPr>
                <w:ilvl w:val="0"/>
                <w:numId w:val="93"/>
              </w:numPr>
              <w:spacing w:before="40" w:after="40" w:line="240" w:lineRule="auto"/>
              <w:ind w:left="0" w:firstLine="0"/>
              <w:rPr>
                <w:rFonts w:cs="Arial"/>
              </w:rPr>
            </w:pPr>
          </w:p>
        </w:tc>
        <w:tc>
          <w:tcPr>
            <w:tcW w:w="2833" w:type="dxa"/>
            <w:shd w:val="clear" w:color="auto" w:fill="auto"/>
          </w:tcPr>
          <w:p w:rsidR="00BD6BA6" w:rsidRPr="00A863E5" w:rsidRDefault="00BD6BA6" w:rsidP="00BD6BA6">
            <w:pPr>
              <w:spacing w:before="40" w:after="40" w:line="240" w:lineRule="auto"/>
              <w:contextualSpacing/>
              <w:rPr>
                <w:rFonts w:ascii="Myriad Pro" w:hAnsi="Myriad Pro" w:cs="Arial"/>
                <w:sz w:val="20"/>
              </w:rPr>
            </w:pPr>
            <w:r w:rsidRPr="00A863E5">
              <w:rPr>
                <w:rFonts w:ascii="Myriad Pro" w:eastAsia="MyriadPro-Regular" w:hAnsi="Myriad Pro" w:cs="Arial"/>
                <w:sz w:val="20"/>
              </w:rPr>
              <w:t>Doświadczenie wnioskodawcy i partnera (jeśli dotyczy)</w:t>
            </w:r>
          </w:p>
        </w:tc>
        <w:tc>
          <w:tcPr>
            <w:tcW w:w="6095" w:type="dxa"/>
            <w:shd w:val="clear" w:color="auto" w:fill="auto"/>
          </w:tcPr>
          <w:p w:rsidR="00BD6BA6" w:rsidRPr="00A863E5" w:rsidRDefault="00BD6BA6" w:rsidP="00BD6BA6">
            <w:pPr>
              <w:autoSpaceDE w:val="0"/>
              <w:autoSpaceDN w:val="0"/>
              <w:adjustRightInd w:val="0"/>
              <w:jc w:val="both"/>
              <w:rPr>
                <w:rFonts w:ascii="Myriad Pro" w:eastAsia="MyriadPro-Regular" w:hAnsi="Myriad Pro" w:cs="Arial"/>
                <w:sz w:val="20"/>
              </w:rPr>
            </w:pPr>
            <w:r w:rsidRPr="00A863E5">
              <w:rPr>
                <w:rFonts w:ascii="Myriad Pro" w:eastAsia="MyriadPro-Regular" w:hAnsi="Myriad Pro" w:cs="Arial"/>
                <w:sz w:val="20"/>
              </w:rPr>
              <w:t>Doświadczenie w realizacji podobnych przedsięwzięć realizowanych:</w:t>
            </w:r>
          </w:p>
          <w:p w:rsidR="00BD6BA6" w:rsidRPr="00A863E5" w:rsidRDefault="00BD6BA6" w:rsidP="00912095">
            <w:pPr>
              <w:pStyle w:val="Akapitzlist"/>
              <w:numPr>
                <w:ilvl w:val="0"/>
                <w:numId w:val="42"/>
              </w:numPr>
              <w:autoSpaceDE w:val="0"/>
              <w:autoSpaceDN w:val="0"/>
              <w:adjustRightInd w:val="0"/>
              <w:spacing w:after="0" w:line="240" w:lineRule="auto"/>
              <w:ind w:left="175" w:hanging="141"/>
              <w:jc w:val="both"/>
              <w:rPr>
                <w:rFonts w:cs="Arial"/>
              </w:rPr>
            </w:pPr>
            <w:r w:rsidRPr="00A863E5">
              <w:rPr>
                <w:rFonts w:cs="Arial"/>
              </w:rPr>
              <w:t xml:space="preserve">w obszarze wsparcia projektu: maksymalnie </w:t>
            </w:r>
            <w:r w:rsidRPr="00A863E5">
              <w:rPr>
                <w:rFonts w:cs="Arial"/>
                <w:b/>
              </w:rPr>
              <w:t>4 pkt</w:t>
            </w:r>
            <w:r w:rsidRPr="00A863E5">
              <w:rPr>
                <w:rFonts w:cs="Arial"/>
              </w:rPr>
              <w:t xml:space="preserve">; </w:t>
            </w:r>
          </w:p>
          <w:p w:rsidR="00BD6BA6" w:rsidRPr="00A863E5" w:rsidRDefault="00BD6BA6" w:rsidP="00912095">
            <w:pPr>
              <w:pStyle w:val="Default"/>
              <w:numPr>
                <w:ilvl w:val="0"/>
                <w:numId w:val="41"/>
              </w:numPr>
              <w:ind w:left="175" w:hanging="141"/>
              <w:jc w:val="both"/>
              <w:rPr>
                <w:rFonts w:ascii="Myriad Pro" w:hAnsi="Myriad Pro"/>
                <w:sz w:val="20"/>
                <w:szCs w:val="20"/>
              </w:rPr>
            </w:pPr>
            <w:r w:rsidRPr="00A863E5">
              <w:rPr>
                <w:rFonts w:ascii="Myriad Pro" w:hAnsi="Myriad Pro"/>
                <w:sz w:val="20"/>
                <w:szCs w:val="20"/>
              </w:rPr>
              <w:t xml:space="preserve">na rzecz grupy docelowej, do której skierowany będzie projekt: maksymalnie </w:t>
            </w:r>
            <w:r w:rsidRPr="00A863E5">
              <w:rPr>
                <w:rFonts w:ascii="Myriad Pro" w:hAnsi="Myriad Pro"/>
                <w:b/>
                <w:sz w:val="20"/>
                <w:szCs w:val="20"/>
              </w:rPr>
              <w:t>4 pkt</w:t>
            </w:r>
            <w:r w:rsidRPr="00A863E5">
              <w:rPr>
                <w:rFonts w:ascii="Myriad Pro" w:hAnsi="Myriad Pro"/>
                <w:sz w:val="20"/>
                <w:szCs w:val="20"/>
              </w:rPr>
              <w:t>;</w:t>
            </w:r>
          </w:p>
          <w:p w:rsidR="00BD6BA6" w:rsidRPr="00A863E5" w:rsidRDefault="00BD6BA6" w:rsidP="00912095">
            <w:pPr>
              <w:pStyle w:val="Default"/>
              <w:numPr>
                <w:ilvl w:val="0"/>
                <w:numId w:val="41"/>
              </w:numPr>
              <w:spacing w:after="240"/>
              <w:ind w:left="175" w:hanging="141"/>
              <w:jc w:val="both"/>
              <w:rPr>
                <w:rFonts w:ascii="Myriad Pro" w:eastAsia="MyriadPro-Regular" w:hAnsi="Myriad Pro"/>
                <w:sz w:val="20"/>
                <w:szCs w:val="20"/>
              </w:rPr>
            </w:pPr>
            <w:r w:rsidRPr="00A863E5">
              <w:rPr>
                <w:rFonts w:ascii="Myriad Pro" w:hAnsi="Myriad Pro"/>
                <w:sz w:val="20"/>
                <w:szCs w:val="20"/>
              </w:rPr>
              <w:t xml:space="preserve">na określonym terytorium, którego będzie dotyczyć realizacja projektu: maksymalnie </w:t>
            </w:r>
            <w:r w:rsidRPr="00A863E5">
              <w:rPr>
                <w:rFonts w:ascii="Myriad Pro" w:hAnsi="Myriad Pro"/>
                <w:b/>
                <w:sz w:val="20"/>
                <w:szCs w:val="20"/>
              </w:rPr>
              <w:t xml:space="preserve">2 pkt. </w:t>
            </w:r>
          </w:p>
        </w:tc>
        <w:tc>
          <w:tcPr>
            <w:tcW w:w="4756" w:type="dxa"/>
            <w:shd w:val="clear" w:color="auto" w:fill="auto"/>
          </w:tcPr>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 xml:space="preserve">Ocena spełniania kryterium dokonywana jest </w:t>
            </w:r>
            <w:r w:rsidRPr="00A863E5">
              <w:rPr>
                <w:rFonts w:ascii="Myriad Pro" w:eastAsia="MyriadPro-Regular" w:hAnsi="Myriad Pro" w:cs="Arial"/>
                <w:sz w:val="20"/>
              </w:rPr>
              <w:br/>
              <w:t>w ramach skali punktowej.</w:t>
            </w:r>
          </w:p>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Skala punktów: 0- 10.</w:t>
            </w:r>
          </w:p>
          <w:p w:rsidR="00BD6BA6" w:rsidRPr="00A863E5" w:rsidRDefault="00BD6BA6" w:rsidP="00BD6BA6">
            <w:pPr>
              <w:spacing w:before="40" w:after="0" w:line="240" w:lineRule="auto"/>
              <w:contextualSpacing/>
              <w:jc w:val="both"/>
              <w:rPr>
                <w:rFonts w:ascii="Myriad Pro" w:hAnsi="Myriad Pro" w:cs="Arial"/>
                <w:sz w:val="20"/>
              </w:rPr>
            </w:pPr>
            <w:r w:rsidRPr="00A863E5">
              <w:rPr>
                <w:rFonts w:ascii="Myriad Pro" w:eastAsia="MyriadPro-Regular" w:hAnsi="Myriad Pro" w:cs="Arial"/>
                <w:sz w:val="20"/>
              </w:rPr>
              <w:t>Kryterium zostanie spełnione, jeżeli podczas jego oceny zostanie przyznane minimum 6 punktów.</w:t>
            </w:r>
          </w:p>
        </w:tc>
      </w:tr>
      <w:tr w:rsidR="00BD6BA6" w:rsidRPr="00A863E5" w:rsidTr="00BD6BA6">
        <w:trPr>
          <w:trHeight w:val="971"/>
        </w:trPr>
        <w:tc>
          <w:tcPr>
            <w:tcW w:w="536" w:type="dxa"/>
          </w:tcPr>
          <w:p w:rsidR="00BD6BA6" w:rsidRPr="00A863E5" w:rsidRDefault="00BD6BA6" w:rsidP="00912095">
            <w:pPr>
              <w:pStyle w:val="Akapitzlist"/>
              <w:numPr>
                <w:ilvl w:val="0"/>
                <w:numId w:val="93"/>
              </w:numPr>
              <w:spacing w:before="40" w:after="40" w:line="240" w:lineRule="auto"/>
              <w:ind w:left="0" w:firstLine="0"/>
              <w:rPr>
                <w:rFonts w:cs="Arial"/>
              </w:rPr>
            </w:pPr>
          </w:p>
        </w:tc>
        <w:tc>
          <w:tcPr>
            <w:tcW w:w="2833" w:type="dxa"/>
            <w:shd w:val="clear" w:color="auto" w:fill="auto"/>
          </w:tcPr>
          <w:p w:rsidR="00BD6BA6" w:rsidRPr="00A863E5" w:rsidRDefault="00BD6BA6" w:rsidP="00BD6BA6">
            <w:pPr>
              <w:rPr>
                <w:rFonts w:ascii="Myriad Pro" w:eastAsia="MyriadPro-Regular" w:hAnsi="Myriad Pro" w:cs="Arial"/>
                <w:sz w:val="20"/>
              </w:rPr>
            </w:pPr>
            <w:r w:rsidRPr="00A863E5">
              <w:rPr>
                <w:rFonts w:ascii="Myriad Pro" w:eastAsia="MyriadPro-Regular" w:hAnsi="Myriad Pro" w:cs="Arial"/>
                <w:sz w:val="20"/>
              </w:rPr>
              <w:t>Zaplecze realizacji projektu</w:t>
            </w:r>
          </w:p>
        </w:tc>
        <w:tc>
          <w:tcPr>
            <w:tcW w:w="6095" w:type="dxa"/>
            <w:shd w:val="clear" w:color="auto" w:fill="auto"/>
          </w:tcPr>
          <w:p w:rsidR="00BD6BA6" w:rsidRPr="00A863E5" w:rsidRDefault="00BD6BA6" w:rsidP="00BD6BA6">
            <w:pPr>
              <w:autoSpaceDE w:val="0"/>
              <w:autoSpaceDN w:val="0"/>
              <w:adjustRightInd w:val="0"/>
              <w:jc w:val="both"/>
              <w:rPr>
                <w:rFonts w:ascii="Myriad Pro" w:eastAsia="MyriadPro-Regular" w:hAnsi="Myriad Pro" w:cs="Arial"/>
                <w:b/>
                <w:sz w:val="20"/>
              </w:rPr>
            </w:pPr>
            <w:r w:rsidRPr="00A863E5">
              <w:rPr>
                <w:rFonts w:ascii="Myriad Pro" w:eastAsia="MyriadPro-Regular" w:hAnsi="Myriad Pro" w:cs="Arial"/>
                <w:b/>
                <w:sz w:val="20"/>
              </w:rPr>
              <w:t>W przypadku samodzielnej realizacji projektu:</w:t>
            </w:r>
          </w:p>
          <w:p w:rsidR="00BD6BA6" w:rsidRPr="00A863E5" w:rsidRDefault="00BD6BA6" w:rsidP="00BD6BA6">
            <w:pPr>
              <w:autoSpaceDE w:val="0"/>
              <w:autoSpaceDN w:val="0"/>
              <w:adjustRightInd w:val="0"/>
              <w:jc w:val="both"/>
              <w:rPr>
                <w:rFonts w:ascii="Myriad Pro" w:eastAsia="MyriadPro-Regular" w:hAnsi="Myriad Pro" w:cs="Arial"/>
                <w:sz w:val="20"/>
              </w:rPr>
            </w:pPr>
            <w:r w:rsidRPr="00A863E5">
              <w:rPr>
                <w:rFonts w:ascii="Myriad Pro" w:eastAsia="MyriadPro-Regular" w:hAnsi="Myriad Pro" w:cs="Arial"/>
                <w:sz w:val="20"/>
              </w:rPr>
              <w:t xml:space="preserve">Ocena potencjału organizacyjnego wnioskodawcy: maksymalnie </w:t>
            </w:r>
            <w:r w:rsidRPr="00A863E5">
              <w:rPr>
                <w:rFonts w:ascii="Myriad Pro" w:eastAsia="MyriadPro-Regular" w:hAnsi="Myriad Pro" w:cs="Arial"/>
                <w:b/>
                <w:sz w:val="20"/>
              </w:rPr>
              <w:t>10 pkt</w:t>
            </w:r>
            <w:r w:rsidRPr="00A863E5">
              <w:rPr>
                <w:rFonts w:ascii="Myriad Pro" w:eastAsia="MyriadPro-Regular" w:hAnsi="Myriad Pro" w:cs="Arial"/>
                <w:sz w:val="20"/>
              </w:rPr>
              <w:t>, w tym:</w:t>
            </w:r>
          </w:p>
          <w:p w:rsidR="00BD6BA6" w:rsidRPr="00A863E5"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A863E5">
              <w:rPr>
                <w:rFonts w:eastAsia="MyriadPro-Regular" w:cs="Arial"/>
              </w:rPr>
              <w:t xml:space="preserve">opis sposobu zarządzania projektem oraz realizacja wsparcia w oparciu o własne zasoby: maksymalnie </w:t>
            </w:r>
            <w:r w:rsidRPr="00A863E5">
              <w:rPr>
                <w:rFonts w:eastAsia="MyriadPro-Regular" w:cs="Arial"/>
                <w:b/>
              </w:rPr>
              <w:t>4 pkt</w:t>
            </w:r>
          </w:p>
          <w:p w:rsidR="00BD6BA6" w:rsidRPr="00A863E5"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A863E5">
              <w:rPr>
                <w:rFonts w:eastAsia="MyriadPro-Regular" w:cs="Arial"/>
              </w:rPr>
              <w:t xml:space="preserve">potencjał kadrowy zaangażowany do obsługi projektu jak </w:t>
            </w:r>
            <w:r w:rsidRPr="00A863E5">
              <w:rPr>
                <w:rFonts w:eastAsia="MyriadPro-Regular" w:cs="Arial"/>
              </w:rPr>
              <w:br/>
              <w:t xml:space="preserve">i realizacji przedsięwzięć merytorycznych: maksymalnie </w:t>
            </w:r>
            <w:r w:rsidRPr="00A863E5">
              <w:rPr>
                <w:rFonts w:eastAsia="MyriadPro-Regular" w:cs="Arial"/>
                <w:b/>
              </w:rPr>
              <w:t>4 pkt;</w:t>
            </w:r>
          </w:p>
          <w:p w:rsidR="00BD6BA6" w:rsidRPr="00A863E5" w:rsidRDefault="00BD6BA6"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A863E5">
              <w:rPr>
                <w:rFonts w:eastAsia="MyriadPro-Regular" w:cs="Arial"/>
              </w:rPr>
              <w:t xml:space="preserve">potencjał techniczny zaangażowany w realizację projektu: maksymalnie </w:t>
            </w:r>
            <w:r w:rsidRPr="00A863E5">
              <w:rPr>
                <w:rFonts w:eastAsia="MyriadPro-Regular" w:cs="Arial"/>
                <w:b/>
              </w:rPr>
              <w:t>2 pkt.</w:t>
            </w:r>
          </w:p>
          <w:p w:rsidR="00BD6BA6" w:rsidRPr="00A863E5" w:rsidRDefault="00BD6BA6" w:rsidP="00BD6BA6">
            <w:pPr>
              <w:autoSpaceDE w:val="0"/>
              <w:autoSpaceDN w:val="0"/>
              <w:adjustRightInd w:val="0"/>
              <w:jc w:val="both"/>
              <w:rPr>
                <w:rFonts w:ascii="Myriad Pro" w:eastAsia="MyriadPro-Regular" w:hAnsi="Myriad Pro" w:cs="Arial"/>
                <w:b/>
                <w:sz w:val="20"/>
              </w:rPr>
            </w:pPr>
            <w:r w:rsidRPr="00A863E5">
              <w:rPr>
                <w:rFonts w:ascii="Myriad Pro" w:eastAsia="MyriadPro-Regular" w:hAnsi="Myriad Pro" w:cs="Arial"/>
                <w:b/>
                <w:sz w:val="20"/>
              </w:rPr>
              <w:t>W przypadku realizacji projektu w partnerstwie:</w:t>
            </w:r>
          </w:p>
          <w:p w:rsidR="00BD6BA6" w:rsidRPr="00A863E5" w:rsidRDefault="00BD6BA6" w:rsidP="00BD6BA6">
            <w:pPr>
              <w:autoSpaceDE w:val="0"/>
              <w:autoSpaceDN w:val="0"/>
              <w:adjustRightInd w:val="0"/>
              <w:jc w:val="both"/>
              <w:rPr>
                <w:rFonts w:ascii="Myriad Pro" w:eastAsia="MyriadPro-Regular" w:hAnsi="Myriad Pro" w:cs="Arial"/>
                <w:sz w:val="20"/>
              </w:rPr>
            </w:pPr>
            <w:r w:rsidRPr="00A863E5">
              <w:rPr>
                <w:rFonts w:ascii="Myriad Pro" w:eastAsia="MyriadPro-Regular" w:hAnsi="Myriad Pro" w:cs="Arial"/>
                <w:sz w:val="20"/>
              </w:rPr>
              <w:t xml:space="preserve">Ocena potencjału organizacyjnego wnioskodawcy i partnera/ów: </w:t>
            </w:r>
            <w:r w:rsidRPr="00A863E5">
              <w:rPr>
                <w:rFonts w:ascii="Myriad Pro" w:eastAsia="MyriadPro-Regular" w:hAnsi="Myriad Pro" w:cs="Arial"/>
                <w:sz w:val="20"/>
              </w:rPr>
              <w:lastRenderedPageBreak/>
              <w:t xml:space="preserve">maksymalnie </w:t>
            </w:r>
            <w:r w:rsidRPr="00A863E5">
              <w:rPr>
                <w:rFonts w:ascii="Myriad Pro" w:eastAsia="MyriadPro-Regular" w:hAnsi="Myriad Pro" w:cs="Arial"/>
                <w:b/>
                <w:sz w:val="20"/>
              </w:rPr>
              <w:t>5 pkt</w:t>
            </w:r>
            <w:r w:rsidRPr="00A863E5">
              <w:rPr>
                <w:rFonts w:ascii="Myriad Pro" w:eastAsia="MyriadPro-Regular" w:hAnsi="Myriad Pro" w:cs="Arial"/>
                <w:sz w:val="20"/>
              </w:rPr>
              <w:t>, w tym:</w:t>
            </w:r>
          </w:p>
          <w:p w:rsidR="00BD6BA6" w:rsidRPr="00A863E5"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A863E5">
              <w:rPr>
                <w:rFonts w:eastAsia="MyriadPro-Regular" w:cs="Arial"/>
              </w:rPr>
              <w:t xml:space="preserve">opis sposobu zarządzania projektem oraz realizacja wsparcia w oparciu o własne zasoby: maksymalnie </w:t>
            </w:r>
            <w:r w:rsidRPr="00A863E5">
              <w:rPr>
                <w:rFonts w:eastAsia="MyriadPro-Regular" w:cs="Arial"/>
                <w:b/>
              </w:rPr>
              <w:t>2 pkt</w:t>
            </w:r>
          </w:p>
          <w:p w:rsidR="00BD6BA6" w:rsidRPr="00A863E5"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A863E5">
              <w:rPr>
                <w:rFonts w:eastAsia="MyriadPro-Regular" w:cs="Arial"/>
              </w:rPr>
              <w:t xml:space="preserve">potencjał kadrowy zaangażowany do obsługi projektu jak </w:t>
            </w:r>
            <w:r w:rsidRPr="00A863E5">
              <w:rPr>
                <w:rFonts w:eastAsia="MyriadPro-Regular" w:cs="Arial"/>
              </w:rPr>
              <w:br/>
              <w:t xml:space="preserve">i realizacji przedsięwzięć merytorycznych: maksymalnie </w:t>
            </w:r>
            <w:r w:rsidRPr="00A863E5">
              <w:rPr>
                <w:rFonts w:eastAsia="MyriadPro-Regular" w:cs="Arial"/>
                <w:b/>
              </w:rPr>
              <w:t>2 pkt;</w:t>
            </w:r>
          </w:p>
          <w:p w:rsidR="00BD6BA6" w:rsidRPr="00A863E5" w:rsidRDefault="00BD6BA6"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A863E5">
              <w:rPr>
                <w:rFonts w:eastAsia="MyriadPro-Regular" w:cs="Arial"/>
              </w:rPr>
              <w:t xml:space="preserve">potencjał techniczny zaangażowany w realizację projektu: maksymalnie </w:t>
            </w:r>
            <w:r w:rsidRPr="00A863E5">
              <w:rPr>
                <w:rFonts w:eastAsia="MyriadPro-Regular" w:cs="Arial"/>
                <w:b/>
              </w:rPr>
              <w:t>1 pkt.</w:t>
            </w:r>
          </w:p>
          <w:p w:rsidR="00BD6BA6" w:rsidRPr="00A863E5" w:rsidRDefault="00BD6BA6" w:rsidP="00BD6BA6">
            <w:pPr>
              <w:autoSpaceDE w:val="0"/>
              <w:autoSpaceDN w:val="0"/>
              <w:adjustRightInd w:val="0"/>
              <w:jc w:val="both"/>
              <w:rPr>
                <w:rFonts w:ascii="Myriad Pro" w:eastAsia="MyriadPro-Regular" w:hAnsi="Myriad Pro" w:cs="Arial"/>
                <w:sz w:val="20"/>
              </w:rPr>
            </w:pPr>
            <w:r w:rsidRPr="00A863E5">
              <w:rPr>
                <w:rFonts w:ascii="Myriad Pro" w:eastAsia="MyriadPro-Regular" w:hAnsi="Myriad Pro" w:cs="Arial"/>
                <w:sz w:val="20"/>
              </w:rPr>
              <w:t xml:space="preserve">Ocena zasadności partnerstwa zawiązanego w celu wspólnej realizacji projektu, w tym sposób podziału realizacji zadań: maksymalnie </w:t>
            </w:r>
            <w:r w:rsidRPr="00A863E5">
              <w:rPr>
                <w:rFonts w:ascii="Myriad Pro" w:eastAsia="MyriadPro-Regular" w:hAnsi="Myriad Pro" w:cs="Arial"/>
                <w:b/>
                <w:sz w:val="20"/>
              </w:rPr>
              <w:t>5  pkt</w:t>
            </w:r>
          </w:p>
        </w:tc>
        <w:tc>
          <w:tcPr>
            <w:tcW w:w="4756" w:type="dxa"/>
            <w:shd w:val="clear" w:color="auto" w:fill="auto"/>
          </w:tcPr>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lastRenderedPageBreak/>
              <w:t xml:space="preserve">Ocena spełniania kryterium dokonywana jest </w:t>
            </w:r>
            <w:r w:rsidRPr="00A863E5">
              <w:rPr>
                <w:rFonts w:ascii="Myriad Pro" w:eastAsia="MyriadPro-Regular" w:hAnsi="Myriad Pro" w:cs="Arial"/>
                <w:sz w:val="20"/>
              </w:rPr>
              <w:br/>
              <w:t>w ramach skali punktowej.</w:t>
            </w:r>
          </w:p>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Skala punktów: 0- 10</w:t>
            </w:r>
          </w:p>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Kryterium zostanie spełnione, jeżeli podczas jego oceny zostanie przyznane minimum 6 punktów.</w:t>
            </w:r>
          </w:p>
        </w:tc>
      </w:tr>
    </w:tbl>
    <w:p w:rsidR="005E1DBE" w:rsidRDefault="005E1DBE" w:rsidP="00BD6BA6">
      <w:pPr>
        <w:spacing w:after="0"/>
        <w:rPr>
          <w:rFonts w:ascii="Myriad Pro" w:hAnsi="Myriad Pro"/>
          <w:sz w:val="20"/>
        </w:rPr>
      </w:pPr>
    </w:p>
    <w:p w:rsidR="005E1DBE" w:rsidRPr="00A863E5" w:rsidRDefault="005E1DBE" w:rsidP="00BD6BA6">
      <w:pPr>
        <w:spacing w:after="0"/>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6"/>
        <w:gridCol w:w="2824"/>
        <w:gridCol w:w="4803"/>
        <w:gridCol w:w="6012"/>
      </w:tblGrid>
      <w:tr w:rsidR="00BD6BA6" w:rsidRPr="00A863E5" w:rsidTr="00BD6BA6">
        <w:trPr>
          <w:jc w:val="center"/>
        </w:trPr>
        <w:tc>
          <w:tcPr>
            <w:tcW w:w="14175" w:type="dxa"/>
            <w:gridSpan w:val="4"/>
            <w:shd w:val="clear" w:color="auto" w:fill="D9D9D9" w:themeFill="background1" w:themeFillShade="D9"/>
            <w:vAlign w:val="center"/>
          </w:tcPr>
          <w:p w:rsidR="00BD6BA6" w:rsidRPr="00A863E5" w:rsidRDefault="00BD6BA6" w:rsidP="00BD6BA6">
            <w:pPr>
              <w:spacing w:before="40" w:after="40" w:line="276" w:lineRule="auto"/>
              <w:jc w:val="center"/>
              <w:rPr>
                <w:rFonts w:ascii="Myriad Pro" w:hAnsi="Myriad Pro" w:cs="Arial"/>
                <w:b/>
                <w:sz w:val="20"/>
              </w:rPr>
            </w:pPr>
            <w:r w:rsidRPr="00A863E5">
              <w:rPr>
                <w:rFonts w:ascii="Myriad Pro" w:hAnsi="Myriad Pro" w:cs="Arial"/>
                <w:b/>
                <w:sz w:val="20"/>
              </w:rPr>
              <w:t>Kryteria administracyjności</w:t>
            </w:r>
          </w:p>
        </w:tc>
      </w:tr>
      <w:tr w:rsidR="00BD6BA6" w:rsidRPr="00A863E5" w:rsidTr="00BD6BA6">
        <w:trPr>
          <w:jc w:val="center"/>
        </w:trPr>
        <w:tc>
          <w:tcPr>
            <w:tcW w:w="536" w:type="dxa"/>
          </w:tcPr>
          <w:p w:rsidR="00BD6BA6" w:rsidRPr="00A863E5" w:rsidRDefault="00BD6BA6" w:rsidP="00BD6BA6">
            <w:pPr>
              <w:spacing w:before="40" w:after="40" w:line="276" w:lineRule="auto"/>
              <w:ind w:left="-22"/>
              <w:rPr>
                <w:rFonts w:ascii="Myriad Pro" w:hAnsi="Myriad Pro" w:cs="Arial"/>
                <w:sz w:val="20"/>
              </w:rPr>
            </w:pPr>
            <w:r w:rsidRPr="00A863E5">
              <w:rPr>
                <w:rFonts w:ascii="Myriad Pro" w:hAnsi="Myriad Pro" w:cs="Arial"/>
                <w:sz w:val="20"/>
              </w:rPr>
              <w:t>L.p.</w:t>
            </w:r>
          </w:p>
        </w:tc>
        <w:tc>
          <w:tcPr>
            <w:tcW w:w="2824" w:type="dxa"/>
            <w:vAlign w:val="center"/>
          </w:tcPr>
          <w:p w:rsidR="00BD6BA6" w:rsidRPr="00A863E5" w:rsidRDefault="00BD6BA6" w:rsidP="00BD6BA6">
            <w:pPr>
              <w:spacing w:before="40" w:after="40" w:line="276" w:lineRule="auto"/>
              <w:jc w:val="center"/>
              <w:rPr>
                <w:rFonts w:ascii="Myriad Pro" w:hAnsi="Myriad Pro" w:cs="Arial"/>
                <w:sz w:val="20"/>
              </w:rPr>
            </w:pPr>
            <w:r w:rsidRPr="00A863E5">
              <w:rPr>
                <w:rFonts w:ascii="Myriad Pro" w:hAnsi="Myriad Pro" w:cs="Arial"/>
                <w:sz w:val="20"/>
              </w:rPr>
              <w:t>Nazwa kryterium</w:t>
            </w:r>
          </w:p>
        </w:tc>
        <w:tc>
          <w:tcPr>
            <w:tcW w:w="4803" w:type="dxa"/>
            <w:vAlign w:val="center"/>
          </w:tcPr>
          <w:p w:rsidR="00BD6BA6" w:rsidRPr="00A863E5" w:rsidRDefault="00BD6BA6" w:rsidP="00BD6BA6">
            <w:pPr>
              <w:spacing w:before="40" w:after="40" w:line="276" w:lineRule="auto"/>
              <w:jc w:val="center"/>
              <w:rPr>
                <w:rFonts w:ascii="Myriad Pro" w:hAnsi="Myriad Pro" w:cs="Arial"/>
                <w:sz w:val="20"/>
              </w:rPr>
            </w:pPr>
            <w:r w:rsidRPr="00A863E5">
              <w:rPr>
                <w:rFonts w:ascii="Myriad Pro" w:hAnsi="Myriad Pro" w:cs="Arial"/>
                <w:sz w:val="20"/>
              </w:rPr>
              <w:t>Definicja kryterium</w:t>
            </w:r>
          </w:p>
        </w:tc>
        <w:tc>
          <w:tcPr>
            <w:tcW w:w="6012" w:type="dxa"/>
            <w:vAlign w:val="center"/>
          </w:tcPr>
          <w:p w:rsidR="00BD6BA6" w:rsidRPr="00A863E5" w:rsidRDefault="00BD6BA6" w:rsidP="00BD6BA6">
            <w:pPr>
              <w:spacing w:before="40" w:after="40" w:line="276" w:lineRule="auto"/>
              <w:jc w:val="center"/>
              <w:rPr>
                <w:rFonts w:ascii="Myriad Pro" w:hAnsi="Myriad Pro" w:cs="Arial"/>
                <w:sz w:val="20"/>
              </w:rPr>
            </w:pPr>
            <w:r w:rsidRPr="00A863E5">
              <w:rPr>
                <w:rFonts w:ascii="Myriad Pro" w:hAnsi="Myriad Pro" w:cs="Arial"/>
                <w:sz w:val="20"/>
              </w:rPr>
              <w:t>Opis znaczenia kryterium</w:t>
            </w:r>
          </w:p>
        </w:tc>
      </w:tr>
      <w:tr w:rsidR="00BD6BA6" w:rsidRPr="00A863E5" w:rsidTr="00BD6BA6">
        <w:trPr>
          <w:jc w:val="center"/>
        </w:trPr>
        <w:tc>
          <w:tcPr>
            <w:tcW w:w="536" w:type="dxa"/>
          </w:tcPr>
          <w:p w:rsidR="00BD6BA6" w:rsidRPr="00A863E5" w:rsidRDefault="00BD6BA6" w:rsidP="00BD6BA6">
            <w:pPr>
              <w:spacing w:before="40" w:after="40" w:line="276" w:lineRule="auto"/>
              <w:jc w:val="center"/>
              <w:rPr>
                <w:rFonts w:ascii="Myriad Pro" w:hAnsi="Myriad Pro" w:cs="Arial"/>
                <w:sz w:val="20"/>
              </w:rPr>
            </w:pPr>
            <w:r w:rsidRPr="00A863E5">
              <w:rPr>
                <w:rFonts w:ascii="Myriad Pro" w:hAnsi="Myriad Pro" w:cs="Arial"/>
                <w:sz w:val="20"/>
              </w:rPr>
              <w:t>1</w:t>
            </w:r>
          </w:p>
        </w:tc>
        <w:tc>
          <w:tcPr>
            <w:tcW w:w="2824" w:type="dxa"/>
            <w:vAlign w:val="center"/>
          </w:tcPr>
          <w:p w:rsidR="00BD6BA6" w:rsidRPr="00A863E5" w:rsidRDefault="00BD6BA6" w:rsidP="00BD6BA6">
            <w:pPr>
              <w:spacing w:before="40" w:after="40" w:line="276" w:lineRule="auto"/>
              <w:jc w:val="center"/>
              <w:rPr>
                <w:rFonts w:ascii="Myriad Pro" w:hAnsi="Myriad Pro" w:cs="Arial"/>
                <w:sz w:val="20"/>
              </w:rPr>
            </w:pPr>
            <w:r w:rsidRPr="00A863E5">
              <w:rPr>
                <w:rFonts w:ascii="Myriad Pro" w:hAnsi="Myriad Pro" w:cs="Arial"/>
                <w:sz w:val="20"/>
              </w:rPr>
              <w:t>2</w:t>
            </w:r>
          </w:p>
        </w:tc>
        <w:tc>
          <w:tcPr>
            <w:tcW w:w="4803" w:type="dxa"/>
            <w:vAlign w:val="center"/>
          </w:tcPr>
          <w:p w:rsidR="00BD6BA6" w:rsidRPr="00A863E5" w:rsidRDefault="00BD6BA6" w:rsidP="00BD6BA6">
            <w:pPr>
              <w:spacing w:before="40" w:after="40" w:line="276" w:lineRule="auto"/>
              <w:jc w:val="center"/>
              <w:rPr>
                <w:rFonts w:ascii="Myriad Pro" w:hAnsi="Myriad Pro" w:cs="Arial"/>
                <w:sz w:val="20"/>
              </w:rPr>
            </w:pPr>
            <w:r w:rsidRPr="00A863E5">
              <w:rPr>
                <w:rFonts w:ascii="Myriad Pro" w:hAnsi="Myriad Pro" w:cs="Arial"/>
                <w:sz w:val="20"/>
              </w:rPr>
              <w:t>3</w:t>
            </w:r>
          </w:p>
        </w:tc>
        <w:tc>
          <w:tcPr>
            <w:tcW w:w="6012" w:type="dxa"/>
            <w:vAlign w:val="center"/>
          </w:tcPr>
          <w:p w:rsidR="00BD6BA6" w:rsidRPr="00A863E5" w:rsidRDefault="00BD6BA6" w:rsidP="00BD6BA6">
            <w:pPr>
              <w:spacing w:before="40" w:after="40" w:line="276" w:lineRule="auto"/>
              <w:jc w:val="center"/>
              <w:rPr>
                <w:rFonts w:ascii="Myriad Pro" w:hAnsi="Myriad Pro" w:cs="Arial"/>
                <w:sz w:val="20"/>
              </w:rPr>
            </w:pPr>
            <w:r w:rsidRPr="00A863E5">
              <w:rPr>
                <w:rFonts w:ascii="Myriad Pro" w:hAnsi="Myriad Pro" w:cs="Arial"/>
                <w:sz w:val="20"/>
              </w:rPr>
              <w:t>4</w:t>
            </w:r>
          </w:p>
        </w:tc>
      </w:tr>
      <w:tr w:rsidR="00BD6BA6" w:rsidRPr="00A863E5" w:rsidTr="00BD6BA6">
        <w:trPr>
          <w:jc w:val="center"/>
        </w:trPr>
        <w:tc>
          <w:tcPr>
            <w:tcW w:w="536" w:type="dxa"/>
          </w:tcPr>
          <w:p w:rsidR="00BD6BA6" w:rsidRPr="00A863E5" w:rsidRDefault="00BD6BA6" w:rsidP="00912095">
            <w:pPr>
              <w:pStyle w:val="Akapitzlist"/>
              <w:numPr>
                <w:ilvl w:val="0"/>
                <w:numId w:val="94"/>
              </w:numPr>
              <w:spacing w:before="40" w:after="40" w:line="276" w:lineRule="auto"/>
              <w:ind w:left="357" w:hanging="357"/>
              <w:contextualSpacing w:val="0"/>
              <w:rPr>
                <w:rFonts w:cs="Arial"/>
              </w:rPr>
            </w:pPr>
          </w:p>
        </w:tc>
        <w:tc>
          <w:tcPr>
            <w:tcW w:w="2824" w:type="dxa"/>
          </w:tcPr>
          <w:p w:rsidR="00BD6BA6" w:rsidRPr="00A863E5" w:rsidRDefault="00BD6BA6" w:rsidP="00BD6BA6">
            <w:pPr>
              <w:spacing w:before="40" w:after="40" w:line="276" w:lineRule="auto"/>
              <w:rPr>
                <w:rFonts w:ascii="Myriad Pro" w:hAnsi="Myriad Pro" w:cs="Arial"/>
                <w:sz w:val="20"/>
              </w:rPr>
            </w:pPr>
            <w:r w:rsidRPr="00A863E5">
              <w:rPr>
                <w:rFonts w:ascii="Myriad Pro" w:hAnsi="Myriad Pro" w:cs="Arial"/>
                <w:sz w:val="20"/>
              </w:rPr>
              <w:t>Intensywność wsparcia</w:t>
            </w:r>
          </w:p>
        </w:tc>
        <w:tc>
          <w:tcPr>
            <w:tcW w:w="4803" w:type="dxa"/>
          </w:tcPr>
          <w:p w:rsidR="00BD6BA6" w:rsidRPr="00A863E5" w:rsidRDefault="00BD6BA6" w:rsidP="00BD6BA6">
            <w:pPr>
              <w:spacing w:before="40" w:after="40" w:line="276" w:lineRule="auto"/>
              <w:jc w:val="both"/>
              <w:rPr>
                <w:rFonts w:ascii="Myriad Pro" w:hAnsi="Myriad Pro" w:cs="Arial"/>
                <w:sz w:val="20"/>
              </w:rPr>
            </w:pPr>
            <w:r w:rsidRPr="00A863E5">
              <w:rPr>
                <w:rFonts w:ascii="Myriad Pro" w:hAnsi="Myriad Pro" w:cs="Arial"/>
                <w:sz w:val="20"/>
              </w:rPr>
              <w:t xml:space="preserve">Wnioskowana kwota i poziom wsparcia są zgodne z zapisami </w:t>
            </w:r>
            <w:r w:rsidRPr="00A863E5">
              <w:rPr>
                <w:rFonts w:ascii="Myriad Pro" w:hAnsi="Myriad Pro" w:cs="Arial"/>
                <w:i/>
                <w:sz w:val="20"/>
              </w:rPr>
              <w:t>Regulaminu konkursu</w:t>
            </w:r>
            <w:r w:rsidRPr="00A863E5">
              <w:rPr>
                <w:rFonts w:ascii="Myriad Pro" w:hAnsi="Myriad Pro" w:cs="Arial"/>
                <w:sz w:val="20"/>
              </w:rPr>
              <w:t>.</w:t>
            </w:r>
          </w:p>
        </w:tc>
        <w:tc>
          <w:tcPr>
            <w:tcW w:w="6012" w:type="dxa"/>
          </w:tcPr>
          <w:p w:rsidR="00BD6BA6" w:rsidRPr="00A863E5" w:rsidRDefault="00BD6BA6" w:rsidP="00BD6BA6">
            <w:pPr>
              <w:spacing w:before="40" w:after="40" w:line="276" w:lineRule="auto"/>
              <w:jc w:val="both"/>
              <w:rPr>
                <w:rFonts w:ascii="Myriad Pro" w:hAnsi="Myriad Pro" w:cs="Arial"/>
                <w:sz w:val="20"/>
              </w:rPr>
            </w:pPr>
            <w:r w:rsidRPr="00A863E5">
              <w:rPr>
                <w:rFonts w:ascii="Myriad Pro" w:hAnsi="Myriad Pro" w:cs="Arial"/>
                <w:sz w:val="20"/>
              </w:rPr>
              <w:t>Spełnienie kryterium jest konieczne do przyznania dofinansowania.</w:t>
            </w:r>
          </w:p>
          <w:p w:rsidR="00BD6BA6" w:rsidRPr="00A863E5" w:rsidRDefault="00BD6BA6" w:rsidP="00BD6BA6">
            <w:pPr>
              <w:spacing w:before="40" w:after="40" w:line="276" w:lineRule="auto"/>
              <w:jc w:val="both"/>
              <w:rPr>
                <w:rFonts w:ascii="Myriad Pro" w:hAnsi="Myriad Pro" w:cs="Arial"/>
                <w:sz w:val="20"/>
              </w:rPr>
            </w:pPr>
            <w:r w:rsidRPr="00A863E5">
              <w:rPr>
                <w:rFonts w:ascii="Myriad Pro" w:hAnsi="Myriad Pro" w:cs="Arial"/>
                <w:sz w:val="20"/>
              </w:rPr>
              <w:t>Projekty niespełniające kryterium kierowane są do poprawy lub uzupełnienia.</w:t>
            </w:r>
          </w:p>
          <w:p w:rsidR="00BD6BA6" w:rsidRPr="00A863E5" w:rsidRDefault="00BD6BA6" w:rsidP="00BD6BA6">
            <w:pPr>
              <w:spacing w:before="40" w:after="40" w:line="276" w:lineRule="auto"/>
              <w:jc w:val="both"/>
              <w:rPr>
                <w:rFonts w:ascii="Myriad Pro" w:hAnsi="Myriad Pro" w:cs="Arial"/>
                <w:sz w:val="20"/>
              </w:rPr>
            </w:pPr>
            <w:r w:rsidRPr="00A863E5">
              <w:rPr>
                <w:rFonts w:ascii="Myriad Pro" w:hAnsi="Myriad Pro" w:cs="Arial"/>
                <w:sz w:val="20"/>
              </w:rPr>
              <w:t>Ocena spełniania kryterium polega na przypisaniu wartości logicznych „tak”, „nie”.</w:t>
            </w:r>
          </w:p>
        </w:tc>
      </w:tr>
      <w:tr w:rsidR="00BD6BA6" w:rsidRPr="00A863E5" w:rsidTr="00BD6BA6">
        <w:trPr>
          <w:jc w:val="center"/>
        </w:trPr>
        <w:tc>
          <w:tcPr>
            <w:tcW w:w="536" w:type="dxa"/>
          </w:tcPr>
          <w:p w:rsidR="00BD6BA6" w:rsidRPr="00A863E5" w:rsidRDefault="00BD6BA6" w:rsidP="00912095">
            <w:pPr>
              <w:pStyle w:val="Akapitzlist"/>
              <w:numPr>
                <w:ilvl w:val="0"/>
                <w:numId w:val="94"/>
              </w:numPr>
              <w:spacing w:before="40" w:after="40" w:line="276" w:lineRule="auto"/>
              <w:ind w:left="357" w:hanging="357"/>
              <w:contextualSpacing w:val="0"/>
              <w:rPr>
                <w:rFonts w:cs="Arial"/>
              </w:rPr>
            </w:pPr>
          </w:p>
        </w:tc>
        <w:tc>
          <w:tcPr>
            <w:tcW w:w="2824" w:type="dxa"/>
          </w:tcPr>
          <w:p w:rsidR="00BD6BA6" w:rsidRPr="00A863E5" w:rsidRDefault="00BD6BA6" w:rsidP="00BD6BA6">
            <w:pPr>
              <w:spacing w:before="40" w:after="40" w:line="276" w:lineRule="auto"/>
              <w:rPr>
                <w:rFonts w:ascii="Myriad Pro" w:hAnsi="Myriad Pro" w:cs="Arial"/>
                <w:sz w:val="20"/>
              </w:rPr>
            </w:pPr>
            <w:r w:rsidRPr="00A863E5">
              <w:rPr>
                <w:rFonts w:ascii="Myriad Pro" w:hAnsi="Myriad Pro" w:cs="Arial"/>
                <w:sz w:val="20"/>
              </w:rPr>
              <w:t>Zgodność z kwalifikowalnością wydatków.</w:t>
            </w:r>
          </w:p>
        </w:tc>
        <w:tc>
          <w:tcPr>
            <w:tcW w:w="4803" w:type="dxa"/>
          </w:tcPr>
          <w:p w:rsidR="00BD6BA6" w:rsidRPr="00A863E5" w:rsidRDefault="00BD6BA6" w:rsidP="00BD6BA6">
            <w:pPr>
              <w:autoSpaceDE w:val="0"/>
              <w:autoSpaceDN w:val="0"/>
              <w:adjustRightInd w:val="0"/>
              <w:jc w:val="both"/>
              <w:rPr>
                <w:rFonts w:ascii="Myriad Pro" w:hAnsi="Myriad Pro" w:cs="MyriadPro-It"/>
                <w:i/>
                <w:sz w:val="20"/>
              </w:rPr>
            </w:pPr>
            <w:r w:rsidRPr="00A863E5">
              <w:rPr>
                <w:rFonts w:ascii="Myriad Pro" w:eastAsia="MyriadPro-Regular" w:hAnsi="Myriad Pro" w:cs="Arial"/>
                <w:sz w:val="20"/>
              </w:rPr>
              <w:t xml:space="preserve">Wydatki w projekcie są zgodne z </w:t>
            </w:r>
            <w:r w:rsidRPr="00A863E5">
              <w:rPr>
                <w:rFonts w:ascii="Myriad Pro" w:eastAsia="MyriadPro-Regular" w:hAnsi="Myriad Pro" w:cs="Arial"/>
                <w:i/>
                <w:sz w:val="20"/>
              </w:rPr>
              <w:t xml:space="preserve">Wytycznymi </w:t>
            </w:r>
            <w:r w:rsidRPr="00A863E5">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Pr>
                <w:rFonts w:ascii="Myriad Pro" w:eastAsia="MyriadPro-Regular" w:hAnsi="Myriad Pro" w:cs="Arial"/>
                <w:sz w:val="20"/>
              </w:rPr>
              <w:t xml:space="preserve"> oraz </w:t>
            </w:r>
            <w:r w:rsidRPr="00A863E5">
              <w:rPr>
                <w:rFonts w:ascii="Myriad Pro" w:eastAsia="MyriadPro-Regular" w:hAnsi="Myriad Pro" w:cs="Arial"/>
                <w:sz w:val="20"/>
              </w:rPr>
              <w:t>z</w:t>
            </w:r>
            <w:r w:rsidRPr="00A863E5">
              <w:rPr>
                <w:rFonts w:ascii="Myriad Pro" w:eastAsia="MyriadPro-Regular" w:hAnsi="Myriad Pro" w:cs="Arial"/>
                <w:i/>
                <w:sz w:val="20"/>
              </w:rPr>
              <w:t xml:space="preserve"> Wytycznymi w zakresie re</w:t>
            </w:r>
            <w:r>
              <w:rPr>
                <w:rFonts w:ascii="Myriad Pro" w:eastAsia="MyriadPro-Regular" w:hAnsi="Myriad Pro" w:cs="Arial"/>
                <w:i/>
                <w:sz w:val="20"/>
              </w:rPr>
              <w:t xml:space="preserve">alizacji przedsięwzięć </w:t>
            </w:r>
            <w:r w:rsidRPr="00A863E5">
              <w:rPr>
                <w:rFonts w:ascii="Myriad Pro" w:eastAsia="Times New Roman" w:hAnsi="Myriad Pro" w:cs="Arial"/>
                <w:i/>
                <w:sz w:val="20"/>
                <w:lang w:eastAsia="pl-PL"/>
              </w:rPr>
              <w:t xml:space="preserve">w obszarze </w:t>
            </w:r>
            <w:r>
              <w:rPr>
                <w:rFonts w:ascii="Myriad Pro" w:hAnsi="Myriad Pro" w:cs="MyriadPro-It"/>
                <w:i/>
                <w:sz w:val="20"/>
              </w:rPr>
              <w:t xml:space="preserve">włączenia społecznego </w:t>
            </w:r>
            <w:r w:rsidRPr="00A863E5">
              <w:rPr>
                <w:rFonts w:ascii="Myriad Pro" w:hAnsi="Myriad Pro" w:cs="MyriadPro-It"/>
                <w:i/>
                <w:sz w:val="20"/>
              </w:rPr>
              <w:t>i zwalczania ubóstwa z wykorzystaniem środków Europ</w:t>
            </w:r>
            <w:r>
              <w:rPr>
                <w:rFonts w:ascii="Myriad Pro" w:hAnsi="Myriad Pro" w:cs="MyriadPro-It"/>
                <w:i/>
                <w:sz w:val="20"/>
              </w:rPr>
              <w:t xml:space="preserve">ejskiego Funduszu Społecznego i </w:t>
            </w:r>
            <w:r w:rsidRPr="00A863E5">
              <w:rPr>
                <w:rFonts w:ascii="Myriad Pro" w:hAnsi="Myriad Pro" w:cs="MyriadPro-It"/>
                <w:i/>
                <w:sz w:val="20"/>
              </w:rPr>
              <w:t>Europejskiego Funduszu Rozwoju Regionalnego</w:t>
            </w:r>
            <w:r w:rsidRPr="00A863E5" w:rsidDel="00C772DC">
              <w:rPr>
                <w:rFonts w:ascii="Myriad Pro" w:eastAsia="Times New Roman" w:hAnsi="Myriad Pro" w:cs="Arial"/>
                <w:i/>
                <w:sz w:val="20"/>
                <w:lang w:eastAsia="pl-PL"/>
              </w:rPr>
              <w:t xml:space="preserve"> </w:t>
            </w:r>
            <w:r w:rsidRPr="00A863E5">
              <w:rPr>
                <w:rFonts w:ascii="Myriad Pro" w:hAnsi="Myriad Pro" w:cs="MyriadPro-It"/>
                <w:i/>
                <w:sz w:val="20"/>
              </w:rPr>
              <w:t>na lata 2014-2020.</w:t>
            </w:r>
          </w:p>
          <w:p w:rsidR="00BD6BA6" w:rsidRPr="00A863E5" w:rsidRDefault="00BD6BA6" w:rsidP="00BD6BA6">
            <w:pPr>
              <w:autoSpaceDE w:val="0"/>
              <w:autoSpaceDN w:val="0"/>
              <w:adjustRightInd w:val="0"/>
              <w:jc w:val="both"/>
              <w:rPr>
                <w:rFonts w:ascii="Myriad Pro" w:eastAsia="MyriadPro-Regular" w:hAnsi="Myriad Pro" w:cs="Arial"/>
                <w:sz w:val="20"/>
              </w:rPr>
            </w:pPr>
            <w:r w:rsidRPr="00A863E5">
              <w:rPr>
                <w:rFonts w:ascii="Myriad Pro" w:eastAsia="MyriadPro-Regular" w:hAnsi="Myriad Pro" w:cs="Arial"/>
                <w:sz w:val="20"/>
              </w:rPr>
              <w:t xml:space="preserve">Planowane wydatki są uzasadnione, niezbędne, </w:t>
            </w:r>
            <w:r w:rsidRPr="00A863E5">
              <w:rPr>
                <w:rFonts w:ascii="Myriad Pro" w:eastAsia="MyriadPro-Regular" w:hAnsi="Myriad Pro" w:cs="Arial"/>
                <w:sz w:val="20"/>
              </w:rPr>
              <w:lastRenderedPageBreak/>
              <w:t>racjonalne i adekwatne do zakresu merytorycznego</w:t>
            </w:r>
            <w:r w:rsidRPr="00A863E5">
              <w:rPr>
                <w:rFonts w:ascii="Myriad Pro" w:eastAsia="MyriadPro-Regular" w:hAnsi="Myriad Pro" w:cs="MyriadPro-Regular"/>
                <w:sz w:val="20"/>
              </w:rPr>
              <w:t xml:space="preserve"> </w:t>
            </w:r>
            <w:r w:rsidRPr="00A863E5">
              <w:rPr>
                <w:rFonts w:ascii="Myriad Pro" w:eastAsia="MyriadPro-Regular" w:hAnsi="Myriad Pro" w:cs="Arial"/>
                <w:sz w:val="20"/>
              </w:rPr>
              <w:t>projek</w:t>
            </w:r>
            <w:r w:rsidR="00AD5D70">
              <w:rPr>
                <w:rFonts w:ascii="Myriad Pro" w:eastAsia="MyriadPro-Regular" w:hAnsi="Myriad Pro" w:cs="Arial"/>
                <w:sz w:val="20"/>
              </w:rPr>
              <w:t xml:space="preserve">tu w tym opisu grupy docelowej </w:t>
            </w:r>
            <w:r w:rsidRPr="00A863E5">
              <w:rPr>
                <w:rFonts w:ascii="Myriad Pro" w:eastAsia="MyriadPro-Regular" w:hAnsi="Myriad Pro" w:cs="Arial"/>
                <w:sz w:val="20"/>
              </w:rPr>
              <w:t>i planowanego wsparcia.</w:t>
            </w:r>
          </w:p>
          <w:p w:rsidR="00BD6BA6" w:rsidRPr="00A863E5" w:rsidRDefault="00BD6BA6" w:rsidP="00BD6BA6">
            <w:pPr>
              <w:autoSpaceDE w:val="0"/>
              <w:autoSpaceDN w:val="0"/>
              <w:adjustRightInd w:val="0"/>
              <w:jc w:val="both"/>
              <w:rPr>
                <w:rFonts w:ascii="Myriad Pro" w:eastAsia="MyriadPro-Regular" w:hAnsi="Myriad Pro" w:cs="Arial"/>
                <w:sz w:val="20"/>
              </w:rPr>
            </w:pPr>
            <w:r w:rsidRPr="00A863E5">
              <w:rPr>
                <w:rFonts w:ascii="Myriad Pro" w:eastAsia="MyriadPro-Regular" w:hAnsi="Myriad Pro" w:cs="Arial"/>
                <w:sz w:val="20"/>
              </w:rPr>
              <w:t xml:space="preserve">Wydatki </w:t>
            </w:r>
            <w:r>
              <w:rPr>
                <w:rFonts w:ascii="Myriad Pro" w:eastAsia="MyriadPro-Regular" w:hAnsi="Myriad Pro" w:cs="Arial"/>
                <w:sz w:val="20"/>
              </w:rPr>
              <w:t xml:space="preserve">założone w projekcie są zgodne </w:t>
            </w:r>
            <w:r w:rsidRPr="00A863E5">
              <w:rPr>
                <w:rFonts w:ascii="Myriad Pro" w:eastAsia="MyriadPro-Regular" w:hAnsi="Myriad Pro" w:cs="Arial"/>
                <w:sz w:val="20"/>
              </w:rPr>
              <w:t>z</w:t>
            </w:r>
            <w:r w:rsidRPr="00A863E5">
              <w:rPr>
                <w:rFonts w:ascii="Myriad Pro" w:eastAsia="MyriadPro-Regular" w:hAnsi="Myriad Pro" w:cs="MyriadPro-Regular"/>
                <w:sz w:val="20"/>
              </w:rPr>
              <w:t xml:space="preserve"> </w:t>
            </w:r>
            <w:r w:rsidRPr="00A863E5">
              <w:rPr>
                <w:rFonts w:ascii="Myriad Pro" w:eastAsia="MyriadPro-Regular" w:hAnsi="Myriad Pro" w:cs="Arial"/>
                <w:sz w:val="20"/>
              </w:rPr>
              <w:t>katalogiem wydatków,</w:t>
            </w:r>
            <w:r w:rsidRPr="00A863E5">
              <w:rPr>
                <w:rFonts w:ascii="Myriad Pro" w:eastAsia="MyriadPro-Regular" w:hAnsi="Myriad Pro" w:cs="MyriadPro-Regular"/>
                <w:sz w:val="20"/>
              </w:rPr>
              <w:t xml:space="preserve"> </w:t>
            </w:r>
            <w:r w:rsidRPr="00A863E5">
              <w:rPr>
                <w:rFonts w:ascii="Myriad Pro" w:eastAsia="MyriadPro-Regular" w:hAnsi="Myriad Pro" w:cs="Arial"/>
                <w:sz w:val="20"/>
              </w:rPr>
              <w:t xml:space="preserve">limitami (w tym stawką ryczałtową dla kosztów pośrednich) oraz zasadami kwalifikowalności określonymi w </w:t>
            </w:r>
            <w:r w:rsidRPr="00A863E5">
              <w:rPr>
                <w:rFonts w:ascii="Myriad Pro" w:eastAsia="MyriadPro-Regular" w:hAnsi="Myriad Pro" w:cs="Arial"/>
                <w:i/>
                <w:sz w:val="20"/>
              </w:rPr>
              <w:t xml:space="preserve">Regulaminie konkursu </w:t>
            </w:r>
            <w:r w:rsidRPr="00A863E5">
              <w:rPr>
                <w:rFonts w:ascii="Myriad Pro" w:eastAsia="MyriadPro-Regular" w:hAnsi="Myriad Pro" w:cs="Arial"/>
                <w:sz w:val="20"/>
              </w:rPr>
              <w:t>(jeśli dotyczy).</w:t>
            </w:r>
          </w:p>
          <w:p w:rsidR="00BD6BA6" w:rsidRPr="00A863E5" w:rsidRDefault="00BD6BA6" w:rsidP="00BD6BA6">
            <w:pPr>
              <w:autoSpaceDE w:val="0"/>
              <w:autoSpaceDN w:val="0"/>
              <w:adjustRightInd w:val="0"/>
              <w:jc w:val="both"/>
              <w:rPr>
                <w:rFonts w:ascii="Myriad Pro" w:eastAsia="MyriadPro-Regular" w:hAnsi="Myriad Pro" w:cs="Arial"/>
                <w:sz w:val="20"/>
              </w:rPr>
            </w:pPr>
            <w:r w:rsidRPr="00A863E5">
              <w:rPr>
                <w:rFonts w:ascii="Myriad Pro" w:eastAsia="MyriadPro-Regular" w:hAnsi="Myriad Pro" w:cs="Arial"/>
                <w:sz w:val="20"/>
              </w:rPr>
              <w:t xml:space="preserve">Poziom wydatków w ramach cross </w:t>
            </w:r>
            <w:proofErr w:type="spellStart"/>
            <w:r w:rsidRPr="00A863E5">
              <w:rPr>
                <w:rFonts w:ascii="Myriad Pro" w:eastAsia="MyriadPro-Regular" w:hAnsi="Myriad Pro" w:cs="Arial"/>
                <w:sz w:val="20"/>
              </w:rPr>
              <w:t>financingu</w:t>
            </w:r>
            <w:proofErr w:type="spellEnd"/>
            <w:r w:rsidRPr="00A863E5">
              <w:rPr>
                <w:rFonts w:ascii="Myriad Pro" w:eastAsia="MyriadPro-Regular" w:hAnsi="Myriad Pro" w:cs="Arial"/>
                <w:sz w:val="20"/>
              </w:rPr>
              <w:t xml:space="preserve"> oraz środków trwałych jest zgodny z poziomem tych wydatków wskazanym w </w:t>
            </w:r>
            <w:r w:rsidRPr="00A863E5">
              <w:rPr>
                <w:rFonts w:ascii="Myriad Pro" w:eastAsia="MyriadPro-Regular" w:hAnsi="Myriad Pro" w:cs="Arial"/>
                <w:i/>
                <w:sz w:val="20"/>
              </w:rPr>
              <w:t>Regulaminie konkursu</w:t>
            </w:r>
            <w:r w:rsidRPr="00A863E5">
              <w:rPr>
                <w:rFonts w:ascii="Myriad Pro" w:eastAsia="MyriadPro-Regular" w:hAnsi="Myriad Pro" w:cs="Arial"/>
                <w:sz w:val="20"/>
              </w:rPr>
              <w:t>.</w:t>
            </w:r>
          </w:p>
        </w:tc>
        <w:tc>
          <w:tcPr>
            <w:tcW w:w="6012" w:type="dxa"/>
          </w:tcPr>
          <w:p w:rsidR="00BD6BA6" w:rsidRPr="00A863E5" w:rsidRDefault="00BD6BA6" w:rsidP="00BD6BA6">
            <w:pPr>
              <w:spacing w:before="40" w:after="40" w:line="276" w:lineRule="auto"/>
              <w:jc w:val="both"/>
              <w:rPr>
                <w:rFonts w:ascii="Myriad Pro" w:hAnsi="Myriad Pro" w:cs="Arial"/>
                <w:sz w:val="20"/>
              </w:rPr>
            </w:pPr>
            <w:r w:rsidRPr="00A863E5">
              <w:rPr>
                <w:rFonts w:ascii="Myriad Pro" w:hAnsi="Myriad Pro" w:cs="Arial"/>
                <w:sz w:val="20"/>
              </w:rPr>
              <w:lastRenderedPageBreak/>
              <w:t>Spełnienie kryterium jest konieczne do przyznania dofinansowania.</w:t>
            </w:r>
          </w:p>
          <w:p w:rsidR="00BD6BA6" w:rsidRPr="00A863E5" w:rsidRDefault="00BD6BA6" w:rsidP="00BD6BA6">
            <w:pPr>
              <w:spacing w:before="40" w:after="40" w:line="276" w:lineRule="auto"/>
              <w:jc w:val="both"/>
              <w:rPr>
                <w:rFonts w:ascii="Myriad Pro" w:hAnsi="Myriad Pro" w:cs="Arial"/>
                <w:sz w:val="20"/>
              </w:rPr>
            </w:pPr>
            <w:r w:rsidRPr="00A863E5">
              <w:rPr>
                <w:rFonts w:ascii="Myriad Pro" w:hAnsi="Myriad Pro" w:cs="Arial"/>
                <w:sz w:val="20"/>
              </w:rPr>
              <w:t>Projekty niespełniające kryterium kierowane są do poprawy lub uzupełnienia.</w:t>
            </w:r>
          </w:p>
          <w:p w:rsidR="00BD6BA6" w:rsidRPr="00A863E5" w:rsidRDefault="00BD6BA6" w:rsidP="00BD6BA6">
            <w:pPr>
              <w:spacing w:before="40" w:after="40" w:line="276" w:lineRule="auto"/>
              <w:jc w:val="both"/>
              <w:rPr>
                <w:rFonts w:ascii="Myriad Pro" w:hAnsi="Myriad Pro" w:cs="Arial"/>
                <w:sz w:val="20"/>
              </w:rPr>
            </w:pPr>
            <w:r w:rsidRPr="00A863E5">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A863E5">
              <w:rPr>
                <w:rFonts w:ascii="Myriad Pro" w:hAnsi="Myriad Pro" w:cs="Arial"/>
                <w:i/>
                <w:sz w:val="20"/>
              </w:rPr>
              <w:t>SOOP RPO WZ 2014-2020</w:t>
            </w:r>
            <w:r w:rsidRPr="00A863E5">
              <w:rPr>
                <w:rFonts w:ascii="Myriad Pro" w:hAnsi="Myriad Pro" w:cs="Arial"/>
                <w:sz w:val="20"/>
              </w:rPr>
              <w:t xml:space="preserve">, </w:t>
            </w:r>
            <w:r>
              <w:rPr>
                <w:rFonts w:ascii="Myriad Pro" w:eastAsia="MyriadPro-Regular" w:hAnsi="Myriad Pro" w:cs="Arial"/>
                <w:i/>
                <w:sz w:val="20"/>
              </w:rPr>
              <w:t xml:space="preserve">Wytycznych </w:t>
            </w:r>
            <w:r w:rsidRPr="00A863E5">
              <w:rPr>
                <w:rFonts w:ascii="Myriad Pro" w:eastAsia="MyriadPro-Regular" w:hAnsi="Myriad Pro" w:cs="Arial"/>
                <w:i/>
                <w:sz w:val="20"/>
              </w:rPr>
              <w:t xml:space="preserve">w zakresie kwalifikowalności wydatków w ramach Europejskiego Funduszu </w:t>
            </w:r>
            <w:r w:rsidRPr="00A863E5">
              <w:rPr>
                <w:rFonts w:ascii="Myriad Pro" w:eastAsia="MyriadPro-Regular" w:hAnsi="Myriad Pro" w:cs="Arial"/>
                <w:i/>
                <w:sz w:val="20"/>
              </w:rPr>
              <w:lastRenderedPageBreak/>
              <w:t xml:space="preserve">Rozwoju Regionalnego, Europejskiego Funduszu Społecznego oraz Funduszu Spójności na lata 2014-2020  oraz </w:t>
            </w:r>
            <w:r w:rsidRPr="00A863E5">
              <w:rPr>
                <w:rFonts w:ascii="Myriad Pro" w:eastAsia="MyriadPro-Regular" w:hAnsi="Myriad Pro" w:cs="Arial"/>
                <w:sz w:val="20"/>
              </w:rPr>
              <w:t xml:space="preserve"> </w:t>
            </w:r>
            <w:r w:rsidRPr="00A863E5">
              <w:rPr>
                <w:rFonts w:ascii="Myriad Pro" w:hAnsi="Myriad Pro" w:cs="Arial"/>
                <w:sz w:val="20"/>
              </w:rPr>
              <w:t xml:space="preserve"> właściwych </w:t>
            </w:r>
            <w:r w:rsidRPr="00A863E5">
              <w:rPr>
                <w:rFonts w:ascii="Myriad Pro" w:eastAsia="MyriadPro-Regular" w:hAnsi="Myriad Pro" w:cs="Arial"/>
                <w:i/>
                <w:sz w:val="20"/>
              </w:rPr>
              <w:t xml:space="preserve">Wytycznych obszarowych, </w:t>
            </w:r>
            <w:r w:rsidRPr="00A863E5">
              <w:rPr>
                <w:rFonts w:ascii="Myriad Pro" w:hAnsi="Myriad Pro" w:cs="Arial"/>
                <w:sz w:val="20"/>
              </w:rPr>
              <w:t>mających wpływ na założenia dotyczące kwalifikowalności wydatków.</w:t>
            </w:r>
          </w:p>
          <w:p w:rsidR="00BD6BA6" w:rsidRPr="00A863E5" w:rsidRDefault="00BD6BA6" w:rsidP="00BD6BA6">
            <w:pPr>
              <w:spacing w:before="40" w:after="40" w:line="276" w:lineRule="auto"/>
              <w:jc w:val="both"/>
              <w:rPr>
                <w:rFonts w:ascii="Myriad Pro" w:hAnsi="Myriad Pro" w:cs="Arial"/>
                <w:sz w:val="20"/>
              </w:rPr>
            </w:pPr>
            <w:r w:rsidRPr="00A863E5">
              <w:rPr>
                <w:rFonts w:ascii="Myriad Pro" w:hAnsi="Myriad Pro" w:cs="Arial"/>
                <w:sz w:val="20"/>
              </w:rPr>
              <w:t>Ocena spełniania kryterium polega na przypisaniu wartości logicznych „tak”, „nie”.</w:t>
            </w:r>
          </w:p>
        </w:tc>
      </w:tr>
      <w:tr w:rsidR="00BD6BA6" w:rsidRPr="00A863E5" w:rsidTr="00BD6BA6">
        <w:trPr>
          <w:jc w:val="center"/>
        </w:trPr>
        <w:tc>
          <w:tcPr>
            <w:tcW w:w="536" w:type="dxa"/>
          </w:tcPr>
          <w:p w:rsidR="00BD6BA6" w:rsidRPr="00A863E5" w:rsidRDefault="00BD6BA6" w:rsidP="00912095">
            <w:pPr>
              <w:pStyle w:val="Akapitzlist"/>
              <w:numPr>
                <w:ilvl w:val="0"/>
                <w:numId w:val="94"/>
              </w:numPr>
              <w:spacing w:before="40" w:after="40" w:line="276" w:lineRule="auto"/>
              <w:ind w:left="357" w:hanging="357"/>
              <w:contextualSpacing w:val="0"/>
              <w:rPr>
                <w:rFonts w:cs="Arial"/>
              </w:rPr>
            </w:pPr>
          </w:p>
        </w:tc>
        <w:tc>
          <w:tcPr>
            <w:tcW w:w="2824" w:type="dxa"/>
          </w:tcPr>
          <w:p w:rsidR="00BD6BA6" w:rsidRPr="00A863E5" w:rsidRDefault="00BD6BA6" w:rsidP="00BD6BA6">
            <w:pPr>
              <w:spacing w:before="40" w:after="40" w:line="276" w:lineRule="auto"/>
              <w:rPr>
                <w:rFonts w:ascii="Myriad Pro" w:hAnsi="Myriad Pro" w:cs="Arial"/>
                <w:sz w:val="20"/>
              </w:rPr>
            </w:pPr>
            <w:r w:rsidRPr="00A863E5">
              <w:rPr>
                <w:rFonts w:ascii="Myriad Pro" w:eastAsia="MyriadPro-Regular" w:hAnsi="Myriad Pro" w:cs="Arial"/>
                <w:sz w:val="20"/>
              </w:rPr>
              <w:t>Zgodność z warunkami realizacji wsparcia.</w:t>
            </w:r>
          </w:p>
        </w:tc>
        <w:tc>
          <w:tcPr>
            <w:tcW w:w="4803" w:type="dxa"/>
          </w:tcPr>
          <w:p w:rsidR="00BD6BA6" w:rsidRPr="00A863E5" w:rsidRDefault="00BD6BA6" w:rsidP="00BD6BA6">
            <w:pPr>
              <w:spacing w:before="40" w:after="40" w:line="276" w:lineRule="auto"/>
              <w:jc w:val="both"/>
              <w:rPr>
                <w:rFonts w:ascii="Myriad Pro" w:hAnsi="Myriad Pro" w:cs="Arial"/>
                <w:sz w:val="20"/>
              </w:rPr>
            </w:pPr>
            <w:r w:rsidRPr="00A863E5">
              <w:rPr>
                <w:rFonts w:ascii="Myriad Pro" w:eastAsia="MyriadPro-Regular" w:hAnsi="Myriad Pro" w:cs="Arial"/>
                <w:sz w:val="20"/>
              </w:rPr>
              <w:t xml:space="preserve">Wniosek został sporządzony zgodnie z uwarunkowaniami realizacji wsparcia określonymi we właściwych wytycznych obszarowych oraz z zasadami realizacji wsparcia wskazanymi przez IOK   w części 5.3 </w:t>
            </w:r>
            <w:r w:rsidRPr="00A863E5">
              <w:rPr>
                <w:rFonts w:ascii="Myriad Pro" w:eastAsia="MyriadPro-Regular" w:hAnsi="Myriad Pro" w:cs="Arial"/>
                <w:i/>
                <w:sz w:val="20"/>
              </w:rPr>
              <w:t xml:space="preserve">Regulaminu konkursu </w:t>
            </w:r>
            <w:r w:rsidRPr="00A863E5">
              <w:rPr>
                <w:rFonts w:ascii="Myriad Pro" w:eastAsia="MyriadPro-Regular" w:hAnsi="Myriad Pro" w:cs="Arial"/>
                <w:sz w:val="20"/>
              </w:rPr>
              <w:t>(np. zasady realizacji danej formy wsparcia)</w:t>
            </w:r>
            <w:r w:rsidRPr="00A863E5">
              <w:rPr>
                <w:rFonts w:ascii="Myriad Pro" w:eastAsia="MyriadPro-Regular" w:hAnsi="Myriad Pro" w:cs="Arial"/>
                <w:i/>
                <w:sz w:val="20"/>
              </w:rPr>
              <w:t>.</w:t>
            </w:r>
          </w:p>
        </w:tc>
        <w:tc>
          <w:tcPr>
            <w:tcW w:w="6012" w:type="dxa"/>
          </w:tcPr>
          <w:p w:rsidR="00BD6BA6" w:rsidRPr="00A863E5" w:rsidRDefault="00BD6BA6" w:rsidP="00BD6BA6">
            <w:pPr>
              <w:autoSpaceDE w:val="0"/>
              <w:autoSpaceDN w:val="0"/>
              <w:adjustRightInd w:val="0"/>
              <w:spacing w:line="276" w:lineRule="auto"/>
              <w:jc w:val="both"/>
              <w:rPr>
                <w:rFonts w:ascii="Myriad Pro" w:eastAsia="MyriadPro-Regular" w:hAnsi="Myriad Pro" w:cs="Arial"/>
                <w:sz w:val="20"/>
              </w:rPr>
            </w:pPr>
            <w:r w:rsidRPr="00A863E5">
              <w:rPr>
                <w:rFonts w:ascii="Myriad Pro" w:eastAsia="MyriadPro-Regular" w:hAnsi="Myriad Pro" w:cs="Arial"/>
                <w:sz w:val="20"/>
              </w:rPr>
              <w:t>Spełnienie kryterium jest konieczne do przyznania dofinansowania.</w:t>
            </w:r>
          </w:p>
          <w:p w:rsidR="00BD6BA6" w:rsidRPr="00A863E5" w:rsidRDefault="00BD6BA6" w:rsidP="00BD6BA6">
            <w:pPr>
              <w:autoSpaceDE w:val="0"/>
              <w:autoSpaceDN w:val="0"/>
              <w:adjustRightInd w:val="0"/>
              <w:spacing w:line="276" w:lineRule="auto"/>
              <w:jc w:val="both"/>
              <w:rPr>
                <w:rFonts w:ascii="Myriad Pro" w:eastAsia="MyriadPro-Regular" w:hAnsi="Myriad Pro" w:cs="Arial"/>
                <w:sz w:val="20"/>
              </w:rPr>
            </w:pPr>
            <w:r w:rsidRPr="00A863E5">
              <w:rPr>
                <w:rFonts w:ascii="Myriad Pro" w:eastAsia="MyriadPro-Regular" w:hAnsi="Myriad Pro" w:cs="Arial"/>
                <w:sz w:val="20"/>
              </w:rPr>
              <w:t>Projekty niespełniające kryterium kierowane są do poprawy lub uzupełnienia.</w:t>
            </w:r>
          </w:p>
          <w:p w:rsidR="00BD6BA6" w:rsidRPr="00A863E5" w:rsidRDefault="00BD6BA6" w:rsidP="00BD6BA6">
            <w:pPr>
              <w:autoSpaceDE w:val="0"/>
              <w:autoSpaceDN w:val="0"/>
              <w:adjustRightInd w:val="0"/>
              <w:spacing w:line="276" w:lineRule="auto"/>
              <w:jc w:val="both"/>
              <w:rPr>
                <w:rFonts w:ascii="Myriad Pro" w:eastAsia="MyriadPro-Regular" w:hAnsi="Myriad Pro" w:cs="Arial"/>
                <w:sz w:val="20"/>
              </w:rPr>
            </w:pPr>
            <w:r w:rsidRPr="00A863E5">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A863E5">
              <w:rPr>
                <w:rFonts w:ascii="Myriad Pro" w:hAnsi="Myriad Pro" w:cs="Arial"/>
                <w:i/>
                <w:sz w:val="20"/>
              </w:rPr>
              <w:t>RPO WZ 2014-2020</w:t>
            </w:r>
            <w:r w:rsidRPr="00A863E5">
              <w:rPr>
                <w:rFonts w:ascii="Myriad Pro" w:hAnsi="Myriad Pro" w:cs="Arial"/>
                <w:sz w:val="20"/>
              </w:rPr>
              <w:t xml:space="preserve">, przepisów prawa, </w:t>
            </w:r>
            <w:r w:rsidRPr="00A863E5">
              <w:rPr>
                <w:rFonts w:ascii="Myriad Pro" w:hAnsi="Myriad Pro" w:cs="Arial"/>
                <w:i/>
                <w:sz w:val="20"/>
              </w:rPr>
              <w:t>SOOP RPO WZ 2014-2020</w:t>
            </w:r>
            <w:r w:rsidRPr="00A863E5">
              <w:rPr>
                <w:rFonts w:ascii="Myriad Pro" w:hAnsi="Myriad Pro" w:cs="Arial"/>
                <w:sz w:val="20"/>
              </w:rPr>
              <w:t xml:space="preserve">, </w:t>
            </w:r>
            <w:r w:rsidRPr="00A863E5">
              <w:rPr>
                <w:rFonts w:ascii="Myriad Pro" w:eastAsia="MyriadPro-Regular" w:hAnsi="Myriad Pro" w:cs="Arial"/>
                <w:sz w:val="20"/>
              </w:rPr>
              <w:t>właściwych</w:t>
            </w:r>
            <w:r w:rsidRPr="00A863E5">
              <w:rPr>
                <w:rFonts w:ascii="Myriad Pro" w:eastAsia="MyriadPro-Regular" w:hAnsi="Myriad Pro" w:cs="Arial"/>
                <w:i/>
                <w:sz w:val="20"/>
              </w:rPr>
              <w:t xml:space="preserve"> Wytycznych obszarowych, </w:t>
            </w:r>
            <w:r w:rsidRPr="00A863E5">
              <w:rPr>
                <w:rFonts w:ascii="Myriad Pro" w:hAnsi="Myriad Pro" w:cs="Arial"/>
                <w:sz w:val="20"/>
              </w:rPr>
              <w:t xml:space="preserve">mających wpływ na założenia dotyczące uwarunkowań realizacji wsparcia.    </w:t>
            </w:r>
          </w:p>
          <w:p w:rsidR="00BD6BA6" w:rsidRPr="00A863E5" w:rsidRDefault="00BD6BA6" w:rsidP="00BD6BA6">
            <w:pPr>
              <w:spacing w:before="40" w:line="276" w:lineRule="auto"/>
              <w:rPr>
                <w:rFonts w:ascii="Myriad Pro" w:hAnsi="Myriad Pro" w:cs="Arial"/>
                <w:sz w:val="20"/>
              </w:rPr>
            </w:pPr>
            <w:r w:rsidRPr="00A863E5">
              <w:rPr>
                <w:rFonts w:ascii="Myriad Pro" w:eastAsia="MyriadPro-Regular" w:hAnsi="Myriad Pro" w:cs="Arial"/>
                <w:sz w:val="20"/>
              </w:rPr>
              <w:t>Ocena spełniania kryterium polega na przypisaniu wartości logicznych „tak”, „nie”.</w:t>
            </w:r>
          </w:p>
        </w:tc>
      </w:tr>
      <w:tr w:rsidR="00BD6BA6" w:rsidRPr="00AE1BCA" w:rsidTr="00BD6BA6">
        <w:trPr>
          <w:jc w:val="center"/>
        </w:trPr>
        <w:tc>
          <w:tcPr>
            <w:tcW w:w="536" w:type="dxa"/>
          </w:tcPr>
          <w:p w:rsidR="00BD6BA6" w:rsidRPr="00A863E5" w:rsidRDefault="00BD6BA6" w:rsidP="00912095">
            <w:pPr>
              <w:pStyle w:val="Akapitzlist"/>
              <w:numPr>
                <w:ilvl w:val="0"/>
                <w:numId w:val="94"/>
              </w:numPr>
              <w:spacing w:before="40" w:after="40" w:line="276" w:lineRule="auto"/>
              <w:ind w:left="357" w:hanging="357"/>
              <w:contextualSpacing w:val="0"/>
              <w:rPr>
                <w:rFonts w:cs="Arial"/>
              </w:rPr>
            </w:pPr>
          </w:p>
        </w:tc>
        <w:tc>
          <w:tcPr>
            <w:tcW w:w="2824" w:type="dxa"/>
          </w:tcPr>
          <w:p w:rsidR="00BD6BA6" w:rsidRPr="00A863E5" w:rsidRDefault="00BD6BA6" w:rsidP="00BD6BA6">
            <w:pPr>
              <w:spacing w:before="40" w:after="40" w:line="276" w:lineRule="auto"/>
              <w:rPr>
                <w:rFonts w:ascii="Myriad Pro" w:hAnsi="Myriad Pro" w:cs="Arial"/>
                <w:sz w:val="20"/>
              </w:rPr>
            </w:pPr>
            <w:r w:rsidRPr="00A863E5">
              <w:rPr>
                <w:rFonts w:ascii="Myriad Pro" w:hAnsi="Myriad Pro" w:cs="Arial"/>
                <w:sz w:val="20"/>
              </w:rPr>
              <w:t xml:space="preserve">Spójność i kompletność zapisów </w:t>
            </w:r>
          </w:p>
        </w:tc>
        <w:tc>
          <w:tcPr>
            <w:tcW w:w="4803" w:type="dxa"/>
          </w:tcPr>
          <w:p w:rsidR="00BD6BA6" w:rsidRPr="00A863E5" w:rsidRDefault="00BD6BA6" w:rsidP="00BD6BA6">
            <w:pPr>
              <w:autoSpaceDE w:val="0"/>
              <w:autoSpaceDN w:val="0"/>
              <w:adjustRightInd w:val="0"/>
              <w:jc w:val="both"/>
              <w:rPr>
                <w:rFonts w:ascii="Myriad Pro" w:hAnsi="Myriad Pro" w:cs="Arial"/>
                <w:sz w:val="20"/>
              </w:rPr>
            </w:pPr>
            <w:r w:rsidRPr="00A863E5">
              <w:rPr>
                <w:rFonts w:ascii="Myriad Pro" w:eastAsia="MyriadPro-Regular" w:hAnsi="Myriad Pro" w:cs="Arial"/>
                <w:sz w:val="20"/>
              </w:rPr>
              <w:t xml:space="preserve">Wniosek jest spójny i kompletny w odniesieniu do dokonanej oceny. </w:t>
            </w:r>
          </w:p>
        </w:tc>
        <w:tc>
          <w:tcPr>
            <w:tcW w:w="6012" w:type="dxa"/>
          </w:tcPr>
          <w:p w:rsidR="00BD6BA6" w:rsidRPr="00A863E5" w:rsidRDefault="00BD6BA6" w:rsidP="00BD6BA6">
            <w:pPr>
              <w:spacing w:before="40" w:after="40" w:line="276" w:lineRule="auto"/>
              <w:rPr>
                <w:rFonts w:ascii="Myriad Pro" w:hAnsi="Myriad Pro" w:cs="Arial"/>
                <w:sz w:val="20"/>
              </w:rPr>
            </w:pPr>
            <w:r w:rsidRPr="00A863E5">
              <w:rPr>
                <w:rFonts w:ascii="Myriad Pro" w:hAnsi="Myriad Pro" w:cs="Arial"/>
                <w:sz w:val="20"/>
              </w:rPr>
              <w:t>Spełnienie kryterium jest konieczne do przyznania dofinansowania.</w:t>
            </w:r>
          </w:p>
          <w:p w:rsidR="00BD6BA6" w:rsidRPr="00A863E5" w:rsidRDefault="00BD6BA6" w:rsidP="00BD6BA6">
            <w:pPr>
              <w:spacing w:before="40" w:after="40" w:line="276" w:lineRule="auto"/>
              <w:rPr>
                <w:rFonts w:ascii="Myriad Pro" w:hAnsi="Myriad Pro" w:cs="Arial"/>
                <w:sz w:val="20"/>
              </w:rPr>
            </w:pPr>
            <w:r w:rsidRPr="00A863E5">
              <w:rPr>
                <w:rFonts w:ascii="Myriad Pro" w:hAnsi="Myriad Pro" w:cs="Arial"/>
                <w:sz w:val="20"/>
              </w:rPr>
              <w:t>Projekty niespełniające kryterium kierowane są do poprawy lub uzupełnienia.</w:t>
            </w:r>
          </w:p>
          <w:p w:rsidR="00BD6BA6" w:rsidRPr="00AE1BCA" w:rsidRDefault="00BD6BA6" w:rsidP="00BD6BA6">
            <w:pPr>
              <w:spacing w:before="40" w:after="40" w:line="276" w:lineRule="auto"/>
              <w:rPr>
                <w:rFonts w:ascii="Myriad Pro" w:hAnsi="Myriad Pro" w:cs="Arial"/>
                <w:sz w:val="20"/>
              </w:rPr>
            </w:pPr>
            <w:r w:rsidRPr="00A863E5">
              <w:rPr>
                <w:rFonts w:ascii="Myriad Pro" w:hAnsi="Myriad Pro" w:cs="Arial"/>
                <w:sz w:val="20"/>
              </w:rPr>
              <w:t>Ocena spełniania kryterium polega na przypisaniu wartości logicznych „tak”, „nie.</w:t>
            </w:r>
          </w:p>
        </w:tc>
      </w:tr>
    </w:tbl>
    <w:p w:rsidR="007B57DA" w:rsidRDefault="007B57DA" w:rsidP="007B57DA">
      <w:pPr>
        <w:pStyle w:val="Nagwek"/>
        <w:spacing w:after="200" w:line="276" w:lineRule="auto"/>
        <w:rPr>
          <w:rFonts w:eastAsiaTheme="majorEastAsia" w:cs="Arial"/>
          <w:b/>
          <w:bCs/>
          <w:sz w:val="20"/>
        </w:rPr>
        <w:sectPr w:rsidR="007B57DA" w:rsidSect="00666E30">
          <w:pgSz w:w="16838" w:h="11906" w:orient="landscape"/>
          <w:pgMar w:top="1417" w:right="1417" w:bottom="1417" w:left="1417" w:header="708" w:footer="708" w:gutter="0"/>
          <w:cols w:space="708"/>
          <w:docGrid w:linePitch="360"/>
        </w:sectPr>
      </w:pPr>
    </w:p>
    <w:p w:rsidR="000C3288" w:rsidRPr="000C3288" w:rsidRDefault="000C3288" w:rsidP="000C3288">
      <w:pPr>
        <w:jc w:val="center"/>
        <w:rPr>
          <w:rFonts w:ascii="Myriad Pro" w:hAnsi="Myriad Pro"/>
          <w:b/>
          <w:sz w:val="20"/>
        </w:rPr>
      </w:pPr>
      <w:r w:rsidRPr="000C3288">
        <w:rPr>
          <w:rFonts w:ascii="Myriad Pro" w:eastAsiaTheme="majorEastAsia" w:hAnsi="Myriad Pro"/>
          <w:b/>
          <w:sz w:val="20"/>
        </w:rPr>
        <w:lastRenderedPageBreak/>
        <w:t xml:space="preserve">Kryteria ogólne przyjęte Uchwałą </w:t>
      </w:r>
      <w:r w:rsidRPr="000C3288">
        <w:rPr>
          <w:rFonts w:ascii="Myriad Pro" w:hAnsi="Myriad Pro"/>
          <w:b/>
          <w:sz w:val="20"/>
        </w:rPr>
        <w:t>Nr 7/20 Komitetu Monitorującego RPO WZ 2014-2020 z dnia 26 lutego 2020 r. (tryb pozakonkursowy) typ 1 i 3</w:t>
      </w:r>
    </w:p>
    <w:tbl>
      <w:tblPr>
        <w:tblStyle w:val="Tabela-Siatka"/>
        <w:tblW w:w="14175" w:type="dxa"/>
        <w:jc w:val="center"/>
        <w:shd w:val="clear" w:color="auto" w:fill="B8E4E4"/>
        <w:tblLayout w:type="fixed"/>
        <w:tblLook w:val="04A0" w:firstRow="1" w:lastRow="0" w:firstColumn="1" w:lastColumn="0" w:noHBand="0" w:noVBand="1"/>
      </w:tblPr>
      <w:tblGrid>
        <w:gridCol w:w="1900"/>
        <w:gridCol w:w="12275"/>
      </w:tblGrid>
      <w:tr w:rsidR="000C3288" w:rsidRPr="00E64C13" w:rsidTr="00666E30">
        <w:trPr>
          <w:jc w:val="center"/>
        </w:trPr>
        <w:tc>
          <w:tcPr>
            <w:tcW w:w="1900" w:type="dxa"/>
            <w:shd w:val="clear" w:color="auto" w:fill="B8E4E4"/>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Oś priorytetowa</w:t>
            </w:r>
          </w:p>
        </w:tc>
        <w:tc>
          <w:tcPr>
            <w:tcW w:w="12275" w:type="dxa"/>
            <w:shd w:val="clear" w:color="auto" w:fill="B8E4E4"/>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VII Włączenie społeczne</w:t>
            </w:r>
          </w:p>
        </w:tc>
      </w:tr>
      <w:tr w:rsidR="000C3288" w:rsidRPr="00E64C13" w:rsidTr="00666E30">
        <w:trPr>
          <w:trHeight w:val="682"/>
          <w:jc w:val="center"/>
        </w:trPr>
        <w:tc>
          <w:tcPr>
            <w:tcW w:w="1900" w:type="dxa"/>
            <w:shd w:val="clear" w:color="auto" w:fill="B8E4E4"/>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Priorytet Inwestycyjny</w:t>
            </w:r>
          </w:p>
        </w:tc>
        <w:tc>
          <w:tcPr>
            <w:tcW w:w="12275" w:type="dxa"/>
            <w:shd w:val="clear" w:color="auto" w:fill="B8E4E4"/>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9iv: Ułatwianie dostępu do przystępnych cenowo, trwałych oraz wysokiej jakości usług, w tym opieki zdrowotnej i usług socjalnych świadczonych w interesie ogólnym.</w:t>
            </w:r>
          </w:p>
        </w:tc>
      </w:tr>
      <w:tr w:rsidR="000C3288" w:rsidRPr="00E64C13" w:rsidTr="00666E30">
        <w:trPr>
          <w:trHeight w:val="682"/>
          <w:jc w:val="center"/>
        </w:trPr>
        <w:tc>
          <w:tcPr>
            <w:tcW w:w="1900" w:type="dxa"/>
            <w:shd w:val="clear" w:color="auto" w:fill="B8E4E4"/>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Działanie</w:t>
            </w:r>
          </w:p>
        </w:tc>
        <w:tc>
          <w:tcPr>
            <w:tcW w:w="12275" w:type="dxa"/>
            <w:shd w:val="clear" w:color="auto" w:fill="B8E4E4"/>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7.6 </w:t>
            </w:r>
            <w:r w:rsidRPr="0069648B">
              <w:rPr>
                <w:rFonts w:ascii="Myriad Pro" w:eastAsia="Times New Roman" w:hAnsi="Myriad Pro" w:cs="Arial"/>
                <w:color w:val="000000"/>
                <w:sz w:val="20"/>
                <w:lang w:eastAsia="pl-PL"/>
              </w:rPr>
              <w:t>Wsparcie rozwoju usług społecznych świadczonych w interesie ogólnym</w:t>
            </w:r>
            <w:r w:rsidRPr="0069648B">
              <w:rPr>
                <w:rFonts w:ascii="Myriad Pro" w:hAnsi="Myriad Pro" w:cs="Arial"/>
                <w:sz w:val="20"/>
              </w:rPr>
              <w:t xml:space="preserve"> </w:t>
            </w:r>
          </w:p>
        </w:tc>
      </w:tr>
    </w:tbl>
    <w:p w:rsidR="000C3288" w:rsidRPr="00E64C13" w:rsidRDefault="000C3288" w:rsidP="000C3288">
      <w:pPr>
        <w:rPr>
          <w:rFonts w:ascii="Arial" w:hAnsi="Arial" w:cs="Arial"/>
          <w:sz w:val="20"/>
        </w:rPr>
      </w:pPr>
    </w:p>
    <w:tbl>
      <w:tblPr>
        <w:tblStyle w:val="Tabela-Siatka"/>
        <w:tblW w:w="14175" w:type="dxa"/>
        <w:jc w:val="center"/>
        <w:tblLayout w:type="fixed"/>
        <w:tblLook w:val="04A0" w:firstRow="1" w:lastRow="0" w:firstColumn="1" w:lastColumn="0" w:noHBand="0" w:noVBand="1"/>
      </w:tblPr>
      <w:tblGrid>
        <w:gridCol w:w="538"/>
        <w:gridCol w:w="2823"/>
        <w:gridCol w:w="6216"/>
        <w:gridCol w:w="4598"/>
      </w:tblGrid>
      <w:tr w:rsidR="000C3288" w:rsidRPr="0069648B" w:rsidTr="000C3288">
        <w:trPr>
          <w:jc w:val="center"/>
        </w:trPr>
        <w:tc>
          <w:tcPr>
            <w:tcW w:w="14175" w:type="dxa"/>
            <w:gridSpan w:val="4"/>
            <w:shd w:val="clear" w:color="auto" w:fill="D9D9D9" w:themeFill="background1" w:themeFillShade="D9"/>
          </w:tcPr>
          <w:p w:rsidR="000C3288" w:rsidRPr="0069648B" w:rsidRDefault="000C3288" w:rsidP="00273C23">
            <w:pPr>
              <w:spacing w:before="40" w:after="40"/>
              <w:jc w:val="center"/>
              <w:rPr>
                <w:rFonts w:ascii="Myriad Pro" w:hAnsi="Myriad Pro" w:cs="Arial"/>
                <w:b/>
                <w:sz w:val="20"/>
              </w:rPr>
            </w:pPr>
            <w:r w:rsidRPr="0069648B">
              <w:rPr>
                <w:rFonts w:ascii="Myriad Pro" w:hAnsi="Myriad Pro" w:cs="Arial"/>
                <w:b/>
                <w:sz w:val="20"/>
              </w:rPr>
              <w:t>Kryteria dopuszczalności</w:t>
            </w:r>
          </w:p>
        </w:tc>
      </w:tr>
      <w:tr w:rsidR="000C3288" w:rsidRPr="0069648B" w:rsidTr="00273C23">
        <w:trPr>
          <w:jc w:val="center"/>
        </w:trPr>
        <w:tc>
          <w:tcPr>
            <w:tcW w:w="538"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L.p.</w:t>
            </w:r>
          </w:p>
        </w:tc>
        <w:tc>
          <w:tcPr>
            <w:tcW w:w="2823"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Nazwa kryterium</w:t>
            </w:r>
          </w:p>
        </w:tc>
        <w:tc>
          <w:tcPr>
            <w:tcW w:w="6216"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Definicja kryterium</w:t>
            </w:r>
          </w:p>
        </w:tc>
        <w:tc>
          <w:tcPr>
            <w:tcW w:w="4598"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Opis znaczenia kryterium</w:t>
            </w:r>
          </w:p>
        </w:tc>
      </w:tr>
      <w:tr w:rsidR="000C3288" w:rsidRPr="0069648B" w:rsidTr="00273C23">
        <w:trPr>
          <w:jc w:val="center"/>
        </w:trPr>
        <w:tc>
          <w:tcPr>
            <w:tcW w:w="538"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1</w:t>
            </w:r>
          </w:p>
        </w:tc>
        <w:tc>
          <w:tcPr>
            <w:tcW w:w="2823"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2</w:t>
            </w:r>
          </w:p>
        </w:tc>
        <w:tc>
          <w:tcPr>
            <w:tcW w:w="6216"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3</w:t>
            </w:r>
          </w:p>
        </w:tc>
        <w:tc>
          <w:tcPr>
            <w:tcW w:w="4598"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4</w:t>
            </w:r>
          </w:p>
        </w:tc>
      </w:tr>
      <w:tr w:rsidR="000C3288" w:rsidRPr="0069648B" w:rsidTr="00273C23">
        <w:trPr>
          <w:jc w:val="center"/>
        </w:trPr>
        <w:tc>
          <w:tcPr>
            <w:tcW w:w="538" w:type="dxa"/>
          </w:tcPr>
          <w:p w:rsidR="000C3288" w:rsidRPr="0069648B" w:rsidRDefault="000C3288" w:rsidP="001B0A9F">
            <w:pPr>
              <w:pStyle w:val="Akapitzlist"/>
              <w:numPr>
                <w:ilvl w:val="0"/>
                <w:numId w:val="447"/>
              </w:numPr>
              <w:spacing w:before="40" w:after="40"/>
              <w:ind w:left="0" w:firstLine="0"/>
              <w:contextualSpacing w:val="0"/>
              <w:rPr>
                <w:rFonts w:cs="Arial"/>
              </w:rPr>
            </w:pPr>
          </w:p>
        </w:tc>
        <w:tc>
          <w:tcPr>
            <w:tcW w:w="2823"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Zgodność z celem szczegółowym i rezultatami  Działania</w:t>
            </w:r>
          </w:p>
        </w:tc>
        <w:tc>
          <w:tcPr>
            <w:tcW w:w="6216"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Projekt jest zgodny z właściwym celem szczegółowym </w:t>
            </w:r>
            <w:r w:rsidRPr="0069648B">
              <w:rPr>
                <w:rFonts w:ascii="Myriad Pro" w:hAnsi="Myriad Pro" w:cs="Arial"/>
                <w:i/>
                <w:sz w:val="20"/>
              </w:rPr>
              <w:t>RPO WZ 2014-2020</w:t>
            </w:r>
            <w:r w:rsidRPr="0069648B">
              <w:rPr>
                <w:rFonts w:ascii="Myriad Pro" w:hAnsi="Myriad Pro" w:cs="Arial"/>
                <w:sz w:val="20"/>
              </w:rPr>
              <w:t xml:space="preserve"> oraz koresponduje ze wskaźnikami dla danego Działania/typu projektu.</w:t>
            </w:r>
          </w:p>
        </w:tc>
        <w:tc>
          <w:tcPr>
            <w:tcW w:w="4598"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w:t>
            </w:r>
          </w:p>
        </w:tc>
      </w:tr>
      <w:tr w:rsidR="000C3288" w:rsidRPr="0069648B" w:rsidTr="00273C23">
        <w:trPr>
          <w:jc w:val="center"/>
        </w:trPr>
        <w:tc>
          <w:tcPr>
            <w:tcW w:w="538" w:type="dxa"/>
          </w:tcPr>
          <w:p w:rsidR="000C3288" w:rsidRPr="0069648B" w:rsidRDefault="000C3288" w:rsidP="001B0A9F">
            <w:pPr>
              <w:pStyle w:val="Akapitzlist"/>
              <w:numPr>
                <w:ilvl w:val="0"/>
                <w:numId w:val="447"/>
              </w:numPr>
              <w:spacing w:before="40" w:after="40"/>
              <w:ind w:left="0" w:firstLine="0"/>
              <w:contextualSpacing w:val="0"/>
              <w:rPr>
                <w:rFonts w:cs="Arial"/>
              </w:rPr>
            </w:pPr>
          </w:p>
        </w:tc>
        <w:tc>
          <w:tcPr>
            <w:tcW w:w="2823"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Zgodność z typem projektu</w:t>
            </w:r>
          </w:p>
          <w:p w:rsidR="000C3288" w:rsidRPr="0069648B" w:rsidRDefault="000C3288" w:rsidP="00273C23">
            <w:pPr>
              <w:spacing w:before="40" w:after="40"/>
              <w:rPr>
                <w:rFonts w:ascii="Myriad Pro" w:hAnsi="Myriad Pro" w:cs="Arial"/>
                <w:sz w:val="20"/>
              </w:rPr>
            </w:pPr>
          </w:p>
          <w:p w:rsidR="000C3288" w:rsidRPr="0069648B" w:rsidRDefault="000C3288" w:rsidP="00273C23">
            <w:pPr>
              <w:spacing w:before="40" w:after="40"/>
              <w:rPr>
                <w:rFonts w:ascii="Myriad Pro" w:hAnsi="Myriad Pro" w:cs="Arial"/>
                <w:sz w:val="20"/>
              </w:rPr>
            </w:pPr>
          </w:p>
        </w:tc>
        <w:tc>
          <w:tcPr>
            <w:tcW w:w="6216"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Projekt jest zgodny z typem projektu oraz grupą docelową wskazanymi w </w:t>
            </w:r>
            <w:r w:rsidRPr="0069648B">
              <w:rPr>
                <w:rFonts w:ascii="Myriad Pro" w:hAnsi="Myriad Pro" w:cs="Arial"/>
                <w:i/>
                <w:sz w:val="20"/>
              </w:rPr>
              <w:t>SOOP RPO WZ 2014-2020</w:t>
            </w:r>
            <w:r w:rsidRPr="0069648B">
              <w:rPr>
                <w:rFonts w:ascii="Myriad Pro" w:hAnsi="Myriad Pro" w:cs="Arial"/>
                <w:sz w:val="20"/>
              </w:rPr>
              <w:t xml:space="preserve"> oraz </w:t>
            </w:r>
            <w:r w:rsidRPr="0069648B">
              <w:rPr>
                <w:rFonts w:ascii="Myriad Pro" w:hAnsi="Myriad Pro" w:cs="Arial"/>
                <w:i/>
                <w:sz w:val="20"/>
              </w:rPr>
              <w:t>Wezwaniu do złożenia wniosku.</w:t>
            </w:r>
          </w:p>
          <w:p w:rsidR="000C3288" w:rsidRPr="0069648B" w:rsidRDefault="000C3288" w:rsidP="00273C23">
            <w:pPr>
              <w:spacing w:before="40" w:after="40"/>
              <w:rPr>
                <w:rFonts w:ascii="Myriad Pro" w:hAnsi="Myriad Pro" w:cs="Arial"/>
                <w:sz w:val="20"/>
              </w:rPr>
            </w:pPr>
          </w:p>
        </w:tc>
        <w:tc>
          <w:tcPr>
            <w:tcW w:w="4598"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Za zgodą IP, na etapie realizacji projektu, dopuszcza się możliwość odstępstwa od zapisów </w:t>
            </w:r>
            <w:r w:rsidRPr="0069648B">
              <w:rPr>
                <w:rFonts w:ascii="Myriad Pro" w:hAnsi="Myriad Pro" w:cs="Arial"/>
                <w:i/>
                <w:sz w:val="20"/>
              </w:rPr>
              <w:t>Wezwania do złożenia wniosku</w:t>
            </w:r>
            <w:r w:rsidRPr="0069648B" w:rsidDel="00B42223">
              <w:rPr>
                <w:rFonts w:ascii="Myriad Pro" w:hAnsi="Myriad Pro" w:cs="Arial"/>
                <w:sz w:val="20"/>
              </w:rPr>
              <w:t xml:space="preserve"> </w:t>
            </w:r>
            <w:r w:rsidRPr="0069648B">
              <w:rPr>
                <w:rFonts w:ascii="Myriad Pro" w:hAnsi="Myriad Pro" w:cs="Arial"/>
                <w:sz w:val="20"/>
              </w:rPr>
              <w:t>w zakresie spełnienia przedmiotowego kryterium z uwagi na zmiany dokumentów nadrzędnych tj. RPO WZ 2014-2020, SOOP RPO WZ 2014-2020, przepisów prawa - mających wpływ na założenia dotyczące grupy docelowej i/lub typu projektu.</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w:t>
            </w:r>
          </w:p>
        </w:tc>
      </w:tr>
      <w:tr w:rsidR="000C3288" w:rsidRPr="0069648B" w:rsidTr="00273C23">
        <w:trPr>
          <w:jc w:val="center"/>
        </w:trPr>
        <w:tc>
          <w:tcPr>
            <w:tcW w:w="538" w:type="dxa"/>
          </w:tcPr>
          <w:p w:rsidR="000C3288" w:rsidRPr="0069648B" w:rsidRDefault="000C3288" w:rsidP="001B0A9F">
            <w:pPr>
              <w:pStyle w:val="Akapitzlist"/>
              <w:numPr>
                <w:ilvl w:val="0"/>
                <w:numId w:val="447"/>
              </w:numPr>
              <w:spacing w:before="40" w:after="40"/>
              <w:ind w:left="0" w:firstLine="0"/>
              <w:contextualSpacing w:val="0"/>
              <w:rPr>
                <w:rFonts w:cs="Arial"/>
              </w:rPr>
            </w:pPr>
          </w:p>
        </w:tc>
        <w:tc>
          <w:tcPr>
            <w:tcW w:w="2823"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Kwalifikowalność Beneficjenta/Partnera (jeśli dotyczy)</w:t>
            </w:r>
          </w:p>
        </w:tc>
        <w:tc>
          <w:tcPr>
            <w:tcW w:w="6216"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Beneficjent,  zgodnie z SOOP RPO WZ 2014-2020, jest    podmiotem uprawnionym do ubiegania się o dofinansowanie w ramach Działania/ typu/ów projektu/ów, w którym ogłoszony został nabór. Partner/</w:t>
            </w:r>
            <w:proofErr w:type="spellStart"/>
            <w:r w:rsidRPr="0069648B">
              <w:rPr>
                <w:rFonts w:ascii="Myriad Pro" w:hAnsi="Myriad Pro" w:cs="Arial"/>
                <w:sz w:val="20"/>
              </w:rPr>
              <w:t>rzy</w:t>
            </w:r>
            <w:proofErr w:type="spellEnd"/>
            <w:r w:rsidRPr="0069648B">
              <w:rPr>
                <w:rFonts w:ascii="Myriad Pro" w:hAnsi="Myriad Pro" w:cs="Arial"/>
                <w:sz w:val="20"/>
              </w:rPr>
              <w:t xml:space="preserve"> nie podlega/ją wykluczeniu z możliwości ubiegania się o dofinansowanie, w tym wykluczeniu, o którym mowa w art. 207 ust. 4 ustawy z dnia 27 sierpnia 2009 r., o finansach publicznych.</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W przypadku partnera stanowiącego  podmiot, o którym mowa w  art. 207 ust. 7 ustawy z dnia 27 sierpnia  2009 r., o finansach    publicznych, kryterium dotyczące kwalifikowalności Partnera     zostaje automatycznie uznane za spełnione.</w:t>
            </w:r>
          </w:p>
        </w:tc>
        <w:tc>
          <w:tcPr>
            <w:tcW w:w="4598"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w:t>
            </w:r>
          </w:p>
        </w:tc>
      </w:tr>
      <w:tr w:rsidR="000C3288" w:rsidRPr="0069648B" w:rsidTr="00273C23">
        <w:trPr>
          <w:jc w:val="center"/>
        </w:trPr>
        <w:tc>
          <w:tcPr>
            <w:tcW w:w="538" w:type="dxa"/>
          </w:tcPr>
          <w:p w:rsidR="000C3288" w:rsidRPr="0069648B" w:rsidRDefault="000C3288" w:rsidP="001B0A9F">
            <w:pPr>
              <w:pStyle w:val="Akapitzlist"/>
              <w:numPr>
                <w:ilvl w:val="0"/>
                <w:numId w:val="447"/>
              </w:numPr>
              <w:spacing w:before="40" w:after="40"/>
              <w:ind w:left="0" w:firstLine="0"/>
              <w:contextualSpacing w:val="0"/>
              <w:rPr>
                <w:rFonts w:cs="Arial"/>
              </w:rPr>
            </w:pPr>
          </w:p>
        </w:tc>
        <w:tc>
          <w:tcPr>
            <w:tcW w:w="2823"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Zgodność z zasadami horyzontalnymi</w:t>
            </w:r>
          </w:p>
        </w:tc>
        <w:tc>
          <w:tcPr>
            <w:tcW w:w="6216"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Projekt jest zgodny z: </w:t>
            </w:r>
          </w:p>
          <w:p w:rsidR="000C3288" w:rsidRPr="0069648B" w:rsidRDefault="000C3288" w:rsidP="001B0A9F">
            <w:pPr>
              <w:numPr>
                <w:ilvl w:val="0"/>
                <w:numId w:val="448"/>
              </w:numPr>
              <w:spacing w:before="40" w:after="40"/>
              <w:ind w:left="357" w:hanging="357"/>
              <w:rPr>
                <w:rFonts w:ascii="Myriad Pro" w:hAnsi="Myriad Pro" w:cs="Arial"/>
                <w:sz w:val="20"/>
              </w:rPr>
            </w:pPr>
            <w:r w:rsidRPr="0069648B">
              <w:rPr>
                <w:rFonts w:ascii="Myriad Pro" w:hAnsi="Myriad Pro" w:cs="Arial"/>
                <w:sz w:val="20"/>
              </w:rPr>
              <w:t>zasadą równości szans kobiet i mężczyzn, w oparciu o standard minimum,</w:t>
            </w:r>
          </w:p>
          <w:p w:rsidR="000C3288" w:rsidRPr="0069648B" w:rsidRDefault="000C3288" w:rsidP="001B0A9F">
            <w:pPr>
              <w:numPr>
                <w:ilvl w:val="0"/>
                <w:numId w:val="448"/>
              </w:numPr>
              <w:spacing w:before="40" w:after="40"/>
              <w:ind w:left="357" w:hanging="357"/>
              <w:rPr>
                <w:rFonts w:ascii="Myriad Pro" w:hAnsi="Myriad Pro" w:cs="Arial"/>
                <w:sz w:val="20"/>
              </w:rPr>
            </w:pPr>
            <w:r w:rsidRPr="0069648B">
              <w:rPr>
                <w:rFonts w:ascii="Myriad Pro" w:hAnsi="Myriad Pro" w:cs="Arial"/>
                <w:sz w:val="20"/>
              </w:rPr>
              <w:t>właściwymi politykami i zasadami wspólnotowym:</w:t>
            </w:r>
          </w:p>
          <w:p w:rsidR="000C3288" w:rsidRPr="0069648B" w:rsidRDefault="000C3288" w:rsidP="001B0A9F">
            <w:pPr>
              <w:pStyle w:val="Akapitzlist"/>
              <w:numPr>
                <w:ilvl w:val="0"/>
                <w:numId w:val="347"/>
              </w:numPr>
              <w:spacing w:before="40" w:after="40"/>
              <w:ind w:left="714" w:hanging="357"/>
              <w:contextualSpacing w:val="0"/>
              <w:rPr>
                <w:rFonts w:cs="Arial"/>
              </w:rPr>
            </w:pPr>
            <w:r w:rsidRPr="0069648B">
              <w:rPr>
                <w:rFonts w:cs="Arial"/>
              </w:rPr>
              <w:t>zrównoważonego rozwoju, ,</w:t>
            </w:r>
          </w:p>
          <w:p w:rsidR="000C3288" w:rsidRPr="0069648B" w:rsidRDefault="000C3288" w:rsidP="001B0A9F">
            <w:pPr>
              <w:pStyle w:val="Akapitzlist"/>
              <w:numPr>
                <w:ilvl w:val="0"/>
                <w:numId w:val="347"/>
              </w:numPr>
              <w:spacing w:before="40" w:after="40"/>
              <w:ind w:left="714" w:hanging="357"/>
              <w:contextualSpacing w:val="0"/>
              <w:rPr>
                <w:rFonts w:cs="Arial"/>
              </w:rPr>
            </w:pPr>
            <w:r w:rsidRPr="0069648B">
              <w:rPr>
                <w:rFonts w:cs="Arial"/>
              </w:rPr>
              <w:t>promowania i realizacji zasady równości szans i niedyskryminacji, w tym m.in. koniecznością stosowania zasady uniwersalnego projektowania.</w:t>
            </w:r>
          </w:p>
          <w:p w:rsidR="000C3288" w:rsidRPr="000C3288" w:rsidRDefault="000C3288" w:rsidP="000C3288">
            <w:pPr>
              <w:spacing w:before="40" w:after="40"/>
              <w:rPr>
                <w:rFonts w:ascii="Myriad Pro" w:hAnsi="Myriad Pro" w:cs="Arial"/>
                <w:sz w:val="20"/>
              </w:rPr>
            </w:pPr>
            <w:r w:rsidRPr="0069648B">
              <w:rPr>
                <w:rFonts w:ascii="Myriad Pro"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 dostępność dla jak najszerszego grona odbiorców, w szczególności osób z niepełnosprawnościami.</w:t>
            </w:r>
          </w:p>
        </w:tc>
        <w:tc>
          <w:tcPr>
            <w:tcW w:w="4598"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w:t>
            </w:r>
          </w:p>
        </w:tc>
      </w:tr>
    </w:tbl>
    <w:p w:rsidR="000C3288" w:rsidRPr="0069648B" w:rsidRDefault="000C3288" w:rsidP="000C3288">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538"/>
        <w:gridCol w:w="2823"/>
        <w:gridCol w:w="6216"/>
        <w:gridCol w:w="4598"/>
      </w:tblGrid>
      <w:tr w:rsidR="000C3288" w:rsidRPr="0069648B" w:rsidTr="000C3288">
        <w:trPr>
          <w:jc w:val="center"/>
        </w:trPr>
        <w:tc>
          <w:tcPr>
            <w:tcW w:w="14175" w:type="dxa"/>
            <w:gridSpan w:val="4"/>
            <w:shd w:val="clear" w:color="auto" w:fill="D9D9D9" w:themeFill="background1" w:themeFillShade="D9"/>
          </w:tcPr>
          <w:p w:rsidR="000C3288" w:rsidRPr="0069648B" w:rsidRDefault="000C3288" w:rsidP="00273C23">
            <w:pPr>
              <w:spacing w:before="40" w:after="40"/>
              <w:jc w:val="center"/>
              <w:rPr>
                <w:rFonts w:ascii="Myriad Pro" w:hAnsi="Myriad Pro" w:cs="Arial"/>
                <w:b/>
                <w:sz w:val="20"/>
              </w:rPr>
            </w:pPr>
            <w:r w:rsidRPr="0069648B">
              <w:rPr>
                <w:rFonts w:ascii="Myriad Pro" w:hAnsi="Myriad Pro" w:cs="Arial"/>
                <w:b/>
                <w:sz w:val="20"/>
              </w:rPr>
              <w:t>Kryteria administracyjności</w:t>
            </w:r>
          </w:p>
        </w:tc>
      </w:tr>
      <w:tr w:rsidR="000C3288" w:rsidRPr="0069648B" w:rsidTr="00273C23">
        <w:trPr>
          <w:jc w:val="center"/>
        </w:trPr>
        <w:tc>
          <w:tcPr>
            <w:tcW w:w="538"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L.p.</w:t>
            </w:r>
          </w:p>
        </w:tc>
        <w:tc>
          <w:tcPr>
            <w:tcW w:w="2823"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Nazwa kryterium</w:t>
            </w:r>
          </w:p>
        </w:tc>
        <w:tc>
          <w:tcPr>
            <w:tcW w:w="6216"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Definicja kryterium</w:t>
            </w:r>
          </w:p>
        </w:tc>
        <w:tc>
          <w:tcPr>
            <w:tcW w:w="4598"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Opis znaczenia kryterium</w:t>
            </w:r>
          </w:p>
        </w:tc>
      </w:tr>
      <w:tr w:rsidR="000C3288" w:rsidRPr="0069648B" w:rsidTr="00273C23">
        <w:trPr>
          <w:jc w:val="center"/>
        </w:trPr>
        <w:tc>
          <w:tcPr>
            <w:tcW w:w="538"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1</w:t>
            </w:r>
          </w:p>
        </w:tc>
        <w:tc>
          <w:tcPr>
            <w:tcW w:w="2823"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2</w:t>
            </w:r>
          </w:p>
        </w:tc>
        <w:tc>
          <w:tcPr>
            <w:tcW w:w="6216"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3</w:t>
            </w:r>
          </w:p>
        </w:tc>
        <w:tc>
          <w:tcPr>
            <w:tcW w:w="4598"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4</w:t>
            </w:r>
          </w:p>
        </w:tc>
      </w:tr>
      <w:tr w:rsidR="000C3288" w:rsidRPr="0069648B" w:rsidTr="00273C23">
        <w:trPr>
          <w:jc w:val="center"/>
        </w:trPr>
        <w:tc>
          <w:tcPr>
            <w:tcW w:w="538" w:type="dxa"/>
          </w:tcPr>
          <w:p w:rsidR="000C3288" w:rsidRPr="0069648B" w:rsidRDefault="000C3288" w:rsidP="001B0A9F">
            <w:pPr>
              <w:pStyle w:val="Akapitzlist"/>
              <w:numPr>
                <w:ilvl w:val="0"/>
                <w:numId w:val="449"/>
              </w:numPr>
              <w:spacing w:before="40" w:after="40"/>
              <w:ind w:left="0" w:firstLine="0"/>
              <w:contextualSpacing w:val="0"/>
              <w:rPr>
                <w:rFonts w:cs="Arial"/>
              </w:rPr>
            </w:pPr>
          </w:p>
        </w:tc>
        <w:tc>
          <w:tcPr>
            <w:tcW w:w="2823"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Intensywność wsparcia</w:t>
            </w:r>
          </w:p>
        </w:tc>
        <w:tc>
          <w:tcPr>
            <w:tcW w:w="6216"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Wnioskowana kwota i poziom wsparcia są zgodne z zapisami </w:t>
            </w:r>
            <w:r w:rsidRPr="0069648B">
              <w:rPr>
                <w:rFonts w:ascii="Myriad Pro" w:hAnsi="Myriad Pro" w:cs="Arial"/>
                <w:i/>
                <w:sz w:val="20"/>
              </w:rPr>
              <w:t>Wezwania do złożenia wniosku</w:t>
            </w:r>
            <w:r w:rsidRPr="0069648B">
              <w:rPr>
                <w:rFonts w:ascii="Myriad Pro" w:hAnsi="Myriad Pro" w:cs="Arial"/>
                <w:sz w:val="20"/>
              </w:rPr>
              <w:t>.</w:t>
            </w:r>
          </w:p>
        </w:tc>
        <w:tc>
          <w:tcPr>
            <w:tcW w:w="4598"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lastRenderedPageBreak/>
              <w:t>Ocena spełniania kryterium polega na przypisaniu wartości logicznych „tak”, „nie”.</w:t>
            </w:r>
          </w:p>
        </w:tc>
      </w:tr>
      <w:tr w:rsidR="000C3288" w:rsidRPr="0069648B" w:rsidTr="00273C23">
        <w:trPr>
          <w:jc w:val="center"/>
        </w:trPr>
        <w:tc>
          <w:tcPr>
            <w:tcW w:w="538" w:type="dxa"/>
          </w:tcPr>
          <w:p w:rsidR="000C3288" w:rsidRPr="0069648B" w:rsidRDefault="000C3288" w:rsidP="001B0A9F">
            <w:pPr>
              <w:pStyle w:val="Akapitzlist"/>
              <w:numPr>
                <w:ilvl w:val="0"/>
                <w:numId w:val="449"/>
              </w:numPr>
              <w:spacing w:before="40" w:after="40"/>
              <w:ind w:left="0" w:firstLine="0"/>
              <w:contextualSpacing w:val="0"/>
              <w:rPr>
                <w:rFonts w:cs="Arial"/>
              </w:rPr>
            </w:pPr>
          </w:p>
        </w:tc>
        <w:tc>
          <w:tcPr>
            <w:tcW w:w="2823"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Zgodność z kwalifikowalnością wydatków</w:t>
            </w:r>
          </w:p>
        </w:tc>
        <w:tc>
          <w:tcPr>
            <w:tcW w:w="6216" w:type="dxa"/>
          </w:tcPr>
          <w:p w:rsidR="000C3288" w:rsidRPr="0069648B" w:rsidRDefault="000C3288" w:rsidP="00273C23">
            <w:pPr>
              <w:spacing w:before="40" w:after="40"/>
              <w:rPr>
                <w:rFonts w:ascii="Myriad Pro" w:hAnsi="Myriad Pro" w:cs="Arial"/>
                <w:i/>
                <w:sz w:val="20"/>
              </w:rPr>
            </w:pPr>
            <w:r w:rsidRPr="0069648B">
              <w:rPr>
                <w:rFonts w:ascii="Myriad Pro" w:hAnsi="Myriad Pro" w:cs="Arial"/>
                <w:sz w:val="20"/>
              </w:rPr>
              <w:t xml:space="preserve">Wydatki w projekcie są zgodne z </w:t>
            </w:r>
            <w:r w:rsidRPr="0069648B">
              <w:rPr>
                <w:rFonts w:ascii="Myriad Pro" w:eastAsia="Times New Roman" w:hAnsi="Myriad Pro" w:cs="Arial"/>
                <w:i/>
                <w:sz w:val="20"/>
                <w:lang w:eastAsia="pl-PL"/>
              </w:rPr>
              <w:t xml:space="preserve">Wytycznymi w zakresie kwalifikowalności wydatków Europejskiego Funduszu Rozwoju Regionalnego, Europejskiego Funduszu Społecznego oraz Funduszu Spójności na lata 2014-2020 </w:t>
            </w:r>
            <w:r w:rsidRPr="0069648B">
              <w:rPr>
                <w:rFonts w:ascii="Myriad Pro" w:hAnsi="Myriad Pro" w:cs="Arial"/>
                <w:sz w:val="20"/>
              </w:rPr>
              <w:t xml:space="preserve">oraz z </w:t>
            </w:r>
            <w:r w:rsidRPr="0069648B">
              <w:rPr>
                <w:rFonts w:ascii="Myriad Pro" w:hAnsi="Myriad Pro" w:cs="Arial"/>
                <w:i/>
                <w:sz w:val="20"/>
              </w:rPr>
              <w:t xml:space="preserve">Wytycznymi w zakresie realizacji przedsięwzięć w obszarze włączenia społecznego i zwalczania ubóstwa z wykorzystaniem środków Europejskiego Funduszu Społecznego i Europejskiego Funduszu Rozwoju Regionalnego na lata 2014-2020. </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Planowane wydatki są uzasadnione, niezbędne, racjonalne i adekwatne do zakresu merytorycznego projektu w tym opisu grupy docelowej i planowanego wsparcia. Wydatki założone w projekcie  są  zgodne z katalogiem wydatków, limitami (w tym stawką ryczałtową  dla  kosztów pośrednich) oraz zasadami kwalifikowalności określonymi w </w:t>
            </w:r>
            <w:r w:rsidRPr="0069648B">
              <w:rPr>
                <w:rFonts w:ascii="Myriad Pro" w:hAnsi="Myriad Pro" w:cs="Arial"/>
                <w:i/>
                <w:sz w:val="20"/>
              </w:rPr>
              <w:t>Wezwaniu do złożenia wniosku</w:t>
            </w:r>
            <w:r w:rsidRPr="0069648B" w:rsidDel="00B42223">
              <w:rPr>
                <w:rFonts w:ascii="Myriad Pro" w:hAnsi="Myriad Pro" w:cs="Arial"/>
                <w:sz w:val="20"/>
              </w:rPr>
              <w:t xml:space="preserve"> </w:t>
            </w:r>
            <w:r w:rsidRPr="0069648B">
              <w:rPr>
                <w:rFonts w:ascii="Myriad Pro" w:hAnsi="Myriad Pro" w:cs="Arial"/>
                <w:sz w:val="20"/>
              </w:rPr>
              <w:t xml:space="preserve">(jeśli dotyczy). </w:t>
            </w:r>
            <w:r w:rsidR="00F12571">
              <w:rPr>
                <w:rFonts w:ascii="Myriad Pro" w:hAnsi="Myriad Pro" w:cs="Arial"/>
                <w:sz w:val="20"/>
              </w:rPr>
              <w:t>Poziom wydatków w ramach cross-</w:t>
            </w:r>
            <w:proofErr w:type="spellStart"/>
            <w:r w:rsidRPr="0069648B">
              <w:rPr>
                <w:rFonts w:ascii="Myriad Pro" w:hAnsi="Myriad Pro" w:cs="Arial"/>
                <w:sz w:val="20"/>
              </w:rPr>
              <w:t>financingu</w:t>
            </w:r>
            <w:proofErr w:type="spellEnd"/>
            <w:r w:rsidRPr="0069648B">
              <w:rPr>
                <w:rFonts w:ascii="Myriad Pro" w:hAnsi="Myriad Pro" w:cs="Arial"/>
                <w:sz w:val="20"/>
              </w:rPr>
              <w:t xml:space="preserve"> oraz środków trwałych jest  zgodny  z  poziomem tych wydatków wskazanym w </w:t>
            </w:r>
            <w:r w:rsidRPr="0069648B">
              <w:rPr>
                <w:rFonts w:ascii="Myriad Pro" w:hAnsi="Myriad Pro" w:cs="Arial"/>
                <w:i/>
                <w:sz w:val="20"/>
              </w:rPr>
              <w:t>Wezwaniu do złożenia wniosku.</w:t>
            </w:r>
          </w:p>
        </w:tc>
        <w:tc>
          <w:tcPr>
            <w:tcW w:w="4598"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w:t>
            </w:r>
          </w:p>
        </w:tc>
      </w:tr>
      <w:tr w:rsidR="000C3288" w:rsidRPr="0069648B" w:rsidTr="00273C23">
        <w:trPr>
          <w:jc w:val="center"/>
        </w:trPr>
        <w:tc>
          <w:tcPr>
            <w:tcW w:w="538" w:type="dxa"/>
          </w:tcPr>
          <w:p w:rsidR="000C3288" w:rsidRPr="0069648B" w:rsidRDefault="000C3288" w:rsidP="001B0A9F">
            <w:pPr>
              <w:pStyle w:val="Akapitzlist"/>
              <w:numPr>
                <w:ilvl w:val="0"/>
                <w:numId w:val="449"/>
              </w:numPr>
              <w:spacing w:before="40" w:after="40"/>
              <w:ind w:left="0" w:firstLine="0"/>
              <w:contextualSpacing w:val="0"/>
              <w:rPr>
                <w:rFonts w:cs="Arial"/>
              </w:rPr>
            </w:pPr>
          </w:p>
        </w:tc>
        <w:tc>
          <w:tcPr>
            <w:tcW w:w="2823"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Zgodność z warunkami realizacji wsparcia</w:t>
            </w:r>
          </w:p>
        </w:tc>
        <w:tc>
          <w:tcPr>
            <w:tcW w:w="6216"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Wniosek został sporządzony zgodnie z uwarunkowaniami realizacji wsparcia określonymi we właściwych wytycznych obszarowych oraz z zasadami realizacji wsparcia wskazanymi przez IP w </w:t>
            </w:r>
            <w:r w:rsidRPr="0069648B">
              <w:rPr>
                <w:rFonts w:ascii="Myriad Pro" w:hAnsi="Myriad Pro" w:cs="Arial"/>
                <w:i/>
                <w:sz w:val="20"/>
              </w:rPr>
              <w:t>Wezwaniu do złożenia wniosku</w:t>
            </w:r>
            <w:r w:rsidRPr="0069648B" w:rsidDel="00B42223">
              <w:rPr>
                <w:rFonts w:ascii="Myriad Pro" w:hAnsi="Myriad Pro" w:cs="Arial"/>
                <w:sz w:val="20"/>
              </w:rPr>
              <w:t xml:space="preserve"> </w:t>
            </w:r>
            <w:r w:rsidRPr="0069648B">
              <w:rPr>
                <w:rFonts w:ascii="Myriad Pro" w:hAnsi="Myriad Pro" w:cs="Arial"/>
                <w:sz w:val="20"/>
              </w:rPr>
              <w:t>(np. zasady realizacji danej formy wsparcia).</w:t>
            </w:r>
          </w:p>
        </w:tc>
        <w:tc>
          <w:tcPr>
            <w:tcW w:w="4598"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Za zgodą IP, na etapie realizacji projektu, dopuszcza się możliwość  odstępstwa od  zapisów Wezwania do złożenia wniosku w zakresie spełnienia przedmiotowego kryterium z uwagi na zmiany m.in. RPO WZ 2014-2020, przepisów prawa, SOOP RPO WZ 2014-2020, właściwych Wytycznych obszarowych mających wpływ na założenia dotyczące uwarunkowań realizacji wsparcia.    </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w:t>
            </w:r>
          </w:p>
        </w:tc>
      </w:tr>
      <w:tr w:rsidR="000C3288" w:rsidRPr="0069648B" w:rsidTr="00273C23">
        <w:trPr>
          <w:jc w:val="center"/>
        </w:trPr>
        <w:tc>
          <w:tcPr>
            <w:tcW w:w="538" w:type="dxa"/>
          </w:tcPr>
          <w:p w:rsidR="000C3288" w:rsidRPr="0069648B" w:rsidRDefault="000C3288" w:rsidP="001B0A9F">
            <w:pPr>
              <w:pStyle w:val="Akapitzlist"/>
              <w:numPr>
                <w:ilvl w:val="0"/>
                <w:numId w:val="449"/>
              </w:numPr>
              <w:spacing w:before="40" w:after="40"/>
              <w:ind w:left="0" w:firstLine="0"/>
              <w:contextualSpacing w:val="0"/>
              <w:rPr>
                <w:rFonts w:cs="Arial"/>
              </w:rPr>
            </w:pPr>
          </w:p>
        </w:tc>
        <w:tc>
          <w:tcPr>
            <w:tcW w:w="2823"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Spójność wniosku </w:t>
            </w:r>
            <w:r w:rsidRPr="0069648B">
              <w:rPr>
                <w:rFonts w:ascii="Myriad Pro" w:hAnsi="Myriad Pro" w:cs="Arial"/>
                <w:sz w:val="20"/>
              </w:rPr>
              <w:br/>
              <w:t>i załączników</w:t>
            </w:r>
          </w:p>
        </w:tc>
        <w:tc>
          <w:tcPr>
            <w:tcW w:w="6216"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Opisy we wniosku oraz w załącznikach (jeżeli dotyczy) są ze sobą spójne i nie zawierają sprzecznych ze sobą kwestii.</w:t>
            </w:r>
          </w:p>
        </w:tc>
        <w:tc>
          <w:tcPr>
            <w:tcW w:w="4598"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Projekty niespełniające kryterium kierowane są </w:t>
            </w:r>
            <w:r w:rsidRPr="0069648B">
              <w:rPr>
                <w:rFonts w:ascii="Myriad Pro" w:hAnsi="Myriad Pro" w:cs="Arial"/>
                <w:sz w:val="20"/>
              </w:rPr>
              <w:lastRenderedPageBreak/>
              <w:t>do poprawy lub uzupełnienia.</w:t>
            </w:r>
          </w:p>
          <w:p w:rsidR="000C3288" w:rsidRPr="0069648B" w:rsidRDefault="000C3288" w:rsidP="00273C23">
            <w:pPr>
              <w:spacing w:before="40" w:after="40"/>
              <w:rPr>
                <w:rFonts w:ascii="Myriad Pro" w:hAnsi="Myriad Pro" w:cs="Arial"/>
                <w:b/>
                <w:sz w:val="20"/>
              </w:rPr>
            </w:pPr>
            <w:r w:rsidRPr="0069648B">
              <w:rPr>
                <w:rFonts w:ascii="Myriad Pro" w:hAnsi="Myriad Pro" w:cs="Arial"/>
                <w:sz w:val="20"/>
              </w:rPr>
              <w:t>Ocena spełniania kryterium polega na przypisaniu wartości logicznych „tak”, „nie”.</w:t>
            </w:r>
          </w:p>
        </w:tc>
      </w:tr>
    </w:tbl>
    <w:p w:rsidR="000C3288" w:rsidRPr="0069648B" w:rsidRDefault="000C3288" w:rsidP="000C3288">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535"/>
        <w:gridCol w:w="2824"/>
        <w:gridCol w:w="6217"/>
        <w:gridCol w:w="4599"/>
      </w:tblGrid>
      <w:tr w:rsidR="000C3288" w:rsidRPr="0069648B" w:rsidTr="000C3288">
        <w:trPr>
          <w:jc w:val="center"/>
        </w:trPr>
        <w:tc>
          <w:tcPr>
            <w:tcW w:w="14220" w:type="dxa"/>
            <w:gridSpan w:val="4"/>
            <w:shd w:val="clear" w:color="auto" w:fill="D9D9D9" w:themeFill="background1" w:themeFillShade="D9"/>
          </w:tcPr>
          <w:p w:rsidR="000C3288" w:rsidRPr="0069648B" w:rsidRDefault="000C3288" w:rsidP="00273C23">
            <w:pPr>
              <w:spacing w:before="40" w:after="40"/>
              <w:jc w:val="center"/>
              <w:rPr>
                <w:rFonts w:ascii="Myriad Pro" w:hAnsi="Myriad Pro" w:cs="Arial"/>
                <w:b/>
                <w:sz w:val="20"/>
              </w:rPr>
            </w:pPr>
            <w:r w:rsidRPr="0069648B">
              <w:rPr>
                <w:rFonts w:ascii="Myriad Pro" w:hAnsi="Myriad Pro" w:cs="Arial"/>
                <w:b/>
                <w:sz w:val="20"/>
              </w:rPr>
              <w:t>Kryteria wykonalności</w:t>
            </w:r>
          </w:p>
        </w:tc>
      </w:tr>
      <w:tr w:rsidR="000C3288" w:rsidRPr="0069648B" w:rsidTr="00273C23">
        <w:trPr>
          <w:jc w:val="center"/>
        </w:trPr>
        <w:tc>
          <w:tcPr>
            <w:tcW w:w="536"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L.p.</w:t>
            </w:r>
          </w:p>
        </w:tc>
        <w:tc>
          <w:tcPr>
            <w:tcW w:w="2833"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Nazwa kryterium</w:t>
            </w:r>
          </w:p>
        </w:tc>
        <w:tc>
          <w:tcPr>
            <w:tcW w:w="6237"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Definicja kryterium</w:t>
            </w:r>
          </w:p>
        </w:tc>
        <w:tc>
          <w:tcPr>
            <w:tcW w:w="4614"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Opis znaczenia kryterium</w:t>
            </w:r>
          </w:p>
        </w:tc>
      </w:tr>
      <w:tr w:rsidR="000C3288" w:rsidRPr="0069648B" w:rsidTr="00273C23">
        <w:trPr>
          <w:jc w:val="center"/>
        </w:trPr>
        <w:tc>
          <w:tcPr>
            <w:tcW w:w="536" w:type="dxa"/>
            <w:tcBorders>
              <w:bottom w:val="single" w:sz="4" w:space="0" w:color="auto"/>
            </w:tcBorders>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1</w:t>
            </w:r>
          </w:p>
        </w:tc>
        <w:tc>
          <w:tcPr>
            <w:tcW w:w="2833" w:type="dxa"/>
            <w:tcBorders>
              <w:bottom w:val="single" w:sz="4" w:space="0" w:color="auto"/>
            </w:tcBorders>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2</w:t>
            </w:r>
          </w:p>
        </w:tc>
        <w:tc>
          <w:tcPr>
            <w:tcW w:w="6237" w:type="dxa"/>
            <w:tcBorders>
              <w:bottom w:val="single" w:sz="4" w:space="0" w:color="auto"/>
            </w:tcBorders>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3</w:t>
            </w:r>
          </w:p>
        </w:tc>
        <w:tc>
          <w:tcPr>
            <w:tcW w:w="4614" w:type="dxa"/>
            <w:tcBorders>
              <w:bottom w:val="single" w:sz="4" w:space="0" w:color="auto"/>
            </w:tcBorders>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4</w:t>
            </w:r>
          </w:p>
        </w:tc>
      </w:tr>
      <w:tr w:rsidR="000C3288" w:rsidRPr="0069648B" w:rsidTr="00273C23">
        <w:trPr>
          <w:trHeight w:val="861"/>
          <w:jc w:val="center"/>
        </w:trPr>
        <w:tc>
          <w:tcPr>
            <w:tcW w:w="536" w:type="dxa"/>
            <w:tcBorders>
              <w:bottom w:val="single" w:sz="4" w:space="0" w:color="auto"/>
            </w:tcBorders>
          </w:tcPr>
          <w:p w:rsidR="000C3288" w:rsidRPr="0069648B" w:rsidRDefault="000C3288" w:rsidP="00273C23">
            <w:pPr>
              <w:pStyle w:val="Akapitzlist"/>
              <w:spacing w:before="40" w:after="40"/>
              <w:ind w:left="0"/>
              <w:contextualSpacing w:val="0"/>
              <w:rPr>
                <w:rFonts w:cs="Arial"/>
              </w:rPr>
            </w:pPr>
            <w:r w:rsidRPr="0069648B">
              <w:rPr>
                <w:rFonts w:cs="Arial"/>
              </w:rPr>
              <w:t>1.</w:t>
            </w:r>
          </w:p>
        </w:tc>
        <w:tc>
          <w:tcPr>
            <w:tcW w:w="2833" w:type="dxa"/>
            <w:tcBorders>
              <w:bottom w:val="single" w:sz="4" w:space="0" w:color="auto"/>
            </w:tcBorders>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Zgodność prawna</w:t>
            </w:r>
          </w:p>
        </w:tc>
        <w:tc>
          <w:tcPr>
            <w:tcW w:w="6237" w:type="dxa"/>
            <w:tcBorders>
              <w:bottom w:val="single" w:sz="4" w:space="0" w:color="auto"/>
            </w:tcBorders>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Projekt jest zgodny z prawodawstwem wspólnotowym oraz krajowym, w tym przepisami ustawy z dnia 29 stycznia 2004 r. </w:t>
            </w:r>
            <w:r w:rsidRPr="0069648B">
              <w:rPr>
                <w:rFonts w:ascii="Myriad Pro" w:hAnsi="Myriad Pro" w:cs="Arial"/>
                <w:i/>
                <w:sz w:val="20"/>
              </w:rPr>
              <w:t>Prawo zamówień publicznych</w:t>
            </w:r>
            <w:r w:rsidRPr="0069648B">
              <w:rPr>
                <w:rFonts w:ascii="Myriad Pro" w:hAnsi="Myriad Pro" w:cs="Arial"/>
                <w:sz w:val="20"/>
              </w:rPr>
              <w:t xml:space="preserve">. </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 spełnia wymogi utworzenia  partnerstwa zgodnie z art. 33 ust. 2 - 4a ustawy z dnia 11 lipca 2014 r. o zasadach realizacji programów w zakresie polityki spójności finansowanych w perspektywie finansowej 2014 – 2020 (jeśli dotyczy).</w:t>
            </w:r>
          </w:p>
        </w:tc>
        <w:tc>
          <w:tcPr>
            <w:tcW w:w="4614" w:type="dxa"/>
            <w:tcBorders>
              <w:bottom w:val="single" w:sz="4" w:space="0" w:color="auto"/>
            </w:tcBorders>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w:t>
            </w:r>
          </w:p>
        </w:tc>
      </w:tr>
      <w:tr w:rsidR="000C3288" w:rsidRPr="0069648B" w:rsidTr="00273C23">
        <w:trPr>
          <w:jc w:val="center"/>
        </w:trPr>
        <w:tc>
          <w:tcPr>
            <w:tcW w:w="536" w:type="dxa"/>
          </w:tcPr>
          <w:p w:rsidR="000C3288" w:rsidRPr="0069648B" w:rsidRDefault="000C3288" w:rsidP="00273C23">
            <w:pPr>
              <w:pStyle w:val="Akapitzlist"/>
              <w:spacing w:before="40" w:after="40"/>
              <w:ind w:left="0"/>
              <w:contextualSpacing w:val="0"/>
              <w:rPr>
                <w:rFonts w:cs="Arial"/>
              </w:rPr>
            </w:pPr>
            <w:r w:rsidRPr="0069648B">
              <w:rPr>
                <w:rFonts w:cs="Arial"/>
              </w:rPr>
              <w:t>2.</w:t>
            </w:r>
          </w:p>
        </w:tc>
        <w:tc>
          <w:tcPr>
            <w:tcW w:w="2833"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Zgodność z wymogami pomocy publicznej</w:t>
            </w:r>
          </w:p>
        </w:tc>
        <w:tc>
          <w:tcPr>
            <w:tcW w:w="6237" w:type="dxa"/>
          </w:tcPr>
          <w:p w:rsidR="000C3288" w:rsidRPr="0069648B" w:rsidDel="004E6EE3" w:rsidRDefault="000C3288" w:rsidP="00273C23">
            <w:pPr>
              <w:spacing w:before="40" w:after="40"/>
              <w:rPr>
                <w:rFonts w:ascii="Myriad Pro" w:hAnsi="Myriad Pro" w:cs="Arial"/>
                <w:i/>
                <w:sz w:val="20"/>
              </w:rPr>
            </w:pPr>
            <w:r w:rsidRPr="0069648B">
              <w:rPr>
                <w:rFonts w:ascii="Myriad Pro" w:hAnsi="Myriad Pro" w:cs="Arial"/>
                <w:sz w:val="20"/>
              </w:rPr>
              <w:t xml:space="preserve">Projekt jest zgodny z regułami pomocy publicznej i/lub pomocy </w:t>
            </w:r>
            <w:r w:rsidRPr="0069648B">
              <w:rPr>
                <w:rFonts w:ascii="Myriad Pro" w:hAnsi="Myriad Pro" w:cs="Arial"/>
                <w:i/>
                <w:sz w:val="20"/>
              </w:rPr>
              <w:t xml:space="preserve">de </w:t>
            </w:r>
            <w:proofErr w:type="spellStart"/>
            <w:r w:rsidRPr="0069648B">
              <w:rPr>
                <w:rFonts w:ascii="Myriad Pro" w:hAnsi="Myriad Pro" w:cs="Arial"/>
                <w:i/>
                <w:sz w:val="20"/>
              </w:rPr>
              <w:t>minimis</w:t>
            </w:r>
            <w:proofErr w:type="spellEnd"/>
          </w:p>
        </w:tc>
        <w:tc>
          <w:tcPr>
            <w:tcW w:w="4614"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Jeżeli dotyczy: 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 „nie dotyczy”.</w:t>
            </w:r>
          </w:p>
        </w:tc>
      </w:tr>
      <w:tr w:rsidR="000C3288" w:rsidRPr="0069648B" w:rsidTr="00273C23">
        <w:trPr>
          <w:jc w:val="center"/>
        </w:trPr>
        <w:tc>
          <w:tcPr>
            <w:tcW w:w="536" w:type="dxa"/>
          </w:tcPr>
          <w:p w:rsidR="000C3288" w:rsidRPr="0069648B" w:rsidRDefault="000C3288" w:rsidP="00273C23">
            <w:pPr>
              <w:pStyle w:val="Akapitzlist"/>
              <w:spacing w:before="40" w:after="40"/>
              <w:ind w:left="0"/>
              <w:contextualSpacing w:val="0"/>
              <w:rPr>
                <w:rFonts w:cs="Arial"/>
              </w:rPr>
            </w:pPr>
            <w:r w:rsidRPr="0069648B">
              <w:rPr>
                <w:rFonts w:cs="Arial"/>
              </w:rPr>
              <w:t>3.</w:t>
            </w:r>
          </w:p>
        </w:tc>
        <w:tc>
          <w:tcPr>
            <w:tcW w:w="2833"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Zdolność organizacyjno-operacyjna</w:t>
            </w:r>
          </w:p>
        </w:tc>
        <w:tc>
          <w:tcPr>
            <w:tcW w:w="6237"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Beneficjent zapewni do realizacji projektu odpowiednio wykwalifikowaną kadrę, zarówno do jego obsługi, jak i realizacji przedsięwzięć merytorycznych.</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Beneficjent dysponuje odpowiednim potencjałem organizacyjnym i technicznym.</w:t>
            </w:r>
          </w:p>
        </w:tc>
        <w:tc>
          <w:tcPr>
            <w:tcW w:w="4614"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w:t>
            </w:r>
          </w:p>
        </w:tc>
      </w:tr>
      <w:tr w:rsidR="000C3288" w:rsidRPr="0069648B" w:rsidTr="00273C23">
        <w:trPr>
          <w:jc w:val="center"/>
        </w:trPr>
        <w:tc>
          <w:tcPr>
            <w:tcW w:w="536" w:type="dxa"/>
          </w:tcPr>
          <w:p w:rsidR="000C3288" w:rsidRPr="0069648B" w:rsidRDefault="000C3288" w:rsidP="00273C23">
            <w:pPr>
              <w:pStyle w:val="Akapitzlist"/>
              <w:spacing w:before="40" w:after="40"/>
              <w:ind w:left="0"/>
              <w:contextualSpacing w:val="0"/>
              <w:rPr>
                <w:rFonts w:cs="Arial"/>
              </w:rPr>
            </w:pPr>
            <w:r w:rsidRPr="0069648B">
              <w:rPr>
                <w:rFonts w:cs="Arial"/>
              </w:rPr>
              <w:t>4.</w:t>
            </w:r>
          </w:p>
        </w:tc>
        <w:tc>
          <w:tcPr>
            <w:tcW w:w="2833"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Zdolność finansowa</w:t>
            </w:r>
          </w:p>
        </w:tc>
        <w:tc>
          <w:tcPr>
            <w:tcW w:w="6237"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 W przypadku Beneficjenta  będącego jednostką sektora finansów publicznych i/lub w przypadku projektu realizowanego w  </w:t>
            </w:r>
            <w:r w:rsidRPr="0069648B">
              <w:rPr>
                <w:rFonts w:ascii="Myriad Pro" w:hAnsi="Myriad Pro" w:cs="Arial"/>
                <w:sz w:val="20"/>
              </w:rPr>
              <w:lastRenderedPageBreak/>
              <w:t xml:space="preserve">partnerstwie gdzie  Beneficjentem – Liderem  jest podmiot  będący jednostką sektora    finansów publicznych kryterium zostaje automatycznie </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uznane za spełnione.</w:t>
            </w:r>
          </w:p>
        </w:tc>
        <w:tc>
          <w:tcPr>
            <w:tcW w:w="4614"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lastRenderedPageBreak/>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Ocena spełniania kryterium polega na </w:t>
            </w:r>
            <w:r w:rsidRPr="0069648B">
              <w:rPr>
                <w:rFonts w:ascii="Myriad Pro" w:hAnsi="Myriad Pro" w:cs="Arial"/>
                <w:sz w:val="20"/>
              </w:rPr>
              <w:lastRenderedPageBreak/>
              <w:t>przypisaniu wartości logicznych „tak”, „nie”.</w:t>
            </w:r>
          </w:p>
        </w:tc>
      </w:tr>
    </w:tbl>
    <w:p w:rsidR="000C3288" w:rsidRDefault="000C3288" w:rsidP="000C3288">
      <w:pPr>
        <w:rPr>
          <w:rFonts w:ascii="Arial" w:hAnsi="Arial" w:cs="Arial"/>
          <w:sz w:val="20"/>
        </w:rPr>
      </w:pPr>
    </w:p>
    <w:p w:rsidR="000A5B1A" w:rsidRPr="00E64C13" w:rsidRDefault="000A5B1A" w:rsidP="000C3288">
      <w:pPr>
        <w:rPr>
          <w:rFonts w:ascii="Arial" w:hAnsi="Arial" w:cs="Arial"/>
          <w:sz w:val="20"/>
        </w:rPr>
      </w:pPr>
    </w:p>
    <w:p w:rsidR="00666E30" w:rsidRPr="004E56FF" w:rsidRDefault="00666E30" w:rsidP="00636770">
      <w:pPr>
        <w:jc w:val="center"/>
        <w:rPr>
          <w:rFonts w:ascii="Myriad Pro" w:eastAsiaTheme="majorEastAsia" w:hAnsi="Myriad Pro" w:cs="Arial"/>
          <w:b/>
          <w:bCs/>
        </w:rPr>
      </w:pPr>
      <w:r w:rsidRPr="004E56FF">
        <w:rPr>
          <w:rFonts w:ascii="Myriad Pro" w:eastAsiaTheme="majorEastAsia" w:hAnsi="Myriad Pro" w:cs="Arial"/>
          <w:b/>
          <w:bCs/>
          <w:sz w:val="20"/>
        </w:rPr>
        <w:t xml:space="preserve">Kryteria szczegółowe przyjęte Uchwałą </w:t>
      </w:r>
      <w:r w:rsidRPr="004E56FF">
        <w:rPr>
          <w:rFonts w:ascii="Myriad Pro" w:hAnsi="Myriad Pro" w:cs="Arial"/>
          <w:b/>
          <w:bCs/>
          <w:sz w:val="20"/>
        </w:rPr>
        <w:t xml:space="preserve">Nr 8/20 Komitetu Monitorującego RPO WZ 2014-2020 z dnia 26 lutego 2020 r. (tryb pozakonkursowy) </w:t>
      </w:r>
      <w:r w:rsidR="00636770">
        <w:rPr>
          <w:rFonts w:ascii="Myriad Pro" w:hAnsi="Myriad Pro" w:cs="Arial"/>
          <w:b/>
          <w:bCs/>
          <w:sz w:val="20"/>
        </w:rPr>
        <w:br/>
      </w:r>
      <w:r w:rsidRPr="004E56FF">
        <w:rPr>
          <w:rFonts w:ascii="Myriad Pro" w:hAnsi="Myriad Pro" w:cs="Arial"/>
          <w:b/>
          <w:bCs/>
          <w:sz w:val="20"/>
        </w:rPr>
        <w:t>typ 1 i 3</w:t>
      </w:r>
    </w:p>
    <w:tbl>
      <w:tblPr>
        <w:tblW w:w="14373" w:type="dxa"/>
        <w:jc w:val="center"/>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2098"/>
        <w:gridCol w:w="12275"/>
      </w:tblGrid>
      <w:tr w:rsidR="00666E30" w:rsidRPr="004E56FF" w:rsidTr="00527B50">
        <w:trPr>
          <w:jc w:val="center"/>
        </w:trPr>
        <w:tc>
          <w:tcPr>
            <w:tcW w:w="2098" w:type="dxa"/>
            <w:shd w:val="clear" w:color="auto" w:fill="B6DDE8"/>
          </w:tcPr>
          <w:p w:rsidR="00666E30" w:rsidRPr="004E56FF" w:rsidRDefault="00666E30" w:rsidP="00630BE4">
            <w:pPr>
              <w:spacing w:before="40" w:after="40" w:line="240" w:lineRule="auto"/>
              <w:rPr>
                <w:rFonts w:ascii="Myriad Pro" w:hAnsi="Myriad Pro" w:cs="Arial"/>
                <w:sz w:val="20"/>
              </w:rPr>
            </w:pPr>
            <w:r w:rsidRPr="004E56FF">
              <w:rPr>
                <w:rFonts w:ascii="Myriad Pro" w:hAnsi="Myriad Pro" w:cs="Arial"/>
                <w:sz w:val="20"/>
              </w:rPr>
              <w:t>Oś priorytetowa</w:t>
            </w:r>
          </w:p>
        </w:tc>
        <w:tc>
          <w:tcPr>
            <w:tcW w:w="12275" w:type="dxa"/>
            <w:shd w:val="clear" w:color="auto" w:fill="B6DDE8"/>
          </w:tcPr>
          <w:p w:rsidR="00666E30" w:rsidRPr="004E56FF" w:rsidRDefault="00666E30" w:rsidP="00630BE4">
            <w:pPr>
              <w:spacing w:before="40" w:after="40" w:line="240" w:lineRule="auto"/>
              <w:rPr>
                <w:rFonts w:ascii="Myriad Pro" w:hAnsi="Myriad Pro" w:cs="Arial"/>
                <w:sz w:val="20"/>
              </w:rPr>
            </w:pPr>
            <w:r w:rsidRPr="004E56FF">
              <w:rPr>
                <w:rFonts w:ascii="Myriad Pro" w:hAnsi="Myriad Pro" w:cs="Arial"/>
                <w:sz w:val="20"/>
              </w:rPr>
              <w:t>VII  Włączenie Społeczne</w:t>
            </w:r>
          </w:p>
        </w:tc>
      </w:tr>
      <w:tr w:rsidR="00666E30" w:rsidRPr="004E56FF" w:rsidTr="00527B50">
        <w:trPr>
          <w:jc w:val="center"/>
        </w:trPr>
        <w:tc>
          <w:tcPr>
            <w:tcW w:w="2098" w:type="dxa"/>
            <w:shd w:val="clear" w:color="auto" w:fill="B6DDE8"/>
          </w:tcPr>
          <w:p w:rsidR="00666E30" w:rsidRPr="004E56FF" w:rsidRDefault="00666E30" w:rsidP="00630BE4">
            <w:pPr>
              <w:spacing w:before="40" w:after="40" w:line="240" w:lineRule="auto"/>
              <w:rPr>
                <w:rFonts w:ascii="Myriad Pro" w:hAnsi="Myriad Pro" w:cs="Arial"/>
                <w:sz w:val="20"/>
              </w:rPr>
            </w:pPr>
            <w:r w:rsidRPr="004E56FF">
              <w:rPr>
                <w:rFonts w:ascii="Myriad Pro" w:hAnsi="Myriad Pro" w:cs="Arial"/>
                <w:sz w:val="20"/>
              </w:rPr>
              <w:t>Priorytet Inwestycyjny</w:t>
            </w:r>
          </w:p>
        </w:tc>
        <w:tc>
          <w:tcPr>
            <w:tcW w:w="12275" w:type="dxa"/>
            <w:shd w:val="clear" w:color="auto" w:fill="B6DDE8"/>
          </w:tcPr>
          <w:p w:rsidR="00666E30" w:rsidRPr="004E56FF" w:rsidRDefault="00666E30" w:rsidP="00630BE4">
            <w:pPr>
              <w:autoSpaceDE w:val="0"/>
              <w:autoSpaceDN w:val="0"/>
              <w:adjustRightInd w:val="0"/>
              <w:spacing w:after="0" w:line="240" w:lineRule="auto"/>
              <w:rPr>
                <w:rFonts w:ascii="Myriad Pro" w:eastAsia="MyriadPro-Regular" w:hAnsi="Myriad Pro" w:cs="Arial"/>
                <w:sz w:val="20"/>
              </w:rPr>
            </w:pPr>
            <w:r w:rsidRPr="004E56FF">
              <w:rPr>
                <w:rFonts w:ascii="Myriad Pro" w:eastAsia="MyriadPro-Regular" w:hAnsi="Myriad Pro" w:cs="Arial"/>
                <w:sz w:val="20"/>
              </w:rPr>
              <w:t>9iv Ułatwianie dostępu do przystępnych cenowo, trwałych oraz wysokiej jakości usług, w tym opieki zdrowotnej i usług socjalnych świadczonych</w:t>
            </w:r>
          </w:p>
          <w:p w:rsidR="00666E30" w:rsidRPr="004E56FF" w:rsidRDefault="00666E30" w:rsidP="00630BE4">
            <w:pPr>
              <w:spacing w:before="40" w:after="40" w:line="240" w:lineRule="auto"/>
              <w:rPr>
                <w:rFonts w:ascii="Myriad Pro" w:hAnsi="Myriad Pro" w:cs="Arial"/>
                <w:iCs/>
                <w:sz w:val="20"/>
              </w:rPr>
            </w:pPr>
            <w:r w:rsidRPr="004E56FF">
              <w:rPr>
                <w:rFonts w:ascii="Myriad Pro" w:eastAsia="MyriadPro-Regular" w:hAnsi="Myriad Pro" w:cs="Arial"/>
                <w:sz w:val="20"/>
              </w:rPr>
              <w:t>w interesie ogólnym</w:t>
            </w:r>
          </w:p>
        </w:tc>
      </w:tr>
      <w:tr w:rsidR="00666E30" w:rsidRPr="004E56FF" w:rsidTr="00527B50">
        <w:trPr>
          <w:jc w:val="center"/>
        </w:trPr>
        <w:tc>
          <w:tcPr>
            <w:tcW w:w="2098" w:type="dxa"/>
            <w:shd w:val="clear" w:color="auto" w:fill="B6DDE8"/>
          </w:tcPr>
          <w:p w:rsidR="00666E30" w:rsidRPr="004E56FF" w:rsidRDefault="00666E30" w:rsidP="00630BE4">
            <w:pPr>
              <w:spacing w:before="40" w:after="40" w:line="240" w:lineRule="auto"/>
              <w:rPr>
                <w:rFonts w:ascii="Myriad Pro" w:hAnsi="Myriad Pro" w:cs="Arial"/>
                <w:sz w:val="20"/>
              </w:rPr>
            </w:pPr>
            <w:r w:rsidRPr="004E56FF">
              <w:rPr>
                <w:rFonts w:ascii="Myriad Pro" w:hAnsi="Myriad Pro" w:cs="Arial"/>
                <w:sz w:val="20"/>
              </w:rPr>
              <w:t>Działanie</w:t>
            </w:r>
          </w:p>
        </w:tc>
        <w:tc>
          <w:tcPr>
            <w:tcW w:w="12275" w:type="dxa"/>
            <w:shd w:val="clear" w:color="auto" w:fill="B6DDE8"/>
          </w:tcPr>
          <w:p w:rsidR="00666E30" w:rsidRPr="004E56FF" w:rsidRDefault="00666E30" w:rsidP="00630BE4">
            <w:pPr>
              <w:autoSpaceDE w:val="0"/>
              <w:autoSpaceDN w:val="0"/>
              <w:adjustRightInd w:val="0"/>
              <w:spacing w:after="0" w:line="240" w:lineRule="auto"/>
              <w:rPr>
                <w:rFonts w:ascii="Myriad Pro" w:eastAsia="MyriadPro-Regular" w:hAnsi="Myriad Pro" w:cs="Arial"/>
                <w:sz w:val="20"/>
              </w:rPr>
            </w:pPr>
            <w:r w:rsidRPr="004E56FF">
              <w:rPr>
                <w:rFonts w:ascii="Myriad Pro" w:eastAsia="MyriadPro-Regular" w:hAnsi="Myriad Pro" w:cs="Arial"/>
                <w:sz w:val="20"/>
              </w:rPr>
              <w:t>7.6 Wsparcie rozwoju usług społecznych świadczonych w interesie ogólnym</w:t>
            </w:r>
          </w:p>
        </w:tc>
      </w:tr>
    </w:tbl>
    <w:p w:rsidR="00666E30" w:rsidRPr="004E56FF" w:rsidRDefault="00666E30" w:rsidP="00666E30">
      <w:pPr>
        <w:spacing w:before="120" w:after="120" w:line="240" w:lineRule="auto"/>
        <w:rPr>
          <w:rFonts w:ascii="Myriad Pro" w:hAnsi="Myriad Pro"/>
          <w:sz w:val="20"/>
        </w:rPr>
      </w:pP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6"/>
        <w:gridCol w:w="6804"/>
        <w:gridCol w:w="4733"/>
      </w:tblGrid>
      <w:tr w:rsidR="00666E30" w:rsidRPr="004E56FF" w:rsidTr="00630BE4">
        <w:trPr>
          <w:jc w:val="center"/>
        </w:trPr>
        <w:tc>
          <w:tcPr>
            <w:tcW w:w="14600" w:type="dxa"/>
            <w:gridSpan w:val="4"/>
            <w:shd w:val="clear" w:color="auto" w:fill="D9D9D9" w:themeFill="background1" w:themeFillShade="D9"/>
          </w:tcPr>
          <w:p w:rsidR="00666E30" w:rsidRPr="004E56FF" w:rsidRDefault="00666E30" w:rsidP="00630BE4">
            <w:pPr>
              <w:spacing w:before="40" w:after="40" w:line="240" w:lineRule="auto"/>
              <w:jc w:val="center"/>
              <w:rPr>
                <w:rFonts w:ascii="Myriad Pro" w:hAnsi="Myriad Pro"/>
                <w:b/>
                <w:sz w:val="20"/>
              </w:rPr>
            </w:pPr>
            <w:r w:rsidRPr="004E56FF">
              <w:rPr>
                <w:rFonts w:ascii="Myriad Pro" w:hAnsi="Myriad Pro"/>
                <w:b/>
                <w:sz w:val="20"/>
              </w:rPr>
              <w:t>Kryteria dopuszczalności</w:t>
            </w:r>
          </w:p>
        </w:tc>
      </w:tr>
      <w:tr w:rsidR="00666E30" w:rsidRPr="004E56FF" w:rsidTr="00630BE4">
        <w:trPr>
          <w:jc w:val="center"/>
        </w:trPr>
        <w:tc>
          <w:tcPr>
            <w:tcW w:w="937" w:type="dxa"/>
          </w:tcPr>
          <w:p w:rsidR="00666E30" w:rsidRPr="004E56FF" w:rsidRDefault="00666E30" w:rsidP="00630BE4">
            <w:pPr>
              <w:spacing w:before="40" w:after="40" w:line="240" w:lineRule="auto"/>
              <w:jc w:val="center"/>
              <w:rPr>
                <w:rFonts w:ascii="Myriad Pro" w:hAnsi="Myriad Pro"/>
                <w:sz w:val="20"/>
              </w:rPr>
            </w:pPr>
            <w:r w:rsidRPr="004E56FF">
              <w:rPr>
                <w:rFonts w:ascii="Myriad Pro" w:hAnsi="Myriad Pro"/>
                <w:sz w:val="20"/>
              </w:rPr>
              <w:t>L.p.</w:t>
            </w:r>
          </w:p>
        </w:tc>
        <w:tc>
          <w:tcPr>
            <w:tcW w:w="2126" w:type="dxa"/>
          </w:tcPr>
          <w:p w:rsidR="00666E30" w:rsidRPr="004E56FF" w:rsidRDefault="00666E30" w:rsidP="00630BE4">
            <w:pPr>
              <w:spacing w:before="40" w:after="40" w:line="240" w:lineRule="auto"/>
              <w:jc w:val="center"/>
              <w:rPr>
                <w:rFonts w:ascii="Myriad Pro" w:hAnsi="Myriad Pro"/>
                <w:sz w:val="20"/>
              </w:rPr>
            </w:pPr>
            <w:r w:rsidRPr="004E56FF">
              <w:rPr>
                <w:rFonts w:ascii="Myriad Pro" w:hAnsi="Myriad Pro"/>
                <w:sz w:val="20"/>
              </w:rPr>
              <w:t>Nazwa kryterium</w:t>
            </w:r>
          </w:p>
        </w:tc>
        <w:tc>
          <w:tcPr>
            <w:tcW w:w="6804" w:type="dxa"/>
          </w:tcPr>
          <w:p w:rsidR="00666E30" w:rsidRPr="004E56FF" w:rsidRDefault="00666E30" w:rsidP="00630BE4">
            <w:pPr>
              <w:spacing w:before="40" w:after="40" w:line="240" w:lineRule="auto"/>
              <w:jc w:val="center"/>
              <w:rPr>
                <w:rFonts w:ascii="Myriad Pro" w:hAnsi="Myriad Pro"/>
                <w:sz w:val="20"/>
              </w:rPr>
            </w:pPr>
            <w:r w:rsidRPr="004E56FF">
              <w:rPr>
                <w:rFonts w:ascii="Myriad Pro" w:hAnsi="Myriad Pro"/>
                <w:sz w:val="20"/>
              </w:rPr>
              <w:t>Definicja kryterium</w:t>
            </w:r>
          </w:p>
        </w:tc>
        <w:tc>
          <w:tcPr>
            <w:tcW w:w="4733" w:type="dxa"/>
          </w:tcPr>
          <w:p w:rsidR="00666E30" w:rsidRPr="004E56FF" w:rsidRDefault="00666E30" w:rsidP="00630BE4">
            <w:pPr>
              <w:spacing w:before="40" w:after="40" w:line="240" w:lineRule="auto"/>
              <w:jc w:val="center"/>
              <w:rPr>
                <w:rFonts w:ascii="Myriad Pro" w:hAnsi="Myriad Pro"/>
                <w:sz w:val="20"/>
              </w:rPr>
            </w:pPr>
            <w:r w:rsidRPr="004E56FF">
              <w:rPr>
                <w:rFonts w:ascii="Myriad Pro" w:hAnsi="Myriad Pro"/>
                <w:sz w:val="20"/>
              </w:rPr>
              <w:t>Opis znaczenia kryterium</w:t>
            </w:r>
          </w:p>
        </w:tc>
      </w:tr>
      <w:tr w:rsidR="00666E30" w:rsidRPr="004E56FF" w:rsidTr="00630BE4">
        <w:trPr>
          <w:jc w:val="center"/>
        </w:trPr>
        <w:tc>
          <w:tcPr>
            <w:tcW w:w="937" w:type="dxa"/>
          </w:tcPr>
          <w:p w:rsidR="00666E30" w:rsidRPr="004E56FF" w:rsidRDefault="00666E30" w:rsidP="00630BE4">
            <w:pPr>
              <w:spacing w:before="40" w:after="40" w:line="240" w:lineRule="auto"/>
              <w:jc w:val="center"/>
              <w:rPr>
                <w:rFonts w:ascii="Myriad Pro" w:hAnsi="Myriad Pro"/>
                <w:sz w:val="20"/>
              </w:rPr>
            </w:pPr>
            <w:r w:rsidRPr="004E56FF">
              <w:rPr>
                <w:rFonts w:ascii="Myriad Pro" w:hAnsi="Myriad Pro"/>
                <w:sz w:val="20"/>
              </w:rPr>
              <w:t>1</w:t>
            </w:r>
          </w:p>
        </w:tc>
        <w:tc>
          <w:tcPr>
            <w:tcW w:w="2126" w:type="dxa"/>
          </w:tcPr>
          <w:p w:rsidR="00666E30" w:rsidRPr="004E56FF" w:rsidRDefault="00666E30" w:rsidP="00630BE4">
            <w:pPr>
              <w:spacing w:before="40" w:after="40" w:line="240" w:lineRule="auto"/>
              <w:jc w:val="center"/>
              <w:rPr>
                <w:rFonts w:ascii="Myriad Pro" w:hAnsi="Myriad Pro"/>
                <w:sz w:val="20"/>
              </w:rPr>
            </w:pPr>
            <w:r w:rsidRPr="004E56FF">
              <w:rPr>
                <w:rFonts w:ascii="Myriad Pro" w:hAnsi="Myriad Pro"/>
                <w:sz w:val="20"/>
              </w:rPr>
              <w:t>2</w:t>
            </w:r>
          </w:p>
        </w:tc>
        <w:tc>
          <w:tcPr>
            <w:tcW w:w="6804" w:type="dxa"/>
          </w:tcPr>
          <w:p w:rsidR="00666E30" w:rsidRPr="004E56FF" w:rsidRDefault="00666E30" w:rsidP="00630BE4">
            <w:pPr>
              <w:spacing w:before="40" w:after="40" w:line="240" w:lineRule="auto"/>
              <w:jc w:val="center"/>
              <w:rPr>
                <w:rFonts w:ascii="Myriad Pro" w:hAnsi="Myriad Pro"/>
                <w:sz w:val="20"/>
              </w:rPr>
            </w:pPr>
            <w:r w:rsidRPr="004E56FF">
              <w:rPr>
                <w:rFonts w:ascii="Myriad Pro" w:hAnsi="Myriad Pro"/>
                <w:sz w:val="20"/>
              </w:rPr>
              <w:t>3</w:t>
            </w:r>
          </w:p>
        </w:tc>
        <w:tc>
          <w:tcPr>
            <w:tcW w:w="4733" w:type="dxa"/>
          </w:tcPr>
          <w:p w:rsidR="00666E30" w:rsidRPr="004E56FF" w:rsidRDefault="00666E30" w:rsidP="00630BE4">
            <w:pPr>
              <w:spacing w:before="40" w:after="40" w:line="240" w:lineRule="auto"/>
              <w:jc w:val="center"/>
              <w:rPr>
                <w:rFonts w:ascii="Myriad Pro" w:hAnsi="Myriad Pro"/>
                <w:sz w:val="20"/>
              </w:rPr>
            </w:pPr>
            <w:r w:rsidRPr="004E56FF">
              <w:rPr>
                <w:rFonts w:ascii="Myriad Pro" w:hAnsi="Myriad Pro"/>
                <w:sz w:val="20"/>
              </w:rPr>
              <w:t>4</w:t>
            </w:r>
          </w:p>
        </w:tc>
      </w:tr>
      <w:tr w:rsidR="00666E30" w:rsidRPr="004E56FF" w:rsidTr="00630BE4">
        <w:trPr>
          <w:trHeight w:val="269"/>
          <w:jc w:val="center"/>
        </w:trPr>
        <w:tc>
          <w:tcPr>
            <w:tcW w:w="937" w:type="dxa"/>
          </w:tcPr>
          <w:p w:rsidR="00666E30" w:rsidRPr="004E56FF" w:rsidRDefault="00666E30" w:rsidP="001B0A9F">
            <w:pPr>
              <w:pStyle w:val="Akapitzlist"/>
              <w:numPr>
                <w:ilvl w:val="0"/>
                <w:numId w:val="452"/>
              </w:numPr>
              <w:spacing w:before="40" w:after="40" w:line="240" w:lineRule="auto"/>
              <w:ind w:left="720"/>
              <w:contextualSpacing w:val="0"/>
            </w:pPr>
          </w:p>
        </w:tc>
        <w:tc>
          <w:tcPr>
            <w:tcW w:w="2126" w:type="dxa"/>
            <w:shd w:val="clear" w:color="auto" w:fill="auto"/>
          </w:tcPr>
          <w:p w:rsidR="00666E30" w:rsidRPr="004E56FF" w:rsidRDefault="00666E30" w:rsidP="00630BE4">
            <w:pPr>
              <w:spacing w:before="40" w:after="40" w:line="240" w:lineRule="auto"/>
              <w:rPr>
                <w:rFonts w:ascii="Myriad Pro" w:hAnsi="Myriad Pro"/>
                <w:sz w:val="20"/>
              </w:rPr>
            </w:pPr>
            <w:r w:rsidRPr="004E56FF">
              <w:rPr>
                <w:rFonts w:ascii="Myriad Pro" w:hAnsi="Myriad Pro"/>
                <w:sz w:val="20"/>
              </w:rPr>
              <w:t>Zgodność wsparcia</w:t>
            </w:r>
          </w:p>
        </w:tc>
        <w:tc>
          <w:tcPr>
            <w:tcW w:w="6804" w:type="dxa"/>
            <w:shd w:val="clear" w:color="auto" w:fill="auto"/>
          </w:tcPr>
          <w:p w:rsidR="00666E30" w:rsidRPr="004E56FF" w:rsidRDefault="00666E30" w:rsidP="001B0A9F">
            <w:pPr>
              <w:pStyle w:val="Akapitzlist"/>
              <w:numPr>
                <w:ilvl w:val="0"/>
                <w:numId w:val="450"/>
              </w:numPr>
              <w:tabs>
                <w:tab w:val="left" w:pos="246"/>
              </w:tabs>
              <w:autoSpaceDE w:val="0"/>
              <w:autoSpaceDN w:val="0"/>
              <w:adjustRightInd w:val="0"/>
              <w:spacing w:after="0"/>
              <w:ind w:left="0" w:firstLine="0"/>
              <w:jc w:val="both"/>
              <w:rPr>
                <w:rFonts w:cs="Arial"/>
              </w:rPr>
            </w:pPr>
            <w:r w:rsidRPr="004E56FF">
              <w:rPr>
                <w:rFonts w:cs="Arial"/>
              </w:rPr>
              <w:t>Projekt skierowany do grup docelowych z obszaru województwa</w:t>
            </w:r>
          </w:p>
          <w:p w:rsidR="00666E30" w:rsidRPr="00527B50" w:rsidRDefault="00666E30" w:rsidP="00527B50">
            <w:pPr>
              <w:pStyle w:val="Akapitzlist"/>
              <w:autoSpaceDE w:val="0"/>
              <w:autoSpaceDN w:val="0"/>
              <w:adjustRightInd w:val="0"/>
              <w:spacing w:after="0"/>
              <w:ind w:left="0"/>
              <w:contextualSpacing w:val="0"/>
              <w:jc w:val="both"/>
              <w:rPr>
                <w:rFonts w:cs="Arial"/>
              </w:rPr>
            </w:pPr>
            <w:r w:rsidRPr="004E56FF">
              <w:rPr>
                <w:rFonts w:cs="Arial"/>
              </w:rPr>
              <w:t>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p w:rsidR="00666E30" w:rsidRPr="004E56FF" w:rsidRDefault="00666E30" w:rsidP="001B0A9F">
            <w:pPr>
              <w:pStyle w:val="Akapitzlist"/>
              <w:numPr>
                <w:ilvl w:val="0"/>
                <w:numId w:val="450"/>
              </w:numPr>
              <w:tabs>
                <w:tab w:val="left" w:pos="246"/>
              </w:tabs>
              <w:autoSpaceDE w:val="0"/>
              <w:autoSpaceDN w:val="0"/>
              <w:adjustRightInd w:val="0"/>
              <w:spacing w:after="0"/>
              <w:ind w:left="0" w:firstLine="0"/>
              <w:contextualSpacing w:val="0"/>
              <w:jc w:val="both"/>
              <w:rPr>
                <w:rFonts w:cs="Arial"/>
              </w:rPr>
            </w:pPr>
            <w:r w:rsidRPr="004E56FF">
              <w:rPr>
                <w:rFonts w:cs="Arial"/>
              </w:rPr>
              <w:t xml:space="preserve">Okres finansowania ze środków EFS w ramach danego projektu miejsc świadczenia usług opiekuńczych i asystenckich stworzonych przez danego beneficjenta trwa nie dłużej niż 36 miesięcy jednak nie dłużej niż do </w:t>
            </w:r>
            <w:r w:rsidRPr="004E56FF">
              <w:rPr>
                <w:rFonts w:cs="Arial"/>
                <w:bCs/>
              </w:rPr>
              <w:t>30 czerwca 2023 r.</w:t>
            </w:r>
          </w:p>
          <w:p w:rsidR="00666E30" w:rsidRPr="00527B50" w:rsidRDefault="00666E30" w:rsidP="001B0A9F">
            <w:pPr>
              <w:pStyle w:val="Akapitzlist"/>
              <w:numPr>
                <w:ilvl w:val="0"/>
                <w:numId w:val="450"/>
              </w:numPr>
              <w:tabs>
                <w:tab w:val="left" w:pos="246"/>
              </w:tabs>
              <w:autoSpaceDE w:val="0"/>
              <w:autoSpaceDN w:val="0"/>
              <w:adjustRightInd w:val="0"/>
              <w:spacing w:after="0"/>
              <w:ind w:left="0" w:hanging="49"/>
              <w:jc w:val="both"/>
              <w:rPr>
                <w:rFonts w:cs="Arial"/>
              </w:rPr>
            </w:pPr>
            <w:r w:rsidRPr="004E56FF">
              <w:rPr>
                <w:rFonts w:cs="Arial"/>
              </w:rPr>
              <w:t xml:space="preserve">Projektodawca wniesie wkład własny w wysokości nie mniejszej niż 8%wartości projektu, zgodnie z zapisami zawartymi w Szczegółowym Opisie Osi Priorytetowych Regionalnego Programu Operacyjnego </w:t>
            </w:r>
            <w:r w:rsidRPr="004E56FF">
              <w:rPr>
                <w:rFonts w:cs="Arial"/>
              </w:rPr>
              <w:lastRenderedPageBreak/>
              <w:t>Województwa Zachodniopomorskiego 2014 - 2020.</w:t>
            </w:r>
          </w:p>
          <w:p w:rsidR="00666E30" w:rsidRPr="00527B50" w:rsidRDefault="00666E30" w:rsidP="001B0A9F">
            <w:pPr>
              <w:pStyle w:val="Akapitzlist"/>
              <w:numPr>
                <w:ilvl w:val="0"/>
                <w:numId w:val="450"/>
              </w:numPr>
              <w:tabs>
                <w:tab w:val="left" w:pos="246"/>
              </w:tabs>
              <w:autoSpaceDE w:val="0"/>
              <w:autoSpaceDN w:val="0"/>
              <w:adjustRightInd w:val="0"/>
              <w:spacing w:after="0"/>
              <w:ind w:left="0" w:hanging="49"/>
              <w:rPr>
                <w:rFonts w:cs="Arial"/>
              </w:rPr>
            </w:pPr>
            <w:r w:rsidRPr="004E56FF">
              <w:rPr>
                <w:rFonts w:cs="Arial"/>
              </w:rPr>
              <w:t xml:space="preserve">W ramach projektu obligatoryjne jest realizowanie wskazanego w typie projektu wsparcia działalności lub tworzenia nowych miejsc opieki w formach </w:t>
            </w:r>
            <w:proofErr w:type="spellStart"/>
            <w:r w:rsidRPr="004E56FF">
              <w:rPr>
                <w:rFonts w:cs="Arial"/>
              </w:rPr>
              <w:t>zdeinstytucjonalizowanych</w:t>
            </w:r>
            <w:proofErr w:type="spellEnd"/>
            <w:r w:rsidRPr="004E56FF">
              <w:rPr>
                <w:rFonts w:cs="Arial"/>
              </w:rPr>
              <w:t xml:space="preserve"> poprzez wsparcie dla usług opiekuńczych i specjalistycznych usług opiekuńczych, o których mowa w ustawie z dnia 12 marca 2004 r. o pomocy społecznej oraz usług asystenckich.</w:t>
            </w:r>
          </w:p>
          <w:p w:rsidR="00666E30" w:rsidRPr="00527B50" w:rsidRDefault="00666E30" w:rsidP="001B0A9F">
            <w:pPr>
              <w:pStyle w:val="Akapitzlist"/>
              <w:numPr>
                <w:ilvl w:val="0"/>
                <w:numId w:val="450"/>
              </w:numPr>
              <w:tabs>
                <w:tab w:val="left" w:pos="246"/>
              </w:tabs>
              <w:autoSpaceDE w:val="0"/>
              <w:autoSpaceDN w:val="0"/>
              <w:adjustRightInd w:val="0"/>
              <w:spacing w:after="0"/>
              <w:ind w:left="0" w:hanging="49"/>
              <w:rPr>
                <w:rFonts w:cs="Arial"/>
              </w:rPr>
            </w:pPr>
            <w:r w:rsidRPr="004E56FF">
              <w:rPr>
                <w:rFonts w:cs="Arial"/>
              </w:rPr>
              <w:t>Projekt przewiduje zwiększenie liczby miejsc świadczenia usług opiekuńczych i/lub asystenckich w społeczności lokalnej oraz liczby osób objętych usługami opiekuńczymi i/lub asystenckimi w społeczności lokalnej przez dany podmiot, w którym będzie realizowane wsparcie w stosunku do stanu na dzień 31 grudnia 2019 r.</w:t>
            </w:r>
          </w:p>
          <w:p w:rsidR="00666E30" w:rsidRDefault="00666E30" w:rsidP="001B0A9F">
            <w:pPr>
              <w:pStyle w:val="Akapitzlist"/>
              <w:numPr>
                <w:ilvl w:val="0"/>
                <w:numId w:val="450"/>
              </w:numPr>
              <w:tabs>
                <w:tab w:val="left" w:pos="246"/>
              </w:tabs>
              <w:autoSpaceDE w:val="0"/>
              <w:autoSpaceDN w:val="0"/>
              <w:spacing w:before="40" w:after="40"/>
              <w:ind w:left="0" w:hanging="49"/>
              <w:jc w:val="both"/>
              <w:rPr>
                <w:rFonts w:cs="Arial"/>
              </w:rPr>
            </w:pPr>
            <w:r w:rsidRPr="004E56FF">
              <w:rPr>
                <w:rFonts w:cs="Arial"/>
              </w:rPr>
              <w:t>Projekt przewiduje tworzenie nowych miejsc w mieszkaniach chronionych i/lub mieszkaniach wspomaganych. Projekt przewiduje zwiększenie liczby miejsc w mieszkaniach chronionych i/lub w mieszkaniach wspomaganych w danym podmiocie, w którym będzie realizowane wsparcie w stosunku do stanu na dzień 31 grudnia 2019 r.</w:t>
            </w:r>
          </w:p>
          <w:p w:rsidR="00666E30" w:rsidRPr="00527B50" w:rsidRDefault="00666E30" w:rsidP="001B0A9F">
            <w:pPr>
              <w:pStyle w:val="Akapitzlist"/>
              <w:numPr>
                <w:ilvl w:val="0"/>
                <w:numId w:val="450"/>
              </w:numPr>
              <w:tabs>
                <w:tab w:val="left" w:pos="246"/>
              </w:tabs>
              <w:autoSpaceDE w:val="0"/>
              <w:autoSpaceDN w:val="0"/>
              <w:spacing w:before="40" w:after="40"/>
              <w:ind w:left="0" w:hanging="49"/>
              <w:jc w:val="both"/>
              <w:rPr>
                <w:rFonts w:cs="Arial"/>
              </w:rPr>
            </w:pPr>
            <w:r w:rsidRPr="00527B50">
              <w:rPr>
                <w:rFonts w:cs="Arial"/>
              </w:rPr>
              <w:t>Projektodawca zobowiązany jest do zachowania trwałości miejsc</w:t>
            </w:r>
          </w:p>
          <w:p w:rsidR="00EB7B04" w:rsidRDefault="00666E30" w:rsidP="00635D59">
            <w:pPr>
              <w:autoSpaceDE w:val="0"/>
              <w:autoSpaceDN w:val="0"/>
              <w:adjustRightInd w:val="0"/>
              <w:spacing w:before="40" w:afterLines="40" w:after="96"/>
              <w:ind w:hanging="51"/>
              <w:contextualSpacing/>
              <w:jc w:val="both"/>
              <w:rPr>
                <w:rFonts w:ascii="Myriad Pro" w:hAnsi="Myriad Pro" w:cs="Arial"/>
                <w:sz w:val="20"/>
              </w:rPr>
            </w:pPr>
            <w:r w:rsidRPr="004E56FF">
              <w:rPr>
                <w:rFonts w:ascii="Myriad Pro" w:hAnsi="Myriad Pro" w:cs="Arial"/>
                <w:sz w:val="20"/>
              </w:rPr>
              <w:t>świadczonych usług asystenckich i opiekuńczych oraz miejsc w mieszkaniach chronionych i wspomaganych utworzonych w ramach projektu po zakończeniu realizacji projektu co najmniej przez okres odpowiadający okresowi realizacji projektu, jednak nie krótszy niż 2 lata od momentu z</w:t>
            </w:r>
            <w:r w:rsidR="00527B50">
              <w:rPr>
                <w:rFonts w:ascii="Myriad Pro" w:hAnsi="Myriad Pro" w:cs="Arial"/>
                <w:sz w:val="20"/>
              </w:rPr>
              <w:t xml:space="preserve">akończenia realizacji projektu. </w:t>
            </w:r>
            <w:r w:rsidRPr="004E56FF">
              <w:rPr>
                <w:rFonts w:ascii="Myriad Pro" w:hAnsi="Myriad Pro" w:cs="Arial"/>
                <w:sz w:val="20"/>
              </w:rPr>
              <w:t>Obowiązek zachowania trwałości nie dotyczy miejsc świadczenia usług opiekuńczych w formie usług sąsiedzkich. Trwałość rozumiana jest jako instytucjonalna gotowość podmiotu do świadczenia usług</w:t>
            </w:r>
            <w:r w:rsidR="00527B50">
              <w:rPr>
                <w:rFonts w:ascii="Myriad Pro" w:hAnsi="Myriad Pro" w:cs="Arial"/>
                <w:sz w:val="20"/>
              </w:rPr>
              <w:t>.</w:t>
            </w:r>
          </w:p>
          <w:p w:rsidR="00EB7B04" w:rsidRDefault="00666E30" w:rsidP="001B0A9F">
            <w:pPr>
              <w:pStyle w:val="Akapitzlist"/>
              <w:numPr>
                <w:ilvl w:val="0"/>
                <w:numId w:val="451"/>
              </w:numPr>
              <w:tabs>
                <w:tab w:val="left" w:pos="246"/>
              </w:tabs>
              <w:autoSpaceDE w:val="0"/>
              <w:autoSpaceDN w:val="0"/>
              <w:adjustRightInd w:val="0"/>
              <w:spacing w:before="40" w:afterLines="40" w:after="96"/>
              <w:ind w:left="0" w:hanging="51"/>
              <w:jc w:val="both"/>
              <w:rPr>
                <w:rFonts w:cs="Arial"/>
              </w:rPr>
            </w:pPr>
            <w:r w:rsidRPr="004E56FF">
              <w:rPr>
                <w:rFonts w:cs="Arial"/>
              </w:rPr>
              <w:t>Pierwszeństwo w dostępie do usług asystenckich i opiekuńczych mają</w:t>
            </w:r>
          </w:p>
          <w:p w:rsidR="00EB7B04" w:rsidRDefault="00666E30" w:rsidP="00635D59">
            <w:pPr>
              <w:autoSpaceDE w:val="0"/>
              <w:autoSpaceDN w:val="0"/>
              <w:adjustRightInd w:val="0"/>
              <w:spacing w:before="40" w:afterLines="40" w:after="96"/>
              <w:ind w:hanging="49"/>
              <w:contextualSpacing/>
              <w:jc w:val="both"/>
              <w:rPr>
                <w:rFonts w:ascii="Myriad Pro" w:hAnsi="Myriad Pro" w:cs="Arial"/>
                <w:sz w:val="20"/>
              </w:rPr>
            </w:pPr>
            <w:r w:rsidRPr="004E56FF">
              <w:rPr>
                <w:rFonts w:ascii="Myriad Pro" w:hAnsi="Myriad Pro" w:cs="Arial"/>
                <w:sz w:val="20"/>
              </w:rPr>
              <w:t>osoby, których dochód nie przekracza 150% właściwego kryterium dochodowego (na osobę samotnie gospodarującą lub na osobę w rodzinie).</w:t>
            </w:r>
          </w:p>
          <w:p w:rsidR="00EB7B04" w:rsidRDefault="00666E30" w:rsidP="001B0A9F">
            <w:pPr>
              <w:pStyle w:val="Akapitzlist"/>
              <w:numPr>
                <w:ilvl w:val="0"/>
                <w:numId w:val="451"/>
              </w:numPr>
              <w:tabs>
                <w:tab w:val="left" w:pos="246"/>
              </w:tabs>
              <w:autoSpaceDE w:val="0"/>
              <w:autoSpaceDN w:val="0"/>
              <w:adjustRightInd w:val="0"/>
              <w:spacing w:before="40" w:afterLines="40" w:after="96"/>
              <w:ind w:left="0" w:hanging="49"/>
              <w:jc w:val="both"/>
              <w:rPr>
                <w:rFonts w:cs="Arial"/>
              </w:rPr>
            </w:pPr>
            <w:r w:rsidRPr="004E56FF">
              <w:rPr>
                <w:rFonts w:cs="Arial"/>
              </w:rPr>
              <w:t xml:space="preserve">Projektodawca  zapewnia, że w przypadku świadczenia usług w placówce zapewniającej całodobową opiekę, nie jest ona zlokalizowana </w:t>
            </w:r>
            <w:r w:rsidRPr="004E56FF">
              <w:rPr>
                <w:rFonts w:cs="Arial"/>
              </w:rPr>
              <w:lastRenderedPageBreak/>
              <w:t xml:space="preserve">na nieruchomości, na której znajduje się inna placówka zapewniająca całodobową opiekę. Zasada ta nie dotyczy placówek zapewniających opiekę </w:t>
            </w:r>
            <w:proofErr w:type="spellStart"/>
            <w:r w:rsidRPr="004E56FF">
              <w:rPr>
                <w:rFonts w:cs="Arial"/>
              </w:rPr>
              <w:t>wytchnieniową</w:t>
            </w:r>
            <w:proofErr w:type="spellEnd"/>
            <w:r w:rsidRPr="004E56FF">
              <w:rPr>
                <w:rFonts w:cs="Arial"/>
              </w:rPr>
              <w:t>, pod warunkiem zachowania zasad świadczenia usług w społeczności lokalnej.</w:t>
            </w:r>
          </w:p>
          <w:p w:rsidR="00666E30" w:rsidRPr="00527B50" w:rsidRDefault="00666E30" w:rsidP="001B0A9F">
            <w:pPr>
              <w:pStyle w:val="Akapitzlist"/>
              <w:numPr>
                <w:ilvl w:val="0"/>
                <w:numId w:val="451"/>
              </w:numPr>
              <w:tabs>
                <w:tab w:val="left" w:pos="246"/>
              </w:tabs>
              <w:autoSpaceDE w:val="0"/>
              <w:autoSpaceDN w:val="0"/>
              <w:adjustRightInd w:val="0"/>
              <w:spacing w:after="0"/>
              <w:ind w:left="0" w:hanging="49"/>
              <w:jc w:val="both"/>
              <w:rPr>
                <w:rFonts w:cs="Arial"/>
              </w:rPr>
            </w:pPr>
            <w:r w:rsidRPr="004E56FF">
              <w:rPr>
                <w:rFonts w:cs="Arial"/>
              </w:rPr>
              <w:t>Projektodawca zapewnia, że wsparte w ramach projektu miejsca świadczenia usług społecznych w społeczności lokalnej nie spowodują zmniejszenia dotychczasowego finansowania usług asystenckich i opiekuńczych oraz zastąpienia środkami projektu dotychczasowego finansowania usług ze środków innych niż europejskie.</w:t>
            </w:r>
          </w:p>
          <w:p w:rsidR="00666E30" w:rsidRPr="00527B50" w:rsidRDefault="00666E30" w:rsidP="001B0A9F">
            <w:pPr>
              <w:pStyle w:val="Akapitzlist"/>
              <w:numPr>
                <w:ilvl w:val="0"/>
                <w:numId w:val="451"/>
              </w:numPr>
              <w:tabs>
                <w:tab w:val="left" w:pos="246"/>
              </w:tabs>
              <w:autoSpaceDE w:val="0"/>
              <w:autoSpaceDN w:val="0"/>
              <w:adjustRightInd w:val="0"/>
              <w:spacing w:after="0"/>
              <w:ind w:left="0" w:hanging="49"/>
              <w:jc w:val="both"/>
              <w:rPr>
                <w:rFonts w:cs="Arial"/>
              </w:rPr>
            </w:pPr>
            <w:r w:rsidRPr="004E56FF">
              <w:rPr>
                <w:rFonts w:cs="Arial"/>
              </w:rPr>
              <w:t>Projektodawca zapewnia, że wsparcie w ramach projektu świadczone jest zgodnie ze standardami wskazanymi w załączniku nr 1 do Wytycznych w zakresie realizacji przedsięwzięć w obszarze włączenia społecznego i zwalczania ubóstwa z wykorzystaniem środków Europejskiego Funduszu Społecznego i Europejskiego Funduszu Rozwoju Regionalnego na lata 2014-2020.</w:t>
            </w:r>
          </w:p>
          <w:p w:rsidR="00666E30" w:rsidRPr="004E56FF" w:rsidRDefault="00666E30" w:rsidP="001B0A9F">
            <w:pPr>
              <w:pStyle w:val="Akapitzlist"/>
              <w:numPr>
                <w:ilvl w:val="0"/>
                <w:numId w:val="451"/>
              </w:numPr>
              <w:tabs>
                <w:tab w:val="left" w:pos="246"/>
              </w:tabs>
              <w:autoSpaceDE w:val="0"/>
              <w:autoSpaceDN w:val="0"/>
              <w:adjustRightInd w:val="0"/>
              <w:spacing w:after="0"/>
              <w:ind w:left="0" w:hanging="49"/>
              <w:jc w:val="both"/>
              <w:rPr>
                <w:rFonts w:cs="Arial"/>
              </w:rPr>
            </w:pPr>
            <w:r w:rsidRPr="004E56FF">
              <w:rPr>
                <w:rFonts w:cs="Arial"/>
              </w:rPr>
              <w:t>Projektodawca  zapewnia, że w przypadku wsparcia dla świadczenia i rozwoju usług w mieszkaniach chronionych i wspomaganych, nie są one zlokalizowane na nieruchomości, na której znajduje się placówka opieki instytucjonalnej.</w:t>
            </w:r>
          </w:p>
        </w:tc>
        <w:tc>
          <w:tcPr>
            <w:tcW w:w="4733" w:type="dxa"/>
            <w:shd w:val="clear" w:color="auto" w:fill="auto"/>
          </w:tcPr>
          <w:p w:rsidR="00666E30" w:rsidRPr="004E56FF" w:rsidRDefault="00666E30" w:rsidP="00630BE4">
            <w:pPr>
              <w:spacing w:before="40" w:after="40" w:line="240" w:lineRule="auto"/>
              <w:rPr>
                <w:rFonts w:ascii="Myriad Pro" w:hAnsi="Myriad Pro"/>
                <w:sz w:val="20"/>
              </w:rPr>
            </w:pPr>
            <w:r w:rsidRPr="004E56FF">
              <w:rPr>
                <w:rFonts w:ascii="Myriad Pro" w:hAnsi="Myriad Pro"/>
                <w:sz w:val="20"/>
              </w:rPr>
              <w:lastRenderedPageBreak/>
              <w:t>Spełnienie kryterium jest konieczne do przyznania dofinansowania.</w:t>
            </w:r>
          </w:p>
          <w:p w:rsidR="00666E30" w:rsidRPr="004E56FF" w:rsidRDefault="00666E30" w:rsidP="00630BE4">
            <w:pPr>
              <w:spacing w:before="40" w:after="40" w:line="240" w:lineRule="auto"/>
              <w:rPr>
                <w:rFonts w:ascii="Myriad Pro" w:hAnsi="Myriad Pro"/>
                <w:sz w:val="20"/>
              </w:rPr>
            </w:pPr>
            <w:r w:rsidRPr="004E56FF">
              <w:rPr>
                <w:rFonts w:ascii="Myriad Pro" w:hAnsi="Myriad Pro"/>
                <w:sz w:val="20"/>
              </w:rPr>
              <w:t xml:space="preserve">Projekty niespełniające kryterium są </w:t>
            </w:r>
            <w:r w:rsidRPr="004E56FF">
              <w:rPr>
                <w:rFonts w:ascii="Myriad Pro" w:hAnsi="Myriad Pro" w:cs="Arial"/>
                <w:sz w:val="20"/>
              </w:rPr>
              <w:t>kierowane są do poprawy lub uzupełnienia</w:t>
            </w:r>
            <w:r w:rsidRPr="004E56FF">
              <w:rPr>
                <w:rFonts w:ascii="Myriad Pro" w:hAnsi="Myriad Pro"/>
                <w:sz w:val="20"/>
              </w:rPr>
              <w:t>.</w:t>
            </w:r>
          </w:p>
          <w:p w:rsidR="00666E30" w:rsidRPr="004E56FF" w:rsidRDefault="00666E30" w:rsidP="00630BE4">
            <w:pPr>
              <w:autoSpaceDE w:val="0"/>
              <w:autoSpaceDN w:val="0"/>
              <w:spacing w:after="0" w:line="240" w:lineRule="auto"/>
              <w:jc w:val="both"/>
              <w:rPr>
                <w:rFonts w:ascii="Myriad Pro" w:hAnsi="Myriad Pro" w:cs="Arial"/>
                <w:sz w:val="20"/>
              </w:rPr>
            </w:pPr>
            <w:r w:rsidRPr="004E56FF">
              <w:rPr>
                <w:rFonts w:ascii="Myriad Pro" w:hAnsi="Myriad Pro"/>
                <w:sz w:val="20"/>
              </w:rPr>
              <w:t>Ocena spełniania kryterium polega na przypisaniu wartości logicznych „tak”, „nie”.</w:t>
            </w:r>
            <w:r w:rsidRPr="004E56FF">
              <w:rPr>
                <w:rFonts w:ascii="Myriad Pro" w:hAnsi="Myriad Pro" w:cs="Arial"/>
                <w:sz w:val="20"/>
              </w:rPr>
              <w:t xml:space="preserve"> </w:t>
            </w:r>
          </w:p>
          <w:p w:rsidR="00666E30" w:rsidRPr="004E56FF" w:rsidRDefault="00666E30" w:rsidP="00630BE4">
            <w:pPr>
              <w:autoSpaceDE w:val="0"/>
              <w:autoSpaceDN w:val="0"/>
              <w:spacing w:after="0" w:line="240" w:lineRule="auto"/>
              <w:jc w:val="both"/>
              <w:rPr>
                <w:rFonts w:ascii="Myriad Pro" w:hAnsi="Myriad Pro" w:cs="Arial"/>
                <w:sz w:val="20"/>
              </w:rPr>
            </w:pPr>
          </w:p>
          <w:p w:rsidR="00666E30" w:rsidRPr="004E56FF" w:rsidRDefault="00666E30" w:rsidP="00630BE4">
            <w:pPr>
              <w:spacing w:after="0" w:line="240" w:lineRule="auto"/>
              <w:rPr>
                <w:rFonts w:ascii="Myriad Pro" w:hAnsi="Myriad Pro" w:cs="Arial"/>
                <w:sz w:val="20"/>
              </w:rPr>
            </w:pPr>
            <w:r w:rsidRPr="004E56FF">
              <w:rPr>
                <w:rFonts w:ascii="Myriad Pro" w:hAnsi="Myriad Pro" w:cs="Arial"/>
                <w:sz w:val="20"/>
              </w:rPr>
              <w:t xml:space="preserve">Kryterium zostanie zweryfikowane na podstawie treści wniosku o dofinansowanie. </w:t>
            </w:r>
          </w:p>
          <w:p w:rsidR="00666E30" w:rsidRPr="004E56FF" w:rsidRDefault="00666E30" w:rsidP="00630BE4">
            <w:pPr>
              <w:spacing w:after="0" w:line="240" w:lineRule="auto"/>
              <w:rPr>
                <w:rFonts w:ascii="Myriad Pro" w:hAnsi="Myriad Pro" w:cs="Arial"/>
                <w:sz w:val="20"/>
              </w:rPr>
            </w:pPr>
          </w:p>
          <w:p w:rsidR="00666E30" w:rsidRPr="004E56FF" w:rsidRDefault="00666E30" w:rsidP="00630BE4">
            <w:pPr>
              <w:autoSpaceDE w:val="0"/>
              <w:autoSpaceDN w:val="0"/>
              <w:adjustRightInd w:val="0"/>
              <w:jc w:val="both"/>
              <w:rPr>
                <w:rFonts w:ascii="Myriad Pro" w:hAnsi="Myriad Pro" w:cs="Arial"/>
                <w:sz w:val="20"/>
              </w:rPr>
            </w:pPr>
            <w:r w:rsidRPr="004E56FF">
              <w:rPr>
                <w:rFonts w:ascii="Myriad Pro" w:hAnsi="Myriad Pro"/>
                <w:sz w:val="20"/>
              </w:rPr>
              <w:t xml:space="preserve"> W zakresie kryterium dostępu "Zgodność wsparcia" nr 2 </w:t>
            </w:r>
            <w:r w:rsidRPr="004E56FF">
              <w:rPr>
                <w:rFonts w:ascii="Myriad Pro" w:hAnsi="Myriad Pro" w:cs="Arial"/>
                <w:sz w:val="20"/>
              </w:rPr>
              <w:t xml:space="preserve">na podstawie art. 45 ust. 3 ustawy z dnia 11 lipca 2014 r. o zasadach realizacji programów w zakresie polityki spójności </w:t>
            </w:r>
            <w:r w:rsidRPr="004E56FF">
              <w:rPr>
                <w:rFonts w:ascii="Myriad Pro" w:hAnsi="Myriad Pro" w:cs="Arial"/>
                <w:sz w:val="20"/>
              </w:rPr>
              <w:lastRenderedPageBreak/>
              <w:t>finansowanych w perspektywie finansowej 2014–2020 (Dz. U. z 2018 r. poz. 1431) w uzasadnionych przypadkach na etapie realizacji projektu na wniosek lub za zgodą IP, dopuszcza się możliwość odstępstwa w zakresie warunku zakończenia projektu do 30 czerwca 2023 roku jednocześnie utrzymując warunek trwania projektu maksymalnie przez okres 36 miesięcy.</w:t>
            </w:r>
          </w:p>
          <w:p w:rsidR="00666E30" w:rsidRPr="004E56FF" w:rsidRDefault="00666E30" w:rsidP="00630BE4">
            <w:pPr>
              <w:spacing w:before="40" w:after="40" w:line="240" w:lineRule="auto"/>
              <w:rPr>
                <w:rFonts w:ascii="Myriad Pro" w:hAnsi="Myriad Pro"/>
                <w:sz w:val="20"/>
              </w:rPr>
            </w:pPr>
          </w:p>
        </w:tc>
      </w:tr>
    </w:tbl>
    <w:p w:rsidR="00C921C7" w:rsidRDefault="00C921C7" w:rsidP="003110E7">
      <w:pPr>
        <w:jc w:val="center"/>
        <w:rPr>
          <w:rFonts w:ascii="Myriad Pro" w:eastAsiaTheme="majorEastAsia" w:hAnsi="Myriad Pro" w:cs="Arial"/>
          <w:b/>
          <w:bCs/>
          <w:sz w:val="20"/>
        </w:rPr>
      </w:pPr>
    </w:p>
    <w:p w:rsidR="003110E7" w:rsidRPr="003745C4" w:rsidRDefault="003110E7" w:rsidP="003110E7">
      <w:pPr>
        <w:jc w:val="center"/>
        <w:rPr>
          <w:rFonts w:ascii="Myriad Pro" w:eastAsiaTheme="majorEastAsia" w:hAnsi="Myriad Pro" w:cs="Arial"/>
          <w:b/>
          <w:bCs/>
          <w:sz w:val="20"/>
        </w:rPr>
      </w:pPr>
      <w:r w:rsidRPr="003745C4">
        <w:rPr>
          <w:rFonts w:ascii="Myriad Pro" w:eastAsiaTheme="majorEastAsia" w:hAnsi="Myriad Pro" w:cs="Arial"/>
          <w:b/>
          <w:bCs/>
          <w:sz w:val="20"/>
        </w:rPr>
        <w:t xml:space="preserve">Kryteria szczegółowe przyjęte Uchwałą </w:t>
      </w:r>
      <w:r w:rsidRPr="003745C4">
        <w:rPr>
          <w:rFonts w:ascii="Myriad Pro" w:hAnsi="Myriad Pro" w:cs="Arial"/>
          <w:b/>
          <w:bCs/>
          <w:sz w:val="20"/>
        </w:rPr>
        <w:t>Nr 6/20 Komitetu Monitorującego RPO WZ 2014-2020 z dnia 26 lutego 2020 r. (tryb konkursowy) typ 2</w:t>
      </w:r>
    </w:p>
    <w:tbl>
      <w:tblPr>
        <w:tblW w:w="14515" w:type="dxa"/>
        <w:jc w:val="center"/>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2240"/>
        <w:gridCol w:w="12275"/>
      </w:tblGrid>
      <w:tr w:rsidR="003110E7" w:rsidRPr="003745C4" w:rsidTr="00C92207">
        <w:trPr>
          <w:jc w:val="center"/>
        </w:trPr>
        <w:tc>
          <w:tcPr>
            <w:tcW w:w="2240" w:type="dxa"/>
            <w:shd w:val="clear" w:color="auto" w:fill="B6DDE8"/>
          </w:tcPr>
          <w:p w:rsidR="003110E7" w:rsidRPr="003745C4" w:rsidRDefault="003110E7" w:rsidP="00630BE4">
            <w:pPr>
              <w:spacing w:before="40" w:after="40" w:line="240" w:lineRule="auto"/>
              <w:rPr>
                <w:rFonts w:ascii="Myriad Pro" w:hAnsi="Myriad Pro" w:cs="Arial"/>
                <w:sz w:val="20"/>
              </w:rPr>
            </w:pPr>
            <w:r w:rsidRPr="003745C4">
              <w:rPr>
                <w:rFonts w:ascii="Myriad Pro" w:hAnsi="Myriad Pro" w:cs="Arial"/>
                <w:sz w:val="20"/>
              </w:rPr>
              <w:t>Oś priorytetowa</w:t>
            </w:r>
          </w:p>
        </w:tc>
        <w:tc>
          <w:tcPr>
            <w:tcW w:w="12275" w:type="dxa"/>
            <w:shd w:val="clear" w:color="auto" w:fill="B6DDE8"/>
          </w:tcPr>
          <w:p w:rsidR="003110E7" w:rsidRPr="003745C4" w:rsidRDefault="003110E7" w:rsidP="00630BE4">
            <w:pPr>
              <w:spacing w:before="40" w:after="40" w:line="240" w:lineRule="auto"/>
              <w:rPr>
                <w:rFonts w:ascii="Myriad Pro" w:hAnsi="Myriad Pro" w:cs="Arial"/>
                <w:sz w:val="20"/>
              </w:rPr>
            </w:pPr>
            <w:r w:rsidRPr="003745C4">
              <w:rPr>
                <w:rFonts w:ascii="Myriad Pro" w:hAnsi="Myriad Pro" w:cs="Arial"/>
                <w:sz w:val="20"/>
              </w:rPr>
              <w:t>VII  Włączenie Społeczne</w:t>
            </w:r>
          </w:p>
        </w:tc>
      </w:tr>
      <w:tr w:rsidR="003110E7" w:rsidRPr="003745C4" w:rsidTr="00C92207">
        <w:trPr>
          <w:jc w:val="center"/>
        </w:trPr>
        <w:tc>
          <w:tcPr>
            <w:tcW w:w="2240" w:type="dxa"/>
            <w:shd w:val="clear" w:color="auto" w:fill="B6DDE8"/>
          </w:tcPr>
          <w:p w:rsidR="003110E7" w:rsidRPr="003745C4" w:rsidRDefault="003110E7" w:rsidP="00630BE4">
            <w:pPr>
              <w:spacing w:before="40" w:after="40" w:line="240" w:lineRule="auto"/>
              <w:rPr>
                <w:rFonts w:ascii="Myriad Pro" w:hAnsi="Myriad Pro" w:cs="Arial"/>
                <w:sz w:val="20"/>
              </w:rPr>
            </w:pPr>
            <w:r w:rsidRPr="003745C4">
              <w:rPr>
                <w:rFonts w:ascii="Myriad Pro" w:hAnsi="Myriad Pro" w:cs="Arial"/>
                <w:sz w:val="20"/>
              </w:rPr>
              <w:t>Priorytet Inwestycyjny</w:t>
            </w:r>
          </w:p>
        </w:tc>
        <w:tc>
          <w:tcPr>
            <w:tcW w:w="12275" w:type="dxa"/>
            <w:shd w:val="clear" w:color="auto" w:fill="B6DDE8"/>
          </w:tcPr>
          <w:p w:rsidR="003110E7" w:rsidRPr="003745C4" w:rsidRDefault="003110E7" w:rsidP="00630BE4">
            <w:pPr>
              <w:autoSpaceDE w:val="0"/>
              <w:autoSpaceDN w:val="0"/>
              <w:adjustRightInd w:val="0"/>
              <w:spacing w:after="0" w:line="240" w:lineRule="auto"/>
              <w:rPr>
                <w:rFonts w:ascii="Myriad Pro" w:eastAsia="MyriadPro-Regular" w:hAnsi="Myriad Pro" w:cs="Arial"/>
                <w:sz w:val="20"/>
              </w:rPr>
            </w:pPr>
            <w:r w:rsidRPr="003745C4">
              <w:rPr>
                <w:rFonts w:ascii="Myriad Pro" w:eastAsia="MyriadPro-Regular" w:hAnsi="Myriad Pro" w:cs="Arial"/>
                <w:sz w:val="20"/>
              </w:rPr>
              <w:t>9iv Ułatwianie dostępu do przystępnych cenowo, trwałych oraz wysokiej jakości usług, w tym opieki zdrowotnej i usług socjalnych świadczonych</w:t>
            </w:r>
          </w:p>
          <w:p w:rsidR="003110E7" w:rsidRPr="003745C4" w:rsidRDefault="003110E7" w:rsidP="00630BE4">
            <w:pPr>
              <w:spacing w:before="40" w:after="40" w:line="240" w:lineRule="auto"/>
              <w:rPr>
                <w:rFonts w:ascii="Myriad Pro" w:hAnsi="Myriad Pro" w:cs="Arial"/>
                <w:iCs/>
                <w:sz w:val="20"/>
              </w:rPr>
            </w:pPr>
            <w:r w:rsidRPr="003745C4">
              <w:rPr>
                <w:rFonts w:ascii="Myriad Pro" w:eastAsia="MyriadPro-Regular" w:hAnsi="Myriad Pro" w:cs="Arial"/>
                <w:sz w:val="20"/>
              </w:rPr>
              <w:t>w interesie ogólnym</w:t>
            </w:r>
          </w:p>
        </w:tc>
      </w:tr>
      <w:tr w:rsidR="003110E7" w:rsidRPr="003745C4" w:rsidTr="00C92207">
        <w:trPr>
          <w:jc w:val="center"/>
        </w:trPr>
        <w:tc>
          <w:tcPr>
            <w:tcW w:w="2240" w:type="dxa"/>
            <w:shd w:val="clear" w:color="auto" w:fill="B6DDE8"/>
          </w:tcPr>
          <w:p w:rsidR="003110E7" w:rsidRPr="003745C4" w:rsidRDefault="003110E7" w:rsidP="00630BE4">
            <w:pPr>
              <w:spacing w:before="40" w:after="40" w:line="240" w:lineRule="auto"/>
              <w:rPr>
                <w:rFonts w:ascii="Myriad Pro" w:hAnsi="Myriad Pro" w:cs="Arial"/>
                <w:sz w:val="20"/>
              </w:rPr>
            </w:pPr>
            <w:r w:rsidRPr="003745C4">
              <w:rPr>
                <w:rFonts w:ascii="Myriad Pro" w:hAnsi="Myriad Pro" w:cs="Arial"/>
                <w:sz w:val="20"/>
              </w:rPr>
              <w:t>Działanie</w:t>
            </w:r>
          </w:p>
        </w:tc>
        <w:tc>
          <w:tcPr>
            <w:tcW w:w="12275" w:type="dxa"/>
            <w:shd w:val="clear" w:color="auto" w:fill="B6DDE8"/>
          </w:tcPr>
          <w:p w:rsidR="003110E7" w:rsidRPr="003745C4" w:rsidRDefault="003110E7" w:rsidP="00630BE4">
            <w:pPr>
              <w:autoSpaceDE w:val="0"/>
              <w:autoSpaceDN w:val="0"/>
              <w:adjustRightInd w:val="0"/>
              <w:spacing w:after="0" w:line="240" w:lineRule="auto"/>
              <w:rPr>
                <w:rFonts w:ascii="Myriad Pro" w:eastAsia="MyriadPro-Regular" w:hAnsi="Myriad Pro" w:cs="Arial"/>
                <w:sz w:val="20"/>
              </w:rPr>
            </w:pPr>
            <w:r w:rsidRPr="003745C4">
              <w:rPr>
                <w:rFonts w:ascii="Myriad Pro" w:eastAsia="MyriadPro-Regular" w:hAnsi="Myriad Pro" w:cs="Arial"/>
                <w:sz w:val="20"/>
              </w:rPr>
              <w:t>7.6 Wsparcie rozwoju usług społecznych świadczonych w interesie ogólnym</w:t>
            </w:r>
          </w:p>
        </w:tc>
      </w:tr>
    </w:tbl>
    <w:p w:rsidR="003110E7" w:rsidRPr="003745C4" w:rsidRDefault="003110E7" w:rsidP="003110E7">
      <w:pPr>
        <w:spacing w:before="120" w:after="120" w:line="240" w:lineRule="auto"/>
        <w:rPr>
          <w:rFonts w:ascii="Myriad Pro" w:hAnsi="Myriad Pro"/>
          <w:sz w:val="20"/>
        </w:rPr>
      </w:pP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6"/>
        <w:gridCol w:w="6804"/>
        <w:gridCol w:w="4733"/>
      </w:tblGrid>
      <w:tr w:rsidR="003110E7" w:rsidRPr="003745C4" w:rsidTr="00630BE4">
        <w:trPr>
          <w:jc w:val="center"/>
        </w:trPr>
        <w:tc>
          <w:tcPr>
            <w:tcW w:w="14600" w:type="dxa"/>
            <w:gridSpan w:val="4"/>
            <w:shd w:val="clear" w:color="auto" w:fill="D9D9D9" w:themeFill="background1" w:themeFillShade="D9"/>
          </w:tcPr>
          <w:p w:rsidR="003110E7" w:rsidRPr="003745C4" w:rsidRDefault="003110E7" w:rsidP="00630BE4">
            <w:pPr>
              <w:spacing w:before="40" w:after="40" w:line="240" w:lineRule="auto"/>
              <w:jc w:val="center"/>
              <w:rPr>
                <w:rFonts w:ascii="Myriad Pro" w:hAnsi="Myriad Pro"/>
                <w:b/>
                <w:sz w:val="20"/>
              </w:rPr>
            </w:pPr>
            <w:r w:rsidRPr="003745C4">
              <w:rPr>
                <w:rFonts w:ascii="Myriad Pro" w:hAnsi="Myriad Pro"/>
                <w:b/>
                <w:sz w:val="20"/>
              </w:rPr>
              <w:t>Kryteria dopuszczalności</w:t>
            </w:r>
          </w:p>
        </w:tc>
      </w:tr>
      <w:tr w:rsidR="003110E7" w:rsidRPr="003745C4" w:rsidTr="00630BE4">
        <w:trPr>
          <w:jc w:val="center"/>
        </w:trPr>
        <w:tc>
          <w:tcPr>
            <w:tcW w:w="937"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L.p.</w:t>
            </w:r>
          </w:p>
        </w:tc>
        <w:tc>
          <w:tcPr>
            <w:tcW w:w="2126"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Nazwa kryterium</w:t>
            </w:r>
          </w:p>
        </w:tc>
        <w:tc>
          <w:tcPr>
            <w:tcW w:w="6804"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Definicja kryterium</w:t>
            </w:r>
          </w:p>
        </w:tc>
        <w:tc>
          <w:tcPr>
            <w:tcW w:w="4733"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Opis znaczenia kryterium</w:t>
            </w:r>
          </w:p>
        </w:tc>
      </w:tr>
      <w:tr w:rsidR="003110E7" w:rsidRPr="003745C4" w:rsidTr="00630BE4">
        <w:trPr>
          <w:jc w:val="center"/>
        </w:trPr>
        <w:tc>
          <w:tcPr>
            <w:tcW w:w="937"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1</w:t>
            </w:r>
          </w:p>
        </w:tc>
        <w:tc>
          <w:tcPr>
            <w:tcW w:w="2126"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2</w:t>
            </w:r>
          </w:p>
        </w:tc>
        <w:tc>
          <w:tcPr>
            <w:tcW w:w="6804"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3</w:t>
            </w:r>
          </w:p>
        </w:tc>
        <w:tc>
          <w:tcPr>
            <w:tcW w:w="4733"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4</w:t>
            </w:r>
          </w:p>
        </w:tc>
      </w:tr>
      <w:tr w:rsidR="003110E7" w:rsidRPr="003745C4" w:rsidTr="00630BE4">
        <w:trPr>
          <w:jc w:val="center"/>
        </w:trPr>
        <w:tc>
          <w:tcPr>
            <w:tcW w:w="937" w:type="dxa"/>
          </w:tcPr>
          <w:p w:rsidR="003110E7" w:rsidRPr="003745C4" w:rsidRDefault="003110E7" w:rsidP="001B0A9F">
            <w:pPr>
              <w:pStyle w:val="Akapitzlist"/>
              <w:numPr>
                <w:ilvl w:val="0"/>
                <w:numId w:val="454"/>
              </w:numPr>
              <w:spacing w:before="40" w:after="40" w:line="240" w:lineRule="auto"/>
              <w:ind w:left="720"/>
              <w:contextualSpacing w:val="0"/>
            </w:pPr>
          </w:p>
        </w:tc>
        <w:tc>
          <w:tcPr>
            <w:tcW w:w="2126" w:type="dxa"/>
            <w:shd w:val="clear" w:color="auto" w:fill="auto"/>
          </w:tcPr>
          <w:p w:rsidR="003110E7" w:rsidRPr="003745C4" w:rsidRDefault="003110E7" w:rsidP="00630BE4">
            <w:pPr>
              <w:spacing w:before="40" w:after="40" w:line="240" w:lineRule="auto"/>
              <w:rPr>
                <w:rFonts w:ascii="Myriad Pro" w:hAnsi="Myriad Pro"/>
                <w:sz w:val="20"/>
              </w:rPr>
            </w:pPr>
            <w:r w:rsidRPr="003745C4">
              <w:rPr>
                <w:rFonts w:ascii="Myriad Pro" w:hAnsi="Myriad Pro"/>
                <w:sz w:val="20"/>
              </w:rPr>
              <w:t>Wymogi organizacyjne</w:t>
            </w:r>
          </w:p>
        </w:tc>
        <w:tc>
          <w:tcPr>
            <w:tcW w:w="6804" w:type="dxa"/>
            <w:shd w:val="clear" w:color="auto" w:fill="auto"/>
          </w:tcPr>
          <w:p w:rsidR="003110E7" w:rsidRPr="003745C4" w:rsidRDefault="003110E7" w:rsidP="00630BE4">
            <w:pPr>
              <w:spacing w:before="40" w:after="40" w:line="240" w:lineRule="auto"/>
              <w:contextualSpacing/>
              <w:jc w:val="both"/>
              <w:rPr>
                <w:rFonts w:ascii="Myriad Pro" w:eastAsia="Times New Roman" w:hAnsi="Myriad Pro" w:cs="Arial"/>
                <w:sz w:val="20"/>
              </w:rPr>
            </w:pPr>
            <w:r w:rsidRPr="003745C4">
              <w:rPr>
                <w:rFonts w:ascii="Myriad Pro" w:eastAsia="Times New Roman" w:hAnsi="Myriad Pro" w:cs="Arial"/>
                <w:sz w:val="20"/>
              </w:rPr>
              <w:t>Podmiot  składa nie więcej niż 1 wniosek o dofinansowanie projektu w charakterze Projektodawcy. W przypadku zidentyfikowania projektów gdzie ten sam podmiot występuje więcej niż 1 raz jako Projektodawca wszystkie projekty w ramach przedmiotowego naboru zakładające udział tego podmiotu w roli Projektodawcy zostają odrzucone.</w:t>
            </w:r>
          </w:p>
        </w:tc>
        <w:tc>
          <w:tcPr>
            <w:tcW w:w="4733" w:type="dxa"/>
            <w:shd w:val="clear" w:color="auto" w:fill="auto"/>
          </w:tcPr>
          <w:p w:rsidR="003110E7" w:rsidRPr="003745C4" w:rsidRDefault="003110E7" w:rsidP="00630BE4">
            <w:pPr>
              <w:spacing w:before="40" w:after="40" w:line="240" w:lineRule="auto"/>
              <w:rPr>
                <w:rFonts w:ascii="Myriad Pro" w:hAnsi="Myriad Pro"/>
                <w:sz w:val="20"/>
              </w:rPr>
            </w:pPr>
            <w:r w:rsidRPr="003745C4">
              <w:rPr>
                <w:rFonts w:ascii="Myriad Pro" w:hAnsi="Myriad Pro"/>
                <w:sz w:val="20"/>
              </w:rPr>
              <w:t>Spełnienie kryterium jest konieczne do przyznania dofinansowania.</w:t>
            </w:r>
          </w:p>
          <w:p w:rsidR="003110E7" w:rsidRPr="003745C4" w:rsidRDefault="003110E7" w:rsidP="00630BE4">
            <w:pPr>
              <w:spacing w:before="40" w:after="40" w:line="240" w:lineRule="auto"/>
              <w:rPr>
                <w:rFonts w:ascii="Myriad Pro" w:hAnsi="Myriad Pro"/>
                <w:sz w:val="20"/>
              </w:rPr>
            </w:pPr>
            <w:r w:rsidRPr="003745C4">
              <w:rPr>
                <w:rFonts w:ascii="Myriad Pro" w:hAnsi="Myriad Pro"/>
                <w:sz w:val="20"/>
              </w:rPr>
              <w:t>Projekt niespełniające kryterium są odrzucane.</w:t>
            </w:r>
          </w:p>
          <w:p w:rsidR="003110E7" w:rsidRPr="003745C4" w:rsidRDefault="003110E7" w:rsidP="00630BE4">
            <w:pPr>
              <w:spacing w:before="40" w:after="40" w:line="240" w:lineRule="auto"/>
              <w:rPr>
                <w:rFonts w:ascii="Myriad Pro" w:hAnsi="Myriad Pro"/>
                <w:sz w:val="20"/>
              </w:rPr>
            </w:pPr>
            <w:r w:rsidRPr="003745C4">
              <w:rPr>
                <w:rFonts w:ascii="Myriad Pro" w:hAnsi="Myriad Pro"/>
                <w:sz w:val="20"/>
              </w:rPr>
              <w:t>Ocena spełniania kryterium polega na przypisaniu wartości logicznych „tak”, „nie”.</w:t>
            </w:r>
          </w:p>
        </w:tc>
      </w:tr>
      <w:tr w:rsidR="003110E7" w:rsidRPr="003745C4" w:rsidTr="00630BE4">
        <w:trPr>
          <w:trHeight w:val="269"/>
          <w:jc w:val="center"/>
        </w:trPr>
        <w:tc>
          <w:tcPr>
            <w:tcW w:w="937" w:type="dxa"/>
          </w:tcPr>
          <w:p w:rsidR="003110E7" w:rsidRPr="003745C4" w:rsidRDefault="003110E7" w:rsidP="001B0A9F">
            <w:pPr>
              <w:pStyle w:val="Akapitzlist"/>
              <w:numPr>
                <w:ilvl w:val="0"/>
                <w:numId w:val="454"/>
              </w:numPr>
              <w:spacing w:before="40" w:after="40" w:line="240" w:lineRule="auto"/>
              <w:ind w:left="720"/>
              <w:contextualSpacing w:val="0"/>
            </w:pPr>
          </w:p>
        </w:tc>
        <w:tc>
          <w:tcPr>
            <w:tcW w:w="2126" w:type="dxa"/>
            <w:shd w:val="clear" w:color="auto" w:fill="auto"/>
          </w:tcPr>
          <w:p w:rsidR="003110E7" w:rsidRPr="003745C4" w:rsidRDefault="003110E7" w:rsidP="00630BE4">
            <w:pPr>
              <w:spacing w:before="40" w:after="40" w:line="240" w:lineRule="auto"/>
              <w:rPr>
                <w:rFonts w:ascii="Myriad Pro" w:hAnsi="Myriad Pro"/>
                <w:sz w:val="20"/>
              </w:rPr>
            </w:pPr>
            <w:r w:rsidRPr="003745C4">
              <w:rPr>
                <w:rFonts w:ascii="Myriad Pro" w:hAnsi="Myriad Pro"/>
                <w:sz w:val="20"/>
              </w:rPr>
              <w:t>Zgodność wsparcia</w:t>
            </w:r>
          </w:p>
        </w:tc>
        <w:tc>
          <w:tcPr>
            <w:tcW w:w="6804" w:type="dxa"/>
            <w:shd w:val="clear" w:color="auto" w:fill="auto"/>
          </w:tcPr>
          <w:p w:rsidR="003110E7" w:rsidRPr="003745C4" w:rsidRDefault="003110E7" w:rsidP="001B0A9F">
            <w:pPr>
              <w:pStyle w:val="Akapitzlist"/>
              <w:numPr>
                <w:ilvl w:val="6"/>
                <w:numId w:val="305"/>
              </w:numPr>
              <w:tabs>
                <w:tab w:val="clear" w:pos="2520"/>
                <w:tab w:val="left" w:pos="388"/>
              </w:tabs>
              <w:autoSpaceDE w:val="0"/>
              <w:autoSpaceDN w:val="0"/>
              <w:adjustRightInd w:val="0"/>
              <w:spacing w:after="0"/>
              <w:ind w:left="0" w:firstLine="0"/>
              <w:jc w:val="both"/>
              <w:rPr>
                <w:rFonts w:cs="Arial"/>
              </w:rPr>
            </w:pPr>
            <w:r w:rsidRPr="003745C4">
              <w:rPr>
                <w:rFonts w:eastAsia="Times New Roman" w:cs="Arial"/>
                <w:bCs/>
              </w:rPr>
              <w:t>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p w:rsidR="003110E7" w:rsidRPr="003745C4" w:rsidRDefault="003110E7" w:rsidP="001B0A9F">
            <w:pPr>
              <w:pStyle w:val="Akapitzlist"/>
              <w:numPr>
                <w:ilvl w:val="6"/>
                <w:numId w:val="305"/>
              </w:numPr>
              <w:tabs>
                <w:tab w:val="clear" w:pos="2520"/>
                <w:tab w:val="left" w:pos="388"/>
              </w:tabs>
              <w:autoSpaceDE w:val="0"/>
              <w:autoSpaceDN w:val="0"/>
              <w:adjustRightInd w:val="0"/>
              <w:spacing w:after="0"/>
              <w:ind w:left="0" w:firstLine="0"/>
              <w:jc w:val="both"/>
              <w:rPr>
                <w:rFonts w:cs="Arial"/>
              </w:rPr>
            </w:pPr>
            <w:r w:rsidRPr="003745C4">
              <w:rPr>
                <w:rFonts w:eastAsia="Times New Roman" w:cs="Arial"/>
              </w:rPr>
              <w:t>Projektodawca</w:t>
            </w:r>
            <w:r w:rsidRPr="003745C4" w:rsidDel="00094346">
              <w:rPr>
                <w:rFonts w:eastAsia="Times New Roman" w:cs="Arial"/>
              </w:rPr>
              <w:t xml:space="preserve"> wniesie wkład własn</w:t>
            </w:r>
            <w:r w:rsidRPr="003745C4">
              <w:rPr>
                <w:rFonts w:eastAsia="Times New Roman" w:cs="Arial"/>
              </w:rPr>
              <w:t>y</w:t>
            </w:r>
            <w:r w:rsidRPr="003745C4" w:rsidDel="00094346">
              <w:rPr>
                <w:rFonts w:eastAsia="Times New Roman" w:cs="Arial"/>
              </w:rPr>
              <w:t xml:space="preserve"> w wysokości </w:t>
            </w:r>
            <w:r w:rsidRPr="003745C4">
              <w:rPr>
                <w:rFonts w:eastAsia="Times New Roman" w:cs="Arial"/>
              </w:rPr>
              <w:t>nie mniejszej niż 10% wartości projektu, zgodnie z zapisami zawartymi w Szczegółowym Opisie Osi Priorytetowych Regionalnego Programu Operacyjnego Województwa Zachodniopomorskiego 2014 - 2020.</w:t>
            </w:r>
          </w:p>
          <w:p w:rsidR="00A7164F" w:rsidRDefault="003110E7" w:rsidP="001B0A9F">
            <w:pPr>
              <w:pStyle w:val="Akapitzlist"/>
              <w:numPr>
                <w:ilvl w:val="6"/>
                <w:numId w:val="305"/>
              </w:numPr>
              <w:tabs>
                <w:tab w:val="clear" w:pos="2520"/>
                <w:tab w:val="left" w:pos="388"/>
              </w:tabs>
              <w:autoSpaceDE w:val="0"/>
              <w:autoSpaceDN w:val="0"/>
              <w:adjustRightInd w:val="0"/>
              <w:spacing w:after="0"/>
              <w:ind w:left="0" w:firstLine="0"/>
              <w:jc w:val="both"/>
              <w:rPr>
                <w:rFonts w:cs="Arial"/>
              </w:rPr>
            </w:pPr>
            <w:r w:rsidRPr="003745C4">
              <w:rPr>
                <w:rFonts w:eastAsia="Times New Roman" w:cs="Arial"/>
              </w:rPr>
              <w:t xml:space="preserve">W projekcie obejmującym działania prowadzące do powstania rodzinnych form pieczy zastępczej obligatoryjnie realizowany jest typ operacji: </w:t>
            </w:r>
            <w:r w:rsidRPr="003745C4">
              <w:rPr>
                <w:rFonts w:cs="Arial"/>
              </w:rPr>
              <w:t>kształcenie kandydatów na rodziny zastępcze, na prowadzących rodzinne domy dziecka i na dyrektorów placówek opiekuńczo-wychowawczych typu rodzinnego (wraz z działaniami mającymi na celu pozyskanie nowych kandydatów) oraz doskonalenie osób sprawujących rodzinną pieczę zastępczą w zakresie niezbędnym do tworzenia rodzinnych form pieczy.</w:t>
            </w:r>
          </w:p>
          <w:p w:rsidR="00A7164F" w:rsidRPr="00A7164F" w:rsidRDefault="003110E7" w:rsidP="001B0A9F">
            <w:pPr>
              <w:pStyle w:val="Akapitzlist"/>
              <w:numPr>
                <w:ilvl w:val="6"/>
                <w:numId w:val="305"/>
              </w:numPr>
              <w:tabs>
                <w:tab w:val="clear" w:pos="2520"/>
                <w:tab w:val="left" w:pos="388"/>
              </w:tabs>
              <w:autoSpaceDE w:val="0"/>
              <w:autoSpaceDN w:val="0"/>
              <w:adjustRightInd w:val="0"/>
              <w:spacing w:after="0"/>
              <w:ind w:left="0" w:firstLine="0"/>
              <w:jc w:val="both"/>
              <w:rPr>
                <w:rFonts w:cs="Arial"/>
              </w:rPr>
            </w:pPr>
            <w:r w:rsidRPr="00A7164F">
              <w:rPr>
                <w:rFonts w:eastAsia="Times New Roman" w:cs="Arial"/>
              </w:rPr>
              <w:t xml:space="preserve"> Typy operacji: </w:t>
            </w:r>
          </w:p>
          <w:p w:rsidR="00A7164F" w:rsidRPr="00A7164F" w:rsidRDefault="003110E7" w:rsidP="001B0A9F">
            <w:pPr>
              <w:pStyle w:val="Akapitzlist"/>
              <w:numPr>
                <w:ilvl w:val="0"/>
                <w:numId w:val="461"/>
              </w:numPr>
              <w:tabs>
                <w:tab w:val="left" w:pos="388"/>
              </w:tabs>
              <w:autoSpaceDE w:val="0"/>
              <w:autoSpaceDN w:val="0"/>
              <w:adjustRightInd w:val="0"/>
              <w:spacing w:after="0"/>
              <w:jc w:val="both"/>
              <w:rPr>
                <w:rFonts w:cs="Arial"/>
              </w:rPr>
            </w:pPr>
            <w:r w:rsidRPr="00A7164F">
              <w:rPr>
                <w:rFonts w:eastAsia="Times New Roman" w:cs="Arial"/>
              </w:rPr>
              <w:t xml:space="preserve">działania profilaktyczne mające na celu ograniczyć umieszczanie dzieci w pieczy zastępczej, </w:t>
            </w:r>
          </w:p>
          <w:p w:rsidR="00A7164F" w:rsidRPr="00A7164F" w:rsidRDefault="003110E7" w:rsidP="001B0A9F">
            <w:pPr>
              <w:pStyle w:val="Akapitzlist"/>
              <w:numPr>
                <w:ilvl w:val="0"/>
                <w:numId w:val="461"/>
              </w:numPr>
              <w:tabs>
                <w:tab w:val="left" w:pos="388"/>
              </w:tabs>
              <w:autoSpaceDE w:val="0"/>
              <w:autoSpaceDN w:val="0"/>
              <w:adjustRightInd w:val="0"/>
              <w:spacing w:after="0"/>
              <w:jc w:val="both"/>
              <w:rPr>
                <w:rFonts w:cs="Arial"/>
              </w:rPr>
            </w:pPr>
            <w:r w:rsidRPr="00A7164F">
              <w:rPr>
                <w:rFonts w:eastAsia="Times New Roman" w:cs="Arial"/>
              </w:rPr>
              <w:t xml:space="preserve">wsparcie rodzin w zakresie pełnienia ról opiekuńczo-wychowawczych w celu poprawy umiejętności rodzicielskich, zapobiegania umieszczaniu dzieci w pieczy zastępczej oraz w celu umożliwienia dzieciom będących w pieczy zastępczej powrotu do rodzin biologicznych, </w:t>
            </w:r>
          </w:p>
          <w:p w:rsidR="00A7164F" w:rsidRPr="00A7164F" w:rsidRDefault="003110E7" w:rsidP="001B0A9F">
            <w:pPr>
              <w:pStyle w:val="Akapitzlist"/>
              <w:numPr>
                <w:ilvl w:val="0"/>
                <w:numId w:val="461"/>
              </w:numPr>
              <w:tabs>
                <w:tab w:val="left" w:pos="388"/>
              </w:tabs>
              <w:autoSpaceDE w:val="0"/>
              <w:autoSpaceDN w:val="0"/>
              <w:adjustRightInd w:val="0"/>
              <w:spacing w:after="0"/>
              <w:jc w:val="both"/>
              <w:rPr>
                <w:rFonts w:cs="Arial"/>
              </w:rPr>
            </w:pPr>
            <w:r w:rsidRPr="00A7164F">
              <w:rPr>
                <w:rFonts w:eastAsia="Times New Roman" w:cs="Arial"/>
              </w:rPr>
              <w:lastRenderedPageBreak/>
              <w:t xml:space="preserve">rozwój poradnictwa rodzinnego i specjalistycznego poradnictwa rodzinnego  (w tym m.in. </w:t>
            </w:r>
            <w:proofErr w:type="spellStart"/>
            <w:r w:rsidRPr="00A7164F">
              <w:rPr>
                <w:rFonts w:eastAsia="Times New Roman" w:cs="Arial"/>
              </w:rPr>
              <w:t>superwizja</w:t>
            </w:r>
            <w:proofErr w:type="spellEnd"/>
            <w:r w:rsidRPr="00A7164F">
              <w:rPr>
                <w:rFonts w:eastAsia="Times New Roman" w:cs="Arial"/>
              </w:rPr>
              <w:t xml:space="preserve"> i doradztwo dla pracowników instytucji wspierających rodziny) obejmującego minimum jedną z poniższych form:</w:t>
            </w:r>
          </w:p>
          <w:p w:rsidR="00A7164F" w:rsidRPr="00A7164F" w:rsidRDefault="003110E7" w:rsidP="001B0A9F">
            <w:pPr>
              <w:pStyle w:val="Akapitzlist"/>
              <w:numPr>
                <w:ilvl w:val="0"/>
                <w:numId w:val="463"/>
              </w:numPr>
              <w:tabs>
                <w:tab w:val="left" w:pos="388"/>
              </w:tabs>
              <w:autoSpaceDE w:val="0"/>
              <w:autoSpaceDN w:val="0"/>
              <w:adjustRightInd w:val="0"/>
              <w:spacing w:after="0"/>
              <w:jc w:val="both"/>
              <w:rPr>
                <w:rFonts w:cs="Arial"/>
              </w:rPr>
            </w:pPr>
            <w:r w:rsidRPr="00A7164F">
              <w:rPr>
                <w:rFonts w:eastAsia="Times New Roman" w:cs="Arial"/>
              </w:rPr>
              <w:t>poradnictwo pedagogiczne i psychologiczne mające na celu wzmocnienie kompetencji rodzicielskich, poprawę relacji rodzic – dziecko, wspomaganie rozwoju dziecka,</w:t>
            </w:r>
          </w:p>
          <w:p w:rsidR="003110E7" w:rsidRPr="00A7164F" w:rsidRDefault="003110E7" w:rsidP="001B0A9F">
            <w:pPr>
              <w:pStyle w:val="Akapitzlist"/>
              <w:numPr>
                <w:ilvl w:val="0"/>
                <w:numId w:val="463"/>
              </w:numPr>
              <w:tabs>
                <w:tab w:val="left" w:pos="388"/>
              </w:tabs>
              <w:autoSpaceDE w:val="0"/>
              <w:autoSpaceDN w:val="0"/>
              <w:adjustRightInd w:val="0"/>
              <w:spacing w:after="0"/>
              <w:jc w:val="both"/>
              <w:rPr>
                <w:rFonts w:cs="Arial"/>
              </w:rPr>
            </w:pPr>
            <w:r w:rsidRPr="00A7164F">
              <w:rPr>
                <w:rFonts w:eastAsia="Times New Roman" w:cs="Arial"/>
              </w:rPr>
              <w:t>poradnictwo prawne, w szczególności z obszaru prawa rodzinnego i opiekuńczego,</w:t>
            </w:r>
          </w:p>
          <w:p w:rsidR="00A7164F" w:rsidRDefault="003110E7" w:rsidP="00A7164F">
            <w:pPr>
              <w:pStyle w:val="Tekstkomentarza"/>
              <w:rPr>
                <w:rFonts w:eastAsia="Times New Roman" w:cs="Arial"/>
              </w:rPr>
            </w:pPr>
            <w:r w:rsidRPr="003745C4">
              <w:rPr>
                <w:rFonts w:eastAsia="Times New Roman" w:cs="Arial"/>
              </w:rPr>
              <w:t>działania, które zmierzają do zażegnania problemów, których źródło tkwi w sposobie funkcjonowania rodziny oraz rodzaju więzi rodzinnych,</w:t>
            </w:r>
          </w:p>
          <w:p w:rsidR="003110E7" w:rsidRPr="00A7164F" w:rsidRDefault="003110E7" w:rsidP="001B0A9F">
            <w:pPr>
              <w:pStyle w:val="Tekstkomentarza"/>
              <w:numPr>
                <w:ilvl w:val="0"/>
                <w:numId w:val="462"/>
              </w:numPr>
              <w:rPr>
                <w:rFonts w:eastAsia="Times New Roman" w:cs="Arial"/>
              </w:rPr>
            </w:pPr>
            <w:r w:rsidRPr="00A7164F">
              <w:rPr>
                <w:rFonts w:eastAsia="Times New Roman" w:cs="Arial"/>
              </w:rPr>
              <w:t>obligatoryjnie są realizowane łącznie. Nie dotyczy przypadku, w którym projekt zakłada realizację innych typów operacji niż te wskazane w kryterium. W takim przypadku możliwa jest realizacja jednego z ww. typów operacji jako osobne wsparcie towarzyszące.</w:t>
            </w:r>
          </w:p>
          <w:p w:rsidR="003110E7" w:rsidRPr="003745C4" w:rsidRDefault="003110E7" w:rsidP="001B0A9F">
            <w:pPr>
              <w:pStyle w:val="Akapitzlist"/>
              <w:numPr>
                <w:ilvl w:val="6"/>
                <w:numId w:val="453"/>
              </w:numPr>
              <w:tabs>
                <w:tab w:val="clear" w:pos="2520"/>
                <w:tab w:val="left" w:pos="388"/>
              </w:tabs>
              <w:autoSpaceDE w:val="0"/>
              <w:autoSpaceDN w:val="0"/>
              <w:adjustRightInd w:val="0"/>
              <w:spacing w:after="0"/>
              <w:ind w:left="0" w:firstLine="0"/>
              <w:jc w:val="both"/>
              <w:rPr>
                <w:rFonts w:cs="Arial"/>
              </w:rPr>
            </w:pPr>
            <w:r w:rsidRPr="003745C4">
              <w:rPr>
                <w:rFonts w:eastAsia="Times New Roman" w:cs="Arial"/>
              </w:rPr>
              <w:t>W przypadku wsparcia udzielanego na tworzenie nowych miejsc w placówkach  wsparcia dziennego i mieszkań wspomaganych, projektodawca zobowiązany jest do zachowania trwałości utworzonych miejsc po zakończeniu realizacji projektu co najmniej przez okres odpowiadający okresowi realizacji projektu, jednak nie krócej niż 2 lata od momentu zakończenia realizacji projektu. Trwałość rozumiana jest jako instytucjonalna gotowość do świadczenia usług.</w:t>
            </w:r>
          </w:p>
          <w:p w:rsidR="003110E7" w:rsidRPr="003745C4" w:rsidRDefault="003110E7" w:rsidP="001B0A9F">
            <w:pPr>
              <w:pStyle w:val="Akapitzlist"/>
              <w:numPr>
                <w:ilvl w:val="6"/>
                <w:numId w:val="453"/>
              </w:numPr>
              <w:tabs>
                <w:tab w:val="clear" w:pos="2520"/>
                <w:tab w:val="left" w:pos="388"/>
              </w:tabs>
              <w:autoSpaceDE w:val="0"/>
              <w:autoSpaceDN w:val="0"/>
              <w:adjustRightInd w:val="0"/>
              <w:spacing w:after="0"/>
              <w:ind w:left="0" w:firstLine="0"/>
              <w:jc w:val="both"/>
              <w:rPr>
                <w:rFonts w:cs="Arial"/>
              </w:rPr>
            </w:pPr>
            <w:r w:rsidRPr="003745C4">
              <w:rPr>
                <w:rFonts w:eastAsia="Times New Roman" w:cs="Arial"/>
              </w:rPr>
              <w:t>Tworzenie mieszkań wspomaganych możliwe jest tylko jako element kompleksowego wsparcia w procesie usamodzielniania się wychowanków rodzin zastępczych lub placówek opiekuńczo – wychowawczych lub wychowanków rodzinnych domów dziecka.</w:t>
            </w:r>
          </w:p>
          <w:p w:rsidR="003110E7" w:rsidRPr="003745C4" w:rsidRDefault="003110E7" w:rsidP="001B0A9F">
            <w:pPr>
              <w:pStyle w:val="Akapitzlist"/>
              <w:numPr>
                <w:ilvl w:val="6"/>
                <w:numId w:val="453"/>
              </w:numPr>
              <w:tabs>
                <w:tab w:val="clear" w:pos="2520"/>
                <w:tab w:val="left" w:pos="388"/>
              </w:tabs>
              <w:autoSpaceDE w:val="0"/>
              <w:autoSpaceDN w:val="0"/>
              <w:adjustRightInd w:val="0"/>
              <w:spacing w:after="0"/>
              <w:ind w:left="0" w:firstLine="0"/>
              <w:jc w:val="both"/>
              <w:rPr>
                <w:rFonts w:cs="Arial"/>
              </w:rPr>
            </w:pPr>
            <w:r w:rsidRPr="003745C4">
              <w:rPr>
                <w:rFonts w:cs="Arial"/>
              </w:rPr>
              <w:t>Koszty bezpośrednie projektu są/nie są rozliczane w całości kwotami ryczałtowymi określonymi przez beneficjenta.</w:t>
            </w:r>
          </w:p>
          <w:p w:rsidR="003110E7" w:rsidRPr="003745C4" w:rsidRDefault="003110E7" w:rsidP="001B0A9F">
            <w:pPr>
              <w:pStyle w:val="Akapitzlist"/>
              <w:numPr>
                <w:ilvl w:val="6"/>
                <w:numId w:val="453"/>
              </w:numPr>
              <w:tabs>
                <w:tab w:val="clear" w:pos="2520"/>
                <w:tab w:val="left" w:pos="388"/>
              </w:tabs>
              <w:autoSpaceDE w:val="0"/>
              <w:autoSpaceDN w:val="0"/>
              <w:adjustRightInd w:val="0"/>
              <w:spacing w:after="0"/>
              <w:ind w:left="0" w:firstLine="0"/>
              <w:jc w:val="both"/>
              <w:rPr>
                <w:rFonts w:cs="Arial"/>
              </w:rPr>
            </w:pPr>
            <w:r w:rsidRPr="003745C4">
              <w:rPr>
                <w:rFonts w:eastAsia="Times New Roman" w:cs="Arial"/>
              </w:rPr>
              <w:t>Projekt trwa nie dłużej niż do 30 czerwca 2023 r.</w:t>
            </w:r>
          </w:p>
        </w:tc>
        <w:tc>
          <w:tcPr>
            <w:tcW w:w="4733" w:type="dxa"/>
            <w:shd w:val="clear" w:color="auto" w:fill="auto"/>
          </w:tcPr>
          <w:p w:rsidR="003110E7" w:rsidRPr="003745C4" w:rsidRDefault="003110E7" w:rsidP="00630BE4">
            <w:pPr>
              <w:spacing w:before="40" w:after="40" w:line="240" w:lineRule="auto"/>
              <w:rPr>
                <w:rFonts w:ascii="Myriad Pro" w:hAnsi="Myriad Pro"/>
                <w:sz w:val="20"/>
              </w:rPr>
            </w:pPr>
            <w:r w:rsidRPr="003745C4">
              <w:rPr>
                <w:rFonts w:ascii="Myriad Pro" w:hAnsi="Myriad Pro"/>
                <w:sz w:val="20"/>
              </w:rPr>
              <w:lastRenderedPageBreak/>
              <w:t>Spełnienie kryterium jest konieczne do przyznania dofinansowania.</w:t>
            </w:r>
          </w:p>
          <w:p w:rsidR="003110E7" w:rsidRPr="003745C4" w:rsidRDefault="003110E7" w:rsidP="00630BE4">
            <w:pPr>
              <w:spacing w:before="40" w:after="40" w:line="240" w:lineRule="auto"/>
              <w:rPr>
                <w:rFonts w:ascii="Myriad Pro" w:hAnsi="Myriad Pro"/>
                <w:sz w:val="20"/>
              </w:rPr>
            </w:pPr>
            <w:r w:rsidRPr="003745C4">
              <w:rPr>
                <w:rFonts w:ascii="Myriad Pro" w:hAnsi="Myriad Pro"/>
                <w:sz w:val="20"/>
              </w:rPr>
              <w:t>Projekty niespełniające kryterium są odrzucane.</w:t>
            </w:r>
          </w:p>
          <w:p w:rsidR="003110E7" w:rsidRPr="003745C4" w:rsidRDefault="003110E7" w:rsidP="00630BE4">
            <w:pPr>
              <w:autoSpaceDE w:val="0"/>
              <w:autoSpaceDN w:val="0"/>
              <w:spacing w:after="0" w:line="240" w:lineRule="auto"/>
              <w:jc w:val="both"/>
              <w:rPr>
                <w:rFonts w:ascii="Myriad Pro" w:hAnsi="Myriad Pro" w:cs="Arial"/>
                <w:sz w:val="20"/>
              </w:rPr>
            </w:pPr>
            <w:r w:rsidRPr="003745C4">
              <w:rPr>
                <w:rFonts w:ascii="Myriad Pro" w:hAnsi="Myriad Pro"/>
                <w:sz w:val="20"/>
              </w:rPr>
              <w:t>Ocena spełniania kryterium polega na przypisaniu wartości logicznych „tak”, „nie”.</w:t>
            </w:r>
            <w:r w:rsidRPr="003745C4">
              <w:rPr>
                <w:rFonts w:ascii="Myriad Pro" w:hAnsi="Myriad Pro" w:cs="Arial"/>
                <w:sz w:val="20"/>
              </w:rPr>
              <w:t xml:space="preserve"> </w:t>
            </w:r>
          </w:p>
          <w:p w:rsidR="003110E7" w:rsidRPr="003745C4" w:rsidRDefault="003110E7" w:rsidP="00630BE4">
            <w:pPr>
              <w:autoSpaceDE w:val="0"/>
              <w:autoSpaceDN w:val="0"/>
              <w:spacing w:after="0" w:line="240" w:lineRule="auto"/>
              <w:jc w:val="both"/>
              <w:rPr>
                <w:rFonts w:ascii="Myriad Pro" w:hAnsi="Myriad Pro" w:cs="Arial"/>
                <w:sz w:val="20"/>
              </w:rPr>
            </w:pPr>
          </w:p>
          <w:p w:rsidR="003110E7" w:rsidRPr="003745C4" w:rsidRDefault="003110E7" w:rsidP="00630BE4">
            <w:pPr>
              <w:spacing w:before="40" w:after="40" w:line="240" w:lineRule="auto"/>
              <w:rPr>
                <w:rFonts w:ascii="Myriad Pro" w:hAnsi="Myriad Pro"/>
                <w:sz w:val="20"/>
              </w:rPr>
            </w:pPr>
            <w:r w:rsidRPr="003745C4">
              <w:rPr>
                <w:rFonts w:ascii="Myriad Pro" w:hAnsi="Myriad Pro"/>
                <w:sz w:val="20"/>
              </w:rPr>
              <w:t xml:space="preserve">W zakresie kryterium dostępu "Zgodność wsparcia" nr 7: </w:t>
            </w:r>
          </w:p>
          <w:p w:rsidR="003110E7" w:rsidRPr="003745C4" w:rsidRDefault="003110E7" w:rsidP="00630BE4">
            <w:pPr>
              <w:jc w:val="both"/>
              <w:rPr>
                <w:rFonts w:ascii="Myriad Pro" w:hAnsi="Myriad Pro" w:cs="Arial"/>
                <w:sz w:val="20"/>
              </w:rPr>
            </w:pPr>
            <w:r w:rsidRPr="003745C4">
              <w:rPr>
                <w:rFonts w:ascii="Myriad Pro" w:hAnsi="Myriad Pro" w:cs="Arial"/>
                <w:sz w:val="20"/>
              </w:rPr>
              <w:t>Metoda rozliczania kosztów bezpośrednich z zastosowaniem kwot ryczałtowych określonych przez beneficjenta ma zastosowanie tylko do projektów o wartości dofinansowania nieprzekraczającej wyrażonej w PLN równowartości 100 tys. EUR</w:t>
            </w:r>
            <w:r w:rsidR="00482E07">
              <w:rPr>
                <w:rStyle w:val="Odwoanieprzypisudolnego"/>
                <w:rFonts w:ascii="Myriad Pro" w:hAnsi="Myriad Pro" w:cs="Arial"/>
                <w:sz w:val="20"/>
              </w:rPr>
              <w:footnoteReference w:id="10"/>
            </w:r>
            <w:r w:rsidRPr="003745C4">
              <w:rPr>
                <w:rFonts w:ascii="Myriad Pro" w:hAnsi="Myriad Pro" w:cs="Arial"/>
                <w:sz w:val="20"/>
              </w:rPr>
              <w:t xml:space="preserve"> i musi być stosowana dla wszystkich projektów składanych w ramach danego naboru</w:t>
            </w:r>
            <w:r w:rsidR="00482E07">
              <w:rPr>
                <w:rStyle w:val="Odwoanieprzypisudolnego"/>
                <w:rFonts w:ascii="Myriad Pro" w:hAnsi="Myriad Pro" w:cs="Arial"/>
                <w:sz w:val="20"/>
              </w:rPr>
              <w:footnoteReference w:id="11"/>
            </w:r>
            <w:r w:rsidR="006607C8">
              <w:rPr>
                <w:rFonts w:ascii="Myriad Pro" w:hAnsi="Myriad Pro"/>
                <w:sz w:val="20"/>
              </w:rPr>
              <w:t>.</w:t>
            </w:r>
          </w:p>
          <w:p w:rsidR="003110E7" w:rsidRPr="003745C4" w:rsidRDefault="003110E7" w:rsidP="00630BE4">
            <w:pPr>
              <w:jc w:val="both"/>
              <w:rPr>
                <w:rFonts w:ascii="Myriad Pro" w:hAnsi="Myriad Pro" w:cs="Arial"/>
                <w:sz w:val="20"/>
              </w:rPr>
            </w:pPr>
            <w:r w:rsidRPr="003745C4">
              <w:rPr>
                <w:rFonts w:ascii="Myriad Pro" w:hAnsi="Myriad Pro" w:cs="Arial"/>
                <w:sz w:val="20"/>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3110E7" w:rsidRPr="003745C4" w:rsidRDefault="003110E7" w:rsidP="00902E4B">
            <w:pPr>
              <w:tabs>
                <w:tab w:val="left" w:pos="388"/>
              </w:tabs>
              <w:jc w:val="both"/>
              <w:rPr>
                <w:rFonts w:ascii="Myriad Pro" w:hAnsi="Myriad Pro" w:cs="Arial"/>
                <w:sz w:val="20"/>
              </w:rPr>
            </w:pPr>
            <w:r w:rsidRPr="003745C4">
              <w:rPr>
                <w:rFonts w:ascii="Myriad Pro" w:hAnsi="Myriad Pro" w:cs="Arial"/>
                <w:sz w:val="20"/>
              </w:rPr>
              <w:t>a)</w:t>
            </w:r>
            <w:r w:rsidRPr="003745C4">
              <w:rPr>
                <w:rFonts w:ascii="Myriad Pro" w:hAnsi="Myriad Pro" w:cs="Arial"/>
                <w:sz w:val="20"/>
              </w:rPr>
              <w:tab/>
              <w:t xml:space="preserve">wybór wariantu są – dla naborów, w których wartość dofinansowania projektu nie może </w:t>
            </w:r>
            <w:r w:rsidRPr="003745C4">
              <w:rPr>
                <w:rFonts w:ascii="Myriad Pro" w:hAnsi="Myriad Pro" w:cs="Arial"/>
                <w:sz w:val="20"/>
              </w:rPr>
              <w:lastRenderedPageBreak/>
              <w:t>przekroczyć wyrażonej w PLN równowartości 100 tys. EUR;</w:t>
            </w:r>
          </w:p>
          <w:p w:rsidR="003110E7" w:rsidRPr="003745C4" w:rsidRDefault="003110E7" w:rsidP="00902E4B">
            <w:pPr>
              <w:tabs>
                <w:tab w:val="left" w:pos="388"/>
              </w:tabs>
              <w:jc w:val="both"/>
              <w:rPr>
                <w:rFonts w:ascii="Myriad Pro" w:hAnsi="Myriad Pro" w:cs="Arial"/>
                <w:sz w:val="20"/>
              </w:rPr>
            </w:pPr>
            <w:r w:rsidRPr="003745C4">
              <w:rPr>
                <w:rFonts w:ascii="Myriad Pro" w:hAnsi="Myriad Pro" w:cs="Arial"/>
                <w:sz w:val="20"/>
              </w:rPr>
              <w:t>b)</w:t>
            </w:r>
            <w:r w:rsidRPr="003745C4">
              <w:rPr>
                <w:rFonts w:ascii="Myriad Pro" w:hAnsi="Myriad Pro" w:cs="Arial"/>
                <w:sz w:val="20"/>
              </w:rPr>
              <w:tab/>
              <w:t>wybór wariantu nie są – dla naborów, w których wartość dofinansowania projektu musi być wyższa od wyrażonej w PLN równowartości 100 tys. EUR. Kryterium będzie weryfikowane na etapie KOP.</w:t>
            </w:r>
          </w:p>
          <w:p w:rsidR="003110E7" w:rsidRPr="003745C4" w:rsidRDefault="003110E7" w:rsidP="00630BE4">
            <w:pPr>
              <w:spacing w:after="0" w:line="240" w:lineRule="auto"/>
              <w:rPr>
                <w:rFonts w:ascii="Myriad Pro" w:hAnsi="Myriad Pro" w:cs="Arial"/>
                <w:sz w:val="20"/>
              </w:rPr>
            </w:pPr>
            <w:r w:rsidRPr="003745C4">
              <w:rPr>
                <w:rFonts w:ascii="Myriad Pro" w:hAnsi="Myriad Pro" w:cs="Arial"/>
                <w:sz w:val="20"/>
              </w:rPr>
              <w:t xml:space="preserve">Kryterium zostanie zweryfikowane na podstawie treści wniosku o dofinansowanie. </w:t>
            </w:r>
          </w:p>
          <w:p w:rsidR="003110E7" w:rsidRPr="003745C4" w:rsidRDefault="003110E7" w:rsidP="00630BE4">
            <w:pPr>
              <w:spacing w:after="0" w:line="240" w:lineRule="auto"/>
              <w:rPr>
                <w:rFonts w:ascii="Myriad Pro" w:hAnsi="Myriad Pro" w:cs="Arial"/>
                <w:sz w:val="20"/>
              </w:rPr>
            </w:pPr>
          </w:p>
          <w:p w:rsidR="003110E7" w:rsidRPr="003745C4" w:rsidRDefault="003110E7" w:rsidP="00630BE4">
            <w:pPr>
              <w:autoSpaceDE w:val="0"/>
              <w:autoSpaceDN w:val="0"/>
              <w:spacing w:after="0" w:line="240" w:lineRule="auto"/>
              <w:jc w:val="both"/>
              <w:rPr>
                <w:rFonts w:ascii="Myriad Pro" w:hAnsi="Myriad Pro"/>
                <w:sz w:val="20"/>
              </w:rPr>
            </w:pPr>
            <w:r w:rsidRPr="003745C4">
              <w:rPr>
                <w:rFonts w:ascii="Myriad Pro" w:hAnsi="Myriad Pro"/>
                <w:sz w:val="20"/>
              </w:rPr>
              <w:t xml:space="preserve">W zakresie kryterium dostępu "Zgodność wsparcia" nr 8 </w:t>
            </w:r>
            <w:r w:rsidRPr="003745C4">
              <w:rPr>
                <w:rFonts w:ascii="Myriad Pro" w:hAnsi="Myriad Pro" w:cs="Arial"/>
                <w:sz w:val="20"/>
              </w:rPr>
              <w:t>na podstawie art. 45 ust. 3 ustawy z dnia 11 lipca 2014 r. o zasadach realizacji programów w zakresie polityki spójności finansowanych w perspektywie finansowej 2014–2020 (Dz. U. z 2018 r. poz. 1431)</w:t>
            </w:r>
            <w:r w:rsidRPr="003745C4">
              <w:rPr>
                <w:rFonts w:ascii="Myriad Pro" w:hAnsi="Myriad Pro"/>
                <w:sz w:val="20"/>
              </w:rPr>
              <w:t xml:space="preserve"> w</w:t>
            </w:r>
            <w:r w:rsidRPr="003745C4">
              <w:rPr>
                <w:rFonts w:ascii="Myriad Pro" w:eastAsia="Times New Roman" w:hAnsi="Myriad Pro" w:cs="Arial"/>
                <w:sz w:val="20"/>
              </w:rPr>
              <w:t xml:space="preserve"> </w:t>
            </w:r>
            <w:r w:rsidRPr="003745C4">
              <w:rPr>
                <w:rFonts w:ascii="Myriad Pro" w:hAnsi="Myriad Pro" w:cs="Arial"/>
                <w:sz w:val="20"/>
              </w:rPr>
              <w:t>uzasadnionych przypadkach na etapie realizacji projektu, IOK dopuszcza możliwość odstępstwa w zakresie przedmiotowego kryterium poprzez wydłużenie terminu realizacji projektu na wniosek lub za zgodą IOK</w:t>
            </w:r>
            <w:r w:rsidRPr="003745C4">
              <w:rPr>
                <w:rFonts w:ascii="Myriad Pro" w:eastAsia="Times New Roman" w:hAnsi="Myriad Pro" w:cs="Arial"/>
                <w:sz w:val="20"/>
              </w:rPr>
              <w:t>.</w:t>
            </w:r>
          </w:p>
          <w:p w:rsidR="003110E7" w:rsidRPr="003745C4" w:rsidRDefault="003110E7" w:rsidP="00630BE4">
            <w:pPr>
              <w:autoSpaceDE w:val="0"/>
              <w:autoSpaceDN w:val="0"/>
              <w:spacing w:after="0" w:line="240" w:lineRule="auto"/>
              <w:jc w:val="both"/>
              <w:rPr>
                <w:rFonts w:ascii="Myriad Pro" w:hAnsi="Myriad Pro"/>
                <w:sz w:val="20"/>
              </w:rPr>
            </w:pPr>
          </w:p>
          <w:p w:rsidR="003110E7" w:rsidRPr="003745C4" w:rsidRDefault="003110E7" w:rsidP="00630BE4">
            <w:pPr>
              <w:spacing w:after="0" w:line="240" w:lineRule="auto"/>
              <w:rPr>
                <w:rFonts w:ascii="Myriad Pro" w:hAnsi="Myriad Pro"/>
                <w:sz w:val="20"/>
              </w:rPr>
            </w:pPr>
          </w:p>
        </w:tc>
      </w:tr>
    </w:tbl>
    <w:p w:rsidR="003110E7" w:rsidRDefault="003110E7" w:rsidP="003110E7">
      <w:pPr>
        <w:rPr>
          <w:rFonts w:ascii="Myriad Pro" w:hAnsi="Myriad Pro"/>
          <w:sz w:val="20"/>
        </w:rPr>
      </w:pPr>
    </w:p>
    <w:p w:rsidR="00260496" w:rsidRPr="003745C4" w:rsidRDefault="00260496" w:rsidP="003110E7">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8505"/>
        <w:gridCol w:w="4733"/>
      </w:tblGrid>
      <w:tr w:rsidR="003110E7" w:rsidRPr="003745C4" w:rsidTr="00630BE4">
        <w:trPr>
          <w:jc w:val="center"/>
        </w:trPr>
        <w:tc>
          <w:tcPr>
            <w:tcW w:w="14175" w:type="dxa"/>
            <w:gridSpan w:val="3"/>
            <w:shd w:val="clear" w:color="auto" w:fill="D9D9D9" w:themeFill="background1" w:themeFillShade="D9"/>
          </w:tcPr>
          <w:p w:rsidR="003110E7" w:rsidRPr="003745C4" w:rsidRDefault="003110E7" w:rsidP="00630BE4">
            <w:pPr>
              <w:spacing w:before="40" w:after="40" w:line="240" w:lineRule="auto"/>
              <w:jc w:val="center"/>
              <w:rPr>
                <w:rFonts w:ascii="Myriad Pro" w:hAnsi="Myriad Pro"/>
                <w:b/>
                <w:sz w:val="20"/>
              </w:rPr>
            </w:pPr>
            <w:r w:rsidRPr="003745C4">
              <w:rPr>
                <w:rFonts w:ascii="Myriad Pro" w:hAnsi="Myriad Pro"/>
                <w:b/>
                <w:sz w:val="20"/>
              </w:rPr>
              <w:lastRenderedPageBreak/>
              <w:t>Kryteria premiujące</w:t>
            </w:r>
          </w:p>
        </w:tc>
      </w:tr>
      <w:tr w:rsidR="003110E7" w:rsidRPr="003745C4" w:rsidTr="00630BE4">
        <w:trPr>
          <w:jc w:val="center"/>
        </w:trPr>
        <w:tc>
          <w:tcPr>
            <w:tcW w:w="937"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L.p.</w:t>
            </w:r>
          </w:p>
        </w:tc>
        <w:tc>
          <w:tcPr>
            <w:tcW w:w="8505"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Definicja kryterium</w:t>
            </w:r>
          </w:p>
        </w:tc>
        <w:tc>
          <w:tcPr>
            <w:tcW w:w="4733"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Opis znaczenia kryterium</w:t>
            </w:r>
          </w:p>
        </w:tc>
      </w:tr>
      <w:tr w:rsidR="003110E7" w:rsidRPr="003745C4" w:rsidTr="00630BE4">
        <w:trPr>
          <w:jc w:val="center"/>
        </w:trPr>
        <w:tc>
          <w:tcPr>
            <w:tcW w:w="937"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1</w:t>
            </w:r>
          </w:p>
        </w:tc>
        <w:tc>
          <w:tcPr>
            <w:tcW w:w="8505"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2</w:t>
            </w:r>
          </w:p>
        </w:tc>
        <w:tc>
          <w:tcPr>
            <w:tcW w:w="4733"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3</w:t>
            </w:r>
          </w:p>
        </w:tc>
      </w:tr>
      <w:tr w:rsidR="003110E7" w:rsidRPr="003745C4" w:rsidTr="00630BE4">
        <w:trPr>
          <w:jc w:val="center"/>
        </w:trPr>
        <w:tc>
          <w:tcPr>
            <w:tcW w:w="937" w:type="dxa"/>
          </w:tcPr>
          <w:p w:rsidR="003110E7" w:rsidRPr="003745C4" w:rsidRDefault="003110E7" w:rsidP="00630BE4">
            <w:pPr>
              <w:spacing w:before="40" w:after="40" w:line="240" w:lineRule="auto"/>
              <w:jc w:val="center"/>
              <w:rPr>
                <w:rFonts w:ascii="Myriad Pro" w:hAnsi="Myriad Pro" w:cs="Arial"/>
                <w:sz w:val="20"/>
              </w:rPr>
            </w:pPr>
            <w:r w:rsidRPr="003745C4">
              <w:rPr>
                <w:rFonts w:ascii="Myriad Pro" w:hAnsi="Myriad Pro" w:cs="Arial"/>
                <w:sz w:val="20"/>
              </w:rPr>
              <w:t>1.</w:t>
            </w:r>
          </w:p>
        </w:tc>
        <w:tc>
          <w:tcPr>
            <w:tcW w:w="8505" w:type="dxa"/>
          </w:tcPr>
          <w:p w:rsidR="003110E7" w:rsidRPr="003745C4" w:rsidRDefault="003110E7" w:rsidP="00630BE4">
            <w:pPr>
              <w:adjustRightInd w:val="0"/>
              <w:spacing w:line="240" w:lineRule="auto"/>
              <w:jc w:val="both"/>
              <w:rPr>
                <w:rFonts w:ascii="Myriad Pro" w:hAnsi="Myriad Pro" w:cs="Arial"/>
                <w:bCs/>
                <w:sz w:val="20"/>
              </w:rPr>
            </w:pPr>
            <w:r w:rsidRPr="003745C4">
              <w:rPr>
                <w:rFonts w:ascii="Myriad Pro" w:eastAsia="Times New Roman" w:hAnsi="Myriad Pro" w:cs="Arial"/>
                <w:sz w:val="20"/>
              </w:rPr>
              <w:t>Projekt realizowany jest na obszarze gmin, które znajdują się na Wykazie programów rewitalizacji gmin województwa zachodniopomorskiego, w tym na obszarach objętych rewitalizacją, aktualnym na dzień opublikowania wniosku o dofinansowanie w LSI.</w:t>
            </w:r>
          </w:p>
        </w:tc>
        <w:tc>
          <w:tcPr>
            <w:tcW w:w="4733" w:type="dxa"/>
          </w:tcPr>
          <w:p w:rsidR="003110E7" w:rsidRPr="003745C4" w:rsidRDefault="003110E7" w:rsidP="00630BE4">
            <w:pPr>
              <w:spacing w:before="40" w:after="40" w:line="240" w:lineRule="auto"/>
              <w:rPr>
                <w:rFonts w:ascii="Myriad Pro" w:hAnsi="Myriad Pro" w:cs="Arial"/>
                <w:sz w:val="20"/>
              </w:rPr>
            </w:pPr>
            <w:r w:rsidRPr="003745C4">
              <w:rPr>
                <w:rFonts w:ascii="Myriad Pro" w:hAnsi="Myriad Pro" w:cs="Arial"/>
                <w:sz w:val="20"/>
              </w:rPr>
              <w:t>Liczba punktów: 5</w:t>
            </w:r>
          </w:p>
        </w:tc>
      </w:tr>
      <w:tr w:rsidR="003110E7" w:rsidRPr="003745C4" w:rsidTr="00630BE4">
        <w:trPr>
          <w:jc w:val="center"/>
        </w:trPr>
        <w:tc>
          <w:tcPr>
            <w:tcW w:w="937" w:type="dxa"/>
          </w:tcPr>
          <w:p w:rsidR="003110E7" w:rsidRPr="003745C4" w:rsidRDefault="003110E7" w:rsidP="00630BE4">
            <w:pPr>
              <w:spacing w:before="40" w:after="40" w:line="240" w:lineRule="auto"/>
              <w:jc w:val="center"/>
              <w:rPr>
                <w:rFonts w:ascii="Myriad Pro" w:hAnsi="Myriad Pro" w:cs="Arial"/>
                <w:sz w:val="20"/>
              </w:rPr>
            </w:pPr>
            <w:r w:rsidRPr="003745C4">
              <w:rPr>
                <w:rFonts w:ascii="Myriad Pro" w:hAnsi="Myriad Pro" w:cs="Arial"/>
                <w:sz w:val="20"/>
              </w:rPr>
              <w:t>2.</w:t>
            </w:r>
          </w:p>
        </w:tc>
        <w:tc>
          <w:tcPr>
            <w:tcW w:w="8505" w:type="dxa"/>
          </w:tcPr>
          <w:p w:rsidR="00902E4B" w:rsidRDefault="003110E7" w:rsidP="00902E4B">
            <w:pPr>
              <w:autoSpaceDE w:val="0"/>
              <w:autoSpaceDN w:val="0"/>
              <w:spacing w:after="0"/>
              <w:jc w:val="both"/>
              <w:rPr>
                <w:rFonts w:ascii="Myriad Pro" w:eastAsia="Times New Roman" w:hAnsi="Myriad Pro" w:cs="Arial"/>
                <w:sz w:val="20"/>
              </w:rPr>
            </w:pPr>
            <w:r w:rsidRPr="003745C4">
              <w:rPr>
                <w:rFonts w:ascii="Myriad Pro" w:eastAsia="Times New Roman" w:hAnsi="Myriad Pro" w:cs="Arial"/>
                <w:sz w:val="20"/>
              </w:rPr>
              <w:t>Projekt realizowany jest na terenie:</w:t>
            </w:r>
          </w:p>
          <w:p w:rsidR="003110E7" w:rsidRPr="00902E4B" w:rsidRDefault="003110E7" w:rsidP="001B0A9F">
            <w:pPr>
              <w:pStyle w:val="Akapitzlist"/>
              <w:numPr>
                <w:ilvl w:val="0"/>
                <w:numId w:val="462"/>
              </w:numPr>
              <w:autoSpaceDE w:val="0"/>
              <w:autoSpaceDN w:val="0"/>
              <w:spacing w:after="0"/>
              <w:jc w:val="both"/>
              <w:rPr>
                <w:rFonts w:eastAsia="Times New Roman" w:cs="Arial"/>
              </w:rPr>
            </w:pPr>
            <w:r w:rsidRPr="00902E4B">
              <w:rPr>
                <w:rFonts w:eastAsia="Times New Roman" w:cs="Arial"/>
              </w:rPr>
              <w:t>minimum 2 powiatów</w:t>
            </w:r>
            <w:r w:rsidR="00902E4B" w:rsidRPr="00902E4B">
              <w:rPr>
                <w:rFonts w:eastAsia="Times New Roman" w:cs="Arial"/>
              </w:rPr>
              <w:t xml:space="preserve"> </w:t>
            </w:r>
            <w:r w:rsidRPr="00902E4B">
              <w:rPr>
                <w:rFonts w:eastAsia="Times New Roman" w:cs="Arial"/>
              </w:rPr>
              <w:t>- 10 punktów,</w:t>
            </w:r>
          </w:p>
          <w:p w:rsidR="00902E4B" w:rsidRDefault="003110E7" w:rsidP="00902E4B">
            <w:pPr>
              <w:spacing w:after="0"/>
              <w:jc w:val="both"/>
              <w:rPr>
                <w:rFonts w:ascii="Myriad Pro" w:eastAsia="Times New Roman" w:hAnsi="Myriad Pro" w:cs="Arial"/>
                <w:sz w:val="20"/>
              </w:rPr>
            </w:pPr>
            <w:r w:rsidRPr="003745C4">
              <w:rPr>
                <w:rFonts w:ascii="Myriad Pro" w:eastAsia="Times New Roman" w:hAnsi="Myriad Pro" w:cs="Arial"/>
                <w:sz w:val="20"/>
              </w:rPr>
              <w:t>lub</w:t>
            </w:r>
          </w:p>
          <w:p w:rsidR="003110E7" w:rsidRPr="00902E4B" w:rsidRDefault="003110E7" w:rsidP="001B0A9F">
            <w:pPr>
              <w:pStyle w:val="Akapitzlist"/>
              <w:numPr>
                <w:ilvl w:val="0"/>
                <w:numId w:val="462"/>
              </w:numPr>
              <w:spacing w:after="0"/>
              <w:jc w:val="both"/>
              <w:rPr>
                <w:rFonts w:eastAsia="Times New Roman" w:cs="Arial"/>
              </w:rPr>
            </w:pPr>
            <w:r w:rsidRPr="00902E4B">
              <w:rPr>
                <w:rFonts w:eastAsia="Times New Roman" w:cs="Arial"/>
              </w:rPr>
              <w:t>minimum 5 powiatów</w:t>
            </w:r>
            <w:r w:rsidR="00902E4B" w:rsidRPr="00902E4B">
              <w:rPr>
                <w:rFonts w:eastAsia="Times New Roman" w:cs="Arial"/>
              </w:rPr>
              <w:t xml:space="preserve"> </w:t>
            </w:r>
            <w:r w:rsidRPr="00902E4B">
              <w:rPr>
                <w:rFonts w:eastAsia="Times New Roman" w:cs="Arial"/>
              </w:rPr>
              <w:t>- 30 punktów.</w:t>
            </w:r>
          </w:p>
        </w:tc>
        <w:tc>
          <w:tcPr>
            <w:tcW w:w="4733" w:type="dxa"/>
          </w:tcPr>
          <w:p w:rsidR="003110E7" w:rsidRPr="003745C4" w:rsidRDefault="003110E7" w:rsidP="00630BE4">
            <w:pPr>
              <w:spacing w:before="40" w:after="40" w:line="240" w:lineRule="auto"/>
              <w:rPr>
                <w:rFonts w:ascii="Myriad Pro" w:hAnsi="Myriad Pro" w:cs="Arial"/>
                <w:sz w:val="20"/>
              </w:rPr>
            </w:pPr>
            <w:r w:rsidRPr="003745C4">
              <w:rPr>
                <w:rFonts w:ascii="Myriad Pro" w:hAnsi="Myriad Pro" w:cs="Arial"/>
                <w:sz w:val="20"/>
              </w:rPr>
              <w:t>Liczba punktów: 10/30</w:t>
            </w:r>
          </w:p>
        </w:tc>
      </w:tr>
      <w:tr w:rsidR="003110E7" w:rsidRPr="003745C4" w:rsidTr="00630BE4">
        <w:trPr>
          <w:jc w:val="center"/>
        </w:trPr>
        <w:tc>
          <w:tcPr>
            <w:tcW w:w="937" w:type="dxa"/>
          </w:tcPr>
          <w:p w:rsidR="003110E7" w:rsidRPr="003745C4" w:rsidRDefault="003110E7" w:rsidP="00630BE4">
            <w:pPr>
              <w:spacing w:before="40" w:after="40" w:line="240" w:lineRule="auto"/>
              <w:jc w:val="center"/>
              <w:rPr>
                <w:rFonts w:ascii="Myriad Pro" w:hAnsi="Myriad Pro" w:cs="Arial"/>
                <w:sz w:val="20"/>
              </w:rPr>
            </w:pPr>
            <w:r w:rsidRPr="003745C4">
              <w:rPr>
                <w:rFonts w:ascii="Myriad Pro" w:hAnsi="Myriad Pro" w:cs="Arial"/>
                <w:sz w:val="20"/>
              </w:rPr>
              <w:t>3.</w:t>
            </w:r>
          </w:p>
        </w:tc>
        <w:tc>
          <w:tcPr>
            <w:tcW w:w="8505" w:type="dxa"/>
          </w:tcPr>
          <w:p w:rsidR="003110E7" w:rsidRPr="003745C4" w:rsidRDefault="003110E7" w:rsidP="00630BE4">
            <w:pPr>
              <w:autoSpaceDE w:val="0"/>
              <w:autoSpaceDN w:val="0"/>
              <w:spacing w:after="0"/>
              <w:jc w:val="both"/>
              <w:rPr>
                <w:rFonts w:ascii="Myriad Pro" w:eastAsia="Times New Roman" w:hAnsi="Myriad Pro" w:cs="Arial"/>
                <w:sz w:val="20"/>
              </w:rPr>
            </w:pPr>
            <w:r w:rsidRPr="003745C4">
              <w:rPr>
                <w:rFonts w:ascii="Myriad Pro" w:eastAsia="Times New Roman" w:hAnsi="Myriad Pro" w:cs="Arial"/>
                <w:sz w:val="20"/>
              </w:rPr>
              <w:t>Projektodawca od minimum 1 roku przed dniem złożenia wniosku posiada siedzibę  lub oddział lub główne miejsce wykonywania działalności lub dodatkowe miejsce wykonywania działalności na terenie województwa zachodniopomorskiego.</w:t>
            </w:r>
          </w:p>
        </w:tc>
        <w:tc>
          <w:tcPr>
            <w:tcW w:w="4733" w:type="dxa"/>
          </w:tcPr>
          <w:p w:rsidR="003110E7" w:rsidRPr="003745C4" w:rsidRDefault="003110E7" w:rsidP="00630BE4">
            <w:pPr>
              <w:spacing w:before="40" w:after="40" w:line="240" w:lineRule="auto"/>
              <w:rPr>
                <w:rFonts w:ascii="Myriad Pro" w:hAnsi="Myriad Pro" w:cs="Arial"/>
                <w:sz w:val="20"/>
              </w:rPr>
            </w:pPr>
            <w:r w:rsidRPr="003745C4">
              <w:rPr>
                <w:rFonts w:ascii="Myriad Pro" w:hAnsi="Myriad Pro" w:cs="Arial"/>
                <w:sz w:val="20"/>
              </w:rPr>
              <w:t>Liczba punktów: 5</w:t>
            </w:r>
          </w:p>
        </w:tc>
      </w:tr>
      <w:tr w:rsidR="003110E7" w:rsidRPr="003745C4" w:rsidTr="00630BE4">
        <w:trPr>
          <w:jc w:val="center"/>
        </w:trPr>
        <w:tc>
          <w:tcPr>
            <w:tcW w:w="937" w:type="dxa"/>
          </w:tcPr>
          <w:p w:rsidR="003110E7" w:rsidRPr="003745C4" w:rsidRDefault="003110E7" w:rsidP="00630BE4">
            <w:pPr>
              <w:spacing w:before="40" w:after="40" w:line="240" w:lineRule="auto"/>
              <w:jc w:val="center"/>
              <w:rPr>
                <w:rFonts w:ascii="Myriad Pro" w:hAnsi="Myriad Pro" w:cs="Arial"/>
                <w:sz w:val="20"/>
              </w:rPr>
            </w:pPr>
            <w:r w:rsidRPr="003745C4">
              <w:rPr>
                <w:rFonts w:ascii="Myriad Pro" w:hAnsi="Myriad Pro" w:cs="Arial"/>
                <w:sz w:val="20"/>
              </w:rPr>
              <w:t>4.</w:t>
            </w:r>
          </w:p>
        </w:tc>
        <w:tc>
          <w:tcPr>
            <w:tcW w:w="8505" w:type="dxa"/>
          </w:tcPr>
          <w:p w:rsidR="00902E4B" w:rsidRDefault="003110E7" w:rsidP="00630BE4">
            <w:pPr>
              <w:spacing w:line="288" w:lineRule="auto"/>
              <w:rPr>
                <w:rFonts w:ascii="Myriad Pro" w:eastAsia="Times New Roman" w:hAnsi="Myriad Pro" w:cs="Arial"/>
                <w:sz w:val="20"/>
              </w:rPr>
            </w:pPr>
            <w:r w:rsidRPr="003745C4">
              <w:rPr>
                <w:rFonts w:ascii="Myriad Pro" w:hAnsi="Myriad Pro" w:cs="Arial"/>
                <w:sz w:val="20"/>
              </w:rPr>
              <w:t xml:space="preserve">W ramach usług pieczy zastępczej, dla projektów realizujących typ operacji: </w:t>
            </w:r>
          </w:p>
          <w:p w:rsidR="003110E7" w:rsidRPr="00902E4B" w:rsidRDefault="003110E7" w:rsidP="001B0A9F">
            <w:pPr>
              <w:pStyle w:val="Akapitzlist"/>
              <w:numPr>
                <w:ilvl w:val="0"/>
                <w:numId w:val="462"/>
              </w:numPr>
              <w:spacing w:line="288" w:lineRule="auto"/>
              <w:rPr>
                <w:rFonts w:eastAsia="Times New Roman" w:cs="Arial"/>
              </w:rPr>
            </w:pPr>
            <w:r w:rsidRPr="00902E4B">
              <w:rPr>
                <w:rFonts w:cs="Arial"/>
              </w:rPr>
              <w:t xml:space="preserve">działania prowadzące do odejścia od opieki instytucjonalnej, tj. od opieki świadczonej w placówkach opiekuńczo-wychowawczych powyżej 14 osób do usług świadczonych w społeczności lokalnej poprzez tworzenie rodzinnych form pieczy zastępczej oraz placówek opiekuńczo-wychowawczych typu rodzinnego do 8 dzieci i placówek opiekuńczo-wychowawczych typu socjalizacyjnego, typu </w:t>
            </w:r>
            <w:proofErr w:type="spellStart"/>
            <w:r w:rsidRPr="00902E4B">
              <w:rPr>
                <w:rFonts w:cs="Arial"/>
              </w:rPr>
              <w:t>specjalistyczno</w:t>
            </w:r>
            <w:proofErr w:type="spellEnd"/>
            <w:r w:rsidRPr="00902E4B">
              <w:rPr>
                <w:rFonts w:cs="Arial"/>
              </w:rPr>
              <w:t xml:space="preserve"> – terapeutycznego lub interwencyjnego do 14 osób,</w:t>
            </w:r>
          </w:p>
          <w:p w:rsidR="003110E7" w:rsidRPr="003745C4" w:rsidRDefault="003110E7" w:rsidP="00630BE4">
            <w:pPr>
              <w:autoSpaceDE w:val="0"/>
              <w:autoSpaceDN w:val="0"/>
              <w:spacing w:after="0"/>
              <w:jc w:val="both"/>
              <w:rPr>
                <w:rFonts w:ascii="Myriad Pro" w:eastAsia="Times New Roman" w:hAnsi="Myriad Pro" w:cs="Arial"/>
                <w:sz w:val="20"/>
              </w:rPr>
            </w:pPr>
            <w:r w:rsidRPr="003745C4">
              <w:rPr>
                <w:rFonts w:ascii="Myriad Pro" w:hAnsi="Myriad Pro" w:cs="Arial"/>
                <w:sz w:val="20"/>
              </w:rPr>
              <w:t>wspierany jest rozwój rodzinnych form pieczy zastępczej, w tym rodzin zastępczych zawodowych i zastępczych zawodowych specjalistycznych dla dzieci z niepełnosprawnościami.</w:t>
            </w:r>
          </w:p>
        </w:tc>
        <w:tc>
          <w:tcPr>
            <w:tcW w:w="4733" w:type="dxa"/>
          </w:tcPr>
          <w:p w:rsidR="003110E7" w:rsidRPr="003745C4" w:rsidRDefault="003110E7" w:rsidP="00630BE4">
            <w:pPr>
              <w:spacing w:before="40" w:after="40" w:line="240" w:lineRule="auto"/>
              <w:rPr>
                <w:rFonts w:ascii="Myriad Pro" w:hAnsi="Myriad Pro" w:cs="Arial"/>
                <w:sz w:val="20"/>
              </w:rPr>
            </w:pPr>
            <w:r w:rsidRPr="003745C4">
              <w:rPr>
                <w:rFonts w:ascii="Myriad Pro" w:hAnsi="Myriad Pro" w:cs="Arial"/>
                <w:sz w:val="20"/>
              </w:rPr>
              <w:t>Liczba punktów: 10</w:t>
            </w:r>
          </w:p>
        </w:tc>
      </w:tr>
    </w:tbl>
    <w:p w:rsidR="000D6D41" w:rsidRDefault="000D6D41" w:rsidP="00636770">
      <w:pPr>
        <w:pStyle w:val="Nagwek"/>
        <w:spacing w:after="200" w:line="276" w:lineRule="auto"/>
        <w:rPr>
          <w:rFonts w:eastAsiaTheme="majorEastAsia" w:cs="Arial"/>
          <w:b/>
          <w:bCs/>
          <w:sz w:val="20"/>
        </w:rPr>
      </w:pPr>
    </w:p>
    <w:p w:rsidR="005E1DBE" w:rsidRDefault="00F3193B" w:rsidP="00666E30">
      <w:pPr>
        <w:pStyle w:val="Nagwek"/>
        <w:spacing w:after="200" w:line="276" w:lineRule="auto"/>
        <w:jc w:val="center"/>
        <w:rPr>
          <w:rFonts w:cs="Arial"/>
          <w:b/>
          <w:bCs/>
          <w:sz w:val="20"/>
        </w:rPr>
      </w:pPr>
      <w:r>
        <w:rPr>
          <w:rFonts w:eastAsiaTheme="majorEastAsia" w:cs="Arial"/>
          <w:b/>
          <w:bCs/>
          <w:sz w:val="20"/>
        </w:rPr>
        <w:t xml:space="preserve">Kryteria szczegółowe przyjęte Uchwałą </w:t>
      </w:r>
      <w:r w:rsidRPr="002456AE">
        <w:rPr>
          <w:rFonts w:cs="Arial"/>
          <w:b/>
          <w:bCs/>
          <w:sz w:val="20"/>
        </w:rPr>
        <w:t>Nr</w:t>
      </w:r>
      <w:r>
        <w:rPr>
          <w:rFonts w:cs="Arial"/>
          <w:b/>
          <w:bCs/>
          <w:sz w:val="20"/>
        </w:rPr>
        <w:t xml:space="preserve"> </w:t>
      </w:r>
      <w:r w:rsidR="008E5DF4" w:rsidRPr="008E5DF4">
        <w:rPr>
          <w:rFonts w:cs="Arial"/>
          <w:b/>
          <w:bCs/>
          <w:sz w:val="20"/>
        </w:rPr>
        <w:t>64</w:t>
      </w:r>
      <w:r w:rsidRPr="008E5DF4">
        <w:rPr>
          <w:rFonts w:cs="Arial"/>
          <w:b/>
          <w:bCs/>
          <w:sz w:val="20"/>
        </w:rPr>
        <w:t>/18</w:t>
      </w:r>
      <w:r>
        <w:rPr>
          <w:rFonts w:cs="Arial"/>
          <w:b/>
          <w:bCs/>
          <w:sz w:val="20"/>
        </w:rPr>
        <w:t xml:space="preserve"> Komitetu Monitorującego RPO WZ 2014-2020 </w:t>
      </w:r>
      <w:r w:rsidRPr="002456AE">
        <w:rPr>
          <w:rFonts w:cs="Arial"/>
          <w:b/>
          <w:bCs/>
          <w:sz w:val="20"/>
        </w:rPr>
        <w:t xml:space="preserve">z dnia </w:t>
      </w:r>
      <w:r w:rsidR="008B7C71">
        <w:rPr>
          <w:rFonts w:cs="Arial"/>
          <w:b/>
          <w:bCs/>
          <w:sz w:val="20"/>
        </w:rPr>
        <w:t>11 grudnia</w:t>
      </w:r>
      <w:r>
        <w:rPr>
          <w:rFonts w:cs="Arial"/>
          <w:b/>
          <w:bCs/>
          <w:sz w:val="20"/>
        </w:rPr>
        <w:t xml:space="preserve"> 2018</w:t>
      </w:r>
      <w:r w:rsidRPr="00BC2A19">
        <w:rPr>
          <w:rFonts w:cs="Arial"/>
          <w:b/>
          <w:bCs/>
          <w:sz w:val="20"/>
        </w:rPr>
        <w:t xml:space="preserve"> r.</w:t>
      </w:r>
      <w:r>
        <w:rPr>
          <w:rFonts w:cs="Arial"/>
          <w:b/>
          <w:bCs/>
          <w:sz w:val="20"/>
        </w:rPr>
        <w:t xml:space="preserve"> </w:t>
      </w:r>
      <w:r w:rsidR="008B7C71">
        <w:rPr>
          <w:rFonts w:cs="Arial"/>
          <w:b/>
          <w:bCs/>
          <w:sz w:val="20"/>
        </w:rPr>
        <w:t>(tryb konkursowy)</w:t>
      </w: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2CDDC"/>
        <w:tblLayout w:type="fixed"/>
        <w:tblLook w:val="04A0" w:firstRow="1" w:lastRow="0" w:firstColumn="1" w:lastColumn="0" w:noHBand="0" w:noVBand="1"/>
      </w:tblPr>
      <w:tblGrid>
        <w:gridCol w:w="1900"/>
        <w:gridCol w:w="12275"/>
      </w:tblGrid>
      <w:tr w:rsidR="005E1DBE" w:rsidRPr="00D32CA3" w:rsidTr="001D3A9C">
        <w:tc>
          <w:tcPr>
            <w:tcW w:w="1900" w:type="dxa"/>
            <w:shd w:val="clear" w:color="auto" w:fill="92CDDC"/>
          </w:tcPr>
          <w:p w:rsidR="005E1DBE" w:rsidRPr="009D4B73" w:rsidRDefault="005E1DBE" w:rsidP="001D3A9C">
            <w:pPr>
              <w:spacing w:before="40" w:after="40" w:line="240" w:lineRule="auto"/>
              <w:rPr>
                <w:rFonts w:ascii="Myriad Pro" w:hAnsi="Myriad Pro"/>
                <w:sz w:val="20"/>
              </w:rPr>
            </w:pPr>
            <w:r w:rsidRPr="009D4B73">
              <w:rPr>
                <w:rFonts w:ascii="Myriad Pro" w:hAnsi="Myriad Pro"/>
                <w:sz w:val="20"/>
              </w:rPr>
              <w:t>Oś priorytetowa</w:t>
            </w:r>
          </w:p>
        </w:tc>
        <w:tc>
          <w:tcPr>
            <w:tcW w:w="12275" w:type="dxa"/>
            <w:shd w:val="clear" w:color="auto" w:fill="92CDDC"/>
          </w:tcPr>
          <w:p w:rsidR="005E1DBE" w:rsidRPr="00D32CA3" w:rsidRDefault="005E1DBE" w:rsidP="001D3A9C">
            <w:pPr>
              <w:spacing w:before="40" w:after="40" w:line="240" w:lineRule="auto"/>
              <w:rPr>
                <w:rFonts w:ascii="Myriad Pro" w:hAnsi="Myriad Pro"/>
                <w:sz w:val="20"/>
              </w:rPr>
            </w:pPr>
            <w:r w:rsidRPr="00D32CA3">
              <w:rPr>
                <w:rFonts w:ascii="Myriad Pro" w:hAnsi="Myriad Pro"/>
                <w:sz w:val="20"/>
              </w:rPr>
              <w:t>VII Włączenie społeczne</w:t>
            </w:r>
          </w:p>
        </w:tc>
      </w:tr>
      <w:tr w:rsidR="005E1DBE" w:rsidRPr="00D32CA3" w:rsidTr="001D3A9C">
        <w:tc>
          <w:tcPr>
            <w:tcW w:w="1900" w:type="dxa"/>
            <w:shd w:val="clear" w:color="auto" w:fill="92CDDC"/>
          </w:tcPr>
          <w:p w:rsidR="005E1DBE" w:rsidRPr="009D4B73" w:rsidRDefault="005E1DBE" w:rsidP="001D3A9C">
            <w:pPr>
              <w:spacing w:before="40" w:after="40" w:line="240" w:lineRule="auto"/>
              <w:rPr>
                <w:rFonts w:ascii="Myriad Pro" w:hAnsi="Myriad Pro"/>
                <w:sz w:val="20"/>
              </w:rPr>
            </w:pPr>
            <w:r w:rsidRPr="009D4B73">
              <w:rPr>
                <w:rFonts w:ascii="Myriad Pro" w:hAnsi="Myriad Pro"/>
                <w:sz w:val="20"/>
              </w:rPr>
              <w:t>Priorytet Inwestycyjny</w:t>
            </w:r>
          </w:p>
        </w:tc>
        <w:tc>
          <w:tcPr>
            <w:tcW w:w="12275" w:type="dxa"/>
            <w:shd w:val="clear" w:color="auto" w:fill="92CDDC"/>
          </w:tcPr>
          <w:p w:rsidR="005E1DBE" w:rsidRPr="00D32CA3" w:rsidRDefault="005E1DBE" w:rsidP="001D3A9C">
            <w:pPr>
              <w:spacing w:line="240" w:lineRule="auto"/>
              <w:rPr>
                <w:rFonts w:ascii="Myriad Pro" w:hAnsi="Myriad Pro" w:cs="Arial"/>
                <w:sz w:val="20"/>
              </w:rPr>
            </w:pPr>
            <w:r w:rsidRPr="00D32CA3">
              <w:rPr>
                <w:rFonts w:ascii="Myriad Pro" w:hAnsi="Myriad Pro"/>
                <w:sz w:val="20"/>
              </w:rPr>
              <w:t>9iv: Ułatwianie dostępu do przystępnych cenowo, trwałych oraz wysokiej jakości usług, w tym opieki zdrowotnej i usług socjalnych świadczonych w interesie ogólnym.</w:t>
            </w:r>
          </w:p>
        </w:tc>
      </w:tr>
      <w:tr w:rsidR="005E1DBE" w:rsidRPr="00D32CA3" w:rsidTr="001D3A9C">
        <w:tc>
          <w:tcPr>
            <w:tcW w:w="1900" w:type="dxa"/>
            <w:shd w:val="clear" w:color="auto" w:fill="92CDDC"/>
          </w:tcPr>
          <w:p w:rsidR="005E1DBE" w:rsidRPr="009D4B73" w:rsidRDefault="005E1DBE" w:rsidP="001D3A9C">
            <w:pPr>
              <w:spacing w:before="40" w:after="40" w:line="240" w:lineRule="auto"/>
              <w:rPr>
                <w:rFonts w:ascii="Myriad Pro" w:hAnsi="Myriad Pro"/>
                <w:sz w:val="20"/>
              </w:rPr>
            </w:pPr>
            <w:r w:rsidRPr="009D4B73">
              <w:rPr>
                <w:rFonts w:ascii="Myriad Pro" w:hAnsi="Myriad Pro"/>
                <w:sz w:val="20"/>
              </w:rPr>
              <w:lastRenderedPageBreak/>
              <w:t>Działanie</w:t>
            </w:r>
          </w:p>
        </w:tc>
        <w:tc>
          <w:tcPr>
            <w:tcW w:w="12275" w:type="dxa"/>
            <w:shd w:val="clear" w:color="auto" w:fill="92CDDC"/>
          </w:tcPr>
          <w:p w:rsidR="005E1DBE" w:rsidRPr="00D32CA3" w:rsidRDefault="005E1DBE" w:rsidP="001D3A9C">
            <w:pPr>
              <w:spacing w:before="40" w:after="40" w:line="240" w:lineRule="auto"/>
              <w:rPr>
                <w:rFonts w:ascii="Myriad Pro" w:hAnsi="Myriad Pro"/>
                <w:sz w:val="20"/>
              </w:rPr>
            </w:pPr>
            <w:r w:rsidRPr="00D32CA3">
              <w:rPr>
                <w:rFonts w:ascii="Myriad Pro" w:hAnsi="Myriad Pro" w:cs="Arial"/>
                <w:bCs/>
                <w:sz w:val="20"/>
              </w:rPr>
              <w:t xml:space="preserve">7.6 Wsparcie </w:t>
            </w:r>
            <w:r>
              <w:rPr>
                <w:rFonts w:ascii="Myriad Pro" w:hAnsi="Myriad Pro" w:cs="Arial"/>
                <w:bCs/>
                <w:sz w:val="20"/>
              </w:rPr>
              <w:t>rozwoju usług społecznych świadczonych w interesie ogólnym</w:t>
            </w:r>
          </w:p>
        </w:tc>
      </w:tr>
      <w:tr w:rsidR="005E1DBE" w:rsidRPr="0056632B" w:rsidTr="001D3A9C">
        <w:tc>
          <w:tcPr>
            <w:tcW w:w="1900" w:type="dxa"/>
            <w:shd w:val="clear" w:color="auto" w:fill="92CDDC"/>
          </w:tcPr>
          <w:p w:rsidR="005E1DBE" w:rsidRPr="009D4B73" w:rsidRDefault="005E1DBE" w:rsidP="001D3A9C">
            <w:pPr>
              <w:spacing w:before="40" w:after="40" w:line="240" w:lineRule="auto"/>
              <w:rPr>
                <w:rFonts w:ascii="Myriad Pro" w:hAnsi="Myriad Pro"/>
                <w:sz w:val="20"/>
              </w:rPr>
            </w:pPr>
            <w:r w:rsidRPr="009D4B73">
              <w:rPr>
                <w:rFonts w:ascii="Myriad Pro" w:hAnsi="Myriad Pro"/>
                <w:sz w:val="20"/>
              </w:rPr>
              <w:t>Typ projektu</w:t>
            </w:r>
          </w:p>
        </w:tc>
        <w:tc>
          <w:tcPr>
            <w:tcW w:w="12275" w:type="dxa"/>
            <w:shd w:val="clear" w:color="auto" w:fill="92CDDC"/>
          </w:tcPr>
          <w:p w:rsidR="005E1DBE" w:rsidRPr="0056632B" w:rsidRDefault="005E1DBE" w:rsidP="001D3A9C">
            <w:pPr>
              <w:spacing w:before="60" w:after="60"/>
              <w:rPr>
                <w:rFonts w:ascii="Myriad Pro" w:hAnsi="Myriad Pro" w:cs="Arial"/>
                <w:sz w:val="20"/>
              </w:rPr>
            </w:pPr>
            <w:r w:rsidRPr="0056632B">
              <w:rPr>
                <w:rFonts w:ascii="Myriad Pro" w:hAnsi="Myriad Pro" w:cs="Arial"/>
                <w:sz w:val="20"/>
              </w:rPr>
              <w:t>Świadczenie usług społecznych (m.in. pomocy społecznej, wsparcia rodziny i pieczy zastępczej, opiekuńczych) w celu zwiększenia ich dostępności w tym:</w:t>
            </w:r>
          </w:p>
          <w:p w:rsidR="005E1DBE" w:rsidRPr="0056632B" w:rsidRDefault="005E1DBE" w:rsidP="001D3A9C">
            <w:pPr>
              <w:pStyle w:val="Akapitzlist"/>
              <w:numPr>
                <w:ilvl w:val="0"/>
                <w:numId w:val="0"/>
              </w:numPr>
              <w:tabs>
                <w:tab w:val="left" w:pos="284"/>
              </w:tabs>
              <w:autoSpaceDE w:val="0"/>
              <w:autoSpaceDN w:val="0"/>
              <w:spacing w:before="120" w:after="40"/>
              <w:ind w:left="243"/>
              <w:contextualSpacing w:val="0"/>
              <w:jc w:val="both"/>
              <w:rPr>
                <w:rFonts w:cs="Arial"/>
              </w:rPr>
            </w:pPr>
            <w:r w:rsidRPr="0056632B">
              <w:rPr>
                <w:rFonts w:cs="Arial"/>
              </w:rPr>
              <w:t>3. Wsparcie dla świadczenia i rozwoju usług w mieszkaniach chronionych i wspomaganych polegające na tworzeniu miejsc pobytu w nowo tworzonych lub istniejących w mieszkaniach chronionych lub wspomaganych dla osób lub rodzin zagrożonych ubóstwem lub wykluczeniem społecznym. W przypadku mieszkań wspomaganych w formie mieszkań wspieranych możliwe jest tworzenie miejsc krótkookresowego pobytu.</w:t>
            </w:r>
            <w:r w:rsidRPr="0056632B" w:rsidDel="00D04C09">
              <w:rPr>
                <w:rFonts w:cs="Arial"/>
              </w:rPr>
              <w:t xml:space="preserve"> </w:t>
            </w:r>
            <w:r w:rsidRPr="0056632B">
              <w:rPr>
                <w:rFonts w:cs="Arial"/>
              </w:rPr>
              <w:t>W mieszkaniach chronionych i mieszkaniach wspomaganych w ramach wsparcia zapewnia się m.in.:</w:t>
            </w:r>
          </w:p>
          <w:p w:rsidR="005E1DBE" w:rsidRPr="0056632B" w:rsidRDefault="005E1DBE" w:rsidP="00912095">
            <w:pPr>
              <w:pStyle w:val="Akapitzlist"/>
              <w:numPr>
                <w:ilvl w:val="0"/>
                <w:numId w:val="241"/>
              </w:numPr>
              <w:tabs>
                <w:tab w:val="left" w:pos="284"/>
              </w:tabs>
              <w:spacing w:before="120" w:after="40"/>
              <w:jc w:val="both"/>
              <w:rPr>
                <w:rFonts w:cs="Arial"/>
              </w:rPr>
            </w:pPr>
            <w:r w:rsidRPr="0056632B">
              <w:rPr>
                <w:rFonts w:cs="Arial"/>
              </w:rPr>
              <w:t>usługi wspierające pobyt osoby w mieszkaniu, w tym usługi opiekuńcze, usługi asystenckie;</w:t>
            </w:r>
          </w:p>
          <w:p w:rsidR="005E1DBE" w:rsidRDefault="005E1DBE" w:rsidP="00912095">
            <w:pPr>
              <w:pStyle w:val="Akapitzlist"/>
              <w:numPr>
                <w:ilvl w:val="0"/>
                <w:numId w:val="241"/>
              </w:numPr>
              <w:spacing w:before="120" w:after="40"/>
              <w:jc w:val="both"/>
              <w:rPr>
                <w:rFonts w:cs="Arial"/>
              </w:rPr>
            </w:pPr>
            <w:r w:rsidRPr="0056632B">
              <w:rPr>
                <w:rFonts w:cs="Arial"/>
              </w:rPr>
              <w:t>usługi wspierające aktywność osoby w mieszkaniu, w tym trening samodzielności, praca socjalna, poradnictwo specjalistyczne, integracja osoby ze społecznością lokalną.</w:t>
            </w:r>
          </w:p>
          <w:p w:rsidR="005E1DBE" w:rsidRPr="0056632B" w:rsidRDefault="005E1DBE" w:rsidP="005E1DBE">
            <w:pPr>
              <w:pStyle w:val="Akapitzlist"/>
              <w:numPr>
                <w:ilvl w:val="0"/>
                <w:numId w:val="0"/>
              </w:numPr>
              <w:spacing w:before="120" w:after="40"/>
              <w:ind w:left="1080"/>
              <w:jc w:val="both"/>
              <w:rPr>
                <w:rFonts w:cs="Arial"/>
              </w:rPr>
            </w:pPr>
          </w:p>
        </w:tc>
      </w:tr>
    </w:tbl>
    <w:p w:rsidR="005E1DBE" w:rsidRPr="008B7C71" w:rsidRDefault="005E1DBE" w:rsidP="005E1DBE">
      <w:pPr>
        <w:pStyle w:val="Nagwek"/>
        <w:spacing w:after="200" w:line="276" w:lineRule="auto"/>
        <w:rPr>
          <w:rFonts w:cs="Arial"/>
          <w:b/>
          <w:bCs/>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8B7C71" w:rsidRPr="009D4B73" w:rsidTr="00486238">
        <w:trPr>
          <w:jc w:val="center"/>
        </w:trPr>
        <w:tc>
          <w:tcPr>
            <w:tcW w:w="14175" w:type="dxa"/>
            <w:gridSpan w:val="4"/>
            <w:shd w:val="clear" w:color="auto" w:fill="D9D9D9"/>
          </w:tcPr>
          <w:p w:rsidR="008B7C71" w:rsidRPr="009D4B73" w:rsidRDefault="008B7C71" w:rsidP="00486238">
            <w:pPr>
              <w:spacing w:before="40" w:after="40" w:line="240" w:lineRule="auto"/>
              <w:jc w:val="center"/>
              <w:rPr>
                <w:rFonts w:ascii="Myriad Pro" w:hAnsi="Myriad Pro"/>
                <w:b/>
                <w:sz w:val="20"/>
              </w:rPr>
            </w:pPr>
            <w:r w:rsidRPr="009D4B73">
              <w:rPr>
                <w:rFonts w:ascii="Myriad Pro" w:hAnsi="Myriad Pro"/>
                <w:b/>
                <w:sz w:val="20"/>
              </w:rPr>
              <w:t>Kryteria dopuszczalności</w:t>
            </w:r>
          </w:p>
        </w:tc>
      </w:tr>
      <w:tr w:rsidR="008B7C71" w:rsidRPr="009D4B73" w:rsidTr="00486238">
        <w:trPr>
          <w:jc w:val="center"/>
        </w:trPr>
        <w:tc>
          <w:tcPr>
            <w:tcW w:w="512"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L.p.</w:t>
            </w:r>
          </w:p>
        </w:tc>
        <w:tc>
          <w:tcPr>
            <w:tcW w:w="2126"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Nazwa kryterium</w:t>
            </w:r>
          </w:p>
        </w:tc>
        <w:tc>
          <w:tcPr>
            <w:tcW w:w="6804"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Definicja kryterium</w:t>
            </w:r>
          </w:p>
        </w:tc>
        <w:tc>
          <w:tcPr>
            <w:tcW w:w="4733"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Opis znaczenia kryterium</w:t>
            </w:r>
          </w:p>
        </w:tc>
      </w:tr>
      <w:tr w:rsidR="008B7C71" w:rsidRPr="009D4B73" w:rsidTr="00486238">
        <w:trPr>
          <w:jc w:val="center"/>
        </w:trPr>
        <w:tc>
          <w:tcPr>
            <w:tcW w:w="512"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1</w:t>
            </w:r>
          </w:p>
        </w:tc>
        <w:tc>
          <w:tcPr>
            <w:tcW w:w="2126"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2</w:t>
            </w:r>
          </w:p>
        </w:tc>
        <w:tc>
          <w:tcPr>
            <w:tcW w:w="6804"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3</w:t>
            </w:r>
          </w:p>
        </w:tc>
        <w:tc>
          <w:tcPr>
            <w:tcW w:w="4733"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4</w:t>
            </w:r>
          </w:p>
        </w:tc>
      </w:tr>
      <w:tr w:rsidR="008B7C71" w:rsidRPr="009D4B73" w:rsidTr="00486238">
        <w:trPr>
          <w:jc w:val="center"/>
        </w:trPr>
        <w:tc>
          <w:tcPr>
            <w:tcW w:w="512" w:type="dxa"/>
          </w:tcPr>
          <w:p w:rsidR="008B7C71" w:rsidRPr="009D4B73" w:rsidRDefault="008B7C71" w:rsidP="001B0A9F">
            <w:pPr>
              <w:pStyle w:val="Akapitzlist"/>
              <w:numPr>
                <w:ilvl w:val="0"/>
                <w:numId w:val="353"/>
              </w:numPr>
              <w:spacing w:before="40" w:after="40" w:line="240" w:lineRule="auto"/>
              <w:ind w:left="0" w:firstLine="0"/>
              <w:contextualSpacing w:val="0"/>
            </w:pPr>
          </w:p>
        </w:tc>
        <w:tc>
          <w:tcPr>
            <w:tcW w:w="2126" w:type="dxa"/>
            <w:shd w:val="clear" w:color="auto" w:fill="auto"/>
          </w:tcPr>
          <w:p w:rsidR="008B7C71" w:rsidRPr="009D4B73" w:rsidRDefault="008B7C71" w:rsidP="00486238">
            <w:pPr>
              <w:spacing w:before="40" w:after="40" w:line="240" w:lineRule="auto"/>
              <w:rPr>
                <w:rFonts w:ascii="Myriad Pro" w:hAnsi="Myriad Pro"/>
                <w:sz w:val="20"/>
                <w:highlight w:val="yellow"/>
              </w:rPr>
            </w:pPr>
            <w:r w:rsidRPr="009D4B73">
              <w:rPr>
                <w:rFonts w:ascii="Myriad Pro" w:hAnsi="Myriad Pro"/>
                <w:sz w:val="20"/>
              </w:rPr>
              <w:t>Wymogi organizacyjne</w:t>
            </w:r>
          </w:p>
        </w:tc>
        <w:tc>
          <w:tcPr>
            <w:tcW w:w="6804" w:type="dxa"/>
            <w:shd w:val="clear" w:color="auto" w:fill="auto"/>
          </w:tcPr>
          <w:p w:rsidR="008B7C71" w:rsidRPr="000850C7" w:rsidRDefault="008B7C71" w:rsidP="001B0A9F">
            <w:pPr>
              <w:pStyle w:val="Akapitzlist"/>
              <w:numPr>
                <w:ilvl w:val="0"/>
                <w:numId w:val="354"/>
              </w:numPr>
              <w:autoSpaceDE w:val="0"/>
              <w:autoSpaceDN w:val="0"/>
              <w:adjustRightInd w:val="0"/>
              <w:spacing w:before="40" w:after="40" w:line="240" w:lineRule="auto"/>
              <w:ind w:left="357" w:hanging="357"/>
              <w:contextualSpacing w:val="0"/>
              <w:jc w:val="both"/>
            </w:pPr>
            <w:r w:rsidRPr="000850C7">
              <w:rPr>
                <w:rFonts w:cs="Arial"/>
              </w:rPr>
              <w:t>Podmiot  składa nie więcej niż 1 wniosek o dofinansowanie projektu w charakterze Projektodawcy. W przypadku zidentyfikowania projektów gdzie ten sam podmiot występuje więcej niż 1 raz jako Projektodawca wszystkie projekty w ramach przedmiotowego naboru zakładające udział tego podmiotu w roli Projektodawcy zostają odrzucone.</w:t>
            </w:r>
          </w:p>
        </w:tc>
        <w:tc>
          <w:tcPr>
            <w:tcW w:w="4733" w:type="dxa"/>
            <w:shd w:val="clear" w:color="auto" w:fill="auto"/>
          </w:tcPr>
          <w:p w:rsidR="008B7C71" w:rsidRPr="009D4B73" w:rsidRDefault="008B7C71" w:rsidP="00486238">
            <w:pPr>
              <w:spacing w:before="40" w:after="40" w:line="240" w:lineRule="auto"/>
              <w:rPr>
                <w:rFonts w:ascii="Myriad Pro" w:hAnsi="Myriad Pro"/>
                <w:sz w:val="20"/>
              </w:rPr>
            </w:pPr>
            <w:r w:rsidRPr="009D4B73">
              <w:rPr>
                <w:rFonts w:ascii="Myriad Pro" w:hAnsi="Myriad Pro"/>
                <w:sz w:val="20"/>
              </w:rPr>
              <w:t>Spełnienie kryterium jest konieczne do przyznania dofinansowania.</w:t>
            </w:r>
          </w:p>
          <w:p w:rsidR="008B7C71" w:rsidRPr="009D4B73" w:rsidRDefault="008B7C71" w:rsidP="00486238">
            <w:pPr>
              <w:spacing w:before="40" w:after="40" w:line="240" w:lineRule="auto"/>
              <w:rPr>
                <w:rFonts w:ascii="Myriad Pro" w:hAnsi="Myriad Pro"/>
                <w:sz w:val="20"/>
              </w:rPr>
            </w:pPr>
            <w:r w:rsidRPr="009D4B73">
              <w:rPr>
                <w:rFonts w:ascii="Myriad Pro" w:hAnsi="Myriad Pro"/>
                <w:sz w:val="20"/>
              </w:rPr>
              <w:t>Projekt</w:t>
            </w:r>
            <w:r>
              <w:rPr>
                <w:rFonts w:ascii="Myriad Pro" w:hAnsi="Myriad Pro"/>
                <w:sz w:val="20"/>
              </w:rPr>
              <w:t>y</w:t>
            </w:r>
            <w:r w:rsidRPr="009D4B73">
              <w:rPr>
                <w:rFonts w:ascii="Myriad Pro" w:hAnsi="Myriad Pro"/>
                <w:sz w:val="20"/>
              </w:rPr>
              <w:t xml:space="preserve"> niespełniające kryterium są odrzucane.</w:t>
            </w:r>
          </w:p>
          <w:p w:rsidR="008B7C71" w:rsidRPr="009D4B73" w:rsidRDefault="008B7C71" w:rsidP="00486238">
            <w:pPr>
              <w:spacing w:before="40" w:after="40" w:line="240" w:lineRule="auto"/>
              <w:rPr>
                <w:rFonts w:ascii="Myriad Pro" w:hAnsi="Myriad Pro"/>
                <w:sz w:val="20"/>
              </w:rPr>
            </w:pPr>
            <w:r w:rsidRPr="009D4B73">
              <w:rPr>
                <w:rFonts w:ascii="Myriad Pro" w:hAnsi="Myriad Pro"/>
                <w:sz w:val="20"/>
              </w:rPr>
              <w:t>Ocena spełniania kryterium polega na przypisaniu wartości logicznych „tak”, „nie”.</w:t>
            </w:r>
          </w:p>
        </w:tc>
      </w:tr>
      <w:tr w:rsidR="008B7C71" w:rsidRPr="009D4B73" w:rsidTr="00486238">
        <w:trPr>
          <w:jc w:val="center"/>
        </w:trPr>
        <w:tc>
          <w:tcPr>
            <w:tcW w:w="512" w:type="dxa"/>
            <w:shd w:val="clear" w:color="auto" w:fill="auto"/>
          </w:tcPr>
          <w:p w:rsidR="008B7C71" w:rsidRPr="009D4B73" w:rsidRDefault="008B7C71" w:rsidP="001B0A9F">
            <w:pPr>
              <w:pStyle w:val="Akapitzlist"/>
              <w:numPr>
                <w:ilvl w:val="0"/>
                <w:numId w:val="353"/>
              </w:numPr>
              <w:spacing w:before="40" w:after="40" w:line="240" w:lineRule="auto"/>
              <w:ind w:left="0" w:firstLine="0"/>
              <w:contextualSpacing w:val="0"/>
            </w:pPr>
          </w:p>
        </w:tc>
        <w:tc>
          <w:tcPr>
            <w:tcW w:w="2126" w:type="dxa"/>
            <w:shd w:val="clear" w:color="auto" w:fill="auto"/>
          </w:tcPr>
          <w:p w:rsidR="008B7C71" w:rsidRPr="009D4B73" w:rsidRDefault="008B7C71" w:rsidP="00486238">
            <w:pPr>
              <w:spacing w:before="40" w:after="40" w:line="240" w:lineRule="auto"/>
              <w:rPr>
                <w:rFonts w:ascii="Myriad Pro" w:hAnsi="Myriad Pro"/>
                <w:sz w:val="20"/>
              </w:rPr>
            </w:pPr>
            <w:r w:rsidRPr="009D4B73">
              <w:rPr>
                <w:rFonts w:ascii="Myriad Pro" w:hAnsi="Myriad Pro"/>
                <w:sz w:val="20"/>
              </w:rPr>
              <w:t>Zgodność wsparcia</w:t>
            </w:r>
          </w:p>
        </w:tc>
        <w:tc>
          <w:tcPr>
            <w:tcW w:w="6804" w:type="dxa"/>
            <w:shd w:val="clear" w:color="auto" w:fill="auto"/>
          </w:tcPr>
          <w:p w:rsidR="008B7C71" w:rsidRPr="000850C7" w:rsidRDefault="008B7C71" w:rsidP="001B0A9F">
            <w:pPr>
              <w:pStyle w:val="Akapitzlist"/>
              <w:numPr>
                <w:ilvl w:val="0"/>
                <w:numId w:val="355"/>
              </w:numPr>
              <w:spacing w:before="40" w:after="40" w:line="240" w:lineRule="auto"/>
              <w:ind w:left="357" w:hanging="357"/>
              <w:jc w:val="both"/>
            </w:pPr>
            <w:r w:rsidRPr="000850C7">
              <w:rPr>
                <w:rFonts w:cs="Arial"/>
                <w:bCs/>
              </w:rPr>
              <w:t>Projekt skierowany do grup docelowych z obszaru województwa zachodniopomorskiego (w przypadku osób fizycznych - pracujących, uczących się</w:t>
            </w:r>
            <w:r>
              <w:rPr>
                <w:rFonts w:cs="Arial"/>
                <w:bCs/>
              </w:rPr>
              <w:t xml:space="preserve"> </w:t>
            </w:r>
            <w:r w:rsidRPr="000850C7">
              <w:rPr>
                <w:rFonts w:cs="Arial"/>
                <w:bCs/>
              </w:rPr>
              <w:t>lub zamieszkujących na obszarze województwa zachodniopomorskiego w rozumieniu przepisów Kodeksu Cywilnego, a w przypadku innych podmiotów - posiadających jednostkę organizacyjną na obszarze województwa zachodniopomorskiego).</w:t>
            </w:r>
          </w:p>
          <w:p w:rsidR="008B7C71" w:rsidRPr="000850C7" w:rsidRDefault="008B7C71" w:rsidP="001B0A9F">
            <w:pPr>
              <w:pStyle w:val="Akapitzlist"/>
              <w:numPr>
                <w:ilvl w:val="0"/>
                <w:numId w:val="355"/>
              </w:numPr>
              <w:spacing w:before="40" w:after="40" w:line="240" w:lineRule="auto"/>
              <w:ind w:left="357" w:hanging="357"/>
              <w:jc w:val="both"/>
            </w:pPr>
            <w:r w:rsidRPr="000850C7">
              <w:rPr>
                <w:rFonts w:cs="Arial"/>
              </w:rPr>
              <w:t>Projektodawca</w:t>
            </w:r>
            <w:r w:rsidRPr="000850C7" w:rsidDel="00094346">
              <w:rPr>
                <w:rFonts w:cs="Arial"/>
              </w:rPr>
              <w:t xml:space="preserve"> wniesie wkład własn</w:t>
            </w:r>
            <w:r w:rsidRPr="000850C7">
              <w:rPr>
                <w:rFonts w:cs="Arial"/>
              </w:rPr>
              <w:t xml:space="preserve">y </w:t>
            </w:r>
            <w:r w:rsidRPr="000850C7" w:rsidDel="00094346">
              <w:rPr>
                <w:rFonts w:cs="Arial"/>
              </w:rPr>
              <w:t xml:space="preserve">w wysokości </w:t>
            </w:r>
            <w:r w:rsidRPr="000850C7">
              <w:rPr>
                <w:rFonts w:cs="Arial"/>
              </w:rPr>
              <w:t>nie mniejszej niż określona w Szczegółowym Opisie Osi Priorytetowych Regionalnego Programu Operacyjnego Województwa Zachodniopomorskiego 2014 - 2020.</w:t>
            </w:r>
          </w:p>
          <w:p w:rsidR="008B7C71" w:rsidRPr="00EE1EEF" w:rsidRDefault="008B7C71" w:rsidP="001B0A9F">
            <w:pPr>
              <w:pStyle w:val="Akapitzlist"/>
              <w:numPr>
                <w:ilvl w:val="0"/>
                <w:numId w:val="355"/>
              </w:numPr>
              <w:autoSpaceDE w:val="0"/>
              <w:autoSpaceDN w:val="0"/>
              <w:spacing w:before="40" w:after="40" w:line="240" w:lineRule="auto"/>
              <w:ind w:left="357" w:hanging="357"/>
              <w:contextualSpacing w:val="0"/>
              <w:jc w:val="both"/>
            </w:pPr>
            <w:r w:rsidRPr="00EE1EEF">
              <w:rPr>
                <w:rFonts w:cs="Arial"/>
              </w:rPr>
              <w:t xml:space="preserve">Projekt przewiduje tworzenie nowych miejsc w mieszkaniach chronionych </w:t>
            </w:r>
            <w:r w:rsidRPr="00EE1EEF">
              <w:rPr>
                <w:rFonts w:cs="Arial"/>
              </w:rPr>
              <w:br/>
            </w:r>
            <w:r w:rsidRPr="00EE1EEF">
              <w:rPr>
                <w:rFonts w:cs="Arial"/>
              </w:rPr>
              <w:lastRenderedPageBreak/>
              <w:t xml:space="preserve">i/lub mieszkaniach wspomaganych. </w:t>
            </w:r>
            <w:r w:rsidRPr="00E9047B">
              <w:rPr>
                <w:rFonts w:cs="Arial"/>
              </w:rPr>
              <w:t>Mieszkania chronione i mieszkania wspomagane nie mogą być zlokalizowane na terenie placówki opieki instytucjonalnej.</w:t>
            </w:r>
            <w:r w:rsidRPr="00EE1EEF">
              <w:rPr>
                <w:rFonts w:cs="Arial"/>
              </w:rPr>
              <w:t xml:space="preserve"> Projekt przewiduje zwiększenie liczby miejsc w mieszkaniach chronionych i/lub w mieszkaniach wspomaganych w danym podmiocie realizującym wsparcie w stosunku do stanu na dzień 31 grudnia 2018 r.</w:t>
            </w:r>
          </w:p>
          <w:p w:rsidR="008B7C71" w:rsidRPr="00963D54" w:rsidRDefault="008B7C71" w:rsidP="001B0A9F">
            <w:pPr>
              <w:pStyle w:val="Akapitzlist"/>
              <w:numPr>
                <w:ilvl w:val="0"/>
                <w:numId w:val="355"/>
              </w:numPr>
              <w:spacing w:before="40" w:after="40" w:line="240" w:lineRule="auto"/>
              <w:ind w:left="357" w:hanging="357"/>
              <w:jc w:val="both"/>
            </w:pPr>
            <w:r w:rsidRPr="00963D54">
              <w:rPr>
                <w:rFonts w:cs="Arial"/>
              </w:rPr>
              <w:t>Beneficjent zobowiązany jest do zachowania trwałości utworzonych miejsc świadczonych usług w mieszkaniach chronionych i/lub mieszkaniach wspomaganych utworzonych w ramach projektu po zakończeniu realizacji projektu co najmniej przez okres odpowiadający okresowi realizacji projektu, jednak nie krótszy niż 2 lata od momentu zakończenia realizacji projektu.</w:t>
            </w:r>
          </w:p>
          <w:p w:rsidR="008B7C71" w:rsidRPr="006D5C75" w:rsidRDefault="008B7C71" w:rsidP="008B7C71">
            <w:pPr>
              <w:pStyle w:val="Akapitzlist"/>
              <w:numPr>
                <w:ilvl w:val="0"/>
                <w:numId w:val="0"/>
              </w:numPr>
              <w:spacing w:before="40" w:after="40" w:line="240" w:lineRule="auto"/>
              <w:ind w:left="357"/>
              <w:jc w:val="both"/>
            </w:pPr>
            <w:r w:rsidRPr="00963D54">
              <w:rPr>
                <w:rFonts w:cs="Arial"/>
              </w:rPr>
              <w:t>Trwałość rozumiana jest jako instytucjonalna gotowość podmiotu do świadczenia usług.</w:t>
            </w:r>
          </w:p>
        </w:tc>
        <w:tc>
          <w:tcPr>
            <w:tcW w:w="4733" w:type="dxa"/>
            <w:shd w:val="clear" w:color="auto" w:fill="auto"/>
          </w:tcPr>
          <w:p w:rsidR="008B7C71" w:rsidRPr="009D4B73" w:rsidRDefault="008B7C71" w:rsidP="00486238">
            <w:pPr>
              <w:spacing w:before="40" w:after="40" w:line="240" w:lineRule="auto"/>
              <w:rPr>
                <w:rFonts w:ascii="Myriad Pro" w:hAnsi="Myriad Pro"/>
                <w:sz w:val="20"/>
              </w:rPr>
            </w:pPr>
            <w:r w:rsidRPr="009D4B73">
              <w:rPr>
                <w:rFonts w:ascii="Myriad Pro" w:hAnsi="Myriad Pro"/>
                <w:sz w:val="20"/>
              </w:rPr>
              <w:lastRenderedPageBreak/>
              <w:t>Spełnienie kryterium jest konieczne do przyznania dofinansowania.</w:t>
            </w:r>
          </w:p>
          <w:p w:rsidR="008B7C71" w:rsidRPr="009D4B73" w:rsidRDefault="008B7C71" w:rsidP="00486238">
            <w:pPr>
              <w:spacing w:before="40" w:after="40" w:line="240" w:lineRule="auto"/>
              <w:rPr>
                <w:rFonts w:ascii="Myriad Pro" w:hAnsi="Myriad Pro"/>
                <w:sz w:val="20"/>
              </w:rPr>
            </w:pPr>
            <w:r w:rsidRPr="009D4B73">
              <w:rPr>
                <w:rFonts w:ascii="Myriad Pro" w:hAnsi="Myriad Pro"/>
                <w:sz w:val="20"/>
              </w:rPr>
              <w:t>Projekt</w:t>
            </w:r>
            <w:r>
              <w:rPr>
                <w:rFonts w:ascii="Myriad Pro" w:hAnsi="Myriad Pro"/>
                <w:sz w:val="20"/>
              </w:rPr>
              <w:t>y</w:t>
            </w:r>
            <w:r w:rsidRPr="009D4B73">
              <w:rPr>
                <w:rFonts w:ascii="Myriad Pro" w:hAnsi="Myriad Pro"/>
                <w:sz w:val="20"/>
              </w:rPr>
              <w:t xml:space="preserve"> niespełniające kryterium są odrzucane.</w:t>
            </w:r>
          </w:p>
          <w:p w:rsidR="008B7C71" w:rsidRPr="009D4B73" w:rsidRDefault="008B7C71" w:rsidP="00486238">
            <w:pPr>
              <w:spacing w:before="40" w:after="40" w:line="240" w:lineRule="auto"/>
              <w:rPr>
                <w:rFonts w:ascii="Myriad Pro" w:hAnsi="Myriad Pro"/>
                <w:sz w:val="20"/>
              </w:rPr>
            </w:pPr>
            <w:r w:rsidRPr="009D4B73">
              <w:rPr>
                <w:rFonts w:ascii="Myriad Pro" w:hAnsi="Myriad Pro"/>
                <w:sz w:val="20"/>
              </w:rPr>
              <w:t>Ocena spełniania kryterium polega na przypisaniu wartości logicznych „tak”, „nie”.</w:t>
            </w:r>
          </w:p>
        </w:tc>
      </w:tr>
    </w:tbl>
    <w:p w:rsidR="005E1DBE" w:rsidRDefault="005E1DBE" w:rsidP="00F34DF4">
      <w:pPr>
        <w:pStyle w:val="Nagwek"/>
        <w:spacing w:after="200" w:line="276" w:lineRule="auto"/>
        <w:rPr>
          <w:rFonts w:cs="Arial"/>
          <w:b/>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8930"/>
        <w:gridCol w:w="4733"/>
      </w:tblGrid>
      <w:tr w:rsidR="008B7C71" w:rsidRPr="009D4B73" w:rsidTr="00486238">
        <w:trPr>
          <w:jc w:val="center"/>
        </w:trPr>
        <w:tc>
          <w:tcPr>
            <w:tcW w:w="14175" w:type="dxa"/>
            <w:gridSpan w:val="3"/>
            <w:shd w:val="clear" w:color="auto" w:fill="D9D9D9"/>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b/>
                <w:sz w:val="20"/>
              </w:rPr>
              <w:t>Kryteria premiujące</w:t>
            </w:r>
          </w:p>
        </w:tc>
      </w:tr>
      <w:tr w:rsidR="008B7C71" w:rsidRPr="009D4B73" w:rsidTr="00486238">
        <w:trPr>
          <w:jc w:val="center"/>
        </w:trPr>
        <w:tc>
          <w:tcPr>
            <w:tcW w:w="512" w:type="dxa"/>
          </w:tcPr>
          <w:p w:rsidR="008B7C71" w:rsidRPr="009D4B73" w:rsidRDefault="008B7C71" w:rsidP="00486238">
            <w:pPr>
              <w:pStyle w:val="Akapitzlist"/>
              <w:spacing w:before="40" w:after="40" w:line="240" w:lineRule="auto"/>
              <w:ind w:left="0"/>
              <w:contextualSpacing w:val="0"/>
              <w:jc w:val="center"/>
            </w:pPr>
            <w:r w:rsidRPr="009D4B73">
              <w:t>L.p.</w:t>
            </w:r>
          </w:p>
        </w:tc>
        <w:tc>
          <w:tcPr>
            <w:tcW w:w="8930"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Definicja kryterium</w:t>
            </w:r>
          </w:p>
        </w:tc>
        <w:tc>
          <w:tcPr>
            <w:tcW w:w="4733"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Opis znaczenia kryterium</w:t>
            </w:r>
          </w:p>
        </w:tc>
      </w:tr>
      <w:tr w:rsidR="008B7C71" w:rsidRPr="009D4B73" w:rsidTr="00486238">
        <w:trPr>
          <w:jc w:val="center"/>
        </w:trPr>
        <w:tc>
          <w:tcPr>
            <w:tcW w:w="512" w:type="dxa"/>
            <w:tcBorders>
              <w:bottom w:val="single" w:sz="4" w:space="0" w:color="auto"/>
            </w:tcBorders>
          </w:tcPr>
          <w:p w:rsidR="008B7C71" w:rsidRPr="009D4B73" w:rsidRDefault="008B7C71" w:rsidP="00486238">
            <w:pPr>
              <w:pStyle w:val="Akapitzlist"/>
              <w:spacing w:before="40" w:after="40" w:line="240" w:lineRule="auto"/>
              <w:ind w:left="0"/>
              <w:contextualSpacing w:val="0"/>
              <w:jc w:val="center"/>
            </w:pPr>
            <w:r w:rsidRPr="009D4B73">
              <w:t>1</w:t>
            </w:r>
          </w:p>
        </w:tc>
        <w:tc>
          <w:tcPr>
            <w:tcW w:w="8930" w:type="dxa"/>
            <w:tcBorders>
              <w:bottom w:val="single" w:sz="4" w:space="0" w:color="auto"/>
            </w:tcBorders>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2</w:t>
            </w:r>
          </w:p>
        </w:tc>
        <w:tc>
          <w:tcPr>
            <w:tcW w:w="4733" w:type="dxa"/>
            <w:tcBorders>
              <w:bottom w:val="single" w:sz="4" w:space="0" w:color="auto"/>
            </w:tcBorders>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3</w:t>
            </w:r>
          </w:p>
        </w:tc>
      </w:tr>
      <w:tr w:rsidR="008B7C71" w:rsidRPr="009D4B73" w:rsidTr="00486238">
        <w:trPr>
          <w:jc w:val="center"/>
        </w:trPr>
        <w:tc>
          <w:tcPr>
            <w:tcW w:w="512" w:type="dxa"/>
            <w:tcBorders>
              <w:bottom w:val="single" w:sz="4" w:space="0" w:color="auto"/>
            </w:tcBorders>
          </w:tcPr>
          <w:p w:rsidR="008B7C71" w:rsidRPr="009D4B73" w:rsidRDefault="008B7C71" w:rsidP="00912095">
            <w:pPr>
              <w:pStyle w:val="Akapitzlist"/>
              <w:numPr>
                <w:ilvl w:val="0"/>
                <w:numId w:val="242"/>
              </w:numPr>
              <w:spacing w:before="40" w:after="40" w:line="240" w:lineRule="auto"/>
              <w:ind w:left="0" w:firstLine="0"/>
              <w:contextualSpacing w:val="0"/>
            </w:pPr>
          </w:p>
        </w:tc>
        <w:tc>
          <w:tcPr>
            <w:tcW w:w="8930" w:type="dxa"/>
            <w:tcBorders>
              <w:bottom w:val="single" w:sz="4" w:space="0" w:color="auto"/>
            </w:tcBorders>
          </w:tcPr>
          <w:p w:rsidR="008B7C71" w:rsidRPr="00963D54" w:rsidRDefault="008B7C71" w:rsidP="00486238">
            <w:pPr>
              <w:spacing w:before="40" w:after="40" w:line="240" w:lineRule="auto"/>
              <w:jc w:val="both"/>
              <w:rPr>
                <w:rFonts w:ascii="Myriad Pro" w:hAnsi="Myriad Pro" w:cs="Arial"/>
                <w:sz w:val="20"/>
              </w:rPr>
            </w:pPr>
            <w:r w:rsidRPr="00963D54">
              <w:rPr>
                <w:rFonts w:ascii="Myriad Pro" w:hAnsi="Myriad Pro" w:cs="Arial"/>
                <w:sz w:val="20"/>
              </w:rPr>
              <w:t>Projekt realizowany jest na obszarze gmin, które znajdują się na Wykazie programów rewitalizacji gmin województwa zachodniopomorskiego, w tym na obszarach objętych rewitalizacją.</w:t>
            </w:r>
          </w:p>
        </w:tc>
        <w:tc>
          <w:tcPr>
            <w:tcW w:w="4733" w:type="dxa"/>
            <w:tcBorders>
              <w:bottom w:val="single" w:sz="4" w:space="0" w:color="auto"/>
            </w:tcBorders>
          </w:tcPr>
          <w:p w:rsidR="008B7C71" w:rsidRPr="00E9047B" w:rsidRDefault="008B7C71" w:rsidP="00486238">
            <w:pPr>
              <w:spacing w:before="40" w:after="40" w:line="240" w:lineRule="auto"/>
              <w:jc w:val="both"/>
              <w:rPr>
                <w:rFonts w:ascii="Myriad Pro" w:hAnsi="Myriad Pro" w:cs="Arial"/>
                <w:sz w:val="20"/>
              </w:rPr>
            </w:pPr>
            <w:r w:rsidRPr="00E9047B">
              <w:rPr>
                <w:rFonts w:ascii="Myriad Pro" w:hAnsi="Myriad Pro" w:cs="Arial"/>
                <w:sz w:val="20"/>
              </w:rPr>
              <w:t>Liczba punktów: 10</w:t>
            </w:r>
          </w:p>
        </w:tc>
      </w:tr>
      <w:tr w:rsidR="008B7C71" w:rsidRPr="009D4B73" w:rsidTr="00486238">
        <w:trPr>
          <w:jc w:val="center"/>
        </w:trPr>
        <w:tc>
          <w:tcPr>
            <w:tcW w:w="512" w:type="dxa"/>
            <w:tcBorders>
              <w:bottom w:val="single" w:sz="4" w:space="0" w:color="auto"/>
            </w:tcBorders>
          </w:tcPr>
          <w:p w:rsidR="008B7C71" w:rsidRPr="009D4B73" w:rsidRDefault="008B7C71" w:rsidP="00912095">
            <w:pPr>
              <w:pStyle w:val="Akapitzlist"/>
              <w:numPr>
                <w:ilvl w:val="0"/>
                <w:numId w:val="242"/>
              </w:numPr>
              <w:spacing w:before="40" w:after="40" w:line="240" w:lineRule="auto"/>
              <w:ind w:left="0" w:firstLine="0"/>
              <w:contextualSpacing w:val="0"/>
            </w:pPr>
          </w:p>
        </w:tc>
        <w:tc>
          <w:tcPr>
            <w:tcW w:w="8930" w:type="dxa"/>
            <w:tcBorders>
              <w:bottom w:val="single" w:sz="4" w:space="0" w:color="auto"/>
            </w:tcBorders>
          </w:tcPr>
          <w:p w:rsidR="008B7C71" w:rsidRPr="008B7C71" w:rsidDel="002E02B7" w:rsidRDefault="008B7C71" w:rsidP="00486238">
            <w:pPr>
              <w:spacing w:before="40" w:after="40" w:line="240" w:lineRule="auto"/>
              <w:jc w:val="both"/>
              <w:rPr>
                <w:rFonts w:ascii="Myriad Pro" w:hAnsi="Myriad Pro" w:cs="Arial"/>
                <w:sz w:val="20"/>
              </w:rPr>
            </w:pPr>
            <w:r w:rsidRPr="008B7C71">
              <w:rPr>
                <w:rFonts w:ascii="Myriad Pro" w:hAnsi="Myriad Pro" w:cs="Arial"/>
                <w:sz w:val="20"/>
              </w:rPr>
              <w:t xml:space="preserve">Minimum 50 % grupy docelowej  stanowią osoby zagrożone ubóstwem lub wykluczeniem społecznym, doświadczające wielokrotnego wykluczenia społecznego rozumianego jako wykluczenie z powodu więcej niż jednej z przesłanek, o których mowa w </w:t>
            </w:r>
            <w:r w:rsidRPr="008B7C71">
              <w:rPr>
                <w:rFonts w:ascii="Myriad Pro" w:hAnsi="Myriad Pro" w:cs="Arial"/>
                <w:i/>
                <w:sz w:val="20"/>
              </w:rPr>
              <w:t xml:space="preserve">Wytycznych w zakresie realizacji przedsięwzięć w obszarze włączenia społecznego i zwalczania ubóstwa z wykorzystaniem środków EFS i EFRR na lata 2014 – 2020 </w:t>
            </w:r>
            <w:r w:rsidRPr="008B7C71">
              <w:rPr>
                <w:rFonts w:ascii="Myriad Pro" w:hAnsi="Myriad Pro" w:cs="Arial"/>
                <w:sz w:val="20"/>
              </w:rPr>
              <w:t>(współwystępowanie różnych przesłanek).</w:t>
            </w:r>
          </w:p>
        </w:tc>
        <w:tc>
          <w:tcPr>
            <w:tcW w:w="4733" w:type="dxa"/>
            <w:tcBorders>
              <w:bottom w:val="single" w:sz="4" w:space="0" w:color="auto"/>
            </w:tcBorders>
          </w:tcPr>
          <w:p w:rsidR="008B7C71" w:rsidRPr="00E9047B" w:rsidRDefault="008B7C71" w:rsidP="00486238">
            <w:pPr>
              <w:spacing w:before="40" w:after="40" w:line="240" w:lineRule="auto"/>
              <w:jc w:val="both"/>
              <w:rPr>
                <w:rFonts w:ascii="Myriad Pro" w:hAnsi="Myriad Pro" w:cs="Arial"/>
                <w:sz w:val="20"/>
              </w:rPr>
            </w:pPr>
            <w:r w:rsidRPr="00E9047B">
              <w:rPr>
                <w:rFonts w:ascii="Myriad Pro" w:hAnsi="Myriad Pro" w:cs="Arial"/>
                <w:sz w:val="20"/>
              </w:rPr>
              <w:t>Liczba punktów: 5</w:t>
            </w:r>
          </w:p>
        </w:tc>
      </w:tr>
      <w:tr w:rsidR="008B7C71" w:rsidRPr="009D4B73" w:rsidTr="00486238">
        <w:trPr>
          <w:jc w:val="center"/>
        </w:trPr>
        <w:tc>
          <w:tcPr>
            <w:tcW w:w="512" w:type="dxa"/>
            <w:tcBorders>
              <w:top w:val="single" w:sz="4" w:space="0" w:color="auto"/>
              <w:left w:val="single" w:sz="4" w:space="0" w:color="auto"/>
              <w:bottom w:val="single" w:sz="4" w:space="0" w:color="auto"/>
              <w:right w:val="single" w:sz="4" w:space="0" w:color="auto"/>
            </w:tcBorders>
          </w:tcPr>
          <w:p w:rsidR="008B7C71" w:rsidRPr="009D4B73" w:rsidRDefault="008B7C71" w:rsidP="00912095">
            <w:pPr>
              <w:pStyle w:val="Akapitzlist"/>
              <w:numPr>
                <w:ilvl w:val="0"/>
                <w:numId w:val="242"/>
              </w:numPr>
              <w:spacing w:before="40" w:after="40" w:line="240" w:lineRule="auto"/>
              <w:ind w:left="0" w:firstLine="0"/>
              <w:contextualSpacing w:val="0"/>
            </w:pPr>
          </w:p>
        </w:tc>
        <w:tc>
          <w:tcPr>
            <w:tcW w:w="8930" w:type="dxa"/>
            <w:tcBorders>
              <w:top w:val="single" w:sz="4" w:space="0" w:color="auto"/>
              <w:left w:val="single" w:sz="4" w:space="0" w:color="auto"/>
              <w:bottom w:val="single" w:sz="4" w:space="0" w:color="auto"/>
              <w:right w:val="single" w:sz="4" w:space="0" w:color="auto"/>
            </w:tcBorders>
          </w:tcPr>
          <w:p w:rsidR="008B7C71" w:rsidRPr="000850C7" w:rsidDel="002E02B7" w:rsidRDefault="008B7C71" w:rsidP="00486238">
            <w:pPr>
              <w:spacing w:before="40" w:after="40" w:line="240" w:lineRule="auto"/>
              <w:jc w:val="both"/>
              <w:rPr>
                <w:rFonts w:ascii="Myriad Pro" w:hAnsi="Myriad Pro" w:cs="Arial"/>
              </w:rPr>
            </w:pPr>
            <w:r w:rsidRPr="00963D54">
              <w:rPr>
                <w:rFonts w:ascii="Myriad Pro" w:hAnsi="Myriad Pro" w:cs="Arial"/>
                <w:sz w:val="20"/>
              </w:rPr>
              <w:t>Projektodawca od minimum 1 roku przed dniem złożenia wniosku posiada siedzibę  lub oddział lub główne miejsce wykonywania działalności lub dodatkowe miejsce wykonywania działalności na terenie województwa zachodniopomorskiego</w:t>
            </w:r>
            <w:r w:rsidRPr="000850C7">
              <w:rPr>
                <w:rFonts w:ascii="Myriad Pro" w:hAnsi="Myriad Pro" w:cs="Arial"/>
              </w:rPr>
              <w:t>.</w:t>
            </w:r>
          </w:p>
        </w:tc>
        <w:tc>
          <w:tcPr>
            <w:tcW w:w="4733" w:type="dxa"/>
            <w:tcBorders>
              <w:top w:val="single" w:sz="4" w:space="0" w:color="auto"/>
              <w:left w:val="single" w:sz="4" w:space="0" w:color="auto"/>
              <w:bottom w:val="single" w:sz="4" w:space="0" w:color="auto"/>
              <w:right w:val="single" w:sz="4" w:space="0" w:color="auto"/>
            </w:tcBorders>
          </w:tcPr>
          <w:p w:rsidR="008B7C71" w:rsidRPr="00E9047B" w:rsidRDefault="008B7C71" w:rsidP="00486238">
            <w:pPr>
              <w:spacing w:before="40" w:after="40" w:line="240" w:lineRule="auto"/>
              <w:jc w:val="both"/>
              <w:rPr>
                <w:rFonts w:ascii="Myriad Pro" w:hAnsi="Myriad Pro" w:cs="Arial"/>
                <w:sz w:val="20"/>
              </w:rPr>
            </w:pPr>
            <w:r w:rsidRPr="00E9047B">
              <w:rPr>
                <w:rFonts w:ascii="Myriad Pro" w:hAnsi="Myriad Pro" w:cs="Arial"/>
                <w:sz w:val="20"/>
              </w:rPr>
              <w:t>Liczba punktów: 10</w:t>
            </w:r>
          </w:p>
        </w:tc>
      </w:tr>
      <w:tr w:rsidR="008B7C71" w:rsidRPr="009D4B73" w:rsidTr="00486238">
        <w:trPr>
          <w:jc w:val="center"/>
        </w:trPr>
        <w:tc>
          <w:tcPr>
            <w:tcW w:w="512" w:type="dxa"/>
            <w:tcBorders>
              <w:top w:val="single" w:sz="4" w:space="0" w:color="auto"/>
              <w:left w:val="single" w:sz="4" w:space="0" w:color="auto"/>
              <w:bottom w:val="single" w:sz="4" w:space="0" w:color="auto"/>
              <w:right w:val="single" w:sz="4" w:space="0" w:color="auto"/>
            </w:tcBorders>
          </w:tcPr>
          <w:p w:rsidR="008B7C71" w:rsidRPr="009D4B73" w:rsidRDefault="008B7C71" w:rsidP="00912095">
            <w:pPr>
              <w:pStyle w:val="Akapitzlist"/>
              <w:numPr>
                <w:ilvl w:val="0"/>
                <w:numId w:val="242"/>
              </w:numPr>
              <w:spacing w:before="40" w:after="40" w:line="240" w:lineRule="auto"/>
              <w:ind w:left="0" w:firstLine="0"/>
              <w:contextualSpacing w:val="0"/>
            </w:pPr>
          </w:p>
        </w:tc>
        <w:tc>
          <w:tcPr>
            <w:tcW w:w="8930" w:type="dxa"/>
            <w:tcBorders>
              <w:top w:val="single" w:sz="4" w:space="0" w:color="auto"/>
              <w:left w:val="single" w:sz="4" w:space="0" w:color="auto"/>
              <w:bottom w:val="single" w:sz="4" w:space="0" w:color="auto"/>
              <w:right w:val="single" w:sz="4" w:space="0" w:color="auto"/>
            </w:tcBorders>
          </w:tcPr>
          <w:p w:rsidR="008B7C71" w:rsidRPr="00963D54" w:rsidRDefault="008B7C71" w:rsidP="00486238">
            <w:pPr>
              <w:spacing w:before="40" w:after="40" w:line="240" w:lineRule="auto"/>
              <w:jc w:val="both"/>
              <w:rPr>
                <w:rFonts w:ascii="Myriad Pro" w:hAnsi="Myriad Pro" w:cs="Arial"/>
                <w:sz w:val="20"/>
              </w:rPr>
            </w:pPr>
            <w:r>
              <w:rPr>
                <w:rFonts w:ascii="Myriad Pro" w:hAnsi="Myriad Pro" w:cs="Arial"/>
                <w:sz w:val="20"/>
              </w:rPr>
              <w:t>Projekt zakłada utworzenie mieszkań wspieranych stałego pobytu.</w:t>
            </w:r>
          </w:p>
        </w:tc>
        <w:tc>
          <w:tcPr>
            <w:tcW w:w="4733" w:type="dxa"/>
            <w:tcBorders>
              <w:top w:val="single" w:sz="4" w:space="0" w:color="auto"/>
              <w:left w:val="single" w:sz="4" w:space="0" w:color="auto"/>
              <w:bottom w:val="single" w:sz="4" w:space="0" w:color="auto"/>
              <w:right w:val="single" w:sz="4" w:space="0" w:color="auto"/>
            </w:tcBorders>
          </w:tcPr>
          <w:p w:rsidR="008B7C71" w:rsidRPr="00E9047B" w:rsidRDefault="008B7C71" w:rsidP="00486238">
            <w:pPr>
              <w:spacing w:before="40" w:after="40" w:line="240" w:lineRule="auto"/>
              <w:jc w:val="both"/>
              <w:rPr>
                <w:rFonts w:ascii="Myriad Pro" w:hAnsi="Myriad Pro" w:cs="Arial"/>
                <w:sz w:val="20"/>
              </w:rPr>
            </w:pPr>
            <w:r w:rsidRPr="00E9047B">
              <w:rPr>
                <w:rFonts w:ascii="Myriad Pro" w:hAnsi="Myriad Pro" w:cs="Arial"/>
                <w:sz w:val="20"/>
              </w:rPr>
              <w:t>Liczba punktów: 5</w:t>
            </w:r>
          </w:p>
        </w:tc>
      </w:tr>
    </w:tbl>
    <w:p w:rsidR="006E73E4" w:rsidRDefault="006E73E4">
      <w:pPr>
        <w:rPr>
          <w:rFonts w:ascii="Myriad Pro" w:hAnsi="Myriad Pro" w:cs="Arial"/>
          <w:sz w:val="20"/>
        </w:rPr>
      </w:pPr>
    </w:p>
    <w:p w:rsidR="00C921C7" w:rsidRDefault="00C921C7">
      <w:pPr>
        <w:rPr>
          <w:rFonts w:ascii="Myriad Pro" w:hAnsi="Myriad Pro" w:cs="Arial"/>
          <w:sz w:val="20"/>
        </w:rPr>
      </w:pPr>
    </w:p>
    <w:p w:rsidR="00C921C7" w:rsidRPr="00F34DF4" w:rsidRDefault="00C921C7">
      <w:pPr>
        <w:rPr>
          <w:rFonts w:ascii="Myriad Pro" w:hAnsi="Myriad Pro" w:cs="Arial"/>
          <w:sz w:val="20"/>
        </w:rPr>
      </w:pPr>
    </w:p>
    <w:p w:rsidR="00377BBF" w:rsidRPr="00377BBF" w:rsidRDefault="0054777F" w:rsidP="00377BBF">
      <w:pPr>
        <w:jc w:val="center"/>
        <w:rPr>
          <w:rFonts w:ascii="Myriad Pro" w:hAnsi="Myriad Pro"/>
          <w:b/>
          <w:sz w:val="20"/>
        </w:rPr>
      </w:pPr>
      <w:r w:rsidRPr="00487163">
        <w:rPr>
          <w:rFonts w:ascii="Myriad Pro" w:hAnsi="Myriad Pro"/>
          <w:b/>
          <w:sz w:val="20"/>
        </w:rPr>
        <w:t>Kryteria szczegółowe przyjęte Uchwałą Nr 17/19 Komitetu Monitorującego RPO WZ 2014-2020 z dnia 14 lutego 2019 r. (tryb konkursowy)</w:t>
      </w: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2CDDC"/>
        <w:tblLayout w:type="fixed"/>
        <w:tblLook w:val="04A0" w:firstRow="1" w:lastRow="0" w:firstColumn="1" w:lastColumn="0" w:noHBand="0" w:noVBand="1"/>
      </w:tblPr>
      <w:tblGrid>
        <w:gridCol w:w="1900"/>
        <w:gridCol w:w="12275"/>
      </w:tblGrid>
      <w:tr w:rsidR="00377BBF" w:rsidRPr="00130D30" w:rsidTr="00915120">
        <w:tc>
          <w:tcPr>
            <w:tcW w:w="1900" w:type="dxa"/>
            <w:shd w:val="clear" w:color="auto" w:fill="92CDDC"/>
          </w:tcPr>
          <w:p w:rsidR="00377BBF" w:rsidRPr="00130D30" w:rsidRDefault="00377BBF" w:rsidP="00915120">
            <w:pPr>
              <w:spacing w:before="40" w:after="40" w:line="240" w:lineRule="auto"/>
              <w:rPr>
                <w:rFonts w:ascii="Myriad Pro" w:hAnsi="Myriad Pro"/>
                <w:sz w:val="20"/>
              </w:rPr>
            </w:pPr>
            <w:r w:rsidRPr="00130D30">
              <w:rPr>
                <w:rFonts w:ascii="Myriad Pro" w:hAnsi="Myriad Pro"/>
                <w:sz w:val="20"/>
              </w:rPr>
              <w:t>Oś priorytetowa</w:t>
            </w:r>
          </w:p>
        </w:tc>
        <w:tc>
          <w:tcPr>
            <w:tcW w:w="12275" w:type="dxa"/>
            <w:shd w:val="clear" w:color="auto" w:fill="92CDDC"/>
          </w:tcPr>
          <w:p w:rsidR="00377BBF" w:rsidRPr="00130D30" w:rsidRDefault="00377BBF" w:rsidP="00915120">
            <w:pPr>
              <w:spacing w:before="40" w:after="40" w:line="240" w:lineRule="auto"/>
              <w:rPr>
                <w:rFonts w:ascii="Myriad Pro" w:hAnsi="Myriad Pro"/>
                <w:sz w:val="20"/>
              </w:rPr>
            </w:pPr>
            <w:r w:rsidRPr="00130D30">
              <w:rPr>
                <w:rFonts w:ascii="Myriad Pro" w:hAnsi="Myriad Pro"/>
                <w:sz w:val="20"/>
              </w:rPr>
              <w:t>VII Włączenie społeczne</w:t>
            </w:r>
          </w:p>
        </w:tc>
      </w:tr>
      <w:tr w:rsidR="00377BBF" w:rsidRPr="00130D30" w:rsidTr="00915120">
        <w:tc>
          <w:tcPr>
            <w:tcW w:w="1900" w:type="dxa"/>
            <w:shd w:val="clear" w:color="auto" w:fill="92CDDC"/>
          </w:tcPr>
          <w:p w:rsidR="00377BBF" w:rsidRPr="00130D30" w:rsidRDefault="00377BBF" w:rsidP="00915120">
            <w:pPr>
              <w:spacing w:before="40" w:after="40" w:line="240" w:lineRule="auto"/>
              <w:rPr>
                <w:rFonts w:ascii="Myriad Pro" w:hAnsi="Myriad Pro"/>
                <w:sz w:val="20"/>
              </w:rPr>
            </w:pPr>
            <w:r w:rsidRPr="00130D30">
              <w:rPr>
                <w:rFonts w:ascii="Myriad Pro" w:hAnsi="Myriad Pro"/>
                <w:sz w:val="20"/>
              </w:rPr>
              <w:t>Priorytet Inwestycyjny</w:t>
            </w:r>
          </w:p>
        </w:tc>
        <w:tc>
          <w:tcPr>
            <w:tcW w:w="12275" w:type="dxa"/>
            <w:shd w:val="clear" w:color="auto" w:fill="92CDDC"/>
          </w:tcPr>
          <w:p w:rsidR="00377BBF" w:rsidRPr="00130D30" w:rsidRDefault="00377BBF" w:rsidP="00915120">
            <w:pPr>
              <w:spacing w:line="240" w:lineRule="auto"/>
              <w:rPr>
                <w:rFonts w:ascii="Myriad Pro" w:hAnsi="Myriad Pro" w:cs="Arial"/>
                <w:sz w:val="20"/>
              </w:rPr>
            </w:pPr>
            <w:r w:rsidRPr="00130D30">
              <w:rPr>
                <w:rFonts w:ascii="Myriad Pro" w:hAnsi="Myriad Pro"/>
                <w:sz w:val="20"/>
              </w:rPr>
              <w:t>9iv: Ułatwianie dostępu do przystępnych cenowo, trwałych oraz wysokiej jakości usług, w tym opieki zdrowotnej i usług socjalnych świadczonych w interesie ogólnym.</w:t>
            </w:r>
          </w:p>
        </w:tc>
      </w:tr>
      <w:tr w:rsidR="00377BBF" w:rsidRPr="00130D30" w:rsidTr="00915120">
        <w:tc>
          <w:tcPr>
            <w:tcW w:w="1900" w:type="dxa"/>
            <w:shd w:val="clear" w:color="auto" w:fill="92CDDC"/>
          </w:tcPr>
          <w:p w:rsidR="00377BBF" w:rsidRPr="00130D30" w:rsidRDefault="00377BBF" w:rsidP="00915120">
            <w:pPr>
              <w:spacing w:before="40" w:after="40" w:line="240" w:lineRule="auto"/>
              <w:rPr>
                <w:rFonts w:ascii="Myriad Pro" w:hAnsi="Myriad Pro"/>
                <w:sz w:val="20"/>
              </w:rPr>
            </w:pPr>
            <w:r w:rsidRPr="00130D30">
              <w:rPr>
                <w:rFonts w:ascii="Myriad Pro" w:hAnsi="Myriad Pro"/>
                <w:sz w:val="20"/>
              </w:rPr>
              <w:t>Działanie</w:t>
            </w:r>
          </w:p>
        </w:tc>
        <w:tc>
          <w:tcPr>
            <w:tcW w:w="12275" w:type="dxa"/>
            <w:shd w:val="clear" w:color="auto" w:fill="92CDDC"/>
          </w:tcPr>
          <w:p w:rsidR="00377BBF" w:rsidRPr="00130D30" w:rsidRDefault="00377BBF" w:rsidP="00915120">
            <w:pPr>
              <w:spacing w:before="40" w:after="40" w:line="240" w:lineRule="auto"/>
              <w:rPr>
                <w:rFonts w:ascii="Myriad Pro" w:hAnsi="Myriad Pro"/>
                <w:sz w:val="20"/>
              </w:rPr>
            </w:pPr>
            <w:r w:rsidRPr="00130D30">
              <w:rPr>
                <w:rFonts w:ascii="Myriad Pro" w:hAnsi="Myriad Pro" w:cs="Arial"/>
                <w:bCs/>
                <w:sz w:val="20"/>
              </w:rPr>
              <w:t>7.6 Wsparcie rozwoju usług społecznych świadczonych w interesie ogólnym</w:t>
            </w:r>
          </w:p>
        </w:tc>
      </w:tr>
      <w:tr w:rsidR="00377BBF" w:rsidRPr="00130D30" w:rsidTr="00915120">
        <w:tc>
          <w:tcPr>
            <w:tcW w:w="1900" w:type="dxa"/>
            <w:shd w:val="clear" w:color="auto" w:fill="92CDDC"/>
          </w:tcPr>
          <w:p w:rsidR="00377BBF" w:rsidRPr="00130D30" w:rsidRDefault="00377BBF" w:rsidP="00915120">
            <w:pPr>
              <w:spacing w:before="40" w:after="40" w:line="240" w:lineRule="auto"/>
              <w:rPr>
                <w:rFonts w:ascii="Myriad Pro" w:hAnsi="Myriad Pro"/>
                <w:sz w:val="20"/>
              </w:rPr>
            </w:pPr>
            <w:r w:rsidRPr="00130D30">
              <w:rPr>
                <w:rFonts w:ascii="Myriad Pro" w:hAnsi="Myriad Pro"/>
                <w:sz w:val="20"/>
              </w:rPr>
              <w:t>Typ projektu</w:t>
            </w:r>
          </w:p>
        </w:tc>
        <w:tc>
          <w:tcPr>
            <w:tcW w:w="12275" w:type="dxa"/>
            <w:shd w:val="clear" w:color="auto" w:fill="92CDDC"/>
          </w:tcPr>
          <w:p w:rsidR="00377BBF" w:rsidRPr="00130D30" w:rsidRDefault="00377BBF" w:rsidP="00915120">
            <w:pPr>
              <w:spacing w:before="60" w:after="60"/>
              <w:jc w:val="both"/>
              <w:rPr>
                <w:rFonts w:ascii="Myriad Pro" w:hAnsi="Myriad Pro" w:cs="Arial"/>
                <w:sz w:val="20"/>
              </w:rPr>
            </w:pPr>
            <w:r w:rsidRPr="00130D30">
              <w:rPr>
                <w:rFonts w:ascii="Myriad Pro" w:hAnsi="Myriad Pro" w:cs="Arial"/>
                <w:sz w:val="20"/>
              </w:rPr>
              <w:t>Świadczenie usług społecznych (m.in. pomocy społecznej, wsparcia rodziny i pieczy zastępczej, opiekuńczych) w celu zwiększenia ich dostępności w tym:</w:t>
            </w:r>
          </w:p>
          <w:p w:rsidR="00377BBF" w:rsidRPr="00130D30" w:rsidRDefault="00377BBF" w:rsidP="001B0A9F">
            <w:pPr>
              <w:numPr>
                <w:ilvl w:val="0"/>
                <w:numId w:val="303"/>
              </w:numPr>
              <w:tabs>
                <w:tab w:val="left" w:pos="284"/>
              </w:tabs>
              <w:spacing w:before="60" w:after="60"/>
              <w:jc w:val="both"/>
              <w:rPr>
                <w:rFonts w:ascii="Myriad Pro" w:hAnsi="Myriad Pro" w:cs="Arial"/>
                <w:sz w:val="20"/>
              </w:rPr>
            </w:pPr>
            <w:r w:rsidRPr="00130D30">
              <w:rPr>
                <w:rFonts w:ascii="Myriad Pro" w:hAnsi="Myriad Pro" w:cs="Arial"/>
                <w:sz w:val="20"/>
              </w:rPr>
              <w:t>Rozwój usług asystenckich (skierowanych do osób z niepełnosprawnościami) i opiekuńczych (skierowanych do osób niesamodzielnych)</w:t>
            </w:r>
            <w:r w:rsidRPr="00130D30">
              <w:rPr>
                <w:rFonts w:ascii="Myriad Pro" w:hAnsi="Myriad Pro" w:cs="Arial"/>
                <w:sz w:val="20"/>
                <w:vertAlign w:val="superscript"/>
              </w:rPr>
              <w:t xml:space="preserve"> </w:t>
            </w:r>
            <w:r w:rsidRPr="00130D30">
              <w:rPr>
                <w:rFonts w:ascii="Myriad Pro" w:hAnsi="Myriad Pro" w:cs="Arial"/>
                <w:sz w:val="20"/>
              </w:rPr>
              <w:t xml:space="preserve"> w tym: </w:t>
            </w:r>
          </w:p>
          <w:p w:rsidR="00377BBF" w:rsidRPr="00130D30" w:rsidRDefault="00377BBF" w:rsidP="001B0A9F">
            <w:pPr>
              <w:pStyle w:val="Akapitzlist"/>
              <w:numPr>
                <w:ilvl w:val="0"/>
                <w:numId w:val="304"/>
              </w:numPr>
              <w:autoSpaceDE w:val="0"/>
              <w:autoSpaceDN w:val="0"/>
              <w:spacing w:before="60" w:after="60"/>
              <w:contextualSpacing w:val="0"/>
              <w:jc w:val="both"/>
              <w:rPr>
                <w:rFonts w:cs="Arial"/>
              </w:rPr>
            </w:pPr>
            <w:r w:rsidRPr="00130D30">
              <w:rPr>
                <w:rFonts w:cs="Arial"/>
              </w:rPr>
              <w:t xml:space="preserve">wsparcie działalności lub tworzenie nowych miejsc opieki w formach </w:t>
            </w:r>
            <w:proofErr w:type="spellStart"/>
            <w:r w:rsidRPr="00130D30">
              <w:rPr>
                <w:rFonts w:cs="Arial"/>
              </w:rPr>
              <w:t>zdeinstytucjonalizowanych</w:t>
            </w:r>
            <w:proofErr w:type="spellEnd"/>
            <w:r w:rsidRPr="00130D30">
              <w:rPr>
                <w:rFonts w:cs="Arial"/>
              </w:rPr>
              <w:t xml:space="preserve"> poprzez wsparcie dla usług opiekuńczych i specjalistycznych usług opiekuńczych, o których mowa w ustawie z dnia 12 marca 2004 r. o pomocy społecznej </w:t>
            </w:r>
            <w:r w:rsidRPr="00130D30">
              <w:rPr>
                <w:rFonts w:eastAsia="Calibri" w:cs="Arial"/>
              </w:rPr>
              <w:t xml:space="preserve">oraz usług </w:t>
            </w:r>
            <w:r w:rsidRPr="00130D30">
              <w:rPr>
                <w:rFonts w:cs="Arial"/>
              </w:rPr>
              <w:t>asystenckich (wraz z działaniami mającymi na celu pozyskanie i szkolenie nowych opiekunów i asystentów);</w:t>
            </w:r>
          </w:p>
          <w:p w:rsidR="00377BBF" w:rsidRPr="00130D30" w:rsidRDefault="00377BBF" w:rsidP="001B0A9F">
            <w:pPr>
              <w:numPr>
                <w:ilvl w:val="0"/>
                <w:numId w:val="304"/>
              </w:numPr>
              <w:spacing w:before="60" w:after="60"/>
              <w:ind w:left="714" w:hanging="357"/>
              <w:jc w:val="both"/>
              <w:rPr>
                <w:rFonts w:ascii="Myriad Pro" w:hAnsi="Myriad Pro" w:cs="Arial"/>
                <w:sz w:val="20"/>
              </w:rPr>
            </w:pPr>
            <w:r w:rsidRPr="00130D30">
              <w:rPr>
                <w:rFonts w:ascii="Myriad Pro" w:hAnsi="Myriad Pro" w:cs="Arial"/>
                <w:sz w:val="20"/>
              </w:rPr>
              <w:t xml:space="preserve">inne usługi zwiększające mobilność, autonomię i bezpieczeństwo osób niesamodzielnych (np. likwidowanie barier architektonicznych w miejscu zamieszkania, dowożenie posiłków, </w:t>
            </w:r>
            <w:r w:rsidRPr="00130D30">
              <w:rPr>
                <w:rFonts w:ascii="Myriad Pro" w:eastAsia="Calibri" w:hAnsi="Myriad Pro" w:cs="Arial"/>
                <w:sz w:val="20"/>
              </w:rPr>
              <w:t>przewóz osoby niesamodzielnej lub personelu sprawującego opiekę związane bezpośrednio z usługami świadczonymi osobie niesamodzielnej w ramach projektu</w:t>
            </w:r>
            <w:r>
              <w:rPr>
                <w:rFonts w:ascii="Myriad Pro" w:hAnsi="Myriad Pro" w:cs="Arial"/>
                <w:sz w:val="20"/>
              </w:rPr>
              <w:t>);</w:t>
            </w:r>
          </w:p>
          <w:p w:rsidR="00377BBF" w:rsidRPr="00130D30" w:rsidRDefault="00377BBF" w:rsidP="001B0A9F">
            <w:pPr>
              <w:numPr>
                <w:ilvl w:val="0"/>
                <w:numId w:val="304"/>
              </w:numPr>
              <w:spacing w:before="60" w:after="60"/>
              <w:ind w:left="714" w:hanging="357"/>
              <w:jc w:val="both"/>
              <w:rPr>
                <w:rFonts w:ascii="Myriad Pro" w:eastAsia="Calibri" w:hAnsi="Myriad Pro" w:cs="Arial"/>
                <w:sz w:val="20"/>
              </w:rPr>
            </w:pPr>
            <w:r w:rsidRPr="00130D30">
              <w:rPr>
                <w:rFonts w:ascii="Myriad Pro" w:eastAsia="Calibri" w:hAnsi="Myriad Pro" w:cs="Arial"/>
                <w:sz w:val="20"/>
              </w:rPr>
              <w:t xml:space="preserve">wykorzystanie nowoczesnych technologii informacyjno-komunikacyjnych np. </w:t>
            </w:r>
            <w:proofErr w:type="spellStart"/>
            <w:r w:rsidRPr="00130D30">
              <w:rPr>
                <w:rFonts w:ascii="Myriad Pro" w:eastAsia="Calibri" w:hAnsi="Myriad Pro" w:cs="Arial"/>
                <w:sz w:val="20"/>
              </w:rPr>
              <w:t>teleopieki</w:t>
            </w:r>
            <w:proofErr w:type="spellEnd"/>
            <w:r w:rsidRPr="00130D30">
              <w:rPr>
                <w:rFonts w:ascii="Myriad Pro" w:eastAsia="Calibri" w:hAnsi="Myriad Pro" w:cs="Arial"/>
                <w:sz w:val="20"/>
              </w:rPr>
              <w:t xml:space="preserve">, systemów przywoławczych,  </w:t>
            </w:r>
            <w:r w:rsidRPr="00130D30">
              <w:rPr>
                <w:rFonts w:ascii="Myriad Pro" w:hAnsi="Myriad Pro" w:cs="Arial"/>
                <w:sz w:val="20"/>
              </w:rPr>
              <w:t>systemów informacyjnych na temat dostępności usług społecznych</w:t>
            </w:r>
            <w:r w:rsidRPr="00130D30">
              <w:rPr>
                <w:rFonts w:ascii="Myriad Pro" w:eastAsia="Calibri" w:hAnsi="Myriad Pro" w:cs="Arial"/>
                <w:sz w:val="20"/>
              </w:rPr>
              <w:t>;</w:t>
            </w:r>
          </w:p>
          <w:p w:rsidR="00377BBF" w:rsidRPr="00130D30" w:rsidRDefault="00377BBF" w:rsidP="001B0A9F">
            <w:pPr>
              <w:numPr>
                <w:ilvl w:val="0"/>
                <w:numId w:val="304"/>
              </w:numPr>
              <w:spacing w:before="60" w:after="60"/>
              <w:ind w:left="714" w:hanging="357"/>
              <w:jc w:val="both"/>
              <w:rPr>
                <w:rFonts w:ascii="Myriad Pro" w:hAnsi="Myriad Pro" w:cs="Arial"/>
                <w:sz w:val="20"/>
              </w:rPr>
            </w:pPr>
            <w:r w:rsidRPr="00130D30">
              <w:rPr>
                <w:rFonts w:ascii="Myriad Pro" w:eastAsia="Calibri" w:hAnsi="Myriad Pro" w:cs="Arial"/>
                <w:sz w:val="20"/>
              </w:rPr>
              <w:t>sfinansowanie tworzenia wypożyczalni sprzętu wspomagającego (zwiększającego samodzielność osób) i sprzętu pielęgnacyjnego (niezbędnego do opieki nad osobami niesamodzielnymi), sfinansowanie wypożyczenia lub zakupu tego sprzętu, usługi dowożenia posiłków, przewóz do miejsca pracy lub ośrodka wsparcia</w:t>
            </w:r>
            <w:r>
              <w:rPr>
                <w:rFonts w:ascii="Myriad Pro" w:eastAsia="Calibri" w:hAnsi="Myriad Pro" w:cs="Arial"/>
                <w:sz w:val="20"/>
              </w:rPr>
              <w:t>;</w:t>
            </w:r>
          </w:p>
          <w:p w:rsidR="00377BBF" w:rsidRPr="00130D30" w:rsidRDefault="00377BBF" w:rsidP="001B0A9F">
            <w:pPr>
              <w:numPr>
                <w:ilvl w:val="0"/>
                <w:numId w:val="304"/>
              </w:numPr>
              <w:spacing w:before="60" w:after="60"/>
              <w:ind w:left="714" w:hanging="357"/>
              <w:jc w:val="both"/>
              <w:rPr>
                <w:rFonts w:ascii="Myriad Pro" w:hAnsi="Myriad Pro" w:cs="Arial"/>
                <w:sz w:val="20"/>
              </w:rPr>
            </w:pPr>
            <w:r w:rsidRPr="00130D30">
              <w:rPr>
                <w:rFonts w:ascii="Myriad Pro" w:hAnsi="Myriad Pro" w:cs="Arial"/>
                <w:sz w:val="20"/>
              </w:rPr>
              <w:t>poradnictwo, w tym psychologiczne i pedagogiczne oraz umożliwienie edukacji, w tym szkoleń, praktyk i wymiany doświadczeń dla opiekunów faktycznych (w tym pomoc w uzyskaniu informacji umożliwiających poruszanie się po różnych systemach wsparcia, z których korzystanie jest niezbędne dla sprawowania wysokiej jakości opieki i od</w:t>
            </w:r>
            <w:r>
              <w:rPr>
                <w:rFonts w:ascii="Myriad Pro" w:hAnsi="Myriad Pro" w:cs="Arial"/>
                <w:sz w:val="20"/>
              </w:rPr>
              <w:t>ciążenia opiekunów faktycznych);</w:t>
            </w:r>
          </w:p>
          <w:p w:rsidR="00377BBF" w:rsidRPr="00130D30" w:rsidRDefault="00B502F8" w:rsidP="001B0A9F">
            <w:pPr>
              <w:numPr>
                <w:ilvl w:val="0"/>
                <w:numId w:val="304"/>
              </w:numPr>
              <w:spacing w:before="60" w:after="60"/>
              <w:ind w:left="714" w:hanging="357"/>
              <w:jc w:val="both"/>
              <w:rPr>
                <w:rFonts w:ascii="Myriad Pro" w:hAnsi="Myriad Pro" w:cs="Arial"/>
                <w:sz w:val="20"/>
              </w:rPr>
            </w:pPr>
            <w:r>
              <w:rPr>
                <w:rFonts w:ascii="Myriad Pro" w:hAnsi="Myriad Pro" w:cs="Arial"/>
                <w:sz w:val="20"/>
              </w:rPr>
              <w:t>w</w:t>
            </w:r>
            <w:r w:rsidR="00377BBF" w:rsidRPr="00130D30">
              <w:rPr>
                <w:rFonts w:ascii="Myriad Pro" w:hAnsi="Myriad Pro" w:cs="Arial"/>
                <w:sz w:val="20"/>
              </w:rPr>
              <w:t xml:space="preserve">sparcie faktycznych opiekunów osób niesamodzielnych (w tym pomocników domowych, szkolenia, doradztwo, pomoc psychologiczna, opieka </w:t>
            </w:r>
            <w:proofErr w:type="spellStart"/>
            <w:r w:rsidR="00377BBF" w:rsidRPr="00130D30">
              <w:rPr>
                <w:rFonts w:ascii="Myriad Pro" w:hAnsi="Myriad Pro" w:cs="Arial"/>
                <w:sz w:val="20"/>
              </w:rPr>
              <w:t>wytchnieniowa</w:t>
            </w:r>
            <w:proofErr w:type="spellEnd"/>
            <w:r w:rsidR="00377BBF" w:rsidRPr="00130D30">
              <w:rPr>
                <w:rFonts w:ascii="Myriad Pro" w:hAnsi="Myriad Pro" w:cs="Arial"/>
                <w:sz w:val="20"/>
              </w:rPr>
              <w:t xml:space="preserve">, grupy samopomocowe, wsparcie za pośrednictwem instytucji w zakresie zdiagnozowanych potrzeb opiekunów). </w:t>
            </w:r>
          </w:p>
          <w:p w:rsidR="00377BBF" w:rsidRPr="00130D30" w:rsidRDefault="00377BBF" w:rsidP="00915120">
            <w:pPr>
              <w:spacing w:before="60" w:after="60"/>
              <w:jc w:val="both"/>
              <w:rPr>
                <w:rFonts w:ascii="Myriad Pro" w:hAnsi="Myriad Pro" w:cs="Arial"/>
                <w:sz w:val="20"/>
              </w:rPr>
            </w:pPr>
          </w:p>
          <w:p w:rsidR="00377BBF" w:rsidRPr="00130D30" w:rsidRDefault="00377BBF" w:rsidP="00915120">
            <w:pPr>
              <w:spacing w:before="60" w:after="60"/>
              <w:jc w:val="both"/>
              <w:rPr>
                <w:rFonts w:ascii="Myriad Pro" w:hAnsi="Myriad Pro" w:cs="Arial"/>
                <w:sz w:val="20"/>
              </w:rPr>
            </w:pPr>
            <w:r w:rsidRPr="00130D30">
              <w:rPr>
                <w:rFonts w:ascii="Myriad Pro" w:hAnsi="Myriad Pro" w:cs="Arial"/>
                <w:sz w:val="20"/>
              </w:rPr>
              <w:lastRenderedPageBreak/>
              <w:t>Wsparcie w ramach projektu nie spowoduje:</w:t>
            </w:r>
          </w:p>
          <w:p w:rsidR="00377BBF" w:rsidRPr="00130D30" w:rsidRDefault="00377BBF" w:rsidP="001B0A9F">
            <w:pPr>
              <w:numPr>
                <w:ilvl w:val="1"/>
                <w:numId w:val="305"/>
              </w:numPr>
              <w:spacing w:before="60" w:after="60"/>
              <w:jc w:val="both"/>
              <w:rPr>
                <w:rFonts w:ascii="Myriad Pro" w:hAnsi="Myriad Pro" w:cs="Arial"/>
                <w:sz w:val="20"/>
              </w:rPr>
            </w:pPr>
            <w:r w:rsidRPr="00130D30">
              <w:rPr>
                <w:rFonts w:ascii="Myriad Pro" w:hAnsi="Myriad Pro" w:cs="Arial"/>
                <w:sz w:val="20"/>
              </w:rPr>
              <w:t xml:space="preserve">zmniejszenia dotychczasowego finansowania usług asystenckich lub opiekuńczych przez beneficjenta oraz </w:t>
            </w:r>
          </w:p>
          <w:p w:rsidR="00377BBF" w:rsidRPr="00C82525" w:rsidRDefault="00377BBF" w:rsidP="001B0A9F">
            <w:pPr>
              <w:numPr>
                <w:ilvl w:val="1"/>
                <w:numId w:val="305"/>
              </w:numPr>
              <w:spacing w:before="60" w:after="60"/>
              <w:jc w:val="both"/>
              <w:rPr>
                <w:rFonts w:ascii="Myriad Pro" w:hAnsi="Myriad Pro" w:cs="Arial"/>
                <w:sz w:val="20"/>
              </w:rPr>
            </w:pPr>
            <w:r w:rsidRPr="00130D30">
              <w:rPr>
                <w:rFonts w:ascii="Myriad Pro" w:hAnsi="Myriad Pro" w:cs="Arial"/>
                <w:sz w:val="20"/>
              </w:rPr>
              <w:t xml:space="preserve">zastąpienia środkami projektu dotychczasowego finansowania usług ze środków innych niż europejskie. </w:t>
            </w:r>
          </w:p>
        </w:tc>
      </w:tr>
    </w:tbl>
    <w:p w:rsidR="00377BBF" w:rsidRPr="00396337" w:rsidRDefault="00377BBF" w:rsidP="00377BBF">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377BBF" w:rsidRPr="00396337" w:rsidTr="00915120">
        <w:trPr>
          <w:jc w:val="center"/>
        </w:trPr>
        <w:tc>
          <w:tcPr>
            <w:tcW w:w="14175" w:type="dxa"/>
            <w:gridSpan w:val="4"/>
            <w:shd w:val="clear" w:color="auto" w:fill="D9D9D9"/>
          </w:tcPr>
          <w:p w:rsidR="00377BBF" w:rsidRPr="00396337" w:rsidRDefault="00377BBF" w:rsidP="00915120">
            <w:pPr>
              <w:spacing w:before="40" w:after="40" w:line="240" w:lineRule="auto"/>
              <w:jc w:val="center"/>
              <w:rPr>
                <w:rFonts w:ascii="Myriad Pro" w:hAnsi="Myriad Pro"/>
                <w:b/>
                <w:sz w:val="20"/>
              </w:rPr>
            </w:pPr>
            <w:r w:rsidRPr="00396337">
              <w:rPr>
                <w:rFonts w:ascii="Myriad Pro" w:hAnsi="Myriad Pro"/>
                <w:b/>
                <w:sz w:val="20"/>
              </w:rPr>
              <w:t>Kryteria dopuszczalności</w:t>
            </w:r>
          </w:p>
        </w:tc>
      </w:tr>
      <w:tr w:rsidR="00377BBF" w:rsidRPr="00396337" w:rsidTr="00915120">
        <w:trPr>
          <w:jc w:val="center"/>
        </w:trPr>
        <w:tc>
          <w:tcPr>
            <w:tcW w:w="512" w:type="dxa"/>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L.p.</w:t>
            </w:r>
          </w:p>
        </w:tc>
        <w:tc>
          <w:tcPr>
            <w:tcW w:w="2126" w:type="dxa"/>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Nazwa kryterium</w:t>
            </w:r>
          </w:p>
        </w:tc>
        <w:tc>
          <w:tcPr>
            <w:tcW w:w="6804" w:type="dxa"/>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Definicja kryterium</w:t>
            </w:r>
          </w:p>
        </w:tc>
        <w:tc>
          <w:tcPr>
            <w:tcW w:w="4733" w:type="dxa"/>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Opis znaczenia kryterium</w:t>
            </w:r>
          </w:p>
        </w:tc>
      </w:tr>
      <w:tr w:rsidR="00377BBF" w:rsidRPr="00396337" w:rsidTr="00915120">
        <w:trPr>
          <w:jc w:val="center"/>
        </w:trPr>
        <w:tc>
          <w:tcPr>
            <w:tcW w:w="512" w:type="dxa"/>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1</w:t>
            </w:r>
          </w:p>
        </w:tc>
        <w:tc>
          <w:tcPr>
            <w:tcW w:w="2126" w:type="dxa"/>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2</w:t>
            </w:r>
          </w:p>
        </w:tc>
        <w:tc>
          <w:tcPr>
            <w:tcW w:w="6804" w:type="dxa"/>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3</w:t>
            </w:r>
          </w:p>
        </w:tc>
        <w:tc>
          <w:tcPr>
            <w:tcW w:w="4733" w:type="dxa"/>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4</w:t>
            </w:r>
          </w:p>
        </w:tc>
      </w:tr>
      <w:tr w:rsidR="00377BBF" w:rsidRPr="00396337" w:rsidTr="00915120">
        <w:trPr>
          <w:jc w:val="center"/>
        </w:trPr>
        <w:tc>
          <w:tcPr>
            <w:tcW w:w="512" w:type="dxa"/>
          </w:tcPr>
          <w:p w:rsidR="00377BBF" w:rsidRPr="00396337" w:rsidRDefault="00377BBF" w:rsidP="001B0A9F">
            <w:pPr>
              <w:pStyle w:val="Akapitzlist"/>
              <w:numPr>
                <w:ilvl w:val="0"/>
                <w:numId w:val="309"/>
              </w:numPr>
              <w:spacing w:before="40" w:after="40" w:line="240" w:lineRule="auto"/>
              <w:ind w:left="0" w:firstLine="0"/>
              <w:contextualSpacing w:val="0"/>
            </w:pPr>
          </w:p>
        </w:tc>
        <w:tc>
          <w:tcPr>
            <w:tcW w:w="2126" w:type="dxa"/>
            <w:shd w:val="clear" w:color="auto" w:fill="auto"/>
          </w:tcPr>
          <w:p w:rsidR="00377BBF" w:rsidRPr="00396337" w:rsidRDefault="00377BBF" w:rsidP="00915120">
            <w:pPr>
              <w:spacing w:before="40" w:after="40" w:line="240" w:lineRule="auto"/>
              <w:rPr>
                <w:rFonts w:ascii="Myriad Pro" w:hAnsi="Myriad Pro"/>
                <w:sz w:val="20"/>
                <w:highlight w:val="yellow"/>
              </w:rPr>
            </w:pPr>
            <w:r w:rsidRPr="00396337">
              <w:rPr>
                <w:rFonts w:ascii="Myriad Pro" w:hAnsi="Myriad Pro"/>
                <w:sz w:val="20"/>
              </w:rPr>
              <w:t>Wymogi organizacyjne</w:t>
            </w:r>
          </w:p>
        </w:tc>
        <w:tc>
          <w:tcPr>
            <w:tcW w:w="6804" w:type="dxa"/>
            <w:shd w:val="clear" w:color="auto" w:fill="auto"/>
          </w:tcPr>
          <w:p w:rsidR="00377BBF" w:rsidRPr="00396337" w:rsidRDefault="00377BBF" w:rsidP="001B0A9F">
            <w:pPr>
              <w:pStyle w:val="Akapitzlist"/>
              <w:numPr>
                <w:ilvl w:val="6"/>
                <w:numId w:val="305"/>
              </w:numPr>
              <w:tabs>
                <w:tab w:val="clear" w:pos="2520"/>
                <w:tab w:val="num" w:pos="317"/>
              </w:tabs>
              <w:autoSpaceDE w:val="0"/>
              <w:autoSpaceDN w:val="0"/>
              <w:adjustRightInd w:val="0"/>
              <w:spacing w:before="40" w:after="40" w:line="240" w:lineRule="auto"/>
              <w:ind w:left="317" w:hanging="317"/>
              <w:jc w:val="both"/>
            </w:pPr>
            <w:r w:rsidRPr="00396337">
              <w:t>Podmiot  składa nie więcej niż 1 wniosek o dofinansowanie projektu w charakterze Projektodawcy. W przypadku zidentyfikowania projektów gdzie ten sam podmiot występuje więcej niż 1 raz jako Projektodawca wszystkie projekty w ramach przedmiotowego naboru zakładające udział tego podmiotu w roli Projektodawcy zostają odrzucone.</w:t>
            </w:r>
          </w:p>
        </w:tc>
        <w:tc>
          <w:tcPr>
            <w:tcW w:w="4733" w:type="dxa"/>
            <w:shd w:val="clear" w:color="auto" w:fill="auto"/>
          </w:tcPr>
          <w:p w:rsidR="00377BBF" w:rsidRPr="00396337" w:rsidRDefault="00377BBF" w:rsidP="00915120">
            <w:pPr>
              <w:spacing w:before="40" w:after="40" w:line="240" w:lineRule="auto"/>
              <w:rPr>
                <w:rFonts w:ascii="Myriad Pro" w:hAnsi="Myriad Pro"/>
                <w:sz w:val="20"/>
              </w:rPr>
            </w:pPr>
            <w:r w:rsidRPr="00396337">
              <w:rPr>
                <w:rFonts w:ascii="Myriad Pro" w:hAnsi="Myriad Pro"/>
                <w:sz w:val="20"/>
              </w:rPr>
              <w:t>Spełnienie kryterium jest konieczne do przyznania dofinansowania.</w:t>
            </w:r>
          </w:p>
          <w:p w:rsidR="00377BBF" w:rsidRPr="00396337" w:rsidRDefault="00377BBF" w:rsidP="00915120">
            <w:pPr>
              <w:spacing w:before="40" w:after="40" w:line="240" w:lineRule="auto"/>
              <w:rPr>
                <w:rFonts w:ascii="Myriad Pro" w:hAnsi="Myriad Pro"/>
                <w:sz w:val="20"/>
              </w:rPr>
            </w:pPr>
            <w:r w:rsidRPr="00396337">
              <w:rPr>
                <w:rFonts w:ascii="Myriad Pro" w:hAnsi="Myriad Pro"/>
                <w:sz w:val="20"/>
              </w:rPr>
              <w:t>Projekty niespełniające kryterium są odrzucane.</w:t>
            </w:r>
          </w:p>
          <w:p w:rsidR="00377BBF" w:rsidRPr="00396337" w:rsidRDefault="00377BBF" w:rsidP="00915120">
            <w:pPr>
              <w:spacing w:before="40" w:after="40" w:line="240" w:lineRule="auto"/>
              <w:rPr>
                <w:rFonts w:ascii="Myriad Pro" w:hAnsi="Myriad Pro"/>
                <w:sz w:val="20"/>
              </w:rPr>
            </w:pPr>
            <w:r w:rsidRPr="00396337">
              <w:rPr>
                <w:rFonts w:ascii="Myriad Pro" w:hAnsi="Myriad Pro"/>
                <w:sz w:val="20"/>
              </w:rPr>
              <w:t>Ocena spełniania kryterium polega na przypisaniu wartości logicznych „tak”, „nie”.</w:t>
            </w:r>
          </w:p>
        </w:tc>
      </w:tr>
      <w:tr w:rsidR="00377BBF" w:rsidRPr="00396337" w:rsidTr="00915120">
        <w:trPr>
          <w:jc w:val="center"/>
        </w:trPr>
        <w:tc>
          <w:tcPr>
            <w:tcW w:w="512" w:type="dxa"/>
            <w:shd w:val="clear" w:color="auto" w:fill="auto"/>
          </w:tcPr>
          <w:p w:rsidR="00377BBF" w:rsidRPr="00396337" w:rsidRDefault="00377BBF" w:rsidP="001B0A9F">
            <w:pPr>
              <w:pStyle w:val="Akapitzlist"/>
              <w:numPr>
                <w:ilvl w:val="0"/>
                <w:numId w:val="309"/>
              </w:numPr>
              <w:spacing w:before="40" w:after="40" w:line="240" w:lineRule="auto"/>
              <w:ind w:left="0" w:firstLine="0"/>
              <w:contextualSpacing w:val="0"/>
            </w:pPr>
          </w:p>
        </w:tc>
        <w:tc>
          <w:tcPr>
            <w:tcW w:w="2126" w:type="dxa"/>
            <w:shd w:val="clear" w:color="auto" w:fill="auto"/>
          </w:tcPr>
          <w:p w:rsidR="00377BBF" w:rsidRPr="00396337" w:rsidRDefault="00377BBF" w:rsidP="00915120">
            <w:pPr>
              <w:spacing w:before="40" w:after="40" w:line="240" w:lineRule="auto"/>
              <w:rPr>
                <w:rFonts w:ascii="Myriad Pro" w:hAnsi="Myriad Pro"/>
                <w:sz w:val="20"/>
              </w:rPr>
            </w:pPr>
            <w:r w:rsidRPr="00396337">
              <w:rPr>
                <w:rFonts w:ascii="Myriad Pro" w:hAnsi="Myriad Pro"/>
                <w:sz w:val="20"/>
              </w:rPr>
              <w:t>Zgodność wsparcia</w:t>
            </w:r>
          </w:p>
        </w:tc>
        <w:tc>
          <w:tcPr>
            <w:tcW w:w="6804" w:type="dxa"/>
            <w:shd w:val="clear" w:color="auto" w:fill="auto"/>
          </w:tcPr>
          <w:p w:rsidR="00377BBF" w:rsidRPr="00396337" w:rsidRDefault="00377BBF" w:rsidP="001B0A9F">
            <w:pPr>
              <w:pStyle w:val="Akapitzlist"/>
              <w:numPr>
                <w:ilvl w:val="0"/>
                <w:numId w:val="306"/>
              </w:numPr>
              <w:spacing w:before="40" w:after="40" w:line="240" w:lineRule="auto"/>
              <w:ind w:left="317" w:hanging="283"/>
              <w:jc w:val="both"/>
            </w:pPr>
            <w:r w:rsidRPr="00396337">
              <w:rPr>
                <w:rFonts w:cs="Arial"/>
                <w:bCs/>
              </w:rPr>
              <w:t>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p w:rsidR="00377BBF" w:rsidRPr="00396337" w:rsidRDefault="00377BBF" w:rsidP="00193DE0">
            <w:pPr>
              <w:pStyle w:val="Akapitzlist"/>
              <w:numPr>
                <w:ilvl w:val="0"/>
                <w:numId w:val="0"/>
              </w:numPr>
              <w:spacing w:before="40" w:after="40" w:line="240" w:lineRule="auto"/>
              <w:ind w:left="317"/>
              <w:jc w:val="both"/>
            </w:pPr>
          </w:p>
          <w:p w:rsidR="00377BBF" w:rsidRPr="00396337" w:rsidRDefault="00377BBF" w:rsidP="001B0A9F">
            <w:pPr>
              <w:pStyle w:val="Akapitzlist"/>
              <w:numPr>
                <w:ilvl w:val="0"/>
                <w:numId w:val="306"/>
              </w:numPr>
              <w:spacing w:before="40" w:after="40" w:line="240" w:lineRule="auto"/>
              <w:ind w:left="317" w:hanging="283"/>
              <w:jc w:val="both"/>
            </w:pPr>
            <w:r w:rsidRPr="00396337">
              <w:rPr>
                <w:rFonts w:cs="Arial"/>
              </w:rPr>
              <w:t>Okres realizacji projektu rozpoczyna się nie później niż 8 miesięcy od daty zakończenia naboru.</w:t>
            </w:r>
          </w:p>
          <w:p w:rsidR="00377BBF" w:rsidRPr="00396337" w:rsidRDefault="00377BBF" w:rsidP="00915120">
            <w:pPr>
              <w:ind w:left="317"/>
              <w:jc w:val="both"/>
              <w:rPr>
                <w:rFonts w:ascii="Myriad Pro" w:hAnsi="Myriad Pro" w:cs="Arial"/>
                <w:sz w:val="20"/>
              </w:rPr>
            </w:pPr>
            <w:r w:rsidRPr="00396337">
              <w:rPr>
                <w:rFonts w:ascii="Myriad Pro" w:hAnsi="Myriad Pro" w:cs="Arial"/>
                <w:sz w:val="20"/>
              </w:rPr>
              <w:t>W szczególnie uzasadnionych przypadkach po rozstrzygnięciu konkursu, za zgodą Instytucji Pośredniczącej RPO WZ, dopuszcza się możliwość odstąpienia od kryterium.</w:t>
            </w:r>
          </w:p>
          <w:p w:rsidR="00377BBF" w:rsidRPr="00396337" w:rsidRDefault="00377BBF" w:rsidP="001B0A9F">
            <w:pPr>
              <w:pStyle w:val="Akapitzlist"/>
              <w:numPr>
                <w:ilvl w:val="0"/>
                <w:numId w:val="306"/>
              </w:numPr>
              <w:spacing w:before="40" w:after="40" w:line="240" w:lineRule="auto"/>
              <w:ind w:left="317" w:hanging="283"/>
              <w:jc w:val="both"/>
            </w:pPr>
            <w:r w:rsidRPr="00396337">
              <w:rPr>
                <w:rFonts w:cs="Arial"/>
              </w:rPr>
              <w:t>Okres finansowania ze środków EFS w ramach danego projektu miejsc świadczenia usług opiekuńczych i asystenckich stworzonych przez danego beneficjenta trwa nie dłużej niż 36 miesięcy.</w:t>
            </w:r>
          </w:p>
          <w:p w:rsidR="00377BBF" w:rsidRPr="00396337" w:rsidRDefault="00377BBF" w:rsidP="00193DE0">
            <w:pPr>
              <w:pStyle w:val="Akapitzlist"/>
              <w:numPr>
                <w:ilvl w:val="0"/>
                <w:numId w:val="0"/>
              </w:numPr>
              <w:spacing w:before="40" w:after="40" w:line="240" w:lineRule="auto"/>
              <w:ind w:left="317"/>
              <w:jc w:val="both"/>
            </w:pPr>
          </w:p>
          <w:p w:rsidR="00377BBF" w:rsidRPr="00396337" w:rsidRDefault="00377BBF" w:rsidP="001B0A9F">
            <w:pPr>
              <w:pStyle w:val="Akapitzlist"/>
              <w:numPr>
                <w:ilvl w:val="0"/>
                <w:numId w:val="306"/>
              </w:numPr>
              <w:spacing w:before="40" w:after="40" w:line="240" w:lineRule="auto"/>
              <w:ind w:left="317" w:hanging="283"/>
              <w:jc w:val="both"/>
            </w:pPr>
            <w:r w:rsidRPr="00396337">
              <w:rPr>
                <w:rFonts w:cs="Arial"/>
              </w:rPr>
              <w:t>Projektodawca</w:t>
            </w:r>
            <w:r w:rsidRPr="00396337" w:rsidDel="00094346">
              <w:rPr>
                <w:rFonts w:cs="Arial"/>
              </w:rPr>
              <w:t xml:space="preserve"> wniesie wkład własn</w:t>
            </w:r>
            <w:r w:rsidRPr="00396337">
              <w:rPr>
                <w:rFonts w:cs="Arial"/>
              </w:rPr>
              <w:t>y</w:t>
            </w:r>
            <w:r w:rsidRPr="00396337" w:rsidDel="00094346">
              <w:rPr>
                <w:rFonts w:cs="Arial"/>
              </w:rPr>
              <w:t xml:space="preserve"> w wysokości </w:t>
            </w:r>
            <w:r w:rsidRPr="00396337">
              <w:rPr>
                <w:rFonts w:cs="Arial"/>
              </w:rPr>
              <w:t>nie mniejszej niż 5% wartości projektu, zgodnie z zapisami zawartymi w Szczegółowym Opisie Osi Priorytetowych Regionalnego Programu Operacyjnego Województwa Zachodniopomorskiego 2014 - 2020.</w:t>
            </w:r>
          </w:p>
          <w:p w:rsidR="00377BBF" w:rsidRPr="00396337" w:rsidRDefault="00377BBF" w:rsidP="00193DE0">
            <w:pPr>
              <w:pStyle w:val="Akapitzlist"/>
              <w:numPr>
                <w:ilvl w:val="0"/>
                <w:numId w:val="0"/>
              </w:numPr>
              <w:spacing w:before="40" w:after="40" w:line="240" w:lineRule="auto"/>
              <w:ind w:left="317"/>
              <w:jc w:val="both"/>
            </w:pPr>
          </w:p>
          <w:p w:rsidR="00377BBF" w:rsidRPr="00396337" w:rsidRDefault="00377BBF" w:rsidP="001B0A9F">
            <w:pPr>
              <w:pStyle w:val="Akapitzlist"/>
              <w:numPr>
                <w:ilvl w:val="0"/>
                <w:numId w:val="306"/>
              </w:numPr>
              <w:spacing w:before="40" w:after="40" w:line="240" w:lineRule="auto"/>
              <w:ind w:left="317" w:hanging="283"/>
              <w:jc w:val="both"/>
            </w:pPr>
            <w:r w:rsidRPr="00396337">
              <w:rPr>
                <w:rFonts w:cs="Arial"/>
                <w:bCs/>
              </w:rPr>
              <w:t xml:space="preserve">W ramach projektu obligatoryjnie jest realizowanie wskazanego w typie projektu </w:t>
            </w:r>
            <w:r w:rsidRPr="00396337">
              <w:rPr>
                <w:rFonts w:cs="Arial"/>
              </w:rPr>
              <w:t xml:space="preserve">wsparcia działalności lub tworzenia nowych miejsc opieki w formach </w:t>
            </w:r>
            <w:proofErr w:type="spellStart"/>
            <w:r w:rsidRPr="00396337">
              <w:rPr>
                <w:rFonts w:cs="Arial"/>
              </w:rPr>
              <w:t>zdeinstytucjonalizowanych</w:t>
            </w:r>
            <w:proofErr w:type="spellEnd"/>
            <w:r w:rsidRPr="00396337">
              <w:rPr>
                <w:rFonts w:cs="Arial"/>
              </w:rPr>
              <w:t xml:space="preserve"> poprzez wsparcie dla usług opiekuńczych i specjalistycznych usług opiekuńczych, o których mowa w </w:t>
            </w:r>
            <w:r w:rsidRPr="00396337">
              <w:rPr>
                <w:rFonts w:cs="Arial"/>
                <w:i/>
              </w:rPr>
              <w:t xml:space="preserve">ustawie z dnia 12 marca 2004 r. o pomocy społecznej </w:t>
            </w:r>
            <w:r w:rsidRPr="00396337">
              <w:rPr>
                <w:rFonts w:eastAsia="Calibri" w:cs="Arial"/>
              </w:rPr>
              <w:t xml:space="preserve">oraz usług </w:t>
            </w:r>
            <w:r w:rsidRPr="00396337">
              <w:rPr>
                <w:rFonts w:cs="Arial"/>
              </w:rPr>
              <w:t>asystenckich (wraz z działaniami mającymi na celu pozyskanie i szkolenie nowych opiekunów i asystentów).</w:t>
            </w:r>
          </w:p>
          <w:p w:rsidR="00377BBF" w:rsidRPr="00396337" w:rsidRDefault="00377BBF" w:rsidP="00193DE0">
            <w:pPr>
              <w:pStyle w:val="Akapitzlist"/>
              <w:numPr>
                <w:ilvl w:val="0"/>
                <w:numId w:val="0"/>
              </w:numPr>
              <w:spacing w:before="40" w:after="40" w:line="240" w:lineRule="auto"/>
              <w:ind w:left="317"/>
              <w:jc w:val="both"/>
            </w:pPr>
          </w:p>
          <w:p w:rsidR="00377BBF" w:rsidRPr="00396337" w:rsidRDefault="00377BBF" w:rsidP="001B0A9F">
            <w:pPr>
              <w:pStyle w:val="Akapitzlist"/>
              <w:numPr>
                <w:ilvl w:val="0"/>
                <w:numId w:val="306"/>
              </w:numPr>
              <w:spacing w:before="40" w:after="40" w:line="240" w:lineRule="auto"/>
              <w:ind w:left="317" w:hanging="283"/>
              <w:jc w:val="both"/>
            </w:pPr>
            <w:r w:rsidRPr="00396337">
              <w:rPr>
                <w:rFonts w:cs="Arial"/>
              </w:rPr>
              <w:t>Projekt przewiduje zwiększenie liczby miejsc świadczenia usług opiekuńczych i/lub asystenckich w społeczności lokalnej oraz liczby osób objętych usługami opiekuńczymi i/lub asystenckimi w społeczności lokalnej  przez dany podmiot  w stosunku do danych z roku 2018 r.</w:t>
            </w:r>
          </w:p>
          <w:p w:rsidR="00377BBF" w:rsidRPr="00396337" w:rsidRDefault="00377BBF" w:rsidP="00193DE0">
            <w:pPr>
              <w:pStyle w:val="Akapitzlist"/>
              <w:numPr>
                <w:ilvl w:val="0"/>
                <w:numId w:val="0"/>
              </w:numPr>
              <w:spacing w:before="40" w:after="40" w:line="240" w:lineRule="auto"/>
              <w:ind w:left="317"/>
              <w:jc w:val="both"/>
            </w:pPr>
          </w:p>
          <w:p w:rsidR="00377BBF" w:rsidRPr="0003280F" w:rsidRDefault="00377BBF" w:rsidP="001B0A9F">
            <w:pPr>
              <w:pStyle w:val="Akapitzlist"/>
              <w:numPr>
                <w:ilvl w:val="0"/>
                <w:numId w:val="306"/>
              </w:numPr>
              <w:spacing w:before="40" w:after="40" w:line="240" w:lineRule="auto"/>
              <w:ind w:left="317" w:hanging="283"/>
              <w:jc w:val="both"/>
            </w:pPr>
            <w:r w:rsidRPr="00396337">
              <w:rPr>
                <w:rFonts w:cs="Arial"/>
              </w:rPr>
              <w:t>Projektodawca zobowiązany jest do zachowania trwałości miejsc świadczonych usług asystenckich i opiekuńczych utworzonych w ramach projektu po zakończeniu realizacji projektu co najmniej przez okres odpowiadający okresowi realizacji projektu, jednak nie krótszy niż 2 lata od momentu zakończenia realizacji projektu. Trwałość rozumiana jest jako instytucjonalna gotowość podmiotu do świadczenia usług.</w:t>
            </w:r>
          </w:p>
          <w:p w:rsidR="00377BBF" w:rsidRPr="0003280F" w:rsidRDefault="00377BBF" w:rsidP="00193DE0">
            <w:pPr>
              <w:pStyle w:val="Akapitzlist"/>
              <w:numPr>
                <w:ilvl w:val="0"/>
                <w:numId w:val="0"/>
              </w:numPr>
              <w:spacing w:before="40" w:after="40" w:line="240" w:lineRule="auto"/>
              <w:ind w:left="317"/>
              <w:jc w:val="both"/>
            </w:pPr>
          </w:p>
          <w:p w:rsidR="00377BBF" w:rsidRPr="00396337" w:rsidRDefault="00377BBF" w:rsidP="001B0A9F">
            <w:pPr>
              <w:pStyle w:val="Akapitzlist"/>
              <w:numPr>
                <w:ilvl w:val="0"/>
                <w:numId w:val="306"/>
              </w:numPr>
              <w:spacing w:before="40" w:after="40" w:line="240" w:lineRule="auto"/>
              <w:ind w:left="317" w:hanging="283"/>
              <w:jc w:val="both"/>
            </w:pPr>
            <w:r w:rsidRPr="00E358C1">
              <w:rPr>
                <w:rFonts w:cs="Arial"/>
              </w:rPr>
              <w:t>Pierwszeństwo w dostępie do usług asystenckich i opiekuńczych mają osoby, których dochód nie przekracza 150% właściwego kryterium dochodowego (na osobę samotnie gospodarującą lub na osobę w rodzinie).</w:t>
            </w:r>
          </w:p>
        </w:tc>
        <w:tc>
          <w:tcPr>
            <w:tcW w:w="4733" w:type="dxa"/>
            <w:shd w:val="clear" w:color="auto" w:fill="auto"/>
          </w:tcPr>
          <w:p w:rsidR="00377BBF" w:rsidRPr="00396337" w:rsidRDefault="00377BBF" w:rsidP="00915120">
            <w:pPr>
              <w:spacing w:before="40" w:after="40" w:line="240" w:lineRule="auto"/>
              <w:rPr>
                <w:rFonts w:ascii="Myriad Pro" w:hAnsi="Myriad Pro"/>
                <w:sz w:val="20"/>
              </w:rPr>
            </w:pPr>
            <w:r w:rsidRPr="00396337">
              <w:rPr>
                <w:rFonts w:ascii="Myriad Pro" w:hAnsi="Myriad Pro"/>
                <w:sz w:val="20"/>
              </w:rPr>
              <w:lastRenderedPageBreak/>
              <w:t>Spełnienie kryterium jest konieczne do przyznania dofinansowania.</w:t>
            </w:r>
          </w:p>
          <w:p w:rsidR="00377BBF" w:rsidRPr="00396337" w:rsidRDefault="00377BBF" w:rsidP="00915120">
            <w:pPr>
              <w:spacing w:before="40" w:after="40" w:line="240" w:lineRule="auto"/>
              <w:rPr>
                <w:rFonts w:ascii="Myriad Pro" w:hAnsi="Myriad Pro"/>
                <w:sz w:val="20"/>
              </w:rPr>
            </w:pPr>
            <w:r w:rsidRPr="00396337">
              <w:rPr>
                <w:rFonts w:ascii="Myriad Pro" w:hAnsi="Myriad Pro"/>
                <w:sz w:val="20"/>
              </w:rPr>
              <w:t>Projekty niespełniające kryterium są odrzucane.</w:t>
            </w:r>
          </w:p>
          <w:p w:rsidR="00377BBF" w:rsidRPr="00396337" w:rsidRDefault="00377BBF" w:rsidP="00915120">
            <w:pPr>
              <w:spacing w:before="40" w:after="40" w:line="240" w:lineRule="auto"/>
              <w:rPr>
                <w:rFonts w:ascii="Myriad Pro" w:hAnsi="Myriad Pro"/>
                <w:sz w:val="20"/>
              </w:rPr>
            </w:pPr>
            <w:r w:rsidRPr="00396337">
              <w:rPr>
                <w:rFonts w:ascii="Myriad Pro" w:hAnsi="Myriad Pro"/>
                <w:sz w:val="20"/>
              </w:rPr>
              <w:t>Ocena spełniania kryterium polega na przypisaniu wartości logicznych „tak”, „nie”.</w:t>
            </w:r>
          </w:p>
        </w:tc>
      </w:tr>
    </w:tbl>
    <w:p w:rsidR="00377BBF" w:rsidRPr="00396337" w:rsidRDefault="00377BBF" w:rsidP="00377BBF">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8930"/>
        <w:gridCol w:w="4733"/>
      </w:tblGrid>
      <w:tr w:rsidR="00377BBF" w:rsidRPr="00396337" w:rsidTr="00915120">
        <w:trPr>
          <w:jc w:val="center"/>
        </w:trPr>
        <w:tc>
          <w:tcPr>
            <w:tcW w:w="14175" w:type="dxa"/>
            <w:gridSpan w:val="3"/>
            <w:shd w:val="clear" w:color="auto" w:fill="D9D9D9"/>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b/>
                <w:sz w:val="20"/>
              </w:rPr>
              <w:t>Kryteria premiujące</w:t>
            </w:r>
          </w:p>
        </w:tc>
      </w:tr>
      <w:tr w:rsidR="00377BBF" w:rsidRPr="00396337" w:rsidTr="00915120">
        <w:trPr>
          <w:jc w:val="center"/>
        </w:trPr>
        <w:tc>
          <w:tcPr>
            <w:tcW w:w="512" w:type="dxa"/>
          </w:tcPr>
          <w:p w:rsidR="00377BBF" w:rsidRPr="00396337" w:rsidRDefault="00377BBF" w:rsidP="00915120">
            <w:pPr>
              <w:pStyle w:val="Akapitzlist"/>
              <w:spacing w:before="40" w:after="40" w:line="240" w:lineRule="auto"/>
              <w:ind w:left="0"/>
              <w:contextualSpacing w:val="0"/>
              <w:jc w:val="center"/>
            </w:pPr>
            <w:r w:rsidRPr="00396337">
              <w:t>L.p.</w:t>
            </w:r>
          </w:p>
        </w:tc>
        <w:tc>
          <w:tcPr>
            <w:tcW w:w="8930" w:type="dxa"/>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Definicja kryterium</w:t>
            </w:r>
          </w:p>
        </w:tc>
        <w:tc>
          <w:tcPr>
            <w:tcW w:w="4733" w:type="dxa"/>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Opis znaczenia kryterium</w:t>
            </w:r>
          </w:p>
        </w:tc>
      </w:tr>
      <w:tr w:rsidR="00377BBF" w:rsidRPr="00396337" w:rsidTr="00915120">
        <w:trPr>
          <w:jc w:val="center"/>
        </w:trPr>
        <w:tc>
          <w:tcPr>
            <w:tcW w:w="512" w:type="dxa"/>
            <w:tcBorders>
              <w:bottom w:val="single" w:sz="4" w:space="0" w:color="auto"/>
            </w:tcBorders>
          </w:tcPr>
          <w:p w:rsidR="00377BBF" w:rsidRPr="00396337" w:rsidRDefault="00377BBF" w:rsidP="00915120">
            <w:pPr>
              <w:pStyle w:val="Akapitzlist"/>
              <w:spacing w:before="40" w:after="40" w:line="240" w:lineRule="auto"/>
              <w:ind w:left="0"/>
              <w:contextualSpacing w:val="0"/>
              <w:jc w:val="center"/>
            </w:pPr>
            <w:r w:rsidRPr="00396337">
              <w:t>1</w:t>
            </w:r>
          </w:p>
        </w:tc>
        <w:tc>
          <w:tcPr>
            <w:tcW w:w="8930" w:type="dxa"/>
            <w:tcBorders>
              <w:bottom w:val="single" w:sz="4" w:space="0" w:color="auto"/>
            </w:tcBorders>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2</w:t>
            </w:r>
          </w:p>
        </w:tc>
        <w:tc>
          <w:tcPr>
            <w:tcW w:w="4733" w:type="dxa"/>
            <w:tcBorders>
              <w:bottom w:val="single" w:sz="4" w:space="0" w:color="auto"/>
            </w:tcBorders>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3</w:t>
            </w:r>
          </w:p>
        </w:tc>
      </w:tr>
      <w:tr w:rsidR="00377BBF" w:rsidRPr="00396337" w:rsidTr="00915120">
        <w:trPr>
          <w:jc w:val="center"/>
        </w:trPr>
        <w:tc>
          <w:tcPr>
            <w:tcW w:w="512" w:type="dxa"/>
            <w:tcBorders>
              <w:bottom w:val="single" w:sz="4" w:space="0" w:color="auto"/>
            </w:tcBorders>
          </w:tcPr>
          <w:p w:rsidR="00377BBF" w:rsidRPr="00396337" w:rsidRDefault="00377BBF" w:rsidP="001B0A9F">
            <w:pPr>
              <w:pStyle w:val="Akapitzlist"/>
              <w:numPr>
                <w:ilvl w:val="0"/>
                <w:numId w:val="310"/>
              </w:numPr>
              <w:spacing w:before="40" w:after="40" w:line="240" w:lineRule="auto"/>
              <w:ind w:left="0" w:firstLine="0"/>
              <w:contextualSpacing w:val="0"/>
            </w:pPr>
          </w:p>
        </w:tc>
        <w:tc>
          <w:tcPr>
            <w:tcW w:w="8930" w:type="dxa"/>
            <w:tcBorders>
              <w:bottom w:val="single" w:sz="4" w:space="0" w:color="auto"/>
            </w:tcBorders>
          </w:tcPr>
          <w:p w:rsidR="00377BBF" w:rsidRPr="00396337" w:rsidRDefault="00377BBF" w:rsidP="00915120">
            <w:pPr>
              <w:autoSpaceDE w:val="0"/>
              <w:autoSpaceDN w:val="0"/>
              <w:spacing w:after="0" w:line="240" w:lineRule="auto"/>
              <w:jc w:val="both"/>
              <w:rPr>
                <w:rFonts w:ascii="Myriad Pro" w:hAnsi="Myriad Pro" w:cs="Arial"/>
                <w:sz w:val="20"/>
              </w:rPr>
            </w:pPr>
            <w:r w:rsidRPr="00396337">
              <w:rPr>
                <w:rFonts w:ascii="Myriad Pro" w:hAnsi="Myriad Pro" w:cs="Arial"/>
                <w:sz w:val="20"/>
              </w:rPr>
              <w:t>Projekt realizowany jest w partnerstwie pomiędzy:</w:t>
            </w:r>
          </w:p>
          <w:p w:rsidR="00377BBF" w:rsidRPr="00396337" w:rsidRDefault="00377BBF" w:rsidP="001B0A9F">
            <w:pPr>
              <w:pStyle w:val="Akapitzlist"/>
              <w:numPr>
                <w:ilvl w:val="0"/>
                <w:numId w:val="307"/>
              </w:numPr>
              <w:autoSpaceDE w:val="0"/>
              <w:autoSpaceDN w:val="0"/>
              <w:spacing w:after="0" w:line="240" w:lineRule="auto"/>
              <w:ind w:left="600" w:hanging="425"/>
              <w:contextualSpacing w:val="0"/>
              <w:jc w:val="both"/>
              <w:rPr>
                <w:rFonts w:cs="Arial"/>
              </w:rPr>
            </w:pPr>
            <w:r w:rsidRPr="00396337">
              <w:rPr>
                <w:rFonts w:cs="Arial"/>
              </w:rPr>
              <w:t>powiatem(-</w:t>
            </w:r>
            <w:proofErr w:type="spellStart"/>
            <w:r w:rsidRPr="00396337">
              <w:rPr>
                <w:rFonts w:cs="Arial"/>
              </w:rPr>
              <w:t>ami</w:t>
            </w:r>
            <w:proofErr w:type="spellEnd"/>
            <w:r w:rsidRPr="00396337">
              <w:rPr>
                <w:rFonts w:cs="Arial"/>
              </w:rPr>
              <w:t>)/miastem(-</w:t>
            </w:r>
            <w:proofErr w:type="spellStart"/>
            <w:r w:rsidRPr="00396337">
              <w:rPr>
                <w:rFonts w:cs="Arial"/>
              </w:rPr>
              <w:t>ami</w:t>
            </w:r>
            <w:proofErr w:type="spellEnd"/>
            <w:r w:rsidRPr="00396337">
              <w:rPr>
                <w:rFonts w:cs="Arial"/>
              </w:rPr>
              <w:t>) na prawach powiatu (PCPR) oraz</w:t>
            </w:r>
          </w:p>
          <w:p w:rsidR="00377BBF" w:rsidRPr="00396337" w:rsidRDefault="00377BBF" w:rsidP="001B0A9F">
            <w:pPr>
              <w:pStyle w:val="Akapitzlist"/>
              <w:numPr>
                <w:ilvl w:val="0"/>
                <w:numId w:val="307"/>
              </w:numPr>
              <w:autoSpaceDE w:val="0"/>
              <w:autoSpaceDN w:val="0"/>
              <w:spacing w:after="0" w:line="240" w:lineRule="auto"/>
              <w:ind w:left="600" w:hanging="425"/>
              <w:contextualSpacing w:val="0"/>
              <w:jc w:val="both"/>
              <w:rPr>
                <w:rFonts w:cs="Arial"/>
              </w:rPr>
            </w:pPr>
            <w:r w:rsidRPr="00396337">
              <w:rPr>
                <w:rFonts w:cs="Arial"/>
              </w:rPr>
              <w:t>gminą/gminami wchodzącą/wchodzącymi w skład danego powiatu (OPS z tego powiatu) oraz</w:t>
            </w:r>
          </w:p>
          <w:p w:rsidR="00377BBF" w:rsidRPr="00396337" w:rsidRDefault="00377BBF" w:rsidP="001B0A9F">
            <w:pPr>
              <w:pStyle w:val="Akapitzlist"/>
              <w:numPr>
                <w:ilvl w:val="0"/>
                <w:numId w:val="307"/>
              </w:numPr>
              <w:autoSpaceDE w:val="0"/>
              <w:autoSpaceDN w:val="0"/>
              <w:spacing w:after="0" w:line="240" w:lineRule="auto"/>
              <w:ind w:left="600" w:hanging="425"/>
              <w:contextualSpacing w:val="0"/>
              <w:jc w:val="both"/>
              <w:rPr>
                <w:rFonts w:cs="Arial"/>
              </w:rPr>
            </w:pPr>
            <w:r w:rsidRPr="00396337">
              <w:rPr>
                <w:rFonts w:cs="Arial"/>
              </w:rPr>
              <w:lastRenderedPageBreak/>
              <w:t>podmiotem/podmiotami ekonomii społecznej.</w:t>
            </w:r>
          </w:p>
        </w:tc>
        <w:tc>
          <w:tcPr>
            <w:tcW w:w="4733" w:type="dxa"/>
            <w:tcBorders>
              <w:bottom w:val="single" w:sz="4" w:space="0" w:color="auto"/>
            </w:tcBorders>
          </w:tcPr>
          <w:p w:rsidR="00377BBF" w:rsidRPr="00396337" w:rsidRDefault="00377BBF" w:rsidP="00915120">
            <w:pPr>
              <w:spacing w:before="40" w:after="40" w:line="240" w:lineRule="auto"/>
              <w:jc w:val="both"/>
              <w:rPr>
                <w:rFonts w:ascii="Myriad Pro" w:hAnsi="Myriad Pro" w:cs="Arial"/>
                <w:sz w:val="20"/>
              </w:rPr>
            </w:pPr>
            <w:r w:rsidRPr="00396337">
              <w:rPr>
                <w:rFonts w:ascii="Myriad Pro" w:hAnsi="Myriad Pro" w:cs="Arial"/>
                <w:sz w:val="20"/>
              </w:rPr>
              <w:lastRenderedPageBreak/>
              <w:t>Liczba punktów: 30</w:t>
            </w:r>
          </w:p>
        </w:tc>
      </w:tr>
      <w:tr w:rsidR="00377BBF" w:rsidRPr="00396337" w:rsidTr="00915120">
        <w:trPr>
          <w:jc w:val="center"/>
        </w:trPr>
        <w:tc>
          <w:tcPr>
            <w:tcW w:w="512" w:type="dxa"/>
            <w:tcBorders>
              <w:bottom w:val="single" w:sz="4" w:space="0" w:color="auto"/>
            </w:tcBorders>
          </w:tcPr>
          <w:p w:rsidR="00377BBF" w:rsidRPr="00396337" w:rsidRDefault="00377BBF" w:rsidP="001B0A9F">
            <w:pPr>
              <w:pStyle w:val="Akapitzlist"/>
              <w:numPr>
                <w:ilvl w:val="0"/>
                <w:numId w:val="310"/>
              </w:numPr>
              <w:spacing w:before="40" w:after="40" w:line="240" w:lineRule="auto"/>
              <w:ind w:left="0" w:firstLine="0"/>
              <w:contextualSpacing w:val="0"/>
            </w:pPr>
          </w:p>
        </w:tc>
        <w:tc>
          <w:tcPr>
            <w:tcW w:w="8930" w:type="dxa"/>
            <w:tcBorders>
              <w:bottom w:val="single" w:sz="4" w:space="0" w:color="auto"/>
            </w:tcBorders>
          </w:tcPr>
          <w:p w:rsidR="00377BBF" w:rsidRPr="00396337" w:rsidDel="002E02B7" w:rsidRDefault="00377BBF" w:rsidP="00915120">
            <w:pPr>
              <w:spacing w:before="40" w:after="40" w:line="240" w:lineRule="auto"/>
              <w:jc w:val="both"/>
              <w:rPr>
                <w:rFonts w:ascii="Myriad Pro" w:hAnsi="Myriad Pro" w:cs="Arial"/>
                <w:sz w:val="20"/>
              </w:rPr>
            </w:pPr>
            <w:r w:rsidRPr="00396337">
              <w:rPr>
                <w:rFonts w:ascii="Myriad Pro" w:hAnsi="Myriad Pro" w:cs="Arial"/>
                <w:sz w:val="20"/>
              </w:rPr>
              <w:t xml:space="preserve">W projekcie założono realizację wskazanego w typie projektu wsparcia faktycznych opiekunów osób niesamodzielnych (w tym pomocników domowych, szkolenia, doradztwo, pomoc psychologiczna, opieka </w:t>
            </w:r>
            <w:proofErr w:type="spellStart"/>
            <w:r w:rsidRPr="00396337">
              <w:rPr>
                <w:rFonts w:ascii="Myriad Pro" w:hAnsi="Myriad Pro" w:cs="Arial"/>
                <w:sz w:val="20"/>
              </w:rPr>
              <w:t>wytchnieniowa</w:t>
            </w:r>
            <w:proofErr w:type="spellEnd"/>
            <w:r w:rsidRPr="00396337">
              <w:rPr>
                <w:rFonts w:ascii="Myriad Pro" w:hAnsi="Myriad Pro" w:cs="Arial"/>
                <w:sz w:val="20"/>
              </w:rPr>
              <w:t>, grupy samopomocowe, wsparcie za pośrednictwem instytucji w zakresie zdiagnozowanych potrzeb opiekunów).</w:t>
            </w:r>
          </w:p>
        </w:tc>
        <w:tc>
          <w:tcPr>
            <w:tcW w:w="4733" w:type="dxa"/>
            <w:tcBorders>
              <w:bottom w:val="single" w:sz="4" w:space="0" w:color="auto"/>
            </w:tcBorders>
          </w:tcPr>
          <w:p w:rsidR="00377BBF" w:rsidRPr="00396337" w:rsidRDefault="00377BBF" w:rsidP="00915120">
            <w:pPr>
              <w:spacing w:before="40" w:after="40" w:line="240" w:lineRule="auto"/>
              <w:jc w:val="both"/>
              <w:rPr>
                <w:rFonts w:ascii="Myriad Pro" w:hAnsi="Myriad Pro" w:cs="Arial"/>
                <w:sz w:val="20"/>
              </w:rPr>
            </w:pPr>
            <w:r w:rsidRPr="00396337">
              <w:rPr>
                <w:rFonts w:ascii="Myriad Pro" w:hAnsi="Myriad Pro" w:cs="Arial"/>
                <w:sz w:val="20"/>
              </w:rPr>
              <w:t>Liczba punktów: 5</w:t>
            </w:r>
          </w:p>
        </w:tc>
      </w:tr>
      <w:tr w:rsidR="00377BBF" w:rsidRPr="00396337" w:rsidTr="00915120">
        <w:trPr>
          <w:jc w:val="center"/>
        </w:trPr>
        <w:tc>
          <w:tcPr>
            <w:tcW w:w="512" w:type="dxa"/>
            <w:tcBorders>
              <w:top w:val="single" w:sz="4" w:space="0" w:color="auto"/>
              <w:left w:val="single" w:sz="4" w:space="0" w:color="auto"/>
              <w:bottom w:val="single" w:sz="4" w:space="0" w:color="auto"/>
              <w:right w:val="single" w:sz="4" w:space="0" w:color="auto"/>
            </w:tcBorders>
          </w:tcPr>
          <w:p w:rsidR="00377BBF" w:rsidRPr="00396337" w:rsidRDefault="00377BBF" w:rsidP="001B0A9F">
            <w:pPr>
              <w:pStyle w:val="Akapitzlist"/>
              <w:numPr>
                <w:ilvl w:val="0"/>
                <w:numId w:val="310"/>
              </w:numPr>
              <w:spacing w:before="40" w:after="40" w:line="240" w:lineRule="auto"/>
              <w:ind w:left="0" w:firstLine="0"/>
              <w:contextualSpacing w:val="0"/>
            </w:pPr>
          </w:p>
        </w:tc>
        <w:tc>
          <w:tcPr>
            <w:tcW w:w="8930" w:type="dxa"/>
            <w:tcBorders>
              <w:top w:val="single" w:sz="4" w:space="0" w:color="auto"/>
              <w:left w:val="single" w:sz="4" w:space="0" w:color="auto"/>
              <w:bottom w:val="single" w:sz="4" w:space="0" w:color="auto"/>
              <w:right w:val="single" w:sz="4" w:space="0" w:color="auto"/>
            </w:tcBorders>
          </w:tcPr>
          <w:p w:rsidR="00377BBF" w:rsidRPr="00396337" w:rsidRDefault="00377BBF" w:rsidP="00915120">
            <w:pPr>
              <w:autoSpaceDE w:val="0"/>
              <w:autoSpaceDN w:val="0"/>
              <w:spacing w:after="0" w:line="240" w:lineRule="auto"/>
              <w:jc w:val="both"/>
              <w:rPr>
                <w:rFonts w:ascii="Myriad Pro" w:hAnsi="Myriad Pro" w:cs="Arial"/>
                <w:sz w:val="20"/>
              </w:rPr>
            </w:pPr>
            <w:r w:rsidRPr="00396337">
              <w:rPr>
                <w:rFonts w:ascii="Myriad Pro" w:hAnsi="Myriad Pro" w:cs="Arial"/>
                <w:sz w:val="20"/>
              </w:rPr>
              <w:t>Projekt przewiduje wsparcie dla mieszkańców obszarów, dla których wskaźnik deprywacji lokalnej, jest wyższy  lub równy wartości 100 i są to obszary następujących powiatów:</w:t>
            </w:r>
          </w:p>
          <w:p w:rsidR="00377BBF" w:rsidRPr="00396337" w:rsidRDefault="00377BBF" w:rsidP="001B0A9F">
            <w:pPr>
              <w:pStyle w:val="Akapitzlist"/>
              <w:numPr>
                <w:ilvl w:val="0"/>
                <w:numId w:val="308"/>
              </w:numPr>
              <w:autoSpaceDE w:val="0"/>
              <w:autoSpaceDN w:val="0"/>
              <w:spacing w:after="0" w:line="240" w:lineRule="auto"/>
              <w:ind w:left="600" w:hanging="425"/>
              <w:contextualSpacing w:val="0"/>
              <w:jc w:val="both"/>
              <w:rPr>
                <w:rFonts w:cs="Arial"/>
              </w:rPr>
            </w:pPr>
            <w:r w:rsidRPr="00396337">
              <w:rPr>
                <w:rFonts w:cs="Arial"/>
              </w:rPr>
              <w:t>świdwińskiego;</w:t>
            </w:r>
          </w:p>
          <w:p w:rsidR="00377BBF" w:rsidRPr="00396337" w:rsidRDefault="00377BBF" w:rsidP="001B0A9F">
            <w:pPr>
              <w:pStyle w:val="Akapitzlist"/>
              <w:numPr>
                <w:ilvl w:val="0"/>
                <w:numId w:val="308"/>
              </w:numPr>
              <w:autoSpaceDE w:val="0"/>
              <w:autoSpaceDN w:val="0"/>
              <w:spacing w:after="0" w:line="240" w:lineRule="auto"/>
              <w:ind w:left="600" w:hanging="425"/>
              <w:contextualSpacing w:val="0"/>
              <w:jc w:val="both"/>
              <w:rPr>
                <w:rFonts w:cs="Arial"/>
              </w:rPr>
            </w:pPr>
            <w:r w:rsidRPr="00396337">
              <w:rPr>
                <w:rFonts w:cs="Arial"/>
              </w:rPr>
              <w:t>drawskiego;</w:t>
            </w:r>
          </w:p>
          <w:p w:rsidR="00377BBF" w:rsidRPr="00396337" w:rsidRDefault="00377BBF" w:rsidP="001B0A9F">
            <w:pPr>
              <w:pStyle w:val="Akapitzlist"/>
              <w:numPr>
                <w:ilvl w:val="0"/>
                <w:numId w:val="308"/>
              </w:numPr>
              <w:autoSpaceDE w:val="0"/>
              <w:autoSpaceDN w:val="0"/>
              <w:spacing w:after="0" w:line="240" w:lineRule="auto"/>
              <w:ind w:left="600" w:hanging="425"/>
              <w:contextualSpacing w:val="0"/>
              <w:jc w:val="both"/>
              <w:rPr>
                <w:rFonts w:cs="Arial"/>
              </w:rPr>
            </w:pPr>
            <w:r w:rsidRPr="00396337">
              <w:rPr>
                <w:rFonts w:cs="Arial"/>
              </w:rPr>
              <w:t>białogardzkiego;</w:t>
            </w:r>
          </w:p>
          <w:p w:rsidR="00377BBF" w:rsidRPr="00396337" w:rsidRDefault="00377BBF" w:rsidP="001B0A9F">
            <w:pPr>
              <w:pStyle w:val="Akapitzlist"/>
              <w:numPr>
                <w:ilvl w:val="0"/>
                <w:numId w:val="308"/>
              </w:numPr>
              <w:autoSpaceDE w:val="0"/>
              <w:autoSpaceDN w:val="0"/>
              <w:spacing w:after="0" w:line="240" w:lineRule="auto"/>
              <w:ind w:left="600" w:hanging="425"/>
              <w:contextualSpacing w:val="0"/>
              <w:jc w:val="both"/>
              <w:rPr>
                <w:rFonts w:cs="Arial"/>
              </w:rPr>
            </w:pPr>
            <w:r w:rsidRPr="00396337">
              <w:rPr>
                <w:rFonts w:cs="Arial"/>
              </w:rPr>
              <w:t>szczecinecki</w:t>
            </w:r>
            <w:r>
              <w:rPr>
                <w:rFonts w:cs="Arial"/>
              </w:rPr>
              <w:t>ego</w:t>
            </w:r>
            <w:r w:rsidRPr="00396337">
              <w:rPr>
                <w:rFonts w:cs="Arial"/>
              </w:rPr>
              <w:t xml:space="preserve">; </w:t>
            </w:r>
          </w:p>
          <w:p w:rsidR="00377BBF" w:rsidRPr="00396337" w:rsidRDefault="00377BBF" w:rsidP="001B0A9F">
            <w:pPr>
              <w:pStyle w:val="Akapitzlist"/>
              <w:numPr>
                <w:ilvl w:val="0"/>
                <w:numId w:val="308"/>
              </w:numPr>
              <w:autoSpaceDE w:val="0"/>
              <w:autoSpaceDN w:val="0"/>
              <w:spacing w:after="0" w:line="240" w:lineRule="auto"/>
              <w:ind w:left="600" w:hanging="425"/>
              <w:contextualSpacing w:val="0"/>
              <w:jc w:val="both"/>
              <w:rPr>
                <w:rFonts w:cs="Arial"/>
              </w:rPr>
            </w:pPr>
            <w:r w:rsidRPr="00396337">
              <w:rPr>
                <w:rFonts w:cs="Arial"/>
              </w:rPr>
              <w:t>łobeskiego.</w:t>
            </w:r>
          </w:p>
          <w:p w:rsidR="00377BBF" w:rsidRPr="00396337" w:rsidDel="002E02B7" w:rsidRDefault="00377BBF" w:rsidP="00915120">
            <w:pPr>
              <w:spacing w:before="40" w:after="40" w:line="240" w:lineRule="auto"/>
              <w:jc w:val="both"/>
              <w:rPr>
                <w:rFonts w:ascii="Myriad Pro" w:hAnsi="Myriad Pro" w:cs="Arial"/>
                <w:sz w:val="20"/>
              </w:rPr>
            </w:pPr>
            <w:r w:rsidRPr="00396337">
              <w:rPr>
                <w:rFonts w:ascii="Myriad Pro" w:hAnsi="Myriad Pro" w:cs="Arial"/>
                <w:sz w:val="20"/>
              </w:rPr>
              <w:t>W przypadku realizacji projektów partnerskich na więcej niż jednym obszarze punkty sumują się.</w:t>
            </w:r>
          </w:p>
        </w:tc>
        <w:tc>
          <w:tcPr>
            <w:tcW w:w="4733" w:type="dxa"/>
            <w:tcBorders>
              <w:top w:val="single" w:sz="4" w:space="0" w:color="auto"/>
              <w:left w:val="single" w:sz="4" w:space="0" w:color="auto"/>
              <w:bottom w:val="single" w:sz="4" w:space="0" w:color="auto"/>
              <w:right w:val="single" w:sz="4" w:space="0" w:color="auto"/>
            </w:tcBorders>
          </w:tcPr>
          <w:p w:rsidR="00377BBF" w:rsidRPr="00396337" w:rsidRDefault="00377BBF" w:rsidP="00915120">
            <w:pPr>
              <w:tabs>
                <w:tab w:val="center" w:pos="2258"/>
              </w:tabs>
              <w:spacing w:before="40" w:after="40" w:line="240" w:lineRule="auto"/>
              <w:jc w:val="both"/>
              <w:rPr>
                <w:rFonts w:ascii="Myriad Pro" w:hAnsi="Myriad Pro" w:cs="Arial"/>
                <w:sz w:val="20"/>
              </w:rPr>
            </w:pPr>
            <w:r w:rsidRPr="00396337">
              <w:rPr>
                <w:rFonts w:ascii="Myriad Pro" w:hAnsi="Myriad Pro" w:cs="Arial"/>
                <w:sz w:val="20"/>
              </w:rPr>
              <w:t>Liczba punktów: 10</w:t>
            </w:r>
          </w:p>
        </w:tc>
      </w:tr>
      <w:tr w:rsidR="00377BBF" w:rsidRPr="00396337" w:rsidTr="00915120">
        <w:trPr>
          <w:jc w:val="center"/>
        </w:trPr>
        <w:tc>
          <w:tcPr>
            <w:tcW w:w="512" w:type="dxa"/>
            <w:tcBorders>
              <w:top w:val="single" w:sz="4" w:space="0" w:color="auto"/>
              <w:left w:val="single" w:sz="4" w:space="0" w:color="auto"/>
              <w:bottom w:val="single" w:sz="4" w:space="0" w:color="auto"/>
              <w:right w:val="single" w:sz="4" w:space="0" w:color="auto"/>
            </w:tcBorders>
          </w:tcPr>
          <w:p w:rsidR="00377BBF" w:rsidRPr="00396337" w:rsidRDefault="00377BBF" w:rsidP="001B0A9F">
            <w:pPr>
              <w:pStyle w:val="Akapitzlist"/>
              <w:numPr>
                <w:ilvl w:val="0"/>
                <w:numId w:val="310"/>
              </w:numPr>
              <w:spacing w:before="40" w:after="40" w:line="240" w:lineRule="auto"/>
              <w:ind w:left="0" w:firstLine="0"/>
              <w:contextualSpacing w:val="0"/>
            </w:pPr>
          </w:p>
        </w:tc>
        <w:tc>
          <w:tcPr>
            <w:tcW w:w="8930" w:type="dxa"/>
            <w:tcBorders>
              <w:top w:val="single" w:sz="4" w:space="0" w:color="auto"/>
              <w:left w:val="single" w:sz="4" w:space="0" w:color="auto"/>
              <w:bottom w:val="single" w:sz="4" w:space="0" w:color="auto"/>
              <w:right w:val="single" w:sz="4" w:space="0" w:color="auto"/>
            </w:tcBorders>
          </w:tcPr>
          <w:p w:rsidR="00377BBF" w:rsidRPr="00396337" w:rsidRDefault="00377BBF" w:rsidP="00915120">
            <w:pPr>
              <w:spacing w:before="40" w:after="40" w:line="240" w:lineRule="auto"/>
              <w:jc w:val="both"/>
              <w:rPr>
                <w:rFonts w:ascii="Myriad Pro" w:hAnsi="Myriad Pro" w:cs="Arial"/>
                <w:sz w:val="20"/>
              </w:rPr>
            </w:pPr>
            <w:r w:rsidRPr="00396337">
              <w:rPr>
                <w:rFonts w:ascii="Myriad Pro" w:hAnsi="Myriad Pro" w:cs="Arial"/>
                <w:sz w:val="20"/>
              </w:rPr>
              <w:t>Projektodawca od minimum 1 roku przed dniem złożenia wniosku posiada siedzibę  lub oddział lub główne miejsce wykonywania działalności lub dodatkowe miejsce wykonywania działalności na terenie województwa zachodniopomorskiego.</w:t>
            </w:r>
          </w:p>
        </w:tc>
        <w:tc>
          <w:tcPr>
            <w:tcW w:w="4733" w:type="dxa"/>
            <w:tcBorders>
              <w:top w:val="single" w:sz="4" w:space="0" w:color="auto"/>
              <w:left w:val="single" w:sz="4" w:space="0" w:color="auto"/>
              <w:bottom w:val="single" w:sz="4" w:space="0" w:color="auto"/>
              <w:right w:val="single" w:sz="4" w:space="0" w:color="auto"/>
            </w:tcBorders>
          </w:tcPr>
          <w:p w:rsidR="00377BBF" w:rsidRPr="00396337" w:rsidRDefault="00377BBF" w:rsidP="00915120">
            <w:pPr>
              <w:spacing w:before="40" w:after="40" w:line="240" w:lineRule="auto"/>
              <w:jc w:val="both"/>
              <w:rPr>
                <w:rFonts w:ascii="Myriad Pro" w:hAnsi="Myriad Pro" w:cs="Arial"/>
                <w:sz w:val="20"/>
              </w:rPr>
            </w:pPr>
            <w:r w:rsidRPr="00396337">
              <w:rPr>
                <w:rFonts w:ascii="Myriad Pro" w:hAnsi="Myriad Pro" w:cs="Arial"/>
                <w:sz w:val="20"/>
              </w:rPr>
              <w:t>Liczba punktów: 10</w:t>
            </w:r>
          </w:p>
        </w:tc>
      </w:tr>
    </w:tbl>
    <w:p w:rsidR="00151054" w:rsidRDefault="00151054">
      <w:pPr>
        <w:rPr>
          <w:rFonts w:ascii="Myriad Pro" w:hAnsi="Myriad Pro" w:cs="Arial"/>
          <w:sz w:val="20"/>
        </w:rPr>
      </w:pPr>
    </w:p>
    <w:p w:rsidR="00563B66" w:rsidRDefault="00563B66" w:rsidP="00563B66">
      <w:pPr>
        <w:pStyle w:val="Nagwek"/>
        <w:jc w:val="center"/>
        <w:rPr>
          <w:rFonts w:cs="Arial"/>
          <w:b/>
          <w:bCs/>
          <w:sz w:val="20"/>
        </w:rPr>
      </w:pPr>
      <w:r>
        <w:rPr>
          <w:rFonts w:eastAsiaTheme="majorEastAsia" w:cs="Arial"/>
          <w:b/>
          <w:bCs/>
          <w:sz w:val="20"/>
        </w:rPr>
        <w:t xml:space="preserve">Kryteria ogólne przyjęte Uchwałą </w:t>
      </w:r>
      <w:r w:rsidRPr="002456AE">
        <w:rPr>
          <w:rFonts w:cs="Arial"/>
          <w:b/>
          <w:bCs/>
          <w:sz w:val="20"/>
        </w:rPr>
        <w:t>Nr</w:t>
      </w:r>
      <w:r>
        <w:rPr>
          <w:rFonts w:cs="Arial"/>
          <w:b/>
          <w:bCs/>
          <w:sz w:val="20"/>
        </w:rPr>
        <w:t xml:space="preserve"> 17</w:t>
      </w:r>
      <w:r w:rsidRPr="008E5DF4">
        <w:rPr>
          <w:rFonts w:cs="Arial"/>
          <w:b/>
          <w:bCs/>
          <w:sz w:val="20"/>
        </w:rPr>
        <w:t>/</w:t>
      </w:r>
      <w:r>
        <w:rPr>
          <w:rFonts w:cs="Arial"/>
          <w:b/>
          <w:bCs/>
          <w:sz w:val="20"/>
        </w:rPr>
        <w:t xml:space="preserve">20 Komitetu Monitorującego RPO WZ 2014-2020 </w:t>
      </w:r>
      <w:r w:rsidRPr="002456AE">
        <w:rPr>
          <w:rFonts w:cs="Arial"/>
          <w:b/>
          <w:bCs/>
          <w:sz w:val="20"/>
        </w:rPr>
        <w:t xml:space="preserve">z dnia </w:t>
      </w:r>
      <w:r>
        <w:rPr>
          <w:rFonts w:cs="Arial"/>
          <w:b/>
          <w:bCs/>
          <w:sz w:val="20"/>
        </w:rPr>
        <w:t>14 maja 2020</w:t>
      </w:r>
      <w:r w:rsidRPr="00BC2A19">
        <w:rPr>
          <w:rFonts w:cs="Arial"/>
          <w:b/>
          <w:bCs/>
          <w:sz w:val="20"/>
        </w:rPr>
        <w:t xml:space="preserve"> r.</w:t>
      </w:r>
      <w:r>
        <w:rPr>
          <w:rFonts w:cs="Arial"/>
          <w:b/>
          <w:bCs/>
          <w:sz w:val="20"/>
        </w:rPr>
        <w:t xml:space="preserve"> (tryb pozakonkursowy) typ 4</w:t>
      </w:r>
    </w:p>
    <w:p w:rsidR="00563B66" w:rsidRDefault="00563B66" w:rsidP="00563B66">
      <w:pPr>
        <w:pStyle w:val="Nagwek"/>
        <w:jc w:val="center"/>
        <w:rPr>
          <w:rFonts w:cs="Arial"/>
          <w:b/>
          <w:bCs/>
          <w:sz w:val="20"/>
        </w:rPr>
      </w:pP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900"/>
        <w:gridCol w:w="12275"/>
      </w:tblGrid>
      <w:tr w:rsidR="00563B66" w:rsidRPr="00E64C13" w:rsidTr="00855B0D">
        <w:trPr>
          <w:jc w:val="center"/>
        </w:trPr>
        <w:tc>
          <w:tcPr>
            <w:tcW w:w="1900" w:type="dxa"/>
            <w:shd w:val="clear" w:color="auto" w:fill="B6DDE8" w:themeFill="accent5" w:themeFillTint="66"/>
          </w:tcPr>
          <w:p w:rsidR="00563B66" w:rsidRPr="00E64C13" w:rsidRDefault="00563B66" w:rsidP="00855B0D">
            <w:pPr>
              <w:spacing w:before="40" w:after="40"/>
              <w:rPr>
                <w:rFonts w:ascii="Arial" w:hAnsi="Arial" w:cs="Arial"/>
                <w:sz w:val="20"/>
              </w:rPr>
            </w:pPr>
            <w:r w:rsidRPr="00E64C13">
              <w:rPr>
                <w:rFonts w:ascii="Arial" w:hAnsi="Arial" w:cs="Arial"/>
                <w:sz w:val="20"/>
              </w:rPr>
              <w:t>Oś priorytetowa</w:t>
            </w:r>
          </w:p>
        </w:tc>
        <w:tc>
          <w:tcPr>
            <w:tcW w:w="12275" w:type="dxa"/>
            <w:shd w:val="clear" w:color="auto" w:fill="B6DDE8" w:themeFill="accent5" w:themeFillTint="66"/>
          </w:tcPr>
          <w:p w:rsidR="00563B66" w:rsidRPr="00395FD5" w:rsidRDefault="00563B66" w:rsidP="00855B0D">
            <w:pPr>
              <w:spacing w:before="40" w:after="40"/>
              <w:rPr>
                <w:rFonts w:ascii="Arial" w:hAnsi="Arial" w:cs="Arial"/>
                <w:sz w:val="20"/>
              </w:rPr>
            </w:pPr>
            <w:r>
              <w:rPr>
                <w:rFonts w:ascii="Arial" w:hAnsi="Arial" w:cs="Arial"/>
                <w:sz w:val="20"/>
              </w:rPr>
              <w:t>VII Włączenie społeczne</w:t>
            </w:r>
          </w:p>
        </w:tc>
      </w:tr>
      <w:tr w:rsidR="00563B66" w:rsidRPr="00E64C13" w:rsidTr="00855B0D">
        <w:trPr>
          <w:trHeight w:val="682"/>
          <w:jc w:val="center"/>
        </w:trPr>
        <w:tc>
          <w:tcPr>
            <w:tcW w:w="1900" w:type="dxa"/>
            <w:shd w:val="clear" w:color="auto" w:fill="B6DDE8" w:themeFill="accent5" w:themeFillTint="66"/>
          </w:tcPr>
          <w:p w:rsidR="00563B66" w:rsidRPr="00E64C13" w:rsidRDefault="00563B66" w:rsidP="00855B0D">
            <w:pPr>
              <w:spacing w:before="40" w:after="40"/>
              <w:rPr>
                <w:rFonts w:ascii="Arial" w:hAnsi="Arial" w:cs="Arial"/>
                <w:sz w:val="20"/>
              </w:rPr>
            </w:pPr>
            <w:r w:rsidRPr="00E64C13">
              <w:rPr>
                <w:rFonts w:ascii="Arial" w:hAnsi="Arial" w:cs="Arial"/>
                <w:sz w:val="20"/>
              </w:rPr>
              <w:t>Priorytet Inwestycyjny</w:t>
            </w:r>
          </w:p>
        </w:tc>
        <w:tc>
          <w:tcPr>
            <w:tcW w:w="12275" w:type="dxa"/>
            <w:shd w:val="clear" w:color="auto" w:fill="B6DDE8" w:themeFill="accent5" w:themeFillTint="66"/>
          </w:tcPr>
          <w:p w:rsidR="00563B66" w:rsidRPr="00914971" w:rsidRDefault="00563B66" w:rsidP="00855B0D">
            <w:pPr>
              <w:spacing w:before="40" w:after="40"/>
              <w:rPr>
                <w:rFonts w:ascii="Myriad Pro" w:hAnsi="Myriad Pro" w:cs="Arial"/>
              </w:rPr>
            </w:pPr>
            <w:r w:rsidRPr="00914971">
              <w:rPr>
                <w:rFonts w:ascii="Myriad Pro" w:hAnsi="Myriad Pro" w:cs="Arial"/>
              </w:rPr>
              <w:t>9iv: Ułatwianie dostępu do przystępnych cenowo, trwałych oraz wysokiej jakości usług, w tym opieki zdrowotnej i usług socjalnych świadczonych w interesie ogólnym.</w:t>
            </w:r>
          </w:p>
        </w:tc>
      </w:tr>
      <w:tr w:rsidR="00563B66" w:rsidRPr="00E64C13" w:rsidTr="00855B0D">
        <w:trPr>
          <w:trHeight w:val="682"/>
          <w:jc w:val="center"/>
        </w:trPr>
        <w:tc>
          <w:tcPr>
            <w:tcW w:w="1900" w:type="dxa"/>
            <w:shd w:val="clear" w:color="auto" w:fill="B6DDE8" w:themeFill="accent5" w:themeFillTint="66"/>
          </w:tcPr>
          <w:p w:rsidR="00563B66" w:rsidRPr="00E64C13" w:rsidRDefault="00563B66" w:rsidP="00855B0D">
            <w:pPr>
              <w:spacing w:before="40" w:after="40"/>
              <w:rPr>
                <w:rFonts w:ascii="Arial" w:hAnsi="Arial" w:cs="Arial"/>
                <w:sz w:val="20"/>
              </w:rPr>
            </w:pPr>
            <w:r w:rsidRPr="00E64C13">
              <w:rPr>
                <w:rFonts w:ascii="Arial" w:hAnsi="Arial" w:cs="Arial"/>
                <w:sz w:val="20"/>
              </w:rPr>
              <w:t>Działanie</w:t>
            </w:r>
          </w:p>
        </w:tc>
        <w:tc>
          <w:tcPr>
            <w:tcW w:w="12275" w:type="dxa"/>
            <w:shd w:val="clear" w:color="auto" w:fill="B6DDE8" w:themeFill="accent5" w:themeFillTint="66"/>
          </w:tcPr>
          <w:p w:rsidR="00563B66" w:rsidRPr="000E7FB6" w:rsidRDefault="00563B66" w:rsidP="00855B0D">
            <w:pPr>
              <w:spacing w:before="40" w:after="40"/>
              <w:rPr>
                <w:rFonts w:ascii="Myriad Pro" w:hAnsi="Myriad Pro" w:cs="Arial"/>
                <w:sz w:val="20"/>
              </w:rPr>
            </w:pPr>
            <w:r w:rsidRPr="00D46347">
              <w:rPr>
                <w:rFonts w:ascii="Myriad Pro" w:hAnsi="Myriad Pro" w:cs="Arial"/>
                <w:sz w:val="20"/>
              </w:rPr>
              <w:t xml:space="preserve">7.6 </w:t>
            </w:r>
            <w:r w:rsidRPr="00D46347">
              <w:rPr>
                <w:rFonts w:ascii="Myriad Pro" w:eastAsia="Times New Roman" w:hAnsi="Myriad Pro" w:cs="Arial"/>
                <w:color w:val="000000"/>
                <w:lang w:eastAsia="pl-PL"/>
              </w:rPr>
              <w:t>Wsparcie rozwoju usług społecznych świadczonych w interesie ogólnym</w:t>
            </w:r>
            <w:r w:rsidRPr="00D46347">
              <w:rPr>
                <w:rFonts w:ascii="Myriad Pro" w:hAnsi="Myriad Pro" w:cs="Arial"/>
                <w:sz w:val="20"/>
              </w:rPr>
              <w:t xml:space="preserve"> </w:t>
            </w:r>
          </w:p>
        </w:tc>
      </w:tr>
    </w:tbl>
    <w:p w:rsidR="003042DB" w:rsidRDefault="003042DB">
      <w:pPr>
        <w:rPr>
          <w:rFonts w:ascii="Myriad Pro" w:hAnsi="Myriad Pro" w:cs="Arial"/>
          <w:sz w:val="20"/>
        </w:rPr>
      </w:pPr>
    </w:p>
    <w:tbl>
      <w:tblPr>
        <w:tblStyle w:val="Tabela-Siatka"/>
        <w:tblW w:w="14306" w:type="dxa"/>
        <w:jc w:val="center"/>
        <w:tblLayout w:type="fixed"/>
        <w:tblLook w:val="04A0" w:firstRow="1" w:lastRow="0" w:firstColumn="1" w:lastColumn="0" w:noHBand="0" w:noVBand="1"/>
      </w:tblPr>
      <w:tblGrid>
        <w:gridCol w:w="669"/>
        <w:gridCol w:w="2823"/>
        <w:gridCol w:w="6216"/>
        <w:gridCol w:w="4598"/>
      </w:tblGrid>
      <w:tr w:rsidR="00563B66" w:rsidRPr="00E64C13" w:rsidTr="00563B66">
        <w:trPr>
          <w:jc w:val="center"/>
        </w:trPr>
        <w:tc>
          <w:tcPr>
            <w:tcW w:w="14306" w:type="dxa"/>
            <w:gridSpan w:val="4"/>
          </w:tcPr>
          <w:p w:rsidR="00563B66" w:rsidRPr="00E64C13" w:rsidRDefault="00563B66" w:rsidP="00855B0D">
            <w:pPr>
              <w:spacing w:before="40" w:after="40"/>
              <w:jc w:val="center"/>
              <w:rPr>
                <w:rFonts w:ascii="Arial" w:hAnsi="Arial" w:cs="Arial"/>
                <w:b/>
                <w:sz w:val="20"/>
              </w:rPr>
            </w:pPr>
            <w:r w:rsidRPr="00E64C13">
              <w:rPr>
                <w:rFonts w:ascii="Arial" w:hAnsi="Arial" w:cs="Arial"/>
                <w:b/>
                <w:sz w:val="20"/>
              </w:rPr>
              <w:t>Kryteria dopuszczalności</w:t>
            </w:r>
          </w:p>
        </w:tc>
      </w:tr>
      <w:tr w:rsidR="00563B66" w:rsidRPr="00E64C13" w:rsidTr="00563B66">
        <w:trPr>
          <w:jc w:val="center"/>
        </w:trPr>
        <w:tc>
          <w:tcPr>
            <w:tcW w:w="669"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L.p.</w:t>
            </w:r>
          </w:p>
        </w:tc>
        <w:tc>
          <w:tcPr>
            <w:tcW w:w="2823"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Nazwa kryterium</w:t>
            </w:r>
          </w:p>
        </w:tc>
        <w:tc>
          <w:tcPr>
            <w:tcW w:w="6216"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Definicja kryterium</w:t>
            </w:r>
          </w:p>
        </w:tc>
        <w:tc>
          <w:tcPr>
            <w:tcW w:w="4598"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Opis znaczenia kryterium</w:t>
            </w:r>
          </w:p>
        </w:tc>
      </w:tr>
      <w:tr w:rsidR="00563B66" w:rsidRPr="00E64C13" w:rsidTr="00563B66">
        <w:trPr>
          <w:jc w:val="center"/>
        </w:trPr>
        <w:tc>
          <w:tcPr>
            <w:tcW w:w="669"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1</w:t>
            </w:r>
          </w:p>
        </w:tc>
        <w:tc>
          <w:tcPr>
            <w:tcW w:w="2823"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2</w:t>
            </w:r>
          </w:p>
        </w:tc>
        <w:tc>
          <w:tcPr>
            <w:tcW w:w="6216"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3</w:t>
            </w:r>
          </w:p>
        </w:tc>
        <w:tc>
          <w:tcPr>
            <w:tcW w:w="4598"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4</w:t>
            </w:r>
          </w:p>
        </w:tc>
      </w:tr>
      <w:tr w:rsidR="00563B66" w:rsidRPr="00E64C13" w:rsidTr="00563B66">
        <w:trPr>
          <w:jc w:val="center"/>
        </w:trPr>
        <w:tc>
          <w:tcPr>
            <w:tcW w:w="669" w:type="dxa"/>
          </w:tcPr>
          <w:p w:rsidR="00151054" w:rsidRDefault="00151054" w:rsidP="001B0A9F">
            <w:pPr>
              <w:pStyle w:val="Akapitzlist"/>
              <w:numPr>
                <w:ilvl w:val="0"/>
                <w:numId w:val="485"/>
              </w:numPr>
              <w:spacing w:before="40" w:after="40"/>
              <w:ind w:hanging="720"/>
              <w:contextualSpacing w:val="0"/>
              <w:rPr>
                <w:rFonts w:ascii="Arial" w:hAnsi="Arial" w:cs="Arial"/>
              </w:rPr>
            </w:pPr>
          </w:p>
        </w:tc>
        <w:tc>
          <w:tcPr>
            <w:tcW w:w="2823"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 xml:space="preserve">Zgodność z celem szczegółowym i rezultatami </w:t>
            </w:r>
            <w:r>
              <w:rPr>
                <w:rFonts w:ascii="Arial" w:hAnsi="Arial" w:cs="Arial"/>
                <w:sz w:val="20"/>
              </w:rPr>
              <w:t xml:space="preserve"> Działania</w:t>
            </w:r>
          </w:p>
        </w:tc>
        <w:tc>
          <w:tcPr>
            <w:tcW w:w="6216"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 xml:space="preserve">Projekt jest zgodny z właściwym celem szczegółowym </w:t>
            </w:r>
            <w:r w:rsidRPr="00E64C13">
              <w:rPr>
                <w:rFonts w:ascii="Arial" w:hAnsi="Arial" w:cs="Arial"/>
                <w:i/>
                <w:sz w:val="20"/>
              </w:rPr>
              <w:t>RPO WZ 2014-2020</w:t>
            </w:r>
            <w:r w:rsidRPr="00E64C13">
              <w:rPr>
                <w:rFonts w:ascii="Arial" w:hAnsi="Arial" w:cs="Arial"/>
                <w:sz w:val="20"/>
              </w:rPr>
              <w:t xml:space="preserve"> oraz </w:t>
            </w:r>
            <w:r>
              <w:rPr>
                <w:rFonts w:ascii="Arial" w:hAnsi="Arial" w:cs="Arial"/>
                <w:sz w:val="20"/>
              </w:rPr>
              <w:t xml:space="preserve">koresponduje </w:t>
            </w:r>
            <w:r w:rsidRPr="00E64C13">
              <w:rPr>
                <w:rFonts w:ascii="Arial" w:hAnsi="Arial" w:cs="Arial"/>
                <w:sz w:val="20"/>
              </w:rPr>
              <w:t xml:space="preserve">ze wskaźnikami </w:t>
            </w:r>
            <w:r>
              <w:rPr>
                <w:rFonts w:ascii="Arial" w:hAnsi="Arial" w:cs="Arial"/>
                <w:sz w:val="20"/>
              </w:rPr>
              <w:t>dla danego Działania/typu projektu.</w:t>
            </w:r>
          </w:p>
        </w:tc>
        <w:tc>
          <w:tcPr>
            <w:tcW w:w="4598"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 xml:space="preserve">Projekty niespełniające kryterium kierowane są </w:t>
            </w:r>
            <w:r w:rsidRPr="00E64C13">
              <w:rPr>
                <w:rFonts w:ascii="Arial" w:hAnsi="Arial" w:cs="Arial"/>
                <w:sz w:val="20"/>
              </w:rPr>
              <w:lastRenderedPageBreak/>
              <w:t>do poprawy lub uzupełnienia.</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563B66" w:rsidRPr="00E64C13" w:rsidTr="00563B66">
        <w:trPr>
          <w:jc w:val="center"/>
        </w:trPr>
        <w:tc>
          <w:tcPr>
            <w:tcW w:w="669" w:type="dxa"/>
          </w:tcPr>
          <w:p w:rsidR="00151054" w:rsidRDefault="00151054" w:rsidP="001B0A9F">
            <w:pPr>
              <w:pStyle w:val="Akapitzlist"/>
              <w:numPr>
                <w:ilvl w:val="0"/>
                <w:numId w:val="485"/>
              </w:numPr>
              <w:spacing w:before="40" w:after="40"/>
              <w:ind w:left="0" w:firstLine="0"/>
              <w:contextualSpacing w:val="0"/>
              <w:rPr>
                <w:rFonts w:ascii="Arial" w:hAnsi="Arial" w:cs="Arial"/>
              </w:rPr>
            </w:pPr>
          </w:p>
        </w:tc>
        <w:tc>
          <w:tcPr>
            <w:tcW w:w="2823"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 xml:space="preserve">Zgodność z </w:t>
            </w:r>
            <w:r>
              <w:rPr>
                <w:rFonts w:ascii="Arial" w:hAnsi="Arial" w:cs="Arial"/>
                <w:sz w:val="20"/>
              </w:rPr>
              <w:t>typem projektu</w:t>
            </w:r>
          </w:p>
          <w:p w:rsidR="00563B66" w:rsidRPr="00E64C13" w:rsidRDefault="00563B66" w:rsidP="00855B0D">
            <w:pPr>
              <w:spacing w:before="40" w:after="40"/>
              <w:rPr>
                <w:rFonts w:ascii="Arial" w:hAnsi="Arial" w:cs="Arial"/>
                <w:sz w:val="20"/>
              </w:rPr>
            </w:pPr>
          </w:p>
          <w:p w:rsidR="00563B66" w:rsidRPr="00E64C13" w:rsidRDefault="00563B66" w:rsidP="00855B0D">
            <w:pPr>
              <w:spacing w:before="40" w:after="40"/>
              <w:rPr>
                <w:rFonts w:ascii="Arial" w:hAnsi="Arial" w:cs="Arial"/>
                <w:sz w:val="20"/>
              </w:rPr>
            </w:pPr>
          </w:p>
        </w:tc>
        <w:tc>
          <w:tcPr>
            <w:tcW w:w="6216"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 xml:space="preserve">Projekt jest zgodny z typem projektu </w:t>
            </w:r>
            <w:r>
              <w:rPr>
                <w:rFonts w:ascii="Arial" w:hAnsi="Arial" w:cs="Arial"/>
                <w:sz w:val="20"/>
              </w:rPr>
              <w:t xml:space="preserve">oraz grupą docelową </w:t>
            </w:r>
            <w:r w:rsidRPr="00E64C13">
              <w:rPr>
                <w:rFonts w:ascii="Arial" w:hAnsi="Arial" w:cs="Arial"/>
                <w:sz w:val="20"/>
              </w:rPr>
              <w:t>wskazanym</w:t>
            </w:r>
            <w:r>
              <w:rPr>
                <w:rFonts w:ascii="Arial" w:hAnsi="Arial" w:cs="Arial"/>
                <w:sz w:val="20"/>
              </w:rPr>
              <w:t>i</w:t>
            </w:r>
            <w:r w:rsidRPr="00E64C13">
              <w:rPr>
                <w:rFonts w:ascii="Arial" w:hAnsi="Arial" w:cs="Arial"/>
                <w:sz w:val="20"/>
              </w:rPr>
              <w:t xml:space="preserve"> w </w:t>
            </w:r>
            <w:r w:rsidRPr="00E64C13">
              <w:rPr>
                <w:rFonts w:ascii="Arial" w:hAnsi="Arial" w:cs="Arial"/>
                <w:i/>
                <w:sz w:val="20"/>
              </w:rPr>
              <w:t>SOOP RPO WZ 2014-2020</w:t>
            </w:r>
            <w:r>
              <w:rPr>
                <w:rFonts w:ascii="Arial" w:hAnsi="Arial" w:cs="Arial"/>
                <w:sz w:val="20"/>
              </w:rPr>
              <w:t xml:space="preserve"> oraz </w:t>
            </w:r>
            <w:r w:rsidRPr="00C30D79">
              <w:rPr>
                <w:rFonts w:ascii="Arial" w:hAnsi="Arial" w:cs="Arial"/>
                <w:i/>
                <w:sz w:val="20"/>
              </w:rPr>
              <w:t>Wezwaniu do złożenia wniosku.</w:t>
            </w:r>
          </w:p>
          <w:p w:rsidR="00563B66" w:rsidRPr="00E64C13" w:rsidRDefault="00563B66" w:rsidP="00855B0D">
            <w:pPr>
              <w:spacing w:before="40" w:after="40"/>
              <w:rPr>
                <w:rFonts w:ascii="Arial" w:hAnsi="Arial" w:cs="Arial"/>
                <w:sz w:val="20"/>
              </w:rPr>
            </w:pPr>
          </w:p>
        </w:tc>
        <w:tc>
          <w:tcPr>
            <w:tcW w:w="4598"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563B66"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sz w:val="20"/>
              </w:rPr>
            </w:pPr>
            <w:r w:rsidRPr="00716FAA">
              <w:rPr>
                <w:rFonts w:ascii="Arial" w:hAnsi="Arial" w:cs="Arial"/>
                <w:sz w:val="20"/>
              </w:rPr>
              <w:t>Za zgodą IP, na etapie rea</w:t>
            </w:r>
            <w:r>
              <w:rPr>
                <w:rFonts w:ascii="Arial" w:hAnsi="Arial" w:cs="Arial"/>
                <w:sz w:val="20"/>
              </w:rPr>
              <w:t xml:space="preserve">lizacji projektu, dopuszcza się </w:t>
            </w:r>
            <w:r w:rsidRPr="00716FAA">
              <w:rPr>
                <w:rFonts w:ascii="Arial" w:hAnsi="Arial" w:cs="Arial"/>
                <w:sz w:val="20"/>
              </w:rPr>
              <w:t>możliwość odstępstwa o</w:t>
            </w:r>
            <w:r>
              <w:rPr>
                <w:rFonts w:ascii="Arial" w:hAnsi="Arial" w:cs="Arial"/>
                <w:sz w:val="20"/>
              </w:rPr>
              <w:t xml:space="preserve">d zapisów </w:t>
            </w:r>
            <w:r w:rsidRPr="00C30D79">
              <w:rPr>
                <w:rFonts w:ascii="Arial" w:hAnsi="Arial" w:cs="Arial"/>
                <w:i/>
                <w:sz w:val="20"/>
              </w:rPr>
              <w:t>Wezwania do złożenia wniosku</w:t>
            </w:r>
            <w:r w:rsidDel="00B42223">
              <w:rPr>
                <w:rFonts w:ascii="Arial" w:hAnsi="Arial" w:cs="Arial"/>
                <w:sz w:val="20"/>
              </w:rPr>
              <w:t xml:space="preserve"> </w:t>
            </w:r>
            <w:r>
              <w:rPr>
                <w:rFonts w:ascii="Arial" w:hAnsi="Arial" w:cs="Arial"/>
                <w:sz w:val="20"/>
              </w:rPr>
              <w:t xml:space="preserve">w </w:t>
            </w:r>
            <w:r w:rsidRPr="00716FAA">
              <w:rPr>
                <w:rFonts w:ascii="Arial" w:hAnsi="Arial" w:cs="Arial"/>
                <w:sz w:val="20"/>
              </w:rPr>
              <w:t>zakresie spełnienia przedmiotowego kryterium z uwagi na</w:t>
            </w:r>
            <w:r>
              <w:rPr>
                <w:rFonts w:ascii="Arial" w:hAnsi="Arial" w:cs="Arial"/>
                <w:sz w:val="20"/>
              </w:rPr>
              <w:t xml:space="preserve"> </w:t>
            </w:r>
            <w:r w:rsidRPr="00716FAA">
              <w:rPr>
                <w:rFonts w:ascii="Arial" w:hAnsi="Arial" w:cs="Arial"/>
                <w:sz w:val="20"/>
              </w:rPr>
              <w:t>zmiany dokumentów nadrzęd</w:t>
            </w:r>
            <w:r>
              <w:rPr>
                <w:rFonts w:ascii="Arial" w:hAnsi="Arial" w:cs="Arial"/>
                <w:sz w:val="20"/>
              </w:rPr>
              <w:t xml:space="preserve">nych tj. RPO WZ 2014-2020, SOOP </w:t>
            </w:r>
            <w:r w:rsidRPr="00716FAA">
              <w:rPr>
                <w:rFonts w:ascii="Arial" w:hAnsi="Arial" w:cs="Arial"/>
                <w:sz w:val="20"/>
              </w:rPr>
              <w:t>RPO WZ 2014-2020, prze</w:t>
            </w:r>
            <w:r>
              <w:rPr>
                <w:rFonts w:ascii="Arial" w:hAnsi="Arial" w:cs="Arial"/>
                <w:sz w:val="20"/>
              </w:rPr>
              <w:t xml:space="preserve">pisów prawa - mających wpływ na </w:t>
            </w:r>
            <w:r w:rsidRPr="00716FAA">
              <w:rPr>
                <w:rFonts w:ascii="Arial" w:hAnsi="Arial" w:cs="Arial"/>
                <w:sz w:val="20"/>
              </w:rPr>
              <w:t>założenia dotyczące grupy docelowej i/lub typu projektu.</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563B66" w:rsidRPr="00E64C13" w:rsidTr="00563B66">
        <w:trPr>
          <w:jc w:val="center"/>
        </w:trPr>
        <w:tc>
          <w:tcPr>
            <w:tcW w:w="669" w:type="dxa"/>
          </w:tcPr>
          <w:p w:rsidR="00151054" w:rsidRDefault="00151054" w:rsidP="001B0A9F">
            <w:pPr>
              <w:pStyle w:val="Akapitzlist"/>
              <w:numPr>
                <w:ilvl w:val="0"/>
                <w:numId w:val="485"/>
              </w:numPr>
              <w:spacing w:before="40" w:after="40"/>
              <w:ind w:left="0" w:firstLine="0"/>
              <w:contextualSpacing w:val="0"/>
              <w:rPr>
                <w:rFonts w:ascii="Arial" w:hAnsi="Arial" w:cs="Arial"/>
              </w:rPr>
            </w:pPr>
          </w:p>
        </w:tc>
        <w:tc>
          <w:tcPr>
            <w:tcW w:w="2823" w:type="dxa"/>
            <w:shd w:val="clear" w:color="auto" w:fill="auto"/>
          </w:tcPr>
          <w:p w:rsidR="00563B66" w:rsidRPr="00E64C13" w:rsidRDefault="00563B66" w:rsidP="00855B0D">
            <w:pPr>
              <w:spacing w:before="40" w:after="40"/>
              <w:rPr>
                <w:rFonts w:ascii="Arial" w:hAnsi="Arial" w:cs="Arial"/>
                <w:sz w:val="20"/>
              </w:rPr>
            </w:pPr>
            <w:r>
              <w:rPr>
                <w:rFonts w:ascii="Arial" w:hAnsi="Arial" w:cs="Arial"/>
                <w:sz w:val="20"/>
              </w:rPr>
              <w:t>Kwalifikowalność Beneficjenta/Partnera (jeśli dotyczy)</w:t>
            </w:r>
          </w:p>
        </w:tc>
        <w:tc>
          <w:tcPr>
            <w:tcW w:w="6216" w:type="dxa"/>
            <w:shd w:val="clear" w:color="auto" w:fill="auto"/>
          </w:tcPr>
          <w:p w:rsidR="00563B66" w:rsidRPr="00B80E7B" w:rsidRDefault="00563B66" w:rsidP="00855B0D">
            <w:pPr>
              <w:spacing w:before="40" w:after="40"/>
              <w:rPr>
                <w:rFonts w:ascii="Arial" w:hAnsi="Arial" w:cs="Arial"/>
                <w:sz w:val="20"/>
              </w:rPr>
            </w:pPr>
            <w:r>
              <w:rPr>
                <w:rFonts w:ascii="Arial" w:hAnsi="Arial" w:cs="Arial"/>
                <w:sz w:val="20"/>
              </w:rPr>
              <w:t xml:space="preserve">Beneficjent,  zgodnie z SOOP RPO WZ 2014-2020, jest    podmiotem </w:t>
            </w:r>
            <w:r w:rsidRPr="00B80E7B">
              <w:rPr>
                <w:rFonts w:ascii="Arial" w:hAnsi="Arial" w:cs="Arial"/>
                <w:sz w:val="20"/>
              </w:rPr>
              <w:t>upra</w:t>
            </w:r>
            <w:r>
              <w:rPr>
                <w:rFonts w:ascii="Arial" w:hAnsi="Arial" w:cs="Arial"/>
                <w:sz w:val="20"/>
              </w:rPr>
              <w:t xml:space="preserve">wnionym do ubiegania się o </w:t>
            </w:r>
            <w:r w:rsidRPr="00B80E7B">
              <w:rPr>
                <w:rFonts w:ascii="Arial" w:hAnsi="Arial" w:cs="Arial"/>
                <w:sz w:val="20"/>
              </w:rPr>
              <w:t>dof</w:t>
            </w:r>
            <w:r>
              <w:rPr>
                <w:rFonts w:ascii="Arial" w:hAnsi="Arial" w:cs="Arial"/>
                <w:sz w:val="20"/>
              </w:rPr>
              <w:t xml:space="preserve">inansowanie w ramach Działania/ </w:t>
            </w:r>
            <w:r w:rsidRPr="00B80E7B">
              <w:rPr>
                <w:rFonts w:ascii="Arial" w:hAnsi="Arial" w:cs="Arial"/>
                <w:sz w:val="20"/>
              </w:rPr>
              <w:t>ty</w:t>
            </w:r>
            <w:r>
              <w:rPr>
                <w:rFonts w:ascii="Arial" w:hAnsi="Arial" w:cs="Arial"/>
                <w:sz w:val="20"/>
              </w:rPr>
              <w:t>pu/ów projektu/ów, w którym ogłoszony został nabór. Partner/</w:t>
            </w:r>
            <w:proofErr w:type="spellStart"/>
            <w:r>
              <w:rPr>
                <w:rFonts w:ascii="Arial" w:hAnsi="Arial" w:cs="Arial"/>
                <w:sz w:val="20"/>
              </w:rPr>
              <w:t>rzy</w:t>
            </w:r>
            <w:proofErr w:type="spellEnd"/>
            <w:r>
              <w:rPr>
                <w:rFonts w:ascii="Arial" w:hAnsi="Arial" w:cs="Arial"/>
                <w:sz w:val="20"/>
              </w:rPr>
              <w:t xml:space="preserve"> nie</w:t>
            </w:r>
            <w:r w:rsidRPr="00B80E7B">
              <w:rPr>
                <w:rFonts w:ascii="Arial" w:hAnsi="Arial" w:cs="Arial"/>
                <w:sz w:val="20"/>
              </w:rPr>
              <w:t xml:space="preserve"> podl</w:t>
            </w:r>
            <w:r>
              <w:rPr>
                <w:rFonts w:ascii="Arial" w:hAnsi="Arial" w:cs="Arial"/>
                <w:sz w:val="20"/>
              </w:rPr>
              <w:t xml:space="preserve">ega/ją </w:t>
            </w:r>
            <w:r w:rsidRPr="00B80E7B">
              <w:rPr>
                <w:rFonts w:ascii="Arial" w:hAnsi="Arial" w:cs="Arial"/>
                <w:sz w:val="20"/>
              </w:rPr>
              <w:t>wykl</w:t>
            </w:r>
            <w:r>
              <w:rPr>
                <w:rFonts w:ascii="Arial" w:hAnsi="Arial" w:cs="Arial"/>
                <w:sz w:val="20"/>
              </w:rPr>
              <w:t xml:space="preserve">uczeniu z możliwości ubiegania </w:t>
            </w:r>
            <w:r w:rsidRPr="00B80E7B">
              <w:rPr>
                <w:rFonts w:ascii="Arial" w:hAnsi="Arial" w:cs="Arial"/>
                <w:sz w:val="20"/>
              </w:rPr>
              <w:t>s</w:t>
            </w:r>
            <w:r>
              <w:rPr>
                <w:rFonts w:ascii="Arial" w:hAnsi="Arial" w:cs="Arial"/>
                <w:sz w:val="20"/>
              </w:rPr>
              <w:t xml:space="preserve">ię o dofinansowanie, w tym </w:t>
            </w:r>
            <w:r w:rsidRPr="00B80E7B">
              <w:rPr>
                <w:rFonts w:ascii="Arial" w:hAnsi="Arial" w:cs="Arial"/>
                <w:sz w:val="20"/>
              </w:rPr>
              <w:t>wyk</w:t>
            </w:r>
            <w:r>
              <w:rPr>
                <w:rFonts w:ascii="Arial" w:hAnsi="Arial" w:cs="Arial"/>
                <w:sz w:val="20"/>
              </w:rPr>
              <w:t xml:space="preserve">luczeniu, o którym mowa w art. 207 ust. 4 ustawy z dnia 27 sierpnia </w:t>
            </w:r>
            <w:r w:rsidRPr="00B80E7B">
              <w:rPr>
                <w:rFonts w:ascii="Arial" w:hAnsi="Arial" w:cs="Arial"/>
                <w:sz w:val="20"/>
              </w:rPr>
              <w:t>2009 r., o finansach publicznych.</w:t>
            </w:r>
          </w:p>
          <w:p w:rsidR="00563B66" w:rsidRPr="00E64C13" w:rsidRDefault="00563B66" w:rsidP="00855B0D">
            <w:pPr>
              <w:spacing w:before="40" w:after="40"/>
              <w:rPr>
                <w:rFonts w:ascii="Arial" w:hAnsi="Arial" w:cs="Arial"/>
                <w:sz w:val="20"/>
              </w:rPr>
            </w:pPr>
            <w:r>
              <w:rPr>
                <w:rFonts w:ascii="Arial" w:hAnsi="Arial" w:cs="Arial"/>
                <w:sz w:val="20"/>
              </w:rPr>
              <w:t xml:space="preserve">W przypadku partnera </w:t>
            </w:r>
            <w:r w:rsidRPr="00B80E7B">
              <w:rPr>
                <w:rFonts w:ascii="Arial" w:hAnsi="Arial" w:cs="Arial"/>
                <w:sz w:val="20"/>
              </w:rPr>
              <w:t>stano</w:t>
            </w:r>
            <w:r>
              <w:rPr>
                <w:rFonts w:ascii="Arial" w:hAnsi="Arial" w:cs="Arial"/>
                <w:sz w:val="20"/>
              </w:rPr>
              <w:t xml:space="preserve">wiącego  podmiot, o którym mowa w  art. 207 ust. 7 ustawy z dnia 27 sierpnia  2009 r., o finansach    publicznych, kryterium dotyczące kwalifikowalności Partnera     zostaje </w:t>
            </w:r>
            <w:r w:rsidRPr="00B80E7B">
              <w:rPr>
                <w:rFonts w:ascii="Arial" w:hAnsi="Arial" w:cs="Arial"/>
                <w:sz w:val="20"/>
              </w:rPr>
              <w:t>au</w:t>
            </w:r>
            <w:r>
              <w:rPr>
                <w:rFonts w:ascii="Arial" w:hAnsi="Arial" w:cs="Arial"/>
                <w:sz w:val="20"/>
              </w:rPr>
              <w:t xml:space="preserve">tomatycznie </w:t>
            </w:r>
            <w:r w:rsidRPr="00B80E7B">
              <w:rPr>
                <w:rFonts w:ascii="Arial" w:hAnsi="Arial" w:cs="Arial"/>
                <w:sz w:val="20"/>
              </w:rPr>
              <w:t>uznane za spełnione.</w:t>
            </w:r>
          </w:p>
        </w:tc>
        <w:tc>
          <w:tcPr>
            <w:tcW w:w="4598"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563B66" w:rsidRPr="00E64C13" w:rsidTr="00563B66">
        <w:trPr>
          <w:jc w:val="center"/>
        </w:trPr>
        <w:tc>
          <w:tcPr>
            <w:tcW w:w="669" w:type="dxa"/>
          </w:tcPr>
          <w:p w:rsidR="00151054" w:rsidRDefault="00151054" w:rsidP="001B0A9F">
            <w:pPr>
              <w:pStyle w:val="Akapitzlist"/>
              <w:numPr>
                <w:ilvl w:val="0"/>
                <w:numId w:val="485"/>
              </w:numPr>
              <w:spacing w:before="40" w:after="40"/>
              <w:ind w:left="0" w:firstLine="0"/>
              <w:contextualSpacing w:val="0"/>
              <w:rPr>
                <w:rFonts w:ascii="Arial" w:hAnsi="Arial" w:cs="Arial"/>
              </w:rPr>
            </w:pPr>
          </w:p>
        </w:tc>
        <w:tc>
          <w:tcPr>
            <w:tcW w:w="2823"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Zgodność z zasadami horyzontalnymi</w:t>
            </w:r>
          </w:p>
        </w:tc>
        <w:tc>
          <w:tcPr>
            <w:tcW w:w="6216"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 xml:space="preserve">Projekt jest zgodny z: </w:t>
            </w:r>
          </w:p>
          <w:p w:rsidR="00151054" w:rsidRDefault="00563B66" w:rsidP="001B0A9F">
            <w:pPr>
              <w:numPr>
                <w:ilvl w:val="0"/>
                <w:numId w:val="486"/>
              </w:numPr>
              <w:spacing w:before="40" w:after="40"/>
              <w:ind w:left="379"/>
              <w:rPr>
                <w:rFonts w:ascii="Arial" w:hAnsi="Arial" w:cs="Arial"/>
                <w:sz w:val="20"/>
              </w:rPr>
            </w:pPr>
            <w:r w:rsidRPr="00E64C13">
              <w:rPr>
                <w:rFonts w:ascii="Arial" w:hAnsi="Arial" w:cs="Arial"/>
                <w:sz w:val="20"/>
              </w:rPr>
              <w:t>zasadą równości szans kobiet i mężczyzn, w oparciu o standard minimum,</w:t>
            </w:r>
          </w:p>
          <w:p w:rsidR="00151054" w:rsidRDefault="00563B66" w:rsidP="001B0A9F">
            <w:pPr>
              <w:numPr>
                <w:ilvl w:val="0"/>
                <w:numId w:val="486"/>
              </w:numPr>
              <w:spacing w:before="40" w:after="40"/>
              <w:ind w:left="357" w:hanging="357"/>
              <w:rPr>
                <w:rFonts w:ascii="Arial" w:hAnsi="Arial" w:cs="Arial"/>
                <w:sz w:val="20"/>
              </w:rPr>
            </w:pPr>
            <w:r w:rsidRPr="00E64C13">
              <w:rPr>
                <w:rFonts w:ascii="Arial" w:hAnsi="Arial" w:cs="Arial"/>
                <w:sz w:val="20"/>
              </w:rPr>
              <w:t>właściwymi politykami i zasadami wspólnotowym:</w:t>
            </w:r>
          </w:p>
          <w:p w:rsidR="00563B66" w:rsidRPr="00E64C13" w:rsidRDefault="00563B66" w:rsidP="001B0A9F">
            <w:pPr>
              <w:pStyle w:val="Akapitzlist"/>
              <w:numPr>
                <w:ilvl w:val="0"/>
                <w:numId w:val="347"/>
              </w:numPr>
              <w:spacing w:before="40" w:after="40"/>
              <w:ind w:left="714" w:hanging="357"/>
              <w:contextualSpacing w:val="0"/>
              <w:rPr>
                <w:rFonts w:ascii="Arial" w:hAnsi="Arial" w:cs="Arial"/>
              </w:rPr>
            </w:pPr>
            <w:r w:rsidRPr="00E64C13">
              <w:rPr>
                <w:rFonts w:ascii="Arial" w:hAnsi="Arial" w:cs="Arial"/>
              </w:rPr>
              <w:t>zrównoważonego rozwoju,</w:t>
            </w:r>
            <w:r>
              <w:rPr>
                <w:rFonts w:ascii="Arial" w:hAnsi="Arial" w:cs="Arial"/>
              </w:rPr>
              <w:t xml:space="preserve"> </w:t>
            </w:r>
            <w:r w:rsidRPr="00E64C13">
              <w:rPr>
                <w:rFonts w:ascii="Arial" w:hAnsi="Arial" w:cs="Arial"/>
              </w:rPr>
              <w:t>,</w:t>
            </w:r>
          </w:p>
          <w:p w:rsidR="00563B66" w:rsidRDefault="00563B66" w:rsidP="001B0A9F">
            <w:pPr>
              <w:pStyle w:val="Akapitzlist"/>
              <w:numPr>
                <w:ilvl w:val="0"/>
                <w:numId w:val="347"/>
              </w:numPr>
              <w:spacing w:before="40" w:after="40"/>
              <w:ind w:left="714" w:hanging="357"/>
              <w:contextualSpacing w:val="0"/>
              <w:rPr>
                <w:rFonts w:ascii="Arial" w:hAnsi="Arial" w:cs="Arial"/>
              </w:rPr>
            </w:pPr>
            <w:r>
              <w:rPr>
                <w:rFonts w:ascii="Arial" w:hAnsi="Arial" w:cs="Arial"/>
              </w:rPr>
              <w:t>promowania i realizacji zasady</w:t>
            </w:r>
            <w:r w:rsidRPr="00E64C13">
              <w:rPr>
                <w:rFonts w:ascii="Arial" w:hAnsi="Arial" w:cs="Arial"/>
              </w:rPr>
              <w:t xml:space="preserve"> równości szans i niedyskryminacji</w:t>
            </w:r>
            <w:r>
              <w:rPr>
                <w:rFonts w:ascii="Arial" w:hAnsi="Arial" w:cs="Arial"/>
              </w:rPr>
              <w:t>,</w:t>
            </w:r>
            <w:r w:rsidRPr="00E64C13">
              <w:rPr>
                <w:rFonts w:ascii="Arial" w:hAnsi="Arial" w:cs="Arial"/>
              </w:rPr>
              <w:t xml:space="preserve"> w tym </w:t>
            </w:r>
            <w:r>
              <w:rPr>
                <w:rFonts w:ascii="Arial" w:hAnsi="Arial" w:cs="Arial"/>
              </w:rPr>
              <w:t>m.in. koniecznością stosowania zasady uniwersalnego projektowania.</w:t>
            </w:r>
          </w:p>
          <w:p w:rsidR="00563B66" w:rsidRDefault="00563B66" w:rsidP="00855B0D">
            <w:pPr>
              <w:spacing w:before="40" w:after="40"/>
              <w:rPr>
                <w:rFonts w:ascii="Arial" w:hAnsi="Arial" w:cs="Arial"/>
                <w:sz w:val="20"/>
              </w:rPr>
            </w:pPr>
            <w:r w:rsidRPr="00A649AA">
              <w:rPr>
                <w:rFonts w:ascii="Arial" w:hAnsi="Arial" w:cs="Arial"/>
                <w:sz w:val="20"/>
              </w:rPr>
              <w:lastRenderedPageBreak/>
              <w:t>Uniwersalne projektowanie to projektowanie produktów, środowiska, programów i usług w taki sposób,  by  były  użyteczne dla wszystkich, w możliwie największym  stopniu,  bez potrzeby późniejszej adaptacji lub specjalistycznego projektowania. Projekt zakład dostępność dla jak najszerszego grona odbiorców, w szczególności osób z niepełnosprawnościami.</w:t>
            </w:r>
          </w:p>
          <w:p w:rsidR="00563B66" w:rsidRPr="00E64C13" w:rsidRDefault="00563B66" w:rsidP="00855B0D">
            <w:pPr>
              <w:pStyle w:val="Akapitzlist"/>
              <w:spacing w:before="40" w:after="40"/>
              <w:contextualSpacing w:val="0"/>
              <w:rPr>
                <w:rFonts w:ascii="Arial" w:hAnsi="Arial" w:cs="Arial"/>
              </w:rPr>
            </w:pPr>
          </w:p>
        </w:tc>
        <w:tc>
          <w:tcPr>
            <w:tcW w:w="4598"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lastRenderedPageBreak/>
              <w:t>Spełnienie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bl>
    <w:p w:rsidR="003042DB" w:rsidRDefault="003042DB">
      <w:pPr>
        <w:rPr>
          <w:rFonts w:ascii="Myriad Pro" w:hAnsi="Myriad Pro" w:cs="Arial"/>
          <w:sz w:val="20"/>
        </w:rPr>
      </w:pPr>
    </w:p>
    <w:tbl>
      <w:tblPr>
        <w:tblStyle w:val="Tabela-Siatka"/>
        <w:tblW w:w="14290" w:type="dxa"/>
        <w:jc w:val="center"/>
        <w:tblLayout w:type="fixed"/>
        <w:tblLook w:val="04A0" w:firstRow="1" w:lastRow="0" w:firstColumn="1" w:lastColumn="0" w:noHBand="0" w:noVBand="1"/>
      </w:tblPr>
      <w:tblGrid>
        <w:gridCol w:w="653"/>
        <w:gridCol w:w="2823"/>
        <w:gridCol w:w="6216"/>
        <w:gridCol w:w="4598"/>
      </w:tblGrid>
      <w:tr w:rsidR="00563B66" w:rsidRPr="00E64C13" w:rsidTr="00563B66">
        <w:trPr>
          <w:jc w:val="center"/>
        </w:trPr>
        <w:tc>
          <w:tcPr>
            <w:tcW w:w="14290" w:type="dxa"/>
            <w:gridSpan w:val="4"/>
          </w:tcPr>
          <w:p w:rsidR="00563B66" w:rsidRPr="00E64C13" w:rsidRDefault="00563B66" w:rsidP="00855B0D">
            <w:pPr>
              <w:spacing w:before="40" w:after="40"/>
              <w:jc w:val="center"/>
              <w:rPr>
                <w:rFonts w:ascii="Arial" w:hAnsi="Arial" w:cs="Arial"/>
                <w:b/>
                <w:sz w:val="20"/>
              </w:rPr>
            </w:pPr>
            <w:r w:rsidRPr="00E64C13">
              <w:rPr>
                <w:rFonts w:ascii="Arial" w:hAnsi="Arial" w:cs="Arial"/>
                <w:b/>
                <w:sz w:val="20"/>
              </w:rPr>
              <w:t>Kryteria administracyjności</w:t>
            </w:r>
          </w:p>
        </w:tc>
      </w:tr>
      <w:tr w:rsidR="00563B66" w:rsidRPr="00E64C13" w:rsidTr="00563B66">
        <w:trPr>
          <w:jc w:val="center"/>
        </w:trPr>
        <w:tc>
          <w:tcPr>
            <w:tcW w:w="653"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L.p.</w:t>
            </w:r>
          </w:p>
        </w:tc>
        <w:tc>
          <w:tcPr>
            <w:tcW w:w="2823"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Nazwa kryterium</w:t>
            </w:r>
          </w:p>
        </w:tc>
        <w:tc>
          <w:tcPr>
            <w:tcW w:w="6216"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Definicja kryterium</w:t>
            </w:r>
          </w:p>
        </w:tc>
        <w:tc>
          <w:tcPr>
            <w:tcW w:w="4598"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Opis znaczenia kryterium</w:t>
            </w:r>
          </w:p>
        </w:tc>
      </w:tr>
      <w:tr w:rsidR="00563B66" w:rsidRPr="00E64C13" w:rsidTr="00563B66">
        <w:trPr>
          <w:jc w:val="center"/>
        </w:trPr>
        <w:tc>
          <w:tcPr>
            <w:tcW w:w="653"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1</w:t>
            </w:r>
          </w:p>
        </w:tc>
        <w:tc>
          <w:tcPr>
            <w:tcW w:w="2823"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2</w:t>
            </w:r>
          </w:p>
        </w:tc>
        <w:tc>
          <w:tcPr>
            <w:tcW w:w="6216"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3</w:t>
            </w:r>
          </w:p>
        </w:tc>
        <w:tc>
          <w:tcPr>
            <w:tcW w:w="4598"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4</w:t>
            </w:r>
          </w:p>
        </w:tc>
      </w:tr>
      <w:tr w:rsidR="00563B66" w:rsidRPr="00E64C13" w:rsidTr="00563B66">
        <w:trPr>
          <w:jc w:val="center"/>
        </w:trPr>
        <w:tc>
          <w:tcPr>
            <w:tcW w:w="653" w:type="dxa"/>
          </w:tcPr>
          <w:p w:rsidR="00151054" w:rsidRDefault="00151054" w:rsidP="001B0A9F">
            <w:pPr>
              <w:pStyle w:val="Akapitzlist"/>
              <w:numPr>
                <w:ilvl w:val="0"/>
                <w:numId w:val="487"/>
              </w:numPr>
              <w:spacing w:before="40" w:after="40"/>
              <w:ind w:hanging="666"/>
              <w:contextualSpacing w:val="0"/>
              <w:rPr>
                <w:rFonts w:ascii="Arial" w:hAnsi="Arial" w:cs="Arial"/>
              </w:rPr>
            </w:pPr>
          </w:p>
        </w:tc>
        <w:tc>
          <w:tcPr>
            <w:tcW w:w="2823" w:type="dxa"/>
          </w:tcPr>
          <w:p w:rsidR="00563B66" w:rsidRPr="00E64C13" w:rsidRDefault="00563B66" w:rsidP="00855B0D">
            <w:pPr>
              <w:spacing w:before="40" w:after="40"/>
              <w:rPr>
                <w:rFonts w:ascii="Arial" w:hAnsi="Arial" w:cs="Arial"/>
                <w:sz w:val="20"/>
              </w:rPr>
            </w:pPr>
            <w:r w:rsidRPr="00E64C13">
              <w:rPr>
                <w:rFonts w:ascii="Arial" w:hAnsi="Arial" w:cs="Arial"/>
                <w:sz w:val="20"/>
              </w:rPr>
              <w:t>Intensywność wsparcia</w:t>
            </w:r>
          </w:p>
        </w:tc>
        <w:tc>
          <w:tcPr>
            <w:tcW w:w="6216" w:type="dxa"/>
          </w:tcPr>
          <w:p w:rsidR="00563B66" w:rsidRPr="00E64C13" w:rsidRDefault="00563B66" w:rsidP="00855B0D">
            <w:pPr>
              <w:spacing w:before="40" w:after="40"/>
              <w:rPr>
                <w:rFonts w:ascii="Arial" w:hAnsi="Arial" w:cs="Arial"/>
                <w:sz w:val="20"/>
              </w:rPr>
            </w:pPr>
            <w:r w:rsidRPr="00E64C13">
              <w:rPr>
                <w:rFonts w:ascii="Arial" w:hAnsi="Arial" w:cs="Arial"/>
                <w:sz w:val="20"/>
              </w:rPr>
              <w:t xml:space="preserve">Wnioskowana kwota i poziom wsparcia są zgodne z zapisami </w:t>
            </w:r>
            <w:r w:rsidRPr="00C30D79">
              <w:rPr>
                <w:rFonts w:ascii="Arial" w:hAnsi="Arial" w:cs="Arial"/>
                <w:i/>
                <w:sz w:val="20"/>
              </w:rPr>
              <w:t>Wezwania do złożenia wniosku</w:t>
            </w:r>
            <w:r w:rsidRPr="00E64C13">
              <w:rPr>
                <w:rFonts w:ascii="Arial" w:hAnsi="Arial" w:cs="Arial"/>
                <w:sz w:val="20"/>
              </w:rPr>
              <w:t>.</w:t>
            </w:r>
          </w:p>
        </w:tc>
        <w:tc>
          <w:tcPr>
            <w:tcW w:w="4598" w:type="dxa"/>
          </w:tcPr>
          <w:p w:rsidR="00563B66" w:rsidRPr="00E64C13" w:rsidRDefault="00563B66"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563B66" w:rsidRPr="00E64C13" w:rsidTr="00563B66">
        <w:trPr>
          <w:jc w:val="center"/>
        </w:trPr>
        <w:tc>
          <w:tcPr>
            <w:tcW w:w="653" w:type="dxa"/>
          </w:tcPr>
          <w:p w:rsidR="00151054" w:rsidRDefault="00151054" w:rsidP="001B0A9F">
            <w:pPr>
              <w:pStyle w:val="Akapitzlist"/>
              <w:numPr>
                <w:ilvl w:val="0"/>
                <w:numId w:val="487"/>
              </w:numPr>
              <w:spacing w:before="40" w:after="40"/>
              <w:ind w:left="0" w:firstLine="0"/>
              <w:contextualSpacing w:val="0"/>
              <w:rPr>
                <w:rFonts w:ascii="Arial" w:hAnsi="Arial" w:cs="Arial"/>
              </w:rPr>
            </w:pPr>
          </w:p>
        </w:tc>
        <w:tc>
          <w:tcPr>
            <w:tcW w:w="2823" w:type="dxa"/>
          </w:tcPr>
          <w:p w:rsidR="00563B66" w:rsidRPr="00E64C13" w:rsidRDefault="00563B66" w:rsidP="00855B0D">
            <w:pPr>
              <w:spacing w:before="40" w:after="40"/>
              <w:rPr>
                <w:rFonts w:ascii="Arial" w:hAnsi="Arial" w:cs="Arial"/>
                <w:sz w:val="20"/>
              </w:rPr>
            </w:pPr>
            <w:r w:rsidRPr="00E64C13">
              <w:rPr>
                <w:rFonts w:ascii="Arial" w:hAnsi="Arial" w:cs="Arial"/>
                <w:sz w:val="20"/>
              </w:rPr>
              <w:t>Zgodność z kwalifikowalnością wydatków</w:t>
            </w:r>
          </w:p>
        </w:tc>
        <w:tc>
          <w:tcPr>
            <w:tcW w:w="6216" w:type="dxa"/>
          </w:tcPr>
          <w:p w:rsidR="00563B66" w:rsidRDefault="00563B66" w:rsidP="00855B0D">
            <w:pPr>
              <w:spacing w:before="40" w:after="40"/>
              <w:rPr>
                <w:rFonts w:ascii="Arial" w:hAnsi="Arial" w:cs="Arial"/>
                <w:i/>
                <w:sz w:val="20"/>
              </w:rPr>
            </w:pPr>
            <w:r w:rsidRPr="00E64C13">
              <w:rPr>
                <w:rFonts w:ascii="Arial" w:hAnsi="Arial" w:cs="Arial"/>
                <w:sz w:val="20"/>
              </w:rPr>
              <w:t xml:space="preserve">Wydatki w projekcie są zgodne z </w:t>
            </w:r>
            <w:r w:rsidRPr="00E64C13">
              <w:rPr>
                <w:rFonts w:ascii="Arial" w:eastAsia="Times New Roman" w:hAnsi="Arial" w:cs="Arial"/>
                <w:i/>
                <w:sz w:val="20"/>
                <w:lang w:eastAsia="pl-PL"/>
              </w:rPr>
              <w:t xml:space="preserve">Wytycznymi w zakresie kwalifikowalności wydatków Europejskiego Funduszu Rozwoju Regionalnego, Europejskiego Funduszu Społecznego oraz Funduszu Spójności </w:t>
            </w:r>
            <w:r>
              <w:rPr>
                <w:rFonts w:ascii="Arial" w:eastAsia="Times New Roman" w:hAnsi="Arial" w:cs="Arial"/>
                <w:i/>
                <w:sz w:val="20"/>
                <w:lang w:eastAsia="pl-PL"/>
              </w:rPr>
              <w:t xml:space="preserve">na lata 2014-2020 </w:t>
            </w:r>
            <w:r w:rsidRPr="00E64C13">
              <w:rPr>
                <w:rFonts w:ascii="Arial" w:hAnsi="Arial" w:cs="Arial"/>
                <w:sz w:val="20"/>
              </w:rPr>
              <w:t xml:space="preserve">oraz z </w:t>
            </w:r>
            <w:r w:rsidRPr="00E64C13">
              <w:rPr>
                <w:rFonts w:ascii="Arial" w:hAnsi="Arial" w:cs="Arial"/>
                <w:i/>
                <w:sz w:val="20"/>
              </w:rPr>
              <w:t xml:space="preserve">Wytycznymi w zakresie </w:t>
            </w:r>
            <w:r>
              <w:rPr>
                <w:rFonts w:ascii="Arial" w:hAnsi="Arial" w:cs="Arial"/>
                <w:i/>
                <w:sz w:val="20"/>
              </w:rPr>
              <w:t xml:space="preserve">realizacji przedsięwzięć w obszarze włączenia społecznego i zwalczania ubóstwa z wykorzystaniem środków Europejskiego Funduszu Społecznego i Europejskiego Funduszu Rozwoju Regionalnego na lata 2014-2020. </w:t>
            </w:r>
          </w:p>
          <w:p w:rsidR="00563B66" w:rsidRPr="00E64C13" w:rsidRDefault="00563B66" w:rsidP="00855B0D">
            <w:pPr>
              <w:spacing w:before="40" w:after="40"/>
              <w:rPr>
                <w:rFonts w:ascii="Arial" w:hAnsi="Arial" w:cs="Arial"/>
                <w:sz w:val="20"/>
              </w:rPr>
            </w:pPr>
            <w:r>
              <w:rPr>
                <w:rFonts w:ascii="Arial" w:hAnsi="Arial" w:cs="Arial"/>
                <w:sz w:val="20"/>
              </w:rPr>
              <w:t xml:space="preserve">Planowane wydatki są uzasadnione, niezbędne, racjonalne i adekwatne do zakresu merytorycznego projektu w tym opisu grupy docelowej i planowanego wsparcia. Wydatki założone w </w:t>
            </w:r>
            <w:r w:rsidRPr="00F57930">
              <w:rPr>
                <w:rFonts w:ascii="Arial" w:hAnsi="Arial" w:cs="Arial"/>
                <w:sz w:val="20"/>
              </w:rPr>
              <w:t>projekcie  s</w:t>
            </w:r>
            <w:r>
              <w:rPr>
                <w:rFonts w:ascii="Arial" w:hAnsi="Arial" w:cs="Arial"/>
                <w:sz w:val="20"/>
              </w:rPr>
              <w:t xml:space="preserve">ą  zgodne z katalogiem wydatków, limitami (w tym stawką ryczałtową  dla  kosztów pośrednich) oraz zasadami kwalifikowalności określonymi w </w:t>
            </w:r>
            <w:r w:rsidRPr="00C30D79">
              <w:rPr>
                <w:rFonts w:ascii="Arial" w:hAnsi="Arial" w:cs="Arial"/>
                <w:i/>
                <w:sz w:val="20"/>
              </w:rPr>
              <w:t>Wezwaniu do złożenia wniosku</w:t>
            </w:r>
            <w:r w:rsidDel="00B42223">
              <w:rPr>
                <w:rFonts w:ascii="Arial" w:hAnsi="Arial" w:cs="Arial"/>
                <w:sz w:val="20"/>
              </w:rPr>
              <w:t xml:space="preserve"> </w:t>
            </w:r>
            <w:r>
              <w:rPr>
                <w:rFonts w:ascii="Arial" w:hAnsi="Arial" w:cs="Arial"/>
                <w:sz w:val="20"/>
              </w:rPr>
              <w:t>(jeśli dotyczy). Poziom wydatków w ramach cross -</w:t>
            </w:r>
            <w:proofErr w:type="spellStart"/>
            <w:r>
              <w:rPr>
                <w:rFonts w:ascii="Arial" w:hAnsi="Arial" w:cs="Arial"/>
                <w:sz w:val="20"/>
              </w:rPr>
              <w:t>financingu</w:t>
            </w:r>
            <w:proofErr w:type="spellEnd"/>
            <w:r>
              <w:rPr>
                <w:rFonts w:ascii="Arial" w:hAnsi="Arial" w:cs="Arial"/>
                <w:sz w:val="20"/>
              </w:rPr>
              <w:t xml:space="preserve"> oraz środków trwałych jest  zgodny  z  poziomem tych wydatków wskazanym w </w:t>
            </w:r>
            <w:r w:rsidRPr="00C30D79">
              <w:rPr>
                <w:rFonts w:ascii="Arial" w:hAnsi="Arial" w:cs="Arial"/>
                <w:i/>
                <w:sz w:val="20"/>
              </w:rPr>
              <w:t>Wezwaniu do złożenia wniosku.</w:t>
            </w:r>
          </w:p>
        </w:tc>
        <w:tc>
          <w:tcPr>
            <w:tcW w:w="4598" w:type="dxa"/>
          </w:tcPr>
          <w:p w:rsidR="00563B66" w:rsidRPr="00E64C13" w:rsidRDefault="00563B66"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563B66" w:rsidRPr="00E64C13" w:rsidTr="00563B66">
        <w:trPr>
          <w:jc w:val="center"/>
        </w:trPr>
        <w:tc>
          <w:tcPr>
            <w:tcW w:w="653" w:type="dxa"/>
          </w:tcPr>
          <w:p w:rsidR="00151054" w:rsidRDefault="00151054" w:rsidP="001B0A9F">
            <w:pPr>
              <w:pStyle w:val="Akapitzlist"/>
              <w:numPr>
                <w:ilvl w:val="0"/>
                <w:numId w:val="487"/>
              </w:numPr>
              <w:spacing w:before="40" w:after="40"/>
              <w:ind w:left="0" w:firstLine="0"/>
              <w:contextualSpacing w:val="0"/>
              <w:rPr>
                <w:rFonts w:ascii="Arial" w:hAnsi="Arial" w:cs="Arial"/>
              </w:rPr>
            </w:pPr>
          </w:p>
        </w:tc>
        <w:tc>
          <w:tcPr>
            <w:tcW w:w="2823" w:type="dxa"/>
          </w:tcPr>
          <w:p w:rsidR="00563B66" w:rsidRPr="00E64C13" w:rsidRDefault="00563B66" w:rsidP="00855B0D">
            <w:pPr>
              <w:spacing w:before="40" w:after="40"/>
              <w:rPr>
                <w:rFonts w:ascii="Arial" w:hAnsi="Arial" w:cs="Arial"/>
                <w:sz w:val="20"/>
              </w:rPr>
            </w:pPr>
            <w:r>
              <w:rPr>
                <w:rFonts w:ascii="Arial" w:hAnsi="Arial" w:cs="Arial"/>
                <w:sz w:val="20"/>
              </w:rPr>
              <w:t xml:space="preserve">Zgodność z warunkami </w:t>
            </w:r>
            <w:r>
              <w:rPr>
                <w:rFonts w:ascii="Arial" w:hAnsi="Arial" w:cs="Arial"/>
                <w:sz w:val="20"/>
              </w:rPr>
              <w:lastRenderedPageBreak/>
              <w:t>realizacji wsparcia</w:t>
            </w:r>
          </w:p>
        </w:tc>
        <w:tc>
          <w:tcPr>
            <w:tcW w:w="6216" w:type="dxa"/>
          </w:tcPr>
          <w:p w:rsidR="00563B66" w:rsidRPr="00E64C13" w:rsidRDefault="00563B66" w:rsidP="00855B0D">
            <w:pPr>
              <w:spacing w:before="40" w:after="40"/>
              <w:rPr>
                <w:rFonts w:ascii="Arial" w:hAnsi="Arial" w:cs="Arial"/>
                <w:sz w:val="20"/>
              </w:rPr>
            </w:pPr>
            <w:r>
              <w:rPr>
                <w:rFonts w:ascii="Arial" w:hAnsi="Arial" w:cs="Arial"/>
                <w:sz w:val="20"/>
              </w:rPr>
              <w:lastRenderedPageBreak/>
              <w:t xml:space="preserve">Wniosek został sporządzony zgodnie z uwarunkowaniami realizacji </w:t>
            </w:r>
            <w:r>
              <w:rPr>
                <w:rFonts w:ascii="Arial" w:hAnsi="Arial" w:cs="Arial"/>
                <w:sz w:val="20"/>
              </w:rPr>
              <w:lastRenderedPageBreak/>
              <w:t xml:space="preserve">wsparcia określonymi we właściwych wytycznych obszarowych oraz z zasadami realizacji wsparcia wskazanymi przez IP w </w:t>
            </w:r>
            <w:r w:rsidRPr="00C30D79">
              <w:rPr>
                <w:rFonts w:ascii="Arial" w:hAnsi="Arial" w:cs="Arial"/>
                <w:i/>
                <w:sz w:val="20"/>
              </w:rPr>
              <w:t>Wezwaniu do złożenia wniosku</w:t>
            </w:r>
            <w:r w:rsidDel="00B42223">
              <w:rPr>
                <w:rFonts w:ascii="Arial" w:hAnsi="Arial" w:cs="Arial"/>
                <w:sz w:val="20"/>
              </w:rPr>
              <w:t xml:space="preserve"> </w:t>
            </w:r>
            <w:r>
              <w:rPr>
                <w:rFonts w:ascii="Arial" w:hAnsi="Arial" w:cs="Arial"/>
                <w:sz w:val="20"/>
              </w:rPr>
              <w:t>(np. zasady realizacji danej formy wsparcia).</w:t>
            </w:r>
          </w:p>
        </w:tc>
        <w:tc>
          <w:tcPr>
            <w:tcW w:w="4598" w:type="dxa"/>
          </w:tcPr>
          <w:p w:rsidR="00563B66" w:rsidRPr="00822AA4" w:rsidRDefault="00563B66" w:rsidP="00855B0D">
            <w:pPr>
              <w:spacing w:before="40" w:after="40"/>
              <w:rPr>
                <w:rFonts w:ascii="Arial" w:hAnsi="Arial" w:cs="Arial"/>
                <w:sz w:val="20"/>
              </w:rPr>
            </w:pPr>
            <w:r w:rsidRPr="00822AA4">
              <w:rPr>
                <w:rFonts w:ascii="Arial" w:hAnsi="Arial" w:cs="Arial"/>
                <w:sz w:val="20"/>
              </w:rPr>
              <w:lastRenderedPageBreak/>
              <w:t xml:space="preserve">Spełnienie kryterium jest konieczne do </w:t>
            </w:r>
            <w:r w:rsidRPr="00822AA4">
              <w:rPr>
                <w:rFonts w:ascii="Arial" w:hAnsi="Arial" w:cs="Arial"/>
                <w:sz w:val="20"/>
              </w:rPr>
              <w:lastRenderedPageBreak/>
              <w:t>przyznania dofinansowania.</w:t>
            </w:r>
          </w:p>
          <w:p w:rsidR="00563B66" w:rsidRPr="00822AA4" w:rsidRDefault="00563B66" w:rsidP="00855B0D">
            <w:pPr>
              <w:spacing w:before="40" w:after="40"/>
              <w:rPr>
                <w:rFonts w:ascii="Arial" w:hAnsi="Arial" w:cs="Arial"/>
                <w:sz w:val="20"/>
              </w:rPr>
            </w:pPr>
            <w:r w:rsidRPr="00822AA4">
              <w:rPr>
                <w:rFonts w:ascii="Arial" w:hAnsi="Arial" w:cs="Arial"/>
                <w:sz w:val="20"/>
              </w:rPr>
              <w:t>Projekty niespełniające kryterium kierowane są do poprawy lub uzupełnienia.</w:t>
            </w:r>
          </w:p>
          <w:p w:rsidR="00563B66" w:rsidRPr="00822AA4" w:rsidRDefault="00563B66" w:rsidP="00855B0D">
            <w:pPr>
              <w:spacing w:before="40" w:after="40"/>
              <w:rPr>
                <w:rFonts w:ascii="Arial" w:hAnsi="Arial" w:cs="Arial"/>
                <w:sz w:val="20"/>
              </w:rPr>
            </w:pPr>
            <w:r w:rsidRPr="00822AA4">
              <w:rPr>
                <w:rFonts w:ascii="Arial" w:hAnsi="Arial" w:cs="Arial"/>
                <w:sz w:val="20"/>
              </w:rPr>
              <w:t xml:space="preserve">Za zgodą IP, na etapie realizacji projektu, dopuszcza się możliwość  odstępstwa od  zapisów Wezwania do złożenia wniosku w zakresie spełnienia przedmiotowego kryterium z uwagi na zmiany m.in. RPO WZ 2014-2020, przepisów prawa, SOOP RPO WZ 2014-2020, właściwych Wytycznych obszarowych mających wpływ na założenia dotyczące uwarunkowań realizacji wsparcia.    </w:t>
            </w:r>
          </w:p>
          <w:p w:rsidR="00563B66" w:rsidRPr="00822AA4" w:rsidRDefault="00563B66" w:rsidP="00855B0D">
            <w:pPr>
              <w:spacing w:before="40" w:after="40"/>
              <w:rPr>
                <w:rFonts w:ascii="Arial" w:hAnsi="Arial" w:cs="Arial"/>
                <w:sz w:val="20"/>
              </w:rPr>
            </w:pPr>
            <w:r w:rsidRPr="00822AA4">
              <w:rPr>
                <w:rFonts w:ascii="Arial" w:hAnsi="Arial" w:cs="Arial"/>
                <w:sz w:val="20"/>
              </w:rPr>
              <w:t>Ocena spełniania kryterium polega na przypisaniu wartości logicznych „tak”, „nie”.</w:t>
            </w:r>
          </w:p>
        </w:tc>
      </w:tr>
      <w:tr w:rsidR="00563B66" w:rsidRPr="00E64C13" w:rsidTr="00563B66">
        <w:trPr>
          <w:jc w:val="center"/>
        </w:trPr>
        <w:tc>
          <w:tcPr>
            <w:tcW w:w="653" w:type="dxa"/>
          </w:tcPr>
          <w:p w:rsidR="00151054" w:rsidRDefault="00151054" w:rsidP="001B0A9F">
            <w:pPr>
              <w:pStyle w:val="Akapitzlist"/>
              <w:numPr>
                <w:ilvl w:val="0"/>
                <w:numId w:val="487"/>
              </w:numPr>
              <w:spacing w:before="40" w:after="40"/>
              <w:ind w:left="0" w:firstLine="0"/>
              <w:contextualSpacing w:val="0"/>
              <w:rPr>
                <w:rFonts w:ascii="Arial" w:hAnsi="Arial" w:cs="Arial"/>
              </w:rPr>
            </w:pPr>
          </w:p>
        </w:tc>
        <w:tc>
          <w:tcPr>
            <w:tcW w:w="2823" w:type="dxa"/>
          </w:tcPr>
          <w:p w:rsidR="00563B66" w:rsidRPr="00E64C13" w:rsidRDefault="00563B66" w:rsidP="00855B0D">
            <w:pPr>
              <w:spacing w:before="40" w:after="40"/>
              <w:rPr>
                <w:rFonts w:ascii="Arial" w:hAnsi="Arial" w:cs="Arial"/>
                <w:sz w:val="20"/>
              </w:rPr>
            </w:pPr>
            <w:r w:rsidRPr="00E64C13">
              <w:rPr>
                <w:rFonts w:ascii="Arial" w:hAnsi="Arial" w:cs="Arial"/>
                <w:sz w:val="20"/>
              </w:rPr>
              <w:t xml:space="preserve">Spójność wniosku </w:t>
            </w:r>
            <w:r w:rsidRPr="00E64C13">
              <w:rPr>
                <w:rFonts w:ascii="Arial" w:hAnsi="Arial" w:cs="Arial"/>
                <w:sz w:val="20"/>
              </w:rPr>
              <w:br/>
              <w:t>i załączników</w:t>
            </w:r>
          </w:p>
        </w:tc>
        <w:tc>
          <w:tcPr>
            <w:tcW w:w="6216" w:type="dxa"/>
          </w:tcPr>
          <w:p w:rsidR="00563B66" w:rsidRPr="00E64C13" w:rsidRDefault="00563B66" w:rsidP="00855B0D">
            <w:pPr>
              <w:spacing w:before="40" w:after="40"/>
              <w:rPr>
                <w:rFonts w:ascii="Arial" w:hAnsi="Arial" w:cs="Arial"/>
                <w:sz w:val="20"/>
              </w:rPr>
            </w:pPr>
            <w:r w:rsidRPr="00E64C13">
              <w:rPr>
                <w:rFonts w:ascii="Arial" w:hAnsi="Arial" w:cs="Arial"/>
                <w:sz w:val="20"/>
              </w:rPr>
              <w:t>Opisy we wniosku oraz w załącznikach (jeżeli dotyczy) są ze sobą spójne</w:t>
            </w:r>
            <w:r>
              <w:rPr>
                <w:rFonts w:ascii="Arial" w:hAnsi="Arial" w:cs="Arial"/>
                <w:sz w:val="20"/>
              </w:rPr>
              <w:t xml:space="preserve"> i</w:t>
            </w:r>
            <w:r w:rsidRPr="00E64C13">
              <w:rPr>
                <w:rFonts w:ascii="Arial" w:hAnsi="Arial" w:cs="Arial"/>
                <w:sz w:val="20"/>
              </w:rPr>
              <w:t xml:space="preserve"> nie zawierają sprzecznych ze sobą kwestii.</w:t>
            </w:r>
          </w:p>
        </w:tc>
        <w:tc>
          <w:tcPr>
            <w:tcW w:w="4598"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b/>
                <w:sz w:val="20"/>
              </w:rPr>
            </w:pPr>
            <w:r w:rsidRPr="00E64C13">
              <w:rPr>
                <w:rFonts w:ascii="Arial" w:hAnsi="Arial" w:cs="Arial"/>
                <w:sz w:val="20"/>
              </w:rPr>
              <w:t>Ocena spełniania kryterium polega na przypisaniu wartości logicznych „tak”, „nie”.</w:t>
            </w:r>
          </w:p>
        </w:tc>
      </w:tr>
    </w:tbl>
    <w:p w:rsidR="00563B66" w:rsidRDefault="00563B66">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535"/>
        <w:gridCol w:w="2824"/>
        <w:gridCol w:w="6217"/>
        <w:gridCol w:w="4599"/>
      </w:tblGrid>
      <w:tr w:rsidR="00563B66" w:rsidRPr="00E64C13" w:rsidTr="00855B0D">
        <w:trPr>
          <w:jc w:val="center"/>
        </w:trPr>
        <w:tc>
          <w:tcPr>
            <w:tcW w:w="14220" w:type="dxa"/>
            <w:gridSpan w:val="4"/>
          </w:tcPr>
          <w:p w:rsidR="00563B66" w:rsidRPr="00E64C13" w:rsidRDefault="00563B66" w:rsidP="00855B0D">
            <w:pPr>
              <w:spacing w:before="40" w:after="40"/>
              <w:jc w:val="center"/>
              <w:rPr>
                <w:rFonts w:ascii="Arial" w:hAnsi="Arial" w:cs="Arial"/>
                <w:b/>
                <w:sz w:val="20"/>
              </w:rPr>
            </w:pPr>
            <w:r w:rsidRPr="00E64C13">
              <w:rPr>
                <w:rFonts w:ascii="Arial" w:hAnsi="Arial" w:cs="Arial"/>
                <w:b/>
                <w:sz w:val="20"/>
              </w:rPr>
              <w:t>Kryteria wykonalności</w:t>
            </w:r>
          </w:p>
        </w:tc>
      </w:tr>
      <w:tr w:rsidR="00563B66" w:rsidRPr="00E64C13" w:rsidTr="00855B0D">
        <w:trPr>
          <w:jc w:val="center"/>
        </w:trPr>
        <w:tc>
          <w:tcPr>
            <w:tcW w:w="536"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L.p.</w:t>
            </w:r>
          </w:p>
        </w:tc>
        <w:tc>
          <w:tcPr>
            <w:tcW w:w="2833"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Nazwa kryterium</w:t>
            </w:r>
          </w:p>
        </w:tc>
        <w:tc>
          <w:tcPr>
            <w:tcW w:w="6237"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Definicja kryterium</w:t>
            </w:r>
          </w:p>
        </w:tc>
        <w:tc>
          <w:tcPr>
            <w:tcW w:w="4614"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Opis znaczenia kryterium</w:t>
            </w:r>
          </w:p>
        </w:tc>
      </w:tr>
      <w:tr w:rsidR="00563B66" w:rsidRPr="00E64C13" w:rsidTr="00855B0D">
        <w:trPr>
          <w:jc w:val="center"/>
        </w:trPr>
        <w:tc>
          <w:tcPr>
            <w:tcW w:w="536" w:type="dxa"/>
            <w:tcBorders>
              <w:bottom w:val="single" w:sz="4" w:space="0" w:color="auto"/>
            </w:tcBorders>
          </w:tcPr>
          <w:p w:rsidR="00563B66" w:rsidRPr="00E64C13" w:rsidRDefault="00563B66" w:rsidP="00855B0D">
            <w:pPr>
              <w:spacing w:before="40" w:after="40"/>
              <w:jc w:val="center"/>
              <w:rPr>
                <w:rFonts w:ascii="Arial" w:hAnsi="Arial" w:cs="Arial"/>
                <w:sz w:val="20"/>
              </w:rPr>
            </w:pPr>
            <w:r w:rsidRPr="00E64C13">
              <w:rPr>
                <w:rFonts w:ascii="Arial" w:hAnsi="Arial" w:cs="Arial"/>
                <w:sz w:val="20"/>
              </w:rPr>
              <w:t>1</w:t>
            </w:r>
          </w:p>
        </w:tc>
        <w:tc>
          <w:tcPr>
            <w:tcW w:w="2833" w:type="dxa"/>
            <w:tcBorders>
              <w:bottom w:val="single" w:sz="4" w:space="0" w:color="auto"/>
            </w:tcBorders>
          </w:tcPr>
          <w:p w:rsidR="00563B66" w:rsidRPr="00E64C13" w:rsidRDefault="00563B66" w:rsidP="00855B0D">
            <w:pPr>
              <w:spacing w:before="40" w:after="40"/>
              <w:jc w:val="center"/>
              <w:rPr>
                <w:rFonts w:ascii="Arial" w:hAnsi="Arial" w:cs="Arial"/>
                <w:sz w:val="20"/>
              </w:rPr>
            </w:pPr>
            <w:r w:rsidRPr="00E64C13">
              <w:rPr>
                <w:rFonts w:ascii="Arial" w:hAnsi="Arial" w:cs="Arial"/>
                <w:sz w:val="20"/>
              </w:rPr>
              <w:t>2</w:t>
            </w:r>
          </w:p>
        </w:tc>
        <w:tc>
          <w:tcPr>
            <w:tcW w:w="6237" w:type="dxa"/>
            <w:tcBorders>
              <w:bottom w:val="single" w:sz="4" w:space="0" w:color="auto"/>
            </w:tcBorders>
          </w:tcPr>
          <w:p w:rsidR="00563B66" w:rsidRPr="00E64C13" w:rsidRDefault="00563B66" w:rsidP="00855B0D">
            <w:pPr>
              <w:spacing w:before="40" w:after="40"/>
              <w:jc w:val="center"/>
              <w:rPr>
                <w:rFonts w:ascii="Arial" w:hAnsi="Arial" w:cs="Arial"/>
                <w:sz w:val="20"/>
              </w:rPr>
            </w:pPr>
            <w:r w:rsidRPr="00E64C13">
              <w:rPr>
                <w:rFonts w:ascii="Arial" w:hAnsi="Arial" w:cs="Arial"/>
                <w:sz w:val="20"/>
              </w:rPr>
              <w:t>3</w:t>
            </w:r>
          </w:p>
        </w:tc>
        <w:tc>
          <w:tcPr>
            <w:tcW w:w="4614" w:type="dxa"/>
            <w:tcBorders>
              <w:bottom w:val="single" w:sz="4" w:space="0" w:color="auto"/>
            </w:tcBorders>
          </w:tcPr>
          <w:p w:rsidR="00563B66" w:rsidRPr="00E64C13" w:rsidRDefault="00563B66" w:rsidP="00855B0D">
            <w:pPr>
              <w:spacing w:before="40" w:after="40"/>
              <w:jc w:val="center"/>
              <w:rPr>
                <w:rFonts w:ascii="Arial" w:hAnsi="Arial" w:cs="Arial"/>
                <w:sz w:val="20"/>
              </w:rPr>
            </w:pPr>
            <w:r w:rsidRPr="00E64C13">
              <w:rPr>
                <w:rFonts w:ascii="Arial" w:hAnsi="Arial" w:cs="Arial"/>
                <w:sz w:val="20"/>
              </w:rPr>
              <w:t>4</w:t>
            </w:r>
          </w:p>
        </w:tc>
      </w:tr>
      <w:tr w:rsidR="00563B66" w:rsidRPr="00E64C13" w:rsidTr="00855B0D">
        <w:trPr>
          <w:trHeight w:val="861"/>
          <w:jc w:val="center"/>
        </w:trPr>
        <w:tc>
          <w:tcPr>
            <w:tcW w:w="536" w:type="dxa"/>
            <w:tcBorders>
              <w:bottom w:val="single" w:sz="4" w:space="0" w:color="auto"/>
            </w:tcBorders>
          </w:tcPr>
          <w:p w:rsidR="00563B66" w:rsidRPr="00E64C13" w:rsidRDefault="00563B66" w:rsidP="00855B0D">
            <w:pPr>
              <w:pStyle w:val="Akapitzlist"/>
              <w:spacing w:before="40" w:after="40"/>
              <w:ind w:left="0"/>
              <w:contextualSpacing w:val="0"/>
              <w:rPr>
                <w:rFonts w:ascii="Arial" w:hAnsi="Arial" w:cs="Arial"/>
              </w:rPr>
            </w:pPr>
            <w:r>
              <w:rPr>
                <w:rFonts w:ascii="Arial" w:hAnsi="Arial" w:cs="Arial"/>
              </w:rPr>
              <w:t>1.</w:t>
            </w:r>
          </w:p>
        </w:tc>
        <w:tc>
          <w:tcPr>
            <w:tcW w:w="2833" w:type="dxa"/>
            <w:tcBorders>
              <w:bottom w:val="single" w:sz="4" w:space="0" w:color="auto"/>
            </w:tcBorders>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 xml:space="preserve">Zgodność </w:t>
            </w:r>
            <w:r>
              <w:rPr>
                <w:rFonts w:ascii="Arial" w:hAnsi="Arial" w:cs="Arial"/>
                <w:sz w:val="20"/>
              </w:rPr>
              <w:t>prawna</w:t>
            </w:r>
          </w:p>
        </w:tc>
        <w:tc>
          <w:tcPr>
            <w:tcW w:w="6237" w:type="dxa"/>
            <w:tcBorders>
              <w:bottom w:val="single" w:sz="4" w:space="0" w:color="auto"/>
            </w:tcBorders>
            <w:shd w:val="clear" w:color="auto" w:fill="auto"/>
          </w:tcPr>
          <w:p w:rsidR="00563B66" w:rsidRDefault="00563B66" w:rsidP="00855B0D">
            <w:pPr>
              <w:spacing w:before="40" w:after="40"/>
              <w:rPr>
                <w:rFonts w:ascii="Arial" w:hAnsi="Arial" w:cs="Arial"/>
                <w:sz w:val="20"/>
              </w:rPr>
            </w:pPr>
            <w:r w:rsidRPr="00E64C13">
              <w:rPr>
                <w:rFonts w:ascii="Arial" w:hAnsi="Arial" w:cs="Arial"/>
                <w:sz w:val="20"/>
              </w:rPr>
              <w:t>Projekt jest zgodny z prawodawstwem wspólnotowym oraz krajowym, w tym przepisami ustawy</w:t>
            </w:r>
            <w:r>
              <w:rPr>
                <w:rFonts w:ascii="Arial" w:hAnsi="Arial" w:cs="Arial"/>
                <w:sz w:val="20"/>
              </w:rPr>
              <w:t xml:space="preserve"> z dnia 29 stycznia 2004 r.</w:t>
            </w:r>
            <w:r w:rsidRPr="00E64C13">
              <w:rPr>
                <w:rFonts w:ascii="Arial" w:hAnsi="Arial" w:cs="Arial"/>
                <w:sz w:val="20"/>
              </w:rPr>
              <w:t xml:space="preserve"> </w:t>
            </w:r>
            <w:r w:rsidRPr="00E64C13">
              <w:rPr>
                <w:rFonts w:ascii="Arial" w:hAnsi="Arial" w:cs="Arial"/>
                <w:i/>
                <w:sz w:val="20"/>
              </w:rPr>
              <w:t>Prawo zamówień publicznych</w:t>
            </w:r>
            <w:r w:rsidRPr="00E64C13">
              <w:rPr>
                <w:rFonts w:ascii="Arial" w:hAnsi="Arial" w:cs="Arial"/>
                <w:sz w:val="20"/>
              </w:rPr>
              <w:t>.</w:t>
            </w:r>
            <w:r>
              <w:rPr>
                <w:rFonts w:ascii="Arial" w:hAnsi="Arial" w:cs="Arial"/>
                <w:sz w:val="20"/>
              </w:rPr>
              <w:t xml:space="preserve"> </w:t>
            </w:r>
          </w:p>
          <w:p w:rsidR="00563B66" w:rsidRPr="00E64C13" w:rsidRDefault="00563B66" w:rsidP="00855B0D">
            <w:pPr>
              <w:spacing w:before="40" w:after="40"/>
              <w:rPr>
                <w:rFonts w:ascii="Arial" w:hAnsi="Arial" w:cs="Arial"/>
                <w:sz w:val="20"/>
              </w:rPr>
            </w:pPr>
            <w:r>
              <w:rPr>
                <w:rFonts w:ascii="Arial" w:hAnsi="Arial" w:cs="Arial"/>
                <w:sz w:val="20"/>
              </w:rPr>
              <w:t xml:space="preserve">Projekt spełnia wymogi utworzenia  </w:t>
            </w:r>
            <w:r w:rsidRPr="007242EC">
              <w:rPr>
                <w:rFonts w:ascii="Arial" w:hAnsi="Arial" w:cs="Arial"/>
                <w:sz w:val="20"/>
              </w:rPr>
              <w:t>partn</w:t>
            </w:r>
            <w:r>
              <w:rPr>
                <w:rFonts w:ascii="Arial" w:hAnsi="Arial" w:cs="Arial"/>
                <w:sz w:val="20"/>
              </w:rPr>
              <w:t xml:space="preserve">erstwa zgodnie z art. 33 ust. 2 - 4a ustawy z dnia 11 lipca 2014 r. o </w:t>
            </w:r>
            <w:r w:rsidRPr="007242EC">
              <w:rPr>
                <w:rFonts w:ascii="Arial" w:hAnsi="Arial" w:cs="Arial"/>
                <w:sz w:val="20"/>
              </w:rPr>
              <w:t>z</w:t>
            </w:r>
            <w:r>
              <w:rPr>
                <w:rFonts w:ascii="Arial" w:hAnsi="Arial" w:cs="Arial"/>
                <w:sz w:val="20"/>
              </w:rPr>
              <w:t xml:space="preserve">asadach realizacji programów w zakresie polityki spójności finansowanych w perspektywie finansowej 2014 – 2020 (jeśli </w:t>
            </w:r>
            <w:r w:rsidRPr="007242EC">
              <w:rPr>
                <w:rFonts w:ascii="Arial" w:hAnsi="Arial" w:cs="Arial"/>
                <w:sz w:val="20"/>
              </w:rPr>
              <w:t>dotyczy).</w:t>
            </w:r>
          </w:p>
        </w:tc>
        <w:tc>
          <w:tcPr>
            <w:tcW w:w="4614" w:type="dxa"/>
            <w:tcBorders>
              <w:bottom w:val="single" w:sz="4" w:space="0" w:color="auto"/>
            </w:tcBorders>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563B66" w:rsidRPr="00E64C13" w:rsidTr="00855B0D">
        <w:trPr>
          <w:jc w:val="center"/>
        </w:trPr>
        <w:tc>
          <w:tcPr>
            <w:tcW w:w="536" w:type="dxa"/>
          </w:tcPr>
          <w:p w:rsidR="00563B66" w:rsidRDefault="00563B66" w:rsidP="00855B0D">
            <w:pPr>
              <w:pStyle w:val="Akapitzlist"/>
              <w:spacing w:before="40" w:after="40"/>
              <w:ind w:left="0"/>
              <w:contextualSpacing w:val="0"/>
              <w:rPr>
                <w:rFonts w:ascii="Arial" w:hAnsi="Arial" w:cs="Arial"/>
              </w:rPr>
            </w:pPr>
            <w:r>
              <w:rPr>
                <w:rFonts w:ascii="Arial" w:hAnsi="Arial" w:cs="Arial"/>
              </w:rPr>
              <w:t>2.</w:t>
            </w:r>
          </w:p>
        </w:tc>
        <w:tc>
          <w:tcPr>
            <w:tcW w:w="2833" w:type="dxa"/>
          </w:tcPr>
          <w:p w:rsidR="00563B66" w:rsidRPr="00E64C13" w:rsidRDefault="00563B66" w:rsidP="00855B0D">
            <w:pPr>
              <w:spacing w:before="40" w:after="40"/>
              <w:rPr>
                <w:rFonts w:ascii="Arial" w:hAnsi="Arial" w:cs="Arial"/>
                <w:sz w:val="20"/>
              </w:rPr>
            </w:pPr>
            <w:r>
              <w:rPr>
                <w:rFonts w:ascii="Arial" w:hAnsi="Arial" w:cs="Arial"/>
                <w:sz w:val="20"/>
              </w:rPr>
              <w:t>Zgodność z wymogami pomocy publicznej</w:t>
            </w:r>
          </w:p>
        </w:tc>
        <w:tc>
          <w:tcPr>
            <w:tcW w:w="6237" w:type="dxa"/>
          </w:tcPr>
          <w:p w:rsidR="00563B66" w:rsidRPr="00004868" w:rsidDel="004E6EE3" w:rsidRDefault="00563B66" w:rsidP="00855B0D">
            <w:pPr>
              <w:spacing w:before="40" w:after="40"/>
              <w:rPr>
                <w:rFonts w:ascii="Arial" w:hAnsi="Arial" w:cs="Arial"/>
                <w:i/>
                <w:sz w:val="20"/>
              </w:rPr>
            </w:pPr>
            <w:r>
              <w:rPr>
                <w:rFonts w:ascii="Arial" w:hAnsi="Arial" w:cs="Arial"/>
                <w:sz w:val="20"/>
              </w:rPr>
              <w:t xml:space="preserve">Projekt jest zgodny z regułami pomocy publicznej i/lub pomocy </w:t>
            </w:r>
            <w:r>
              <w:rPr>
                <w:rFonts w:ascii="Arial" w:hAnsi="Arial" w:cs="Arial"/>
                <w:i/>
                <w:sz w:val="20"/>
              </w:rPr>
              <w:t xml:space="preserve">de </w:t>
            </w:r>
            <w:proofErr w:type="spellStart"/>
            <w:r>
              <w:rPr>
                <w:rFonts w:ascii="Arial" w:hAnsi="Arial" w:cs="Arial"/>
                <w:i/>
                <w:sz w:val="20"/>
              </w:rPr>
              <w:t>minimis</w:t>
            </w:r>
            <w:proofErr w:type="spellEnd"/>
          </w:p>
        </w:tc>
        <w:tc>
          <w:tcPr>
            <w:tcW w:w="4614" w:type="dxa"/>
          </w:tcPr>
          <w:p w:rsidR="00563B66" w:rsidRPr="00E64C13" w:rsidRDefault="00563B66" w:rsidP="00855B0D">
            <w:pPr>
              <w:spacing w:before="40" w:after="40"/>
              <w:rPr>
                <w:rFonts w:ascii="Arial" w:hAnsi="Arial" w:cs="Arial"/>
                <w:sz w:val="20"/>
              </w:rPr>
            </w:pPr>
            <w:r>
              <w:rPr>
                <w:rFonts w:ascii="Arial" w:hAnsi="Arial" w:cs="Arial"/>
                <w:sz w:val="20"/>
              </w:rPr>
              <w:t>Jeżeli dotyczy: s</w:t>
            </w:r>
            <w:r w:rsidRPr="00E64C13">
              <w:rPr>
                <w:rFonts w:ascii="Arial" w:hAnsi="Arial" w:cs="Arial"/>
                <w:sz w:val="20"/>
              </w:rPr>
              <w:t>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lastRenderedPageBreak/>
              <w:t>Projekty niespełniające kryterium kierowane są do poprawy lub uzupełnienia.</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w:t>
            </w:r>
            <w:r>
              <w:rPr>
                <w:rFonts w:ascii="Arial" w:hAnsi="Arial" w:cs="Arial"/>
                <w:sz w:val="20"/>
              </w:rPr>
              <w:t>artości logicznych „tak”, „nie”, „nie dotyczy”.</w:t>
            </w:r>
          </w:p>
        </w:tc>
      </w:tr>
      <w:tr w:rsidR="00563B66" w:rsidRPr="00E64C13" w:rsidTr="00855B0D">
        <w:trPr>
          <w:jc w:val="center"/>
        </w:trPr>
        <w:tc>
          <w:tcPr>
            <w:tcW w:w="536" w:type="dxa"/>
          </w:tcPr>
          <w:p w:rsidR="00563B66" w:rsidRPr="00E64C13" w:rsidRDefault="00563B66" w:rsidP="00855B0D">
            <w:pPr>
              <w:pStyle w:val="Akapitzlist"/>
              <w:spacing w:before="40" w:after="40"/>
              <w:ind w:left="0"/>
              <w:contextualSpacing w:val="0"/>
              <w:rPr>
                <w:rFonts w:ascii="Arial" w:hAnsi="Arial" w:cs="Arial"/>
              </w:rPr>
            </w:pPr>
            <w:r>
              <w:rPr>
                <w:rFonts w:ascii="Arial" w:hAnsi="Arial" w:cs="Arial"/>
              </w:rPr>
              <w:lastRenderedPageBreak/>
              <w:t>3.</w:t>
            </w:r>
          </w:p>
        </w:tc>
        <w:tc>
          <w:tcPr>
            <w:tcW w:w="2833" w:type="dxa"/>
          </w:tcPr>
          <w:p w:rsidR="00563B66" w:rsidRPr="00E64C13" w:rsidRDefault="00563B66" w:rsidP="00855B0D">
            <w:pPr>
              <w:spacing w:before="40" w:after="40"/>
              <w:rPr>
                <w:rFonts w:ascii="Arial" w:hAnsi="Arial" w:cs="Arial"/>
                <w:sz w:val="20"/>
              </w:rPr>
            </w:pPr>
            <w:r w:rsidRPr="00E64C13">
              <w:rPr>
                <w:rFonts w:ascii="Arial" w:hAnsi="Arial" w:cs="Arial"/>
                <w:sz w:val="20"/>
              </w:rPr>
              <w:t>Zdolność organizacyjno-operacyjna</w:t>
            </w:r>
          </w:p>
        </w:tc>
        <w:tc>
          <w:tcPr>
            <w:tcW w:w="6237" w:type="dxa"/>
          </w:tcPr>
          <w:p w:rsidR="00563B66" w:rsidRPr="00E64C13" w:rsidRDefault="00563B66" w:rsidP="00855B0D">
            <w:pPr>
              <w:spacing w:before="40" w:after="40"/>
              <w:rPr>
                <w:rFonts w:ascii="Arial" w:hAnsi="Arial" w:cs="Arial"/>
                <w:sz w:val="20"/>
              </w:rPr>
            </w:pPr>
            <w:r w:rsidRPr="00E64C13">
              <w:rPr>
                <w:rFonts w:ascii="Arial" w:hAnsi="Arial" w:cs="Arial"/>
                <w:sz w:val="20"/>
              </w:rPr>
              <w:t>Beneficjent zapewni do realizacji projektu odpowiednio wykwalifikowaną kadrę, zarówno do jego obsługi</w:t>
            </w:r>
            <w:r>
              <w:rPr>
                <w:rFonts w:ascii="Arial" w:hAnsi="Arial" w:cs="Arial"/>
                <w:sz w:val="20"/>
              </w:rPr>
              <w:t>,</w:t>
            </w:r>
            <w:r w:rsidRPr="00E64C13">
              <w:rPr>
                <w:rFonts w:ascii="Arial" w:hAnsi="Arial" w:cs="Arial"/>
                <w:sz w:val="20"/>
              </w:rPr>
              <w:t xml:space="preserve"> jak i realizacji przedsięwzięć merytorycznych.</w:t>
            </w:r>
          </w:p>
          <w:p w:rsidR="00563B66" w:rsidRPr="00E64C13" w:rsidRDefault="00563B66" w:rsidP="00855B0D">
            <w:pPr>
              <w:spacing w:before="40" w:after="40"/>
              <w:rPr>
                <w:rFonts w:ascii="Arial" w:hAnsi="Arial" w:cs="Arial"/>
                <w:sz w:val="20"/>
              </w:rPr>
            </w:pPr>
            <w:r w:rsidRPr="00E64C13">
              <w:rPr>
                <w:rFonts w:ascii="Arial" w:hAnsi="Arial" w:cs="Arial"/>
                <w:sz w:val="20"/>
              </w:rPr>
              <w:t xml:space="preserve">Beneficjent dysponuje odpowiednim potencjałem </w:t>
            </w:r>
            <w:r>
              <w:rPr>
                <w:rFonts w:ascii="Arial" w:hAnsi="Arial" w:cs="Arial"/>
                <w:sz w:val="20"/>
              </w:rPr>
              <w:t xml:space="preserve">organizacyjnym i </w:t>
            </w:r>
            <w:r w:rsidRPr="00E64C13">
              <w:rPr>
                <w:rFonts w:ascii="Arial" w:hAnsi="Arial" w:cs="Arial"/>
                <w:sz w:val="20"/>
              </w:rPr>
              <w:t>technicznym.</w:t>
            </w:r>
          </w:p>
        </w:tc>
        <w:tc>
          <w:tcPr>
            <w:tcW w:w="4614" w:type="dxa"/>
          </w:tcPr>
          <w:p w:rsidR="00563B66" w:rsidRPr="00E64C13" w:rsidRDefault="00563B66"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563B66" w:rsidRPr="00E64C13" w:rsidTr="00855B0D">
        <w:trPr>
          <w:jc w:val="center"/>
        </w:trPr>
        <w:tc>
          <w:tcPr>
            <w:tcW w:w="536" w:type="dxa"/>
          </w:tcPr>
          <w:p w:rsidR="00563B66" w:rsidRPr="00E64C13" w:rsidRDefault="00563B66" w:rsidP="00855B0D">
            <w:pPr>
              <w:pStyle w:val="Akapitzlist"/>
              <w:spacing w:before="40" w:after="40"/>
              <w:ind w:left="0"/>
              <w:contextualSpacing w:val="0"/>
              <w:rPr>
                <w:rFonts w:ascii="Arial" w:hAnsi="Arial" w:cs="Arial"/>
              </w:rPr>
            </w:pPr>
            <w:r>
              <w:rPr>
                <w:rFonts w:ascii="Arial" w:hAnsi="Arial" w:cs="Arial"/>
              </w:rPr>
              <w:t>4.</w:t>
            </w:r>
          </w:p>
        </w:tc>
        <w:tc>
          <w:tcPr>
            <w:tcW w:w="2833" w:type="dxa"/>
          </w:tcPr>
          <w:p w:rsidR="00563B66" w:rsidRPr="00E64C13" w:rsidRDefault="00563B66" w:rsidP="00855B0D">
            <w:pPr>
              <w:spacing w:before="40" w:after="40"/>
              <w:rPr>
                <w:rFonts w:ascii="Arial" w:hAnsi="Arial" w:cs="Arial"/>
                <w:sz w:val="20"/>
              </w:rPr>
            </w:pPr>
            <w:r w:rsidRPr="00E64C13">
              <w:rPr>
                <w:rFonts w:ascii="Arial" w:hAnsi="Arial" w:cs="Arial"/>
                <w:sz w:val="20"/>
              </w:rPr>
              <w:t>Zdolność finansowa</w:t>
            </w:r>
          </w:p>
        </w:tc>
        <w:tc>
          <w:tcPr>
            <w:tcW w:w="6237" w:type="dxa"/>
          </w:tcPr>
          <w:p w:rsidR="00563B66" w:rsidRPr="00E64C13" w:rsidRDefault="00563B66" w:rsidP="00855B0D">
            <w:pPr>
              <w:spacing w:before="40" w:after="40"/>
              <w:rPr>
                <w:rFonts w:ascii="Arial" w:hAnsi="Arial" w:cs="Arial"/>
                <w:sz w:val="20"/>
              </w:rPr>
            </w:pPr>
            <w:r w:rsidRPr="00E64C13">
              <w:rPr>
                <w:rFonts w:ascii="Arial" w:hAnsi="Arial" w:cs="Arial"/>
                <w:sz w:val="20"/>
              </w:rPr>
              <w:t>Kondycja finansowa Beneficjenta</w:t>
            </w:r>
            <w:r>
              <w:rPr>
                <w:rFonts w:ascii="Arial" w:hAnsi="Arial" w:cs="Arial"/>
                <w:sz w:val="20"/>
              </w:rPr>
              <w:t xml:space="preserve"> na dzień złożenia wniosku o dofinansowanie</w:t>
            </w:r>
            <w:r w:rsidRPr="00E64C13">
              <w:rPr>
                <w:rFonts w:ascii="Arial" w:hAnsi="Arial" w:cs="Arial"/>
                <w:sz w:val="20"/>
              </w:rPr>
              <w:t xml:space="preserve"> gwarantuje osiągnięcie deklarowanych produktów lub rezultatów, zgodnie z deklarowanym planem finansowym i w terminie określonym we wniosku o dofinansowanie.</w:t>
            </w:r>
          </w:p>
          <w:p w:rsidR="00563B66" w:rsidRPr="000E71EA" w:rsidRDefault="00563B66" w:rsidP="00855B0D">
            <w:pPr>
              <w:spacing w:before="40" w:after="40"/>
              <w:rPr>
                <w:rFonts w:ascii="Arial" w:hAnsi="Arial" w:cs="Arial"/>
                <w:sz w:val="20"/>
              </w:rPr>
            </w:pPr>
            <w:r>
              <w:rPr>
                <w:rFonts w:ascii="Arial" w:hAnsi="Arial" w:cs="Arial"/>
                <w:sz w:val="20"/>
              </w:rPr>
              <w:t xml:space="preserve"> W przypadku Beneficjenta  </w:t>
            </w:r>
            <w:r w:rsidRPr="000E71EA">
              <w:rPr>
                <w:rFonts w:ascii="Arial" w:hAnsi="Arial" w:cs="Arial"/>
                <w:sz w:val="20"/>
              </w:rPr>
              <w:t>b</w:t>
            </w:r>
            <w:r>
              <w:rPr>
                <w:rFonts w:ascii="Arial" w:hAnsi="Arial" w:cs="Arial"/>
                <w:sz w:val="20"/>
              </w:rPr>
              <w:t xml:space="preserve">ędącego jednostką sektora </w:t>
            </w:r>
            <w:r w:rsidRPr="000E71EA">
              <w:rPr>
                <w:rFonts w:ascii="Arial" w:hAnsi="Arial" w:cs="Arial"/>
                <w:sz w:val="20"/>
              </w:rPr>
              <w:t>fina</w:t>
            </w:r>
            <w:r>
              <w:rPr>
                <w:rFonts w:ascii="Arial" w:hAnsi="Arial" w:cs="Arial"/>
                <w:sz w:val="20"/>
              </w:rPr>
              <w:t xml:space="preserve">nsów publicznych i/lub w </w:t>
            </w:r>
            <w:r w:rsidRPr="000E71EA">
              <w:rPr>
                <w:rFonts w:ascii="Arial" w:hAnsi="Arial" w:cs="Arial"/>
                <w:sz w:val="20"/>
              </w:rPr>
              <w:t>przypa</w:t>
            </w:r>
            <w:r>
              <w:rPr>
                <w:rFonts w:ascii="Arial" w:hAnsi="Arial" w:cs="Arial"/>
                <w:sz w:val="20"/>
              </w:rPr>
              <w:t xml:space="preserve">dku projektu realizowanego w  partnerstwie gdzie  Beneficjentem – Liderem  jest podmiot  będący jednostką sektora    finansów publicznych kryterium zostaje </w:t>
            </w:r>
            <w:r w:rsidRPr="000E71EA">
              <w:rPr>
                <w:rFonts w:ascii="Arial" w:hAnsi="Arial" w:cs="Arial"/>
                <w:sz w:val="20"/>
              </w:rPr>
              <w:t xml:space="preserve">automatycznie </w:t>
            </w:r>
          </w:p>
          <w:p w:rsidR="00563B66" w:rsidRPr="00E64C13" w:rsidRDefault="00563B66" w:rsidP="00855B0D">
            <w:pPr>
              <w:spacing w:before="40" w:after="40"/>
              <w:rPr>
                <w:rFonts w:ascii="Arial" w:hAnsi="Arial" w:cs="Arial"/>
                <w:sz w:val="20"/>
              </w:rPr>
            </w:pPr>
            <w:r>
              <w:rPr>
                <w:rFonts w:ascii="Arial" w:hAnsi="Arial" w:cs="Arial"/>
                <w:sz w:val="20"/>
              </w:rPr>
              <w:t xml:space="preserve">uznane za </w:t>
            </w:r>
            <w:r w:rsidRPr="000E71EA">
              <w:rPr>
                <w:rFonts w:ascii="Arial" w:hAnsi="Arial" w:cs="Arial"/>
                <w:sz w:val="20"/>
              </w:rPr>
              <w:t>spełnione.</w:t>
            </w:r>
          </w:p>
        </w:tc>
        <w:tc>
          <w:tcPr>
            <w:tcW w:w="4614" w:type="dxa"/>
          </w:tcPr>
          <w:p w:rsidR="00563B66" w:rsidRPr="00E64C13" w:rsidRDefault="00563B66"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bl>
    <w:p w:rsidR="00AF50EF" w:rsidRDefault="00AF50EF">
      <w:pPr>
        <w:rPr>
          <w:rFonts w:ascii="Myriad Pro" w:hAnsi="Myriad Pro" w:cs="Arial"/>
          <w:sz w:val="20"/>
        </w:rPr>
      </w:pPr>
    </w:p>
    <w:p w:rsidR="00AF50EF" w:rsidRDefault="00AF50EF" w:rsidP="00E75EA6">
      <w:pPr>
        <w:pStyle w:val="Nagwek"/>
        <w:jc w:val="center"/>
        <w:rPr>
          <w:rFonts w:cs="Arial"/>
          <w:b/>
          <w:bCs/>
          <w:sz w:val="20"/>
        </w:rPr>
      </w:pPr>
      <w:r>
        <w:rPr>
          <w:rFonts w:eastAsiaTheme="majorEastAsia" w:cs="Arial"/>
          <w:b/>
          <w:bCs/>
          <w:sz w:val="20"/>
        </w:rPr>
        <w:t xml:space="preserve">Kryteria szczegółowe przyjęte Uchwałą </w:t>
      </w:r>
      <w:r w:rsidRPr="002456AE">
        <w:rPr>
          <w:rFonts w:cs="Arial"/>
          <w:b/>
          <w:bCs/>
          <w:sz w:val="20"/>
        </w:rPr>
        <w:t>Nr</w:t>
      </w:r>
      <w:r>
        <w:rPr>
          <w:rFonts w:cs="Arial"/>
          <w:b/>
          <w:bCs/>
          <w:sz w:val="20"/>
        </w:rPr>
        <w:t xml:space="preserve"> 18</w:t>
      </w:r>
      <w:r w:rsidRPr="008E5DF4">
        <w:rPr>
          <w:rFonts w:cs="Arial"/>
          <w:b/>
          <w:bCs/>
          <w:sz w:val="20"/>
        </w:rPr>
        <w:t>/</w:t>
      </w:r>
      <w:r>
        <w:rPr>
          <w:rFonts w:cs="Arial"/>
          <w:b/>
          <w:bCs/>
          <w:sz w:val="20"/>
        </w:rPr>
        <w:t xml:space="preserve">20 Komitetu Monitorującego RPO WZ 2014-2020 </w:t>
      </w:r>
      <w:r w:rsidRPr="002456AE">
        <w:rPr>
          <w:rFonts w:cs="Arial"/>
          <w:b/>
          <w:bCs/>
          <w:sz w:val="20"/>
        </w:rPr>
        <w:t xml:space="preserve">z dnia </w:t>
      </w:r>
      <w:r>
        <w:rPr>
          <w:rFonts w:cs="Arial"/>
          <w:b/>
          <w:bCs/>
          <w:sz w:val="20"/>
        </w:rPr>
        <w:t>14 maja 2020</w:t>
      </w:r>
      <w:r w:rsidRPr="00BC2A19">
        <w:rPr>
          <w:rFonts w:cs="Arial"/>
          <w:b/>
          <w:bCs/>
          <w:sz w:val="20"/>
        </w:rPr>
        <w:t xml:space="preserve"> r.</w:t>
      </w:r>
      <w:r>
        <w:rPr>
          <w:rFonts w:cs="Arial"/>
          <w:b/>
          <w:bCs/>
          <w:sz w:val="20"/>
        </w:rPr>
        <w:t xml:space="preserve"> (tryb pozakonkursowy) typ 4</w:t>
      </w:r>
    </w:p>
    <w:p w:rsidR="00E75EA6" w:rsidRDefault="00E75EA6" w:rsidP="00E75EA6">
      <w:pPr>
        <w:pStyle w:val="Nagwek"/>
        <w:jc w:val="center"/>
        <w:rPr>
          <w:rFonts w:cs="Arial"/>
          <w:b/>
          <w:bCs/>
          <w:sz w:val="20"/>
        </w:rPr>
      </w:pP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900"/>
        <w:gridCol w:w="12275"/>
      </w:tblGrid>
      <w:tr w:rsidR="00AF50EF" w:rsidRPr="00E64C13" w:rsidTr="00855B0D">
        <w:trPr>
          <w:jc w:val="center"/>
        </w:trPr>
        <w:tc>
          <w:tcPr>
            <w:tcW w:w="1900" w:type="dxa"/>
            <w:shd w:val="clear" w:color="auto" w:fill="B6DDE8" w:themeFill="accent5" w:themeFillTint="66"/>
          </w:tcPr>
          <w:p w:rsidR="00AF50EF" w:rsidRPr="00C92207" w:rsidRDefault="00AF50EF" w:rsidP="00855B0D">
            <w:pPr>
              <w:spacing w:before="40" w:after="40"/>
              <w:rPr>
                <w:rFonts w:ascii="Myriad Pro" w:hAnsi="Myriad Pro" w:cs="Arial"/>
                <w:sz w:val="20"/>
              </w:rPr>
            </w:pPr>
            <w:r w:rsidRPr="00C92207">
              <w:rPr>
                <w:rFonts w:ascii="Myriad Pro" w:hAnsi="Myriad Pro" w:cs="Arial"/>
                <w:sz w:val="20"/>
              </w:rPr>
              <w:t>Oś priorytetowa</w:t>
            </w:r>
          </w:p>
        </w:tc>
        <w:tc>
          <w:tcPr>
            <w:tcW w:w="12275" w:type="dxa"/>
            <w:shd w:val="clear" w:color="auto" w:fill="B6DDE8" w:themeFill="accent5" w:themeFillTint="66"/>
          </w:tcPr>
          <w:p w:rsidR="00AF50EF" w:rsidRPr="00C92207" w:rsidRDefault="00AF50EF" w:rsidP="00855B0D">
            <w:pPr>
              <w:spacing w:before="40" w:after="40"/>
              <w:rPr>
                <w:rFonts w:ascii="Myriad Pro" w:hAnsi="Myriad Pro" w:cs="Arial"/>
                <w:sz w:val="20"/>
              </w:rPr>
            </w:pPr>
            <w:r w:rsidRPr="00C92207">
              <w:rPr>
                <w:rFonts w:ascii="Myriad Pro" w:hAnsi="Myriad Pro" w:cs="Arial"/>
                <w:sz w:val="20"/>
              </w:rPr>
              <w:t>VII Włączenie społeczne</w:t>
            </w:r>
          </w:p>
        </w:tc>
      </w:tr>
      <w:tr w:rsidR="00AF50EF" w:rsidRPr="00E64C13" w:rsidTr="00855B0D">
        <w:trPr>
          <w:trHeight w:val="682"/>
          <w:jc w:val="center"/>
        </w:trPr>
        <w:tc>
          <w:tcPr>
            <w:tcW w:w="1900" w:type="dxa"/>
            <w:shd w:val="clear" w:color="auto" w:fill="B6DDE8" w:themeFill="accent5" w:themeFillTint="66"/>
          </w:tcPr>
          <w:p w:rsidR="00AF50EF" w:rsidRPr="00C92207" w:rsidRDefault="00AF50EF" w:rsidP="00855B0D">
            <w:pPr>
              <w:spacing w:before="40" w:after="40"/>
              <w:rPr>
                <w:rFonts w:ascii="Myriad Pro" w:hAnsi="Myriad Pro" w:cs="Arial"/>
                <w:sz w:val="20"/>
              </w:rPr>
            </w:pPr>
            <w:r w:rsidRPr="00C92207">
              <w:rPr>
                <w:rFonts w:ascii="Myriad Pro" w:hAnsi="Myriad Pro" w:cs="Arial"/>
                <w:sz w:val="20"/>
              </w:rPr>
              <w:t>Priorytet Inwestycyjny</w:t>
            </w:r>
          </w:p>
        </w:tc>
        <w:tc>
          <w:tcPr>
            <w:tcW w:w="12275" w:type="dxa"/>
            <w:shd w:val="clear" w:color="auto" w:fill="B6DDE8" w:themeFill="accent5" w:themeFillTint="66"/>
          </w:tcPr>
          <w:p w:rsidR="00AF50EF" w:rsidRPr="00C92207" w:rsidRDefault="00AF50EF" w:rsidP="00855B0D">
            <w:pPr>
              <w:spacing w:before="40" w:after="40"/>
              <w:rPr>
                <w:rFonts w:ascii="Myriad Pro" w:hAnsi="Myriad Pro" w:cs="Arial"/>
                <w:sz w:val="20"/>
              </w:rPr>
            </w:pPr>
            <w:r w:rsidRPr="00C92207">
              <w:rPr>
                <w:rFonts w:ascii="Myriad Pro" w:hAnsi="Myriad Pro" w:cs="Arial"/>
                <w:sz w:val="20"/>
              </w:rPr>
              <w:t>9iv: Ułatwianie dostępu do przystępnych cenowo, trwałych oraz wysokiej jakości usług, w tym opieki zdrowotnej i usług socjalnych świadczonych w interesie ogólnym.</w:t>
            </w:r>
          </w:p>
        </w:tc>
      </w:tr>
      <w:tr w:rsidR="00AF50EF" w:rsidRPr="00E64C13" w:rsidTr="00855B0D">
        <w:trPr>
          <w:trHeight w:val="682"/>
          <w:jc w:val="center"/>
        </w:trPr>
        <w:tc>
          <w:tcPr>
            <w:tcW w:w="1900" w:type="dxa"/>
            <w:shd w:val="clear" w:color="auto" w:fill="B6DDE8" w:themeFill="accent5" w:themeFillTint="66"/>
          </w:tcPr>
          <w:p w:rsidR="00AF50EF" w:rsidRPr="00C92207" w:rsidRDefault="00AF50EF" w:rsidP="00855B0D">
            <w:pPr>
              <w:spacing w:before="40" w:after="40"/>
              <w:rPr>
                <w:rFonts w:ascii="Myriad Pro" w:hAnsi="Myriad Pro" w:cs="Arial"/>
                <w:sz w:val="20"/>
              </w:rPr>
            </w:pPr>
            <w:r w:rsidRPr="00C92207">
              <w:rPr>
                <w:rFonts w:ascii="Myriad Pro" w:hAnsi="Myriad Pro" w:cs="Arial"/>
                <w:sz w:val="20"/>
              </w:rPr>
              <w:t>Działanie</w:t>
            </w:r>
          </w:p>
        </w:tc>
        <w:tc>
          <w:tcPr>
            <w:tcW w:w="12275" w:type="dxa"/>
            <w:shd w:val="clear" w:color="auto" w:fill="B6DDE8" w:themeFill="accent5" w:themeFillTint="66"/>
          </w:tcPr>
          <w:p w:rsidR="00AF50EF" w:rsidRPr="00C92207" w:rsidRDefault="00AF50EF" w:rsidP="00855B0D">
            <w:pPr>
              <w:spacing w:before="40" w:after="40"/>
              <w:rPr>
                <w:rFonts w:ascii="Myriad Pro" w:hAnsi="Myriad Pro" w:cs="Arial"/>
                <w:sz w:val="20"/>
              </w:rPr>
            </w:pPr>
            <w:r w:rsidRPr="00C92207">
              <w:rPr>
                <w:rFonts w:ascii="Myriad Pro" w:hAnsi="Myriad Pro" w:cs="Arial"/>
                <w:sz w:val="20"/>
              </w:rPr>
              <w:t xml:space="preserve">7.6 </w:t>
            </w:r>
            <w:r w:rsidRPr="00C92207">
              <w:rPr>
                <w:rFonts w:ascii="Myriad Pro" w:eastAsia="Times New Roman" w:hAnsi="Myriad Pro" w:cs="Arial"/>
                <w:color w:val="000000"/>
                <w:sz w:val="20"/>
                <w:lang w:eastAsia="pl-PL"/>
              </w:rPr>
              <w:t>Wsparcie rozwoju usług społecznych świadczonych w interesie ogólnym</w:t>
            </w:r>
            <w:r w:rsidRPr="00C92207">
              <w:rPr>
                <w:rFonts w:ascii="Myriad Pro" w:hAnsi="Myriad Pro" w:cs="Arial"/>
                <w:sz w:val="20"/>
              </w:rPr>
              <w:t xml:space="preserve"> </w:t>
            </w:r>
          </w:p>
        </w:tc>
      </w:tr>
    </w:tbl>
    <w:p w:rsidR="00AF50EF" w:rsidRDefault="00AF50EF">
      <w:pPr>
        <w:rPr>
          <w:rFonts w:ascii="Myriad Pro" w:hAnsi="Myriad Pro" w:cs="Arial"/>
          <w:sz w:val="20"/>
        </w:rPr>
      </w:pPr>
    </w:p>
    <w:p w:rsidR="00E75EA6" w:rsidRDefault="00E75EA6">
      <w:pPr>
        <w:rPr>
          <w:rFonts w:ascii="Myriad Pro" w:hAnsi="Myriad Pro" w:cs="Arial"/>
          <w:sz w:val="20"/>
        </w:rPr>
      </w:pPr>
    </w:p>
    <w:tbl>
      <w:tblPr>
        <w:tblStyle w:val="Tabela-Siatka"/>
        <w:tblW w:w="14149" w:type="dxa"/>
        <w:jc w:val="center"/>
        <w:tblLayout w:type="fixed"/>
        <w:tblLook w:val="04A0" w:firstRow="1" w:lastRow="0" w:firstColumn="1" w:lastColumn="0" w:noHBand="0" w:noVBand="1"/>
      </w:tblPr>
      <w:tblGrid>
        <w:gridCol w:w="512"/>
        <w:gridCol w:w="2823"/>
        <w:gridCol w:w="6216"/>
        <w:gridCol w:w="4598"/>
      </w:tblGrid>
      <w:tr w:rsidR="00AF50EF" w:rsidRPr="00E64C13" w:rsidTr="00AF50EF">
        <w:trPr>
          <w:jc w:val="center"/>
        </w:trPr>
        <w:tc>
          <w:tcPr>
            <w:tcW w:w="14149" w:type="dxa"/>
            <w:gridSpan w:val="4"/>
          </w:tcPr>
          <w:p w:rsidR="00AF50EF" w:rsidRPr="00E64C13" w:rsidRDefault="00AF50EF" w:rsidP="00855B0D">
            <w:pPr>
              <w:spacing w:before="40" w:after="40"/>
              <w:jc w:val="center"/>
              <w:rPr>
                <w:rFonts w:ascii="Arial" w:hAnsi="Arial" w:cs="Arial"/>
                <w:b/>
                <w:sz w:val="20"/>
              </w:rPr>
            </w:pPr>
            <w:r w:rsidRPr="00E64C13">
              <w:rPr>
                <w:rFonts w:ascii="Arial" w:hAnsi="Arial" w:cs="Arial"/>
                <w:b/>
                <w:sz w:val="20"/>
              </w:rPr>
              <w:lastRenderedPageBreak/>
              <w:t>Kryteria dopuszczalności</w:t>
            </w:r>
          </w:p>
        </w:tc>
      </w:tr>
      <w:tr w:rsidR="00AF50EF" w:rsidRPr="00E64C13" w:rsidTr="00AF50EF">
        <w:trPr>
          <w:jc w:val="center"/>
        </w:trPr>
        <w:tc>
          <w:tcPr>
            <w:tcW w:w="512" w:type="dxa"/>
          </w:tcPr>
          <w:p w:rsidR="00AF50EF" w:rsidRPr="00E64C13" w:rsidRDefault="00AF50EF" w:rsidP="00855B0D">
            <w:pPr>
              <w:spacing w:before="40" w:after="40"/>
              <w:jc w:val="center"/>
              <w:rPr>
                <w:rFonts w:ascii="Arial" w:hAnsi="Arial" w:cs="Arial"/>
                <w:sz w:val="20"/>
              </w:rPr>
            </w:pPr>
            <w:r w:rsidRPr="00E64C13">
              <w:rPr>
                <w:rFonts w:ascii="Arial" w:hAnsi="Arial" w:cs="Arial"/>
                <w:sz w:val="20"/>
              </w:rPr>
              <w:t>L.p.</w:t>
            </w:r>
          </w:p>
        </w:tc>
        <w:tc>
          <w:tcPr>
            <w:tcW w:w="2823" w:type="dxa"/>
          </w:tcPr>
          <w:p w:rsidR="00AF50EF" w:rsidRPr="00E64C13" w:rsidRDefault="00AF50EF" w:rsidP="00855B0D">
            <w:pPr>
              <w:spacing w:before="40" w:after="40"/>
              <w:jc w:val="center"/>
              <w:rPr>
                <w:rFonts w:ascii="Arial" w:hAnsi="Arial" w:cs="Arial"/>
                <w:sz w:val="20"/>
              </w:rPr>
            </w:pPr>
            <w:r w:rsidRPr="00E64C13">
              <w:rPr>
                <w:rFonts w:ascii="Arial" w:hAnsi="Arial" w:cs="Arial"/>
                <w:sz w:val="20"/>
              </w:rPr>
              <w:t>Nazwa kryterium</w:t>
            </w:r>
          </w:p>
        </w:tc>
        <w:tc>
          <w:tcPr>
            <w:tcW w:w="6216" w:type="dxa"/>
          </w:tcPr>
          <w:p w:rsidR="00AF50EF" w:rsidRPr="00E64C13" w:rsidRDefault="00AF50EF" w:rsidP="00855B0D">
            <w:pPr>
              <w:spacing w:before="40" w:after="40"/>
              <w:jc w:val="center"/>
              <w:rPr>
                <w:rFonts w:ascii="Arial" w:hAnsi="Arial" w:cs="Arial"/>
                <w:sz w:val="20"/>
              </w:rPr>
            </w:pPr>
            <w:r w:rsidRPr="00E64C13">
              <w:rPr>
                <w:rFonts w:ascii="Arial" w:hAnsi="Arial" w:cs="Arial"/>
                <w:sz w:val="20"/>
              </w:rPr>
              <w:t>Definicja kryterium</w:t>
            </w:r>
          </w:p>
        </w:tc>
        <w:tc>
          <w:tcPr>
            <w:tcW w:w="4598" w:type="dxa"/>
          </w:tcPr>
          <w:p w:rsidR="00AF50EF" w:rsidRPr="00E64C13" w:rsidRDefault="00AF50EF" w:rsidP="00855B0D">
            <w:pPr>
              <w:spacing w:before="40" w:after="40"/>
              <w:jc w:val="center"/>
              <w:rPr>
                <w:rFonts w:ascii="Arial" w:hAnsi="Arial" w:cs="Arial"/>
                <w:sz w:val="20"/>
              </w:rPr>
            </w:pPr>
            <w:r w:rsidRPr="00E64C13">
              <w:rPr>
                <w:rFonts w:ascii="Arial" w:hAnsi="Arial" w:cs="Arial"/>
                <w:sz w:val="20"/>
              </w:rPr>
              <w:t>Opis znaczenia kryterium</w:t>
            </w:r>
          </w:p>
        </w:tc>
      </w:tr>
      <w:tr w:rsidR="00AF50EF" w:rsidRPr="00E64C13" w:rsidTr="00AF50EF">
        <w:trPr>
          <w:jc w:val="center"/>
        </w:trPr>
        <w:tc>
          <w:tcPr>
            <w:tcW w:w="512" w:type="dxa"/>
          </w:tcPr>
          <w:p w:rsidR="00AF50EF" w:rsidRPr="00E64C13" w:rsidRDefault="00AF50EF" w:rsidP="00855B0D">
            <w:pPr>
              <w:spacing w:before="40" w:after="40"/>
              <w:jc w:val="center"/>
              <w:rPr>
                <w:rFonts w:ascii="Arial" w:hAnsi="Arial" w:cs="Arial"/>
                <w:sz w:val="20"/>
              </w:rPr>
            </w:pPr>
            <w:r w:rsidRPr="00E64C13">
              <w:rPr>
                <w:rFonts w:ascii="Arial" w:hAnsi="Arial" w:cs="Arial"/>
                <w:sz w:val="20"/>
              </w:rPr>
              <w:t>1</w:t>
            </w:r>
          </w:p>
        </w:tc>
        <w:tc>
          <w:tcPr>
            <w:tcW w:w="2823" w:type="dxa"/>
          </w:tcPr>
          <w:p w:rsidR="00AF50EF" w:rsidRPr="00E64C13" w:rsidRDefault="00AF50EF" w:rsidP="00855B0D">
            <w:pPr>
              <w:spacing w:before="40" w:after="40"/>
              <w:jc w:val="center"/>
              <w:rPr>
                <w:rFonts w:ascii="Arial" w:hAnsi="Arial" w:cs="Arial"/>
                <w:sz w:val="20"/>
              </w:rPr>
            </w:pPr>
            <w:r w:rsidRPr="00E64C13">
              <w:rPr>
                <w:rFonts w:ascii="Arial" w:hAnsi="Arial" w:cs="Arial"/>
                <w:sz w:val="20"/>
              </w:rPr>
              <w:t>2</w:t>
            </w:r>
          </w:p>
        </w:tc>
        <w:tc>
          <w:tcPr>
            <w:tcW w:w="6216" w:type="dxa"/>
          </w:tcPr>
          <w:p w:rsidR="00AF50EF" w:rsidRPr="00E64C13" w:rsidRDefault="00AF50EF" w:rsidP="00855B0D">
            <w:pPr>
              <w:spacing w:before="40" w:after="40"/>
              <w:jc w:val="center"/>
              <w:rPr>
                <w:rFonts w:ascii="Arial" w:hAnsi="Arial" w:cs="Arial"/>
                <w:sz w:val="20"/>
              </w:rPr>
            </w:pPr>
            <w:r w:rsidRPr="00E64C13">
              <w:rPr>
                <w:rFonts w:ascii="Arial" w:hAnsi="Arial" w:cs="Arial"/>
                <w:sz w:val="20"/>
              </w:rPr>
              <w:t>3</w:t>
            </w:r>
          </w:p>
        </w:tc>
        <w:tc>
          <w:tcPr>
            <w:tcW w:w="4598" w:type="dxa"/>
          </w:tcPr>
          <w:p w:rsidR="00AF50EF" w:rsidRPr="00E64C13" w:rsidRDefault="00AF50EF" w:rsidP="00855B0D">
            <w:pPr>
              <w:spacing w:before="40" w:after="40"/>
              <w:jc w:val="center"/>
              <w:rPr>
                <w:rFonts w:ascii="Arial" w:hAnsi="Arial" w:cs="Arial"/>
                <w:sz w:val="20"/>
              </w:rPr>
            </w:pPr>
            <w:r w:rsidRPr="00E64C13">
              <w:rPr>
                <w:rFonts w:ascii="Arial" w:hAnsi="Arial" w:cs="Arial"/>
                <w:sz w:val="20"/>
              </w:rPr>
              <w:t>4</w:t>
            </w:r>
          </w:p>
        </w:tc>
      </w:tr>
      <w:tr w:rsidR="00AF50EF" w:rsidRPr="00E64C13" w:rsidTr="00AF50EF">
        <w:trPr>
          <w:jc w:val="center"/>
        </w:trPr>
        <w:tc>
          <w:tcPr>
            <w:tcW w:w="512" w:type="dxa"/>
          </w:tcPr>
          <w:p w:rsidR="00151054" w:rsidRDefault="00151054" w:rsidP="001B0A9F">
            <w:pPr>
              <w:pStyle w:val="Akapitzlist"/>
              <w:numPr>
                <w:ilvl w:val="0"/>
                <w:numId w:val="488"/>
              </w:numPr>
              <w:spacing w:before="40" w:after="40"/>
              <w:ind w:hanging="720"/>
              <w:contextualSpacing w:val="0"/>
              <w:rPr>
                <w:rFonts w:ascii="Arial" w:hAnsi="Arial" w:cs="Arial"/>
              </w:rPr>
            </w:pPr>
          </w:p>
        </w:tc>
        <w:tc>
          <w:tcPr>
            <w:tcW w:w="2823" w:type="dxa"/>
            <w:shd w:val="clear" w:color="auto" w:fill="auto"/>
          </w:tcPr>
          <w:p w:rsidR="00AF50EF" w:rsidRPr="00260496" w:rsidRDefault="00AF50EF" w:rsidP="00855B0D">
            <w:pPr>
              <w:spacing w:before="40" w:after="40"/>
              <w:rPr>
                <w:rFonts w:ascii="Arial" w:hAnsi="Arial" w:cs="Arial"/>
                <w:sz w:val="20"/>
              </w:rPr>
            </w:pPr>
            <w:r w:rsidRPr="00260496">
              <w:rPr>
                <w:rFonts w:ascii="Arial" w:hAnsi="Arial" w:cs="Arial"/>
                <w:sz w:val="20"/>
              </w:rPr>
              <w:t xml:space="preserve">Zgodność wsparcia </w:t>
            </w:r>
          </w:p>
          <w:p w:rsidR="00AF50EF" w:rsidRPr="00260496" w:rsidRDefault="00AF50EF" w:rsidP="00855B0D">
            <w:pPr>
              <w:spacing w:before="40" w:after="40"/>
              <w:rPr>
                <w:rFonts w:ascii="Arial" w:hAnsi="Arial" w:cs="Arial"/>
                <w:sz w:val="20"/>
              </w:rPr>
            </w:pPr>
          </w:p>
        </w:tc>
        <w:tc>
          <w:tcPr>
            <w:tcW w:w="6216" w:type="dxa"/>
            <w:shd w:val="clear" w:color="auto" w:fill="auto"/>
          </w:tcPr>
          <w:p w:rsidR="00AF50EF" w:rsidRPr="00260496" w:rsidRDefault="00AF50EF" w:rsidP="00855B0D">
            <w:pPr>
              <w:spacing w:before="40" w:after="40"/>
              <w:rPr>
                <w:rFonts w:ascii="Arial" w:hAnsi="Arial" w:cs="Arial"/>
                <w:sz w:val="20"/>
              </w:rPr>
            </w:pPr>
            <w:r w:rsidRPr="00260496">
              <w:rPr>
                <w:rFonts w:ascii="Arial" w:hAnsi="Arial" w:cs="Arial"/>
                <w:sz w:val="20"/>
              </w:rPr>
              <w:t>1. 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p w:rsidR="00AF50EF" w:rsidRPr="00260496" w:rsidRDefault="00AF50EF" w:rsidP="00855B0D">
            <w:pPr>
              <w:spacing w:before="40" w:after="40"/>
              <w:rPr>
                <w:rFonts w:ascii="Arial" w:hAnsi="Arial" w:cs="Arial"/>
                <w:sz w:val="20"/>
              </w:rPr>
            </w:pPr>
          </w:p>
          <w:p w:rsidR="00AF50EF" w:rsidRPr="00260496" w:rsidRDefault="00AF50EF" w:rsidP="00855B0D">
            <w:pPr>
              <w:spacing w:before="40" w:after="40"/>
              <w:rPr>
                <w:rFonts w:ascii="Arial" w:hAnsi="Arial" w:cs="Arial"/>
                <w:sz w:val="20"/>
              </w:rPr>
            </w:pPr>
            <w:r w:rsidRPr="00260496">
              <w:rPr>
                <w:rFonts w:ascii="Arial" w:hAnsi="Arial" w:cs="Arial"/>
                <w:sz w:val="20"/>
              </w:rPr>
              <w:t>2. Projektodawca wniesie wkład własny w wysokości nie mniejszej niż 8% wartości projektu, zgodnie z zapisami zawartymi w Szczegółowym Opisie Osi Priorytetowych Regionalnego Programu Operacyjnego Województwa Zachodniopomorskiego 2014 - 2020.</w:t>
            </w:r>
          </w:p>
          <w:p w:rsidR="00AF50EF" w:rsidRPr="00260496" w:rsidRDefault="00AF50EF" w:rsidP="00855B0D">
            <w:pPr>
              <w:spacing w:before="40" w:after="40"/>
              <w:rPr>
                <w:rFonts w:ascii="Arial" w:hAnsi="Arial" w:cs="Arial"/>
                <w:sz w:val="20"/>
              </w:rPr>
            </w:pPr>
          </w:p>
          <w:p w:rsidR="00AF50EF" w:rsidRPr="00260496" w:rsidRDefault="00AF50EF" w:rsidP="00855B0D">
            <w:pPr>
              <w:spacing w:before="40" w:after="40"/>
              <w:rPr>
                <w:rFonts w:ascii="Arial" w:hAnsi="Arial" w:cs="Arial"/>
                <w:sz w:val="20"/>
              </w:rPr>
            </w:pPr>
            <w:r w:rsidRPr="00260496">
              <w:rPr>
                <w:rFonts w:ascii="Arial" w:hAnsi="Arial" w:cs="Arial"/>
                <w:sz w:val="20"/>
              </w:rPr>
              <w:t>3. Projektodawca zobowiązany jest do zachowania trwałości miejsc świadczenia usług społecznych utworzonych w ramach projektu po zakończeniu realizacji projektu co najmniej przez okres odpowiadający okresowi realizacji projektu. Trwałość rozumiana jest jako instytucjonalna gotowość podmiotu do świadczenia usług.</w:t>
            </w:r>
          </w:p>
          <w:p w:rsidR="00AF50EF" w:rsidRPr="00260496" w:rsidRDefault="00AF50EF" w:rsidP="00855B0D">
            <w:pPr>
              <w:spacing w:before="40" w:after="40"/>
              <w:rPr>
                <w:rFonts w:ascii="Arial" w:hAnsi="Arial" w:cs="Arial"/>
                <w:sz w:val="20"/>
              </w:rPr>
            </w:pPr>
          </w:p>
          <w:p w:rsidR="00AF50EF" w:rsidRPr="00260496" w:rsidRDefault="00AF50EF" w:rsidP="00AF50EF">
            <w:pPr>
              <w:autoSpaceDE w:val="0"/>
              <w:autoSpaceDN w:val="0"/>
              <w:adjustRightInd w:val="0"/>
              <w:ind w:left="316" w:hanging="284"/>
              <w:jc w:val="both"/>
              <w:rPr>
                <w:rFonts w:ascii="Arial" w:hAnsi="Arial" w:cs="Arial"/>
                <w:sz w:val="20"/>
              </w:rPr>
            </w:pPr>
            <w:r w:rsidRPr="00260496">
              <w:rPr>
                <w:rFonts w:ascii="Arial" w:hAnsi="Arial" w:cs="Arial"/>
                <w:sz w:val="20"/>
              </w:rPr>
              <w:t>4. Okres realizacji projektu nie przekracza 30.06.2023 r.</w:t>
            </w:r>
          </w:p>
          <w:p w:rsidR="00AF50EF" w:rsidRPr="00260496" w:rsidRDefault="00AF50EF" w:rsidP="00855B0D">
            <w:pPr>
              <w:spacing w:before="40" w:after="40"/>
              <w:rPr>
                <w:rFonts w:ascii="Arial" w:hAnsi="Arial" w:cs="Arial"/>
                <w:sz w:val="20"/>
              </w:rPr>
            </w:pPr>
            <w:r w:rsidRPr="00260496">
              <w:rPr>
                <w:rFonts w:ascii="Arial" w:hAnsi="Arial" w:cs="Arial"/>
                <w:sz w:val="20"/>
              </w:rPr>
              <w:t>Na podstawie art. 45 ust. 3 ustawy z dnia 11 lipca 2014 r. o zasadach realizacji programów w zakresie polityki spójności finansowanych w perspektywie finansowej 2014–2020 (Dz. U. z 2018 r. poz. 1431) w uzasadnionych przypadkach na etapie realizacji projektu na wniosek lub za zgodą IP, dopuszcza się możliwość odstępstwa w zakresie przedmiotowego kryterium poprzez wydłużenie terminu realizacji projektu.</w:t>
            </w:r>
          </w:p>
        </w:tc>
        <w:tc>
          <w:tcPr>
            <w:tcW w:w="4598" w:type="dxa"/>
            <w:shd w:val="clear" w:color="auto" w:fill="auto"/>
          </w:tcPr>
          <w:p w:rsidR="00AF50EF" w:rsidRPr="00260496" w:rsidRDefault="00AF50EF" w:rsidP="00855B0D">
            <w:pPr>
              <w:spacing w:before="40" w:after="40"/>
              <w:rPr>
                <w:rFonts w:ascii="Arial" w:hAnsi="Arial" w:cs="Arial"/>
                <w:sz w:val="20"/>
              </w:rPr>
            </w:pPr>
            <w:r w:rsidRPr="00260496">
              <w:rPr>
                <w:rFonts w:ascii="Arial" w:hAnsi="Arial" w:cs="Arial"/>
                <w:sz w:val="20"/>
              </w:rPr>
              <w:t>Spełnienie kryterium jest konieczne do przyznania dofinansowania.</w:t>
            </w:r>
          </w:p>
          <w:p w:rsidR="00AF50EF" w:rsidRPr="00260496" w:rsidRDefault="00AF50EF" w:rsidP="00855B0D">
            <w:pPr>
              <w:spacing w:before="40" w:after="40"/>
              <w:rPr>
                <w:rFonts w:ascii="Arial" w:hAnsi="Arial" w:cs="Arial"/>
                <w:sz w:val="20"/>
              </w:rPr>
            </w:pPr>
            <w:r w:rsidRPr="00260496">
              <w:rPr>
                <w:rFonts w:ascii="Arial" w:hAnsi="Arial" w:cs="Arial"/>
                <w:sz w:val="20"/>
              </w:rPr>
              <w:t>Projekty niespełniające kryterium kierowane są do poprawy lub uzupełnienia.</w:t>
            </w:r>
          </w:p>
          <w:p w:rsidR="00AF50EF" w:rsidRPr="00260496" w:rsidRDefault="00AF50EF" w:rsidP="00855B0D">
            <w:pPr>
              <w:spacing w:before="40" w:after="40"/>
              <w:jc w:val="both"/>
              <w:rPr>
                <w:rFonts w:ascii="Arial" w:hAnsi="Arial" w:cs="Arial"/>
                <w:sz w:val="20"/>
              </w:rPr>
            </w:pPr>
            <w:r w:rsidRPr="00260496">
              <w:rPr>
                <w:rFonts w:ascii="Arial" w:hAnsi="Arial" w:cs="Arial"/>
                <w:sz w:val="20"/>
              </w:rPr>
              <w:t>Ocena spełniania kryterium polega na przypisaniu wartości logicznych „tak”, „nie”.</w:t>
            </w:r>
          </w:p>
          <w:p w:rsidR="00AF50EF" w:rsidRPr="00260496" w:rsidRDefault="00AF50EF" w:rsidP="00855B0D">
            <w:pPr>
              <w:spacing w:before="40" w:after="40"/>
              <w:rPr>
                <w:rFonts w:ascii="Arial" w:hAnsi="Arial" w:cs="Arial"/>
                <w:sz w:val="20"/>
              </w:rPr>
            </w:pPr>
          </w:p>
        </w:tc>
      </w:tr>
    </w:tbl>
    <w:p w:rsidR="00AF50EF" w:rsidRPr="00F34DF4" w:rsidRDefault="00AF50EF">
      <w:pPr>
        <w:rPr>
          <w:rFonts w:ascii="Myriad Pro" w:hAnsi="Myriad Pro" w:cs="Arial"/>
          <w:sz w:val="20"/>
        </w:rPr>
      </w:pPr>
    </w:p>
    <w:p w:rsidR="00260496" w:rsidRDefault="00260496" w:rsidP="00D660DD">
      <w:pPr>
        <w:pStyle w:val="Nagwek"/>
        <w:jc w:val="center"/>
        <w:rPr>
          <w:rFonts w:eastAsiaTheme="majorEastAsia" w:cs="Arial"/>
          <w:b/>
          <w:bCs/>
          <w:sz w:val="20"/>
        </w:rPr>
      </w:pPr>
    </w:p>
    <w:p w:rsidR="00260496" w:rsidRDefault="00260496" w:rsidP="00D660DD">
      <w:pPr>
        <w:pStyle w:val="Nagwek"/>
        <w:jc w:val="center"/>
        <w:rPr>
          <w:rFonts w:eastAsiaTheme="majorEastAsia" w:cs="Arial"/>
          <w:b/>
          <w:bCs/>
          <w:sz w:val="20"/>
        </w:rPr>
      </w:pPr>
    </w:p>
    <w:p w:rsidR="00260496" w:rsidRDefault="00260496" w:rsidP="00D660DD">
      <w:pPr>
        <w:pStyle w:val="Nagwek"/>
        <w:jc w:val="center"/>
        <w:rPr>
          <w:rFonts w:eastAsiaTheme="majorEastAsia" w:cs="Arial"/>
          <w:b/>
          <w:bCs/>
          <w:sz w:val="20"/>
        </w:rPr>
      </w:pPr>
    </w:p>
    <w:p w:rsidR="00D660DD" w:rsidRDefault="00D660DD" w:rsidP="00D660DD">
      <w:pPr>
        <w:pStyle w:val="Nagwek"/>
        <w:jc w:val="center"/>
        <w:rPr>
          <w:rFonts w:cs="Arial"/>
          <w:b/>
          <w:bCs/>
          <w:sz w:val="20"/>
        </w:rPr>
      </w:pPr>
      <w:r>
        <w:rPr>
          <w:rFonts w:eastAsiaTheme="majorEastAsia" w:cs="Arial"/>
          <w:b/>
          <w:bCs/>
          <w:sz w:val="20"/>
        </w:rPr>
        <w:lastRenderedPageBreak/>
        <w:t xml:space="preserve">Kryteria ogólne przyjęte Uchwałą </w:t>
      </w:r>
      <w:r w:rsidRPr="002456AE">
        <w:rPr>
          <w:rFonts w:cs="Arial"/>
          <w:b/>
          <w:bCs/>
          <w:sz w:val="20"/>
        </w:rPr>
        <w:t>Nr</w:t>
      </w:r>
      <w:r>
        <w:rPr>
          <w:rFonts w:cs="Arial"/>
          <w:b/>
          <w:bCs/>
          <w:sz w:val="20"/>
        </w:rPr>
        <w:t xml:space="preserve"> 32</w:t>
      </w:r>
      <w:r w:rsidRPr="008E5DF4">
        <w:rPr>
          <w:rFonts w:cs="Arial"/>
          <w:b/>
          <w:bCs/>
          <w:sz w:val="20"/>
        </w:rPr>
        <w:t>/</w:t>
      </w:r>
      <w:r>
        <w:rPr>
          <w:rFonts w:cs="Arial"/>
          <w:b/>
          <w:bCs/>
          <w:sz w:val="20"/>
        </w:rPr>
        <w:t xml:space="preserve">20 Komitetu Monitorującego RPO WZ 2014-2020 </w:t>
      </w:r>
      <w:r w:rsidRPr="002456AE">
        <w:rPr>
          <w:rFonts w:cs="Arial"/>
          <w:b/>
          <w:bCs/>
          <w:sz w:val="20"/>
        </w:rPr>
        <w:t xml:space="preserve">z dnia </w:t>
      </w:r>
      <w:r>
        <w:rPr>
          <w:rFonts w:cs="Arial"/>
          <w:b/>
          <w:bCs/>
          <w:sz w:val="20"/>
        </w:rPr>
        <w:t>19 listopada 2020</w:t>
      </w:r>
      <w:r w:rsidRPr="00BC2A19">
        <w:rPr>
          <w:rFonts w:cs="Arial"/>
          <w:b/>
          <w:bCs/>
          <w:sz w:val="20"/>
        </w:rPr>
        <w:t xml:space="preserve"> r.</w:t>
      </w:r>
      <w:r>
        <w:rPr>
          <w:rFonts w:cs="Arial"/>
          <w:b/>
          <w:bCs/>
          <w:sz w:val="20"/>
        </w:rPr>
        <w:t xml:space="preserve"> (tryb pozakonkursowy) typ 5</w:t>
      </w:r>
    </w:p>
    <w:p w:rsidR="00260496" w:rsidRDefault="00260496" w:rsidP="00D660DD">
      <w:pPr>
        <w:pStyle w:val="Nagwek"/>
        <w:jc w:val="center"/>
        <w:rPr>
          <w:rFonts w:cs="Arial"/>
          <w:b/>
          <w:bCs/>
          <w:sz w:val="20"/>
        </w:rPr>
      </w:pP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900"/>
        <w:gridCol w:w="12275"/>
      </w:tblGrid>
      <w:tr w:rsidR="00D660DD" w:rsidRPr="00E01003" w:rsidTr="00887D97">
        <w:trPr>
          <w:jc w:val="center"/>
        </w:trPr>
        <w:tc>
          <w:tcPr>
            <w:tcW w:w="1900" w:type="dxa"/>
            <w:shd w:val="clear" w:color="auto" w:fill="B6DDE8" w:themeFill="accent5" w:themeFillTint="66"/>
          </w:tcPr>
          <w:p w:rsidR="00D660DD" w:rsidRPr="00C92207" w:rsidRDefault="00D660DD" w:rsidP="00887D97">
            <w:pPr>
              <w:spacing w:before="40" w:after="40"/>
              <w:rPr>
                <w:rFonts w:ascii="Myriad Pro" w:hAnsi="Myriad Pro" w:cs="Arial"/>
                <w:sz w:val="20"/>
              </w:rPr>
            </w:pPr>
            <w:r w:rsidRPr="00C92207">
              <w:rPr>
                <w:rFonts w:ascii="Myriad Pro" w:hAnsi="Myriad Pro" w:cs="Arial"/>
                <w:sz w:val="20"/>
              </w:rPr>
              <w:t>Oś priorytetowa</w:t>
            </w:r>
          </w:p>
        </w:tc>
        <w:tc>
          <w:tcPr>
            <w:tcW w:w="12275" w:type="dxa"/>
            <w:shd w:val="clear" w:color="auto" w:fill="B6DDE8" w:themeFill="accent5" w:themeFillTint="66"/>
          </w:tcPr>
          <w:p w:rsidR="00D660DD" w:rsidRPr="00C92207" w:rsidRDefault="00D660DD" w:rsidP="00887D97">
            <w:pPr>
              <w:spacing w:before="40" w:after="40"/>
              <w:rPr>
                <w:rFonts w:ascii="Myriad Pro" w:hAnsi="Myriad Pro" w:cs="Arial"/>
                <w:sz w:val="20"/>
              </w:rPr>
            </w:pPr>
            <w:r w:rsidRPr="00C92207">
              <w:rPr>
                <w:rFonts w:ascii="Myriad Pro" w:hAnsi="Myriad Pro" w:cs="Arial"/>
                <w:sz w:val="20"/>
              </w:rPr>
              <w:t>VII Włączenie społeczne</w:t>
            </w:r>
          </w:p>
        </w:tc>
      </w:tr>
      <w:tr w:rsidR="00D660DD" w:rsidRPr="00E01003" w:rsidTr="00887D97">
        <w:trPr>
          <w:jc w:val="center"/>
        </w:trPr>
        <w:tc>
          <w:tcPr>
            <w:tcW w:w="1900" w:type="dxa"/>
            <w:shd w:val="clear" w:color="auto" w:fill="B6DDE8" w:themeFill="accent5" w:themeFillTint="66"/>
          </w:tcPr>
          <w:p w:rsidR="00D660DD" w:rsidRPr="00C92207" w:rsidRDefault="00D660DD" w:rsidP="00887D97">
            <w:pPr>
              <w:spacing w:before="40" w:after="40"/>
              <w:rPr>
                <w:rFonts w:ascii="Myriad Pro" w:hAnsi="Myriad Pro" w:cs="Arial"/>
                <w:sz w:val="20"/>
              </w:rPr>
            </w:pPr>
            <w:r w:rsidRPr="00C92207">
              <w:rPr>
                <w:rFonts w:ascii="Myriad Pro" w:hAnsi="Myriad Pro" w:cs="Arial"/>
                <w:sz w:val="20"/>
              </w:rPr>
              <w:t>Priorytet Inwestycyjny</w:t>
            </w:r>
          </w:p>
        </w:tc>
        <w:tc>
          <w:tcPr>
            <w:tcW w:w="12275" w:type="dxa"/>
            <w:shd w:val="clear" w:color="auto" w:fill="B6DDE8" w:themeFill="accent5" w:themeFillTint="66"/>
          </w:tcPr>
          <w:p w:rsidR="00D660DD" w:rsidRPr="00C92207" w:rsidRDefault="00D660DD" w:rsidP="00887D97">
            <w:pPr>
              <w:spacing w:before="40" w:after="40"/>
              <w:rPr>
                <w:rFonts w:ascii="Myriad Pro" w:hAnsi="Myriad Pro" w:cs="Arial"/>
                <w:sz w:val="20"/>
              </w:rPr>
            </w:pPr>
            <w:r w:rsidRPr="00C92207">
              <w:rPr>
                <w:rFonts w:ascii="Myriad Pro" w:hAnsi="Myriad Pro" w:cs="Arial"/>
                <w:sz w:val="20"/>
              </w:rPr>
              <w:t>9iv Aktywne włączenie, w tym z myślą o promowaniu równych szans oraz aktywnego uczestnictwa i zwiększaniu szans na zatrudnienie</w:t>
            </w:r>
          </w:p>
        </w:tc>
      </w:tr>
      <w:tr w:rsidR="00D660DD" w:rsidRPr="00E01003" w:rsidTr="00887D97">
        <w:trPr>
          <w:jc w:val="center"/>
        </w:trPr>
        <w:tc>
          <w:tcPr>
            <w:tcW w:w="1900" w:type="dxa"/>
            <w:shd w:val="clear" w:color="auto" w:fill="B6DDE8" w:themeFill="accent5" w:themeFillTint="66"/>
          </w:tcPr>
          <w:p w:rsidR="00D660DD" w:rsidRPr="00C92207" w:rsidRDefault="00D660DD" w:rsidP="00887D97">
            <w:pPr>
              <w:spacing w:before="40" w:after="40"/>
              <w:rPr>
                <w:rFonts w:ascii="Myriad Pro" w:hAnsi="Myriad Pro" w:cs="Arial"/>
                <w:sz w:val="20"/>
              </w:rPr>
            </w:pPr>
            <w:r w:rsidRPr="00C92207">
              <w:rPr>
                <w:rFonts w:ascii="Myriad Pro" w:hAnsi="Myriad Pro" w:cs="Arial"/>
                <w:sz w:val="20"/>
              </w:rPr>
              <w:t>Działanie</w:t>
            </w:r>
          </w:p>
        </w:tc>
        <w:tc>
          <w:tcPr>
            <w:tcW w:w="12275" w:type="dxa"/>
            <w:shd w:val="clear" w:color="auto" w:fill="B6DDE8" w:themeFill="accent5" w:themeFillTint="66"/>
          </w:tcPr>
          <w:p w:rsidR="00D660DD" w:rsidRPr="00C92207" w:rsidRDefault="00D660DD" w:rsidP="00887D97">
            <w:pPr>
              <w:spacing w:before="40" w:after="40"/>
              <w:rPr>
                <w:rFonts w:ascii="Myriad Pro" w:hAnsi="Myriad Pro" w:cs="Arial"/>
                <w:sz w:val="20"/>
              </w:rPr>
            </w:pPr>
            <w:r w:rsidRPr="00C92207">
              <w:rPr>
                <w:rFonts w:ascii="Myriad Pro" w:hAnsi="Myriad Pro" w:cs="Arial"/>
                <w:sz w:val="20"/>
              </w:rPr>
              <w:t>7.6 Wsparcie rozwoju usług społecznych świadczonych w interesie ogólnym</w:t>
            </w:r>
          </w:p>
        </w:tc>
      </w:tr>
      <w:tr w:rsidR="00D660DD" w:rsidRPr="00E01003" w:rsidTr="00887D97">
        <w:trPr>
          <w:jc w:val="center"/>
        </w:trPr>
        <w:tc>
          <w:tcPr>
            <w:tcW w:w="1900" w:type="dxa"/>
            <w:shd w:val="clear" w:color="auto" w:fill="B6DDE8" w:themeFill="accent5" w:themeFillTint="66"/>
          </w:tcPr>
          <w:p w:rsidR="00D660DD" w:rsidRPr="00C92207" w:rsidRDefault="00D660DD" w:rsidP="00887D97">
            <w:pPr>
              <w:spacing w:before="40" w:after="40"/>
              <w:rPr>
                <w:rFonts w:ascii="Myriad Pro" w:hAnsi="Myriad Pro" w:cs="Arial"/>
                <w:sz w:val="20"/>
              </w:rPr>
            </w:pPr>
            <w:r w:rsidRPr="00C92207">
              <w:rPr>
                <w:rFonts w:ascii="Myriad Pro" w:hAnsi="Myriad Pro" w:cs="Arial"/>
                <w:sz w:val="20"/>
              </w:rPr>
              <w:t>Typ projektu</w:t>
            </w:r>
          </w:p>
        </w:tc>
        <w:tc>
          <w:tcPr>
            <w:tcW w:w="12275" w:type="dxa"/>
            <w:shd w:val="clear" w:color="auto" w:fill="B6DDE8" w:themeFill="accent5" w:themeFillTint="66"/>
          </w:tcPr>
          <w:p w:rsidR="00D660DD" w:rsidRPr="00C92207" w:rsidRDefault="00D660DD" w:rsidP="00887D97">
            <w:pPr>
              <w:rPr>
                <w:rFonts w:ascii="Myriad Pro" w:hAnsi="Myriad Pro" w:cs="Arial"/>
                <w:sz w:val="20"/>
              </w:rPr>
            </w:pPr>
            <w:r w:rsidRPr="00C92207">
              <w:rPr>
                <w:rFonts w:ascii="Myriad Pro" w:hAnsi="Myriad Pro" w:cs="Arial"/>
                <w:sz w:val="20"/>
              </w:rPr>
              <w:t>5. Walka z wykluczeniem transportowym poprzez realizację projektu pilotażowego „Transport na życzenie” zakładającego finansowanie wydatków związanych ze świadczeniem usług transportowych  w zakresie:</w:t>
            </w:r>
          </w:p>
          <w:p w:rsidR="00D660DD" w:rsidRPr="00C92207" w:rsidRDefault="00D660DD" w:rsidP="00D660DD">
            <w:pPr>
              <w:pStyle w:val="Akapitzlist"/>
              <w:numPr>
                <w:ilvl w:val="0"/>
                <w:numId w:val="502"/>
              </w:numPr>
              <w:spacing w:after="200" w:line="276" w:lineRule="auto"/>
              <w:rPr>
                <w:rFonts w:cs="Arial"/>
              </w:rPr>
            </w:pPr>
            <w:r w:rsidRPr="00C92207">
              <w:rPr>
                <w:rFonts w:cs="Arial"/>
              </w:rPr>
              <w:t>wydatków związanych z wyłonieniem operatora oraz dostarczaniem usługi transportu na życzenie (w szczególności koszty przejazdów, koszty związane z postępowaniem przetargowym dotyczące wyłonienia operatora, w tym koszty doradztwa prawnego);</w:t>
            </w:r>
          </w:p>
          <w:p w:rsidR="00D660DD" w:rsidRPr="00C92207" w:rsidRDefault="00D660DD" w:rsidP="00260496">
            <w:pPr>
              <w:pStyle w:val="Akapitzlist"/>
              <w:numPr>
                <w:ilvl w:val="0"/>
                <w:numId w:val="502"/>
              </w:numPr>
              <w:spacing w:after="200" w:line="276" w:lineRule="auto"/>
              <w:rPr>
                <w:rFonts w:cs="Arial"/>
              </w:rPr>
            </w:pPr>
            <w:r w:rsidRPr="00C92207">
              <w:rPr>
                <w:rFonts w:cs="Arial"/>
              </w:rPr>
              <w:t xml:space="preserve">wydatki związane z uruchomieniem dyspozytorni (w szczególności zakup lub leasing sprzętu komputerowego, oprogramowania, </w:t>
            </w:r>
            <w:proofErr w:type="spellStart"/>
            <w:r w:rsidRPr="00C92207">
              <w:rPr>
                <w:rFonts w:cs="Arial"/>
              </w:rPr>
              <w:t>gps</w:t>
            </w:r>
            <w:proofErr w:type="spellEnd"/>
            <w:r w:rsidRPr="00C92207">
              <w:rPr>
                <w:rFonts w:cs="Arial"/>
              </w:rPr>
              <w:t>, remont/adaptacja  pomieszczenia przeznaczonego na dyspozytornię, koszty zatrudnienia dyspozytora oraz wyposażenia jego stanowiska pracy).</w:t>
            </w:r>
          </w:p>
        </w:tc>
      </w:tr>
    </w:tbl>
    <w:p w:rsidR="00D660DD" w:rsidRPr="00943641" w:rsidRDefault="00D660DD" w:rsidP="00D660DD">
      <w:pPr>
        <w:spacing w:after="0"/>
        <w:rPr>
          <w:rFonts w:ascii="Myriad Pro" w:hAnsi="Myriad Pro"/>
          <w:b/>
          <w:sz w:val="20"/>
        </w:rPr>
      </w:pPr>
    </w:p>
    <w:tbl>
      <w:tblPr>
        <w:tblStyle w:val="Tabela-Siatka"/>
        <w:tblW w:w="14148" w:type="dxa"/>
        <w:jc w:val="center"/>
        <w:tblLayout w:type="fixed"/>
        <w:tblLook w:val="04A0" w:firstRow="1" w:lastRow="0" w:firstColumn="1" w:lastColumn="0" w:noHBand="0" w:noVBand="1"/>
      </w:tblPr>
      <w:tblGrid>
        <w:gridCol w:w="512"/>
        <w:gridCol w:w="2808"/>
        <w:gridCol w:w="6237"/>
        <w:gridCol w:w="4591"/>
      </w:tblGrid>
      <w:tr w:rsidR="00D660DD" w:rsidRPr="00943641" w:rsidTr="00260496">
        <w:trPr>
          <w:jc w:val="center"/>
        </w:trPr>
        <w:tc>
          <w:tcPr>
            <w:tcW w:w="14148" w:type="dxa"/>
            <w:gridSpan w:val="4"/>
            <w:shd w:val="pct10" w:color="auto" w:fill="auto"/>
            <w:vAlign w:val="center"/>
          </w:tcPr>
          <w:p w:rsidR="00D660DD" w:rsidRPr="00943641" w:rsidRDefault="00D660DD" w:rsidP="00887D97">
            <w:pPr>
              <w:spacing w:before="40" w:after="40"/>
              <w:jc w:val="center"/>
              <w:rPr>
                <w:rFonts w:cs="Arial"/>
                <w:b/>
              </w:rPr>
            </w:pPr>
            <w:r w:rsidRPr="00943641">
              <w:rPr>
                <w:rFonts w:cs="Arial"/>
                <w:b/>
              </w:rPr>
              <w:t>Kryteria dopuszczalności</w:t>
            </w:r>
          </w:p>
        </w:tc>
      </w:tr>
      <w:tr w:rsidR="00D660DD" w:rsidRPr="00943641" w:rsidTr="00260496">
        <w:trPr>
          <w:jc w:val="center"/>
        </w:trPr>
        <w:tc>
          <w:tcPr>
            <w:tcW w:w="512" w:type="dxa"/>
          </w:tcPr>
          <w:p w:rsidR="00D660DD" w:rsidRPr="00943641" w:rsidRDefault="00D660DD" w:rsidP="00887D97">
            <w:pPr>
              <w:spacing w:before="40" w:after="40"/>
              <w:rPr>
                <w:rFonts w:cs="Arial"/>
              </w:rPr>
            </w:pPr>
            <w:r w:rsidRPr="00943641">
              <w:rPr>
                <w:rFonts w:cs="Arial"/>
              </w:rPr>
              <w:t>L.p.</w:t>
            </w:r>
          </w:p>
        </w:tc>
        <w:tc>
          <w:tcPr>
            <w:tcW w:w="2808" w:type="dxa"/>
            <w:vAlign w:val="center"/>
          </w:tcPr>
          <w:p w:rsidR="00D660DD" w:rsidRPr="00943641" w:rsidRDefault="00D660DD" w:rsidP="00887D97">
            <w:pPr>
              <w:spacing w:before="40" w:after="40"/>
              <w:jc w:val="center"/>
              <w:rPr>
                <w:rFonts w:cs="Arial"/>
              </w:rPr>
            </w:pPr>
            <w:r w:rsidRPr="00943641">
              <w:rPr>
                <w:rFonts w:cs="Arial"/>
              </w:rPr>
              <w:t>Nazwa kryterium</w:t>
            </w:r>
          </w:p>
        </w:tc>
        <w:tc>
          <w:tcPr>
            <w:tcW w:w="6237" w:type="dxa"/>
            <w:vAlign w:val="center"/>
          </w:tcPr>
          <w:p w:rsidR="00D660DD" w:rsidRPr="00943641" w:rsidRDefault="00D660DD" w:rsidP="00887D97">
            <w:pPr>
              <w:spacing w:before="40" w:after="40"/>
              <w:jc w:val="center"/>
              <w:rPr>
                <w:rFonts w:cs="Arial"/>
              </w:rPr>
            </w:pPr>
            <w:r w:rsidRPr="00943641">
              <w:rPr>
                <w:rFonts w:cs="Arial"/>
              </w:rPr>
              <w:t>Definicja kryterium</w:t>
            </w:r>
          </w:p>
        </w:tc>
        <w:tc>
          <w:tcPr>
            <w:tcW w:w="4591" w:type="dxa"/>
            <w:vAlign w:val="center"/>
          </w:tcPr>
          <w:p w:rsidR="00D660DD" w:rsidRPr="00943641" w:rsidRDefault="00D660DD" w:rsidP="00887D97">
            <w:pPr>
              <w:spacing w:before="40" w:after="40"/>
              <w:jc w:val="center"/>
              <w:rPr>
                <w:rFonts w:cs="Arial"/>
              </w:rPr>
            </w:pPr>
            <w:r w:rsidRPr="00943641">
              <w:rPr>
                <w:rFonts w:cs="Arial"/>
              </w:rPr>
              <w:t>Opis znaczenia kryterium</w:t>
            </w:r>
          </w:p>
        </w:tc>
      </w:tr>
      <w:tr w:rsidR="00D660DD" w:rsidRPr="00943641" w:rsidTr="00260496">
        <w:trPr>
          <w:jc w:val="center"/>
        </w:trPr>
        <w:tc>
          <w:tcPr>
            <w:tcW w:w="512" w:type="dxa"/>
          </w:tcPr>
          <w:p w:rsidR="00D660DD" w:rsidRPr="00943641" w:rsidRDefault="00D660DD" w:rsidP="00887D97">
            <w:pPr>
              <w:spacing w:before="40" w:after="40"/>
              <w:jc w:val="center"/>
              <w:rPr>
                <w:rFonts w:cs="Arial"/>
              </w:rPr>
            </w:pPr>
            <w:r w:rsidRPr="00943641">
              <w:rPr>
                <w:rFonts w:cs="Arial"/>
              </w:rPr>
              <w:t>1</w:t>
            </w:r>
          </w:p>
        </w:tc>
        <w:tc>
          <w:tcPr>
            <w:tcW w:w="2808" w:type="dxa"/>
            <w:vAlign w:val="center"/>
          </w:tcPr>
          <w:p w:rsidR="00D660DD" w:rsidRPr="00943641" w:rsidRDefault="00D660DD" w:rsidP="00887D97">
            <w:pPr>
              <w:spacing w:before="40" w:after="40"/>
              <w:jc w:val="center"/>
              <w:rPr>
                <w:rFonts w:cs="Arial"/>
              </w:rPr>
            </w:pPr>
            <w:r w:rsidRPr="00943641">
              <w:rPr>
                <w:rFonts w:cs="Arial"/>
              </w:rPr>
              <w:t>2</w:t>
            </w:r>
          </w:p>
        </w:tc>
        <w:tc>
          <w:tcPr>
            <w:tcW w:w="6237" w:type="dxa"/>
            <w:vAlign w:val="center"/>
          </w:tcPr>
          <w:p w:rsidR="00D660DD" w:rsidRPr="00943641" w:rsidRDefault="00D660DD" w:rsidP="00887D97">
            <w:pPr>
              <w:spacing w:before="40" w:after="40"/>
              <w:jc w:val="center"/>
              <w:rPr>
                <w:rFonts w:cs="Arial"/>
              </w:rPr>
            </w:pPr>
            <w:r w:rsidRPr="00943641">
              <w:rPr>
                <w:rFonts w:cs="Arial"/>
              </w:rPr>
              <w:t>3</w:t>
            </w:r>
          </w:p>
        </w:tc>
        <w:tc>
          <w:tcPr>
            <w:tcW w:w="4591" w:type="dxa"/>
            <w:vAlign w:val="center"/>
          </w:tcPr>
          <w:p w:rsidR="00D660DD" w:rsidRPr="00943641" w:rsidRDefault="00D660DD" w:rsidP="00887D97">
            <w:pPr>
              <w:spacing w:before="40" w:after="40"/>
              <w:jc w:val="center"/>
              <w:rPr>
                <w:rFonts w:cs="Arial"/>
              </w:rPr>
            </w:pPr>
            <w:r w:rsidRPr="00943641">
              <w:rPr>
                <w:rFonts w:cs="Arial"/>
              </w:rPr>
              <w:t>4</w:t>
            </w:r>
          </w:p>
        </w:tc>
      </w:tr>
      <w:tr w:rsidR="00D660DD" w:rsidRPr="00943641" w:rsidTr="00260496">
        <w:trPr>
          <w:jc w:val="center"/>
        </w:trPr>
        <w:tc>
          <w:tcPr>
            <w:tcW w:w="512" w:type="dxa"/>
          </w:tcPr>
          <w:p w:rsidR="00D660DD" w:rsidRPr="00943641" w:rsidRDefault="00D660DD" w:rsidP="001C71E7">
            <w:pPr>
              <w:pStyle w:val="Akapitzlist"/>
              <w:numPr>
                <w:ilvl w:val="0"/>
                <w:numId w:val="507"/>
              </w:numPr>
              <w:spacing w:before="40" w:after="40" w:line="276" w:lineRule="auto"/>
              <w:ind w:hanging="720"/>
              <w:contextualSpacing w:val="0"/>
              <w:rPr>
                <w:rFonts w:cs="Arial"/>
              </w:rPr>
            </w:pPr>
          </w:p>
        </w:tc>
        <w:tc>
          <w:tcPr>
            <w:tcW w:w="2808" w:type="dxa"/>
          </w:tcPr>
          <w:p w:rsidR="00D660DD" w:rsidRPr="00260496" w:rsidRDefault="00D660DD" w:rsidP="00887D97">
            <w:pPr>
              <w:spacing w:before="40" w:after="40"/>
              <w:rPr>
                <w:rFonts w:ascii="Arial" w:eastAsia="MyriadPro-Regular" w:hAnsi="Arial" w:cs="Arial"/>
                <w:sz w:val="20"/>
              </w:rPr>
            </w:pPr>
            <w:r w:rsidRPr="00260496">
              <w:rPr>
                <w:rFonts w:ascii="Arial" w:eastAsia="MyriadPro-Regular" w:hAnsi="Arial" w:cs="Arial"/>
                <w:sz w:val="20"/>
              </w:rPr>
              <w:t>Zgodność z typem projektu i rezultatami Działania.</w:t>
            </w:r>
          </w:p>
          <w:p w:rsidR="00D660DD" w:rsidRPr="00260496" w:rsidRDefault="00D660DD" w:rsidP="00887D97">
            <w:pPr>
              <w:spacing w:before="40" w:after="40"/>
              <w:jc w:val="both"/>
              <w:rPr>
                <w:rFonts w:ascii="Arial" w:hAnsi="Arial" w:cs="Arial"/>
                <w:sz w:val="20"/>
              </w:rPr>
            </w:pPr>
          </w:p>
        </w:tc>
        <w:tc>
          <w:tcPr>
            <w:tcW w:w="6237" w:type="dxa"/>
          </w:tcPr>
          <w:p w:rsidR="00D660DD" w:rsidRPr="00260496" w:rsidRDefault="00D660DD" w:rsidP="00887D97">
            <w:pPr>
              <w:autoSpaceDE w:val="0"/>
              <w:autoSpaceDN w:val="0"/>
              <w:adjustRightInd w:val="0"/>
              <w:jc w:val="both"/>
              <w:rPr>
                <w:rFonts w:ascii="Arial" w:eastAsia="MyriadPro-Regular" w:hAnsi="Arial" w:cs="Arial"/>
                <w:sz w:val="20"/>
              </w:rPr>
            </w:pPr>
            <w:r w:rsidRPr="00260496">
              <w:rPr>
                <w:rFonts w:ascii="Arial" w:eastAsia="MyriadPro-Regular" w:hAnsi="Arial" w:cs="Arial"/>
                <w:sz w:val="20"/>
              </w:rPr>
              <w:t xml:space="preserve">Projekt jest zgodny z typem projektu, wskaźnikami dla danego Działania/typu projektu wskazanymi w SOOP RPO WZ 2014-2020 oraz </w:t>
            </w:r>
            <w:r w:rsidRPr="00260496">
              <w:rPr>
                <w:rFonts w:ascii="Arial" w:eastAsia="MyriadPro-Regular" w:hAnsi="Arial" w:cs="Arial"/>
                <w:i/>
                <w:sz w:val="20"/>
              </w:rPr>
              <w:t>Wezwaniu do złożenia wniosku</w:t>
            </w:r>
            <w:r w:rsidRPr="00260496">
              <w:rPr>
                <w:rFonts w:ascii="Arial" w:eastAsia="MyriadPro-Regular" w:hAnsi="Arial" w:cs="Arial"/>
                <w:sz w:val="20"/>
              </w:rPr>
              <w:t>.</w:t>
            </w:r>
          </w:p>
          <w:p w:rsidR="00D660DD" w:rsidRPr="00260496" w:rsidRDefault="00D660DD" w:rsidP="00887D97">
            <w:pPr>
              <w:spacing w:before="40" w:after="40"/>
              <w:jc w:val="both"/>
              <w:rPr>
                <w:rFonts w:ascii="Arial" w:hAnsi="Arial" w:cs="Arial"/>
                <w:sz w:val="20"/>
              </w:rPr>
            </w:pPr>
          </w:p>
        </w:tc>
        <w:tc>
          <w:tcPr>
            <w:tcW w:w="4591" w:type="dxa"/>
          </w:tcPr>
          <w:p w:rsidR="00D660DD" w:rsidRPr="00260496" w:rsidRDefault="00D660DD" w:rsidP="00887D97">
            <w:pPr>
              <w:spacing w:before="40" w:after="40"/>
              <w:jc w:val="both"/>
              <w:rPr>
                <w:rFonts w:ascii="Arial" w:hAnsi="Arial" w:cs="Arial"/>
                <w:sz w:val="20"/>
              </w:rPr>
            </w:pPr>
            <w:r w:rsidRPr="00260496">
              <w:rPr>
                <w:rFonts w:ascii="Arial" w:hAnsi="Arial" w:cs="Arial"/>
                <w:sz w:val="20"/>
              </w:rPr>
              <w:t>Spełnienie kryterium jest konieczne do przyznania dofinansowania.</w:t>
            </w:r>
          </w:p>
          <w:p w:rsidR="00D660DD" w:rsidRPr="00260496" w:rsidRDefault="00D660DD" w:rsidP="00887D97">
            <w:pPr>
              <w:spacing w:before="40" w:after="40"/>
              <w:jc w:val="both"/>
              <w:rPr>
                <w:rFonts w:ascii="Arial" w:hAnsi="Arial" w:cs="Arial"/>
                <w:sz w:val="20"/>
              </w:rPr>
            </w:pPr>
            <w:r w:rsidRPr="00260496">
              <w:rPr>
                <w:rFonts w:ascii="Arial" w:hAnsi="Arial" w:cs="Arial"/>
                <w:sz w:val="20"/>
              </w:rPr>
              <w:t>Projekty niespełniające kryterium kierowane są do poprawy lub uzupełnienia.</w:t>
            </w:r>
          </w:p>
          <w:p w:rsidR="00D660DD" w:rsidRPr="00260496" w:rsidRDefault="00D660DD" w:rsidP="00887D97">
            <w:pPr>
              <w:spacing w:before="40" w:after="40"/>
              <w:contextualSpacing/>
              <w:jc w:val="both"/>
              <w:rPr>
                <w:rFonts w:ascii="Arial" w:hAnsi="Arial" w:cs="Arial"/>
                <w:sz w:val="20"/>
              </w:rPr>
            </w:pPr>
            <w:r w:rsidRPr="00260496">
              <w:rPr>
                <w:rFonts w:ascii="Arial" w:hAnsi="Arial" w:cs="Arial"/>
                <w:sz w:val="20"/>
              </w:rPr>
              <w:t>Ocena spełniania kryterium polega na przypisaniu wartości logicznych „tak”, „nie”.</w:t>
            </w:r>
          </w:p>
        </w:tc>
      </w:tr>
      <w:tr w:rsidR="00D660DD" w:rsidRPr="00943641" w:rsidTr="00260496">
        <w:trPr>
          <w:jc w:val="center"/>
        </w:trPr>
        <w:tc>
          <w:tcPr>
            <w:tcW w:w="512" w:type="dxa"/>
          </w:tcPr>
          <w:p w:rsidR="00D660DD" w:rsidRPr="00943641" w:rsidRDefault="00D660DD" w:rsidP="001C71E7">
            <w:pPr>
              <w:pStyle w:val="Akapitzlist"/>
              <w:numPr>
                <w:ilvl w:val="0"/>
                <w:numId w:val="507"/>
              </w:numPr>
              <w:spacing w:line="276" w:lineRule="auto"/>
              <w:ind w:left="0" w:firstLine="0"/>
              <w:contextualSpacing w:val="0"/>
              <w:rPr>
                <w:rFonts w:cs="Arial"/>
              </w:rPr>
            </w:pPr>
          </w:p>
        </w:tc>
        <w:tc>
          <w:tcPr>
            <w:tcW w:w="2808" w:type="dxa"/>
          </w:tcPr>
          <w:p w:rsidR="00D660DD" w:rsidRPr="00260496" w:rsidRDefault="00D660DD" w:rsidP="00887D97">
            <w:pPr>
              <w:rPr>
                <w:rFonts w:ascii="Arial" w:hAnsi="Arial" w:cs="Arial"/>
                <w:sz w:val="20"/>
              </w:rPr>
            </w:pPr>
            <w:r w:rsidRPr="00260496">
              <w:rPr>
                <w:rFonts w:ascii="Arial" w:hAnsi="Arial" w:cs="Arial"/>
                <w:sz w:val="20"/>
              </w:rPr>
              <w:t>Kwalifikowalność Beneficjenta/ Partnera (jeśli dotyczy)</w:t>
            </w:r>
          </w:p>
        </w:tc>
        <w:tc>
          <w:tcPr>
            <w:tcW w:w="6237" w:type="dxa"/>
          </w:tcPr>
          <w:p w:rsidR="00D660DD" w:rsidRPr="00260496" w:rsidRDefault="00D660DD" w:rsidP="00887D97">
            <w:pPr>
              <w:autoSpaceDE w:val="0"/>
              <w:autoSpaceDN w:val="0"/>
              <w:adjustRightInd w:val="0"/>
              <w:jc w:val="both"/>
              <w:rPr>
                <w:rFonts w:ascii="Arial" w:eastAsia="MyriadPro-Regular" w:hAnsi="Arial" w:cs="Arial"/>
                <w:sz w:val="20"/>
              </w:rPr>
            </w:pPr>
            <w:r w:rsidRPr="00260496">
              <w:rPr>
                <w:rFonts w:ascii="Arial" w:eastAsia="MyriadPro-Regular" w:hAnsi="Arial" w:cs="Arial"/>
                <w:sz w:val="20"/>
              </w:rPr>
              <w:t xml:space="preserve">Beneficjent, zgodnie z </w:t>
            </w:r>
            <w:r w:rsidRPr="00260496">
              <w:rPr>
                <w:rFonts w:ascii="Arial" w:eastAsia="MyriadPro-Regular" w:hAnsi="Arial" w:cs="Arial"/>
                <w:i/>
                <w:sz w:val="20"/>
              </w:rPr>
              <w:t>SOOP RPO WZ 2014-2020</w:t>
            </w:r>
            <w:r w:rsidRPr="00260496">
              <w:rPr>
                <w:rFonts w:ascii="Arial" w:eastAsia="MyriadPro-Regular" w:hAnsi="Arial" w:cs="Arial"/>
                <w:sz w:val="20"/>
              </w:rPr>
              <w:t>, jest podmiotem uprawnionym do ubiegania się o dofinansowanie w ramach Działania typu/ów projektu/ów, w którym ogłoszony został nabór.</w:t>
            </w:r>
          </w:p>
          <w:p w:rsidR="00D660DD" w:rsidRPr="00260496" w:rsidRDefault="00D660DD" w:rsidP="00887D97">
            <w:pPr>
              <w:autoSpaceDE w:val="0"/>
              <w:autoSpaceDN w:val="0"/>
              <w:adjustRightInd w:val="0"/>
              <w:jc w:val="both"/>
              <w:rPr>
                <w:rFonts w:ascii="Arial" w:eastAsia="Malgun Gothic" w:hAnsi="Arial" w:cs="Arial"/>
                <w:sz w:val="20"/>
              </w:rPr>
            </w:pPr>
            <w:r w:rsidRPr="00260496">
              <w:rPr>
                <w:rFonts w:ascii="Arial" w:eastAsia="Malgun Gothic" w:hAnsi="Arial" w:cs="Arial"/>
                <w:sz w:val="20"/>
              </w:rPr>
              <w:t>Partner/</w:t>
            </w:r>
            <w:proofErr w:type="spellStart"/>
            <w:r w:rsidRPr="00260496">
              <w:rPr>
                <w:rFonts w:ascii="Arial" w:eastAsia="Malgun Gothic" w:hAnsi="Arial" w:cs="Arial"/>
                <w:sz w:val="20"/>
              </w:rPr>
              <w:t>rzy</w:t>
            </w:r>
            <w:proofErr w:type="spellEnd"/>
            <w:r w:rsidRPr="00260496">
              <w:rPr>
                <w:rFonts w:ascii="Arial" w:eastAsia="Malgun Gothic" w:hAnsi="Arial" w:cs="Arial"/>
                <w:sz w:val="20"/>
              </w:rPr>
              <w:t xml:space="preserve"> nie podlega/ją wykluczeniu z możliwości ubiegania się o dofinansowanie, w tym wykluczeniu, o którym mowa w art. 207 ust. 4 ustawy z dnia 27 sierpnia 2009 r., o finansach publicznych.</w:t>
            </w:r>
          </w:p>
          <w:p w:rsidR="00D660DD" w:rsidRPr="00260496" w:rsidRDefault="00D660DD" w:rsidP="00887D97">
            <w:pPr>
              <w:autoSpaceDE w:val="0"/>
              <w:autoSpaceDN w:val="0"/>
              <w:adjustRightInd w:val="0"/>
              <w:jc w:val="both"/>
              <w:rPr>
                <w:rFonts w:ascii="Arial" w:hAnsi="Arial" w:cs="Arial"/>
                <w:sz w:val="20"/>
              </w:rPr>
            </w:pPr>
            <w:r w:rsidRPr="00260496">
              <w:rPr>
                <w:rFonts w:ascii="Arial" w:eastAsia="MyriadPro-Regular" w:hAnsi="Arial" w:cs="Arial"/>
                <w:sz w:val="20"/>
              </w:rPr>
              <w:t xml:space="preserve">W przypadku partnera stanowiącego podmiot,  o którym mowa w art. </w:t>
            </w:r>
            <w:r w:rsidRPr="00260496">
              <w:rPr>
                <w:rFonts w:ascii="Arial" w:eastAsia="Malgun Gothic" w:hAnsi="Arial" w:cs="Arial"/>
                <w:sz w:val="20"/>
              </w:rPr>
              <w:t xml:space="preserve">207 ust. 7 ustawy z dnia 27 sierpnia 2009 r., o finansach </w:t>
            </w:r>
            <w:r w:rsidRPr="00260496">
              <w:rPr>
                <w:rFonts w:ascii="Arial" w:eastAsia="Malgun Gothic" w:hAnsi="Arial" w:cs="Arial"/>
                <w:sz w:val="20"/>
              </w:rPr>
              <w:lastRenderedPageBreak/>
              <w:t xml:space="preserve">publicznych </w:t>
            </w:r>
            <w:r w:rsidRPr="00260496">
              <w:rPr>
                <w:rFonts w:ascii="Arial" w:eastAsia="MyriadPro-Regular" w:hAnsi="Arial" w:cs="Arial"/>
                <w:sz w:val="20"/>
              </w:rPr>
              <w:t>kryterium dotyczące kwalifikowalności Partnera zostaje automatycznie uznane za spełnione.</w:t>
            </w:r>
          </w:p>
        </w:tc>
        <w:tc>
          <w:tcPr>
            <w:tcW w:w="4591" w:type="dxa"/>
          </w:tcPr>
          <w:p w:rsidR="00D660DD" w:rsidRPr="00260496" w:rsidRDefault="00D660DD" w:rsidP="00887D97">
            <w:pPr>
              <w:autoSpaceDE w:val="0"/>
              <w:autoSpaceDN w:val="0"/>
              <w:adjustRightInd w:val="0"/>
              <w:jc w:val="both"/>
              <w:rPr>
                <w:rFonts w:ascii="Arial" w:eastAsia="Malgun Gothic" w:hAnsi="Arial" w:cs="Arial"/>
                <w:sz w:val="20"/>
              </w:rPr>
            </w:pPr>
            <w:r w:rsidRPr="00260496">
              <w:rPr>
                <w:rFonts w:ascii="Arial" w:eastAsia="Malgun Gothic" w:hAnsi="Arial" w:cs="Arial"/>
                <w:sz w:val="20"/>
              </w:rPr>
              <w:lastRenderedPageBreak/>
              <w:t>Spełnienie kryterium jest konieczne do przyznania dofinansowania.</w:t>
            </w:r>
          </w:p>
          <w:p w:rsidR="00D660DD" w:rsidRPr="00260496" w:rsidRDefault="00D660DD" w:rsidP="00887D97">
            <w:pPr>
              <w:autoSpaceDE w:val="0"/>
              <w:autoSpaceDN w:val="0"/>
              <w:adjustRightInd w:val="0"/>
              <w:jc w:val="both"/>
              <w:rPr>
                <w:rFonts w:ascii="Arial" w:eastAsia="Malgun Gothic" w:hAnsi="Arial" w:cs="Arial"/>
                <w:sz w:val="20"/>
              </w:rPr>
            </w:pPr>
            <w:r w:rsidRPr="00260496">
              <w:rPr>
                <w:rFonts w:ascii="Arial" w:eastAsia="Malgun Gothic" w:hAnsi="Arial" w:cs="Arial"/>
                <w:sz w:val="20"/>
              </w:rPr>
              <w:t>Projekty niespełniające kryterium kierowane są do poprawy lub uzupełnienia.</w:t>
            </w:r>
          </w:p>
          <w:p w:rsidR="00D660DD" w:rsidRPr="00260496" w:rsidRDefault="00D660DD" w:rsidP="00887D97">
            <w:pPr>
              <w:autoSpaceDE w:val="0"/>
              <w:autoSpaceDN w:val="0"/>
              <w:adjustRightInd w:val="0"/>
              <w:jc w:val="both"/>
              <w:rPr>
                <w:rFonts w:ascii="Arial" w:eastAsia="Malgun Gothic" w:hAnsi="Arial" w:cs="Arial"/>
                <w:sz w:val="20"/>
              </w:rPr>
            </w:pPr>
            <w:r w:rsidRPr="00260496">
              <w:rPr>
                <w:rFonts w:ascii="Arial" w:hAnsi="Arial" w:cs="Arial"/>
                <w:sz w:val="20"/>
              </w:rPr>
              <w:t xml:space="preserve">Kryterium będzie weryfikowane na etapie oceny, na dzień podpisania umowy oraz w przypadku zmiany Partnera (jeśli dotyczy). </w:t>
            </w:r>
          </w:p>
          <w:p w:rsidR="00D660DD" w:rsidRPr="00260496" w:rsidRDefault="00D660DD" w:rsidP="00887D97">
            <w:pPr>
              <w:autoSpaceDE w:val="0"/>
              <w:autoSpaceDN w:val="0"/>
              <w:adjustRightInd w:val="0"/>
              <w:jc w:val="both"/>
              <w:rPr>
                <w:rFonts w:ascii="Arial" w:eastAsia="Malgun Gothic" w:hAnsi="Arial" w:cs="Arial"/>
                <w:sz w:val="20"/>
              </w:rPr>
            </w:pPr>
            <w:r w:rsidRPr="00260496">
              <w:rPr>
                <w:rFonts w:ascii="Arial" w:eastAsia="Malgun Gothic" w:hAnsi="Arial" w:cs="Arial"/>
                <w:sz w:val="20"/>
              </w:rPr>
              <w:t xml:space="preserve">Ocena spełniania kryterium polega na </w:t>
            </w:r>
            <w:r w:rsidRPr="00260496">
              <w:rPr>
                <w:rFonts w:ascii="Arial" w:eastAsia="Malgun Gothic" w:hAnsi="Arial" w:cs="Arial"/>
                <w:sz w:val="20"/>
              </w:rPr>
              <w:lastRenderedPageBreak/>
              <w:t>przypisaniu wartości logicznych „tak”, „nie”</w:t>
            </w:r>
            <w:r w:rsidRPr="00260496">
              <w:rPr>
                <w:rFonts w:ascii="Arial" w:hAnsi="Arial" w:cs="Arial"/>
                <w:sz w:val="20"/>
              </w:rPr>
              <w:t xml:space="preserve">. </w:t>
            </w:r>
          </w:p>
        </w:tc>
      </w:tr>
      <w:tr w:rsidR="00D660DD" w:rsidRPr="00943641" w:rsidTr="00260496">
        <w:trPr>
          <w:jc w:val="center"/>
        </w:trPr>
        <w:tc>
          <w:tcPr>
            <w:tcW w:w="512" w:type="dxa"/>
          </w:tcPr>
          <w:p w:rsidR="00D660DD" w:rsidRPr="00943641" w:rsidRDefault="00D660DD" w:rsidP="001C71E7">
            <w:pPr>
              <w:pStyle w:val="Akapitzlist"/>
              <w:numPr>
                <w:ilvl w:val="0"/>
                <w:numId w:val="507"/>
              </w:numPr>
              <w:spacing w:line="276" w:lineRule="auto"/>
              <w:ind w:left="0" w:firstLine="0"/>
              <w:contextualSpacing w:val="0"/>
              <w:rPr>
                <w:rFonts w:cs="Arial"/>
              </w:rPr>
            </w:pPr>
          </w:p>
        </w:tc>
        <w:tc>
          <w:tcPr>
            <w:tcW w:w="2808" w:type="dxa"/>
          </w:tcPr>
          <w:p w:rsidR="00D660DD" w:rsidRPr="00260496" w:rsidRDefault="00D660DD" w:rsidP="00887D97">
            <w:pPr>
              <w:spacing w:before="40" w:after="40"/>
              <w:rPr>
                <w:rFonts w:ascii="Arial" w:hAnsi="Arial" w:cs="Arial"/>
                <w:sz w:val="20"/>
              </w:rPr>
            </w:pPr>
            <w:r w:rsidRPr="00260496">
              <w:rPr>
                <w:rFonts w:ascii="Arial" w:hAnsi="Arial" w:cs="Arial"/>
                <w:sz w:val="20"/>
              </w:rPr>
              <w:t>Zgodność z zasadami horyzontalnymi.</w:t>
            </w:r>
          </w:p>
        </w:tc>
        <w:tc>
          <w:tcPr>
            <w:tcW w:w="6237" w:type="dxa"/>
          </w:tcPr>
          <w:p w:rsidR="00D660DD" w:rsidRPr="00260496" w:rsidRDefault="00D660DD" w:rsidP="00887D97">
            <w:pPr>
              <w:spacing w:before="40" w:after="40"/>
              <w:jc w:val="both"/>
              <w:rPr>
                <w:rFonts w:ascii="Arial" w:hAnsi="Arial" w:cs="Arial"/>
                <w:sz w:val="20"/>
              </w:rPr>
            </w:pPr>
            <w:r w:rsidRPr="00260496">
              <w:rPr>
                <w:rFonts w:ascii="Arial" w:hAnsi="Arial" w:cs="Arial"/>
                <w:sz w:val="20"/>
              </w:rPr>
              <w:t>Projekt jest zgodny z:</w:t>
            </w:r>
          </w:p>
          <w:p w:rsidR="00D660DD" w:rsidRPr="00260496" w:rsidRDefault="00D660DD" w:rsidP="001C71E7">
            <w:pPr>
              <w:pStyle w:val="Akapitzlist"/>
              <w:numPr>
                <w:ilvl w:val="0"/>
                <w:numId w:val="508"/>
              </w:numPr>
              <w:spacing w:before="40" w:after="40" w:line="276" w:lineRule="auto"/>
              <w:contextualSpacing w:val="0"/>
              <w:jc w:val="both"/>
              <w:rPr>
                <w:rFonts w:ascii="Arial" w:hAnsi="Arial" w:cs="Arial"/>
              </w:rPr>
            </w:pPr>
            <w:r w:rsidRPr="00260496">
              <w:rPr>
                <w:rFonts w:ascii="Arial" w:hAnsi="Arial" w:cs="Arial"/>
              </w:rPr>
              <w:t xml:space="preserve">zasadą równości szans kobiet i mężczyzn, w oparciu o </w:t>
            </w:r>
            <w:r w:rsidRPr="00260496">
              <w:rPr>
                <w:rFonts w:ascii="Arial" w:hAnsi="Arial" w:cs="Arial"/>
                <w:i/>
              </w:rPr>
              <w:t>standard minimum</w:t>
            </w:r>
            <w:r w:rsidRPr="00260496">
              <w:rPr>
                <w:rFonts w:ascii="Arial" w:hAnsi="Arial" w:cs="Arial"/>
              </w:rPr>
              <w:t>,</w:t>
            </w:r>
          </w:p>
          <w:p w:rsidR="00D660DD" w:rsidRPr="00260496" w:rsidRDefault="00D660DD" w:rsidP="00887D97">
            <w:pPr>
              <w:spacing w:before="40" w:after="40"/>
              <w:rPr>
                <w:rFonts w:ascii="Arial" w:eastAsia="MyriadPro-Regular" w:hAnsi="Arial" w:cs="Arial"/>
                <w:sz w:val="20"/>
              </w:rPr>
            </w:pPr>
            <w:r w:rsidRPr="00260496">
              <w:rPr>
                <w:rFonts w:ascii="Arial" w:eastAsia="MyriadPro-Regular" w:hAnsi="Arial" w:cs="Arial"/>
                <w:sz w:val="20"/>
              </w:rPr>
              <w:t>Ze względu na specyfikę udzielanego wsparcia kryterium uznaje się za spełnione w części dotyczącej zasady równości szans kobiet i mężczyzn w przypadku uzyskania minimalnej liczy punktów tj. 1 punktu w standardzie minimum.</w:t>
            </w:r>
          </w:p>
          <w:p w:rsidR="00D660DD" w:rsidRPr="00260496" w:rsidRDefault="00D660DD" w:rsidP="00887D97">
            <w:pPr>
              <w:pStyle w:val="Akapitzlist"/>
              <w:numPr>
                <w:ilvl w:val="0"/>
                <w:numId w:val="0"/>
              </w:numPr>
              <w:spacing w:before="40" w:after="40"/>
              <w:ind w:left="315"/>
              <w:contextualSpacing w:val="0"/>
              <w:jc w:val="both"/>
              <w:rPr>
                <w:rFonts w:ascii="Arial" w:hAnsi="Arial" w:cs="Arial"/>
              </w:rPr>
            </w:pPr>
          </w:p>
          <w:p w:rsidR="00D660DD" w:rsidRPr="00260496" w:rsidRDefault="00D660DD" w:rsidP="001C71E7">
            <w:pPr>
              <w:pStyle w:val="Akapitzlist"/>
              <w:numPr>
                <w:ilvl w:val="0"/>
                <w:numId w:val="508"/>
              </w:numPr>
              <w:spacing w:before="40" w:after="40" w:line="276" w:lineRule="auto"/>
              <w:ind w:left="315" w:hanging="284"/>
              <w:contextualSpacing w:val="0"/>
              <w:jc w:val="both"/>
              <w:rPr>
                <w:rFonts w:ascii="Arial" w:hAnsi="Arial" w:cs="Arial"/>
              </w:rPr>
            </w:pPr>
            <w:r w:rsidRPr="00260496">
              <w:rPr>
                <w:rFonts w:ascii="Arial" w:hAnsi="Arial" w:cs="Arial"/>
              </w:rPr>
              <w:t xml:space="preserve">właściwymi politykami i zasadami wspólnotowymi: </w:t>
            </w:r>
          </w:p>
          <w:p w:rsidR="00D660DD" w:rsidRPr="00260496" w:rsidRDefault="00D660DD" w:rsidP="00D660DD">
            <w:pPr>
              <w:pStyle w:val="Akapitzlist"/>
              <w:numPr>
                <w:ilvl w:val="0"/>
                <w:numId w:val="40"/>
              </w:numPr>
              <w:autoSpaceDE w:val="0"/>
              <w:autoSpaceDN w:val="0"/>
              <w:adjustRightInd w:val="0"/>
              <w:spacing w:line="276" w:lineRule="auto"/>
              <w:jc w:val="both"/>
              <w:rPr>
                <w:rFonts w:ascii="Arial" w:eastAsia="MyriadPro-Regular" w:hAnsi="Arial" w:cs="Arial"/>
              </w:rPr>
            </w:pPr>
            <w:r w:rsidRPr="00260496">
              <w:rPr>
                <w:rFonts w:ascii="Arial" w:eastAsia="MyriadPro-Regular" w:hAnsi="Arial" w:cs="Arial"/>
              </w:rPr>
              <w:t>zrównoważonego rozwoju,</w:t>
            </w:r>
          </w:p>
          <w:p w:rsidR="00D660DD" w:rsidRPr="00260496" w:rsidRDefault="00D660DD" w:rsidP="00D660DD">
            <w:pPr>
              <w:pStyle w:val="Akapitzlist"/>
              <w:numPr>
                <w:ilvl w:val="0"/>
                <w:numId w:val="40"/>
              </w:numPr>
              <w:autoSpaceDE w:val="0"/>
              <w:autoSpaceDN w:val="0"/>
              <w:adjustRightInd w:val="0"/>
              <w:spacing w:line="276" w:lineRule="auto"/>
              <w:jc w:val="both"/>
              <w:rPr>
                <w:rFonts w:ascii="Arial" w:eastAsia="MyriadPro-Regular" w:hAnsi="Arial" w:cs="Arial"/>
              </w:rPr>
            </w:pPr>
            <w:r w:rsidRPr="00260496">
              <w:rPr>
                <w:rFonts w:ascii="Arial" w:eastAsia="MyriadPro-Regular" w:hAnsi="Arial" w:cs="Arial"/>
              </w:rPr>
              <w:t>promowania i realizacji zasady równości szans i niedyskryminacji, w tym. m. in. koniecznością stosowania zasady uniwersalnego projektowania.</w:t>
            </w:r>
          </w:p>
          <w:p w:rsidR="00D660DD" w:rsidRPr="00260496" w:rsidRDefault="00D660DD" w:rsidP="00887D97">
            <w:pPr>
              <w:autoSpaceDE w:val="0"/>
              <w:autoSpaceDN w:val="0"/>
              <w:adjustRightInd w:val="0"/>
              <w:jc w:val="both"/>
              <w:rPr>
                <w:rFonts w:ascii="Arial" w:eastAsia="MyriadPro-Regular" w:hAnsi="Arial" w:cs="Arial"/>
                <w:sz w:val="20"/>
              </w:rPr>
            </w:pPr>
            <w:r w:rsidRPr="00260496">
              <w:rPr>
                <w:rFonts w:ascii="Arial" w:eastAsia="MyriadPro-Regular" w:hAnsi="Arial"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4591" w:type="dxa"/>
          </w:tcPr>
          <w:p w:rsidR="00D660DD" w:rsidRPr="00260496" w:rsidRDefault="00D660DD" w:rsidP="00887D97">
            <w:pPr>
              <w:spacing w:before="40" w:after="40"/>
              <w:jc w:val="both"/>
              <w:rPr>
                <w:rFonts w:ascii="Arial" w:hAnsi="Arial" w:cs="Arial"/>
                <w:sz w:val="20"/>
              </w:rPr>
            </w:pPr>
            <w:r w:rsidRPr="00260496">
              <w:rPr>
                <w:rFonts w:ascii="Arial" w:hAnsi="Arial" w:cs="Arial"/>
                <w:sz w:val="20"/>
              </w:rPr>
              <w:t>Spełnienie kryterium jest konieczne do przyznania dofinansowania.</w:t>
            </w:r>
          </w:p>
          <w:p w:rsidR="00D660DD" w:rsidRPr="00260496" w:rsidRDefault="00D660DD" w:rsidP="00887D97">
            <w:pPr>
              <w:spacing w:before="40" w:after="40"/>
              <w:jc w:val="both"/>
              <w:rPr>
                <w:rFonts w:ascii="Arial" w:hAnsi="Arial" w:cs="Arial"/>
                <w:sz w:val="20"/>
              </w:rPr>
            </w:pPr>
            <w:r w:rsidRPr="00260496">
              <w:rPr>
                <w:rFonts w:ascii="Arial" w:hAnsi="Arial" w:cs="Arial"/>
                <w:sz w:val="20"/>
              </w:rPr>
              <w:t>Projekty niespełniające kryterium kierowane są do poprawy lub uzupełnienia.</w:t>
            </w:r>
          </w:p>
          <w:p w:rsidR="00D660DD" w:rsidRPr="00260496" w:rsidRDefault="00D660DD" w:rsidP="00887D97">
            <w:pPr>
              <w:spacing w:before="40" w:after="40"/>
              <w:jc w:val="both"/>
              <w:rPr>
                <w:rFonts w:ascii="Arial" w:hAnsi="Arial" w:cs="Arial"/>
                <w:sz w:val="20"/>
              </w:rPr>
            </w:pPr>
            <w:r w:rsidRPr="00260496">
              <w:rPr>
                <w:rFonts w:ascii="Arial" w:hAnsi="Arial" w:cs="Arial"/>
                <w:sz w:val="20"/>
              </w:rPr>
              <w:t>Ocena spełniania kryterium polega na przypisaniu wartości logicznych „tak”, „nie”.</w:t>
            </w:r>
          </w:p>
        </w:tc>
      </w:tr>
    </w:tbl>
    <w:p w:rsidR="00D660DD" w:rsidRDefault="00D660DD" w:rsidP="00D660DD">
      <w:pPr>
        <w:spacing w:after="0"/>
        <w:rPr>
          <w:rFonts w:ascii="Myriad Pro" w:hAnsi="Myriad Pro"/>
          <w:b/>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2840"/>
        <w:gridCol w:w="6237"/>
        <w:gridCol w:w="4591"/>
      </w:tblGrid>
      <w:tr w:rsidR="00D660DD" w:rsidRPr="007A614C" w:rsidTr="00887D97">
        <w:trPr>
          <w:jc w:val="center"/>
        </w:trPr>
        <w:tc>
          <w:tcPr>
            <w:tcW w:w="14175" w:type="dxa"/>
            <w:gridSpan w:val="4"/>
            <w:shd w:val="clear" w:color="auto" w:fill="D9D9D9" w:themeFill="background1" w:themeFillShade="D9"/>
            <w:vAlign w:val="center"/>
          </w:tcPr>
          <w:p w:rsidR="00D660DD" w:rsidRPr="007A614C" w:rsidRDefault="00D660DD" w:rsidP="00887D97">
            <w:pPr>
              <w:spacing w:before="40" w:after="40" w:line="240" w:lineRule="auto"/>
              <w:jc w:val="center"/>
              <w:rPr>
                <w:rFonts w:ascii="Myriad Pro" w:hAnsi="Myriad Pro" w:cs="Arial"/>
                <w:sz w:val="20"/>
              </w:rPr>
            </w:pPr>
            <w:r w:rsidRPr="007A614C">
              <w:rPr>
                <w:rFonts w:ascii="Myriad Pro" w:hAnsi="Myriad Pro" w:cs="Arial"/>
                <w:b/>
                <w:sz w:val="20"/>
              </w:rPr>
              <w:t>Kryteria wykonalności</w:t>
            </w:r>
          </w:p>
        </w:tc>
      </w:tr>
      <w:tr w:rsidR="00D660DD" w:rsidRPr="007A614C" w:rsidTr="00887D97">
        <w:trPr>
          <w:jc w:val="center"/>
        </w:trPr>
        <w:tc>
          <w:tcPr>
            <w:tcW w:w="507" w:type="dxa"/>
          </w:tcPr>
          <w:p w:rsidR="00D660DD" w:rsidRPr="007A614C" w:rsidRDefault="00D660DD" w:rsidP="00887D97">
            <w:pPr>
              <w:spacing w:before="40" w:after="40" w:line="240" w:lineRule="auto"/>
              <w:ind w:left="-22" w:right="-113" w:firstLine="22"/>
              <w:rPr>
                <w:rFonts w:ascii="Myriad Pro" w:hAnsi="Myriad Pro" w:cs="Arial"/>
                <w:sz w:val="20"/>
              </w:rPr>
            </w:pPr>
            <w:r w:rsidRPr="007A614C">
              <w:rPr>
                <w:rFonts w:ascii="Myriad Pro" w:hAnsi="Myriad Pro" w:cs="Arial"/>
                <w:sz w:val="20"/>
              </w:rPr>
              <w:t>L.p.</w:t>
            </w:r>
          </w:p>
        </w:tc>
        <w:tc>
          <w:tcPr>
            <w:tcW w:w="2840" w:type="dxa"/>
            <w:vAlign w:val="center"/>
          </w:tcPr>
          <w:p w:rsidR="00D660DD" w:rsidRPr="007A614C" w:rsidRDefault="00D660DD" w:rsidP="00887D97">
            <w:pPr>
              <w:spacing w:before="40" w:after="40" w:line="240" w:lineRule="auto"/>
              <w:jc w:val="center"/>
              <w:rPr>
                <w:rFonts w:ascii="Myriad Pro" w:hAnsi="Myriad Pro" w:cs="Arial"/>
                <w:sz w:val="20"/>
              </w:rPr>
            </w:pPr>
            <w:r w:rsidRPr="007A614C">
              <w:rPr>
                <w:rFonts w:ascii="Myriad Pro" w:hAnsi="Myriad Pro" w:cs="Arial"/>
                <w:sz w:val="20"/>
              </w:rPr>
              <w:t>Nazwa kryterium</w:t>
            </w:r>
          </w:p>
        </w:tc>
        <w:tc>
          <w:tcPr>
            <w:tcW w:w="6237" w:type="dxa"/>
            <w:vAlign w:val="center"/>
          </w:tcPr>
          <w:p w:rsidR="00D660DD" w:rsidRPr="007A614C" w:rsidRDefault="00D660DD" w:rsidP="00887D97">
            <w:pPr>
              <w:spacing w:before="40" w:after="40" w:line="240" w:lineRule="auto"/>
              <w:jc w:val="center"/>
              <w:rPr>
                <w:rFonts w:ascii="Myriad Pro" w:hAnsi="Myriad Pro" w:cs="Arial"/>
                <w:sz w:val="20"/>
              </w:rPr>
            </w:pPr>
            <w:r w:rsidRPr="007A614C">
              <w:rPr>
                <w:rFonts w:ascii="Myriad Pro" w:hAnsi="Myriad Pro" w:cs="Arial"/>
                <w:sz w:val="20"/>
              </w:rPr>
              <w:t>Definicja kryterium</w:t>
            </w:r>
          </w:p>
        </w:tc>
        <w:tc>
          <w:tcPr>
            <w:tcW w:w="4591" w:type="dxa"/>
            <w:vAlign w:val="center"/>
          </w:tcPr>
          <w:p w:rsidR="00D660DD" w:rsidRPr="007A614C" w:rsidRDefault="00D660DD" w:rsidP="00887D97">
            <w:pPr>
              <w:spacing w:before="40" w:after="40" w:line="240" w:lineRule="auto"/>
              <w:jc w:val="center"/>
              <w:rPr>
                <w:rFonts w:ascii="Myriad Pro" w:hAnsi="Myriad Pro" w:cs="Arial"/>
                <w:sz w:val="20"/>
              </w:rPr>
            </w:pPr>
            <w:r w:rsidRPr="007A614C">
              <w:rPr>
                <w:rFonts w:ascii="Myriad Pro" w:hAnsi="Myriad Pro" w:cs="Arial"/>
                <w:sz w:val="20"/>
              </w:rPr>
              <w:t>Opis znaczenia kryterium</w:t>
            </w:r>
          </w:p>
        </w:tc>
      </w:tr>
      <w:tr w:rsidR="00D660DD" w:rsidRPr="007A614C" w:rsidTr="00887D97">
        <w:trPr>
          <w:jc w:val="center"/>
        </w:trPr>
        <w:tc>
          <w:tcPr>
            <w:tcW w:w="507" w:type="dxa"/>
          </w:tcPr>
          <w:p w:rsidR="00D660DD" w:rsidRPr="007A614C" w:rsidRDefault="00D660DD" w:rsidP="00887D97">
            <w:pPr>
              <w:spacing w:before="40" w:after="40" w:line="240" w:lineRule="auto"/>
              <w:jc w:val="center"/>
              <w:rPr>
                <w:rFonts w:ascii="Myriad Pro" w:hAnsi="Myriad Pro" w:cs="Arial"/>
                <w:sz w:val="20"/>
              </w:rPr>
            </w:pPr>
            <w:r w:rsidRPr="007A614C">
              <w:rPr>
                <w:rFonts w:ascii="Myriad Pro" w:hAnsi="Myriad Pro" w:cs="Arial"/>
                <w:sz w:val="20"/>
              </w:rPr>
              <w:t>1</w:t>
            </w:r>
          </w:p>
        </w:tc>
        <w:tc>
          <w:tcPr>
            <w:tcW w:w="2840" w:type="dxa"/>
            <w:vAlign w:val="center"/>
          </w:tcPr>
          <w:p w:rsidR="00D660DD" w:rsidRPr="007A614C" w:rsidRDefault="00D660DD" w:rsidP="00887D97">
            <w:pPr>
              <w:spacing w:before="40" w:after="40" w:line="240" w:lineRule="auto"/>
              <w:jc w:val="center"/>
              <w:rPr>
                <w:rFonts w:ascii="Myriad Pro" w:hAnsi="Myriad Pro" w:cs="Arial"/>
                <w:sz w:val="20"/>
              </w:rPr>
            </w:pPr>
            <w:r w:rsidRPr="007A614C">
              <w:rPr>
                <w:rFonts w:ascii="Myriad Pro" w:hAnsi="Myriad Pro" w:cs="Arial"/>
                <w:sz w:val="20"/>
              </w:rPr>
              <w:t>2</w:t>
            </w:r>
          </w:p>
        </w:tc>
        <w:tc>
          <w:tcPr>
            <w:tcW w:w="6237" w:type="dxa"/>
            <w:vAlign w:val="center"/>
          </w:tcPr>
          <w:p w:rsidR="00D660DD" w:rsidRPr="007A614C" w:rsidRDefault="00D660DD" w:rsidP="00887D97">
            <w:pPr>
              <w:spacing w:before="40" w:after="40" w:line="240" w:lineRule="auto"/>
              <w:jc w:val="center"/>
              <w:rPr>
                <w:rFonts w:ascii="Myriad Pro" w:hAnsi="Myriad Pro" w:cs="Arial"/>
                <w:sz w:val="20"/>
              </w:rPr>
            </w:pPr>
            <w:r w:rsidRPr="007A614C">
              <w:rPr>
                <w:rFonts w:ascii="Myriad Pro" w:hAnsi="Myriad Pro" w:cs="Arial"/>
                <w:sz w:val="20"/>
              </w:rPr>
              <w:t>3</w:t>
            </w:r>
          </w:p>
        </w:tc>
        <w:tc>
          <w:tcPr>
            <w:tcW w:w="4591" w:type="dxa"/>
            <w:vAlign w:val="center"/>
          </w:tcPr>
          <w:p w:rsidR="00D660DD" w:rsidRPr="007A614C" w:rsidRDefault="00D660DD" w:rsidP="00887D97">
            <w:pPr>
              <w:spacing w:before="40" w:after="40" w:line="240" w:lineRule="auto"/>
              <w:jc w:val="center"/>
              <w:rPr>
                <w:rFonts w:ascii="Myriad Pro" w:hAnsi="Myriad Pro" w:cs="Arial"/>
                <w:sz w:val="20"/>
              </w:rPr>
            </w:pPr>
            <w:r w:rsidRPr="007A614C">
              <w:rPr>
                <w:rFonts w:ascii="Myriad Pro" w:hAnsi="Myriad Pro" w:cs="Arial"/>
                <w:sz w:val="20"/>
              </w:rPr>
              <w:t>4</w:t>
            </w:r>
          </w:p>
        </w:tc>
      </w:tr>
      <w:tr w:rsidR="00D660DD" w:rsidRPr="006375E9" w:rsidTr="00887D97">
        <w:trPr>
          <w:jc w:val="center"/>
        </w:trPr>
        <w:tc>
          <w:tcPr>
            <w:tcW w:w="507" w:type="dxa"/>
          </w:tcPr>
          <w:p w:rsidR="00D660DD" w:rsidRPr="007A614C" w:rsidRDefault="00D660DD" w:rsidP="001C71E7">
            <w:pPr>
              <w:pStyle w:val="Akapitzlist"/>
              <w:numPr>
                <w:ilvl w:val="0"/>
                <w:numId w:val="509"/>
              </w:numPr>
              <w:spacing w:before="40" w:after="40" w:line="240" w:lineRule="auto"/>
              <w:contextualSpacing w:val="0"/>
              <w:rPr>
                <w:rFonts w:cs="Arial"/>
              </w:rPr>
            </w:pPr>
          </w:p>
        </w:tc>
        <w:tc>
          <w:tcPr>
            <w:tcW w:w="2840" w:type="dxa"/>
            <w:shd w:val="clear" w:color="auto" w:fill="auto"/>
          </w:tcPr>
          <w:p w:rsidR="00D660DD" w:rsidRPr="006375E9" w:rsidRDefault="00D660DD" w:rsidP="00887D97">
            <w:pPr>
              <w:spacing w:before="40" w:after="40" w:line="240" w:lineRule="auto"/>
              <w:rPr>
                <w:rFonts w:ascii="Myriad Pro" w:hAnsi="Myriad Pro" w:cs="Arial"/>
                <w:sz w:val="20"/>
              </w:rPr>
            </w:pPr>
            <w:r w:rsidRPr="006375E9">
              <w:rPr>
                <w:rFonts w:ascii="Myriad Pro" w:hAnsi="Myriad Pro" w:cs="Arial"/>
                <w:sz w:val="20"/>
              </w:rPr>
              <w:t>Zgodność prawna</w:t>
            </w:r>
          </w:p>
        </w:tc>
        <w:tc>
          <w:tcPr>
            <w:tcW w:w="6237" w:type="dxa"/>
          </w:tcPr>
          <w:p w:rsidR="00D660DD" w:rsidRPr="006375E9" w:rsidRDefault="00D660DD" w:rsidP="00887D97">
            <w:pPr>
              <w:autoSpaceDE w:val="0"/>
              <w:autoSpaceDN w:val="0"/>
              <w:adjustRightInd w:val="0"/>
              <w:spacing w:after="0"/>
              <w:jc w:val="both"/>
              <w:rPr>
                <w:rFonts w:ascii="Myriad Pro" w:eastAsia="MyriadPro-Regular" w:hAnsi="Myriad Pro" w:cs="Arial"/>
                <w:sz w:val="20"/>
              </w:rPr>
            </w:pPr>
            <w:r w:rsidRPr="006375E9">
              <w:rPr>
                <w:rFonts w:ascii="Myriad Pro" w:hAnsi="Myriad Pro" w:cs="Arial"/>
                <w:sz w:val="20"/>
              </w:rPr>
              <w:t xml:space="preserve">Projekt jest zgodny z prawodawstwem wspólnotowym i krajowym, </w:t>
            </w:r>
            <w:r w:rsidRPr="006375E9">
              <w:rPr>
                <w:rFonts w:ascii="Myriad Pro" w:hAnsi="Myriad Pro" w:cs="Arial"/>
                <w:sz w:val="20"/>
              </w:rPr>
              <w:br/>
              <w:t>w tym przepisami ustawy</w:t>
            </w:r>
            <w:r w:rsidRPr="006375E9">
              <w:rPr>
                <w:rFonts w:ascii="Myriad Pro" w:hAnsi="Myriad Pro" w:cs="Arial"/>
                <w:i/>
                <w:sz w:val="20"/>
              </w:rPr>
              <w:t xml:space="preserve"> </w:t>
            </w:r>
            <w:r w:rsidRPr="006375E9">
              <w:rPr>
                <w:rFonts w:ascii="Myriad Pro" w:hAnsi="Myriad Pro" w:cs="Arial"/>
                <w:sz w:val="20"/>
              </w:rPr>
              <w:t xml:space="preserve">z dnia 29 stycznia 2004 r. </w:t>
            </w:r>
            <w:r w:rsidRPr="006375E9">
              <w:rPr>
                <w:rFonts w:ascii="Myriad Pro" w:hAnsi="Myriad Pro" w:cs="Arial"/>
                <w:i/>
                <w:sz w:val="20"/>
              </w:rPr>
              <w:t>Prawo zamówień publicznych</w:t>
            </w:r>
            <w:r w:rsidRPr="006375E9">
              <w:rPr>
                <w:rFonts w:ascii="Myriad Pro" w:hAnsi="Myriad Pro" w:cs="Arial"/>
                <w:sz w:val="20"/>
              </w:rPr>
              <w:t>.</w:t>
            </w:r>
            <w:r w:rsidRPr="006375E9">
              <w:rPr>
                <w:rFonts w:ascii="Myriad Pro" w:eastAsia="MyriadPro-Regular" w:hAnsi="Myriad Pro" w:cs="Arial"/>
                <w:sz w:val="20"/>
              </w:rPr>
              <w:t xml:space="preserve"> </w:t>
            </w:r>
          </w:p>
          <w:p w:rsidR="00D660DD" w:rsidRPr="006375E9" w:rsidRDefault="00D660DD" w:rsidP="00887D97">
            <w:pPr>
              <w:autoSpaceDE w:val="0"/>
              <w:autoSpaceDN w:val="0"/>
              <w:adjustRightInd w:val="0"/>
              <w:jc w:val="both"/>
              <w:rPr>
                <w:rFonts w:ascii="Myriad Pro" w:eastAsia="MyriadPro-Regular" w:hAnsi="Myriad Pro" w:cs="Arial"/>
                <w:sz w:val="20"/>
              </w:rPr>
            </w:pPr>
          </w:p>
        </w:tc>
        <w:tc>
          <w:tcPr>
            <w:tcW w:w="4591" w:type="dxa"/>
          </w:tcPr>
          <w:p w:rsidR="00D660DD" w:rsidRPr="006375E9" w:rsidRDefault="00D660DD" w:rsidP="00887D97">
            <w:pPr>
              <w:spacing w:before="40" w:after="40" w:line="240" w:lineRule="auto"/>
              <w:ind w:left="34"/>
              <w:contextualSpacing/>
              <w:jc w:val="both"/>
              <w:rPr>
                <w:rFonts w:ascii="Myriad Pro" w:hAnsi="Myriad Pro" w:cs="Arial"/>
                <w:sz w:val="20"/>
              </w:rPr>
            </w:pPr>
            <w:r w:rsidRPr="006375E9">
              <w:rPr>
                <w:rFonts w:ascii="Myriad Pro" w:hAnsi="Myriad Pro" w:cs="Arial"/>
                <w:sz w:val="20"/>
              </w:rPr>
              <w:t>Spełnienie kryterium jest konieczne do przyznania dofinansowania.</w:t>
            </w:r>
          </w:p>
          <w:p w:rsidR="00D660DD" w:rsidRPr="006375E9" w:rsidRDefault="00D660DD" w:rsidP="00887D97">
            <w:pPr>
              <w:spacing w:before="40" w:after="40" w:line="240" w:lineRule="auto"/>
              <w:ind w:left="34"/>
              <w:contextualSpacing/>
              <w:jc w:val="both"/>
              <w:rPr>
                <w:rFonts w:ascii="Myriad Pro" w:hAnsi="Myriad Pro" w:cs="Arial"/>
                <w:sz w:val="20"/>
              </w:rPr>
            </w:pPr>
            <w:r w:rsidRPr="006375E9">
              <w:rPr>
                <w:rFonts w:ascii="Myriad Pro" w:hAnsi="Myriad Pro" w:cs="Arial"/>
                <w:sz w:val="20"/>
              </w:rPr>
              <w:t>Projekty niespełniające kryterium</w:t>
            </w:r>
            <w:r>
              <w:rPr>
                <w:rFonts w:ascii="Myriad Pro" w:hAnsi="Myriad Pro" w:cs="Arial"/>
                <w:sz w:val="20"/>
              </w:rPr>
              <w:t xml:space="preserve"> kierowane są do poprawy lub uzupełnienia.</w:t>
            </w:r>
            <w:r w:rsidRPr="006375E9">
              <w:rPr>
                <w:rFonts w:ascii="Myriad Pro" w:hAnsi="Myriad Pro" w:cs="Arial"/>
                <w:sz w:val="20"/>
              </w:rPr>
              <w:t>.</w:t>
            </w:r>
          </w:p>
          <w:p w:rsidR="00D660DD" w:rsidRPr="006375E9" w:rsidRDefault="00D660DD" w:rsidP="00887D97">
            <w:pPr>
              <w:spacing w:before="40" w:after="40" w:line="240" w:lineRule="auto"/>
              <w:ind w:left="34"/>
              <w:contextualSpacing/>
              <w:jc w:val="both"/>
              <w:rPr>
                <w:rFonts w:ascii="Myriad Pro" w:hAnsi="Myriad Pro" w:cs="Arial"/>
                <w:sz w:val="20"/>
              </w:rPr>
            </w:pPr>
            <w:r w:rsidRPr="006375E9">
              <w:rPr>
                <w:rFonts w:ascii="Myriad Pro" w:hAnsi="Myriad Pro" w:cs="Arial"/>
                <w:sz w:val="20"/>
              </w:rPr>
              <w:t>Ocena spełniania kryterium polega na przypisaniu wartości logicznych „tak”, „nie”.</w:t>
            </w:r>
          </w:p>
        </w:tc>
      </w:tr>
      <w:tr w:rsidR="00D660DD" w:rsidRPr="006375E9" w:rsidTr="00887D97">
        <w:trPr>
          <w:jc w:val="center"/>
        </w:trPr>
        <w:tc>
          <w:tcPr>
            <w:tcW w:w="507" w:type="dxa"/>
          </w:tcPr>
          <w:p w:rsidR="00D660DD" w:rsidRPr="007A614C" w:rsidRDefault="00D660DD" w:rsidP="001C71E7">
            <w:pPr>
              <w:pStyle w:val="Akapitzlist"/>
              <w:numPr>
                <w:ilvl w:val="0"/>
                <w:numId w:val="509"/>
              </w:numPr>
              <w:spacing w:before="40" w:after="40" w:line="240" w:lineRule="auto"/>
              <w:ind w:left="0" w:firstLine="0"/>
              <w:contextualSpacing w:val="0"/>
              <w:rPr>
                <w:rFonts w:cs="Arial"/>
              </w:rPr>
            </w:pPr>
          </w:p>
        </w:tc>
        <w:tc>
          <w:tcPr>
            <w:tcW w:w="2840" w:type="dxa"/>
            <w:shd w:val="clear" w:color="auto" w:fill="auto"/>
          </w:tcPr>
          <w:p w:rsidR="00D660DD" w:rsidRPr="0059701A" w:rsidRDefault="00D660DD" w:rsidP="00887D97">
            <w:pPr>
              <w:spacing w:before="40" w:after="40" w:line="240" w:lineRule="auto"/>
              <w:rPr>
                <w:rFonts w:ascii="Myriad Pro" w:hAnsi="Myriad Pro" w:cs="Arial"/>
                <w:sz w:val="20"/>
              </w:rPr>
            </w:pPr>
            <w:r w:rsidRPr="0059701A">
              <w:rPr>
                <w:rFonts w:ascii="Myriad Pro" w:hAnsi="Myriad Pro" w:cs="Arial"/>
                <w:sz w:val="20"/>
              </w:rPr>
              <w:t>Zgodność</w:t>
            </w:r>
          </w:p>
          <w:p w:rsidR="00D660DD" w:rsidRPr="0059701A" w:rsidRDefault="00D660DD" w:rsidP="00887D97">
            <w:pPr>
              <w:spacing w:before="40" w:after="40" w:line="240" w:lineRule="auto"/>
              <w:rPr>
                <w:rFonts w:ascii="Myriad Pro" w:hAnsi="Myriad Pro" w:cs="Arial"/>
                <w:sz w:val="20"/>
              </w:rPr>
            </w:pPr>
            <w:r w:rsidRPr="0059701A">
              <w:rPr>
                <w:rFonts w:ascii="Myriad Pro" w:hAnsi="Myriad Pro" w:cs="Arial"/>
                <w:sz w:val="20"/>
              </w:rPr>
              <w:t>z wymogami pomocy</w:t>
            </w:r>
          </w:p>
          <w:p w:rsidR="00D660DD" w:rsidRPr="0059701A" w:rsidRDefault="00D660DD" w:rsidP="00887D97">
            <w:pPr>
              <w:spacing w:before="40" w:after="40" w:line="240" w:lineRule="auto"/>
              <w:rPr>
                <w:rFonts w:ascii="Myriad Pro" w:hAnsi="Myriad Pro" w:cs="Arial"/>
                <w:sz w:val="20"/>
              </w:rPr>
            </w:pPr>
            <w:r w:rsidRPr="0059701A">
              <w:rPr>
                <w:rFonts w:ascii="Myriad Pro" w:hAnsi="Myriad Pro" w:cs="Arial"/>
                <w:sz w:val="20"/>
              </w:rPr>
              <w:t>publicznej</w:t>
            </w:r>
          </w:p>
        </w:tc>
        <w:tc>
          <w:tcPr>
            <w:tcW w:w="6237" w:type="dxa"/>
          </w:tcPr>
          <w:p w:rsidR="00D660DD" w:rsidRPr="006375E9" w:rsidRDefault="00D660DD" w:rsidP="00887D97">
            <w:pPr>
              <w:spacing w:before="40" w:after="40" w:line="240" w:lineRule="auto"/>
              <w:jc w:val="both"/>
              <w:rPr>
                <w:rFonts w:ascii="Myriad Pro" w:hAnsi="Myriad Pro" w:cs="Arial"/>
                <w:sz w:val="20"/>
              </w:rPr>
            </w:pPr>
            <w:r w:rsidRPr="0059701A">
              <w:rPr>
                <w:rFonts w:ascii="Myriad Pro" w:hAnsi="Myriad Pro" w:cs="Arial"/>
                <w:sz w:val="20"/>
              </w:rPr>
              <w:t xml:space="preserve">Projekt jest zgodny z regułami </w:t>
            </w:r>
            <w:r w:rsidRPr="0059701A">
              <w:rPr>
                <w:rFonts w:ascii="Myriad Pro" w:hAnsi="Myriad Pro" w:cs="Arial"/>
                <w:i/>
                <w:sz w:val="20"/>
              </w:rPr>
              <w:t xml:space="preserve">pomocy publicznej i/lub pomocy de </w:t>
            </w:r>
            <w:proofErr w:type="spellStart"/>
            <w:r w:rsidRPr="0059701A">
              <w:rPr>
                <w:rFonts w:ascii="Myriad Pro" w:hAnsi="Myriad Pro" w:cs="Arial"/>
                <w:i/>
                <w:sz w:val="20"/>
              </w:rPr>
              <w:t>minimis</w:t>
            </w:r>
            <w:proofErr w:type="spellEnd"/>
            <w:r w:rsidRPr="0059701A">
              <w:rPr>
                <w:rFonts w:ascii="Myriad Pro" w:hAnsi="Myriad Pro" w:cs="Arial"/>
                <w:i/>
                <w:sz w:val="20"/>
              </w:rPr>
              <w:t>.</w:t>
            </w:r>
          </w:p>
        </w:tc>
        <w:tc>
          <w:tcPr>
            <w:tcW w:w="4591" w:type="dxa"/>
          </w:tcPr>
          <w:p w:rsidR="00D660DD" w:rsidRPr="0059701A" w:rsidRDefault="00D660DD" w:rsidP="00887D97">
            <w:pPr>
              <w:autoSpaceDE w:val="0"/>
              <w:autoSpaceDN w:val="0"/>
              <w:adjustRightInd w:val="0"/>
              <w:jc w:val="both"/>
              <w:rPr>
                <w:rFonts w:ascii="Myriad Pro" w:hAnsi="Myriad Pro" w:cs="Arial"/>
                <w:sz w:val="20"/>
              </w:rPr>
            </w:pPr>
            <w:r w:rsidRPr="0059701A">
              <w:rPr>
                <w:rFonts w:ascii="Myriad Pro" w:hAnsi="Myriad Pro" w:cs="Arial"/>
                <w:sz w:val="20"/>
              </w:rPr>
              <w:t>Jeżeli dotyczy: spełnienie kryterium jest konieczne do przyznania dofinansowania.</w:t>
            </w:r>
          </w:p>
          <w:p w:rsidR="00D660DD" w:rsidRPr="0059701A" w:rsidRDefault="00D660DD" w:rsidP="00887D97">
            <w:pPr>
              <w:autoSpaceDE w:val="0"/>
              <w:autoSpaceDN w:val="0"/>
              <w:adjustRightInd w:val="0"/>
              <w:jc w:val="both"/>
              <w:rPr>
                <w:rFonts w:ascii="Myriad Pro" w:hAnsi="Myriad Pro" w:cs="Arial"/>
                <w:sz w:val="20"/>
              </w:rPr>
            </w:pPr>
            <w:r w:rsidRPr="0059701A">
              <w:rPr>
                <w:rFonts w:ascii="Myriad Pro" w:hAnsi="Myriad Pro" w:cs="Arial"/>
                <w:sz w:val="20"/>
              </w:rPr>
              <w:t xml:space="preserve">Projekty niespełniające kryterium kierowane są </w:t>
            </w:r>
            <w:r w:rsidRPr="0059701A">
              <w:rPr>
                <w:rFonts w:ascii="Myriad Pro" w:hAnsi="Myriad Pro" w:cs="Arial"/>
                <w:sz w:val="20"/>
              </w:rPr>
              <w:lastRenderedPageBreak/>
              <w:t>do poprawy lub uzupełnienia.</w:t>
            </w:r>
          </w:p>
          <w:p w:rsidR="00D660DD" w:rsidRDefault="00D660DD" w:rsidP="00887D97">
            <w:pPr>
              <w:autoSpaceDE w:val="0"/>
              <w:autoSpaceDN w:val="0"/>
              <w:adjustRightInd w:val="0"/>
              <w:jc w:val="both"/>
              <w:rPr>
                <w:rFonts w:ascii="Arial" w:hAnsi="Arial" w:cs="Arial"/>
                <w:sz w:val="20"/>
              </w:rPr>
            </w:pPr>
            <w:r w:rsidRPr="0059701A">
              <w:rPr>
                <w:rFonts w:ascii="Myriad Pro" w:hAnsi="Myriad Pro" w:cs="Arial"/>
                <w:sz w:val="20"/>
              </w:rPr>
              <w:t>Ocena spełniania kryterium polega na przypisaniu wartości logicznych „tak”, „nie”, „nie dotyczy”.</w:t>
            </w:r>
          </w:p>
        </w:tc>
      </w:tr>
      <w:tr w:rsidR="00D660DD" w:rsidRPr="007A614C" w:rsidTr="00887D97">
        <w:trPr>
          <w:jc w:val="center"/>
        </w:trPr>
        <w:tc>
          <w:tcPr>
            <w:tcW w:w="507" w:type="dxa"/>
          </w:tcPr>
          <w:p w:rsidR="00D660DD" w:rsidRPr="007A614C" w:rsidRDefault="00D660DD" w:rsidP="001C71E7">
            <w:pPr>
              <w:pStyle w:val="Akapitzlist"/>
              <w:numPr>
                <w:ilvl w:val="0"/>
                <w:numId w:val="509"/>
              </w:numPr>
              <w:spacing w:after="0" w:line="240" w:lineRule="auto"/>
              <w:ind w:left="0" w:firstLine="0"/>
              <w:contextualSpacing w:val="0"/>
              <w:rPr>
                <w:rFonts w:cs="Arial"/>
              </w:rPr>
            </w:pPr>
          </w:p>
        </w:tc>
        <w:tc>
          <w:tcPr>
            <w:tcW w:w="2840" w:type="dxa"/>
            <w:shd w:val="clear" w:color="auto" w:fill="auto"/>
          </w:tcPr>
          <w:p w:rsidR="00D660DD" w:rsidRPr="007A614C" w:rsidRDefault="00D660DD" w:rsidP="00887D97">
            <w:pPr>
              <w:autoSpaceDE w:val="0"/>
              <w:autoSpaceDN w:val="0"/>
              <w:adjustRightInd w:val="0"/>
              <w:spacing w:after="0"/>
              <w:rPr>
                <w:rFonts w:ascii="Myriad Pro" w:eastAsia="Malgun Gothic" w:hAnsi="Myriad Pro" w:cs="Arial"/>
                <w:sz w:val="20"/>
              </w:rPr>
            </w:pPr>
            <w:r w:rsidRPr="007A614C">
              <w:rPr>
                <w:rFonts w:ascii="Myriad Pro" w:hAnsi="Myriad Pro" w:cs="Arial"/>
                <w:sz w:val="20"/>
              </w:rPr>
              <w:t>Zdolność organizacyjno-operacyjna</w:t>
            </w:r>
          </w:p>
        </w:tc>
        <w:tc>
          <w:tcPr>
            <w:tcW w:w="6237" w:type="dxa"/>
          </w:tcPr>
          <w:p w:rsidR="00D660DD" w:rsidRPr="007A614C" w:rsidRDefault="00D660DD" w:rsidP="00887D97">
            <w:pPr>
              <w:spacing w:before="40" w:after="40"/>
              <w:jc w:val="both"/>
              <w:rPr>
                <w:rFonts w:ascii="Myriad Pro" w:hAnsi="Myriad Pro" w:cs="Arial"/>
                <w:sz w:val="20"/>
              </w:rPr>
            </w:pPr>
            <w:r w:rsidRPr="007A614C">
              <w:rPr>
                <w:rFonts w:ascii="Myriad Pro" w:hAnsi="Myriad Pro" w:cs="Arial"/>
                <w:sz w:val="20"/>
              </w:rPr>
              <w:t>Beneficjent dysponuje odpowiednim potencjałem organizacyjnym i technicznym.</w:t>
            </w:r>
          </w:p>
          <w:p w:rsidR="00D660DD" w:rsidRPr="00A358E6" w:rsidRDefault="00D660DD" w:rsidP="00887D97">
            <w:pPr>
              <w:spacing w:before="40" w:after="40"/>
              <w:jc w:val="both"/>
              <w:rPr>
                <w:rFonts w:ascii="Myriad Pro" w:hAnsi="Myriad Pro" w:cs="Arial"/>
                <w:sz w:val="20"/>
              </w:rPr>
            </w:pPr>
            <w:r w:rsidRPr="007A614C">
              <w:rPr>
                <w:rFonts w:ascii="Myriad Pro" w:hAnsi="Myriad Pro" w:cs="Arial"/>
                <w:sz w:val="20"/>
              </w:rPr>
              <w:t>Beneficjent zapewni do realizacji projektu odpowiednio wykwalifikowaną kadrę, zarówno do jego obsługi jak i realizacji przedsięwzięć merytorycznych.</w:t>
            </w:r>
          </w:p>
        </w:tc>
        <w:tc>
          <w:tcPr>
            <w:tcW w:w="4591" w:type="dxa"/>
          </w:tcPr>
          <w:p w:rsidR="00D660DD" w:rsidRPr="007A614C" w:rsidRDefault="00D660DD" w:rsidP="00887D97">
            <w:pPr>
              <w:spacing w:before="40" w:after="40"/>
              <w:jc w:val="both"/>
              <w:rPr>
                <w:rFonts w:ascii="Myriad Pro" w:hAnsi="Myriad Pro" w:cs="Arial"/>
                <w:sz w:val="20"/>
              </w:rPr>
            </w:pPr>
            <w:r w:rsidRPr="007A614C">
              <w:rPr>
                <w:rFonts w:ascii="Myriad Pro" w:hAnsi="Myriad Pro" w:cs="Arial"/>
                <w:sz w:val="20"/>
              </w:rPr>
              <w:t>Spełnienie kryterium jest konieczne do przyznania dofinansowania.</w:t>
            </w:r>
          </w:p>
          <w:p w:rsidR="00D660DD" w:rsidRPr="007A614C" w:rsidRDefault="00D660DD" w:rsidP="00887D97">
            <w:pPr>
              <w:spacing w:before="40" w:after="40"/>
              <w:jc w:val="both"/>
              <w:rPr>
                <w:rFonts w:ascii="Myriad Pro" w:hAnsi="Myriad Pro" w:cs="Arial"/>
                <w:sz w:val="20"/>
              </w:rPr>
            </w:pPr>
            <w:r w:rsidRPr="007A614C">
              <w:rPr>
                <w:rFonts w:ascii="Myriad Pro" w:hAnsi="Myriad Pro" w:cs="Arial"/>
                <w:sz w:val="20"/>
              </w:rPr>
              <w:t>Projekty niespełniające kryterium kierowane są do poprawy lub uzupełnienia.</w:t>
            </w:r>
          </w:p>
          <w:p w:rsidR="00D660DD" w:rsidRPr="007A614C" w:rsidRDefault="00D660DD" w:rsidP="00887D97">
            <w:pPr>
              <w:spacing w:before="40" w:after="40"/>
              <w:jc w:val="both"/>
              <w:rPr>
                <w:rFonts w:ascii="Myriad Pro" w:hAnsi="Myriad Pro" w:cs="Arial"/>
                <w:sz w:val="20"/>
              </w:rPr>
            </w:pPr>
            <w:r w:rsidRPr="007A614C">
              <w:rPr>
                <w:rFonts w:ascii="Myriad Pro" w:hAnsi="Myriad Pro" w:cs="Arial"/>
                <w:sz w:val="20"/>
              </w:rPr>
              <w:t>Ocena spełniania kryterium polega na przypisaniu wartości logicznych „tak”, „nie”.</w:t>
            </w:r>
          </w:p>
        </w:tc>
      </w:tr>
      <w:tr w:rsidR="00D660DD" w:rsidRPr="007A614C" w:rsidTr="00887D97">
        <w:trPr>
          <w:jc w:val="center"/>
        </w:trPr>
        <w:tc>
          <w:tcPr>
            <w:tcW w:w="507" w:type="dxa"/>
          </w:tcPr>
          <w:p w:rsidR="00D660DD" w:rsidRPr="007A614C" w:rsidRDefault="00D660DD" w:rsidP="001C71E7">
            <w:pPr>
              <w:pStyle w:val="Akapitzlist"/>
              <w:numPr>
                <w:ilvl w:val="0"/>
                <w:numId w:val="509"/>
              </w:numPr>
              <w:spacing w:after="0" w:line="240" w:lineRule="auto"/>
              <w:ind w:left="0" w:firstLine="0"/>
              <w:contextualSpacing w:val="0"/>
              <w:rPr>
                <w:rFonts w:cs="Arial"/>
              </w:rPr>
            </w:pPr>
          </w:p>
        </w:tc>
        <w:tc>
          <w:tcPr>
            <w:tcW w:w="2840" w:type="dxa"/>
            <w:shd w:val="clear" w:color="auto" w:fill="auto"/>
          </w:tcPr>
          <w:p w:rsidR="00D660DD" w:rsidRPr="007A614C" w:rsidRDefault="00D660DD" w:rsidP="00887D97">
            <w:pPr>
              <w:spacing w:before="40" w:after="40" w:line="240" w:lineRule="auto"/>
              <w:rPr>
                <w:rFonts w:ascii="Myriad Pro" w:hAnsi="Myriad Pro" w:cs="Arial"/>
                <w:sz w:val="20"/>
              </w:rPr>
            </w:pPr>
            <w:r w:rsidRPr="007A614C">
              <w:rPr>
                <w:rFonts w:ascii="Myriad Pro" w:hAnsi="Myriad Pro" w:cs="Arial"/>
                <w:sz w:val="20"/>
              </w:rPr>
              <w:t>Zdolność finansowa</w:t>
            </w:r>
          </w:p>
        </w:tc>
        <w:tc>
          <w:tcPr>
            <w:tcW w:w="6237" w:type="dxa"/>
          </w:tcPr>
          <w:p w:rsidR="00D660DD" w:rsidRPr="007A614C" w:rsidRDefault="00D660DD" w:rsidP="00887D97">
            <w:pPr>
              <w:spacing w:before="40" w:after="40"/>
              <w:jc w:val="both"/>
              <w:rPr>
                <w:rFonts w:ascii="Myriad Pro" w:hAnsi="Myriad Pro" w:cs="Arial"/>
                <w:sz w:val="20"/>
              </w:rPr>
            </w:pPr>
            <w:r w:rsidRPr="007A614C">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D660DD" w:rsidRPr="00680EB7" w:rsidRDefault="00D660DD" w:rsidP="00887D97">
            <w:pPr>
              <w:spacing w:before="40" w:after="0"/>
              <w:jc w:val="both"/>
              <w:rPr>
                <w:rFonts w:ascii="Myriad Pro" w:eastAsiaTheme="minorEastAsia" w:hAnsi="Myriad Pro" w:cs="Arial"/>
                <w:sz w:val="20"/>
                <w:lang w:eastAsia="pl-PL"/>
              </w:rPr>
            </w:pPr>
            <w:r w:rsidRPr="007A614C">
              <w:rPr>
                <w:rFonts w:ascii="Myriad Pro" w:eastAsia="MyriadPro-Regular" w:hAnsi="Myriad Pro" w:cs="Arial"/>
                <w:sz w:val="20"/>
                <w:lang w:eastAsia="pl-PL"/>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591" w:type="dxa"/>
          </w:tcPr>
          <w:p w:rsidR="00D660DD" w:rsidRPr="007A614C" w:rsidRDefault="00D660DD" w:rsidP="00887D97">
            <w:pPr>
              <w:spacing w:before="40" w:after="40"/>
              <w:jc w:val="both"/>
              <w:rPr>
                <w:rFonts w:ascii="Myriad Pro" w:hAnsi="Myriad Pro" w:cs="Arial"/>
                <w:sz w:val="20"/>
              </w:rPr>
            </w:pPr>
            <w:r w:rsidRPr="007A614C">
              <w:rPr>
                <w:rFonts w:ascii="Myriad Pro" w:hAnsi="Myriad Pro" w:cs="Arial"/>
                <w:sz w:val="20"/>
              </w:rPr>
              <w:t xml:space="preserve">Spełnienie kryterium jest konieczne do przyznania dofinansowania. </w:t>
            </w:r>
            <w:r w:rsidRPr="007A614C">
              <w:rPr>
                <w:rFonts w:ascii="Myriad Pro" w:hAnsi="Myriad Pro" w:cs="Arial"/>
                <w:sz w:val="20"/>
              </w:rPr>
              <w:br/>
              <w:t>Projekty niespełniające kryterium kierowane są do poprawy lub uzupełnienia.</w:t>
            </w:r>
          </w:p>
          <w:p w:rsidR="00D660DD" w:rsidRPr="007A614C" w:rsidRDefault="00D660DD" w:rsidP="00887D97">
            <w:pPr>
              <w:spacing w:before="40" w:after="40"/>
              <w:jc w:val="both"/>
              <w:rPr>
                <w:rFonts w:ascii="Myriad Pro" w:hAnsi="Myriad Pro" w:cs="Arial"/>
                <w:sz w:val="20"/>
              </w:rPr>
            </w:pPr>
            <w:r w:rsidRPr="007A614C">
              <w:rPr>
                <w:rFonts w:ascii="Myriad Pro" w:hAnsi="Myriad Pro" w:cs="Arial"/>
                <w:sz w:val="20"/>
              </w:rPr>
              <w:t>Kryterium weryfikowane będzie na etapie  oceny.</w:t>
            </w:r>
          </w:p>
          <w:p w:rsidR="00D660DD" w:rsidRPr="007A614C" w:rsidRDefault="00D660DD" w:rsidP="00887D97">
            <w:pPr>
              <w:spacing w:before="40" w:after="40"/>
              <w:jc w:val="both"/>
              <w:rPr>
                <w:rFonts w:ascii="Myriad Pro" w:hAnsi="Myriad Pro" w:cs="Arial"/>
                <w:sz w:val="20"/>
              </w:rPr>
            </w:pPr>
            <w:r w:rsidRPr="007A614C">
              <w:rPr>
                <w:rFonts w:ascii="Myriad Pro" w:hAnsi="Myriad Pro" w:cs="Arial"/>
                <w:sz w:val="20"/>
              </w:rPr>
              <w:t>Ocena spełniania kryterium polega na przypisaniu wartości logicznych „tak”, „nie”.</w:t>
            </w:r>
          </w:p>
        </w:tc>
      </w:tr>
    </w:tbl>
    <w:p w:rsidR="00D660DD" w:rsidRDefault="00D660DD" w:rsidP="00D660DD">
      <w:pPr>
        <w:spacing w:after="0"/>
        <w:rPr>
          <w:rFonts w:ascii="Myriad Pro" w:hAnsi="Myriad Pro"/>
          <w:b/>
          <w:sz w:val="20"/>
        </w:rPr>
      </w:pPr>
    </w:p>
    <w:tbl>
      <w:tblPr>
        <w:tblStyle w:val="Tabela-Siatka"/>
        <w:tblW w:w="14175" w:type="dxa"/>
        <w:jc w:val="center"/>
        <w:tblLayout w:type="fixed"/>
        <w:tblLook w:val="04A0" w:firstRow="1" w:lastRow="0" w:firstColumn="1" w:lastColumn="0" w:noHBand="0" w:noVBand="1"/>
      </w:tblPr>
      <w:tblGrid>
        <w:gridCol w:w="536"/>
        <w:gridCol w:w="2824"/>
        <w:gridCol w:w="6224"/>
        <w:gridCol w:w="4591"/>
      </w:tblGrid>
      <w:tr w:rsidR="00D660DD" w:rsidRPr="007A614C" w:rsidTr="00887D97">
        <w:trPr>
          <w:jc w:val="center"/>
        </w:trPr>
        <w:tc>
          <w:tcPr>
            <w:tcW w:w="14175" w:type="dxa"/>
            <w:gridSpan w:val="4"/>
            <w:shd w:val="clear" w:color="auto" w:fill="D9D9D9" w:themeFill="background1" w:themeFillShade="D9"/>
            <w:vAlign w:val="center"/>
          </w:tcPr>
          <w:p w:rsidR="00D660DD" w:rsidRPr="008B2D72" w:rsidRDefault="00D660DD" w:rsidP="00887D97">
            <w:pPr>
              <w:spacing w:before="40" w:after="40"/>
              <w:jc w:val="center"/>
              <w:rPr>
                <w:rFonts w:ascii="Arial" w:hAnsi="Arial" w:cs="Arial"/>
                <w:b/>
              </w:rPr>
            </w:pPr>
            <w:r w:rsidRPr="008B2D72">
              <w:rPr>
                <w:rFonts w:ascii="Arial" w:hAnsi="Arial" w:cs="Arial"/>
                <w:b/>
              </w:rPr>
              <w:t>Kryteria administracyjności</w:t>
            </w:r>
          </w:p>
        </w:tc>
      </w:tr>
      <w:tr w:rsidR="00D660DD" w:rsidRPr="007A614C" w:rsidTr="00887D97">
        <w:trPr>
          <w:jc w:val="center"/>
        </w:trPr>
        <w:tc>
          <w:tcPr>
            <w:tcW w:w="536" w:type="dxa"/>
          </w:tcPr>
          <w:p w:rsidR="00D660DD" w:rsidRPr="007A614C" w:rsidRDefault="00D660DD" w:rsidP="00887D97">
            <w:pPr>
              <w:spacing w:before="40" w:after="40"/>
              <w:ind w:right="-84"/>
              <w:rPr>
                <w:rFonts w:cs="Arial"/>
              </w:rPr>
            </w:pPr>
            <w:r w:rsidRPr="007A614C">
              <w:rPr>
                <w:rFonts w:cs="Arial"/>
              </w:rPr>
              <w:t>L.p.</w:t>
            </w:r>
          </w:p>
        </w:tc>
        <w:tc>
          <w:tcPr>
            <w:tcW w:w="2824" w:type="dxa"/>
            <w:vAlign w:val="center"/>
          </w:tcPr>
          <w:p w:rsidR="00D660DD" w:rsidRPr="007A614C" w:rsidRDefault="00D660DD" w:rsidP="00887D97">
            <w:pPr>
              <w:spacing w:before="40" w:after="40"/>
              <w:jc w:val="center"/>
              <w:rPr>
                <w:rFonts w:cs="Arial"/>
              </w:rPr>
            </w:pPr>
            <w:r w:rsidRPr="007A614C">
              <w:rPr>
                <w:rFonts w:cs="Arial"/>
              </w:rPr>
              <w:t>Nazwa kryterium</w:t>
            </w:r>
          </w:p>
        </w:tc>
        <w:tc>
          <w:tcPr>
            <w:tcW w:w="6224" w:type="dxa"/>
            <w:vAlign w:val="center"/>
          </w:tcPr>
          <w:p w:rsidR="00D660DD" w:rsidRPr="007A614C" w:rsidRDefault="00D660DD" w:rsidP="00887D97">
            <w:pPr>
              <w:spacing w:before="40" w:after="40"/>
              <w:jc w:val="center"/>
              <w:rPr>
                <w:rFonts w:cs="Arial"/>
              </w:rPr>
            </w:pPr>
            <w:r w:rsidRPr="007A614C">
              <w:rPr>
                <w:rFonts w:cs="Arial"/>
              </w:rPr>
              <w:t>Definicja kryterium</w:t>
            </w:r>
          </w:p>
        </w:tc>
        <w:tc>
          <w:tcPr>
            <w:tcW w:w="4591" w:type="dxa"/>
            <w:vAlign w:val="center"/>
          </w:tcPr>
          <w:p w:rsidR="00D660DD" w:rsidRPr="007A614C" w:rsidRDefault="00D660DD" w:rsidP="00887D97">
            <w:pPr>
              <w:spacing w:before="40" w:after="40"/>
              <w:jc w:val="center"/>
              <w:rPr>
                <w:rFonts w:cs="Arial"/>
              </w:rPr>
            </w:pPr>
            <w:r w:rsidRPr="007A614C">
              <w:rPr>
                <w:rFonts w:cs="Arial"/>
              </w:rPr>
              <w:t>Opis znaczenia kryterium</w:t>
            </w:r>
          </w:p>
        </w:tc>
      </w:tr>
      <w:tr w:rsidR="00D660DD" w:rsidRPr="007A614C" w:rsidTr="00887D97">
        <w:trPr>
          <w:jc w:val="center"/>
        </w:trPr>
        <w:tc>
          <w:tcPr>
            <w:tcW w:w="536" w:type="dxa"/>
          </w:tcPr>
          <w:p w:rsidR="00D660DD" w:rsidRPr="007A614C" w:rsidRDefault="00D660DD" w:rsidP="00887D97">
            <w:pPr>
              <w:spacing w:before="40" w:after="40"/>
              <w:jc w:val="center"/>
              <w:rPr>
                <w:rFonts w:cs="Arial"/>
              </w:rPr>
            </w:pPr>
            <w:r w:rsidRPr="007A614C">
              <w:rPr>
                <w:rFonts w:cs="Arial"/>
              </w:rPr>
              <w:t>1</w:t>
            </w:r>
          </w:p>
        </w:tc>
        <w:tc>
          <w:tcPr>
            <w:tcW w:w="2824" w:type="dxa"/>
            <w:vAlign w:val="center"/>
          </w:tcPr>
          <w:p w:rsidR="00D660DD" w:rsidRPr="007A614C" w:rsidRDefault="00D660DD" w:rsidP="00887D97">
            <w:pPr>
              <w:spacing w:before="40" w:after="40"/>
              <w:jc w:val="center"/>
              <w:rPr>
                <w:rFonts w:cs="Arial"/>
              </w:rPr>
            </w:pPr>
            <w:r w:rsidRPr="007A614C">
              <w:rPr>
                <w:rFonts w:cs="Arial"/>
              </w:rPr>
              <w:t>2</w:t>
            </w:r>
          </w:p>
        </w:tc>
        <w:tc>
          <w:tcPr>
            <w:tcW w:w="6224" w:type="dxa"/>
            <w:vAlign w:val="center"/>
          </w:tcPr>
          <w:p w:rsidR="00D660DD" w:rsidRPr="007A614C" w:rsidRDefault="00D660DD" w:rsidP="00887D97">
            <w:pPr>
              <w:spacing w:before="40" w:after="40"/>
              <w:jc w:val="center"/>
              <w:rPr>
                <w:rFonts w:cs="Arial"/>
              </w:rPr>
            </w:pPr>
            <w:r w:rsidRPr="007A614C">
              <w:rPr>
                <w:rFonts w:cs="Arial"/>
              </w:rPr>
              <w:t>3</w:t>
            </w:r>
          </w:p>
        </w:tc>
        <w:tc>
          <w:tcPr>
            <w:tcW w:w="4591" w:type="dxa"/>
            <w:vAlign w:val="center"/>
          </w:tcPr>
          <w:p w:rsidR="00D660DD" w:rsidRPr="007A614C" w:rsidRDefault="00D660DD" w:rsidP="00887D97">
            <w:pPr>
              <w:spacing w:before="40" w:after="40"/>
              <w:jc w:val="center"/>
              <w:rPr>
                <w:rFonts w:cs="Arial"/>
              </w:rPr>
            </w:pPr>
            <w:r w:rsidRPr="007A614C">
              <w:rPr>
                <w:rFonts w:cs="Arial"/>
              </w:rPr>
              <w:t>4</w:t>
            </w:r>
          </w:p>
        </w:tc>
      </w:tr>
      <w:tr w:rsidR="00D660DD" w:rsidRPr="007A614C" w:rsidTr="00887D97">
        <w:trPr>
          <w:jc w:val="center"/>
        </w:trPr>
        <w:tc>
          <w:tcPr>
            <w:tcW w:w="536" w:type="dxa"/>
          </w:tcPr>
          <w:p w:rsidR="00D660DD" w:rsidRPr="007A614C" w:rsidRDefault="00D660DD" w:rsidP="001C71E7">
            <w:pPr>
              <w:pStyle w:val="Akapitzlist"/>
              <w:numPr>
                <w:ilvl w:val="0"/>
                <w:numId w:val="510"/>
              </w:numPr>
              <w:spacing w:before="40" w:after="40" w:line="276" w:lineRule="auto"/>
              <w:contextualSpacing w:val="0"/>
              <w:rPr>
                <w:rFonts w:cs="Arial"/>
              </w:rPr>
            </w:pPr>
          </w:p>
        </w:tc>
        <w:tc>
          <w:tcPr>
            <w:tcW w:w="2824" w:type="dxa"/>
          </w:tcPr>
          <w:p w:rsidR="00D660DD" w:rsidRPr="008B2D72" w:rsidRDefault="00D660DD" w:rsidP="00887D97">
            <w:pPr>
              <w:spacing w:before="40" w:after="40"/>
              <w:rPr>
                <w:rFonts w:ascii="Arial" w:hAnsi="Arial" w:cs="Arial"/>
                <w:sz w:val="20"/>
              </w:rPr>
            </w:pPr>
            <w:r w:rsidRPr="008B2D72">
              <w:rPr>
                <w:rFonts w:ascii="Arial" w:hAnsi="Arial" w:cs="Arial"/>
                <w:sz w:val="20"/>
              </w:rPr>
              <w:t>Intensywność wsparcia</w:t>
            </w:r>
          </w:p>
        </w:tc>
        <w:tc>
          <w:tcPr>
            <w:tcW w:w="6224" w:type="dxa"/>
          </w:tcPr>
          <w:p w:rsidR="00D660DD" w:rsidRPr="008B2D72" w:rsidRDefault="00D660DD" w:rsidP="00887D97">
            <w:pPr>
              <w:spacing w:before="40" w:after="40"/>
              <w:jc w:val="both"/>
              <w:rPr>
                <w:rFonts w:ascii="Arial" w:hAnsi="Arial" w:cs="Arial"/>
                <w:sz w:val="20"/>
              </w:rPr>
            </w:pPr>
            <w:r w:rsidRPr="008B2D72">
              <w:rPr>
                <w:rFonts w:ascii="Arial" w:hAnsi="Arial" w:cs="Arial"/>
                <w:sz w:val="20"/>
              </w:rPr>
              <w:t>Wnioskowana kwota i poziom wsparcia są zgodne z zapisami Wezwania do złożenia wniosku</w:t>
            </w:r>
          </w:p>
        </w:tc>
        <w:tc>
          <w:tcPr>
            <w:tcW w:w="4591" w:type="dxa"/>
          </w:tcPr>
          <w:p w:rsidR="00D660DD" w:rsidRPr="008B2D72" w:rsidRDefault="00D660DD" w:rsidP="00887D97">
            <w:pPr>
              <w:spacing w:before="40" w:after="40"/>
              <w:jc w:val="both"/>
              <w:rPr>
                <w:rFonts w:ascii="Arial" w:hAnsi="Arial" w:cs="Arial"/>
                <w:sz w:val="20"/>
              </w:rPr>
            </w:pPr>
            <w:r w:rsidRPr="008B2D72">
              <w:rPr>
                <w:rFonts w:ascii="Arial" w:hAnsi="Arial" w:cs="Arial"/>
                <w:sz w:val="20"/>
              </w:rPr>
              <w:t>Spełnienie kryterium jest konieczne do przyznania dofinansowania.</w:t>
            </w:r>
          </w:p>
          <w:p w:rsidR="00D660DD" w:rsidRPr="008B2D72" w:rsidRDefault="00D660DD" w:rsidP="00887D97">
            <w:pPr>
              <w:spacing w:before="40" w:after="40"/>
              <w:jc w:val="both"/>
              <w:rPr>
                <w:rFonts w:ascii="Arial" w:hAnsi="Arial" w:cs="Arial"/>
                <w:sz w:val="20"/>
              </w:rPr>
            </w:pPr>
            <w:r w:rsidRPr="008B2D72">
              <w:rPr>
                <w:rFonts w:ascii="Arial" w:hAnsi="Arial" w:cs="Arial"/>
                <w:sz w:val="20"/>
              </w:rPr>
              <w:t>Projekty niespełniające kryterium kierowane są do poprawy lub uzupełnienia.</w:t>
            </w:r>
          </w:p>
          <w:p w:rsidR="00D660DD" w:rsidRPr="008B2D72" w:rsidRDefault="00D660DD" w:rsidP="00887D97">
            <w:pPr>
              <w:spacing w:before="40" w:after="40"/>
              <w:jc w:val="both"/>
              <w:rPr>
                <w:rFonts w:ascii="Arial" w:hAnsi="Arial" w:cs="Arial"/>
                <w:sz w:val="20"/>
              </w:rPr>
            </w:pPr>
            <w:r w:rsidRPr="008B2D72">
              <w:rPr>
                <w:rFonts w:ascii="Arial" w:hAnsi="Arial" w:cs="Arial"/>
                <w:sz w:val="20"/>
              </w:rPr>
              <w:t>Ocena spełniania kryterium polega na przypisaniu wartości logicznych „tak”, „nie”.</w:t>
            </w:r>
          </w:p>
        </w:tc>
      </w:tr>
      <w:tr w:rsidR="00D660DD" w:rsidRPr="007A614C" w:rsidTr="00887D97">
        <w:trPr>
          <w:jc w:val="center"/>
        </w:trPr>
        <w:tc>
          <w:tcPr>
            <w:tcW w:w="536" w:type="dxa"/>
          </w:tcPr>
          <w:p w:rsidR="00D660DD" w:rsidRPr="007A614C" w:rsidRDefault="00D660DD" w:rsidP="001C71E7">
            <w:pPr>
              <w:pStyle w:val="Akapitzlist"/>
              <w:numPr>
                <w:ilvl w:val="0"/>
                <w:numId w:val="510"/>
              </w:numPr>
              <w:spacing w:before="40" w:after="40" w:line="276" w:lineRule="auto"/>
              <w:ind w:left="357" w:hanging="357"/>
              <w:contextualSpacing w:val="0"/>
              <w:rPr>
                <w:rFonts w:cs="Arial"/>
              </w:rPr>
            </w:pPr>
          </w:p>
        </w:tc>
        <w:tc>
          <w:tcPr>
            <w:tcW w:w="2824" w:type="dxa"/>
          </w:tcPr>
          <w:p w:rsidR="00D660DD" w:rsidRPr="008B2D72" w:rsidRDefault="00D660DD" w:rsidP="00887D97">
            <w:pPr>
              <w:spacing w:before="40" w:after="40"/>
              <w:rPr>
                <w:rFonts w:ascii="Arial" w:hAnsi="Arial" w:cs="Arial"/>
                <w:sz w:val="20"/>
              </w:rPr>
            </w:pPr>
            <w:r w:rsidRPr="008B2D72">
              <w:rPr>
                <w:rFonts w:ascii="Arial" w:hAnsi="Arial" w:cs="Arial"/>
                <w:sz w:val="20"/>
              </w:rPr>
              <w:t xml:space="preserve">Zgodność z </w:t>
            </w:r>
            <w:r w:rsidRPr="008B2D72">
              <w:rPr>
                <w:rFonts w:ascii="Arial" w:hAnsi="Arial" w:cs="Arial"/>
                <w:sz w:val="20"/>
              </w:rPr>
              <w:lastRenderedPageBreak/>
              <w:t>kwalifikowalnością wydatków.</w:t>
            </w:r>
          </w:p>
        </w:tc>
        <w:tc>
          <w:tcPr>
            <w:tcW w:w="6224" w:type="dxa"/>
          </w:tcPr>
          <w:p w:rsidR="00D660DD" w:rsidRPr="008B2D72" w:rsidRDefault="00D660DD" w:rsidP="00887D97">
            <w:pPr>
              <w:spacing w:before="40" w:after="40"/>
              <w:jc w:val="both"/>
              <w:rPr>
                <w:rFonts w:ascii="Arial" w:hAnsi="Arial" w:cs="Arial"/>
                <w:sz w:val="20"/>
              </w:rPr>
            </w:pPr>
            <w:r w:rsidRPr="008B2D72">
              <w:rPr>
                <w:rFonts w:ascii="Arial" w:hAnsi="Arial" w:cs="Arial"/>
                <w:sz w:val="20"/>
              </w:rPr>
              <w:lastRenderedPageBreak/>
              <w:t xml:space="preserve">Wydatki w projekcie są zgodne z </w:t>
            </w:r>
            <w:r w:rsidRPr="008B2D72">
              <w:rPr>
                <w:rFonts w:ascii="Arial" w:eastAsia="Times New Roman" w:hAnsi="Arial" w:cs="Arial"/>
                <w:i/>
                <w:sz w:val="20"/>
                <w:lang w:eastAsia="pl-PL"/>
              </w:rPr>
              <w:t xml:space="preserve">Wytycznymi w zakresie </w:t>
            </w:r>
            <w:r w:rsidRPr="008B2D72">
              <w:rPr>
                <w:rFonts w:ascii="Arial" w:eastAsia="Times New Roman" w:hAnsi="Arial" w:cs="Arial"/>
                <w:i/>
                <w:sz w:val="20"/>
                <w:lang w:eastAsia="pl-PL"/>
              </w:rPr>
              <w:lastRenderedPageBreak/>
              <w:t>kwalifikowalności wydatków w ramach Europejskiego Funduszu Rozwoju Regionalnego, Europejskiego Funduszu Społecznego oraz Funduszu Spójności w okresie programowania 2014-2020</w:t>
            </w:r>
            <w:r w:rsidRPr="008B2D72">
              <w:rPr>
                <w:rFonts w:ascii="Arial" w:eastAsia="Times New Roman" w:hAnsi="Arial" w:cs="Arial"/>
                <w:sz w:val="20"/>
                <w:lang w:eastAsia="pl-PL"/>
              </w:rPr>
              <w:t xml:space="preserve"> </w:t>
            </w:r>
          </w:p>
          <w:p w:rsidR="00D660DD" w:rsidRPr="008B2D72" w:rsidRDefault="00D660DD" w:rsidP="00887D97">
            <w:pPr>
              <w:spacing w:before="40" w:after="40"/>
              <w:jc w:val="both"/>
              <w:rPr>
                <w:rFonts w:ascii="Arial" w:eastAsia="Times New Roman" w:hAnsi="Arial" w:cs="Arial"/>
                <w:i/>
                <w:sz w:val="20"/>
                <w:lang w:eastAsia="pl-PL"/>
              </w:rPr>
            </w:pPr>
            <w:r w:rsidRPr="008B2D72">
              <w:rPr>
                <w:rFonts w:ascii="Arial" w:hAnsi="Arial" w:cs="Arial"/>
                <w:sz w:val="20"/>
              </w:rPr>
              <w:t xml:space="preserve">Wartość kosztów pośrednich rozliczanych ryczałtem została wyliczona zgodnie z </w:t>
            </w:r>
            <w:r w:rsidRPr="008B2D72">
              <w:rPr>
                <w:rFonts w:ascii="Arial" w:eastAsia="Times New Roman" w:hAnsi="Arial" w:cs="Arial"/>
                <w:i/>
                <w:sz w:val="20"/>
                <w:lang w:eastAsia="pl-PL"/>
              </w:rPr>
              <w:t>Wytycznymi w zakresie kwalifikowalności wydatków w ramach Europejskiego Funduszu Rozwoju Regionalnego, Europejskiego Funduszu Społecznego oraz Funduszu Spójności w okresie programowania 2014-2020.</w:t>
            </w:r>
          </w:p>
          <w:p w:rsidR="00D660DD" w:rsidRPr="008B2D72" w:rsidRDefault="00D660DD" w:rsidP="00887D97">
            <w:pPr>
              <w:spacing w:before="40" w:after="40"/>
              <w:jc w:val="both"/>
              <w:rPr>
                <w:rFonts w:ascii="Arial" w:hAnsi="Arial" w:cs="Arial"/>
                <w:sz w:val="20"/>
              </w:rPr>
            </w:pPr>
            <w:r w:rsidRPr="008B2D72">
              <w:rPr>
                <w:rFonts w:ascii="Arial" w:hAnsi="Arial" w:cs="Arial"/>
                <w:sz w:val="20"/>
              </w:rPr>
              <w:t xml:space="preserve">Planowane wydatki są uzasadnione, niezbędne, racjonalne i adekwatne do zakresu merytorycznego projektu w tym opisu grupy docelowej i planowanego wsparcia. Wydatki założone w projekcie  są  zgodne limitami (w tym stawką ryczałtową  dla  kosztów pośrednich) oraz zasadami kwalifikowalności określonymi w </w:t>
            </w:r>
            <w:r w:rsidRPr="008B2D72">
              <w:rPr>
                <w:rFonts w:ascii="Arial" w:hAnsi="Arial" w:cs="Arial"/>
                <w:i/>
                <w:sz w:val="20"/>
              </w:rPr>
              <w:t>Wezwaniu do złożenia wniosku</w:t>
            </w:r>
            <w:r w:rsidRPr="008B2D72">
              <w:rPr>
                <w:rFonts w:ascii="Arial" w:hAnsi="Arial" w:cs="Arial"/>
                <w:sz w:val="20"/>
              </w:rPr>
              <w:t>. Poziom wydatków w ramach cross-</w:t>
            </w:r>
            <w:proofErr w:type="spellStart"/>
            <w:r w:rsidRPr="008B2D72">
              <w:rPr>
                <w:rFonts w:ascii="Arial" w:hAnsi="Arial" w:cs="Arial"/>
                <w:sz w:val="20"/>
              </w:rPr>
              <w:t>financingu</w:t>
            </w:r>
            <w:proofErr w:type="spellEnd"/>
            <w:r w:rsidRPr="008B2D72">
              <w:rPr>
                <w:rFonts w:ascii="Arial" w:hAnsi="Arial" w:cs="Arial"/>
                <w:sz w:val="20"/>
              </w:rPr>
              <w:t xml:space="preserve"> oraz środków trwałych jest  zgodny  z  poziomem tych wydatków wskazanym w </w:t>
            </w:r>
            <w:r w:rsidRPr="008B2D72">
              <w:rPr>
                <w:rFonts w:ascii="Arial" w:hAnsi="Arial" w:cs="Arial"/>
                <w:i/>
                <w:sz w:val="20"/>
              </w:rPr>
              <w:t>Wezwaniu do złożenia wniosku.</w:t>
            </w:r>
          </w:p>
        </w:tc>
        <w:tc>
          <w:tcPr>
            <w:tcW w:w="4591" w:type="dxa"/>
          </w:tcPr>
          <w:p w:rsidR="00D660DD" w:rsidRPr="008B2D72" w:rsidRDefault="00D660DD" w:rsidP="00887D97">
            <w:pPr>
              <w:spacing w:before="40" w:after="40"/>
              <w:jc w:val="both"/>
              <w:rPr>
                <w:rFonts w:ascii="Arial" w:hAnsi="Arial" w:cs="Arial"/>
                <w:sz w:val="20"/>
              </w:rPr>
            </w:pPr>
            <w:r w:rsidRPr="008B2D72">
              <w:rPr>
                <w:rFonts w:ascii="Arial" w:hAnsi="Arial" w:cs="Arial"/>
                <w:sz w:val="20"/>
              </w:rPr>
              <w:lastRenderedPageBreak/>
              <w:t xml:space="preserve">Spełnienie kryterium jest konieczne do </w:t>
            </w:r>
            <w:r w:rsidRPr="008B2D72">
              <w:rPr>
                <w:rFonts w:ascii="Arial" w:hAnsi="Arial" w:cs="Arial"/>
                <w:sz w:val="20"/>
              </w:rPr>
              <w:lastRenderedPageBreak/>
              <w:t>przyznania dofinansowania.</w:t>
            </w:r>
          </w:p>
          <w:p w:rsidR="00D660DD" w:rsidRPr="008B2D72" w:rsidRDefault="00D660DD" w:rsidP="00887D97">
            <w:pPr>
              <w:spacing w:before="40" w:after="40"/>
              <w:jc w:val="both"/>
              <w:rPr>
                <w:rFonts w:ascii="Arial" w:hAnsi="Arial" w:cs="Arial"/>
                <w:sz w:val="20"/>
              </w:rPr>
            </w:pPr>
            <w:r w:rsidRPr="008B2D72">
              <w:rPr>
                <w:rFonts w:ascii="Arial" w:hAnsi="Arial" w:cs="Arial"/>
                <w:sz w:val="20"/>
              </w:rPr>
              <w:t>Projekty niespełniające kryterium kierowane są do poprawy lub uzupełnienia.</w:t>
            </w:r>
          </w:p>
          <w:p w:rsidR="00D660DD" w:rsidRPr="008B2D72" w:rsidRDefault="00D660DD" w:rsidP="00887D97">
            <w:pPr>
              <w:spacing w:before="40" w:after="40"/>
              <w:jc w:val="both"/>
              <w:rPr>
                <w:rFonts w:ascii="Arial" w:hAnsi="Arial" w:cs="Arial"/>
                <w:sz w:val="20"/>
              </w:rPr>
            </w:pPr>
            <w:r w:rsidRPr="008B2D72">
              <w:rPr>
                <w:rFonts w:ascii="Arial" w:hAnsi="Arial" w:cs="Arial"/>
                <w:sz w:val="20"/>
              </w:rPr>
              <w:t xml:space="preserve">Za zgodą IP, na etapie realizacji projektu, dopuszcza się możliwość odstępstwa od  zapisów </w:t>
            </w:r>
            <w:r w:rsidRPr="008B2D72">
              <w:rPr>
                <w:rFonts w:ascii="Arial" w:hAnsi="Arial" w:cs="Arial"/>
                <w:i/>
                <w:sz w:val="20"/>
              </w:rPr>
              <w:t>Wezwania do złożenia wniosku</w:t>
            </w:r>
            <w:r w:rsidRPr="008B2D72">
              <w:rPr>
                <w:rFonts w:ascii="Arial" w:hAnsi="Arial" w:cs="Arial"/>
                <w:sz w:val="20"/>
              </w:rPr>
              <w:t xml:space="preserve"> w zakresie spełnienia przedmiotowego kryterium z uwagi na zmiany </w:t>
            </w:r>
            <w:r w:rsidRPr="008B2D72">
              <w:rPr>
                <w:rFonts w:ascii="Arial" w:hAnsi="Arial" w:cs="Arial"/>
                <w:i/>
                <w:sz w:val="20"/>
              </w:rPr>
              <w:t>SOOP RPO WZ 2014-2020</w:t>
            </w:r>
            <w:r w:rsidRPr="008B2D72">
              <w:rPr>
                <w:rFonts w:ascii="Arial" w:hAnsi="Arial" w:cs="Arial"/>
                <w:sz w:val="20"/>
              </w:rPr>
              <w:t xml:space="preserve">, </w:t>
            </w:r>
            <w:r w:rsidRPr="008B2D72">
              <w:rPr>
                <w:rFonts w:ascii="Arial" w:eastAsia="MyriadPro-Regular" w:hAnsi="Arial" w:cs="Arial"/>
                <w:i/>
                <w:sz w:val="20"/>
              </w:rPr>
              <w:t xml:space="preserve">Wytycznych  w zakresie kwalifikowalności wydatków w ramach Europejskiego Funduszu Rozwoju Regionalnego, Europejskiego Funduszu Społecznego oraz Funduszu Spójności na lata 2014-2020.  </w:t>
            </w:r>
            <w:r w:rsidRPr="008B2D72">
              <w:rPr>
                <w:rFonts w:ascii="Arial" w:hAnsi="Arial" w:cs="Arial"/>
                <w:sz w:val="20"/>
              </w:rPr>
              <w:t xml:space="preserve"> </w:t>
            </w:r>
          </w:p>
          <w:p w:rsidR="00D660DD" w:rsidRPr="008B2D72" w:rsidRDefault="00D660DD" w:rsidP="00887D97">
            <w:pPr>
              <w:spacing w:before="40" w:after="40"/>
              <w:jc w:val="both"/>
              <w:rPr>
                <w:rFonts w:ascii="Arial" w:hAnsi="Arial" w:cs="Arial"/>
                <w:sz w:val="20"/>
              </w:rPr>
            </w:pPr>
            <w:r w:rsidRPr="008B2D72">
              <w:rPr>
                <w:rFonts w:ascii="Arial" w:hAnsi="Arial" w:cs="Arial"/>
                <w:sz w:val="20"/>
              </w:rPr>
              <w:t>Ocena spełniania kryterium polega na przypisaniu wartości logicznych „tak”, „nie”.</w:t>
            </w:r>
          </w:p>
        </w:tc>
      </w:tr>
      <w:tr w:rsidR="00D660DD" w:rsidRPr="007A614C" w:rsidTr="00887D97">
        <w:trPr>
          <w:jc w:val="center"/>
        </w:trPr>
        <w:tc>
          <w:tcPr>
            <w:tcW w:w="536" w:type="dxa"/>
          </w:tcPr>
          <w:p w:rsidR="00D660DD" w:rsidRPr="007A614C" w:rsidRDefault="00D660DD" w:rsidP="001C71E7">
            <w:pPr>
              <w:pStyle w:val="Akapitzlist"/>
              <w:numPr>
                <w:ilvl w:val="0"/>
                <w:numId w:val="510"/>
              </w:numPr>
              <w:spacing w:before="40" w:after="40" w:line="276" w:lineRule="auto"/>
              <w:ind w:left="357" w:hanging="357"/>
              <w:contextualSpacing w:val="0"/>
              <w:rPr>
                <w:rFonts w:cs="Arial"/>
              </w:rPr>
            </w:pPr>
          </w:p>
        </w:tc>
        <w:tc>
          <w:tcPr>
            <w:tcW w:w="2824" w:type="dxa"/>
          </w:tcPr>
          <w:p w:rsidR="00D660DD" w:rsidRPr="008B2D72" w:rsidRDefault="00D660DD" w:rsidP="00887D97">
            <w:pPr>
              <w:spacing w:before="40" w:after="40"/>
              <w:rPr>
                <w:rFonts w:ascii="Arial" w:hAnsi="Arial" w:cs="Arial"/>
                <w:sz w:val="20"/>
              </w:rPr>
            </w:pPr>
            <w:r w:rsidRPr="008B2D72">
              <w:rPr>
                <w:rFonts w:ascii="Arial" w:eastAsia="MyriadPro-Regular" w:hAnsi="Arial" w:cs="Arial"/>
                <w:sz w:val="20"/>
              </w:rPr>
              <w:t>Zgodność z warunkami realizacji wsparcia.</w:t>
            </w:r>
          </w:p>
        </w:tc>
        <w:tc>
          <w:tcPr>
            <w:tcW w:w="6224" w:type="dxa"/>
          </w:tcPr>
          <w:p w:rsidR="00D660DD" w:rsidRPr="008B2D72" w:rsidRDefault="00D660DD" w:rsidP="00887D97">
            <w:pPr>
              <w:spacing w:before="40" w:after="40"/>
              <w:jc w:val="both"/>
              <w:rPr>
                <w:rFonts w:ascii="Arial" w:hAnsi="Arial" w:cs="Arial"/>
                <w:sz w:val="20"/>
              </w:rPr>
            </w:pPr>
            <w:r w:rsidRPr="008B2D72">
              <w:rPr>
                <w:rFonts w:ascii="Arial" w:eastAsia="MyriadPro-Regular" w:hAnsi="Arial" w:cs="Arial"/>
                <w:sz w:val="20"/>
              </w:rPr>
              <w:t xml:space="preserve">Wniosek został sporządzony zgodnie z uwarunkowaniami realizacji wsparcia wskazanymi przez IP  w </w:t>
            </w:r>
            <w:r w:rsidRPr="008B2D72">
              <w:rPr>
                <w:rFonts w:ascii="Arial" w:hAnsi="Arial" w:cs="Arial"/>
                <w:i/>
                <w:sz w:val="20"/>
              </w:rPr>
              <w:t>Wezwaniu do złożenia wniosku</w:t>
            </w:r>
            <w:r w:rsidRPr="008B2D72">
              <w:rPr>
                <w:rFonts w:ascii="Arial" w:hAnsi="Arial" w:cs="Arial"/>
                <w:sz w:val="20"/>
              </w:rPr>
              <w:t>.</w:t>
            </w:r>
          </w:p>
        </w:tc>
        <w:tc>
          <w:tcPr>
            <w:tcW w:w="4591" w:type="dxa"/>
          </w:tcPr>
          <w:p w:rsidR="00D660DD" w:rsidRPr="008B2D72" w:rsidRDefault="00D660DD" w:rsidP="00887D97">
            <w:pPr>
              <w:autoSpaceDE w:val="0"/>
              <w:autoSpaceDN w:val="0"/>
              <w:adjustRightInd w:val="0"/>
              <w:jc w:val="both"/>
              <w:rPr>
                <w:rFonts w:ascii="Arial" w:eastAsia="MyriadPro-Regular" w:hAnsi="Arial" w:cs="Arial"/>
                <w:sz w:val="20"/>
              </w:rPr>
            </w:pPr>
            <w:r w:rsidRPr="008B2D72">
              <w:rPr>
                <w:rFonts w:ascii="Arial" w:eastAsia="MyriadPro-Regular" w:hAnsi="Arial" w:cs="Arial"/>
                <w:sz w:val="20"/>
              </w:rPr>
              <w:t>Spełnienie kryterium jest konieczne do przyznania dofinansowania.</w:t>
            </w:r>
          </w:p>
          <w:p w:rsidR="00D660DD" w:rsidRPr="008B2D72" w:rsidRDefault="00D660DD" w:rsidP="00887D97">
            <w:pPr>
              <w:autoSpaceDE w:val="0"/>
              <w:autoSpaceDN w:val="0"/>
              <w:adjustRightInd w:val="0"/>
              <w:jc w:val="both"/>
              <w:rPr>
                <w:rFonts w:ascii="Arial" w:eastAsia="MyriadPro-Regular" w:hAnsi="Arial" w:cs="Arial"/>
                <w:sz w:val="20"/>
              </w:rPr>
            </w:pPr>
            <w:r w:rsidRPr="008B2D72">
              <w:rPr>
                <w:rFonts w:ascii="Arial" w:eastAsia="MyriadPro-Regular" w:hAnsi="Arial" w:cs="Arial"/>
                <w:sz w:val="20"/>
              </w:rPr>
              <w:t>Projekty niespełniające kryterium kierowane są do poprawy lub uzupełnienia.</w:t>
            </w:r>
          </w:p>
          <w:p w:rsidR="00D660DD" w:rsidRPr="008B2D72" w:rsidRDefault="00D660DD" w:rsidP="00887D97">
            <w:pPr>
              <w:autoSpaceDE w:val="0"/>
              <w:autoSpaceDN w:val="0"/>
              <w:adjustRightInd w:val="0"/>
              <w:jc w:val="both"/>
              <w:rPr>
                <w:rFonts w:ascii="Arial" w:eastAsia="MyriadPro-Regular" w:hAnsi="Arial" w:cs="Arial"/>
                <w:i/>
                <w:sz w:val="20"/>
              </w:rPr>
            </w:pPr>
            <w:r w:rsidRPr="008B2D72">
              <w:rPr>
                <w:rFonts w:ascii="Arial" w:hAnsi="Arial" w:cs="Arial"/>
                <w:sz w:val="20"/>
              </w:rPr>
              <w:t xml:space="preserve">Za zgodą IP, na etapie realizacji projektu, dopuszcza się możliwość odstępstwa od  zapisów Wezwaniu do złożenia wniosku w zakresie spełnienia przedmiotowego kryterium z uwagi na zmiany m.in. </w:t>
            </w:r>
            <w:r w:rsidRPr="008B2D72">
              <w:rPr>
                <w:rFonts w:ascii="Arial" w:hAnsi="Arial" w:cs="Arial"/>
                <w:i/>
                <w:sz w:val="20"/>
              </w:rPr>
              <w:t>RPO WZ 2014-2020</w:t>
            </w:r>
            <w:r w:rsidRPr="008B2D72">
              <w:rPr>
                <w:rFonts w:ascii="Arial" w:hAnsi="Arial" w:cs="Arial"/>
                <w:sz w:val="20"/>
              </w:rPr>
              <w:t xml:space="preserve">, przepisów prawa, </w:t>
            </w:r>
            <w:r w:rsidRPr="008B2D72">
              <w:rPr>
                <w:rFonts w:ascii="Arial" w:hAnsi="Arial" w:cs="Arial"/>
                <w:i/>
                <w:sz w:val="20"/>
              </w:rPr>
              <w:t>SOOP RPO WZ 2014-2020</w:t>
            </w:r>
            <w:r w:rsidRPr="008B2D72">
              <w:rPr>
                <w:rFonts w:ascii="Arial" w:eastAsia="MyriadPro-Regular" w:hAnsi="Arial" w:cs="Arial"/>
                <w:i/>
                <w:sz w:val="20"/>
              </w:rPr>
              <w:t xml:space="preserve"> </w:t>
            </w:r>
            <w:r w:rsidRPr="008B2D72">
              <w:rPr>
                <w:rFonts w:ascii="Arial" w:hAnsi="Arial" w:cs="Arial"/>
                <w:sz w:val="20"/>
              </w:rPr>
              <w:t>mających wpływ na założenia dotyczące uwarunkowań realizacji wsparcia.</w:t>
            </w:r>
          </w:p>
          <w:p w:rsidR="00D660DD" w:rsidRPr="008B2D72" w:rsidRDefault="00D660DD" w:rsidP="00887D97">
            <w:pPr>
              <w:jc w:val="both"/>
              <w:rPr>
                <w:rFonts w:ascii="Arial" w:hAnsi="Arial" w:cs="Arial"/>
                <w:sz w:val="20"/>
              </w:rPr>
            </w:pPr>
            <w:r w:rsidRPr="008B2D72">
              <w:rPr>
                <w:rFonts w:ascii="Arial" w:eastAsia="MyriadPro-Regular" w:hAnsi="Arial" w:cs="Arial"/>
                <w:sz w:val="20"/>
              </w:rPr>
              <w:t>Ocena spełniania kryterium polega na przypisaniu wartości logicznych „tak”, „nie”.</w:t>
            </w:r>
          </w:p>
        </w:tc>
      </w:tr>
      <w:tr w:rsidR="00D660DD" w:rsidRPr="007A614C" w:rsidTr="00887D97">
        <w:trPr>
          <w:jc w:val="center"/>
        </w:trPr>
        <w:tc>
          <w:tcPr>
            <w:tcW w:w="536" w:type="dxa"/>
            <w:shd w:val="clear" w:color="auto" w:fill="auto"/>
          </w:tcPr>
          <w:p w:rsidR="00D660DD" w:rsidRPr="007A614C" w:rsidRDefault="00D660DD" w:rsidP="001C71E7">
            <w:pPr>
              <w:pStyle w:val="Akapitzlist"/>
              <w:numPr>
                <w:ilvl w:val="0"/>
                <w:numId w:val="510"/>
              </w:numPr>
              <w:spacing w:before="40" w:after="40" w:line="276" w:lineRule="auto"/>
              <w:ind w:left="357" w:hanging="357"/>
              <w:contextualSpacing w:val="0"/>
              <w:rPr>
                <w:rFonts w:cs="Arial"/>
              </w:rPr>
            </w:pPr>
          </w:p>
        </w:tc>
        <w:tc>
          <w:tcPr>
            <w:tcW w:w="2824" w:type="dxa"/>
            <w:shd w:val="clear" w:color="auto" w:fill="auto"/>
          </w:tcPr>
          <w:p w:rsidR="00D660DD" w:rsidRPr="008B2D72" w:rsidRDefault="00D660DD" w:rsidP="00887D97">
            <w:pPr>
              <w:pStyle w:val="Tekstkomentarza"/>
              <w:rPr>
                <w:rFonts w:ascii="Arial" w:hAnsi="Arial" w:cs="Arial"/>
              </w:rPr>
            </w:pPr>
            <w:r w:rsidRPr="008B2D72">
              <w:rPr>
                <w:rFonts w:ascii="Arial" w:hAnsi="Arial" w:cs="Arial"/>
              </w:rPr>
              <w:t>Spójność wniosku i załączników (jeśli dotyczy)</w:t>
            </w:r>
          </w:p>
          <w:p w:rsidR="00D660DD" w:rsidRPr="008B2D72" w:rsidRDefault="00D660DD" w:rsidP="00887D97">
            <w:pPr>
              <w:spacing w:before="40" w:after="40"/>
              <w:rPr>
                <w:rFonts w:ascii="Arial" w:hAnsi="Arial" w:cs="Arial"/>
                <w:sz w:val="20"/>
              </w:rPr>
            </w:pPr>
          </w:p>
        </w:tc>
        <w:tc>
          <w:tcPr>
            <w:tcW w:w="6224" w:type="dxa"/>
            <w:shd w:val="clear" w:color="auto" w:fill="auto"/>
          </w:tcPr>
          <w:p w:rsidR="00D660DD" w:rsidRPr="008B2D72" w:rsidRDefault="00D660DD" w:rsidP="00887D97">
            <w:pPr>
              <w:autoSpaceDE w:val="0"/>
              <w:autoSpaceDN w:val="0"/>
              <w:adjustRightInd w:val="0"/>
              <w:jc w:val="both"/>
              <w:rPr>
                <w:rFonts w:ascii="Arial" w:hAnsi="Arial" w:cs="Arial"/>
                <w:sz w:val="20"/>
              </w:rPr>
            </w:pPr>
            <w:r w:rsidRPr="008B2D72">
              <w:rPr>
                <w:rFonts w:ascii="Arial" w:hAnsi="Arial" w:cs="Arial"/>
                <w:sz w:val="20"/>
              </w:rPr>
              <w:t>Opisy we wniosku oraz w załącznikach (jeśli dotyczy) są ze sobą spójne i nie zawierają sprzecznych ze sobą kwestii.</w:t>
            </w:r>
          </w:p>
        </w:tc>
        <w:tc>
          <w:tcPr>
            <w:tcW w:w="4591" w:type="dxa"/>
            <w:shd w:val="clear" w:color="auto" w:fill="auto"/>
          </w:tcPr>
          <w:p w:rsidR="00D660DD" w:rsidRPr="008B2D72" w:rsidRDefault="00D660DD" w:rsidP="00887D97">
            <w:pPr>
              <w:spacing w:before="40" w:after="40"/>
              <w:jc w:val="both"/>
              <w:rPr>
                <w:rFonts w:ascii="Arial" w:hAnsi="Arial" w:cs="Arial"/>
                <w:sz w:val="20"/>
              </w:rPr>
            </w:pPr>
            <w:r w:rsidRPr="008B2D72">
              <w:rPr>
                <w:rFonts w:ascii="Arial" w:hAnsi="Arial" w:cs="Arial"/>
                <w:sz w:val="20"/>
              </w:rPr>
              <w:t>Spełnienie kryterium jest konieczne do przyznania dofinansowania.</w:t>
            </w:r>
          </w:p>
          <w:p w:rsidR="00D660DD" w:rsidRPr="008B2D72" w:rsidRDefault="00D660DD" w:rsidP="00887D97">
            <w:pPr>
              <w:spacing w:before="40" w:after="40"/>
              <w:jc w:val="both"/>
              <w:rPr>
                <w:rFonts w:ascii="Arial" w:hAnsi="Arial" w:cs="Arial"/>
                <w:sz w:val="20"/>
              </w:rPr>
            </w:pPr>
            <w:r w:rsidRPr="008B2D72">
              <w:rPr>
                <w:rFonts w:ascii="Arial" w:hAnsi="Arial" w:cs="Arial"/>
                <w:sz w:val="20"/>
              </w:rPr>
              <w:t>Projekty niespełniające kryterium kierowane są do poprawy lub uzupełnienia.</w:t>
            </w:r>
          </w:p>
          <w:p w:rsidR="00D660DD" w:rsidRPr="008B2D72" w:rsidRDefault="00D660DD" w:rsidP="00887D97">
            <w:pPr>
              <w:spacing w:before="40" w:after="40"/>
              <w:jc w:val="both"/>
              <w:rPr>
                <w:rFonts w:ascii="Arial" w:hAnsi="Arial" w:cs="Arial"/>
                <w:sz w:val="20"/>
              </w:rPr>
            </w:pPr>
            <w:r w:rsidRPr="008B2D72">
              <w:rPr>
                <w:rFonts w:ascii="Arial" w:hAnsi="Arial" w:cs="Arial"/>
                <w:sz w:val="20"/>
              </w:rPr>
              <w:t>Ocena spełniania kryterium polega na przypisaniu wartości logicznych „tak”, „nie.</w:t>
            </w:r>
          </w:p>
        </w:tc>
      </w:tr>
    </w:tbl>
    <w:p w:rsidR="00D660DD" w:rsidRPr="001A08C8" w:rsidRDefault="00D660DD" w:rsidP="00D660DD">
      <w:pPr>
        <w:spacing w:after="0"/>
        <w:rPr>
          <w:rFonts w:ascii="Myriad Pro" w:hAnsi="Myriad Pro"/>
          <w:b/>
          <w:sz w:val="20"/>
        </w:rPr>
      </w:pPr>
    </w:p>
    <w:p w:rsidR="00D660DD" w:rsidRPr="00D660DD" w:rsidRDefault="001B185C" w:rsidP="00D660DD">
      <w:pPr>
        <w:pStyle w:val="Nagwek"/>
        <w:jc w:val="center"/>
        <w:rPr>
          <w:rFonts w:cs="Arial"/>
          <w:b/>
          <w:bCs/>
          <w:sz w:val="20"/>
        </w:rPr>
      </w:pPr>
      <w:r>
        <w:rPr>
          <w:rFonts w:eastAsiaTheme="majorEastAsia" w:cs="Arial"/>
          <w:b/>
          <w:bCs/>
          <w:sz w:val="20"/>
        </w:rPr>
        <w:lastRenderedPageBreak/>
        <w:t>Kryteria szczegółowe</w:t>
      </w:r>
      <w:r w:rsidR="00D660DD">
        <w:rPr>
          <w:rFonts w:eastAsiaTheme="majorEastAsia" w:cs="Arial"/>
          <w:b/>
          <w:bCs/>
          <w:sz w:val="20"/>
        </w:rPr>
        <w:t xml:space="preserve"> przyjęte Uchwałą </w:t>
      </w:r>
      <w:r w:rsidR="00D660DD" w:rsidRPr="002456AE">
        <w:rPr>
          <w:rFonts w:cs="Arial"/>
          <w:b/>
          <w:bCs/>
          <w:sz w:val="20"/>
        </w:rPr>
        <w:t>Nr</w:t>
      </w:r>
      <w:r w:rsidR="00D660DD">
        <w:rPr>
          <w:rFonts w:cs="Arial"/>
          <w:b/>
          <w:bCs/>
          <w:sz w:val="20"/>
        </w:rPr>
        <w:t xml:space="preserve"> 33</w:t>
      </w:r>
      <w:r w:rsidR="00D660DD" w:rsidRPr="008E5DF4">
        <w:rPr>
          <w:rFonts w:cs="Arial"/>
          <w:b/>
          <w:bCs/>
          <w:sz w:val="20"/>
        </w:rPr>
        <w:t>/</w:t>
      </w:r>
      <w:r w:rsidR="00D660DD">
        <w:rPr>
          <w:rFonts w:cs="Arial"/>
          <w:b/>
          <w:bCs/>
          <w:sz w:val="20"/>
        </w:rPr>
        <w:t xml:space="preserve">20 Komitetu Monitorującego RPO WZ 2014-2020 </w:t>
      </w:r>
      <w:r w:rsidR="00D660DD" w:rsidRPr="002456AE">
        <w:rPr>
          <w:rFonts w:cs="Arial"/>
          <w:b/>
          <w:bCs/>
          <w:sz w:val="20"/>
        </w:rPr>
        <w:t xml:space="preserve">z dnia </w:t>
      </w:r>
      <w:r w:rsidR="00D660DD">
        <w:rPr>
          <w:rFonts w:cs="Arial"/>
          <w:b/>
          <w:bCs/>
          <w:sz w:val="20"/>
        </w:rPr>
        <w:t>19 listopada 2020</w:t>
      </w:r>
      <w:r w:rsidR="00D660DD" w:rsidRPr="00BC2A19">
        <w:rPr>
          <w:rFonts w:cs="Arial"/>
          <w:b/>
          <w:bCs/>
          <w:sz w:val="20"/>
        </w:rPr>
        <w:t xml:space="preserve"> r.</w:t>
      </w:r>
      <w:r w:rsidR="00D660DD">
        <w:rPr>
          <w:rFonts w:cs="Arial"/>
          <w:b/>
          <w:bCs/>
          <w:sz w:val="20"/>
        </w:rPr>
        <w:t xml:space="preserve"> (tryb pozakonkursowy) typ 5</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D660DD" w:rsidRPr="00D50197" w:rsidTr="00887D97">
        <w:trPr>
          <w:jc w:val="center"/>
        </w:trPr>
        <w:tc>
          <w:tcPr>
            <w:tcW w:w="1905" w:type="dxa"/>
            <w:shd w:val="clear" w:color="auto" w:fill="B6DDE8"/>
          </w:tcPr>
          <w:p w:rsidR="00D660DD" w:rsidRPr="00D50197" w:rsidRDefault="00D660DD" w:rsidP="00887D97">
            <w:pPr>
              <w:spacing w:before="40" w:after="40" w:line="240" w:lineRule="auto"/>
              <w:rPr>
                <w:rFonts w:ascii="Myriad Pro" w:hAnsi="Myriad Pro" w:cs="Arial"/>
                <w:sz w:val="20"/>
              </w:rPr>
            </w:pPr>
            <w:r w:rsidRPr="00D50197">
              <w:rPr>
                <w:rFonts w:ascii="Myriad Pro" w:hAnsi="Myriad Pro" w:cs="Arial"/>
                <w:sz w:val="20"/>
              </w:rPr>
              <w:t>Oś priorytetowa</w:t>
            </w:r>
          </w:p>
        </w:tc>
        <w:tc>
          <w:tcPr>
            <w:tcW w:w="12315" w:type="dxa"/>
            <w:shd w:val="clear" w:color="auto" w:fill="B6DDE8"/>
          </w:tcPr>
          <w:p w:rsidR="00D660DD" w:rsidRPr="00D50197" w:rsidRDefault="00D660DD" w:rsidP="00887D97">
            <w:pPr>
              <w:spacing w:before="40" w:after="40" w:line="240" w:lineRule="auto"/>
              <w:rPr>
                <w:rFonts w:ascii="Myriad Pro" w:hAnsi="Myriad Pro" w:cs="Arial"/>
                <w:sz w:val="20"/>
              </w:rPr>
            </w:pPr>
            <w:r w:rsidRPr="00D50197">
              <w:rPr>
                <w:rFonts w:ascii="Myriad Pro" w:hAnsi="Myriad Pro" w:cs="Arial"/>
                <w:sz w:val="20"/>
              </w:rPr>
              <w:t>VI</w:t>
            </w:r>
            <w:r>
              <w:rPr>
                <w:rFonts w:ascii="Myriad Pro" w:hAnsi="Myriad Pro" w:cs="Arial"/>
                <w:sz w:val="20"/>
              </w:rPr>
              <w:t>I</w:t>
            </w:r>
            <w:r w:rsidRPr="00D50197">
              <w:rPr>
                <w:rFonts w:ascii="Myriad Pro" w:hAnsi="Myriad Pro" w:cs="Arial"/>
                <w:sz w:val="20"/>
              </w:rPr>
              <w:t xml:space="preserve">  </w:t>
            </w:r>
            <w:r>
              <w:rPr>
                <w:rFonts w:ascii="Myriad Pro" w:hAnsi="Myriad Pro" w:cs="Arial"/>
                <w:sz w:val="20"/>
              </w:rPr>
              <w:t>Włączenie Społeczne</w:t>
            </w:r>
          </w:p>
        </w:tc>
      </w:tr>
      <w:tr w:rsidR="00D660DD" w:rsidRPr="00D50197" w:rsidTr="00887D97">
        <w:trPr>
          <w:jc w:val="center"/>
        </w:trPr>
        <w:tc>
          <w:tcPr>
            <w:tcW w:w="1905" w:type="dxa"/>
            <w:shd w:val="clear" w:color="auto" w:fill="B6DDE8"/>
          </w:tcPr>
          <w:p w:rsidR="00D660DD" w:rsidRPr="00D50197" w:rsidRDefault="00D660DD" w:rsidP="00887D97">
            <w:pPr>
              <w:spacing w:before="40" w:after="40" w:line="240" w:lineRule="auto"/>
              <w:rPr>
                <w:rFonts w:ascii="Myriad Pro" w:hAnsi="Myriad Pro" w:cs="Arial"/>
                <w:sz w:val="20"/>
              </w:rPr>
            </w:pPr>
            <w:r w:rsidRPr="00D50197">
              <w:rPr>
                <w:rFonts w:ascii="Myriad Pro" w:hAnsi="Myriad Pro" w:cs="Arial"/>
                <w:sz w:val="20"/>
              </w:rPr>
              <w:t>Priorytet Inwestycyjny</w:t>
            </w:r>
          </w:p>
        </w:tc>
        <w:tc>
          <w:tcPr>
            <w:tcW w:w="12315" w:type="dxa"/>
            <w:shd w:val="clear" w:color="auto" w:fill="B6DDE8"/>
          </w:tcPr>
          <w:p w:rsidR="00D660DD" w:rsidRPr="004F629B" w:rsidRDefault="00D660DD" w:rsidP="004F629B">
            <w:pPr>
              <w:autoSpaceDE w:val="0"/>
              <w:autoSpaceDN w:val="0"/>
              <w:adjustRightInd w:val="0"/>
              <w:spacing w:after="0" w:line="240" w:lineRule="auto"/>
              <w:rPr>
                <w:rFonts w:ascii="Myriad Pro" w:eastAsia="MyriadPro-Regular" w:hAnsi="Myriad Pro" w:cs="Arial"/>
                <w:sz w:val="20"/>
              </w:rPr>
            </w:pPr>
            <w:r>
              <w:rPr>
                <w:rFonts w:ascii="Myriad Pro" w:eastAsia="MyriadPro-Regular" w:hAnsi="Myriad Pro" w:cs="Arial"/>
                <w:sz w:val="20"/>
              </w:rPr>
              <w:t xml:space="preserve">9iv </w:t>
            </w:r>
            <w:r w:rsidRPr="00AE1BCA">
              <w:rPr>
                <w:rFonts w:ascii="Myriad Pro" w:eastAsia="MyriadPro-Regular" w:hAnsi="Myriad Pro" w:cs="Arial"/>
                <w:sz w:val="20"/>
              </w:rPr>
              <w:t xml:space="preserve">Ułatwianie dostępu do przystępnych cenowo, trwałych oraz wysokiej jakości usług, w tym opieki zdrowotnej </w:t>
            </w:r>
            <w:r w:rsidR="004F629B">
              <w:rPr>
                <w:rFonts w:ascii="Myriad Pro" w:eastAsia="MyriadPro-Regular" w:hAnsi="Myriad Pro" w:cs="Arial"/>
                <w:sz w:val="20"/>
              </w:rPr>
              <w:t xml:space="preserve">i usług socjalnych świadczonych </w:t>
            </w:r>
            <w:r w:rsidRPr="00AE1BCA">
              <w:rPr>
                <w:rFonts w:ascii="Myriad Pro" w:eastAsia="MyriadPro-Regular" w:hAnsi="Myriad Pro" w:cs="Arial"/>
                <w:sz w:val="20"/>
              </w:rPr>
              <w:t>w interesie ogólnym</w:t>
            </w:r>
          </w:p>
        </w:tc>
      </w:tr>
      <w:tr w:rsidR="00D660DD" w:rsidRPr="00D50197" w:rsidTr="00887D97">
        <w:trPr>
          <w:jc w:val="center"/>
        </w:trPr>
        <w:tc>
          <w:tcPr>
            <w:tcW w:w="1905" w:type="dxa"/>
            <w:shd w:val="clear" w:color="auto" w:fill="B6DDE8"/>
          </w:tcPr>
          <w:p w:rsidR="00D660DD" w:rsidRPr="00D50197" w:rsidRDefault="00D660DD" w:rsidP="00887D97">
            <w:pPr>
              <w:spacing w:before="40" w:after="40" w:line="240" w:lineRule="auto"/>
              <w:rPr>
                <w:rFonts w:ascii="Myriad Pro" w:hAnsi="Myriad Pro" w:cs="Arial"/>
                <w:sz w:val="20"/>
              </w:rPr>
            </w:pPr>
            <w:r w:rsidRPr="00D50197">
              <w:rPr>
                <w:rFonts w:ascii="Myriad Pro" w:hAnsi="Myriad Pro" w:cs="Arial"/>
                <w:sz w:val="20"/>
              </w:rPr>
              <w:t>Działanie</w:t>
            </w:r>
          </w:p>
        </w:tc>
        <w:tc>
          <w:tcPr>
            <w:tcW w:w="12315" w:type="dxa"/>
            <w:shd w:val="clear" w:color="auto" w:fill="B6DDE8"/>
          </w:tcPr>
          <w:p w:rsidR="00D660DD" w:rsidRPr="00D50197" w:rsidRDefault="00D660DD" w:rsidP="00887D97">
            <w:pPr>
              <w:autoSpaceDE w:val="0"/>
              <w:autoSpaceDN w:val="0"/>
              <w:adjustRightInd w:val="0"/>
              <w:spacing w:after="0" w:line="240" w:lineRule="auto"/>
              <w:rPr>
                <w:rFonts w:ascii="Myriad Pro" w:eastAsia="MyriadPro-Regular" w:hAnsi="Myriad Pro" w:cs="Arial"/>
                <w:sz w:val="20"/>
              </w:rPr>
            </w:pPr>
            <w:r w:rsidRPr="00AE1BCA">
              <w:rPr>
                <w:rFonts w:ascii="Myriad Pro" w:eastAsia="MyriadPro-Regular" w:hAnsi="Myriad Pro" w:cs="Arial"/>
                <w:sz w:val="20"/>
              </w:rPr>
              <w:t>7.6 Wsparcie rozwoju usług społecznych świadczonych w interesie ogólnym</w:t>
            </w:r>
          </w:p>
        </w:tc>
      </w:tr>
      <w:tr w:rsidR="00D660DD" w:rsidRPr="00D50197" w:rsidTr="00887D97">
        <w:trPr>
          <w:jc w:val="center"/>
        </w:trPr>
        <w:tc>
          <w:tcPr>
            <w:tcW w:w="1905" w:type="dxa"/>
            <w:shd w:val="clear" w:color="auto" w:fill="B6DDE8"/>
          </w:tcPr>
          <w:p w:rsidR="00D660DD" w:rsidRPr="00D50197" w:rsidRDefault="00D660DD" w:rsidP="00887D97">
            <w:pPr>
              <w:spacing w:before="40" w:after="40" w:line="240" w:lineRule="auto"/>
              <w:rPr>
                <w:rFonts w:ascii="Myriad Pro" w:hAnsi="Myriad Pro" w:cs="Arial"/>
                <w:sz w:val="20"/>
              </w:rPr>
            </w:pPr>
            <w:r w:rsidRPr="00D50197">
              <w:rPr>
                <w:rFonts w:ascii="Myriad Pro" w:hAnsi="Myriad Pro" w:cs="Arial"/>
                <w:sz w:val="20"/>
              </w:rPr>
              <w:t>Typ projektu</w:t>
            </w:r>
          </w:p>
        </w:tc>
        <w:tc>
          <w:tcPr>
            <w:tcW w:w="12315" w:type="dxa"/>
            <w:shd w:val="clear" w:color="auto" w:fill="B6DDE8"/>
          </w:tcPr>
          <w:p w:rsidR="00D660DD" w:rsidRPr="002B3FC0" w:rsidRDefault="00D660DD" w:rsidP="00887D97">
            <w:pPr>
              <w:spacing w:before="60" w:after="60"/>
              <w:rPr>
                <w:rFonts w:ascii="Myriad Pro" w:hAnsi="Myriad Pro" w:cs="Arial"/>
                <w:sz w:val="20"/>
              </w:rPr>
            </w:pPr>
            <w:r w:rsidRPr="002B3FC0">
              <w:rPr>
                <w:rFonts w:ascii="Myriad Pro" w:hAnsi="Myriad Pro" w:cs="Arial"/>
                <w:sz w:val="20"/>
              </w:rPr>
              <w:t>Walka z wykluczeniem transportowym poprzez realizację projektu pilotażowego „Transport na życzenie” zakładającego finansowanie wydatków związanych ze świadczeniem usług transportowych  w zakresie:</w:t>
            </w:r>
          </w:p>
          <w:p w:rsidR="00D660DD" w:rsidRPr="002B3FC0" w:rsidRDefault="00D660DD" w:rsidP="00D660DD">
            <w:pPr>
              <w:numPr>
                <w:ilvl w:val="0"/>
                <w:numId w:val="304"/>
              </w:numPr>
              <w:spacing w:before="60" w:after="60"/>
              <w:rPr>
                <w:rFonts w:ascii="Myriad Pro" w:hAnsi="Myriad Pro" w:cs="Arial"/>
                <w:sz w:val="20"/>
              </w:rPr>
            </w:pPr>
            <w:r w:rsidRPr="002B3FC0">
              <w:rPr>
                <w:rFonts w:ascii="Myriad Pro" w:hAnsi="Myriad Pro" w:cs="Arial"/>
                <w:sz w:val="20"/>
              </w:rPr>
              <w:t>wydatków związanych z wyłonieniem operatora oraz dostarczaniem usługi transportu na życzenie (w szczególności koszty przejazdów, koszty związane z postępowaniem przetargowym dotyczące wyłonienia operatora, w tym koszty doradztwa prawnego);</w:t>
            </w:r>
          </w:p>
          <w:p w:rsidR="00D660DD" w:rsidRPr="002B3FC0" w:rsidRDefault="00D660DD" w:rsidP="00D660DD">
            <w:pPr>
              <w:numPr>
                <w:ilvl w:val="0"/>
                <w:numId w:val="304"/>
              </w:numPr>
              <w:spacing w:before="60" w:after="60"/>
              <w:rPr>
                <w:rFonts w:ascii="Myriad Pro" w:hAnsi="Myriad Pro" w:cs="Arial"/>
                <w:sz w:val="20"/>
              </w:rPr>
            </w:pPr>
            <w:r w:rsidRPr="002B3FC0">
              <w:rPr>
                <w:rFonts w:ascii="Myriad Pro" w:hAnsi="Myriad Pro" w:cs="Arial"/>
                <w:sz w:val="20"/>
              </w:rPr>
              <w:t xml:space="preserve"> wydatki związane z uruchomieniem dyspozytorni (w szczególności zakup lub leasing sprzętu komputerowego, oprogramowania, </w:t>
            </w:r>
            <w:proofErr w:type="spellStart"/>
            <w:r w:rsidRPr="002B3FC0">
              <w:rPr>
                <w:rFonts w:ascii="Myriad Pro" w:hAnsi="Myriad Pro" w:cs="Arial"/>
                <w:sz w:val="20"/>
              </w:rPr>
              <w:t>gps</w:t>
            </w:r>
            <w:proofErr w:type="spellEnd"/>
            <w:r w:rsidRPr="002B3FC0">
              <w:rPr>
                <w:rFonts w:ascii="Myriad Pro" w:hAnsi="Myriad Pro" w:cs="Arial"/>
                <w:sz w:val="20"/>
              </w:rPr>
              <w:t>, remont/adaptacja  pomieszczenia przeznaczonego na dyspozytornię, koszty zatrudnienia dyspozytora oraz wyposażenia jego stanowiska pracy).</w:t>
            </w:r>
          </w:p>
        </w:tc>
      </w:tr>
    </w:tbl>
    <w:p w:rsidR="00D660DD" w:rsidRDefault="00D660DD" w:rsidP="00D660DD">
      <w:pPr>
        <w:spacing w:before="120" w:after="120" w:line="240" w:lineRule="auto"/>
        <w:rPr>
          <w:sz w:val="20"/>
        </w:rPr>
      </w:pP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6"/>
        <w:gridCol w:w="6804"/>
        <w:gridCol w:w="4733"/>
      </w:tblGrid>
      <w:tr w:rsidR="00D660DD" w:rsidRPr="00AC2E00" w:rsidTr="00887D97">
        <w:trPr>
          <w:jc w:val="center"/>
        </w:trPr>
        <w:tc>
          <w:tcPr>
            <w:tcW w:w="14600" w:type="dxa"/>
            <w:gridSpan w:val="4"/>
            <w:shd w:val="clear" w:color="auto" w:fill="D9D9D9" w:themeFill="background1" w:themeFillShade="D9"/>
          </w:tcPr>
          <w:p w:rsidR="00D660DD" w:rsidRPr="00AC2E00" w:rsidRDefault="00D660DD" w:rsidP="00887D97">
            <w:pPr>
              <w:spacing w:before="40" w:after="40" w:line="240" w:lineRule="auto"/>
              <w:jc w:val="center"/>
              <w:rPr>
                <w:rFonts w:ascii="Myriad Pro" w:hAnsi="Myriad Pro"/>
                <w:b/>
                <w:sz w:val="20"/>
              </w:rPr>
            </w:pPr>
            <w:r w:rsidRPr="00AC2E00">
              <w:rPr>
                <w:rFonts w:ascii="Myriad Pro" w:hAnsi="Myriad Pro"/>
                <w:b/>
                <w:sz w:val="20"/>
              </w:rPr>
              <w:t>Kryteria dopuszczalności</w:t>
            </w:r>
          </w:p>
        </w:tc>
      </w:tr>
      <w:tr w:rsidR="00D660DD" w:rsidRPr="00AC2E00" w:rsidTr="00887D97">
        <w:trPr>
          <w:jc w:val="center"/>
        </w:trPr>
        <w:tc>
          <w:tcPr>
            <w:tcW w:w="937" w:type="dxa"/>
          </w:tcPr>
          <w:p w:rsidR="00D660DD" w:rsidRPr="00AC2E00" w:rsidRDefault="00D660DD" w:rsidP="00887D97">
            <w:pPr>
              <w:spacing w:before="40" w:after="40" w:line="240" w:lineRule="auto"/>
              <w:jc w:val="center"/>
              <w:rPr>
                <w:rFonts w:ascii="Myriad Pro" w:hAnsi="Myriad Pro"/>
                <w:sz w:val="20"/>
              </w:rPr>
            </w:pPr>
            <w:r w:rsidRPr="00AC2E00">
              <w:rPr>
                <w:rFonts w:ascii="Myriad Pro" w:hAnsi="Myriad Pro"/>
                <w:sz w:val="20"/>
              </w:rPr>
              <w:t>L.p.</w:t>
            </w:r>
          </w:p>
        </w:tc>
        <w:tc>
          <w:tcPr>
            <w:tcW w:w="2126" w:type="dxa"/>
          </w:tcPr>
          <w:p w:rsidR="00D660DD" w:rsidRPr="00AC2E00" w:rsidRDefault="00D660DD" w:rsidP="00887D97">
            <w:pPr>
              <w:spacing w:before="40" w:after="40" w:line="240" w:lineRule="auto"/>
              <w:jc w:val="center"/>
              <w:rPr>
                <w:rFonts w:ascii="Myriad Pro" w:hAnsi="Myriad Pro"/>
                <w:sz w:val="20"/>
              </w:rPr>
            </w:pPr>
            <w:r w:rsidRPr="00AC2E00">
              <w:rPr>
                <w:rFonts w:ascii="Myriad Pro" w:hAnsi="Myriad Pro"/>
                <w:sz w:val="20"/>
              </w:rPr>
              <w:t>Nazwa kryterium</w:t>
            </w:r>
          </w:p>
        </w:tc>
        <w:tc>
          <w:tcPr>
            <w:tcW w:w="6804" w:type="dxa"/>
          </w:tcPr>
          <w:p w:rsidR="00D660DD" w:rsidRPr="00AC2E00" w:rsidRDefault="00D660DD" w:rsidP="00887D97">
            <w:pPr>
              <w:spacing w:before="40" w:after="40" w:line="240" w:lineRule="auto"/>
              <w:jc w:val="center"/>
              <w:rPr>
                <w:rFonts w:ascii="Myriad Pro" w:hAnsi="Myriad Pro"/>
                <w:sz w:val="20"/>
              </w:rPr>
            </w:pPr>
            <w:r w:rsidRPr="00AC2E00">
              <w:rPr>
                <w:rFonts w:ascii="Myriad Pro" w:hAnsi="Myriad Pro"/>
                <w:sz w:val="20"/>
              </w:rPr>
              <w:t>Definicja kryterium</w:t>
            </w:r>
          </w:p>
        </w:tc>
        <w:tc>
          <w:tcPr>
            <w:tcW w:w="4733" w:type="dxa"/>
          </w:tcPr>
          <w:p w:rsidR="00D660DD" w:rsidRPr="00AC2E00" w:rsidRDefault="00D660DD" w:rsidP="00887D97">
            <w:pPr>
              <w:spacing w:before="40" w:after="40" w:line="240" w:lineRule="auto"/>
              <w:jc w:val="center"/>
              <w:rPr>
                <w:rFonts w:ascii="Myriad Pro" w:hAnsi="Myriad Pro"/>
                <w:sz w:val="20"/>
              </w:rPr>
            </w:pPr>
            <w:r w:rsidRPr="00AC2E00">
              <w:rPr>
                <w:rFonts w:ascii="Myriad Pro" w:hAnsi="Myriad Pro"/>
                <w:sz w:val="20"/>
              </w:rPr>
              <w:t>Opis znaczenia kryterium</w:t>
            </w:r>
          </w:p>
        </w:tc>
      </w:tr>
      <w:tr w:rsidR="00D660DD" w:rsidRPr="00AC2E00" w:rsidTr="00887D97">
        <w:trPr>
          <w:jc w:val="center"/>
        </w:trPr>
        <w:tc>
          <w:tcPr>
            <w:tcW w:w="937" w:type="dxa"/>
          </w:tcPr>
          <w:p w:rsidR="00D660DD" w:rsidRPr="00AC2E00" w:rsidRDefault="00D660DD" w:rsidP="00887D97">
            <w:pPr>
              <w:spacing w:before="40" w:after="40" w:line="240" w:lineRule="auto"/>
              <w:jc w:val="center"/>
              <w:rPr>
                <w:rFonts w:ascii="Myriad Pro" w:hAnsi="Myriad Pro"/>
                <w:sz w:val="20"/>
              </w:rPr>
            </w:pPr>
            <w:r w:rsidRPr="00AC2E00">
              <w:rPr>
                <w:rFonts w:ascii="Myriad Pro" w:hAnsi="Myriad Pro"/>
                <w:sz w:val="20"/>
              </w:rPr>
              <w:t>1</w:t>
            </w:r>
          </w:p>
        </w:tc>
        <w:tc>
          <w:tcPr>
            <w:tcW w:w="2126" w:type="dxa"/>
          </w:tcPr>
          <w:p w:rsidR="00D660DD" w:rsidRPr="00AC2E00" w:rsidRDefault="00D660DD" w:rsidP="00887D97">
            <w:pPr>
              <w:spacing w:before="40" w:after="40" w:line="240" w:lineRule="auto"/>
              <w:jc w:val="center"/>
              <w:rPr>
                <w:rFonts w:ascii="Myriad Pro" w:hAnsi="Myriad Pro"/>
                <w:sz w:val="20"/>
              </w:rPr>
            </w:pPr>
            <w:r w:rsidRPr="00AC2E00">
              <w:rPr>
                <w:rFonts w:ascii="Myriad Pro" w:hAnsi="Myriad Pro"/>
                <w:sz w:val="20"/>
              </w:rPr>
              <w:t>2</w:t>
            </w:r>
          </w:p>
        </w:tc>
        <w:tc>
          <w:tcPr>
            <w:tcW w:w="6804" w:type="dxa"/>
          </w:tcPr>
          <w:p w:rsidR="00D660DD" w:rsidRPr="00AC2E00" w:rsidRDefault="00D660DD" w:rsidP="00887D97">
            <w:pPr>
              <w:spacing w:before="40" w:after="40" w:line="240" w:lineRule="auto"/>
              <w:jc w:val="center"/>
              <w:rPr>
                <w:rFonts w:ascii="Myriad Pro" w:hAnsi="Myriad Pro"/>
                <w:sz w:val="20"/>
              </w:rPr>
            </w:pPr>
            <w:r w:rsidRPr="00AC2E00">
              <w:rPr>
                <w:rFonts w:ascii="Myriad Pro" w:hAnsi="Myriad Pro"/>
                <w:sz w:val="20"/>
              </w:rPr>
              <w:t>3</w:t>
            </w:r>
          </w:p>
        </w:tc>
        <w:tc>
          <w:tcPr>
            <w:tcW w:w="4733" w:type="dxa"/>
          </w:tcPr>
          <w:p w:rsidR="00D660DD" w:rsidRPr="00AC2E00" w:rsidRDefault="00D660DD" w:rsidP="00887D97">
            <w:pPr>
              <w:spacing w:before="40" w:after="40" w:line="240" w:lineRule="auto"/>
              <w:jc w:val="center"/>
              <w:rPr>
                <w:rFonts w:ascii="Myriad Pro" w:hAnsi="Myriad Pro"/>
                <w:sz w:val="20"/>
              </w:rPr>
            </w:pPr>
            <w:r w:rsidRPr="00AC2E00">
              <w:rPr>
                <w:rFonts w:ascii="Myriad Pro" w:hAnsi="Myriad Pro"/>
                <w:sz w:val="20"/>
              </w:rPr>
              <w:t>4</w:t>
            </w:r>
          </w:p>
        </w:tc>
      </w:tr>
      <w:tr w:rsidR="00D660DD" w:rsidRPr="002F12CD" w:rsidTr="00887D97">
        <w:trPr>
          <w:trHeight w:val="269"/>
          <w:jc w:val="center"/>
        </w:trPr>
        <w:tc>
          <w:tcPr>
            <w:tcW w:w="937" w:type="dxa"/>
          </w:tcPr>
          <w:p w:rsidR="00D660DD" w:rsidRPr="002F12CD" w:rsidRDefault="00D660DD" w:rsidP="001C71E7">
            <w:pPr>
              <w:pStyle w:val="Akapitzlist"/>
              <w:numPr>
                <w:ilvl w:val="0"/>
                <w:numId w:val="511"/>
              </w:numPr>
              <w:spacing w:before="40" w:after="40" w:line="240" w:lineRule="auto"/>
              <w:contextualSpacing w:val="0"/>
            </w:pPr>
          </w:p>
        </w:tc>
        <w:tc>
          <w:tcPr>
            <w:tcW w:w="2126" w:type="dxa"/>
            <w:shd w:val="clear" w:color="auto" w:fill="auto"/>
          </w:tcPr>
          <w:p w:rsidR="00D660DD" w:rsidRPr="00831E7A" w:rsidDel="009F22B6" w:rsidRDefault="00D660DD" w:rsidP="00887D97">
            <w:pPr>
              <w:spacing w:before="40" w:after="40" w:line="240" w:lineRule="auto"/>
              <w:rPr>
                <w:rFonts w:ascii="Myriad Pro" w:hAnsi="Myriad Pro"/>
                <w:sz w:val="20"/>
              </w:rPr>
            </w:pPr>
            <w:r>
              <w:rPr>
                <w:rFonts w:ascii="Myriad Pro" w:hAnsi="Myriad Pro"/>
                <w:sz w:val="20"/>
              </w:rPr>
              <w:t>Wymogi organizacyjne</w:t>
            </w:r>
          </w:p>
        </w:tc>
        <w:tc>
          <w:tcPr>
            <w:tcW w:w="6804" w:type="dxa"/>
            <w:shd w:val="clear" w:color="auto" w:fill="auto"/>
          </w:tcPr>
          <w:p w:rsidR="00D660DD" w:rsidRPr="002B3FC0" w:rsidRDefault="00D660DD" w:rsidP="001C71E7">
            <w:pPr>
              <w:pStyle w:val="Akapitzlist"/>
              <w:numPr>
                <w:ilvl w:val="0"/>
                <w:numId w:val="512"/>
              </w:numPr>
              <w:autoSpaceDE w:val="0"/>
              <w:autoSpaceDN w:val="0"/>
              <w:adjustRightInd w:val="0"/>
              <w:spacing w:after="0"/>
              <w:jc w:val="both"/>
              <w:rPr>
                <w:rFonts w:cs="Arial"/>
              </w:rPr>
            </w:pPr>
            <w:r w:rsidRPr="002B3FC0">
              <w:rPr>
                <w:rFonts w:cs="Arial"/>
              </w:rPr>
              <w:t xml:space="preserve">Projektodawca składa nie więcej niż jeden wniosek o dofinansowanie projektu w ramach naboru na jedną linię pilotażową wskazaną w Raporcie </w:t>
            </w:r>
            <w:proofErr w:type="spellStart"/>
            <w:r w:rsidRPr="002B3FC0">
              <w:rPr>
                <w:rFonts w:cs="Arial"/>
              </w:rPr>
              <w:t>Catching</w:t>
            </w:r>
            <w:proofErr w:type="spellEnd"/>
            <w:r w:rsidRPr="002B3FC0">
              <w:rPr>
                <w:rFonts w:cs="Arial"/>
              </w:rPr>
              <w:t xml:space="preserve"> </w:t>
            </w:r>
            <w:proofErr w:type="spellStart"/>
            <w:r w:rsidRPr="002B3FC0">
              <w:rPr>
                <w:rFonts w:cs="Arial"/>
              </w:rPr>
              <w:t>Up</w:t>
            </w:r>
            <w:proofErr w:type="spellEnd"/>
            <w:r w:rsidRPr="002B3FC0">
              <w:rPr>
                <w:rFonts w:cs="Arial"/>
              </w:rPr>
              <w:t xml:space="preserve"> Regions 3 Transport na obszarach wiejskich w Województwie Zachodniopomorskim tj.:</w:t>
            </w:r>
          </w:p>
          <w:p w:rsidR="00D660DD" w:rsidRPr="002B3FC0" w:rsidRDefault="00D660DD" w:rsidP="00887D97">
            <w:pPr>
              <w:pStyle w:val="Akapitzlist"/>
              <w:autoSpaceDE w:val="0"/>
              <w:autoSpaceDN w:val="0"/>
              <w:adjustRightInd w:val="0"/>
              <w:spacing w:after="0"/>
              <w:jc w:val="both"/>
              <w:rPr>
                <w:rFonts w:cs="Arial"/>
              </w:rPr>
            </w:pPr>
            <w:r w:rsidRPr="002B3FC0">
              <w:rPr>
                <w:rFonts w:cs="Arial"/>
              </w:rPr>
              <w:t>dla odcinka Wysoka Kamieńska;</w:t>
            </w:r>
          </w:p>
          <w:p w:rsidR="00D660DD" w:rsidRPr="002B3FC0" w:rsidRDefault="00D660DD" w:rsidP="00887D97">
            <w:pPr>
              <w:pStyle w:val="Akapitzlist"/>
              <w:autoSpaceDE w:val="0"/>
              <w:autoSpaceDN w:val="0"/>
              <w:adjustRightInd w:val="0"/>
              <w:spacing w:after="0"/>
              <w:jc w:val="both"/>
              <w:rPr>
                <w:rFonts w:cs="Arial"/>
              </w:rPr>
            </w:pPr>
            <w:r w:rsidRPr="002B3FC0">
              <w:rPr>
                <w:rFonts w:cs="Arial"/>
              </w:rPr>
              <w:t>dla odcinka Lubin;</w:t>
            </w:r>
          </w:p>
          <w:p w:rsidR="00D660DD" w:rsidRPr="002B3FC0" w:rsidRDefault="00D660DD" w:rsidP="00887D97">
            <w:pPr>
              <w:pStyle w:val="Akapitzlist"/>
              <w:autoSpaceDE w:val="0"/>
              <w:autoSpaceDN w:val="0"/>
              <w:adjustRightInd w:val="0"/>
              <w:spacing w:after="0"/>
              <w:jc w:val="both"/>
              <w:rPr>
                <w:rFonts w:cs="Arial"/>
              </w:rPr>
            </w:pPr>
            <w:r w:rsidRPr="002B3FC0">
              <w:rPr>
                <w:rFonts w:cs="Arial"/>
              </w:rPr>
              <w:t>dla odcinka Wolin;</w:t>
            </w:r>
          </w:p>
          <w:p w:rsidR="00D660DD" w:rsidRPr="002B3FC0" w:rsidRDefault="00D660DD" w:rsidP="00887D97">
            <w:pPr>
              <w:pStyle w:val="Akapitzlist"/>
              <w:autoSpaceDE w:val="0"/>
              <w:autoSpaceDN w:val="0"/>
              <w:adjustRightInd w:val="0"/>
              <w:spacing w:after="0"/>
              <w:jc w:val="both"/>
              <w:rPr>
                <w:rFonts w:cs="Arial"/>
              </w:rPr>
            </w:pPr>
            <w:r w:rsidRPr="002B3FC0">
              <w:rPr>
                <w:rFonts w:cs="Arial"/>
              </w:rPr>
              <w:t>dla odcinka Runowo Pomorskie;</w:t>
            </w:r>
          </w:p>
          <w:p w:rsidR="00D660DD" w:rsidRPr="002B3FC0" w:rsidRDefault="00D660DD" w:rsidP="00887D97">
            <w:pPr>
              <w:pStyle w:val="Akapitzlist"/>
              <w:autoSpaceDE w:val="0"/>
              <w:autoSpaceDN w:val="0"/>
              <w:adjustRightInd w:val="0"/>
              <w:spacing w:after="0"/>
              <w:jc w:val="both"/>
              <w:rPr>
                <w:rFonts w:cs="Arial"/>
              </w:rPr>
            </w:pPr>
            <w:r w:rsidRPr="002B3FC0">
              <w:rPr>
                <w:rFonts w:cs="Arial"/>
              </w:rPr>
              <w:t>dla odcinka Wierzchowo;</w:t>
            </w:r>
          </w:p>
          <w:p w:rsidR="00D660DD" w:rsidRPr="002B3FC0" w:rsidRDefault="00D660DD" w:rsidP="00887D97">
            <w:pPr>
              <w:pStyle w:val="Akapitzlist"/>
              <w:autoSpaceDE w:val="0"/>
              <w:autoSpaceDN w:val="0"/>
              <w:adjustRightInd w:val="0"/>
              <w:spacing w:after="0"/>
              <w:jc w:val="both"/>
              <w:rPr>
                <w:rFonts w:cs="Arial"/>
              </w:rPr>
            </w:pPr>
            <w:r w:rsidRPr="002B3FC0">
              <w:rPr>
                <w:rFonts w:cs="Arial"/>
              </w:rPr>
              <w:t>dla odcinka Sławoborze.</w:t>
            </w:r>
          </w:p>
          <w:p w:rsidR="00D660DD" w:rsidRDefault="00D660DD" w:rsidP="00887D97">
            <w:pPr>
              <w:pStyle w:val="Akapitzlist"/>
              <w:autoSpaceDE w:val="0"/>
              <w:autoSpaceDN w:val="0"/>
              <w:adjustRightInd w:val="0"/>
              <w:spacing w:after="0"/>
              <w:ind w:left="360"/>
              <w:jc w:val="both"/>
              <w:rPr>
                <w:rFonts w:cs="Arial"/>
              </w:rPr>
            </w:pPr>
          </w:p>
        </w:tc>
        <w:tc>
          <w:tcPr>
            <w:tcW w:w="4733" w:type="dxa"/>
            <w:shd w:val="clear" w:color="auto" w:fill="auto"/>
          </w:tcPr>
          <w:p w:rsidR="00D660DD" w:rsidRPr="00831E7A" w:rsidRDefault="00D660DD" w:rsidP="00887D97">
            <w:pPr>
              <w:spacing w:before="40" w:after="40" w:line="240" w:lineRule="auto"/>
              <w:rPr>
                <w:rFonts w:ascii="Myriad Pro" w:hAnsi="Myriad Pro"/>
                <w:sz w:val="20"/>
              </w:rPr>
            </w:pPr>
            <w:r w:rsidRPr="00831E7A">
              <w:rPr>
                <w:rFonts w:ascii="Myriad Pro" w:hAnsi="Myriad Pro"/>
                <w:sz w:val="20"/>
              </w:rPr>
              <w:t>Spełnienie kryterium jest konieczne do przyznania dofinansowania.</w:t>
            </w:r>
          </w:p>
          <w:p w:rsidR="00D660DD" w:rsidRDefault="00D660DD" w:rsidP="00887D97">
            <w:pPr>
              <w:spacing w:after="0" w:line="240" w:lineRule="auto"/>
              <w:rPr>
                <w:rFonts w:ascii="Times New Roman" w:hAnsi="Times New Roman" w:cs="Times New Roman"/>
                <w:sz w:val="24"/>
                <w:szCs w:val="24"/>
              </w:rPr>
            </w:pPr>
            <w:r>
              <w:rPr>
                <w:rFonts w:ascii="Arial" w:hAnsi="Arial" w:cs="Arial"/>
                <w:sz w:val="20"/>
              </w:rPr>
              <w:t>Projekty niespełniające kryterium kierowane są do poprawy lub uzupełnienia</w:t>
            </w:r>
            <w:r>
              <w:rPr>
                <w:rFonts w:ascii="Myriad Pro" w:hAnsi="Myriad Pro"/>
                <w:sz w:val="20"/>
              </w:rPr>
              <w:t xml:space="preserve"> </w:t>
            </w:r>
            <w:r>
              <w:rPr>
                <w:rFonts w:ascii="Times New Roman" w:hAnsi="Times New Roman" w:cs="Times New Roman"/>
                <w:sz w:val="24"/>
                <w:szCs w:val="24"/>
              </w:rPr>
              <w:t xml:space="preserve"> </w:t>
            </w:r>
          </w:p>
          <w:p w:rsidR="00D660DD" w:rsidRPr="00831E7A" w:rsidRDefault="00D660DD" w:rsidP="00887D97">
            <w:pPr>
              <w:spacing w:before="40" w:after="40" w:line="240" w:lineRule="auto"/>
              <w:rPr>
                <w:rFonts w:ascii="Myriad Pro" w:hAnsi="Myriad Pro"/>
                <w:sz w:val="20"/>
              </w:rPr>
            </w:pPr>
            <w:r w:rsidRPr="00831E7A">
              <w:rPr>
                <w:rFonts w:ascii="Myriad Pro" w:hAnsi="Myriad Pro"/>
                <w:sz w:val="20"/>
              </w:rPr>
              <w:t>.</w:t>
            </w:r>
          </w:p>
          <w:p w:rsidR="00D660DD" w:rsidRPr="00831E7A" w:rsidRDefault="00D660DD" w:rsidP="00887D97">
            <w:pPr>
              <w:autoSpaceDE w:val="0"/>
              <w:autoSpaceDN w:val="0"/>
              <w:spacing w:after="0" w:line="240" w:lineRule="auto"/>
              <w:jc w:val="both"/>
              <w:rPr>
                <w:rFonts w:ascii="Myriad Pro" w:hAnsi="Myriad Pro" w:cs="Arial"/>
                <w:sz w:val="20"/>
              </w:rPr>
            </w:pPr>
            <w:r w:rsidRPr="00831E7A">
              <w:rPr>
                <w:rFonts w:ascii="Myriad Pro" w:hAnsi="Myriad Pro"/>
                <w:sz w:val="20"/>
              </w:rPr>
              <w:t>Ocena spełniania kryterium polega na przypisaniu wartości logicznych „tak”, „nie”.</w:t>
            </w:r>
            <w:r w:rsidRPr="00831E7A">
              <w:rPr>
                <w:rFonts w:ascii="Myriad Pro" w:hAnsi="Myriad Pro" w:cs="Arial"/>
                <w:sz w:val="20"/>
              </w:rPr>
              <w:t xml:space="preserve"> </w:t>
            </w:r>
          </w:p>
          <w:p w:rsidR="00D660DD" w:rsidRPr="00831E7A" w:rsidRDefault="00D660DD" w:rsidP="00887D97">
            <w:pPr>
              <w:autoSpaceDE w:val="0"/>
              <w:autoSpaceDN w:val="0"/>
              <w:spacing w:after="0" w:line="240" w:lineRule="auto"/>
              <w:jc w:val="both"/>
              <w:rPr>
                <w:rFonts w:ascii="Myriad Pro" w:hAnsi="Myriad Pro" w:cs="Arial"/>
                <w:sz w:val="20"/>
              </w:rPr>
            </w:pPr>
          </w:p>
          <w:p w:rsidR="00D660DD" w:rsidRPr="00831E7A" w:rsidRDefault="00D660DD" w:rsidP="00887D97">
            <w:pPr>
              <w:jc w:val="both"/>
              <w:rPr>
                <w:rFonts w:ascii="Myriad Pro" w:hAnsi="Myriad Pro" w:cs="Arial"/>
                <w:sz w:val="20"/>
              </w:rPr>
            </w:pPr>
            <w:r w:rsidRPr="00831E7A">
              <w:rPr>
                <w:rFonts w:ascii="Myriad Pro" w:hAnsi="Myriad Pro" w:cs="Arial"/>
                <w:sz w:val="20"/>
              </w:rPr>
              <w:t>Kryterium będzie weryfikowane na etapie KOP.</w:t>
            </w:r>
          </w:p>
          <w:p w:rsidR="00D660DD" w:rsidRPr="00831E7A" w:rsidRDefault="00D660DD" w:rsidP="00887D97">
            <w:pPr>
              <w:spacing w:before="40" w:after="40" w:line="240" w:lineRule="auto"/>
              <w:rPr>
                <w:rFonts w:ascii="Myriad Pro" w:hAnsi="Myriad Pro"/>
                <w:sz w:val="20"/>
              </w:rPr>
            </w:pPr>
            <w:r w:rsidRPr="0063286B">
              <w:rPr>
                <w:rFonts w:ascii="Arial" w:hAnsi="Arial" w:cs="Arial"/>
                <w:sz w:val="18"/>
                <w:szCs w:val="18"/>
              </w:rPr>
              <w:t>Kryterium będzie weryfikowane na podstawie rejestru wniosków złożonych w ramach konkursu</w:t>
            </w:r>
            <w:r>
              <w:rPr>
                <w:rFonts w:ascii="Arial" w:hAnsi="Arial" w:cs="Arial"/>
                <w:sz w:val="18"/>
                <w:szCs w:val="18"/>
              </w:rPr>
              <w:t>.</w:t>
            </w:r>
            <w:r w:rsidRPr="00831E7A" w:rsidDel="00547ECB">
              <w:rPr>
                <w:rFonts w:ascii="Myriad Pro" w:hAnsi="Myriad Pro" w:cs="Arial"/>
                <w:sz w:val="20"/>
              </w:rPr>
              <w:t xml:space="preserve"> </w:t>
            </w:r>
          </w:p>
        </w:tc>
      </w:tr>
      <w:tr w:rsidR="00D660DD" w:rsidRPr="002F12CD" w:rsidTr="00887D97">
        <w:trPr>
          <w:trHeight w:val="269"/>
          <w:jc w:val="center"/>
        </w:trPr>
        <w:tc>
          <w:tcPr>
            <w:tcW w:w="937" w:type="dxa"/>
          </w:tcPr>
          <w:p w:rsidR="00D660DD" w:rsidRPr="002F12CD" w:rsidRDefault="00D660DD" w:rsidP="001C71E7">
            <w:pPr>
              <w:pStyle w:val="Akapitzlist"/>
              <w:numPr>
                <w:ilvl w:val="0"/>
                <w:numId w:val="511"/>
              </w:numPr>
              <w:spacing w:before="40" w:after="40" w:line="240" w:lineRule="auto"/>
              <w:ind w:left="720"/>
              <w:contextualSpacing w:val="0"/>
            </w:pPr>
          </w:p>
        </w:tc>
        <w:tc>
          <w:tcPr>
            <w:tcW w:w="2126" w:type="dxa"/>
            <w:shd w:val="clear" w:color="auto" w:fill="auto"/>
          </w:tcPr>
          <w:p w:rsidR="00D660DD" w:rsidRPr="00831E7A" w:rsidRDefault="00D660DD" w:rsidP="00887D97">
            <w:pPr>
              <w:spacing w:before="40" w:after="40" w:line="240" w:lineRule="auto"/>
              <w:rPr>
                <w:rFonts w:ascii="Myriad Pro" w:hAnsi="Myriad Pro"/>
                <w:sz w:val="20"/>
              </w:rPr>
            </w:pPr>
            <w:r>
              <w:rPr>
                <w:rFonts w:ascii="Myriad Pro" w:hAnsi="Myriad Pro"/>
                <w:sz w:val="20"/>
              </w:rPr>
              <w:t>Zgodność wsparcia</w:t>
            </w:r>
          </w:p>
        </w:tc>
        <w:tc>
          <w:tcPr>
            <w:tcW w:w="6804" w:type="dxa"/>
            <w:shd w:val="clear" w:color="auto" w:fill="auto"/>
          </w:tcPr>
          <w:p w:rsidR="00D660DD" w:rsidRDefault="00D660DD" w:rsidP="00887D97">
            <w:pPr>
              <w:pStyle w:val="Akapitzlist"/>
              <w:autoSpaceDE w:val="0"/>
              <w:autoSpaceDN w:val="0"/>
              <w:adjustRightInd w:val="0"/>
              <w:spacing w:after="0"/>
              <w:ind w:left="0"/>
              <w:contextualSpacing w:val="0"/>
              <w:rPr>
                <w:rFonts w:cs="Arial"/>
              </w:rPr>
            </w:pPr>
          </w:p>
          <w:p w:rsidR="00D660DD" w:rsidRDefault="00D660DD" w:rsidP="00D660DD">
            <w:pPr>
              <w:pStyle w:val="Akapitzlist"/>
              <w:numPr>
                <w:ilvl w:val="0"/>
                <w:numId w:val="503"/>
              </w:numPr>
              <w:rPr>
                <w:rFonts w:cs="Arial"/>
              </w:rPr>
            </w:pPr>
            <w:r w:rsidRPr="002B3FC0">
              <w:rPr>
                <w:rFonts w:cs="Arial"/>
              </w:rPr>
              <w:t xml:space="preserve">Projektodawca wniesie wkład własny w wysokości nie mniejszej niż 5% wartości projektu, zgodnie z zapisami zawartymi w Szczegółowym Opisie Osi Priorytetowych Regionalnego Programu Operacyjnego Województwa Zachodniopomorskiego 2014-2020. Opłaty pobierane przez Beneficjenta od osób korzystających z transportu za przewóz na dofinansowanych liniach stanowią wkład własny Beneficjenta.   Opłaty te nie będą stanowiły bariery korzystania z tych przewozów i zostaną określone zgodnie z warunkami ustalonymi w Raporcie </w:t>
            </w:r>
            <w:proofErr w:type="spellStart"/>
            <w:r w:rsidRPr="002B3FC0">
              <w:rPr>
                <w:rFonts w:cs="Arial"/>
              </w:rPr>
              <w:t>Catching</w:t>
            </w:r>
            <w:proofErr w:type="spellEnd"/>
            <w:r w:rsidRPr="002B3FC0">
              <w:rPr>
                <w:rFonts w:cs="Arial"/>
              </w:rPr>
              <w:t xml:space="preserve"> </w:t>
            </w:r>
            <w:proofErr w:type="spellStart"/>
            <w:r w:rsidRPr="002B3FC0">
              <w:rPr>
                <w:rFonts w:cs="Arial"/>
              </w:rPr>
              <w:t>Up</w:t>
            </w:r>
            <w:proofErr w:type="spellEnd"/>
            <w:r w:rsidRPr="002B3FC0">
              <w:rPr>
                <w:rFonts w:cs="Arial"/>
              </w:rPr>
              <w:t xml:space="preserve"> Regions 3 Transport na obszarach wiejskich w Województwie Zachodniopomorskim.</w:t>
            </w:r>
          </w:p>
          <w:p w:rsidR="00D660DD" w:rsidRDefault="00D660DD" w:rsidP="00D660DD">
            <w:pPr>
              <w:pStyle w:val="Akapitzlist"/>
              <w:numPr>
                <w:ilvl w:val="0"/>
                <w:numId w:val="503"/>
              </w:numPr>
              <w:autoSpaceDE w:val="0"/>
              <w:autoSpaceDN w:val="0"/>
              <w:adjustRightInd w:val="0"/>
              <w:spacing w:after="0"/>
              <w:jc w:val="both"/>
              <w:rPr>
                <w:rFonts w:cs="Arial"/>
              </w:rPr>
            </w:pPr>
            <w:r w:rsidRPr="002B3FC0">
              <w:rPr>
                <w:rFonts w:cs="Arial"/>
              </w:rPr>
              <w:t>Maksymalna wartość dofinansowania projektu wynosi 100 000 EUR (do przeliczenia ww. kwoty na PLN należy stosować miesięczny obrachunkowy kurs wymiany stosowany przez KE (kurs opublikowany w:http://ec.europa.eu/budget/contracts_grants/info_contracts/inforeuro/index_en.cfm) aktualny na dzień ogłoszenia naboru. Koszty bezpośrednie projektu są rozliczane w całości kwotami ryczałtowymi określonymi przez Beneficjenta.</w:t>
            </w:r>
          </w:p>
          <w:p w:rsidR="00D660DD" w:rsidRDefault="00D660DD" w:rsidP="00D660DD">
            <w:pPr>
              <w:pStyle w:val="Akapitzlist"/>
              <w:numPr>
                <w:ilvl w:val="0"/>
                <w:numId w:val="503"/>
              </w:numPr>
              <w:rPr>
                <w:rFonts w:cs="Arial"/>
              </w:rPr>
            </w:pPr>
            <w:r w:rsidRPr="002B3FC0">
              <w:rPr>
                <w:rFonts w:cs="Arial"/>
              </w:rPr>
              <w:t xml:space="preserve">Grupę docelową projektu stanowią gminy z terenu województwa zachodniopomorskiego doświadczające wykluczenia transportowego wskazane w Raporcie </w:t>
            </w:r>
            <w:proofErr w:type="spellStart"/>
            <w:r w:rsidRPr="002B3FC0">
              <w:rPr>
                <w:rFonts w:cs="Arial"/>
              </w:rPr>
              <w:t>Catching</w:t>
            </w:r>
            <w:proofErr w:type="spellEnd"/>
            <w:r w:rsidRPr="002B3FC0">
              <w:rPr>
                <w:rFonts w:cs="Arial"/>
              </w:rPr>
              <w:t xml:space="preserve"> </w:t>
            </w:r>
            <w:proofErr w:type="spellStart"/>
            <w:r w:rsidRPr="002B3FC0">
              <w:rPr>
                <w:rFonts w:cs="Arial"/>
              </w:rPr>
              <w:t>Up</w:t>
            </w:r>
            <w:proofErr w:type="spellEnd"/>
            <w:r w:rsidRPr="002B3FC0">
              <w:rPr>
                <w:rFonts w:cs="Arial"/>
              </w:rPr>
              <w:t xml:space="preserve"> Regions 3 Transport na obszarach wiejskich w Województwie Zachodniopomorskim. </w:t>
            </w:r>
          </w:p>
          <w:p w:rsidR="00D660DD" w:rsidRDefault="00D660DD" w:rsidP="00D660DD">
            <w:pPr>
              <w:pStyle w:val="Akapitzlist"/>
              <w:numPr>
                <w:ilvl w:val="0"/>
                <w:numId w:val="503"/>
              </w:numPr>
              <w:autoSpaceDE w:val="0"/>
              <w:autoSpaceDN w:val="0"/>
              <w:adjustRightInd w:val="0"/>
              <w:spacing w:after="0"/>
              <w:rPr>
                <w:rFonts w:cs="Arial"/>
              </w:rPr>
            </w:pPr>
            <w:r w:rsidRPr="002B3FC0">
              <w:rPr>
                <w:rFonts w:cs="Arial"/>
              </w:rPr>
              <w:t xml:space="preserve">Projekt zakłada utworzenie dyspozytorni obsługującej dofinansowane linie pilotażowe na terenie danego powiatu. W przypadku gdy dyspozytornia na terenie powiatu została już utworzona/planowana jest do utworzenia w ramach innego projektu w </w:t>
            </w:r>
            <w:r>
              <w:rPr>
                <w:rFonts w:cs="Arial"/>
              </w:rPr>
              <w:t>przedmiotowym</w:t>
            </w:r>
            <w:r w:rsidRPr="002B3FC0">
              <w:rPr>
                <w:rFonts w:cs="Arial"/>
              </w:rPr>
              <w:t xml:space="preserve"> nabor</w:t>
            </w:r>
            <w:r>
              <w:rPr>
                <w:rFonts w:cs="Arial"/>
              </w:rPr>
              <w:t>ze</w:t>
            </w:r>
            <w:r w:rsidRPr="002B3FC0">
              <w:rPr>
                <w:rFonts w:cs="Arial"/>
              </w:rPr>
              <w:t>, za kwalifikowalne koszty w ramach projektu uznane mogą zostać koszty dyspozytorni związane jedynie z rozszerzeniem jej działalności lub koszty jej tworzenia/funkcjonowania powinny zostać rozdzielone proporcjonalnie w poszczególnych projektach.</w:t>
            </w:r>
          </w:p>
          <w:p w:rsidR="00D660DD" w:rsidRDefault="00D660DD" w:rsidP="00D660DD">
            <w:pPr>
              <w:pStyle w:val="Akapitzlist"/>
              <w:numPr>
                <w:ilvl w:val="0"/>
                <w:numId w:val="503"/>
              </w:numPr>
              <w:autoSpaceDE w:val="0"/>
              <w:autoSpaceDN w:val="0"/>
              <w:spacing w:before="40" w:after="40"/>
              <w:jc w:val="both"/>
              <w:rPr>
                <w:rFonts w:cs="Arial"/>
              </w:rPr>
            </w:pPr>
            <w:r w:rsidRPr="002B3FC0">
              <w:rPr>
                <w:rFonts w:cs="Arial"/>
              </w:rPr>
              <w:t>W ramach projektu zostanie wyłoniony min. jeden operator obsługujący transport na ż</w:t>
            </w:r>
            <w:r>
              <w:rPr>
                <w:rFonts w:cs="Arial"/>
              </w:rPr>
              <w:t>yczenie</w:t>
            </w:r>
            <w:r w:rsidRPr="002B3FC0">
              <w:rPr>
                <w:rFonts w:cs="Arial"/>
              </w:rPr>
              <w:t>.</w:t>
            </w:r>
          </w:p>
          <w:p w:rsidR="00D660DD" w:rsidRDefault="00D660DD" w:rsidP="00D660DD">
            <w:pPr>
              <w:pStyle w:val="Akapitzlist"/>
              <w:numPr>
                <w:ilvl w:val="0"/>
                <w:numId w:val="503"/>
              </w:numPr>
              <w:autoSpaceDE w:val="0"/>
              <w:autoSpaceDN w:val="0"/>
              <w:adjustRightInd w:val="0"/>
              <w:spacing w:after="0"/>
              <w:jc w:val="both"/>
            </w:pPr>
            <w:r w:rsidRPr="002B3FC0">
              <w:rPr>
                <w:rFonts w:cs="Arial"/>
              </w:rPr>
              <w:t>Okres realizacji projektu trwa minimum 12 miesięcy, a data jego zakończenia nie przekracza 31.12.2022r.</w:t>
            </w:r>
          </w:p>
          <w:p w:rsidR="00D660DD" w:rsidRPr="00894787" w:rsidRDefault="00D660DD" w:rsidP="00D660DD">
            <w:pPr>
              <w:pStyle w:val="Akapitzlist"/>
              <w:numPr>
                <w:ilvl w:val="0"/>
                <w:numId w:val="503"/>
              </w:numPr>
              <w:autoSpaceDE w:val="0"/>
              <w:autoSpaceDN w:val="0"/>
              <w:adjustRightInd w:val="0"/>
              <w:spacing w:after="0"/>
              <w:jc w:val="both"/>
              <w:rPr>
                <w:rFonts w:cs="Arial"/>
              </w:rPr>
            </w:pPr>
            <w:r w:rsidRPr="00894787">
              <w:rPr>
                <w:rFonts w:cs="Arial"/>
              </w:rPr>
              <w:lastRenderedPageBreak/>
              <w:t>Projekt realizowany jest w partnerstwie pomiędzy następującymi podmiotami:</w:t>
            </w:r>
          </w:p>
          <w:p w:rsidR="00D660DD" w:rsidRPr="002B3FC0" w:rsidRDefault="00D660DD" w:rsidP="00887D97">
            <w:pPr>
              <w:pStyle w:val="Akapitzlist"/>
              <w:autoSpaceDE w:val="0"/>
              <w:autoSpaceDN w:val="0"/>
              <w:adjustRightInd w:val="0"/>
              <w:spacing w:after="0"/>
              <w:jc w:val="both"/>
              <w:rPr>
                <w:rFonts w:cs="Arial"/>
              </w:rPr>
            </w:pPr>
            <w:r w:rsidRPr="002B3FC0">
              <w:rPr>
                <w:rFonts w:cs="Arial"/>
              </w:rPr>
              <w:t>dla odcinka Wysoka Kamieńska - Gmina Golczewo/Powiat Kamieńsk i/lub;</w:t>
            </w:r>
          </w:p>
          <w:p w:rsidR="00D660DD" w:rsidRPr="002B3FC0" w:rsidRDefault="00D660DD" w:rsidP="00887D97">
            <w:pPr>
              <w:pStyle w:val="Akapitzlist"/>
              <w:autoSpaceDE w:val="0"/>
              <w:autoSpaceDN w:val="0"/>
              <w:adjustRightInd w:val="0"/>
              <w:spacing w:after="0"/>
              <w:jc w:val="both"/>
              <w:rPr>
                <w:rFonts w:cs="Arial"/>
              </w:rPr>
            </w:pPr>
            <w:r w:rsidRPr="002B3FC0">
              <w:rPr>
                <w:rFonts w:cs="Arial"/>
              </w:rPr>
              <w:t>dla odcinka Lubin -  Gmina Międzyzdroje/Powiat Kamieński i/lub;</w:t>
            </w:r>
          </w:p>
          <w:p w:rsidR="00D660DD" w:rsidRPr="002B3FC0" w:rsidRDefault="00D660DD" w:rsidP="00887D97">
            <w:pPr>
              <w:pStyle w:val="Akapitzlist"/>
              <w:autoSpaceDE w:val="0"/>
              <w:autoSpaceDN w:val="0"/>
              <w:adjustRightInd w:val="0"/>
              <w:spacing w:after="0"/>
              <w:jc w:val="both"/>
              <w:rPr>
                <w:rFonts w:cs="Arial"/>
              </w:rPr>
            </w:pPr>
            <w:r w:rsidRPr="002B3FC0">
              <w:rPr>
                <w:rFonts w:cs="Arial"/>
              </w:rPr>
              <w:t>dla odcinka Wolin – Gmina Wolin/ Powiat Kamieński;</w:t>
            </w:r>
          </w:p>
          <w:p w:rsidR="00D660DD" w:rsidRPr="002B3FC0" w:rsidRDefault="00D660DD" w:rsidP="00887D97">
            <w:pPr>
              <w:pStyle w:val="Akapitzlist"/>
              <w:autoSpaceDE w:val="0"/>
              <w:autoSpaceDN w:val="0"/>
              <w:adjustRightInd w:val="0"/>
              <w:spacing w:after="0"/>
              <w:jc w:val="both"/>
              <w:rPr>
                <w:rFonts w:cs="Arial"/>
              </w:rPr>
            </w:pPr>
            <w:r w:rsidRPr="002B3FC0">
              <w:rPr>
                <w:rFonts w:cs="Arial"/>
              </w:rPr>
              <w:t>dla odcinka Runowo Pomorskie – Gmina Węgorzyno/Powiat Łobeski;</w:t>
            </w:r>
          </w:p>
          <w:p w:rsidR="00D660DD" w:rsidRPr="002B3FC0" w:rsidRDefault="00D660DD" w:rsidP="00887D97">
            <w:pPr>
              <w:pStyle w:val="Akapitzlist"/>
              <w:autoSpaceDE w:val="0"/>
              <w:autoSpaceDN w:val="0"/>
              <w:adjustRightInd w:val="0"/>
              <w:spacing w:after="0"/>
              <w:jc w:val="both"/>
              <w:rPr>
                <w:rFonts w:cs="Arial"/>
              </w:rPr>
            </w:pPr>
            <w:r w:rsidRPr="002B3FC0">
              <w:rPr>
                <w:rFonts w:cs="Arial"/>
              </w:rPr>
              <w:t>dla odcinka Wierzchowo – Gmina Wierzchowo/Powiat Drawski;</w:t>
            </w:r>
          </w:p>
          <w:p w:rsidR="00D660DD" w:rsidRPr="008B2D72" w:rsidRDefault="00D660DD" w:rsidP="008B2D72">
            <w:pPr>
              <w:pStyle w:val="Akapitzlist"/>
              <w:autoSpaceDE w:val="0"/>
              <w:autoSpaceDN w:val="0"/>
              <w:adjustRightInd w:val="0"/>
              <w:spacing w:after="0"/>
              <w:jc w:val="both"/>
              <w:rPr>
                <w:rFonts w:cs="Arial"/>
              </w:rPr>
            </w:pPr>
            <w:r w:rsidRPr="002B3FC0">
              <w:rPr>
                <w:rFonts w:cs="Arial"/>
              </w:rPr>
              <w:t>dla odcinka Sławoborze – Gmin</w:t>
            </w:r>
            <w:r w:rsidR="008B2D72">
              <w:rPr>
                <w:rFonts w:cs="Arial"/>
              </w:rPr>
              <w:t>a Sławoborze/Powiat Świdwiński.</w:t>
            </w:r>
          </w:p>
        </w:tc>
        <w:tc>
          <w:tcPr>
            <w:tcW w:w="4733" w:type="dxa"/>
            <w:shd w:val="clear" w:color="auto" w:fill="auto"/>
          </w:tcPr>
          <w:p w:rsidR="00D660DD" w:rsidRPr="00EB1C52" w:rsidRDefault="00D660DD" w:rsidP="00887D97">
            <w:pPr>
              <w:spacing w:after="0" w:line="240" w:lineRule="auto"/>
              <w:rPr>
                <w:rFonts w:ascii="Myriad Pro" w:hAnsi="Myriad Pro" w:cs="Arial"/>
                <w:sz w:val="20"/>
              </w:rPr>
            </w:pPr>
          </w:p>
          <w:p w:rsidR="00D660DD" w:rsidRPr="00831E7A" w:rsidRDefault="00D660DD" w:rsidP="00887D97">
            <w:pPr>
              <w:spacing w:before="40" w:after="40" w:line="240" w:lineRule="auto"/>
              <w:rPr>
                <w:rFonts w:ascii="Myriad Pro" w:hAnsi="Myriad Pro"/>
                <w:sz w:val="20"/>
              </w:rPr>
            </w:pPr>
            <w:r w:rsidRPr="00831E7A">
              <w:rPr>
                <w:rFonts w:ascii="Myriad Pro" w:hAnsi="Myriad Pro"/>
                <w:sz w:val="20"/>
              </w:rPr>
              <w:t>Spełnienie kryterium jest konieczne do przyznania dofinansowania.</w:t>
            </w:r>
          </w:p>
          <w:p w:rsidR="00D660DD" w:rsidRDefault="00D660DD" w:rsidP="00887D97">
            <w:pPr>
              <w:spacing w:after="0" w:line="240" w:lineRule="auto"/>
              <w:rPr>
                <w:rFonts w:ascii="Times New Roman" w:hAnsi="Times New Roman" w:cs="Times New Roman"/>
                <w:sz w:val="24"/>
                <w:szCs w:val="24"/>
              </w:rPr>
            </w:pPr>
            <w:r>
              <w:rPr>
                <w:rFonts w:ascii="Arial" w:hAnsi="Arial" w:cs="Arial"/>
                <w:sz w:val="20"/>
              </w:rPr>
              <w:t>Projekty niespełniające kryterium kierowane są do poprawy lub uzupełnienia</w:t>
            </w:r>
            <w:r>
              <w:rPr>
                <w:rFonts w:ascii="Myriad Pro" w:hAnsi="Myriad Pro"/>
                <w:sz w:val="20"/>
              </w:rPr>
              <w:t xml:space="preserve"> </w:t>
            </w:r>
            <w:r>
              <w:rPr>
                <w:rFonts w:ascii="Times New Roman" w:hAnsi="Times New Roman" w:cs="Times New Roman"/>
                <w:sz w:val="24"/>
                <w:szCs w:val="24"/>
              </w:rPr>
              <w:t xml:space="preserve"> </w:t>
            </w:r>
          </w:p>
          <w:p w:rsidR="00D660DD" w:rsidRPr="00831E7A" w:rsidRDefault="00D660DD" w:rsidP="00887D97">
            <w:pPr>
              <w:autoSpaceDE w:val="0"/>
              <w:autoSpaceDN w:val="0"/>
              <w:spacing w:after="0" w:line="240" w:lineRule="auto"/>
              <w:jc w:val="both"/>
              <w:rPr>
                <w:rFonts w:ascii="Myriad Pro" w:hAnsi="Myriad Pro" w:cs="Arial"/>
                <w:sz w:val="20"/>
              </w:rPr>
            </w:pPr>
            <w:r w:rsidRPr="00831E7A">
              <w:rPr>
                <w:rFonts w:ascii="Myriad Pro" w:hAnsi="Myriad Pro"/>
                <w:sz w:val="20"/>
              </w:rPr>
              <w:t>Ocena spełniania kryterium polega na przypisaniu wartości logicznych „tak”, „nie”.</w:t>
            </w:r>
            <w:r w:rsidRPr="00831E7A">
              <w:rPr>
                <w:rFonts w:ascii="Myriad Pro" w:hAnsi="Myriad Pro" w:cs="Arial"/>
                <w:sz w:val="20"/>
              </w:rPr>
              <w:t xml:space="preserve"> </w:t>
            </w:r>
          </w:p>
          <w:p w:rsidR="00D660DD" w:rsidRPr="00831E7A" w:rsidRDefault="00D660DD" w:rsidP="00887D97">
            <w:pPr>
              <w:autoSpaceDE w:val="0"/>
              <w:autoSpaceDN w:val="0"/>
              <w:spacing w:after="0" w:line="240" w:lineRule="auto"/>
              <w:jc w:val="both"/>
              <w:rPr>
                <w:rFonts w:ascii="Myriad Pro" w:hAnsi="Myriad Pro" w:cs="Arial"/>
                <w:sz w:val="20"/>
              </w:rPr>
            </w:pPr>
          </w:p>
          <w:p w:rsidR="00D660DD" w:rsidRPr="00831E7A" w:rsidRDefault="00D660DD" w:rsidP="00887D97">
            <w:pPr>
              <w:jc w:val="both"/>
              <w:rPr>
                <w:rFonts w:ascii="Myriad Pro" w:hAnsi="Myriad Pro" w:cs="Arial"/>
                <w:sz w:val="20"/>
              </w:rPr>
            </w:pPr>
            <w:r w:rsidRPr="00831E7A">
              <w:rPr>
                <w:rFonts w:ascii="Myriad Pro" w:hAnsi="Myriad Pro" w:cs="Arial"/>
                <w:sz w:val="20"/>
              </w:rPr>
              <w:t>Kryterium będzie weryfikowane na etapie KOP.</w:t>
            </w:r>
          </w:p>
          <w:p w:rsidR="00D660DD" w:rsidRDefault="00D660DD" w:rsidP="00887D97">
            <w:pPr>
              <w:spacing w:after="0" w:line="240" w:lineRule="auto"/>
              <w:rPr>
                <w:rFonts w:ascii="Myriad Pro" w:hAnsi="Myriad Pro" w:cs="Arial"/>
                <w:sz w:val="20"/>
              </w:rPr>
            </w:pPr>
            <w:r w:rsidRPr="00831E7A">
              <w:rPr>
                <w:rFonts w:ascii="Myriad Pro" w:hAnsi="Myriad Pro" w:cs="Arial"/>
                <w:sz w:val="20"/>
              </w:rPr>
              <w:t>Kryterium zostanie zweryfikowane na podstawie treści wniosku o dofinansowanie.</w:t>
            </w:r>
            <w:r w:rsidRPr="00EB1C52">
              <w:rPr>
                <w:rFonts w:ascii="Myriad Pro" w:hAnsi="Myriad Pro" w:cs="Arial"/>
                <w:sz w:val="20"/>
              </w:rPr>
              <w:t xml:space="preserve"> </w:t>
            </w:r>
          </w:p>
          <w:p w:rsidR="00D660DD" w:rsidRDefault="00D660DD" w:rsidP="00DD0E1D">
            <w:pPr>
              <w:pStyle w:val="Akapitzlist"/>
              <w:numPr>
                <w:ilvl w:val="0"/>
                <w:numId w:val="0"/>
              </w:numPr>
              <w:autoSpaceDE w:val="0"/>
              <w:autoSpaceDN w:val="0"/>
              <w:adjustRightInd w:val="0"/>
              <w:spacing w:after="0"/>
              <w:ind w:left="360"/>
              <w:jc w:val="both"/>
            </w:pPr>
          </w:p>
          <w:p w:rsidR="00D660DD" w:rsidRDefault="00D660DD" w:rsidP="00887D97">
            <w:pPr>
              <w:autoSpaceDE w:val="0"/>
              <w:autoSpaceDN w:val="0"/>
              <w:adjustRightInd w:val="0"/>
              <w:spacing w:after="0"/>
              <w:jc w:val="both"/>
              <w:rPr>
                <w:rFonts w:ascii="Myriad Pro" w:hAnsi="Myriad Pro"/>
                <w:sz w:val="20"/>
              </w:rPr>
            </w:pPr>
          </w:p>
          <w:p w:rsidR="00D660DD" w:rsidRPr="00894787" w:rsidRDefault="00D660DD" w:rsidP="00887D97">
            <w:pPr>
              <w:autoSpaceDE w:val="0"/>
              <w:autoSpaceDN w:val="0"/>
              <w:adjustRightInd w:val="0"/>
              <w:spacing w:after="0"/>
              <w:jc w:val="both"/>
              <w:rPr>
                <w:rFonts w:ascii="Myriad Pro" w:hAnsi="Myriad Pro" w:cs="Arial"/>
                <w:sz w:val="20"/>
              </w:rPr>
            </w:pPr>
            <w:r>
              <w:rPr>
                <w:rFonts w:ascii="Myriad Pro" w:hAnsi="Myriad Pro"/>
                <w:sz w:val="20"/>
              </w:rPr>
              <w:t xml:space="preserve">W zakresie kryterium nr 6 </w:t>
            </w:r>
            <w:r>
              <w:rPr>
                <w:rFonts w:ascii="Myriad Pro" w:hAnsi="Myriad Pro" w:cs="Arial"/>
                <w:sz w:val="20"/>
              </w:rPr>
              <w:t>n</w:t>
            </w:r>
            <w:r w:rsidRPr="00894787">
              <w:rPr>
                <w:rFonts w:ascii="Myriad Pro" w:hAnsi="Myriad Pro" w:cs="Arial"/>
                <w:sz w:val="20"/>
              </w:rPr>
              <w:t>a podstawie art. 45 ust. 3 ustawy z dnia 11 lipca 2014 r. o zasadach realizacji programów w zakresie polityki spójności finansowanych w perspektywie finansowej 2014–2020 (Dz. U. z 2018 r. poz. 1431)</w:t>
            </w:r>
            <w:r>
              <w:rPr>
                <w:rFonts w:ascii="Myriad Pro" w:hAnsi="Myriad Pro" w:cs="Arial"/>
                <w:sz w:val="20"/>
              </w:rPr>
              <w:t>, na</w:t>
            </w:r>
            <w:r w:rsidRPr="00894787">
              <w:rPr>
                <w:rFonts w:ascii="Myriad Pro" w:hAnsi="Myriad Pro" w:cs="Arial"/>
                <w:sz w:val="20"/>
              </w:rPr>
              <w:t xml:space="preserve"> etapie realizacji projektu, na wniosek lub za zgodą IP, dopuszcza się możliwość odstępstwa w zakresie warunku zakończenia projektu do 31.12.2022 roku. </w:t>
            </w:r>
          </w:p>
          <w:p w:rsidR="00D660DD" w:rsidRPr="002F12CD" w:rsidRDefault="00D660DD" w:rsidP="00887D97">
            <w:pPr>
              <w:autoSpaceDE w:val="0"/>
              <w:autoSpaceDN w:val="0"/>
              <w:adjustRightInd w:val="0"/>
              <w:jc w:val="both"/>
              <w:rPr>
                <w:rFonts w:ascii="Myriad Pro" w:hAnsi="Myriad Pro"/>
                <w:sz w:val="20"/>
              </w:rPr>
            </w:pPr>
          </w:p>
        </w:tc>
      </w:tr>
    </w:tbl>
    <w:p w:rsidR="00D660DD" w:rsidRDefault="00D660DD" w:rsidP="00D660DD"/>
    <w:p w:rsidR="00D660DD" w:rsidRDefault="00D660DD" w:rsidP="00D660DD"/>
    <w:p w:rsidR="00D660DD" w:rsidRDefault="00D660DD">
      <w:pPr>
        <w:rPr>
          <w:rFonts w:cs="Arial"/>
          <w:sz w:val="20"/>
        </w:rPr>
      </w:pPr>
    </w:p>
    <w:p w:rsidR="003042DB" w:rsidRDefault="003042DB">
      <w:pPr>
        <w:rPr>
          <w:rFonts w:ascii="Myriad Pro" w:hAnsi="Myriad Pro" w:cs="Arial"/>
          <w:sz w:val="20"/>
        </w:rPr>
      </w:pPr>
      <w:r>
        <w:rPr>
          <w:rFonts w:cs="Arial"/>
          <w:sz w:val="20"/>
        </w:rPr>
        <w:br w:type="page"/>
      </w:r>
    </w:p>
    <w:p w:rsidR="00487CEB" w:rsidRDefault="00BD6BA6" w:rsidP="00487CEB">
      <w:pPr>
        <w:pStyle w:val="Podtytu"/>
        <w:rPr>
          <w:rFonts w:cs="Arial"/>
          <w:bCs/>
        </w:rPr>
      </w:pPr>
      <w:bookmarkStart w:id="37" w:name="_Toc59089715"/>
      <w:r w:rsidRPr="00487CEB">
        <w:lastRenderedPageBreak/>
        <w:t>7.7 Wdrożenie programów wczesnego wykrywania wad rozwojowych i rehabilitacji dzieci z niepełnosprawnościami oraz zagrożonych niepełnosprawnością</w:t>
      </w:r>
      <w:r w:rsidR="00487CEB" w:rsidRPr="00487CEB">
        <w:t xml:space="preserve"> </w:t>
      </w:r>
      <w:r w:rsidR="00487CEB" w:rsidRPr="00487CEB">
        <w:rPr>
          <w:rFonts w:cs="Arial"/>
          <w:bCs/>
        </w:rPr>
        <w:t>oraz przedsięwzięć związanych z walką i zapobieganiem  COVID-19</w:t>
      </w:r>
      <w:bookmarkEnd w:id="37"/>
    </w:p>
    <w:p w:rsidR="00777C34" w:rsidRDefault="00777C34" w:rsidP="00777C34">
      <w:pPr>
        <w:rPr>
          <w:rFonts w:ascii="Myriad Pro" w:hAnsi="Myriad Pro" w:cs="Arial"/>
          <w:b/>
          <w:bCs/>
          <w:sz w:val="20"/>
        </w:rPr>
      </w:pPr>
      <w:r>
        <w:rPr>
          <w:rFonts w:ascii="Myriad Pro" w:eastAsiaTheme="majorEastAsia" w:hAnsi="Myriad Pro" w:cs="Arial"/>
          <w:b/>
          <w:bCs/>
          <w:sz w:val="20"/>
        </w:rPr>
        <w:t xml:space="preserve">Kryteria ogólne przyjęte Uchwałą </w:t>
      </w:r>
      <w:r w:rsidRPr="002456AE">
        <w:rPr>
          <w:rFonts w:ascii="Myriad Pro" w:hAnsi="Myriad Pro" w:cs="Arial"/>
          <w:b/>
          <w:bCs/>
          <w:sz w:val="20"/>
        </w:rPr>
        <w:t>Nr</w:t>
      </w:r>
      <w:r>
        <w:rPr>
          <w:rFonts w:ascii="Myriad Pro" w:hAnsi="Myriad Pro" w:cs="Arial"/>
          <w:b/>
          <w:bCs/>
          <w:sz w:val="20"/>
        </w:rPr>
        <w:t xml:space="preserve"> 92/17 Komitetu Monitorującego RPO WZ 2014-2020 </w:t>
      </w:r>
      <w:r w:rsidRPr="002456AE">
        <w:rPr>
          <w:rFonts w:ascii="Myriad Pro" w:hAnsi="Myriad Pro" w:cs="Arial"/>
          <w:b/>
          <w:bCs/>
          <w:sz w:val="20"/>
        </w:rPr>
        <w:t xml:space="preserve">z dnia </w:t>
      </w:r>
      <w:r>
        <w:rPr>
          <w:rFonts w:ascii="Myriad Pro" w:hAnsi="Myriad Pro" w:cs="Arial"/>
          <w:b/>
          <w:bCs/>
          <w:sz w:val="20"/>
        </w:rPr>
        <w:t>23 listopada 2017</w:t>
      </w:r>
      <w:r w:rsidRPr="00BC2A19">
        <w:rPr>
          <w:rFonts w:ascii="Myriad Pro" w:hAnsi="Myriad Pro" w:cs="Arial"/>
          <w:b/>
          <w:bCs/>
          <w:sz w:val="20"/>
        </w:rPr>
        <w:t xml:space="preserve"> r.</w:t>
      </w:r>
      <w:r>
        <w:rPr>
          <w:rFonts w:ascii="Myriad Pro" w:hAnsi="Myriad Pro" w:cs="Arial"/>
          <w:b/>
          <w:bCs/>
          <w:sz w:val="20"/>
        </w:rPr>
        <w:t xml:space="preserve"> </w:t>
      </w:r>
      <w:r w:rsidRPr="00077747">
        <w:rPr>
          <w:rFonts w:ascii="Myriad Pro" w:hAnsi="Myriad Pro" w:cs="Arial"/>
          <w:b/>
          <w:bCs/>
          <w:sz w:val="20"/>
        </w:rPr>
        <w:t>(tryb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777C34" w:rsidRPr="00CB72ED" w:rsidTr="004D3FDF">
        <w:trPr>
          <w:jc w:val="center"/>
        </w:trPr>
        <w:tc>
          <w:tcPr>
            <w:tcW w:w="1900" w:type="dxa"/>
            <w:shd w:val="clear" w:color="auto" w:fill="B6DDE8"/>
          </w:tcPr>
          <w:p w:rsidR="00777C34" w:rsidRPr="00CB72ED" w:rsidRDefault="00777C34" w:rsidP="004D3FDF">
            <w:pPr>
              <w:spacing w:before="40" w:after="40" w:line="240" w:lineRule="auto"/>
              <w:rPr>
                <w:rFonts w:ascii="Myriad Pro" w:hAnsi="Myriad Pro" w:cs="Arial"/>
                <w:sz w:val="20"/>
              </w:rPr>
            </w:pPr>
            <w:r w:rsidRPr="00CB72ED">
              <w:rPr>
                <w:rFonts w:ascii="Myriad Pro" w:hAnsi="Myriad Pro" w:cs="Arial"/>
                <w:sz w:val="20"/>
              </w:rPr>
              <w:t>Oś priorytetowa</w:t>
            </w:r>
          </w:p>
        </w:tc>
        <w:tc>
          <w:tcPr>
            <w:tcW w:w="12275" w:type="dxa"/>
            <w:shd w:val="clear" w:color="auto" w:fill="B6DDE8"/>
          </w:tcPr>
          <w:p w:rsidR="00777C34" w:rsidRPr="000D4BE6" w:rsidRDefault="00777C34" w:rsidP="004D3FDF">
            <w:pPr>
              <w:spacing w:before="40" w:after="40" w:line="240" w:lineRule="auto"/>
              <w:rPr>
                <w:rFonts w:ascii="Myriad Pro" w:hAnsi="Myriad Pro" w:cs="Arial"/>
                <w:sz w:val="20"/>
              </w:rPr>
            </w:pPr>
            <w:r w:rsidRPr="000D4BE6">
              <w:rPr>
                <w:rFonts w:ascii="Myriad Pro" w:eastAsia="MyriadPro-Regular" w:hAnsi="Myriad Pro" w:cs="Arial"/>
                <w:sz w:val="20"/>
              </w:rPr>
              <w:t>VII Włączenie społeczne</w:t>
            </w:r>
          </w:p>
        </w:tc>
      </w:tr>
      <w:tr w:rsidR="00777C34" w:rsidRPr="00CB72ED" w:rsidTr="004D3FDF">
        <w:trPr>
          <w:jc w:val="center"/>
        </w:trPr>
        <w:tc>
          <w:tcPr>
            <w:tcW w:w="1900" w:type="dxa"/>
            <w:shd w:val="clear" w:color="auto" w:fill="B6DDE8"/>
          </w:tcPr>
          <w:p w:rsidR="00777C34" w:rsidRPr="00CB72ED" w:rsidRDefault="00777C34" w:rsidP="004D3FDF">
            <w:pPr>
              <w:spacing w:before="40" w:after="40" w:line="240" w:lineRule="auto"/>
              <w:rPr>
                <w:rFonts w:ascii="Myriad Pro" w:hAnsi="Myriad Pro" w:cs="Arial"/>
                <w:sz w:val="20"/>
              </w:rPr>
            </w:pPr>
            <w:r w:rsidRPr="00CB72ED">
              <w:rPr>
                <w:rFonts w:ascii="Myriad Pro" w:hAnsi="Myriad Pro" w:cs="Arial"/>
                <w:sz w:val="20"/>
              </w:rPr>
              <w:t>Priorytet Inwestycyjny</w:t>
            </w:r>
          </w:p>
        </w:tc>
        <w:tc>
          <w:tcPr>
            <w:tcW w:w="12275" w:type="dxa"/>
            <w:shd w:val="clear" w:color="auto" w:fill="B6DDE8"/>
          </w:tcPr>
          <w:p w:rsidR="00777C34" w:rsidRPr="000D4BE6" w:rsidRDefault="00777C34" w:rsidP="004D3FDF">
            <w:pPr>
              <w:autoSpaceDE w:val="0"/>
              <w:autoSpaceDN w:val="0"/>
              <w:adjustRightInd w:val="0"/>
              <w:spacing w:after="0" w:line="240" w:lineRule="auto"/>
              <w:rPr>
                <w:rFonts w:ascii="Myriad Pro" w:eastAsia="MyriadPro-Regular" w:hAnsi="Myriad Pro" w:cs="Arial"/>
                <w:sz w:val="20"/>
              </w:rPr>
            </w:pPr>
            <w:r w:rsidRPr="000D4BE6">
              <w:rPr>
                <w:rFonts w:ascii="Myriad Pro" w:eastAsia="MyriadPro-Regular" w:hAnsi="Myriad Pro" w:cs="Arial"/>
                <w:sz w:val="20"/>
              </w:rPr>
              <w:t>9iv Ułatwianie dostępu do przystępnych cenowo, trwałych oraz wysokiej jakości usług, w tym opieki zdrowotnej i usług socjalnych świadczonych</w:t>
            </w:r>
          </w:p>
          <w:p w:rsidR="00777C34" w:rsidRPr="000D4BE6" w:rsidRDefault="00777C34" w:rsidP="004D3FDF">
            <w:pPr>
              <w:spacing w:before="40" w:after="40" w:line="240" w:lineRule="auto"/>
              <w:rPr>
                <w:rFonts w:ascii="Myriad Pro" w:hAnsi="Myriad Pro" w:cs="Arial"/>
                <w:iCs/>
                <w:sz w:val="20"/>
              </w:rPr>
            </w:pPr>
            <w:r w:rsidRPr="000D4BE6">
              <w:rPr>
                <w:rFonts w:ascii="Myriad Pro" w:eastAsia="MyriadPro-Regular" w:hAnsi="Myriad Pro" w:cs="Arial"/>
                <w:sz w:val="20"/>
              </w:rPr>
              <w:t>w interesie ogólnym</w:t>
            </w:r>
          </w:p>
        </w:tc>
      </w:tr>
      <w:tr w:rsidR="00777C34" w:rsidRPr="00CB72ED" w:rsidTr="004D3FDF">
        <w:trPr>
          <w:jc w:val="center"/>
        </w:trPr>
        <w:tc>
          <w:tcPr>
            <w:tcW w:w="1900" w:type="dxa"/>
            <w:shd w:val="clear" w:color="auto" w:fill="B6DDE8"/>
          </w:tcPr>
          <w:p w:rsidR="00777C34" w:rsidRPr="00CB72ED" w:rsidRDefault="00777C34" w:rsidP="004D3FDF">
            <w:pPr>
              <w:spacing w:before="40" w:after="40" w:line="240" w:lineRule="auto"/>
              <w:rPr>
                <w:rFonts w:ascii="Myriad Pro" w:hAnsi="Myriad Pro" w:cs="Arial"/>
                <w:sz w:val="20"/>
              </w:rPr>
            </w:pPr>
            <w:r w:rsidRPr="00CB72ED">
              <w:rPr>
                <w:rFonts w:ascii="Myriad Pro" w:hAnsi="Myriad Pro" w:cs="Arial"/>
                <w:sz w:val="20"/>
              </w:rPr>
              <w:t>Działanie</w:t>
            </w:r>
          </w:p>
        </w:tc>
        <w:tc>
          <w:tcPr>
            <w:tcW w:w="12275" w:type="dxa"/>
            <w:shd w:val="clear" w:color="auto" w:fill="B6DDE8"/>
          </w:tcPr>
          <w:p w:rsidR="00777C34" w:rsidRPr="000D4BE6" w:rsidRDefault="00777C34" w:rsidP="004D3FDF">
            <w:pPr>
              <w:autoSpaceDE w:val="0"/>
              <w:autoSpaceDN w:val="0"/>
              <w:adjustRightInd w:val="0"/>
              <w:spacing w:after="0" w:line="240" w:lineRule="auto"/>
              <w:rPr>
                <w:rFonts w:ascii="Myriad Pro" w:eastAsia="MyriadPro-Regular" w:hAnsi="Myriad Pro" w:cs="Arial"/>
                <w:sz w:val="20"/>
              </w:rPr>
            </w:pPr>
            <w:r w:rsidRPr="000D4BE6">
              <w:rPr>
                <w:rFonts w:ascii="Myriad Pro" w:hAnsi="Myriad Pro" w:cs="Arial"/>
                <w:sz w:val="20"/>
              </w:rPr>
              <w:t>7.7 Wdrożenie programów wczesnego wykrywania wad rozwojowych i rehabilitacji dzieci z niepełnosprawnościami oraz zagrożonych niepełnosprawnością</w:t>
            </w:r>
          </w:p>
        </w:tc>
      </w:tr>
      <w:tr w:rsidR="00777C34" w:rsidRPr="00CB72ED" w:rsidTr="004D3FDF">
        <w:trPr>
          <w:jc w:val="center"/>
        </w:trPr>
        <w:tc>
          <w:tcPr>
            <w:tcW w:w="1900" w:type="dxa"/>
            <w:shd w:val="clear" w:color="auto" w:fill="B6DDE8"/>
          </w:tcPr>
          <w:p w:rsidR="00777C34" w:rsidRPr="00CB72ED" w:rsidRDefault="00777C34" w:rsidP="004D3FDF">
            <w:pPr>
              <w:spacing w:before="40" w:after="40" w:line="240" w:lineRule="auto"/>
              <w:rPr>
                <w:rFonts w:ascii="Myriad Pro" w:hAnsi="Myriad Pro" w:cs="Arial"/>
                <w:sz w:val="20"/>
              </w:rPr>
            </w:pPr>
            <w:r w:rsidRPr="00CB72ED">
              <w:rPr>
                <w:rFonts w:ascii="Myriad Pro" w:hAnsi="Myriad Pro" w:cs="Arial"/>
                <w:sz w:val="20"/>
              </w:rPr>
              <w:t>Typ projektu</w:t>
            </w:r>
          </w:p>
        </w:tc>
        <w:tc>
          <w:tcPr>
            <w:tcW w:w="12275" w:type="dxa"/>
            <w:shd w:val="clear" w:color="auto" w:fill="B6DDE8"/>
          </w:tcPr>
          <w:p w:rsidR="00777C34" w:rsidRPr="000D4BE6" w:rsidRDefault="00777C34" w:rsidP="004D3FDF">
            <w:pPr>
              <w:spacing w:before="60" w:after="60" w:line="240" w:lineRule="auto"/>
              <w:rPr>
                <w:rFonts w:ascii="Myriad Pro" w:eastAsia="Times New Roman" w:hAnsi="Myriad Pro" w:cs="Arial"/>
                <w:sz w:val="20"/>
              </w:rPr>
            </w:pPr>
            <w:r w:rsidRPr="000D4BE6">
              <w:rPr>
                <w:rFonts w:ascii="Myriad Pro" w:eastAsia="Times New Roman" w:hAnsi="Myriad Pro" w:cs="Arial"/>
                <w:sz w:val="20"/>
              </w:rPr>
              <w:t>W ramach przedmiotowego działania możliwe do wsparcia będą następujące typy projektów:</w:t>
            </w:r>
          </w:p>
          <w:p w:rsidR="00777C34" w:rsidRPr="000D4BE6" w:rsidRDefault="00777C34" w:rsidP="004D3FDF">
            <w:pPr>
              <w:numPr>
                <w:ilvl w:val="0"/>
                <w:numId w:val="95"/>
              </w:numPr>
              <w:spacing w:before="60" w:after="60" w:line="240" w:lineRule="auto"/>
              <w:ind w:left="357" w:hanging="294"/>
              <w:rPr>
                <w:rFonts w:ascii="Myriad Pro" w:eastAsia="Times New Roman" w:hAnsi="Myriad Pro" w:cs="Arial"/>
                <w:sz w:val="20"/>
              </w:rPr>
            </w:pPr>
            <w:r w:rsidRPr="000D4BE6">
              <w:rPr>
                <w:rFonts w:ascii="Myriad Pro" w:eastAsia="Times New Roman" w:hAnsi="Myriad Pro" w:cs="Arial"/>
                <w:sz w:val="20"/>
              </w:rPr>
              <w:t>Wdrożenie programów wczesnego wykrywania wad rozwojowych i rehabilitacji dzieci z niepełnosprawnościami oraz zagrożonych niepełnosprawnością, w tym dotyczące:</w:t>
            </w:r>
          </w:p>
          <w:p w:rsidR="00777C34" w:rsidRPr="000D4BE6" w:rsidRDefault="00777C34" w:rsidP="004D3FDF">
            <w:pPr>
              <w:numPr>
                <w:ilvl w:val="0"/>
                <w:numId w:val="96"/>
              </w:numPr>
              <w:spacing w:before="60" w:after="60" w:line="240" w:lineRule="auto"/>
              <w:ind w:left="714" w:hanging="357"/>
              <w:rPr>
                <w:rFonts w:ascii="Myriad Pro" w:eastAsia="Times New Roman" w:hAnsi="Myriad Pro" w:cs="Arial"/>
                <w:sz w:val="20"/>
              </w:rPr>
            </w:pPr>
            <w:r w:rsidRPr="000D4BE6">
              <w:rPr>
                <w:rFonts w:ascii="Myriad Pro" w:eastAsia="Times New Roman" w:hAnsi="Myriad Pro" w:cs="Arial"/>
                <w:sz w:val="20"/>
              </w:rPr>
              <w:t>zaburzeń komunikowania się tj.:</w:t>
            </w:r>
          </w:p>
          <w:p w:rsidR="00777C34" w:rsidRPr="000D4BE6" w:rsidRDefault="00777C34" w:rsidP="004D3FDF">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wdrożenie systemu badań przesiewowych słuchu, wzroku i mowy wykonywanych w pierwszej klasie szkoły podstawowej (system zarządzania programem, koordynacja działań podmiotów zaangażowanych, podział zadań i kompetencji),</w:t>
            </w:r>
          </w:p>
          <w:p w:rsidR="00777C34" w:rsidRPr="000D4BE6" w:rsidRDefault="00777C34" w:rsidP="004D3FDF">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wdrożenie systemu szkoleń pielęgniarek lub higienistek szkolnych w środowisku nauczania i wychowania oraz lekarzy POZ,</w:t>
            </w:r>
          </w:p>
          <w:p w:rsidR="00777C34" w:rsidRPr="000D4BE6" w:rsidRDefault="00777C34" w:rsidP="004D3FDF">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zaangażowanie podmiotów POZ w opiekę nad dziećmi ze stwierdzonymi wadami lub zagrożonych ich wystąpieniem,</w:t>
            </w:r>
          </w:p>
          <w:p w:rsidR="00777C34" w:rsidRPr="000D4BE6" w:rsidRDefault="00777C34" w:rsidP="004D3FDF">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tworzenie i prowadzenie bazy danych wyników badań przesiewowych słuchu, wzroku i mowy, która posłuży m.in. do monitorowania rzeczywistej skali problemu zaburzeń słuchu, wzroku i mowy u dzieci oraz do prowadzenia analiz i przygotowywania wytycznych mających na celu podnoszenie jakości i efektywności ekonomicznej proponowanych świadczeń,</w:t>
            </w:r>
          </w:p>
          <w:p w:rsidR="00777C34" w:rsidRPr="000D4BE6" w:rsidRDefault="00777C34" w:rsidP="004D3FDF">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podnoszenie świadomości społecznej w zakresie wiedzy na temat zaburzeń słuchu, wzroku i mowy u dzieci, następstw niezdiagnozowanych i nieleczonych dysfunkcji, możliwości terapii oraz kształtowanie właściwych zachowań prozdrowotnych w tym obszarze,</w:t>
            </w:r>
          </w:p>
          <w:p w:rsidR="00777C34" w:rsidRPr="000D4BE6" w:rsidRDefault="00777C34" w:rsidP="004D3FDF">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realizacja świadczeń zdrowotnych, w tym działań terapeutycznych, rehabilitacji, zajęć korekcyjnych itp.</w:t>
            </w:r>
          </w:p>
          <w:p w:rsidR="00777C34" w:rsidRPr="000D4BE6" w:rsidRDefault="00777C34" w:rsidP="004D3FDF">
            <w:pPr>
              <w:numPr>
                <w:ilvl w:val="0"/>
                <w:numId w:val="97"/>
              </w:numPr>
              <w:spacing w:before="60" w:after="60" w:line="240" w:lineRule="auto"/>
              <w:ind w:left="1054"/>
              <w:rPr>
                <w:rFonts w:ascii="Myriad Pro" w:hAnsi="Myriad Pro" w:cs="Arial"/>
                <w:sz w:val="20"/>
              </w:rPr>
            </w:pPr>
            <w:r w:rsidRPr="000D4BE6">
              <w:rPr>
                <w:rFonts w:ascii="Myriad Pro" w:hAnsi="Myriad Pro" w:cs="Arial"/>
                <w:sz w:val="20"/>
              </w:rPr>
              <w:t>zapewnienie dojazdu niezbędnego do realizacji usługi zdrowotnej dla danej osoby oraz jej opiekuna z miejsca zamieszkania do miejsca wykonywania usługi zdrowotnej i z powrotem,</w:t>
            </w:r>
          </w:p>
          <w:p w:rsidR="00777C34" w:rsidRPr="000D4BE6" w:rsidRDefault="00777C34" w:rsidP="004D3FDF">
            <w:pPr>
              <w:numPr>
                <w:ilvl w:val="0"/>
                <w:numId w:val="97"/>
              </w:numPr>
              <w:spacing w:before="60" w:after="60" w:line="240" w:lineRule="auto"/>
              <w:ind w:left="1054"/>
              <w:rPr>
                <w:rFonts w:ascii="Myriad Pro" w:hAnsi="Myriad Pro" w:cs="Arial"/>
                <w:sz w:val="20"/>
              </w:rPr>
            </w:pPr>
            <w:r w:rsidRPr="000D4BE6">
              <w:rPr>
                <w:rFonts w:ascii="Myriad Pro" w:hAnsi="Myriad Pro" w:cs="Arial"/>
                <w:sz w:val="20"/>
              </w:rPr>
              <w:t xml:space="preserve"> zapewnienie opieki  nad osobą </w:t>
            </w:r>
            <w:r>
              <w:rPr>
                <w:rFonts w:ascii="Myriad Pro" w:hAnsi="Myriad Pro" w:cs="Arial"/>
                <w:sz w:val="20"/>
              </w:rPr>
              <w:t xml:space="preserve">potrzebującą wsparcia w codziennym funkcjonowaniu </w:t>
            </w:r>
            <w:r w:rsidRPr="000D4BE6">
              <w:rPr>
                <w:rFonts w:ascii="Myriad Pro" w:hAnsi="Myriad Pro" w:cs="Arial"/>
                <w:sz w:val="20"/>
              </w:rPr>
              <w:t xml:space="preserve"> w czasie korzystania ze wsparcia </w:t>
            </w:r>
            <w:r w:rsidRPr="000D4BE6">
              <w:rPr>
                <w:rFonts w:ascii="Myriad Pro" w:hAnsi="Myriad Pro" w:cs="Arial"/>
                <w:sz w:val="20"/>
              </w:rPr>
              <w:lastRenderedPageBreak/>
              <w:t>przez uczestnika projektu,</w:t>
            </w:r>
          </w:p>
          <w:p w:rsidR="00777C34" w:rsidRPr="000D4BE6" w:rsidRDefault="00777C34" w:rsidP="004D3FDF">
            <w:pPr>
              <w:numPr>
                <w:ilvl w:val="0"/>
                <w:numId w:val="97"/>
              </w:numPr>
              <w:spacing w:before="60" w:after="60" w:line="240" w:lineRule="auto"/>
              <w:ind w:left="1054"/>
              <w:rPr>
                <w:rFonts w:ascii="Myriad Pro" w:hAnsi="Myriad Pro" w:cs="Arial"/>
                <w:sz w:val="20"/>
              </w:rPr>
            </w:pPr>
            <w:r w:rsidRPr="000D4BE6">
              <w:rPr>
                <w:rFonts w:ascii="Myriad Pro" w:hAnsi="Myriad Pro" w:cs="Arial"/>
                <w:sz w:val="20"/>
              </w:rPr>
              <w:t>monitoring jakości i celowości podejmowanych działań, ewaluacja programu zdrowotnego</w:t>
            </w:r>
            <w:r w:rsidRPr="000D4BE6">
              <w:rPr>
                <w:rStyle w:val="Odwoanieprzypisudolnego"/>
                <w:rFonts w:ascii="Myriad Pro" w:hAnsi="Myriad Pro" w:cs="Arial"/>
                <w:sz w:val="20"/>
              </w:rPr>
              <w:footnoteReference w:id="12"/>
            </w:r>
            <w:r w:rsidRPr="000D4BE6">
              <w:rPr>
                <w:rFonts w:ascii="Myriad Pro" w:hAnsi="Myriad Pro" w:cs="Arial"/>
                <w:sz w:val="20"/>
              </w:rPr>
              <w:t>,</w:t>
            </w:r>
          </w:p>
          <w:p w:rsidR="00777C34" w:rsidRPr="000D4BE6" w:rsidRDefault="00777C34" w:rsidP="004D3FDF">
            <w:pPr>
              <w:numPr>
                <w:ilvl w:val="0"/>
                <w:numId w:val="97"/>
              </w:numPr>
              <w:spacing w:before="60" w:after="60" w:line="240" w:lineRule="auto"/>
              <w:ind w:left="1054"/>
              <w:rPr>
                <w:rFonts w:ascii="Myriad Pro" w:hAnsi="Myriad Pro" w:cs="Arial"/>
                <w:sz w:val="20"/>
              </w:rPr>
            </w:pPr>
            <w:r w:rsidRPr="000D4BE6">
              <w:rPr>
                <w:rFonts w:ascii="Myriad Pro" w:hAnsi="Myriad Pro" w:cs="Arial"/>
                <w:sz w:val="20"/>
              </w:rPr>
              <w:t>zakup aparatury i sprzętu medycznego oraz wykonanie innych inwestycji koniecznych do realizacji zadań wynikających z realizowanego Regionalnego Programu Zdrowotnego,</w:t>
            </w:r>
          </w:p>
          <w:p w:rsidR="00777C34" w:rsidRPr="000D4BE6" w:rsidRDefault="00777C34" w:rsidP="004D3FDF">
            <w:pPr>
              <w:numPr>
                <w:ilvl w:val="0"/>
                <w:numId w:val="97"/>
              </w:numPr>
              <w:spacing w:before="60" w:after="60" w:line="240" w:lineRule="auto"/>
              <w:ind w:left="1054"/>
              <w:rPr>
                <w:rFonts w:ascii="Myriad Pro" w:hAnsi="Myriad Pro" w:cs="Arial"/>
                <w:sz w:val="20"/>
              </w:rPr>
            </w:pPr>
            <w:r w:rsidRPr="000D4BE6">
              <w:rPr>
                <w:rFonts w:ascii="Myriad Pro" w:hAnsi="Myriad Pro" w:cs="Arial"/>
                <w:sz w:val="20"/>
              </w:rPr>
              <w:t xml:space="preserve">prowadzenie działań </w:t>
            </w:r>
            <w:proofErr w:type="spellStart"/>
            <w:r w:rsidRPr="000D4BE6">
              <w:rPr>
                <w:rFonts w:ascii="Myriad Pro" w:hAnsi="Myriad Pro" w:cs="Arial"/>
                <w:sz w:val="20"/>
              </w:rPr>
              <w:t>informacyjno</w:t>
            </w:r>
            <w:proofErr w:type="spellEnd"/>
            <w:r w:rsidRPr="000D4BE6">
              <w:rPr>
                <w:rFonts w:ascii="Myriad Pro" w:hAnsi="Myriad Pro" w:cs="Arial"/>
                <w:sz w:val="20"/>
              </w:rPr>
              <w:t xml:space="preserve"> - promocyjnych mających na celu wdrożenie Regionalnego Programu Zdrowotnego</w:t>
            </w:r>
          </w:p>
          <w:p w:rsidR="00777C34" w:rsidRPr="000D4BE6" w:rsidRDefault="00777C34" w:rsidP="004D3FDF">
            <w:pPr>
              <w:numPr>
                <w:ilvl w:val="0"/>
                <w:numId w:val="96"/>
              </w:numPr>
              <w:spacing w:before="60" w:after="60" w:line="240" w:lineRule="auto"/>
              <w:ind w:left="714" w:hanging="357"/>
              <w:rPr>
                <w:rFonts w:ascii="Myriad Pro" w:eastAsia="Times New Roman" w:hAnsi="Myriad Pro" w:cs="Arial"/>
                <w:sz w:val="20"/>
              </w:rPr>
            </w:pPr>
            <w:r w:rsidRPr="000D4BE6">
              <w:rPr>
                <w:rFonts w:ascii="Myriad Pro" w:eastAsia="Times New Roman" w:hAnsi="Myriad Pro" w:cs="Arial"/>
                <w:sz w:val="20"/>
              </w:rPr>
              <w:t>zaburzeń psychicznych:</w:t>
            </w:r>
          </w:p>
          <w:p w:rsidR="00777C34" w:rsidRPr="000D4BE6" w:rsidRDefault="00777C34" w:rsidP="004D3FDF">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zwiększenie dostępności do wczesnej diagnozy umożliwiającej wdrożenie terapii i rehabilitacji oraz zapewnienie odpowiedniej terapii aż do dorosłości,</w:t>
            </w:r>
          </w:p>
          <w:p w:rsidR="00777C34" w:rsidRPr="000D4BE6" w:rsidRDefault="00777C34" w:rsidP="004D3FDF">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zwiększona liczba bezpłatnych godzin wysokospecjalistycznej terapii dla dzieci,</w:t>
            </w:r>
          </w:p>
          <w:p w:rsidR="00777C34" w:rsidRPr="000D4BE6" w:rsidRDefault="00777C34" w:rsidP="004D3FDF">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rozszerzenie oferty terapeutycznej dla dzieci z całościowymi zaburzeniami rozwoju,</w:t>
            </w:r>
          </w:p>
          <w:p w:rsidR="00777C34" w:rsidRPr="000D4BE6" w:rsidRDefault="00777C34" w:rsidP="004D3FDF">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szkolenia dla lekarzy POZ w zakresie wczesnego wykrywania wad rozwojowych dzieci,</w:t>
            </w:r>
          </w:p>
          <w:p w:rsidR="00777C34" w:rsidRPr="000D4BE6" w:rsidRDefault="00777C34" w:rsidP="004D3FDF">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zaangażowanie podmiotów POZ w opiekę nad dziećmi ze stwierdzonymi wadami lub zagrożonych ich wystąpieniem,</w:t>
            </w:r>
          </w:p>
          <w:p w:rsidR="00777C34" w:rsidRPr="000D4BE6" w:rsidRDefault="00777C34" w:rsidP="004D3FDF">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zapewnienie rodzicom edukacji i praktycznych umiejętności potrzebnych w postępowaniu z dziećmi dotkniętymi zaburzeniami psychicznymi.</w:t>
            </w:r>
          </w:p>
          <w:p w:rsidR="00777C34" w:rsidRPr="000D4BE6" w:rsidRDefault="00777C34" w:rsidP="004D3FDF">
            <w:pPr>
              <w:pStyle w:val="Akapitzlist"/>
              <w:numPr>
                <w:ilvl w:val="0"/>
                <w:numId w:val="96"/>
              </w:numPr>
              <w:autoSpaceDE w:val="0"/>
              <w:autoSpaceDN w:val="0"/>
              <w:adjustRightInd w:val="0"/>
              <w:spacing w:after="0" w:line="240" w:lineRule="auto"/>
              <w:rPr>
                <w:rFonts w:eastAsia="MyriadPro-Regular" w:cs="Arial"/>
              </w:rPr>
            </w:pPr>
            <w:r w:rsidRPr="000D4BE6">
              <w:rPr>
                <w:rFonts w:eastAsia="Times New Roman" w:cs="Arial"/>
              </w:rPr>
              <w:t>wdrożenie programów rehabilitacji leczniczej dla dzieci zagrożonych niepełnosprawnością i niepełnosprawnych, a także programów przyczyniających się do wczesnego wykrywania i leczenia wad rozwojowych innych, niż wymienione powyżej, w szczególności dotyczących układu krążenia u noworodków, niemowląt i małych dzieci.</w:t>
            </w:r>
            <w:r w:rsidRPr="000D4BE6">
              <w:rPr>
                <w:rFonts w:eastAsia="Times New Roman" w:cs="Arial"/>
                <w:color w:val="000000"/>
              </w:rPr>
              <w:t> </w:t>
            </w:r>
          </w:p>
        </w:tc>
      </w:tr>
    </w:tbl>
    <w:p w:rsidR="00777C34" w:rsidRDefault="00777C34" w:rsidP="00777C34">
      <w:pPr>
        <w:rPr>
          <w:rFonts w:ascii="Myriad Pro" w:hAnsi="Myriad Pro" w:cs="Arial"/>
          <w:b/>
          <w:bCs/>
          <w:sz w:val="20"/>
        </w:rPr>
      </w:pPr>
    </w:p>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777C34" w:rsidRPr="00CB72ED" w:rsidTr="004D3FDF">
        <w:trPr>
          <w:jc w:val="center"/>
        </w:trPr>
        <w:tc>
          <w:tcPr>
            <w:tcW w:w="14175" w:type="dxa"/>
            <w:gridSpan w:val="4"/>
            <w:shd w:val="pct10" w:color="auto" w:fill="auto"/>
          </w:tcPr>
          <w:p w:rsidR="00777C34" w:rsidRPr="00CB72ED" w:rsidRDefault="00777C34" w:rsidP="004D3FDF">
            <w:pPr>
              <w:spacing w:before="40" w:after="40" w:line="276" w:lineRule="auto"/>
              <w:jc w:val="center"/>
              <w:rPr>
                <w:rFonts w:ascii="Myriad Pro" w:hAnsi="Myriad Pro" w:cs="Arial"/>
                <w:b/>
                <w:sz w:val="20"/>
              </w:rPr>
            </w:pPr>
            <w:r>
              <w:rPr>
                <w:rFonts w:ascii="Myriad Pro" w:hAnsi="Myriad Pro" w:cs="Arial"/>
                <w:b/>
                <w:sz w:val="20"/>
              </w:rPr>
              <w:t xml:space="preserve">Kryteria </w:t>
            </w:r>
            <w:r w:rsidRPr="00CB72ED">
              <w:rPr>
                <w:rFonts w:ascii="Myriad Pro" w:hAnsi="Myriad Pro" w:cs="Arial"/>
                <w:b/>
                <w:sz w:val="20"/>
              </w:rPr>
              <w:t>dopuszczalności</w:t>
            </w:r>
          </w:p>
        </w:tc>
      </w:tr>
      <w:tr w:rsidR="00777C34" w:rsidRPr="00CB72ED" w:rsidTr="004D3FDF">
        <w:trPr>
          <w:jc w:val="center"/>
        </w:trPr>
        <w:tc>
          <w:tcPr>
            <w:tcW w:w="539" w:type="dxa"/>
          </w:tcPr>
          <w:p w:rsidR="00777C34" w:rsidRPr="00CB72ED" w:rsidRDefault="00777C34" w:rsidP="004D3FDF">
            <w:pPr>
              <w:spacing w:before="40" w:after="40" w:line="276" w:lineRule="auto"/>
              <w:ind w:right="-81"/>
              <w:jc w:val="center"/>
              <w:rPr>
                <w:rFonts w:ascii="Myriad Pro" w:hAnsi="Myriad Pro" w:cs="Arial"/>
                <w:sz w:val="20"/>
              </w:rPr>
            </w:pPr>
            <w:r>
              <w:rPr>
                <w:rFonts w:ascii="Myriad Pro" w:hAnsi="Myriad Pro" w:cs="Arial"/>
                <w:sz w:val="20"/>
              </w:rPr>
              <w:t>L</w:t>
            </w:r>
            <w:r w:rsidRPr="00CB72ED">
              <w:rPr>
                <w:rFonts w:ascii="Myriad Pro" w:hAnsi="Myriad Pro" w:cs="Arial"/>
                <w:sz w:val="20"/>
              </w:rPr>
              <w:t>p.</w:t>
            </w:r>
          </w:p>
        </w:tc>
        <w:tc>
          <w:tcPr>
            <w:tcW w:w="2524" w:type="dxa"/>
          </w:tcPr>
          <w:p w:rsidR="00777C34" w:rsidRPr="00CB72ED" w:rsidRDefault="00777C34" w:rsidP="004D3FDF">
            <w:pPr>
              <w:spacing w:before="40" w:after="40" w:line="276" w:lineRule="auto"/>
              <w:jc w:val="center"/>
              <w:rPr>
                <w:rFonts w:ascii="Myriad Pro" w:hAnsi="Myriad Pro" w:cs="Arial"/>
                <w:sz w:val="20"/>
              </w:rPr>
            </w:pPr>
            <w:r>
              <w:rPr>
                <w:rFonts w:ascii="Myriad Pro" w:hAnsi="Myriad Pro" w:cs="Arial"/>
                <w:sz w:val="20"/>
              </w:rPr>
              <w:t xml:space="preserve">Nazwa </w:t>
            </w:r>
            <w:r w:rsidRPr="00CB72ED">
              <w:rPr>
                <w:rFonts w:ascii="Myriad Pro" w:hAnsi="Myriad Pro" w:cs="Arial"/>
                <w:sz w:val="20"/>
              </w:rPr>
              <w:t>kryterium</w:t>
            </w:r>
          </w:p>
        </w:tc>
        <w:tc>
          <w:tcPr>
            <w:tcW w:w="5101" w:type="dxa"/>
          </w:tcPr>
          <w:p w:rsidR="00777C34" w:rsidRPr="00CB72ED" w:rsidRDefault="00777C34" w:rsidP="004D3FDF">
            <w:pPr>
              <w:spacing w:before="40" w:after="40" w:line="276" w:lineRule="auto"/>
              <w:jc w:val="center"/>
              <w:rPr>
                <w:rFonts w:ascii="Myriad Pro" w:hAnsi="Myriad Pro" w:cs="Arial"/>
                <w:sz w:val="20"/>
              </w:rPr>
            </w:pPr>
            <w:r>
              <w:rPr>
                <w:rFonts w:ascii="Myriad Pro" w:hAnsi="Myriad Pro" w:cs="Arial"/>
                <w:sz w:val="20"/>
              </w:rPr>
              <w:t xml:space="preserve">Definicja </w:t>
            </w:r>
            <w:r w:rsidRPr="00CB72ED">
              <w:rPr>
                <w:rFonts w:ascii="Myriad Pro" w:hAnsi="Myriad Pro" w:cs="Arial"/>
                <w:sz w:val="20"/>
              </w:rPr>
              <w:t>kryterium</w:t>
            </w:r>
          </w:p>
        </w:tc>
        <w:tc>
          <w:tcPr>
            <w:tcW w:w="6011" w:type="dxa"/>
          </w:tcPr>
          <w:p w:rsidR="00777C34" w:rsidRPr="00CB72ED" w:rsidRDefault="00777C34" w:rsidP="004D3FDF">
            <w:pPr>
              <w:spacing w:before="40" w:after="40" w:line="276" w:lineRule="auto"/>
              <w:jc w:val="center"/>
              <w:rPr>
                <w:rFonts w:ascii="Myriad Pro" w:hAnsi="Myriad Pro" w:cs="Arial"/>
                <w:sz w:val="20"/>
              </w:rPr>
            </w:pPr>
            <w:r>
              <w:rPr>
                <w:rFonts w:ascii="Myriad Pro" w:hAnsi="Myriad Pro" w:cs="Arial"/>
                <w:sz w:val="20"/>
              </w:rPr>
              <w:t xml:space="preserve">Opis </w:t>
            </w:r>
            <w:r w:rsidRPr="00CB72ED">
              <w:rPr>
                <w:rFonts w:ascii="Myriad Pro" w:hAnsi="Myriad Pro" w:cs="Arial"/>
                <w:sz w:val="20"/>
              </w:rPr>
              <w:t>znaczenia kryterium</w:t>
            </w:r>
          </w:p>
        </w:tc>
      </w:tr>
      <w:tr w:rsidR="00777C34" w:rsidRPr="00CB72ED" w:rsidTr="004D3FDF">
        <w:trPr>
          <w:jc w:val="center"/>
        </w:trPr>
        <w:tc>
          <w:tcPr>
            <w:tcW w:w="539" w:type="dxa"/>
          </w:tcPr>
          <w:p w:rsidR="00777C34" w:rsidRPr="00CB72ED" w:rsidRDefault="00777C34" w:rsidP="004D3FDF">
            <w:pPr>
              <w:spacing w:before="40" w:after="40" w:line="276" w:lineRule="auto"/>
              <w:jc w:val="center"/>
              <w:rPr>
                <w:rFonts w:ascii="Myriad Pro" w:hAnsi="Myriad Pro" w:cs="Arial"/>
                <w:sz w:val="20"/>
              </w:rPr>
            </w:pPr>
            <w:r w:rsidRPr="00CB72ED">
              <w:rPr>
                <w:rFonts w:ascii="Myriad Pro" w:hAnsi="Myriad Pro" w:cs="Arial"/>
                <w:sz w:val="20"/>
              </w:rPr>
              <w:t>1</w:t>
            </w:r>
          </w:p>
        </w:tc>
        <w:tc>
          <w:tcPr>
            <w:tcW w:w="2524" w:type="dxa"/>
          </w:tcPr>
          <w:p w:rsidR="00777C34" w:rsidRPr="00CB72ED" w:rsidRDefault="00777C34" w:rsidP="004D3FDF">
            <w:pPr>
              <w:spacing w:before="40" w:after="40" w:line="276" w:lineRule="auto"/>
              <w:jc w:val="center"/>
              <w:rPr>
                <w:rFonts w:ascii="Myriad Pro" w:hAnsi="Myriad Pro" w:cs="Arial"/>
                <w:sz w:val="20"/>
              </w:rPr>
            </w:pPr>
            <w:r w:rsidRPr="00CB72ED">
              <w:rPr>
                <w:rFonts w:ascii="Myriad Pro" w:hAnsi="Myriad Pro" w:cs="Arial"/>
                <w:sz w:val="20"/>
              </w:rPr>
              <w:t>2</w:t>
            </w:r>
          </w:p>
        </w:tc>
        <w:tc>
          <w:tcPr>
            <w:tcW w:w="5101" w:type="dxa"/>
          </w:tcPr>
          <w:p w:rsidR="00777C34" w:rsidRPr="00CB72ED" w:rsidRDefault="00777C34" w:rsidP="004D3FDF">
            <w:pPr>
              <w:spacing w:before="40" w:after="40" w:line="276" w:lineRule="auto"/>
              <w:jc w:val="center"/>
              <w:rPr>
                <w:rFonts w:ascii="Myriad Pro" w:hAnsi="Myriad Pro" w:cs="Arial"/>
                <w:sz w:val="20"/>
              </w:rPr>
            </w:pPr>
            <w:r w:rsidRPr="00CB72ED">
              <w:rPr>
                <w:rFonts w:ascii="Myriad Pro" w:hAnsi="Myriad Pro" w:cs="Arial"/>
                <w:sz w:val="20"/>
              </w:rPr>
              <w:t>3</w:t>
            </w:r>
          </w:p>
        </w:tc>
        <w:tc>
          <w:tcPr>
            <w:tcW w:w="6011" w:type="dxa"/>
          </w:tcPr>
          <w:p w:rsidR="00777C34" w:rsidRPr="00CB72ED" w:rsidRDefault="00777C34" w:rsidP="004D3FDF">
            <w:pPr>
              <w:spacing w:before="40" w:after="40" w:line="276" w:lineRule="auto"/>
              <w:jc w:val="center"/>
              <w:rPr>
                <w:rFonts w:ascii="Myriad Pro" w:hAnsi="Myriad Pro" w:cs="Arial"/>
                <w:sz w:val="20"/>
              </w:rPr>
            </w:pPr>
            <w:r w:rsidRPr="00CB72ED">
              <w:rPr>
                <w:rFonts w:ascii="Myriad Pro" w:hAnsi="Myriad Pro" w:cs="Arial"/>
                <w:sz w:val="20"/>
              </w:rPr>
              <w:t>4</w:t>
            </w:r>
          </w:p>
        </w:tc>
      </w:tr>
      <w:tr w:rsidR="00777C34" w:rsidRPr="00CB72ED" w:rsidTr="004D3FDF">
        <w:trPr>
          <w:jc w:val="center"/>
        </w:trPr>
        <w:tc>
          <w:tcPr>
            <w:tcW w:w="539" w:type="dxa"/>
          </w:tcPr>
          <w:p w:rsidR="00777C34" w:rsidRPr="00CB72ED" w:rsidRDefault="00777C34" w:rsidP="004D3FDF">
            <w:pPr>
              <w:pStyle w:val="Akapitzlist"/>
              <w:numPr>
                <w:ilvl w:val="0"/>
                <w:numId w:val="98"/>
              </w:numPr>
              <w:spacing w:before="40" w:after="40" w:line="276" w:lineRule="auto"/>
              <w:ind w:left="0" w:firstLine="0"/>
              <w:contextualSpacing w:val="0"/>
              <w:rPr>
                <w:rFonts w:cs="Arial"/>
              </w:rPr>
            </w:pPr>
          </w:p>
        </w:tc>
        <w:tc>
          <w:tcPr>
            <w:tcW w:w="2524" w:type="dxa"/>
          </w:tcPr>
          <w:p w:rsidR="00777C34" w:rsidRPr="00CE73C4" w:rsidRDefault="00777C34" w:rsidP="004D3FDF">
            <w:pPr>
              <w:spacing w:before="40" w:after="40" w:line="276" w:lineRule="auto"/>
              <w:rPr>
                <w:rFonts w:ascii="Myriad Pro" w:hAnsi="Myriad Pro" w:cs="Arial"/>
                <w:sz w:val="20"/>
              </w:rPr>
            </w:pPr>
            <w:r w:rsidRPr="00CE73C4">
              <w:rPr>
                <w:rFonts w:ascii="Myriad Pro" w:hAnsi="Myriad Pro" w:cs="Arial"/>
                <w:sz w:val="20"/>
              </w:rPr>
              <w:t>Zgodność z celem szczegółowym i rezultatami Działania</w:t>
            </w:r>
          </w:p>
        </w:tc>
        <w:tc>
          <w:tcPr>
            <w:tcW w:w="5101" w:type="dxa"/>
          </w:tcPr>
          <w:p w:rsidR="00777C34" w:rsidRPr="00CE73C4" w:rsidRDefault="00777C34" w:rsidP="004D3FDF">
            <w:pPr>
              <w:spacing w:before="40" w:after="40" w:line="276" w:lineRule="auto"/>
              <w:jc w:val="both"/>
              <w:rPr>
                <w:rFonts w:ascii="Myriad Pro" w:hAnsi="Myriad Pro" w:cs="Arial"/>
                <w:sz w:val="20"/>
              </w:rPr>
            </w:pPr>
            <w:r w:rsidRPr="00CE73C4">
              <w:rPr>
                <w:rFonts w:ascii="Myriad Pro" w:hAnsi="Myriad Pro" w:cs="Arial"/>
                <w:sz w:val="20"/>
              </w:rPr>
              <w:t>Projekt jest zgodny z właściwym celem szczegółowym RPO WZ 2014-2020 oraz koresponduje ze wskaźnikami dla danego Działania/typu projektu.</w:t>
            </w:r>
          </w:p>
        </w:tc>
        <w:tc>
          <w:tcPr>
            <w:tcW w:w="6011" w:type="dxa"/>
          </w:tcPr>
          <w:p w:rsidR="00777C34" w:rsidRPr="00CE73C4" w:rsidRDefault="00777C34" w:rsidP="004D3FDF">
            <w:pPr>
              <w:spacing w:before="40" w:after="40" w:line="276" w:lineRule="auto"/>
              <w:jc w:val="both"/>
              <w:rPr>
                <w:rFonts w:ascii="Myriad Pro" w:hAnsi="Myriad Pro" w:cs="Arial"/>
                <w:sz w:val="20"/>
              </w:rPr>
            </w:pPr>
            <w:r w:rsidRPr="00CE73C4">
              <w:rPr>
                <w:rFonts w:ascii="Myriad Pro" w:hAnsi="Myriad Pro" w:cs="Arial"/>
                <w:sz w:val="20"/>
              </w:rPr>
              <w:t>Spełnienie kryterium jest konieczne do przyznania dofinansowania.</w:t>
            </w:r>
          </w:p>
          <w:p w:rsidR="00777C34" w:rsidRPr="00CE73C4" w:rsidRDefault="00777C34" w:rsidP="004D3FDF">
            <w:pPr>
              <w:spacing w:before="40" w:after="40" w:line="276" w:lineRule="auto"/>
              <w:jc w:val="both"/>
              <w:rPr>
                <w:rFonts w:ascii="Myriad Pro" w:hAnsi="Myriad Pro" w:cs="Arial"/>
                <w:sz w:val="20"/>
              </w:rPr>
            </w:pPr>
            <w:r w:rsidRPr="00CE73C4">
              <w:rPr>
                <w:rFonts w:ascii="Myriad Pro" w:hAnsi="Myriad Pro" w:cs="Arial"/>
                <w:sz w:val="20"/>
              </w:rPr>
              <w:t xml:space="preserve">Projekty niespełniające kryterium są odrzucane. </w:t>
            </w:r>
          </w:p>
          <w:p w:rsidR="00777C34" w:rsidRPr="00CE73C4" w:rsidRDefault="00777C34" w:rsidP="004D3FDF">
            <w:pPr>
              <w:spacing w:before="40" w:after="40" w:line="276" w:lineRule="auto"/>
              <w:jc w:val="both"/>
              <w:rPr>
                <w:rFonts w:ascii="Myriad Pro" w:hAnsi="Myriad Pro" w:cs="Arial"/>
                <w:sz w:val="20"/>
              </w:rPr>
            </w:pPr>
            <w:r w:rsidRPr="00CE73C4">
              <w:rPr>
                <w:rFonts w:ascii="Myriad Pro" w:hAnsi="Myriad Pro" w:cs="Arial"/>
                <w:sz w:val="20"/>
              </w:rPr>
              <w:t>Ocena spełniania kryterium polega na przypisaniu wartości logicznych „tak”, „nie”.</w:t>
            </w:r>
          </w:p>
        </w:tc>
      </w:tr>
      <w:tr w:rsidR="00777C34" w:rsidRPr="00CB72ED" w:rsidTr="004D3FDF">
        <w:trPr>
          <w:jc w:val="center"/>
        </w:trPr>
        <w:tc>
          <w:tcPr>
            <w:tcW w:w="539" w:type="dxa"/>
          </w:tcPr>
          <w:p w:rsidR="00777C34" w:rsidRPr="00CE73C4" w:rsidRDefault="00777C34" w:rsidP="004D3FDF">
            <w:pPr>
              <w:pStyle w:val="Akapitzlist"/>
              <w:numPr>
                <w:ilvl w:val="0"/>
                <w:numId w:val="98"/>
              </w:numPr>
              <w:spacing w:before="40" w:after="40" w:line="276" w:lineRule="auto"/>
              <w:ind w:left="0" w:firstLine="0"/>
              <w:contextualSpacing w:val="0"/>
              <w:rPr>
                <w:rFonts w:cs="Arial"/>
              </w:rPr>
            </w:pPr>
          </w:p>
        </w:tc>
        <w:tc>
          <w:tcPr>
            <w:tcW w:w="2524" w:type="dxa"/>
          </w:tcPr>
          <w:p w:rsidR="00777C34" w:rsidRPr="00CB72ED" w:rsidRDefault="00777C34" w:rsidP="004D3FDF">
            <w:pPr>
              <w:spacing w:before="40" w:after="40" w:line="276" w:lineRule="auto"/>
              <w:rPr>
                <w:rFonts w:ascii="Myriad Pro" w:hAnsi="Myriad Pro" w:cs="Arial"/>
                <w:sz w:val="20"/>
              </w:rPr>
            </w:pPr>
            <w:r>
              <w:rPr>
                <w:rFonts w:ascii="Myriad Pro" w:hAnsi="Myriad Pro" w:cs="Arial"/>
                <w:sz w:val="20"/>
              </w:rPr>
              <w:t xml:space="preserve">Zgodność </w:t>
            </w:r>
            <w:r w:rsidRPr="00CB72ED">
              <w:rPr>
                <w:rFonts w:ascii="Myriad Pro" w:hAnsi="Myriad Pro" w:cs="Arial"/>
                <w:sz w:val="20"/>
              </w:rPr>
              <w:t>z</w:t>
            </w:r>
            <w:r w:rsidRPr="00CB72ED">
              <w:rPr>
                <w:rFonts w:ascii="Myriad Pro" w:hAnsi="Myriad Pro" w:cs="Arial"/>
                <w:i/>
                <w:sz w:val="20"/>
              </w:rPr>
              <w:t xml:space="preserve"> </w:t>
            </w:r>
            <w:r w:rsidRPr="00CB72ED">
              <w:rPr>
                <w:rFonts w:ascii="Myriad Pro" w:hAnsi="Myriad Pro" w:cs="Arial"/>
                <w:sz w:val="20"/>
              </w:rPr>
              <w:t>typem projektu</w:t>
            </w:r>
          </w:p>
          <w:p w:rsidR="00777C34" w:rsidRPr="00CB72ED" w:rsidRDefault="00777C34" w:rsidP="004D3FDF">
            <w:pPr>
              <w:spacing w:before="40" w:after="40" w:line="276" w:lineRule="auto"/>
              <w:rPr>
                <w:rFonts w:ascii="Myriad Pro" w:hAnsi="Myriad Pro" w:cs="Arial"/>
                <w:sz w:val="20"/>
              </w:rPr>
            </w:pPr>
          </w:p>
          <w:p w:rsidR="00777C34" w:rsidRPr="00CB72ED" w:rsidRDefault="00777C34" w:rsidP="004D3FDF">
            <w:pPr>
              <w:spacing w:before="40" w:after="40" w:line="276" w:lineRule="auto"/>
              <w:rPr>
                <w:rFonts w:ascii="Myriad Pro" w:hAnsi="Myriad Pro" w:cs="Arial"/>
                <w:sz w:val="20"/>
              </w:rPr>
            </w:pPr>
          </w:p>
        </w:tc>
        <w:tc>
          <w:tcPr>
            <w:tcW w:w="5101" w:type="dxa"/>
          </w:tcPr>
          <w:p w:rsidR="00777C34" w:rsidRPr="00CE73C4" w:rsidRDefault="00777C34" w:rsidP="004D3FDF">
            <w:pPr>
              <w:spacing w:before="40" w:after="40" w:line="276" w:lineRule="auto"/>
              <w:jc w:val="both"/>
              <w:rPr>
                <w:rFonts w:ascii="Myriad Pro" w:hAnsi="Myriad Pro" w:cs="Arial"/>
                <w:sz w:val="20"/>
              </w:rPr>
            </w:pPr>
            <w:r w:rsidRPr="00CE73C4">
              <w:rPr>
                <w:rFonts w:ascii="Myriad Pro" w:hAnsi="Myriad Pro" w:cs="Arial"/>
                <w:sz w:val="20"/>
              </w:rPr>
              <w:lastRenderedPageBreak/>
              <w:t>Projekt jest zgodny z typem projektu</w:t>
            </w:r>
            <w:r>
              <w:rPr>
                <w:rFonts w:ascii="Myriad Pro" w:hAnsi="Myriad Pro" w:cs="Arial"/>
                <w:sz w:val="20"/>
              </w:rPr>
              <w:t xml:space="preserve"> oraz grupą docelową wskazaną w</w:t>
            </w:r>
            <w:r w:rsidRPr="00CE73C4">
              <w:rPr>
                <w:rFonts w:ascii="Myriad Pro" w:hAnsi="Myriad Pro" w:cs="Arial"/>
                <w:sz w:val="20"/>
              </w:rPr>
              <w:t xml:space="preserve"> </w:t>
            </w:r>
            <w:r w:rsidRPr="00CE73C4">
              <w:rPr>
                <w:rFonts w:ascii="Myriad Pro" w:hAnsi="Myriad Pro" w:cs="Arial"/>
                <w:i/>
                <w:sz w:val="20"/>
              </w:rPr>
              <w:t xml:space="preserve">SOOP RPO WZ 2014-2020 </w:t>
            </w:r>
            <w:r w:rsidRPr="00CE73C4">
              <w:rPr>
                <w:rFonts w:ascii="Myriad Pro" w:hAnsi="Myriad Pro" w:cs="Arial"/>
                <w:sz w:val="20"/>
              </w:rPr>
              <w:lastRenderedPageBreak/>
              <w:t xml:space="preserve">oraz </w:t>
            </w:r>
            <w:r w:rsidRPr="00CE73C4">
              <w:rPr>
                <w:rFonts w:ascii="Myriad Pro" w:hAnsi="Myriad Pro" w:cs="Arial"/>
                <w:i/>
                <w:sz w:val="20"/>
              </w:rPr>
              <w:t>Regulaminie konkursu.</w:t>
            </w:r>
          </w:p>
        </w:tc>
        <w:tc>
          <w:tcPr>
            <w:tcW w:w="6011" w:type="dxa"/>
          </w:tcPr>
          <w:p w:rsidR="00777C34" w:rsidRPr="00CE73C4" w:rsidRDefault="00777C34" w:rsidP="004D3FDF">
            <w:pPr>
              <w:spacing w:before="40" w:after="40" w:line="276" w:lineRule="auto"/>
              <w:jc w:val="both"/>
              <w:rPr>
                <w:rFonts w:ascii="Myriad Pro" w:hAnsi="Myriad Pro" w:cs="Arial"/>
                <w:sz w:val="20"/>
              </w:rPr>
            </w:pPr>
            <w:r w:rsidRPr="00CE73C4">
              <w:rPr>
                <w:rFonts w:ascii="Myriad Pro" w:hAnsi="Myriad Pro" w:cs="Arial"/>
                <w:sz w:val="20"/>
              </w:rPr>
              <w:lastRenderedPageBreak/>
              <w:t>Spełnienie kryterium jest konieczne do przyznania dofinansowania.</w:t>
            </w:r>
          </w:p>
          <w:p w:rsidR="00777C34" w:rsidRPr="00CE73C4" w:rsidRDefault="00777C34" w:rsidP="004D3FDF">
            <w:pPr>
              <w:spacing w:before="40" w:after="40" w:line="276" w:lineRule="auto"/>
              <w:jc w:val="both"/>
              <w:rPr>
                <w:rFonts w:ascii="Myriad Pro" w:hAnsi="Myriad Pro" w:cs="Arial"/>
                <w:sz w:val="20"/>
              </w:rPr>
            </w:pPr>
            <w:r w:rsidRPr="00CE73C4">
              <w:rPr>
                <w:rFonts w:ascii="Myriad Pro" w:hAnsi="Myriad Pro" w:cs="Arial"/>
                <w:sz w:val="20"/>
              </w:rPr>
              <w:lastRenderedPageBreak/>
              <w:t>Projekty niespełniające kryterium są odrzucane.</w:t>
            </w:r>
          </w:p>
          <w:p w:rsidR="00777C34" w:rsidRPr="00CE73C4" w:rsidRDefault="00777C34" w:rsidP="004D3FDF">
            <w:pPr>
              <w:spacing w:before="40" w:after="40" w:line="276" w:lineRule="auto"/>
              <w:jc w:val="both"/>
              <w:rPr>
                <w:rFonts w:ascii="Myriad Pro" w:hAnsi="Myriad Pro" w:cs="Arial"/>
                <w:sz w:val="20"/>
              </w:rPr>
            </w:pPr>
            <w:r w:rsidRPr="00CE73C4">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CE73C4">
              <w:rPr>
                <w:rFonts w:ascii="Myriad Pro" w:hAnsi="Myriad Pro" w:cs="Arial"/>
                <w:i/>
                <w:sz w:val="20"/>
              </w:rPr>
              <w:t>RPO WZ 2014-2020</w:t>
            </w:r>
            <w:r w:rsidRPr="00CE73C4">
              <w:rPr>
                <w:rFonts w:ascii="Myriad Pro" w:hAnsi="Myriad Pro" w:cs="Arial"/>
                <w:sz w:val="20"/>
              </w:rPr>
              <w:t xml:space="preserve">, </w:t>
            </w:r>
            <w:r w:rsidRPr="00CE73C4">
              <w:rPr>
                <w:rFonts w:ascii="Myriad Pro" w:hAnsi="Myriad Pro" w:cs="Arial"/>
                <w:i/>
                <w:sz w:val="20"/>
              </w:rPr>
              <w:t>SOOP RPO WZ 2014-2020</w:t>
            </w:r>
            <w:r>
              <w:rPr>
                <w:rFonts w:ascii="Myriad Pro" w:hAnsi="Myriad Pro" w:cs="Arial"/>
                <w:sz w:val="20"/>
              </w:rPr>
              <w:t xml:space="preserve">, przepisów prawa </w:t>
            </w:r>
            <w:r w:rsidRPr="00CE73C4">
              <w:rPr>
                <w:rFonts w:ascii="Myriad Pro" w:hAnsi="Myriad Pro" w:cs="Arial"/>
                <w:sz w:val="20"/>
              </w:rPr>
              <w:t xml:space="preserve">mających wpływ na założenia dotyczące grupy docelowej i/lub typu projektu. </w:t>
            </w:r>
          </w:p>
          <w:p w:rsidR="00777C34" w:rsidRPr="00CE73C4" w:rsidRDefault="00777C34" w:rsidP="004D3FDF">
            <w:pPr>
              <w:spacing w:before="40" w:after="40" w:line="276" w:lineRule="auto"/>
              <w:jc w:val="both"/>
              <w:rPr>
                <w:rFonts w:ascii="Myriad Pro" w:hAnsi="Myriad Pro" w:cs="Arial"/>
                <w:sz w:val="20"/>
              </w:rPr>
            </w:pPr>
            <w:r w:rsidRPr="00CE73C4">
              <w:rPr>
                <w:rFonts w:ascii="Myriad Pro" w:hAnsi="Myriad Pro" w:cs="Arial"/>
                <w:sz w:val="20"/>
              </w:rPr>
              <w:t>Ocena spełniania kryterium polega na przypisaniu wartości logicznych „tak”, „nie”.</w:t>
            </w:r>
          </w:p>
        </w:tc>
      </w:tr>
      <w:tr w:rsidR="00777C34" w:rsidRPr="00CB72ED" w:rsidTr="004D3FDF">
        <w:trPr>
          <w:jc w:val="center"/>
        </w:trPr>
        <w:tc>
          <w:tcPr>
            <w:tcW w:w="539" w:type="dxa"/>
          </w:tcPr>
          <w:p w:rsidR="00777C34" w:rsidRPr="00CE73C4" w:rsidRDefault="00777C34" w:rsidP="004D3FDF">
            <w:pPr>
              <w:pStyle w:val="Akapitzlist"/>
              <w:numPr>
                <w:ilvl w:val="0"/>
                <w:numId w:val="98"/>
              </w:numPr>
              <w:spacing w:before="40" w:after="40" w:line="276" w:lineRule="auto"/>
              <w:ind w:left="0" w:firstLine="0"/>
              <w:contextualSpacing w:val="0"/>
              <w:rPr>
                <w:rFonts w:cs="Arial"/>
              </w:rPr>
            </w:pPr>
          </w:p>
        </w:tc>
        <w:tc>
          <w:tcPr>
            <w:tcW w:w="2524" w:type="dxa"/>
          </w:tcPr>
          <w:p w:rsidR="00777C34" w:rsidRPr="00CB72ED" w:rsidRDefault="00777C34" w:rsidP="004D3FDF">
            <w:pPr>
              <w:spacing w:before="40" w:after="40" w:line="276" w:lineRule="auto"/>
              <w:rPr>
                <w:rFonts w:ascii="Myriad Pro" w:hAnsi="Myriad Pro" w:cs="Arial"/>
                <w:sz w:val="20"/>
              </w:rPr>
            </w:pPr>
            <w:r>
              <w:rPr>
                <w:rFonts w:ascii="Myriad Pro" w:hAnsi="Myriad Pro" w:cs="Arial"/>
                <w:sz w:val="20"/>
              </w:rPr>
              <w:t xml:space="preserve">Kwalifikowalność </w:t>
            </w:r>
            <w:r w:rsidRPr="00CB72ED">
              <w:rPr>
                <w:rFonts w:ascii="Myriad Pro" w:hAnsi="Myriad Pro" w:cs="Arial"/>
                <w:sz w:val="20"/>
              </w:rPr>
              <w:t>Beneficjenta/Partnera</w:t>
            </w:r>
          </w:p>
        </w:tc>
        <w:tc>
          <w:tcPr>
            <w:tcW w:w="5101" w:type="dxa"/>
          </w:tcPr>
          <w:p w:rsidR="00777C34" w:rsidRPr="00CE73C4" w:rsidRDefault="00777C34" w:rsidP="004D3FDF">
            <w:pPr>
              <w:autoSpaceDE w:val="0"/>
              <w:autoSpaceDN w:val="0"/>
              <w:adjustRightInd w:val="0"/>
              <w:spacing w:after="200" w:line="276" w:lineRule="auto"/>
              <w:jc w:val="both"/>
              <w:rPr>
                <w:rFonts w:ascii="Myriad Pro" w:eastAsia="Malgun Gothic" w:hAnsi="Myriad Pro" w:cs="Arial"/>
                <w:sz w:val="20"/>
              </w:rPr>
            </w:pPr>
            <w:r w:rsidRPr="00CE73C4">
              <w:rPr>
                <w:rFonts w:ascii="Myriad Pro" w:eastAsia="Malgun Gothic" w:hAnsi="Myriad Pro" w:cs="Arial"/>
                <w:sz w:val="20"/>
              </w:rPr>
              <w:t>Beneficjent oraz Partner/</w:t>
            </w:r>
            <w:proofErr w:type="spellStart"/>
            <w:r w:rsidRPr="00CE73C4">
              <w:rPr>
                <w:rFonts w:ascii="Myriad Pro" w:eastAsia="Malgun Gothic" w:hAnsi="Myriad Pro" w:cs="Arial"/>
                <w:sz w:val="20"/>
              </w:rPr>
              <w:t>rzy</w:t>
            </w:r>
            <w:proofErr w:type="spellEnd"/>
            <w:r w:rsidRPr="00CE73C4">
              <w:rPr>
                <w:rFonts w:ascii="Myriad Pro" w:eastAsia="Malgun Gothic" w:hAnsi="Myriad Pro" w:cs="Arial"/>
                <w:sz w:val="20"/>
              </w:rPr>
              <w:t xml:space="preserve"> (o ile dotyczy) nie podlega/ją wyklucze</w:t>
            </w:r>
            <w:r>
              <w:rPr>
                <w:rFonts w:ascii="Myriad Pro" w:eastAsia="Malgun Gothic" w:hAnsi="Myriad Pro" w:cs="Arial"/>
                <w:sz w:val="20"/>
              </w:rPr>
              <w:t xml:space="preserve">niu z możliwości ubiegania się </w:t>
            </w:r>
            <w:r w:rsidRPr="00CE73C4">
              <w:rPr>
                <w:rFonts w:ascii="Myriad Pro" w:eastAsia="Malgun Gothic" w:hAnsi="Myriad Pro" w:cs="Arial"/>
                <w:sz w:val="20"/>
              </w:rPr>
              <w:t>o dofinansowanie, w tym wykluczeniu, o którym mowa w art. 207 ust. 4 usta</w:t>
            </w:r>
            <w:r>
              <w:rPr>
                <w:rFonts w:ascii="Myriad Pro" w:eastAsia="Malgun Gothic" w:hAnsi="Myriad Pro" w:cs="Arial"/>
                <w:sz w:val="20"/>
              </w:rPr>
              <w:t xml:space="preserve">wy z dnia 27 sierpnia 2009 r., </w:t>
            </w:r>
            <w:r w:rsidRPr="00CE73C4">
              <w:rPr>
                <w:rFonts w:ascii="Myriad Pro" w:eastAsia="Malgun Gothic" w:hAnsi="Myriad Pro" w:cs="Arial"/>
                <w:sz w:val="20"/>
              </w:rPr>
              <w:t>o finansach publicznych.</w:t>
            </w:r>
          </w:p>
          <w:p w:rsidR="00777C34" w:rsidRPr="00681F08" w:rsidRDefault="00777C34" w:rsidP="004D3FDF">
            <w:pPr>
              <w:autoSpaceDE w:val="0"/>
              <w:autoSpaceDN w:val="0"/>
              <w:adjustRightInd w:val="0"/>
              <w:spacing w:line="276" w:lineRule="auto"/>
              <w:jc w:val="both"/>
              <w:rPr>
                <w:rFonts w:ascii="Myriad Pro" w:eastAsia="MyriadPro-Regular" w:hAnsi="Myriad Pro" w:cs="Arial"/>
                <w:sz w:val="20"/>
              </w:rPr>
            </w:pPr>
            <w:r w:rsidRPr="00CE73C4">
              <w:rPr>
                <w:rFonts w:ascii="Myriad Pro" w:eastAsia="MyriadPro-Regular" w:hAnsi="Myriad Pro" w:cs="Arial"/>
                <w:sz w:val="20"/>
              </w:rPr>
              <w:t xml:space="preserve">Beneficjent, zgodnie z </w:t>
            </w:r>
            <w:r w:rsidRPr="00CE73C4">
              <w:rPr>
                <w:rFonts w:ascii="Myriad Pro" w:eastAsia="MyriadPro-Regular" w:hAnsi="Myriad Pro" w:cs="Arial"/>
                <w:i/>
                <w:sz w:val="20"/>
              </w:rPr>
              <w:t>SOOP RPO WZ 2014-2020</w:t>
            </w:r>
            <w:r w:rsidRPr="00CE73C4">
              <w:rPr>
                <w:rFonts w:ascii="Myriad Pro" w:eastAsia="MyriadPro-Regular" w:hAnsi="Myriad Pro" w:cs="Arial"/>
                <w:sz w:val="20"/>
              </w:rPr>
              <w:t>, jest podmiote</w:t>
            </w:r>
            <w:r>
              <w:rPr>
                <w:rFonts w:ascii="Myriad Pro" w:eastAsia="MyriadPro-Regular" w:hAnsi="Myriad Pro" w:cs="Arial"/>
                <w:sz w:val="20"/>
              </w:rPr>
              <w:t xml:space="preserve">m uprawnionym do ubiegania się </w:t>
            </w:r>
            <w:r>
              <w:rPr>
                <w:rFonts w:ascii="Myriad Pro" w:eastAsia="MyriadPro-Regular" w:hAnsi="Myriad Pro" w:cs="Arial"/>
                <w:sz w:val="20"/>
              </w:rPr>
              <w:br/>
            </w:r>
            <w:r w:rsidRPr="00CE73C4">
              <w:rPr>
                <w:rFonts w:ascii="Myriad Pro" w:eastAsia="MyriadPro-Regular" w:hAnsi="Myriad Pro" w:cs="Arial"/>
                <w:sz w:val="20"/>
              </w:rPr>
              <w:t>o dofinansowanie w ramach Działania typu/ów projektu/ów, w którym ogłoszony został konkurs.</w:t>
            </w:r>
          </w:p>
        </w:tc>
        <w:tc>
          <w:tcPr>
            <w:tcW w:w="6011" w:type="dxa"/>
          </w:tcPr>
          <w:p w:rsidR="00777C34" w:rsidRPr="00CE73C4" w:rsidRDefault="00777C34" w:rsidP="004D3FDF">
            <w:pPr>
              <w:autoSpaceDE w:val="0"/>
              <w:autoSpaceDN w:val="0"/>
              <w:adjustRightInd w:val="0"/>
              <w:spacing w:line="276" w:lineRule="auto"/>
              <w:jc w:val="both"/>
              <w:rPr>
                <w:rFonts w:ascii="Myriad Pro" w:eastAsia="Malgun Gothic" w:hAnsi="Myriad Pro" w:cs="Arial"/>
                <w:sz w:val="20"/>
              </w:rPr>
            </w:pPr>
            <w:r w:rsidRPr="00CE73C4">
              <w:rPr>
                <w:rFonts w:ascii="Myriad Pro" w:eastAsia="Malgun Gothic" w:hAnsi="Myriad Pro" w:cs="Arial"/>
                <w:sz w:val="20"/>
              </w:rPr>
              <w:t>Spełnienie kryterium jest konieczne do przyznania dofinansowania.</w:t>
            </w:r>
          </w:p>
          <w:p w:rsidR="00777C34" w:rsidRPr="00CE73C4" w:rsidRDefault="00777C34" w:rsidP="004D3FDF">
            <w:pPr>
              <w:autoSpaceDE w:val="0"/>
              <w:autoSpaceDN w:val="0"/>
              <w:adjustRightInd w:val="0"/>
              <w:spacing w:line="276" w:lineRule="auto"/>
              <w:jc w:val="both"/>
              <w:rPr>
                <w:rFonts w:ascii="Myriad Pro" w:eastAsia="Malgun Gothic" w:hAnsi="Myriad Pro" w:cs="Arial"/>
                <w:sz w:val="20"/>
              </w:rPr>
            </w:pPr>
            <w:r w:rsidRPr="00CE73C4">
              <w:rPr>
                <w:rFonts w:ascii="Myriad Pro" w:eastAsia="Malgun Gothic" w:hAnsi="Myriad Pro" w:cs="Arial"/>
                <w:sz w:val="20"/>
              </w:rPr>
              <w:t>Projekty niespełniające kryterium są odrzucane.</w:t>
            </w:r>
          </w:p>
          <w:p w:rsidR="00777C34" w:rsidRPr="00CE73C4" w:rsidRDefault="00777C34" w:rsidP="004D3FDF">
            <w:pPr>
              <w:autoSpaceDE w:val="0"/>
              <w:autoSpaceDN w:val="0"/>
              <w:adjustRightInd w:val="0"/>
              <w:spacing w:line="276" w:lineRule="auto"/>
              <w:jc w:val="both"/>
              <w:rPr>
                <w:rFonts w:ascii="Myriad Pro" w:eastAsia="Malgun Gothic" w:hAnsi="Myriad Pro" w:cs="Arial"/>
                <w:sz w:val="20"/>
              </w:rPr>
            </w:pPr>
            <w:r w:rsidRPr="00CE73C4">
              <w:rPr>
                <w:rFonts w:ascii="Myriad Pro" w:hAnsi="Myriad Pro" w:cs="Arial"/>
                <w:sz w:val="20"/>
              </w:rPr>
              <w:t xml:space="preserve">Kryterium będzie weryfikowane na etapie KOP, na dzień podpisania umowy oraz w przypadku zmiany Partnera (jeśli dotyczy). </w:t>
            </w:r>
          </w:p>
          <w:p w:rsidR="00777C34" w:rsidRPr="00CE73C4" w:rsidRDefault="00777C34" w:rsidP="004D3FDF">
            <w:pPr>
              <w:spacing w:before="40" w:line="276" w:lineRule="auto"/>
              <w:ind w:left="36"/>
              <w:contextualSpacing/>
              <w:jc w:val="both"/>
              <w:rPr>
                <w:rFonts w:ascii="Myriad Pro" w:eastAsia="Malgun Gothic" w:hAnsi="Myriad Pro" w:cs="Arial"/>
                <w:sz w:val="20"/>
              </w:rPr>
            </w:pPr>
            <w:r w:rsidRPr="00CE73C4">
              <w:rPr>
                <w:rFonts w:ascii="Myriad Pro" w:eastAsia="Malgun Gothic" w:hAnsi="Myriad Pro" w:cs="Arial"/>
                <w:sz w:val="20"/>
              </w:rPr>
              <w:t>Ocena spełniania kryterium polega na przypisaniu wartości logicznych „tak”, „nie”.</w:t>
            </w:r>
          </w:p>
        </w:tc>
      </w:tr>
      <w:tr w:rsidR="00777C34" w:rsidRPr="00CB72ED" w:rsidTr="004D3FDF">
        <w:trPr>
          <w:jc w:val="center"/>
        </w:trPr>
        <w:tc>
          <w:tcPr>
            <w:tcW w:w="539" w:type="dxa"/>
          </w:tcPr>
          <w:p w:rsidR="00777C34" w:rsidRPr="00CE73C4" w:rsidRDefault="00777C34" w:rsidP="004D3FDF">
            <w:pPr>
              <w:pStyle w:val="Akapitzlist"/>
              <w:numPr>
                <w:ilvl w:val="0"/>
                <w:numId w:val="98"/>
              </w:numPr>
              <w:spacing w:before="40" w:after="40" w:line="276" w:lineRule="auto"/>
              <w:ind w:left="0" w:firstLine="0"/>
              <w:contextualSpacing w:val="0"/>
              <w:rPr>
                <w:rFonts w:cs="Arial"/>
              </w:rPr>
            </w:pPr>
          </w:p>
        </w:tc>
        <w:tc>
          <w:tcPr>
            <w:tcW w:w="2524" w:type="dxa"/>
          </w:tcPr>
          <w:p w:rsidR="00777C34" w:rsidRPr="00CB72ED" w:rsidRDefault="00777C34" w:rsidP="004D3FDF">
            <w:pPr>
              <w:spacing w:before="40" w:after="40" w:line="276" w:lineRule="auto"/>
              <w:rPr>
                <w:rFonts w:ascii="Myriad Pro" w:hAnsi="Myriad Pro" w:cs="Arial"/>
                <w:sz w:val="20"/>
              </w:rPr>
            </w:pPr>
            <w:r>
              <w:rPr>
                <w:rFonts w:ascii="Myriad Pro" w:hAnsi="Myriad Pro" w:cs="Arial"/>
                <w:sz w:val="20"/>
              </w:rPr>
              <w:t xml:space="preserve">Zgodność </w:t>
            </w:r>
            <w:r w:rsidRPr="00CB72ED">
              <w:rPr>
                <w:rFonts w:ascii="Myriad Pro" w:hAnsi="Myriad Pro" w:cs="Arial"/>
                <w:sz w:val="20"/>
              </w:rPr>
              <w:t>z zasadami horyzontalnymi.</w:t>
            </w:r>
          </w:p>
        </w:tc>
        <w:tc>
          <w:tcPr>
            <w:tcW w:w="5101" w:type="dxa"/>
          </w:tcPr>
          <w:p w:rsidR="00777C34" w:rsidRPr="00CB72ED" w:rsidRDefault="00777C34" w:rsidP="004D3FDF">
            <w:pPr>
              <w:spacing w:before="40" w:after="40" w:line="276" w:lineRule="auto"/>
              <w:jc w:val="both"/>
              <w:rPr>
                <w:rFonts w:ascii="Myriad Pro" w:hAnsi="Myriad Pro" w:cs="Arial"/>
                <w:sz w:val="20"/>
              </w:rPr>
            </w:pPr>
            <w:r w:rsidRPr="00CB72ED">
              <w:rPr>
                <w:rFonts w:ascii="Myriad Pro" w:hAnsi="Myriad Pro" w:cs="Arial"/>
                <w:sz w:val="20"/>
              </w:rPr>
              <w:t>Projekt</w:t>
            </w:r>
            <w:r>
              <w:rPr>
                <w:rFonts w:ascii="Myriad Pro" w:hAnsi="Myriad Pro" w:cs="Arial"/>
                <w:sz w:val="20"/>
              </w:rPr>
              <w:t xml:space="preserve"> </w:t>
            </w:r>
            <w:r w:rsidRPr="00CB72ED">
              <w:rPr>
                <w:rFonts w:ascii="Myriad Pro" w:hAnsi="Myriad Pro" w:cs="Arial"/>
                <w:sz w:val="20"/>
              </w:rPr>
              <w:t>jest zgodny z:</w:t>
            </w:r>
          </w:p>
          <w:p w:rsidR="00777C34" w:rsidRPr="00CE73C4" w:rsidRDefault="00777C34" w:rsidP="004D3FDF">
            <w:pPr>
              <w:pStyle w:val="Akapitzlist"/>
              <w:numPr>
                <w:ilvl w:val="0"/>
                <w:numId w:val="99"/>
              </w:numPr>
              <w:spacing w:before="40" w:after="40" w:line="276" w:lineRule="auto"/>
              <w:ind w:left="315" w:hanging="284"/>
              <w:contextualSpacing w:val="0"/>
              <w:jc w:val="both"/>
              <w:rPr>
                <w:rFonts w:cs="Arial"/>
              </w:rPr>
            </w:pPr>
            <w:r w:rsidRPr="00CE73C4">
              <w:rPr>
                <w:rFonts w:cs="Arial"/>
              </w:rPr>
              <w:t>zasadą rów</w:t>
            </w:r>
            <w:r>
              <w:rPr>
                <w:rFonts w:cs="Arial"/>
              </w:rPr>
              <w:t xml:space="preserve">ności szans kobiet i mężczyzn, </w:t>
            </w:r>
            <w:r w:rsidRPr="00CE73C4">
              <w:rPr>
                <w:rFonts w:cs="Arial"/>
              </w:rPr>
              <w:t xml:space="preserve">w oparciu o </w:t>
            </w:r>
            <w:r w:rsidRPr="00CE73C4">
              <w:rPr>
                <w:rFonts w:cs="Arial"/>
                <w:i/>
              </w:rPr>
              <w:t>standard minimum</w:t>
            </w:r>
            <w:r w:rsidRPr="00CE73C4">
              <w:rPr>
                <w:rFonts w:cs="Arial"/>
              </w:rPr>
              <w:t>,</w:t>
            </w:r>
          </w:p>
          <w:p w:rsidR="00777C34" w:rsidRPr="00CE73C4" w:rsidRDefault="00777C34" w:rsidP="004D3FDF">
            <w:pPr>
              <w:pStyle w:val="Akapitzlist"/>
              <w:numPr>
                <w:ilvl w:val="0"/>
                <w:numId w:val="99"/>
              </w:numPr>
              <w:spacing w:before="40" w:after="40" w:line="276" w:lineRule="auto"/>
              <w:ind w:left="315" w:hanging="284"/>
              <w:contextualSpacing w:val="0"/>
              <w:jc w:val="both"/>
              <w:rPr>
                <w:rFonts w:cs="Arial"/>
              </w:rPr>
            </w:pPr>
            <w:r w:rsidRPr="00CE73C4">
              <w:rPr>
                <w:rFonts w:cs="Arial"/>
              </w:rPr>
              <w:t xml:space="preserve">właściwymi politykami i zasadami wspólnotowymi: </w:t>
            </w:r>
          </w:p>
          <w:p w:rsidR="00777C34" w:rsidRPr="00CB72ED" w:rsidRDefault="00777C34" w:rsidP="004D3FDF">
            <w:pPr>
              <w:pStyle w:val="Akapitzlist"/>
              <w:numPr>
                <w:ilvl w:val="0"/>
                <w:numId w:val="40"/>
              </w:numPr>
              <w:autoSpaceDE w:val="0"/>
              <w:autoSpaceDN w:val="0"/>
              <w:adjustRightInd w:val="0"/>
              <w:jc w:val="both"/>
              <w:rPr>
                <w:rFonts w:eastAsia="MyriadPro-Regular" w:cs="Arial"/>
              </w:rPr>
            </w:pPr>
            <w:r w:rsidRPr="00CB72ED">
              <w:rPr>
                <w:rFonts w:eastAsia="MyriadPro-Regular" w:cs="Arial"/>
              </w:rPr>
              <w:t>zrównoważonego rozwoju,</w:t>
            </w:r>
          </w:p>
          <w:p w:rsidR="00777C34" w:rsidRPr="00CE73C4" w:rsidRDefault="00777C34" w:rsidP="004D3FDF">
            <w:pPr>
              <w:pStyle w:val="Akapitzlist"/>
              <w:numPr>
                <w:ilvl w:val="0"/>
                <w:numId w:val="40"/>
              </w:numPr>
              <w:autoSpaceDE w:val="0"/>
              <w:autoSpaceDN w:val="0"/>
              <w:adjustRightInd w:val="0"/>
              <w:jc w:val="both"/>
              <w:rPr>
                <w:rFonts w:eastAsia="MyriadPro-Regular" w:cs="Arial"/>
              </w:rPr>
            </w:pPr>
            <w:r w:rsidRPr="00CE73C4">
              <w:rPr>
                <w:rFonts w:eastAsia="MyriadPro-Regular" w:cs="Arial"/>
              </w:rPr>
              <w:t>promowania i realizacji zasady równości szans i niedyskryminacji, w tym. m. in. koniecznością stosowania zasady uniwersalnego projektowania.</w:t>
            </w:r>
          </w:p>
          <w:p w:rsidR="00777C34" w:rsidRDefault="00777C34" w:rsidP="004D3FDF">
            <w:pPr>
              <w:autoSpaceDE w:val="0"/>
              <w:autoSpaceDN w:val="0"/>
              <w:adjustRightInd w:val="0"/>
              <w:jc w:val="both"/>
              <w:rPr>
                <w:rFonts w:ascii="Myriad Pro" w:eastAsia="MyriadPro-Regular" w:hAnsi="Myriad Pro" w:cs="Arial"/>
                <w:sz w:val="20"/>
              </w:rPr>
            </w:pPr>
          </w:p>
          <w:p w:rsidR="00777C34" w:rsidRPr="00346CAD" w:rsidRDefault="00777C34" w:rsidP="004D3FDF">
            <w:pPr>
              <w:autoSpaceDE w:val="0"/>
              <w:autoSpaceDN w:val="0"/>
              <w:adjustRightInd w:val="0"/>
              <w:jc w:val="both"/>
              <w:rPr>
                <w:rFonts w:ascii="Myriad Pro" w:eastAsia="MyriadPro-Regular" w:hAnsi="Myriad Pro" w:cs="Arial"/>
                <w:sz w:val="20"/>
              </w:rPr>
            </w:pPr>
            <w:r w:rsidRPr="00CE73C4">
              <w:rPr>
                <w:rFonts w:ascii="Myriad Pro" w:eastAsia="MyriadPro-Regular" w:hAnsi="Myriad Pro" w:cs="Arial"/>
                <w:sz w:val="20"/>
              </w:rPr>
              <w:t xml:space="preserve">Uniwersalne projektowanie to projektowanie produktów, środowiska, programów i usług w taki sposób, by były użyteczne dla wszystkich, w możliwie największym stopniu, bez potrzeby późniejszej adaptacji lub specjalistycznego projektowania. Projekt </w:t>
            </w:r>
            <w:r w:rsidRPr="00CE73C4">
              <w:rPr>
                <w:rFonts w:ascii="Myriad Pro" w:eastAsia="MyriadPro-Regular" w:hAnsi="Myriad Pro" w:cs="Arial"/>
                <w:sz w:val="20"/>
              </w:rPr>
              <w:lastRenderedPageBreak/>
              <w:t>zakłada dostępność dla jak najszerszego grona o</w:t>
            </w:r>
            <w:r>
              <w:rPr>
                <w:rFonts w:ascii="Myriad Pro" w:eastAsia="MyriadPro-Regular" w:hAnsi="Myriad Pro" w:cs="Arial"/>
                <w:sz w:val="20"/>
              </w:rPr>
              <w:t xml:space="preserve">dbiorców, w szczególności osób </w:t>
            </w:r>
            <w:r w:rsidRPr="00CE73C4">
              <w:rPr>
                <w:rFonts w:ascii="Myriad Pro" w:eastAsia="MyriadPro-Regular" w:hAnsi="Myriad Pro" w:cs="Arial"/>
                <w:sz w:val="20"/>
              </w:rPr>
              <w:t>z niepełnosprawnościami.</w:t>
            </w:r>
          </w:p>
        </w:tc>
        <w:tc>
          <w:tcPr>
            <w:tcW w:w="6011" w:type="dxa"/>
          </w:tcPr>
          <w:p w:rsidR="00777C34" w:rsidRPr="00CE73C4" w:rsidRDefault="00777C34" w:rsidP="004D3FDF">
            <w:pPr>
              <w:spacing w:before="40" w:after="40" w:line="276" w:lineRule="auto"/>
              <w:jc w:val="both"/>
              <w:rPr>
                <w:rFonts w:ascii="Myriad Pro" w:hAnsi="Myriad Pro" w:cs="Arial"/>
                <w:sz w:val="20"/>
              </w:rPr>
            </w:pPr>
            <w:r w:rsidRPr="00CE73C4">
              <w:rPr>
                <w:rFonts w:ascii="Myriad Pro" w:hAnsi="Myriad Pro" w:cs="Arial"/>
                <w:sz w:val="20"/>
              </w:rPr>
              <w:lastRenderedPageBreak/>
              <w:t>Spełnienie kryterium jest konieczne do przyznania dofinansowania.</w:t>
            </w:r>
          </w:p>
          <w:p w:rsidR="00777C34" w:rsidRPr="00CE73C4" w:rsidRDefault="00777C34" w:rsidP="004D3FDF">
            <w:pPr>
              <w:spacing w:before="40" w:after="40" w:line="276" w:lineRule="auto"/>
              <w:jc w:val="both"/>
              <w:rPr>
                <w:rFonts w:ascii="Myriad Pro" w:hAnsi="Myriad Pro" w:cs="Arial"/>
                <w:sz w:val="20"/>
              </w:rPr>
            </w:pPr>
            <w:r w:rsidRPr="00CE73C4">
              <w:rPr>
                <w:rFonts w:ascii="Myriad Pro" w:hAnsi="Myriad Pro" w:cs="Arial"/>
                <w:sz w:val="20"/>
              </w:rPr>
              <w:t>Projekty niespełniające kryterium są odrzucane.</w:t>
            </w:r>
          </w:p>
          <w:p w:rsidR="00777C34" w:rsidRPr="00CE73C4" w:rsidRDefault="00777C34" w:rsidP="004D3FDF">
            <w:pPr>
              <w:spacing w:before="40" w:after="40" w:line="276" w:lineRule="auto"/>
              <w:jc w:val="both"/>
              <w:rPr>
                <w:rFonts w:ascii="Myriad Pro" w:hAnsi="Myriad Pro" w:cs="Arial"/>
                <w:sz w:val="20"/>
              </w:rPr>
            </w:pPr>
            <w:r w:rsidRPr="00CE73C4">
              <w:rPr>
                <w:rFonts w:ascii="Myriad Pro" w:hAnsi="Myriad Pro" w:cs="Arial"/>
                <w:sz w:val="20"/>
              </w:rPr>
              <w:t>Ocena spełniania kryterium polega na przypisaniu wartości logicznych „tak”, „nie”.</w:t>
            </w:r>
          </w:p>
        </w:tc>
      </w:tr>
    </w:tbl>
    <w:p w:rsidR="00777C34" w:rsidRDefault="00777C34" w:rsidP="00777C34">
      <w:pPr>
        <w:rPr>
          <w:rFonts w:ascii="Myriad Pro" w:hAnsi="Myriad Pro" w:cs="Arial"/>
          <w:b/>
          <w:bCs/>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777C34" w:rsidRPr="00CB72ED" w:rsidTr="004D3FDF">
        <w:trPr>
          <w:jc w:val="center"/>
        </w:trPr>
        <w:tc>
          <w:tcPr>
            <w:tcW w:w="14175" w:type="dxa"/>
            <w:gridSpan w:val="4"/>
            <w:shd w:val="clear" w:color="auto" w:fill="D9D9D9" w:themeFill="background1" w:themeFillShade="D9"/>
          </w:tcPr>
          <w:p w:rsidR="00777C34" w:rsidRPr="00CB72ED" w:rsidRDefault="00777C34" w:rsidP="004D3FDF">
            <w:pPr>
              <w:spacing w:before="40" w:after="40" w:line="240" w:lineRule="auto"/>
              <w:jc w:val="center"/>
              <w:rPr>
                <w:rFonts w:ascii="Myriad Pro" w:hAnsi="Myriad Pro" w:cs="Arial"/>
                <w:sz w:val="20"/>
              </w:rPr>
            </w:pPr>
            <w:r w:rsidRPr="00CB72ED">
              <w:rPr>
                <w:rFonts w:ascii="Myriad Pro" w:hAnsi="Myriad Pro" w:cs="Arial"/>
                <w:b/>
                <w:sz w:val="20"/>
              </w:rPr>
              <w:t>Kryteria wykonalności</w:t>
            </w:r>
          </w:p>
        </w:tc>
      </w:tr>
      <w:tr w:rsidR="00777C34" w:rsidRPr="00CB72ED" w:rsidTr="004D3FDF">
        <w:trPr>
          <w:jc w:val="center"/>
        </w:trPr>
        <w:tc>
          <w:tcPr>
            <w:tcW w:w="512" w:type="dxa"/>
          </w:tcPr>
          <w:p w:rsidR="00777C34" w:rsidRPr="00CB72ED" w:rsidRDefault="00777C34" w:rsidP="004D3FDF">
            <w:pPr>
              <w:spacing w:before="40" w:after="40" w:line="240" w:lineRule="auto"/>
              <w:ind w:left="-22" w:right="-108"/>
              <w:rPr>
                <w:rFonts w:ascii="Myriad Pro" w:hAnsi="Myriad Pro" w:cs="Arial"/>
                <w:sz w:val="20"/>
              </w:rPr>
            </w:pPr>
            <w:r w:rsidRPr="00CB72ED">
              <w:rPr>
                <w:rFonts w:ascii="Myriad Pro" w:hAnsi="Myriad Pro" w:cs="Arial"/>
                <w:sz w:val="20"/>
              </w:rPr>
              <w:t>L.p.</w:t>
            </w:r>
          </w:p>
        </w:tc>
        <w:tc>
          <w:tcPr>
            <w:tcW w:w="2126" w:type="dxa"/>
          </w:tcPr>
          <w:p w:rsidR="00777C34" w:rsidRPr="00CB72ED" w:rsidRDefault="00777C34" w:rsidP="004D3FDF">
            <w:pPr>
              <w:spacing w:before="40" w:after="40" w:line="240" w:lineRule="auto"/>
              <w:jc w:val="center"/>
              <w:rPr>
                <w:rFonts w:ascii="Myriad Pro" w:hAnsi="Myriad Pro" w:cs="Arial"/>
                <w:sz w:val="20"/>
              </w:rPr>
            </w:pPr>
            <w:r w:rsidRPr="00CB72ED">
              <w:rPr>
                <w:rFonts w:ascii="Myriad Pro" w:hAnsi="Myriad Pro" w:cs="Arial"/>
                <w:sz w:val="20"/>
              </w:rPr>
              <w:t>Nazwa kryterium</w:t>
            </w:r>
          </w:p>
        </w:tc>
        <w:tc>
          <w:tcPr>
            <w:tcW w:w="6804" w:type="dxa"/>
          </w:tcPr>
          <w:p w:rsidR="00777C34" w:rsidRPr="00CB72ED" w:rsidRDefault="00777C34" w:rsidP="004D3FDF">
            <w:pPr>
              <w:spacing w:before="40" w:after="40" w:line="240" w:lineRule="auto"/>
              <w:jc w:val="center"/>
              <w:rPr>
                <w:rFonts w:ascii="Myriad Pro" w:hAnsi="Myriad Pro" w:cs="Arial"/>
                <w:sz w:val="20"/>
              </w:rPr>
            </w:pPr>
            <w:r w:rsidRPr="00CB72ED">
              <w:rPr>
                <w:rFonts w:ascii="Myriad Pro" w:hAnsi="Myriad Pro" w:cs="Arial"/>
                <w:sz w:val="20"/>
              </w:rPr>
              <w:t>Definicja kryterium</w:t>
            </w:r>
          </w:p>
        </w:tc>
        <w:tc>
          <w:tcPr>
            <w:tcW w:w="4733" w:type="dxa"/>
          </w:tcPr>
          <w:p w:rsidR="00777C34" w:rsidRPr="00CB72ED" w:rsidRDefault="00777C34" w:rsidP="004D3FDF">
            <w:pPr>
              <w:spacing w:before="40" w:after="40" w:line="240" w:lineRule="auto"/>
              <w:jc w:val="center"/>
              <w:rPr>
                <w:rFonts w:ascii="Myriad Pro" w:hAnsi="Myriad Pro" w:cs="Arial"/>
                <w:sz w:val="20"/>
              </w:rPr>
            </w:pPr>
            <w:r w:rsidRPr="00CB72ED">
              <w:rPr>
                <w:rFonts w:ascii="Myriad Pro" w:hAnsi="Myriad Pro" w:cs="Arial"/>
                <w:sz w:val="20"/>
              </w:rPr>
              <w:t>Opis znaczenia kryterium</w:t>
            </w:r>
          </w:p>
        </w:tc>
      </w:tr>
      <w:tr w:rsidR="00777C34" w:rsidRPr="00CB72ED" w:rsidTr="004D3FDF">
        <w:trPr>
          <w:jc w:val="center"/>
        </w:trPr>
        <w:tc>
          <w:tcPr>
            <w:tcW w:w="512" w:type="dxa"/>
          </w:tcPr>
          <w:p w:rsidR="00777C34" w:rsidRPr="00CB72ED" w:rsidRDefault="00777C34" w:rsidP="004D3FDF">
            <w:pPr>
              <w:spacing w:before="40" w:after="40" w:line="240" w:lineRule="auto"/>
              <w:jc w:val="center"/>
              <w:rPr>
                <w:rFonts w:ascii="Myriad Pro" w:hAnsi="Myriad Pro" w:cs="Arial"/>
                <w:sz w:val="20"/>
              </w:rPr>
            </w:pPr>
            <w:r w:rsidRPr="00CB72ED">
              <w:rPr>
                <w:rFonts w:ascii="Myriad Pro" w:hAnsi="Myriad Pro" w:cs="Arial"/>
                <w:sz w:val="20"/>
              </w:rPr>
              <w:t>1</w:t>
            </w:r>
          </w:p>
        </w:tc>
        <w:tc>
          <w:tcPr>
            <w:tcW w:w="2126" w:type="dxa"/>
          </w:tcPr>
          <w:p w:rsidR="00777C34" w:rsidRPr="00CB72ED" w:rsidRDefault="00777C34" w:rsidP="004D3FDF">
            <w:pPr>
              <w:spacing w:before="40" w:after="40" w:line="240" w:lineRule="auto"/>
              <w:jc w:val="center"/>
              <w:rPr>
                <w:rFonts w:ascii="Myriad Pro" w:hAnsi="Myriad Pro" w:cs="Arial"/>
                <w:sz w:val="20"/>
              </w:rPr>
            </w:pPr>
            <w:r w:rsidRPr="00CB72ED">
              <w:rPr>
                <w:rFonts w:ascii="Myriad Pro" w:hAnsi="Myriad Pro" w:cs="Arial"/>
                <w:sz w:val="20"/>
              </w:rPr>
              <w:t>2</w:t>
            </w:r>
          </w:p>
        </w:tc>
        <w:tc>
          <w:tcPr>
            <w:tcW w:w="6804" w:type="dxa"/>
          </w:tcPr>
          <w:p w:rsidR="00777C34" w:rsidRPr="00CB72ED" w:rsidRDefault="00777C34" w:rsidP="004D3FDF">
            <w:pPr>
              <w:spacing w:before="40" w:after="40" w:line="240" w:lineRule="auto"/>
              <w:jc w:val="center"/>
              <w:rPr>
                <w:rFonts w:ascii="Myriad Pro" w:hAnsi="Myriad Pro" w:cs="Arial"/>
                <w:sz w:val="20"/>
              </w:rPr>
            </w:pPr>
            <w:r w:rsidRPr="00CB72ED">
              <w:rPr>
                <w:rFonts w:ascii="Myriad Pro" w:hAnsi="Myriad Pro" w:cs="Arial"/>
                <w:sz w:val="20"/>
              </w:rPr>
              <w:t>3</w:t>
            </w:r>
          </w:p>
        </w:tc>
        <w:tc>
          <w:tcPr>
            <w:tcW w:w="4733" w:type="dxa"/>
          </w:tcPr>
          <w:p w:rsidR="00777C34" w:rsidRPr="00CB72ED" w:rsidRDefault="00777C34" w:rsidP="004D3FDF">
            <w:pPr>
              <w:spacing w:before="40" w:after="40" w:line="240" w:lineRule="auto"/>
              <w:jc w:val="center"/>
              <w:rPr>
                <w:rFonts w:ascii="Myriad Pro" w:hAnsi="Myriad Pro" w:cs="Arial"/>
                <w:sz w:val="20"/>
              </w:rPr>
            </w:pPr>
            <w:r w:rsidRPr="00CB72ED">
              <w:rPr>
                <w:rFonts w:ascii="Myriad Pro" w:hAnsi="Myriad Pro" w:cs="Arial"/>
                <w:sz w:val="20"/>
              </w:rPr>
              <w:t>4</w:t>
            </w:r>
          </w:p>
        </w:tc>
      </w:tr>
      <w:tr w:rsidR="00777C34" w:rsidRPr="00CB72ED" w:rsidTr="004D3FDF">
        <w:trPr>
          <w:trHeight w:val="1885"/>
          <w:jc w:val="center"/>
        </w:trPr>
        <w:tc>
          <w:tcPr>
            <w:tcW w:w="512" w:type="dxa"/>
          </w:tcPr>
          <w:p w:rsidR="00777C34" w:rsidRPr="00CB72ED" w:rsidRDefault="00777C34" w:rsidP="004D3FDF">
            <w:pPr>
              <w:pStyle w:val="Akapitzlist"/>
              <w:numPr>
                <w:ilvl w:val="0"/>
                <w:numId w:val="100"/>
              </w:numPr>
              <w:spacing w:before="40" w:after="40" w:line="240" w:lineRule="auto"/>
              <w:ind w:left="0" w:firstLine="0"/>
              <w:contextualSpacing w:val="0"/>
              <w:rPr>
                <w:rFonts w:cs="Arial"/>
              </w:rPr>
            </w:pPr>
          </w:p>
        </w:tc>
        <w:tc>
          <w:tcPr>
            <w:tcW w:w="2126" w:type="dxa"/>
            <w:shd w:val="clear" w:color="auto" w:fill="auto"/>
          </w:tcPr>
          <w:p w:rsidR="00777C34" w:rsidRPr="00CB72ED" w:rsidRDefault="00777C34" w:rsidP="004D3FDF">
            <w:pPr>
              <w:spacing w:before="40" w:after="40" w:line="240" w:lineRule="auto"/>
              <w:rPr>
                <w:rFonts w:ascii="Myriad Pro" w:hAnsi="Myriad Pro" w:cs="Arial"/>
                <w:sz w:val="20"/>
              </w:rPr>
            </w:pPr>
            <w:r w:rsidRPr="00CB72ED">
              <w:rPr>
                <w:rFonts w:ascii="Myriad Pro" w:hAnsi="Myriad Pro" w:cs="Arial"/>
                <w:sz w:val="20"/>
              </w:rPr>
              <w:t>Zgodność prawna</w:t>
            </w:r>
          </w:p>
        </w:tc>
        <w:tc>
          <w:tcPr>
            <w:tcW w:w="6804" w:type="dxa"/>
          </w:tcPr>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hAnsi="Myriad Pro" w:cs="Arial"/>
                <w:sz w:val="20"/>
              </w:rPr>
              <w:t xml:space="preserve">Projekt jest zgodny z prawodawstwem wspólnotowym i krajowym, </w:t>
            </w:r>
            <w:r w:rsidRPr="00CB72ED">
              <w:rPr>
                <w:rFonts w:ascii="Myriad Pro" w:hAnsi="Myriad Pro" w:cs="Arial"/>
                <w:sz w:val="20"/>
              </w:rPr>
              <w:br/>
              <w:t>w tym przepisami ustawy</w:t>
            </w:r>
            <w:r w:rsidRPr="00CB72ED">
              <w:rPr>
                <w:rFonts w:ascii="Myriad Pro" w:hAnsi="Myriad Pro" w:cs="Arial"/>
                <w:i/>
                <w:sz w:val="20"/>
              </w:rPr>
              <w:t xml:space="preserve"> </w:t>
            </w:r>
            <w:r w:rsidRPr="00CB72ED">
              <w:rPr>
                <w:rFonts w:ascii="Myriad Pro" w:hAnsi="Myriad Pro" w:cs="Arial"/>
                <w:sz w:val="20"/>
              </w:rPr>
              <w:t xml:space="preserve">z dnia 29 stycznia 2004 r. </w:t>
            </w:r>
            <w:r w:rsidRPr="00CB72ED">
              <w:rPr>
                <w:rFonts w:ascii="Myriad Pro" w:hAnsi="Myriad Pro" w:cs="Arial"/>
                <w:i/>
                <w:sz w:val="20"/>
              </w:rPr>
              <w:t>Prawo zamówień publicznych</w:t>
            </w:r>
            <w:r w:rsidRPr="00CB72ED">
              <w:rPr>
                <w:rFonts w:ascii="Myriad Pro" w:hAnsi="Myriad Pro" w:cs="Arial"/>
                <w:sz w:val="20"/>
              </w:rPr>
              <w:t>.</w:t>
            </w:r>
            <w:r w:rsidRPr="00CB72ED">
              <w:rPr>
                <w:rFonts w:ascii="Myriad Pro" w:eastAsia="MyriadPro-Regular" w:hAnsi="Myriad Pro" w:cs="Arial"/>
                <w:sz w:val="20"/>
              </w:rPr>
              <w:t xml:space="preserve"> </w:t>
            </w:r>
          </w:p>
          <w:p w:rsidR="00777C34" w:rsidRPr="00CB72ED" w:rsidRDefault="00777C34" w:rsidP="004D3FDF">
            <w:pPr>
              <w:autoSpaceDE w:val="0"/>
              <w:autoSpaceDN w:val="0"/>
              <w:adjustRightInd w:val="0"/>
              <w:jc w:val="both"/>
              <w:rPr>
                <w:rFonts w:ascii="Myriad Pro" w:eastAsia="MyriadPro-Regular" w:hAnsi="Myriad Pro" w:cs="Arial"/>
                <w:sz w:val="20"/>
              </w:rPr>
            </w:pPr>
            <w:r w:rsidRPr="00CB72ED">
              <w:rPr>
                <w:rFonts w:ascii="Myriad Pro" w:eastAsia="MyriadPro-Regular" w:hAnsi="Myriad Pro" w:cs="Arial"/>
                <w:sz w:val="20"/>
              </w:rPr>
              <w:t>Projekt spełnia wymogi utworzenia partnerstwa zgodnie z art. 33 ust. 2-4a ustawy z dnia 11 lipca 2014 r. o</w:t>
            </w:r>
            <w:r>
              <w:rPr>
                <w:rFonts w:ascii="Myriad Pro" w:eastAsia="MyriadPro-Regular" w:hAnsi="Myriad Pro" w:cs="Arial"/>
                <w:sz w:val="20"/>
              </w:rPr>
              <w:t xml:space="preserve"> zasadach realizacji programów </w:t>
            </w:r>
            <w:r w:rsidRPr="00CB72ED">
              <w:rPr>
                <w:rFonts w:ascii="Myriad Pro" w:eastAsia="MyriadPro-Regular" w:hAnsi="Myriad Pro" w:cs="Arial"/>
                <w:sz w:val="20"/>
              </w:rPr>
              <w:t>w zakresie polityki spójności finansowanych w perspektywie finansowej 2014-2020 (jeśli dotyczy).</w:t>
            </w:r>
          </w:p>
        </w:tc>
        <w:tc>
          <w:tcPr>
            <w:tcW w:w="4733" w:type="dxa"/>
          </w:tcPr>
          <w:p w:rsidR="00777C34" w:rsidRPr="00CB72ED" w:rsidRDefault="00777C34" w:rsidP="004D3FDF">
            <w:pPr>
              <w:spacing w:before="40" w:after="40"/>
              <w:ind w:left="34"/>
              <w:contextualSpacing/>
              <w:jc w:val="both"/>
              <w:rPr>
                <w:rFonts w:ascii="Myriad Pro" w:hAnsi="Myriad Pro" w:cs="Arial"/>
                <w:sz w:val="20"/>
              </w:rPr>
            </w:pPr>
            <w:r w:rsidRPr="00CB72ED">
              <w:rPr>
                <w:rFonts w:ascii="Myriad Pro" w:hAnsi="Myriad Pro" w:cs="Arial"/>
                <w:sz w:val="20"/>
              </w:rPr>
              <w:t>Spełnienie kryterium jest konieczne do przyznania dofinansowania.</w:t>
            </w:r>
          </w:p>
          <w:p w:rsidR="00777C34" w:rsidRPr="00CB72ED" w:rsidRDefault="00777C34" w:rsidP="004D3FDF">
            <w:pPr>
              <w:spacing w:before="40" w:after="40"/>
              <w:ind w:left="34"/>
              <w:contextualSpacing/>
              <w:jc w:val="both"/>
              <w:rPr>
                <w:rFonts w:ascii="Myriad Pro" w:hAnsi="Myriad Pro" w:cs="Arial"/>
                <w:sz w:val="20"/>
              </w:rPr>
            </w:pPr>
            <w:r w:rsidRPr="00CB72ED">
              <w:rPr>
                <w:rFonts w:ascii="Myriad Pro" w:hAnsi="Myriad Pro" w:cs="Arial"/>
                <w:sz w:val="20"/>
              </w:rPr>
              <w:t>Projekty niespełniające kryterium są odrzucane.</w:t>
            </w:r>
          </w:p>
          <w:p w:rsidR="00777C34" w:rsidRPr="00CB72ED" w:rsidRDefault="00777C34" w:rsidP="004D3FDF">
            <w:pPr>
              <w:spacing w:before="40" w:after="40"/>
              <w:ind w:left="34"/>
              <w:contextualSpacing/>
              <w:jc w:val="both"/>
              <w:rPr>
                <w:rFonts w:ascii="Myriad Pro" w:hAnsi="Myriad Pro" w:cs="Arial"/>
                <w:sz w:val="20"/>
              </w:rPr>
            </w:pPr>
            <w:r w:rsidRPr="00CB72ED">
              <w:rPr>
                <w:rFonts w:ascii="Myriad Pro" w:hAnsi="Myriad Pro" w:cs="Arial"/>
                <w:sz w:val="20"/>
              </w:rPr>
              <w:t>Ocena spełniania kryterium polega na przypisaniu wartości logicznych „tak”, „nie”.</w:t>
            </w:r>
          </w:p>
        </w:tc>
      </w:tr>
      <w:tr w:rsidR="00777C34" w:rsidRPr="00CB72ED" w:rsidTr="004D3FDF">
        <w:trPr>
          <w:jc w:val="center"/>
        </w:trPr>
        <w:tc>
          <w:tcPr>
            <w:tcW w:w="512" w:type="dxa"/>
          </w:tcPr>
          <w:p w:rsidR="00777C34" w:rsidRPr="00CB72ED" w:rsidRDefault="00777C34" w:rsidP="004D3FDF">
            <w:pPr>
              <w:pStyle w:val="Akapitzlist"/>
              <w:numPr>
                <w:ilvl w:val="0"/>
                <w:numId w:val="100"/>
              </w:numPr>
              <w:spacing w:after="0" w:line="240" w:lineRule="auto"/>
              <w:ind w:left="0" w:firstLine="0"/>
              <w:contextualSpacing w:val="0"/>
              <w:rPr>
                <w:rFonts w:cs="Arial"/>
              </w:rPr>
            </w:pPr>
          </w:p>
        </w:tc>
        <w:tc>
          <w:tcPr>
            <w:tcW w:w="2126" w:type="dxa"/>
            <w:shd w:val="clear" w:color="auto" w:fill="auto"/>
          </w:tcPr>
          <w:p w:rsidR="00777C34" w:rsidRPr="00CB72ED" w:rsidRDefault="00777C34" w:rsidP="004D3FDF">
            <w:pPr>
              <w:autoSpaceDE w:val="0"/>
              <w:autoSpaceDN w:val="0"/>
              <w:adjustRightInd w:val="0"/>
              <w:spacing w:after="0"/>
              <w:rPr>
                <w:rFonts w:ascii="Myriad Pro" w:eastAsia="Malgun Gothic" w:hAnsi="Myriad Pro" w:cs="Arial"/>
                <w:sz w:val="20"/>
              </w:rPr>
            </w:pPr>
            <w:r w:rsidRPr="00CB72ED">
              <w:rPr>
                <w:rFonts w:ascii="Myriad Pro" w:eastAsia="Malgun Gothic" w:hAnsi="Myriad Pro" w:cs="Arial"/>
                <w:sz w:val="20"/>
              </w:rPr>
              <w:t>Zgodność</w:t>
            </w:r>
          </w:p>
          <w:p w:rsidR="00777C34" w:rsidRPr="00CB72ED" w:rsidRDefault="00777C34" w:rsidP="004D3FDF">
            <w:pPr>
              <w:autoSpaceDE w:val="0"/>
              <w:autoSpaceDN w:val="0"/>
              <w:adjustRightInd w:val="0"/>
              <w:spacing w:after="0"/>
              <w:rPr>
                <w:rFonts w:ascii="Myriad Pro" w:eastAsia="Malgun Gothic" w:hAnsi="Myriad Pro" w:cs="Arial"/>
                <w:sz w:val="20"/>
              </w:rPr>
            </w:pPr>
            <w:r w:rsidRPr="00CB72ED">
              <w:rPr>
                <w:rFonts w:ascii="Myriad Pro" w:eastAsia="Malgun Gothic" w:hAnsi="Myriad Pro" w:cs="Arial"/>
                <w:sz w:val="20"/>
              </w:rPr>
              <w:t>z wymogami pomocy</w:t>
            </w:r>
          </w:p>
          <w:p w:rsidR="00777C34" w:rsidRPr="00CB72ED" w:rsidRDefault="00777C34" w:rsidP="004D3FDF">
            <w:pPr>
              <w:spacing w:after="0" w:line="240" w:lineRule="auto"/>
              <w:rPr>
                <w:rFonts w:ascii="Myriad Pro" w:eastAsia="Malgun Gothic" w:hAnsi="Myriad Pro" w:cs="Arial"/>
                <w:sz w:val="20"/>
              </w:rPr>
            </w:pPr>
            <w:r w:rsidRPr="00CB72ED">
              <w:rPr>
                <w:rFonts w:ascii="Myriad Pro" w:eastAsia="Malgun Gothic" w:hAnsi="Myriad Pro" w:cs="Arial"/>
                <w:sz w:val="20"/>
              </w:rPr>
              <w:t>publicznej</w:t>
            </w:r>
          </w:p>
        </w:tc>
        <w:tc>
          <w:tcPr>
            <w:tcW w:w="6804" w:type="dxa"/>
          </w:tcPr>
          <w:p w:rsidR="00777C34" w:rsidRPr="00CB72ED" w:rsidRDefault="00777C34" w:rsidP="004D3FDF">
            <w:pPr>
              <w:spacing w:after="0" w:line="240" w:lineRule="auto"/>
              <w:jc w:val="both"/>
              <w:rPr>
                <w:rFonts w:ascii="Myriad Pro" w:eastAsia="Malgun Gothic" w:hAnsi="Myriad Pro" w:cs="Arial"/>
                <w:sz w:val="20"/>
              </w:rPr>
            </w:pPr>
            <w:r w:rsidRPr="00CB72ED">
              <w:rPr>
                <w:rFonts w:ascii="Myriad Pro" w:eastAsia="Malgun Gothic" w:hAnsi="Myriad Pro" w:cs="Arial"/>
                <w:sz w:val="20"/>
              </w:rPr>
              <w:t xml:space="preserve">Projekt jest zgodny regułami pomocy publicznej i/lub pomocy </w:t>
            </w:r>
            <w:r w:rsidRPr="00CB72ED">
              <w:rPr>
                <w:rFonts w:ascii="Myriad Pro" w:eastAsia="Malgun Gothic" w:hAnsi="Myriad Pro" w:cs="Arial"/>
                <w:i/>
                <w:sz w:val="20"/>
              </w:rPr>
              <w:t xml:space="preserve">de </w:t>
            </w:r>
            <w:proofErr w:type="spellStart"/>
            <w:r w:rsidRPr="00CB72ED">
              <w:rPr>
                <w:rFonts w:ascii="Myriad Pro" w:eastAsia="Malgun Gothic" w:hAnsi="Myriad Pro" w:cs="Arial"/>
                <w:i/>
                <w:sz w:val="20"/>
              </w:rPr>
              <w:t>minimis</w:t>
            </w:r>
            <w:proofErr w:type="spellEnd"/>
            <w:r w:rsidRPr="00CB72ED">
              <w:rPr>
                <w:rFonts w:ascii="Myriad Pro" w:eastAsia="Malgun Gothic" w:hAnsi="Myriad Pro" w:cs="Arial"/>
                <w:sz w:val="20"/>
              </w:rPr>
              <w:t>.</w:t>
            </w:r>
          </w:p>
        </w:tc>
        <w:tc>
          <w:tcPr>
            <w:tcW w:w="4733" w:type="dxa"/>
          </w:tcPr>
          <w:p w:rsidR="00777C34" w:rsidRPr="00CB72ED" w:rsidRDefault="00777C34" w:rsidP="004D3FDF">
            <w:pPr>
              <w:spacing w:before="40" w:after="40"/>
              <w:jc w:val="both"/>
              <w:rPr>
                <w:rFonts w:ascii="Myriad Pro" w:hAnsi="Myriad Pro" w:cs="Arial"/>
                <w:sz w:val="20"/>
              </w:rPr>
            </w:pPr>
            <w:r w:rsidRPr="00CB72ED">
              <w:rPr>
                <w:rFonts w:ascii="Myriad Pro" w:hAnsi="Myriad Pro" w:cs="Arial"/>
                <w:sz w:val="20"/>
              </w:rPr>
              <w:t>Jeżeli dotyczy: spełnienie kryterium jest konieczne do przyznania dofinansowania.</w:t>
            </w:r>
          </w:p>
          <w:p w:rsidR="00777C34" w:rsidRPr="00CB72ED" w:rsidRDefault="00777C34" w:rsidP="004D3FDF">
            <w:pPr>
              <w:autoSpaceDE w:val="0"/>
              <w:autoSpaceDN w:val="0"/>
              <w:adjustRightInd w:val="0"/>
              <w:spacing w:after="0"/>
              <w:jc w:val="both"/>
              <w:rPr>
                <w:rFonts w:ascii="Myriad Pro" w:hAnsi="Myriad Pro" w:cs="Arial"/>
                <w:sz w:val="20"/>
              </w:rPr>
            </w:pPr>
            <w:r w:rsidRPr="00CB72ED">
              <w:rPr>
                <w:rFonts w:ascii="Myriad Pro" w:hAnsi="Myriad Pro" w:cs="Arial"/>
                <w:sz w:val="20"/>
              </w:rPr>
              <w:t>Projekty niespełniające kryterium są odrzucane.</w:t>
            </w:r>
          </w:p>
          <w:p w:rsidR="00777C34" w:rsidRPr="00CB72ED" w:rsidRDefault="00777C34" w:rsidP="004D3FDF">
            <w:pPr>
              <w:autoSpaceDE w:val="0"/>
              <w:autoSpaceDN w:val="0"/>
              <w:adjustRightInd w:val="0"/>
              <w:jc w:val="both"/>
              <w:rPr>
                <w:rFonts w:ascii="Myriad Pro" w:hAnsi="Myriad Pro" w:cs="Arial"/>
                <w:sz w:val="20"/>
              </w:rPr>
            </w:pPr>
            <w:r w:rsidRPr="00CB72ED">
              <w:rPr>
                <w:rFonts w:ascii="Myriad Pro" w:hAnsi="Myriad Pro" w:cs="Arial"/>
                <w:sz w:val="20"/>
              </w:rPr>
              <w:t>Ocena spełniania kryterium polega na przypisaniu wartości logicznych „tak”, „nie”, „nie dotyczy”.</w:t>
            </w:r>
          </w:p>
        </w:tc>
      </w:tr>
      <w:tr w:rsidR="00777C34" w:rsidRPr="00CB72ED" w:rsidTr="004D3FDF">
        <w:trPr>
          <w:jc w:val="center"/>
        </w:trPr>
        <w:tc>
          <w:tcPr>
            <w:tcW w:w="512" w:type="dxa"/>
          </w:tcPr>
          <w:p w:rsidR="00777C34" w:rsidRPr="00CB72ED" w:rsidRDefault="00777C34" w:rsidP="004D3FDF">
            <w:pPr>
              <w:pStyle w:val="Akapitzlist"/>
              <w:numPr>
                <w:ilvl w:val="0"/>
                <w:numId w:val="100"/>
              </w:numPr>
              <w:spacing w:after="0" w:line="240" w:lineRule="auto"/>
              <w:ind w:left="0" w:firstLine="0"/>
              <w:contextualSpacing w:val="0"/>
              <w:rPr>
                <w:rFonts w:cs="Arial"/>
              </w:rPr>
            </w:pPr>
          </w:p>
        </w:tc>
        <w:tc>
          <w:tcPr>
            <w:tcW w:w="2126" w:type="dxa"/>
            <w:shd w:val="clear" w:color="auto" w:fill="auto"/>
          </w:tcPr>
          <w:p w:rsidR="00777C34" w:rsidRPr="00CB72ED" w:rsidRDefault="00777C34" w:rsidP="004D3FDF">
            <w:pPr>
              <w:spacing w:before="40" w:after="40" w:line="240" w:lineRule="auto"/>
              <w:rPr>
                <w:rFonts w:ascii="Myriad Pro" w:hAnsi="Myriad Pro" w:cs="Arial"/>
                <w:sz w:val="20"/>
              </w:rPr>
            </w:pPr>
            <w:r w:rsidRPr="00CB72ED">
              <w:rPr>
                <w:rFonts w:ascii="Myriad Pro" w:hAnsi="Myriad Pro" w:cs="Arial"/>
                <w:sz w:val="20"/>
              </w:rPr>
              <w:t>Zdolność finansowa</w:t>
            </w:r>
          </w:p>
        </w:tc>
        <w:tc>
          <w:tcPr>
            <w:tcW w:w="6804" w:type="dxa"/>
          </w:tcPr>
          <w:p w:rsidR="00777C34" w:rsidRPr="00CB72ED" w:rsidRDefault="00777C34" w:rsidP="004D3FDF">
            <w:pPr>
              <w:spacing w:before="40" w:after="40"/>
              <w:jc w:val="both"/>
              <w:rPr>
                <w:rFonts w:ascii="Myriad Pro" w:hAnsi="Myriad Pro" w:cs="Arial"/>
                <w:sz w:val="20"/>
              </w:rPr>
            </w:pPr>
            <w:r w:rsidRPr="00CB72ED">
              <w:rPr>
                <w:rFonts w:ascii="Myriad Pro" w:hAnsi="Myriad Pro" w:cs="Arial"/>
                <w:sz w:val="20"/>
              </w:rPr>
              <w:t xml:space="preserve">Kondycja finansowa Beneficjenta na dzień złożenia wniosku o dofinansowanie gwarantuje osiągnięcie deklarowanych produktów lub rezultatów, zgodnie z </w:t>
            </w:r>
            <w:r>
              <w:rPr>
                <w:rFonts w:ascii="Myriad Pro" w:hAnsi="Myriad Pro" w:cs="Arial"/>
                <w:sz w:val="20"/>
              </w:rPr>
              <w:t xml:space="preserve">deklarowanym planem finansowym </w:t>
            </w:r>
            <w:r w:rsidRPr="00CB72ED">
              <w:rPr>
                <w:rFonts w:ascii="Myriad Pro" w:hAnsi="Myriad Pro" w:cs="Arial"/>
                <w:sz w:val="20"/>
              </w:rPr>
              <w:t>i w terminie określonym we wniosku o dofinansowanie.</w:t>
            </w:r>
          </w:p>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Beneficjent oraz Partner/</w:t>
            </w:r>
            <w:proofErr w:type="spellStart"/>
            <w:r w:rsidRPr="00CB72ED">
              <w:rPr>
                <w:rFonts w:ascii="Myriad Pro" w:eastAsia="MyriadPro-Regular" w:hAnsi="Myriad Pro" w:cs="Arial"/>
                <w:sz w:val="20"/>
              </w:rPr>
              <w:t>rzy</w:t>
            </w:r>
            <w:proofErr w:type="spellEnd"/>
            <w:r w:rsidRPr="00CB72ED">
              <w:rPr>
                <w:rFonts w:ascii="Myriad Pro" w:eastAsia="MyriadPro-Regular" w:hAnsi="Myriad Pro" w:cs="Arial"/>
                <w:sz w:val="20"/>
              </w:rPr>
              <w:t xml:space="preserve"> krajowi (o ile dotyczy), ponoszący wydatki</w:t>
            </w:r>
            <w:r>
              <w:rPr>
                <w:rFonts w:ascii="Myriad Pro" w:eastAsia="MyriadPro-Regular" w:hAnsi="Myriad Pro" w:cs="Arial"/>
                <w:sz w:val="20"/>
              </w:rPr>
              <w:t xml:space="preserve"> </w:t>
            </w:r>
            <w:r w:rsidRPr="00CB72ED">
              <w:rPr>
                <w:rFonts w:ascii="Myriad Pro" w:eastAsia="MyriadPro-Regular" w:hAnsi="Myriad Pro" w:cs="Arial"/>
                <w:sz w:val="20"/>
              </w:rPr>
              <w:t xml:space="preserve">w danym projekcie z EFS, posiadają </w:t>
            </w:r>
            <w:r w:rsidRPr="00CB72ED">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CB72ED">
              <w:rPr>
                <w:rFonts w:ascii="Myriad Pro" w:eastAsia="MyriadPro-Regular" w:hAnsi="Myriad Pro" w:cs="Arial"/>
                <w:sz w:val="20"/>
              </w:rPr>
              <w:t>równy lub wyższy od łącznych rocznych wydatków w danym projekcie z roku, w którym wydatki są najwyższe.</w:t>
            </w:r>
          </w:p>
          <w:p w:rsidR="00777C34" w:rsidRPr="00CB72ED" w:rsidRDefault="00777C34" w:rsidP="004D3FDF">
            <w:pPr>
              <w:spacing w:before="40" w:after="0"/>
              <w:jc w:val="both"/>
              <w:rPr>
                <w:rFonts w:ascii="Myriad Pro" w:hAnsi="Myriad Pro" w:cs="Arial"/>
                <w:sz w:val="20"/>
              </w:rPr>
            </w:pPr>
            <w:r w:rsidRPr="00CB72ED">
              <w:rPr>
                <w:rFonts w:ascii="Myriad Pro" w:eastAsia="MyriadPro-Regular" w:hAnsi="Myriad Pro" w:cs="Arial"/>
                <w:sz w:val="20"/>
              </w:rPr>
              <w:t xml:space="preserve">W przypadku Beneficjenta będącego jednostką sektora finansów </w:t>
            </w:r>
            <w:r w:rsidRPr="00CB72ED">
              <w:rPr>
                <w:rFonts w:ascii="Myriad Pro" w:eastAsia="MyriadPro-Regular" w:hAnsi="Myriad Pro" w:cs="Arial"/>
                <w:sz w:val="20"/>
              </w:rPr>
              <w:lastRenderedPageBreak/>
              <w:t>publicznych i/lub w przypadku projektu realizowanego w partnerstwie gdzie Beneficjentem – Liderem jest podmiot będący jednostką sektora finansów publicznych kryterium zostaje automatycznie uznane za spełnione.</w:t>
            </w:r>
          </w:p>
        </w:tc>
        <w:tc>
          <w:tcPr>
            <w:tcW w:w="4733" w:type="dxa"/>
          </w:tcPr>
          <w:p w:rsidR="00777C34" w:rsidRPr="00CB72ED" w:rsidRDefault="00777C34" w:rsidP="004D3FDF">
            <w:pPr>
              <w:spacing w:before="40" w:after="40"/>
              <w:ind w:left="34"/>
              <w:contextualSpacing/>
              <w:jc w:val="both"/>
              <w:rPr>
                <w:rFonts w:ascii="Myriad Pro" w:hAnsi="Myriad Pro" w:cs="Arial"/>
                <w:sz w:val="20"/>
              </w:rPr>
            </w:pPr>
            <w:r w:rsidRPr="00CB72ED">
              <w:rPr>
                <w:rFonts w:ascii="Myriad Pro" w:hAnsi="Myriad Pro" w:cs="Arial"/>
                <w:sz w:val="20"/>
              </w:rPr>
              <w:lastRenderedPageBreak/>
              <w:t xml:space="preserve">Spełnienie kryterium jest konieczne do przyznania dofinansowania. </w:t>
            </w:r>
          </w:p>
          <w:p w:rsidR="00777C34" w:rsidRPr="00CB72ED" w:rsidRDefault="00777C34" w:rsidP="004D3FDF">
            <w:pPr>
              <w:spacing w:before="40" w:after="40"/>
              <w:ind w:left="34"/>
              <w:contextualSpacing/>
              <w:jc w:val="both"/>
              <w:rPr>
                <w:rFonts w:ascii="Myriad Pro" w:hAnsi="Myriad Pro" w:cs="Arial"/>
                <w:sz w:val="20"/>
              </w:rPr>
            </w:pPr>
            <w:r w:rsidRPr="00CB72ED">
              <w:rPr>
                <w:rFonts w:ascii="Myriad Pro" w:hAnsi="Myriad Pro" w:cs="Arial"/>
                <w:sz w:val="20"/>
              </w:rPr>
              <w:t>Projekty niespełniające kryterium są odrzucane.</w:t>
            </w:r>
          </w:p>
          <w:p w:rsidR="00777C34" w:rsidRPr="00CB72ED" w:rsidRDefault="00777C34" w:rsidP="004D3FDF">
            <w:pPr>
              <w:autoSpaceDE w:val="0"/>
              <w:autoSpaceDN w:val="0"/>
              <w:adjustRightInd w:val="0"/>
              <w:spacing w:after="0"/>
              <w:jc w:val="both"/>
              <w:rPr>
                <w:rFonts w:ascii="Myriad Pro" w:hAnsi="Myriad Pro" w:cs="Arial"/>
                <w:sz w:val="20"/>
              </w:rPr>
            </w:pPr>
            <w:r w:rsidRPr="00CB72ED">
              <w:rPr>
                <w:rFonts w:ascii="Myriad Pro" w:hAnsi="Myriad Pro" w:cs="Arial"/>
                <w:sz w:val="20"/>
              </w:rPr>
              <w:t>Kryterium weryfikowane będzie na etapie KOP.</w:t>
            </w:r>
          </w:p>
          <w:p w:rsidR="00777C34" w:rsidRPr="00CB72ED" w:rsidRDefault="00777C34" w:rsidP="004D3FDF">
            <w:pPr>
              <w:spacing w:before="40" w:after="40"/>
              <w:jc w:val="both"/>
              <w:rPr>
                <w:rFonts w:ascii="Myriad Pro" w:hAnsi="Myriad Pro" w:cs="Arial"/>
                <w:sz w:val="20"/>
              </w:rPr>
            </w:pPr>
            <w:r w:rsidRPr="00CB72ED">
              <w:rPr>
                <w:rFonts w:ascii="Myriad Pro" w:hAnsi="Myriad Pro" w:cs="Arial"/>
                <w:sz w:val="20"/>
              </w:rPr>
              <w:t>Ocena spełniania kryterium polega na przypisaniu wartości logicznych „tak”, „nie”.</w:t>
            </w:r>
          </w:p>
        </w:tc>
      </w:tr>
    </w:tbl>
    <w:p w:rsidR="00777C34" w:rsidRDefault="00777C34" w:rsidP="00777C34"/>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777C34" w:rsidRPr="00CB72ED" w:rsidTr="004D3FDF">
        <w:trPr>
          <w:trHeight w:val="336"/>
        </w:trPr>
        <w:tc>
          <w:tcPr>
            <w:tcW w:w="14220" w:type="dxa"/>
            <w:gridSpan w:val="4"/>
            <w:shd w:val="clear" w:color="auto" w:fill="BFBFBF" w:themeFill="background1" w:themeFillShade="BF"/>
            <w:vAlign w:val="center"/>
          </w:tcPr>
          <w:p w:rsidR="00777C34" w:rsidRPr="00CB72ED" w:rsidRDefault="00777C34" w:rsidP="004D3FDF">
            <w:pPr>
              <w:spacing w:before="40" w:after="40" w:line="240" w:lineRule="auto"/>
              <w:contextualSpacing/>
              <w:jc w:val="center"/>
              <w:rPr>
                <w:rFonts w:ascii="Myriad Pro" w:hAnsi="Myriad Pro" w:cs="Arial"/>
                <w:b/>
                <w:sz w:val="20"/>
              </w:rPr>
            </w:pPr>
            <w:r w:rsidRPr="00CB72ED">
              <w:rPr>
                <w:rFonts w:ascii="Myriad Pro" w:hAnsi="Myriad Pro" w:cs="Arial"/>
                <w:b/>
                <w:sz w:val="20"/>
              </w:rPr>
              <w:t>Kryteria jakości</w:t>
            </w:r>
          </w:p>
        </w:tc>
      </w:tr>
      <w:tr w:rsidR="00777C34" w:rsidRPr="00CB72ED" w:rsidTr="004D3FDF">
        <w:trPr>
          <w:trHeight w:val="387"/>
        </w:trPr>
        <w:tc>
          <w:tcPr>
            <w:tcW w:w="536" w:type="dxa"/>
          </w:tcPr>
          <w:p w:rsidR="00777C34" w:rsidRPr="00CB72ED" w:rsidRDefault="00777C34" w:rsidP="004D3FDF">
            <w:pPr>
              <w:spacing w:before="40" w:after="40" w:line="240" w:lineRule="auto"/>
              <w:ind w:left="-15"/>
              <w:contextualSpacing/>
              <w:jc w:val="center"/>
              <w:rPr>
                <w:rFonts w:ascii="Myriad Pro" w:hAnsi="Myriad Pro" w:cs="Arial"/>
                <w:sz w:val="20"/>
              </w:rPr>
            </w:pPr>
            <w:r w:rsidRPr="00CB72ED">
              <w:rPr>
                <w:rFonts w:ascii="Myriad Pro" w:hAnsi="Myriad Pro" w:cs="Arial"/>
                <w:sz w:val="20"/>
              </w:rPr>
              <w:t>L.p.</w:t>
            </w:r>
          </w:p>
        </w:tc>
        <w:tc>
          <w:tcPr>
            <w:tcW w:w="2833" w:type="dxa"/>
            <w:vAlign w:val="center"/>
          </w:tcPr>
          <w:p w:rsidR="00777C34" w:rsidRPr="00CB72ED" w:rsidRDefault="00777C34" w:rsidP="004D3FDF">
            <w:pPr>
              <w:spacing w:before="40" w:after="40" w:line="240" w:lineRule="auto"/>
              <w:contextualSpacing/>
              <w:jc w:val="center"/>
              <w:rPr>
                <w:rFonts w:ascii="Myriad Pro" w:hAnsi="Myriad Pro" w:cs="Arial"/>
                <w:sz w:val="20"/>
              </w:rPr>
            </w:pPr>
            <w:r w:rsidRPr="00CB72ED">
              <w:rPr>
                <w:rFonts w:ascii="Myriad Pro" w:hAnsi="Myriad Pro" w:cs="Arial"/>
                <w:sz w:val="20"/>
              </w:rPr>
              <w:t>Nazwa kryterium</w:t>
            </w:r>
          </w:p>
        </w:tc>
        <w:tc>
          <w:tcPr>
            <w:tcW w:w="6095" w:type="dxa"/>
            <w:vAlign w:val="center"/>
          </w:tcPr>
          <w:p w:rsidR="00777C34" w:rsidRPr="00CB72ED" w:rsidRDefault="00777C34" w:rsidP="004D3FDF">
            <w:pPr>
              <w:spacing w:before="40" w:after="40" w:line="240" w:lineRule="auto"/>
              <w:contextualSpacing/>
              <w:jc w:val="center"/>
              <w:rPr>
                <w:rFonts w:ascii="Myriad Pro" w:hAnsi="Myriad Pro" w:cs="Arial"/>
                <w:sz w:val="20"/>
              </w:rPr>
            </w:pPr>
            <w:r w:rsidRPr="00CB72ED">
              <w:rPr>
                <w:rFonts w:ascii="Myriad Pro" w:hAnsi="Myriad Pro" w:cs="Arial"/>
                <w:sz w:val="20"/>
              </w:rPr>
              <w:t>Definicja kryterium</w:t>
            </w:r>
          </w:p>
        </w:tc>
        <w:tc>
          <w:tcPr>
            <w:tcW w:w="4756" w:type="dxa"/>
            <w:vAlign w:val="center"/>
          </w:tcPr>
          <w:p w:rsidR="00777C34" w:rsidRPr="00CB72ED" w:rsidRDefault="00777C34" w:rsidP="004D3FDF">
            <w:pPr>
              <w:spacing w:before="40" w:after="40" w:line="240" w:lineRule="auto"/>
              <w:contextualSpacing/>
              <w:jc w:val="center"/>
              <w:rPr>
                <w:rFonts w:ascii="Myriad Pro" w:hAnsi="Myriad Pro" w:cs="Arial"/>
                <w:sz w:val="20"/>
              </w:rPr>
            </w:pPr>
            <w:r w:rsidRPr="00CB72ED">
              <w:rPr>
                <w:rFonts w:ascii="Myriad Pro" w:hAnsi="Myriad Pro" w:cs="Arial"/>
                <w:sz w:val="20"/>
              </w:rPr>
              <w:t>Opis znaczenia kryterium</w:t>
            </w:r>
          </w:p>
        </w:tc>
      </w:tr>
      <w:tr w:rsidR="00777C34" w:rsidRPr="00CB72ED" w:rsidTr="004D3FDF">
        <w:tc>
          <w:tcPr>
            <w:tcW w:w="536" w:type="dxa"/>
          </w:tcPr>
          <w:p w:rsidR="00777C34" w:rsidRPr="00CB72ED" w:rsidRDefault="00777C34" w:rsidP="004D3FDF">
            <w:pPr>
              <w:spacing w:before="40" w:after="40" w:line="240" w:lineRule="auto"/>
              <w:contextualSpacing/>
              <w:jc w:val="center"/>
              <w:rPr>
                <w:rFonts w:ascii="Myriad Pro" w:hAnsi="Myriad Pro" w:cs="Arial"/>
                <w:sz w:val="20"/>
              </w:rPr>
            </w:pPr>
            <w:r w:rsidRPr="00CB72ED">
              <w:rPr>
                <w:rFonts w:ascii="Myriad Pro" w:hAnsi="Myriad Pro" w:cs="Arial"/>
                <w:sz w:val="20"/>
              </w:rPr>
              <w:t>1</w:t>
            </w:r>
          </w:p>
        </w:tc>
        <w:tc>
          <w:tcPr>
            <w:tcW w:w="2833" w:type="dxa"/>
            <w:vAlign w:val="center"/>
          </w:tcPr>
          <w:p w:rsidR="00777C34" w:rsidRPr="00CB72ED" w:rsidRDefault="00777C34" w:rsidP="004D3FDF">
            <w:pPr>
              <w:spacing w:before="40" w:after="40" w:line="240" w:lineRule="auto"/>
              <w:contextualSpacing/>
              <w:jc w:val="center"/>
              <w:rPr>
                <w:rFonts w:ascii="Myriad Pro" w:hAnsi="Myriad Pro" w:cs="Arial"/>
                <w:sz w:val="20"/>
              </w:rPr>
            </w:pPr>
            <w:r w:rsidRPr="00CB72ED">
              <w:rPr>
                <w:rFonts w:ascii="Myriad Pro" w:hAnsi="Myriad Pro" w:cs="Arial"/>
                <w:sz w:val="20"/>
              </w:rPr>
              <w:t>2</w:t>
            </w:r>
          </w:p>
        </w:tc>
        <w:tc>
          <w:tcPr>
            <w:tcW w:w="6095" w:type="dxa"/>
            <w:vAlign w:val="center"/>
          </w:tcPr>
          <w:p w:rsidR="00777C34" w:rsidRPr="00CB72ED" w:rsidRDefault="00777C34" w:rsidP="004D3FDF">
            <w:pPr>
              <w:spacing w:before="40" w:after="40" w:line="240" w:lineRule="auto"/>
              <w:contextualSpacing/>
              <w:jc w:val="center"/>
              <w:rPr>
                <w:rFonts w:ascii="Myriad Pro" w:hAnsi="Myriad Pro" w:cs="Arial"/>
                <w:sz w:val="20"/>
              </w:rPr>
            </w:pPr>
            <w:r w:rsidRPr="00CB72ED">
              <w:rPr>
                <w:rFonts w:ascii="Myriad Pro" w:hAnsi="Myriad Pro" w:cs="Arial"/>
                <w:sz w:val="20"/>
              </w:rPr>
              <w:t>3</w:t>
            </w:r>
          </w:p>
        </w:tc>
        <w:tc>
          <w:tcPr>
            <w:tcW w:w="4756" w:type="dxa"/>
            <w:vAlign w:val="center"/>
          </w:tcPr>
          <w:p w:rsidR="00777C34" w:rsidRPr="00CB72ED" w:rsidRDefault="00777C34" w:rsidP="004D3FDF">
            <w:pPr>
              <w:spacing w:before="40" w:after="40" w:line="240" w:lineRule="auto"/>
              <w:contextualSpacing/>
              <w:jc w:val="center"/>
              <w:rPr>
                <w:rFonts w:ascii="Myriad Pro" w:hAnsi="Myriad Pro" w:cs="Arial"/>
                <w:sz w:val="20"/>
              </w:rPr>
            </w:pPr>
            <w:r w:rsidRPr="00CB72ED">
              <w:rPr>
                <w:rFonts w:ascii="Myriad Pro" w:hAnsi="Myriad Pro" w:cs="Arial"/>
                <w:sz w:val="20"/>
              </w:rPr>
              <w:t>4</w:t>
            </w:r>
          </w:p>
        </w:tc>
      </w:tr>
      <w:tr w:rsidR="00777C34" w:rsidRPr="00CB72ED" w:rsidTr="004D3FDF">
        <w:trPr>
          <w:trHeight w:val="411"/>
        </w:trPr>
        <w:tc>
          <w:tcPr>
            <w:tcW w:w="536" w:type="dxa"/>
          </w:tcPr>
          <w:p w:rsidR="00777C34" w:rsidRPr="00CB72ED" w:rsidRDefault="00777C34" w:rsidP="004D3FDF">
            <w:pPr>
              <w:pStyle w:val="Akapitzlist"/>
              <w:numPr>
                <w:ilvl w:val="0"/>
                <w:numId w:val="101"/>
              </w:numPr>
              <w:spacing w:before="40" w:after="0" w:line="240" w:lineRule="auto"/>
              <w:ind w:left="0" w:firstLine="0"/>
              <w:rPr>
                <w:rFonts w:cs="Arial"/>
              </w:rPr>
            </w:pPr>
          </w:p>
        </w:tc>
        <w:tc>
          <w:tcPr>
            <w:tcW w:w="2833" w:type="dxa"/>
            <w:shd w:val="clear" w:color="auto" w:fill="auto"/>
          </w:tcPr>
          <w:p w:rsidR="00777C34" w:rsidRPr="00CB72ED" w:rsidRDefault="00777C34" w:rsidP="004D3FDF">
            <w:pPr>
              <w:spacing w:before="40" w:after="0" w:line="240" w:lineRule="auto"/>
              <w:contextualSpacing/>
              <w:rPr>
                <w:rFonts w:ascii="Myriad Pro" w:hAnsi="Myriad Pro" w:cs="Arial"/>
                <w:sz w:val="20"/>
              </w:rPr>
            </w:pPr>
            <w:r w:rsidRPr="00CB72ED">
              <w:rPr>
                <w:rFonts w:ascii="Myriad Pro" w:hAnsi="Myriad Pro" w:cs="Arial"/>
                <w:sz w:val="20"/>
              </w:rPr>
              <w:t>Odpowiedniość/Adekwatność/Trafność</w:t>
            </w:r>
          </w:p>
        </w:tc>
        <w:tc>
          <w:tcPr>
            <w:tcW w:w="6095" w:type="dxa"/>
            <w:shd w:val="clear" w:color="auto" w:fill="auto"/>
          </w:tcPr>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 xml:space="preserve">Stopień, w jakim grupa docelowa, oferowane formy wsparcia, harmonogram realizacji zadań i budżetu oraz dobrane wskaźniki są spójne z analizą sytuacji problemowej zawartą we wniosku </w:t>
            </w:r>
            <w:r w:rsidRPr="00CB72ED">
              <w:rPr>
                <w:rFonts w:ascii="Myriad Pro" w:eastAsia="MyriadPro-Regular" w:hAnsi="Myriad Pro" w:cs="Arial"/>
                <w:sz w:val="20"/>
              </w:rPr>
              <w:br/>
              <w:t>o dofinansowanie.</w:t>
            </w:r>
          </w:p>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Stopień, w jakim projekt zaspokaja potrzeby i niweluje bariery grupy docelowej, a także przyczynia się do osiągnięcia celów RPO WZ 2014-2020.</w:t>
            </w:r>
          </w:p>
          <w:p w:rsidR="00777C34" w:rsidRPr="00CB72ED" w:rsidRDefault="00777C34" w:rsidP="004D3FDF">
            <w:pPr>
              <w:spacing w:before="40" w:line="240" w:lineRule="auto"/>
              <w:contextualSpacing/>
              <w:jc w:val="both"/>
              <w:rPr>
                <w:rFonts w:ascii="Myriad Pro" w:hAnsi="Myriad Pro" w:cs="Arial"/>
                <w:sz w:val="20"/>
              </w:rPr>
            </w:pPr>
            <w:r w:rsidRPr="00CB72ED">
              <w:rPr>
                <w:rFonts w:ascii="Myriad Pro" w:eastAsia="MyriadPro-Regular" w:hAnsi="Myriad Pro" w:cs="Arial"/>
                <w:sz w:val="20"/>
              </w:rPr>
              <w:t>Projekt jest spójny i kompletny w zakresie ocenianego kryterium.</w:t>
            </w:r>
          </w:p>
        </w:tc>
        <w:tc>
          <w:tcPr>
            <w:tcW w:w="4756" w:type="dxa"/>
            <w:shd w:val="clear" w:color="auto" w:fill="auto"/>
          </w:tcPr>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 xml:space="preserve">Ocena spełniania kryterium dokonywana jest </w:t>
            </w:r>
            <w:r w:rsidRPr="00CB72ED">
              <w:rPr>
                <w:rFonts w:ascii="Myriad Pro" w:eastAsia="MyriadPro-Regular" w:hAnsi="Myriad Pro" w:cs="Arial"/>
                <w:sz w:val="20"/>
              </w:rPr>
              <w:br/>
              <w:t>w ramach skali punktowej.</w:t>
            </w:r>
          </w:p>
          <w:p w:rsidR="00777C34" w:rsidRPr="00CB72ED" w:rsidRDefault="00777C34" w:rsidP="004D3FDF">
            <w:pPr>
              <w:spacing w:before="40" w:after="0"/>
              <w:jc w:val="both"/>
              <w:rPr>
                <w:rFonts w:ascii="Myriad Pro" w:eastAsia="MyriadPro-Regular" w:hAnsi="Myriad Pro" w:cs="Arial"/>
                <w:sz w:val="20"/>
              </w:rPr>
            </w:pPr>
            <w:r w:rsidRPr="00CB72ED">
              <w:rPr>
                <w:rFonts w:ascii="Myriad Pro" w:eastAsia="MyriadPro-Regular" w:hAnsi="Myriad Pro" w:cs="Arial"/>
                <w:sz w:val="20"/>
              </w:rPr>
              <w:t>Skala punktów: 0-40.</w:t>
            </w:r>
          </w:p>
          <w:p w:rsidR="00777C34" w:rsidRPr="00CB72ED" w:rsidRDefault="00777C34" w:rsidP="004D3FDF">
            <w:pPr>
              <w:spacing w:before="40" w:after="0"/>
              <w:jc w:val="both"/>
              <w:rPr>
                <w:rFonts w:ascii="Myriad Pro" w:eastAsia="MyriadPro-Regular" w:hAnsi="Myriad Pro" w:cs="Arial"/>
                <w:sz w:val="20"/>
              </w:rPr>
            </w:pPr>
            <w:r w:rsidRPr="00CB72ED">
              <w:rPr>
                <w:rFonts w:ascii="Myriad Pro" w:eastAsia="MyriadPro-Regular" w:hAnsi="Myriad Pro" w:cs="Arial"/>
                <w:sz w:val="20"/>
              </w:rPr>
              <w:t>Kryterium zostanie spełnione, jeżeli podczas jego oceny zostaną przyznane minimum 24 punkty.</w:t>
            </w:r>
          </w:p>
          <w:p w:rsidR="00777C34" w:rsidRPr="00CB72ED" w:rsidRDefault="00777C34" w:rsidP="004D3FDF">
            <w:pPr>
              <w:spacing w:before="40" w:after="0" w:line="240" w:lineRule="auto"/>
              <w:contextualSpacing/>
              <w:jc w:val="both"/>
              <w:rPr>
                <w:rFonts w:ascii="Myriad Pro" w:hAnsi="Myriad Pro" w:cs="Arial"/>
                <w:sz w:val="20"/>
              </w:rPr>
            </w:pPr>
          </w:p>
        </w:tc>
      </w:tr>
      <w:tr w:rsidR="00777C34" w:rsidRPr="00CB72ED" w:rsidTr="004D3FDF">
        <w:trPr>
          <w:trHeight w:val="83"/>
        </w:trPr>
        <w:tc>
          <w:tcPr>
            <w:tcW w:w="536" w:type="dxa"/>
          </w:tcPr>
          <w:p w:rsidR="00777C34" w:rsidRPr="00CB72ED" w:rsidRDefault="00777C34" w:rsidP="004D3FDF">
            <w:pPr>
              <w:pStyle w:val="Akapitzlist"/>
              <w:numPr>
                <w:ilvl w:val="0"/>
                <w:numId w:val="101"/>
              </w:numPr>
              <w:spacing w:before="40" w:after="0" w:line="240" w:lineRule="auto"/>
              <w:ind w:left="0" w:firstLine="0"/>
              <w:rPr>
                <w:rFonts w:cs="Arial"/>
              </w:rPr>
            </w:pPr>
          </w:p>
        </w:tc>
        <w:tc>
          <w:tcPr>
            <w:tcW w:w="2833" w:type="dxa"/>
            <w:shd w:val="clear" w:color="auto" w:fill="auto"/>
          </w:tcPr>
          <w:p w:rsidR="00777C34" w:rsidRPr="00CB72ED" w:rsidRDefault="00777C34" w:rsidP="004D3FDF">
            <w:pPr>
              <w:autoSpaceDE w:val="0"/>
              <w:autoSpaceDN w:val="0"/>
              <w:adjustRightInd w:val="0"/>
              <w:rPr>
                <w:rFonts w:ascii="Myriad Pro" w:eastAsia="MyriadPro-Regular" w:hAnsi="Myriad Pro" w:cs="Arial"/>
                <w:sz w:val="20"/>
              </w:rPr>
            </w:pPr>
            <w:r w:rsidRPr="00CB72ED">
              <w:rPr>
                <w:rFonts w:ascii="Myriad Pro" w:eastAsia="MyriadPro-Regular" w:hAnsi="Myriad Pro" w:cs="Arial"/>
                <w:sz w:val="20"/>
              </w:rPr>
              <w:t>Skuteczność/Efektywność</w:t>
            </w:r>
          </w:p>
        </w:tc>
        <w:tc>
          <w:tcPr>
            <w:tcW w:w="6095" w:type="dxa"/>
            <w:shd w:val="clear" w:color="auto" w:fill="auto"/>
          </w:tcPr>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Stopnień, w jakim projekt przyczyni się do rozwiązania/złagodzenia sytuacji problemowej wskazanej we wniosku o dofinansowanie.</w:t>
            </w:r>
          </w:p>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Stopień/poziom osią</w:t>
            </w:r>
            <w:r>
              <w:rPr>
                <w:rFonts w:ascii="Myriad Pro" w:eastAsia="MyriadPro-Regular" w:hAnsi="Myriad Pro" w:cs="Arial"/>
                <w:sz w:val="20"/>
              </w:rPr>
              <w:t xml:space="preserve">gnięcia zakładanych wskaźników </w:t>
            </w:r>
            <w:r w:rsidRPr="00CB72ED">
              <w:rPr>
                <w:rFonts w:ascii="Myriad Pro" w:eastAsia="MyriadPro-Regular" w:hAnsi="Myriad Pro" w:cs="Arial"/>
                <w:sz w:val="20"/>
              </w:rPr>
              <w:t>w odniesieniu do zaplanowanych kosztów.</w:t>
            </w:r>
          </w:p>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Ocena relacji nakład/rezultat.</w:t>
            </w:r>
          </w:p>
          <w:p w:rsidR="00777C34" w:rsidRPr="00CB72ED" w:rsidRDefault="00777C34" w:rsidP="004D3FDF">
            <w:pPr>
              <w:spacing w:before="40" w:after="0" w:line="240" w:lineRule="auto"/>
              <w:contextualSpacing/>
              <w:jc w:val="both"/>
              <w:rPr>
                <w:rFonts w:ascii="Myriad Pro" w:hAnsi="Myriad Pro" w:cs="Arial"/>
                <w:sz w:val="20"/>
              </w:rPr>
            </w:pPr>
            <w:r w:rsidRPr="00CB72ED">
              <w:rPr>
                <w:rFonts w:ascii="Myriad Pro" w:eastAsia="MyriadPro-Regular" w:hAnsi="Myriad Pro" w:cs="Arial"/>
                <w:sz w:val="20"/>
              </w:rPr>
              <w:t>Projekt jest spójny i kompletny w zakresie ocenianego kryterium.</w:t>
            </w:r>
          </w:p>
        </w:tc>
        <w:tc>
          <w:tcPr>
            <w:tcW w:w="4756" w:type="dxa"/>
            <w:shd w:val="clear" w:color="auto" w:fill="auto"/>
          </w:tcPr>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 xml:space="preserve">Ocena spełniania kryterium dokonywana jest </w:t>
            </w:r>
            <w:r w:rsidRPr="00CB72ED">
              <w:rPr>
                <w:rFonts w:ascii="Myriad Pro" w:eastAsia="MyriadPro-Regular" w:hAnsi="Myriad Pro" w:cs="Arial"/>
                <w:sz w:val="20"/>
              </w:rPr>
              <w:br/>
              <w:t>w ramach skali punktowej.</w:t>
            </w:r>
          </w:p>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Skala punktów: 0-30.</w:t>
            </w:r>
          </w:p>
          <w:p w:rsidR="00777C34" w:rsidRPr="00CB72ED" w:rsidRDefault="00777C34" w:rsidP="004D3FDF">
            <w:pPr>
              <w:spacing w:before="40" w:after="0"/>
              <w:jc w:val="both"/>
              <w:rPr>
                <w:rFonts w:ascii="Myriad Pro" w:eastAsia="MyriadPro-Regular" w:hAnsi="Myriad Pro" w:cs="Arial"/>
                <w:sz w:val="20"/>
              </w:rPr>
            </w:pPr>
            <w:r w:rsidRPr="00CB72ED">
              <w:rPr>
                <w:rFonts w:ascii="Myriad Pro" w:eastAsia="MyriadPro-Regular" w:hAnsi="Myriad Pro" w:cs="Arial"/>
                <w:sz w:val="20"/>
              </w:rPr>
              <w:t>Kryterium zostanie spełnione, jeżeli podczas jego oceny zostanie przyznane minimum 18 punktów.</w:t>
            </w:r>
          </w:p>
          <w:p w:rsidR="00777C34" w:rsidRPr="00CB72ED" w:rsidRDefault="00777C34" w:rsidP="004D3FDF">
            <w:pPr>
              <w:spacing w:before="40" w:after="0" w:line="240" w:lineRule="auto"/>
              <w:contextualSpacing/>
              <w:jc w:val="both"/>
              <w:rPr>
                <w:rFonts w:ascii="Myriad Pro" w:hAnsi="Myriad Pro" w:cs="Arial"/>
                <w:sz w:val="20"/>
              </w:rPr>
            </w:pPr>
          </w:p>
        </w:tc>
      </w:tr>
      <w:tr w:rsidR="00777C34" w:rsidRPr="00CB72ED" w:rsidTr="004D3FDF">
        <w:trPr>
          <w:trHeight w:val="971"/>
        </w:trPr>
        <w:tc>
          <w:tcPr>
            <w:tcW w:w="536" w:type="dxa"/>
          </w:tcPr>
          <w:p w:rsidR="00777C34" w:rsidRPr="00CB72ED" w:rsidRDefault="00777C34" w:rsidP="004D3FDF">
            <w:pPr>
              <w:pStyle w:val="Akapitzlist"/>
              <w:numPr>
                <w:ilvl w:val="0"/>
                <w:numId w:val="101"/>
              </w:numPr>
              <w:spacing w:before="40" w:after="0" w:line="240" w:lineRule="auto"/>
              <w:ind w:left="0" w:firstLine="0"/>
              <w:rPr>
                <w:rFonts w:cs="Arial"/>
              </w:rPr>
            </w:pPr>
          </w:p>
        </w:tc>
        <w:tc>
          <w:tcPr>
            <w:tcW w:w="2833" w:type="dxa"/>
            <w:shd w:val="clear" w:color="auto" w:fill="auto"/>
          </w:tcPr>
          <w:p w:rsidR="00777C34" w:rsidRPr="00CB72ED" w:rsidRDefault="00777C34" w:rsidP="004D3FDF">
            <w:pPr>
              <w:spacing w:before="40" w:after="40" w:line="240" w:lineRule="auto"/>
              <w:contextualSpacing/>
              <w:rPr>
                <w:rFonts w:ascii="Myriad Pro" w:hAnsi="Myriad Pro" w:cs="Arial"/>
                <w:sz w:val="20"/>
              </w:rPr>
            </w:pPr>
            <w:r w:rsidRPr="00CB72ED">
              <w:rPr>
                <w:rFonts w:ascii="Myriad Pro" w:hAnsi="Myriad Pro" w:cs="Arial"/>
                <w:sz w:val="20"/>
              </w:rPr>
              <w:t>Trwałość</w:t>
            </w:r>
          </w:p>
        </w:tc>
        <w:tc>
          <w:tcPr>
            <w:tcW w:w="6095" w:type="dxa"/>
            <w:shd w:val="clear" w:color="auto" w:fill="auto"/>
          </w:tcPr>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Ocena w jakim stopniu zaproponowane w projekcie instrumenty wsparcia oraz zaplanowane rezultaty przyczynią się do trwałej zmiany sytuacji grup docelowych.</w:t>
            </w:r>
          </w:p>
          <w:p w:rsidR="00777C34" w:rsidRPr="00CB72ED" w:rsidRDefault="00777C34" w:rsidP="004D3FDF">
            <w:pPr>
              <w:spacing w:before="40" w:after="0" w:line="240" w:lineRule="auto"/>
              <w:contextualSpacing/>
              <w:jc w:val="both"/>
              <w:rPr>
                <w:rFonts w:ascii="Myriad Pro" w:hAnsi="Myriad Pro" w:cs="Arial"/>
                <w:sz w:val="20"/>
              </w:rPr>
            </w:pPr>
            <w:r w:rsidRPr="00CB72ED">
              <w:rPr>
                <w:rFonts w:ascii="Myriad Pro" w:eastAsia="MyriadPro-Regular" w:hAnsi="Myriad Pro" w:cs="Arial"/>
                <w:sz w:val="20"/>
              </w:rPr>
              <w:t>Projekt jest spójny i kompletny w zakresie ocenianego kryterium.</w:t>
            </w:r>
          </w:p>
        </w:tc>
        <w:tc>
          <w:tcPr>
            <w:tcW w:w="4756" w:type="dxa"/>
            <w:shd w:val="clear" w:color="auto" w:fill="auto"/>
          </w:tcPr>
          <w:p w:rsidR="00777C34" w:rsidRPr="00CB72ED" w:rsidRDefault="00777C34" w:rsidP="004D3FDF">
            <w:pPr>
              <w:spacing w:before="40" w:after="0" w:line="240" w:lineRule="auto"/>
              <w:contextualSpacing/>
              <w:jc w:val="both"/>
              <w:rPr>
                <w:rFonts w:ascii="Myriad Pro" w:hAnsi="Myriad Pro" w:cs="Arial"/>
                <w:sz w:val="20"/>
              </w:rPr>
            </w:pPr>
            <w:r w:rsidRPr="00CB72ED">
              <w:rPr>
                <w:rFonts w:ascii="Myriad Pro" w:hAnsi="Myriad Pro" w:cs="Arial"/>
                <w:sz w:val="20"/>
              </w:rPr>
              <w:t xml:space="preserve">Ocena spełniania kryterium dokonywana jest </w:t>
            </w:r>
            <w:r w:rsidRPr="00CB72ED">
              <w:rPr>
                <w:rFonts w:ascii="Myriad Pro" w:hAnsi="Myriad Pro" w:cs="Arial"/>
                <w:sz w:val="20"/>
              </w:rPr>
              <w:br/>
              <w:t>w ramach skali punktowej.</w:t>
            </w:r>
          </w:p>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 xml:space="preserve">Skala punktów 0-10 </w:t>
            </w:r>
          </w:p>
          <w:p w:rsidR="00777C34" w:rsidRPr="00681F08" w:rsidRDefault="00777C34" w:rsidP="004D3FDF">
            <w:pPr>
              <w:spacing w:before="40" w:after="0"/>
              <w:jc w:val="both"/>
              <w:rPr>
                <w:rFonts w:ascii="Myriad Pro" w:eastAsia="MyriadPro-Regular" w:hAnsi="Myriad Pro" w:cs="Arial"/>
                <w:sz w:val="20"/>
              </w:rPr>
            </w:pPr>
            <w:r w:rsidRPr="00CB72ED">
              <w:rPr>
                <w:rFonts w:ascii="Myriad Pro" w:eastAsia="MyriadPro-Regular" w:hAnsi="Myriad Pro" w:cs="Arial"/>
                <w:sz w:val="20"/>
              </w:rPr>
              <w:t>Kryterium zostanie spełnione, jeżeli podczas jego oceny zostanie przyznane minimum 6 punktów.</w:t>
            </w:r>
          </w:p>
        </w:tc>
      </w:tr>
      <w:tr w:rsidR="00777C34" w:rsidRPr="00CB72ED" w:rsidTr="004D3FDF">
        <w:trPr>
          <w:trHeight w:val="971"/>
        </w:trPr>
        <w:tc>
          <w:tcPr>
            <w:tcW w:w="536" w:type="dxa"/>
          </w:tcPr>
          <w:p w:rsidR="00777C34" w:rsidRPr="00CB72ED" w:rsidRDefault="00777C34" w:rsidP="004D3FDF">
            <w:pPr>
              <w:pStyle w:val="Akapitzlist"/>
              <w:numPr>
                <w:ilvl w:val="0"/>
                <w:numId w:val="101"/>
              </w:numPr>
              <w:spacing w:before="40" w:after="40" w:line="240" w:lineRule="auto"/>
              <w:ind w:left="0" w:firstLine="0"/>
              <w:rPr>
                <w:rFonts w:cs="Arial"/>
              </w:rPr>
            </w:pPr>
          </w:p>
        </w:tc>
        <w:tc>
          <w:tcPr>
            <w:tcW w:w="2833" w:type="dxa"/>
            <w:shd w:val="clear" w:color="auto" w:fill="auto"/>
          </w:tcPr>
          <w:p w:rsidR="00777C34" w:rsidRPr="00CB72ED" w:rsidRDefault="00777C34" w:rsidP="004D3FDF">
            <w:pPr>
              <w:spacing w:before="40" w:after="40" w:line="240" w:lineRule="auto"/>
              <w:contextualSpacing/>
              <w:rPr>
                <w:rFonts w:ascii="Myriad Pro" w:hAnsi="Myriad Pro" w:cs="Arial"/>
                <w:sz w:val="20"/>
              </w:rPr>
            </w:pPr>
            <w:r w:rsidRPr="00CB72ED">
              <w:rPr>
                <w:rFonts w:ascii="Myriad Pro" w:eastAsia="MyriadPro-Regular" w:hAnsi="Myriad Pro" w:cs="Arial"/>
                <w:sz w:val="20"/>
              </w:rPr>
              <w:t>Doświadczenie wnioskodawcy i partnera (jeśli dotyczy)</w:t>
            </w:r>
          </w:p>
        </w:tc>
        <w:tc>
          <w:tcPr>
            <w:tcW w:w="6095" w:type="dxa"/>
            <w:shd w:val="clear" w:color="auto" w:fill="auto"/>
          </w:tcPr>
          <w:p w:rsidR="00777C34" w:rsidRPr="00CB72ED" w:rsidRDefault="00777C34" w:rsidP="004D3FDF">
            <w:pPr>
              <w:autoSpaceDE w:val="0"/>
              <w:autoSpaceDN w:val="0"/>
              <w:adjustRightInd w:val="0"/>
              <w:jc w:val="both"/>
              <w:rPr>
                <w:rFonts w:ascii="Myriad Pro" w:eastAsia="MyriadPro-Regular" w:hAnsi="Myriad Pro" w:cs="Arial"/>
                <w:sz w:val="20"/>
              </w:rPr>
            </w:pPr>
            <w:r w:rsidRPr="00CB72ED">
              <w:rPr>
                <w:rFonts w:ascii="Myriad Pro" w:eastAsia="MyriadPro-Regular" w:hAnsi="Myriad Pro" w:cs="Arial"/>
                <w:sz w:val="20"/>
              </w:rPr>
              <w:t>Doświadczenie w realizacji podobnych przedsięwzięć realizowanych:</w:t>
            </w:r>
          </w:p>
          <w:p w:rsidR="00777C34" w:rsidRPr="00CB72ED" w:rsidRDefault="00777C34" w:rsidP="004D3FDF">
            <w:pPr>
              <w:pStyle w:val="Akapitzlist"/>
              <w:numPr>
                <w:ilvl w:val="0"/>
                <w:numId w:val="42"/>
              </w:numPr>
              <w:autoSpaceDE w:val="0"/>
              <w:autoSpaceDN w:val="0"/>
              <w:adjustRightInd w:val="0"/>
              <w:spacing w:after="0" w:line="240" w:lineRule="auto"/>
              <w:ind w:left="175" w:hanging="141"/>
              <w:jc w:val="both"/>
              <w:rPr>
                <w:rFonts w:cs="Arial"/>
              </w:rPr>
            </w:pPr>
            <w:r w:rsidRPr="00CB72ED">
              <w:rPr>
                <w:rFonts w:cs="Arial"/>
              </w:rPr>
              <w:t xml:space="preserve">w obszarze wsparcia projektu: maksymalnie </w:t>
            </w:r>
            <w:r w:rsidRPr="00CB72ED">
              <w:rPr>
                <w:rFonts w:cs="Arial"/>
                <w:b/>
              </w:rPr>
              <w:t>4 pkt</w:t>
            </w:r>
            <w:r w:rsidRPr="00CB72ED">
              <w:rPr>
                <w:rFonts w:cs="Arial"/>
              </w:rPr>
              <w:t xml:space="preserve">; </w:t>
            </w:r>
          </w:p>
          <w:p w:rsidR="00777C34" w:rsidRPr="00CB72ED" w:rsidRDefault="00777C34" w:rsidP="004D3FDF">
            <w:pPr>
              <w:pStyle w:val="Default"/>
              <w:numPr>
                <w:ilvl w:val="0"/>
                <w:numId w:val="41"/>
              </w:numPr>
              <w:ind w:left="175" w:hanging="141"/>
              <w:jc w:val="both"/>
              <w:rPr>
                <w:rFonts w:ascii="Myriad Pro" w:hAnsi="Myriad Pro"/>
                <w:sz w:val="20"/>
                <w:szCs w:val="20"/>
              </w:rPr>
            </w:pPr>
            <w:r w:rsidRPr="00CB72ED">
              <w:rPr>
                <w:rFonts w:ascii="Myriad Pro" w:hAnsi="Myriad Pro"/>
                <w:sz w:val="20"/>
                <w:szCs w:val="20"/>
              </w:rPr>
              <w:t xml:space="preserve">na rzecz grupy docelowej, do której skierowany będzie projekt: </w:t>
            </w:r>
            <w:r w:rsidRPr="00CB72ED">
              <w:rPr>
                <w:rFonts w:ascii="Myriad Pro" w:hAnsi="Myriad Pro"/>
                <w:sz w:val="20"/>
                <w:szCs w:val="20"/>
              </w:rPr>
              <w:lastRenderedPageBreak/>
              <w:t xml:space="preserve">maksymalnie </w:t>
            </w:r>
            <w:r w:rsidRPr="00CB72ED">
              <w:rPr>
                <w:rFonts w:ascii="Myriad Pro" w:hAnsi="Myriad Pro"/>
                <w:b/>
                <w:sz w:val="20"/>
                <w:szCs w:val="20"/>
              </w:rPr>
              <w:t>4 pkt</w:t>
            </w:r>
            <w:r w:rsidRPr="00CB72ED">
              <w:rPr>
                <w:rFonts w:ascii="Myriad Pro" w:hAnsi="Myriad Pro"/>
                <w:sz w:val="20"/>
                <w:szCs w:val="20"/>
              </w:rPr>
              <w:t>;</w:t>
            </w:r>
          </w:p>
          <w:p w:rsidR="00777C34" w:rsidRPr="00CB72ED" w:rsidRDefault="00777C34" w:rsidP="004D3FDF">
            <w:pPr>
              <w:pStyle w:val="Default"/>
              <w:numPr>
                <w:ilvl w:val="0"/>
                <w:numId w:val="41"/>
              </w:numPr>
              <w:spacing w:after="240"/>
              <w:ind w:left="175" w:hanging="141"/>
              <w:jc w:val="both"/>
              <w:rPr>
                <w:rFonts w:ascii="Myriad Pro" w:eastAsia="MyriadPro-Regular" w:hAnsi="Myriad Pro"/>
                <w:sz w:val="20"/>
                <w:szCs w:val="20"/>
              </w:rPr>
            </w:pPr>
            <w:r w:rsidRPr="00CB72ED">
              <w:rPr>
                <w:rFonts w:ascii="Myriad Pro" w:hAnsi="Myriad Pro"/>
                <w:sz w:val="20"/>
                <w:szCs w:val="20"/>
              </w:rPr>
              <w:t xml:space="preserve">na określonym terytorium, którego będzie dotyczyć realizacja projektu: maksymalnie </w:t>
            </w:r>
            <w:r w:rsidRPr="00CB72ED">
              <w:rPr>
                <w:rFonts w:ascii="Myriad Pro" w:hAnsi="Myriad Pro"/>
                <w:b/>
                <w:sz w:val="20"/>
                <w:szCs w:val="20"/>
              </w:rPr>
              <w:t xml:space="preserve">2 pkt. </w:t>
            </w:r>
          </w:p>
        </w:tc>
        <w:tc>
          <w:tcPr>
            <w:tcW w:w="4756" w:type="dxa"/>
            <w:shd w:val="clear" w:color="auto" w:fill="auto"/>
          </w:tcPr>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lastRenderedPageBreak/>
              <w:t xml:space="preserve">Ocena spełniania kryterium dokonywana jest </w:t>
            </w:r>
            <w:r w:rsidRPr="00CB72ED">
              <w:rPr>
                <w:rFonts w:ascii="Myriad Pro" w:eastAsia="MyriadPro-Regular" w:hAnsi="Myriad Pro" w:cs="Arial"/>
                <w:sz w:val="20"/>
              </w:rPr>
              <w:br/>
              <w:t>w ramach skali punktowej.</w:t>
            </w:r>
          </w:p>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Skala punktów: 0- 10.</w:t>
            </w:r>
          </w:p>
          <w:p w:rsidR="00777C34" w:rsidRPr="00CB72ED" w:rsidRDefault="00777C34" w:rsidP="004D3FDF">
            <w:pPr>
              <w:spacing w:before="40" w:after="0" w:line="240" w:lineRule="auto"/>
              <w:contextualSpacing/>
              <w:jc w:val="both"/>
              <w:rPr>
                <w:rFonts w:ascii="Myriad Pro" w:hAnsi="Myriad Pro" w:cs="Arial"/>
                <w:sz w:val="20"/>
              </w:rPr>
            </w:pPr>
            <w:r w:rsidRPr="00CB72ED">
              <w:rPr>
                <w:rFonts w:ascii="Myriad Pro" w:eastAsia="MyriadPro-Regular" w:hAnsi="Myriad Pro" w:cs="Arial"/>
                <w:sz w:val="20"/>
              </w:rPr>
              <w:t>Kryterium zostanie spełnione, jeżeli podczas jego oceny zostanie przyznane minimum 6 punktów.</w:t>
            </w:r>
          </w:p>
        </w:tc>
      </w:tr>
      <w:tr w:rsidR="00777C34" w:rsidRPr="00CB72ED" w:rsidTr="004D3FDF">
        <w:trPr>
          <w:trHeight w:val="557"/>
        </w:trPr>
        <w:tc>
          <w:tcPr>
            <w:tcW w:w="536" w:type="dxa"/>
          </w:tcPr>
          <w:p w:rsidR="00777C34" w:rsidRPr="00CB72ED" w:rsidRDefault="00777C34" w:rsidP="004D3FDF">
            <w:pPr>
              <w:pStyle w:val="Akapitzlist"/>
              <w:numPr>
                <w:ilvl w:val="0"/>
                <w:numId w:val="101"/>
              </w:numPr>
              <w:spacing w:before="40" w:after="40" w:line="240" w:lineRule="auto"/>
              <w:ind w:left="0" w:firstLine="0"/>
              <w:rPr>
                <w:rFonts w:cs="Arial"/>
              </w:rPr>
            </w:pPr>
          </w:p>
        </w:tc>
        <w:tc>
          <w:tcPr>
            <w:tcW w:w="2833" w:type="dxa"/>
            <w:shd w:val="clear" w:color="auto" w:fill="auto"/>
          </w:tcPr>
          <w:p w:rsidR="00777C34" w:rsidRPr="00CB72ED" w:rsidRDefault="00777C34" w:rsidP="004D3FDF">
            <w:pPr>
              <w:rPr>
                <w:rFonts w:ascii="Myriad Pro" w:eastAsia="MyriadPro-Regular" w:hAnsi="Myriad Pro" w:cs="Arial"/>
                <w:sz w:val="20"/>
              </w:rPr>
            </w:pPr>
            <w:r w:rsidRPr="00CB72ED">
              <w:rPr>
                <w:rFonts w:ascii="Myriad Pro" w:eastAsia="MyriadPro-Regular" w:hAnsi="Myriad Pro" w:cs="Arial"/>
                <w:sz w:val="20"/>
              </w:rPr>
              <w:t>Zaplecze realizacji projektu</w:t>
            </w:r>
          </w:p>
        </w:tc>
        <w:tc>
          <w:tcPr>
            <w:tcW w:w="6095" w:type="dxa"/>
            <w:shd w:val="clear" w:color="auto" w:fill="auto"/>
          </w:tcPr>
          <w:p w:rsidR="00777C34" w:rsidRPr="00CB72ED" w:rsidRDefault="00777C34" w:rsidP="004D3FDF">
            <w:pPr>
              <w:autoSpaceDE w:val="0"/>
              <w:autoSpaceDN w:val="0"/>
              <w:adjustRightInd w:val="0"/>
              <w:jc w:val="both"/>
              <w:rPr>
                <w:rFonts w:ascii="Myriad Pro" w:eastAsia="MyriadPro-Regular" w:hAnsi="Myriad Pro" w:cs="Arial"/>
                <w:b/>
                <w:sz w:val="20"/>
              </w:rPr>
            </w:pPr>
            <w:r w:rsidRPr="00CB72ED">
              <w:rPr>
                <w:rFonts w:ascii="Myriad Pro" w:eastAsia="MyriadPro-Regular" w:hAnsi="Myriad Pro" w:cs="Arial"/>
                <w:b/>
                <w:sz w:val="20"/>
              </w:rPr>
              <w:t>W przypadku samodzielnej realizacji projektu:</w:t>
            </w:r>
          </w:p>
          <w:p w:rsidR="00777C34" w:rsidRPr="00CB72ED" w:rsidRDefault="00777C34" w:rsidP="004D3FDF">
            <w:pPr>
              <w:autoSpaceDE w:val="0"/>
              <w:autoSpaceDN w:val="0"/>
              <w:adjustRightInd w:val="0"/>
              <w:jc w:val="both"/>
              <w:rPr>
                <w:rFonts w:ascii="Myriad Pro" w:eastAsia="MyriadPro-Regular" w:hAnsi="Myriad Pro" w:cs="Arial"/>
                <w:sz w:val="20"/>
              </w:rPr>
            </w:pPr>
            <w:r w:rsidRPr="00CB72ED">
              <w:rPr>
                <w:rFonts w:ascii="Myriad Pro" w:eastAsia="MyriadPro-Regular" w:hAnsi="Myriad Pro" w:cs="Arial"/>
                <w:sz w:val="20"/>
              </w:rPr>
              <w:t xml:space="preserve">Ocena potencjału organizacyjnego wnioskodawcy: maksymalnie </w:t>
            </w:r>
            <w:r w:rsidRPr="00CB72ED">
              <w:rPr>
                <w:rFonts w:ascii="Myriad Pro" w:eastAsia="MyriadPro-Regular" w:hAnsi="Myriad Pro" w:cs="Arial"/>
                <w:b/>
                <w:sz w:val="20"/>
              </w:rPr>
              <w:t>10 pkt</w:t>
            </w:r>
            <w:r w:rsidRPr="00CB72ED">
              <w:rPr>
                <w:rFonts w:ascii="Myriad Pro" w:eastAsia="MyriadPro-Regular" w:hAnsi="Myriad Pro" w:cs="Arial"/>
                <w:sz w:val="20"/>
              </w:rPr>
              <w:t>, w tym:</w:t>
            </w:r>
          </w:p>
          <w:p w:rsidR="00777C34" w:rsidRPr="00CB72ED" w:rsidRDefault="00777C34" w:rsidP="004D3FDF">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CB72ED">
              <w:rPr>
                <w:rFonts w:eastAsia="MyriadPro-Regular" w:cs="Arial"/>
              </w:rPr>
              <w:t xml:space="preserve">opis sposobu zarządzania projektem oraz realizacja wsparcia w oparciu o własne zasoby: maksymalnie </w:t>
            </w:r>
            <w:r w:rsidRPr="00CB72ED">
              <w:rPr>
                <w:rFonts w:eastAsia="MyriadPro-Regular" w:cs="Arial"/>
                <w:b/>
              </w:rPr>
              <w:t>4 pkt</w:t>
            </w:r>
          </w:p>
          <w:p w:rsidR="00777C34" w:rsidRPr="00CB72ED" w:rsidRDefault="00777C34" w:rsidP="004D3FDF">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CB72ED">
              <w:rPr>
                <w:rFonts w:eastAsia="MyriadPro-Regular" w:cs="Arial"/>
              </w:rPr>
              <w:t xml:space="preserve">potencjał kadrowy zaangażowany do obsługi projektu jak </w:t>
            </w:r>
            <w:r w:rsidRPr="00CB72ED">
              <w:rPr>
                <w:rFonts w:eastAsia="MyriadPro-Regular" w:cs="Arial"/>
              </w:rPr>
              <w:br/>
              <w:t xml:space="preserve">i realizacji przedsięwzięć merytorycznych: maksymalnie </w:t>
            </w:r>
            <w:r w:rsidRPr="00CB72ED">
              <w:rPr>
                <w:rFonts w:eastAsia="MyriadPro-Regular" w:cs="Arial"/>
                <w:b/>
              </w:rPr>
              <w:t>4 pkt;</w:t>
            </w:r>
          </w:p>
          <w:p w:rsidR="00777C34" w:rsidRPr="00CB72ED" w:rsidRDefault="00777C34" w:rsidP="004D3FDF">
            <w:pPr>
              <w:pStyle w:val="Akapitzlist"/>
              <w:numPr>
                <w:ilvl w:val="0"/>
                <w:numId w:val="36"/>
              </w:numPr>
              <w:autoSpaceDE w:val="0"/>
              <w:autoSpaceDN w:val="0"/>
              <w:adjustRightInd w:val="0"/>
              <w:spacing w:line="240" w:lineRule="auto"/>
              <w:ind w:left="317" w:hanging="283"/>
              <w:jc w:val="both"/>
              <w:rPr>
                <w:rFonts w:eastAsia="MyriadPro-Regular" w:cs="Arial"/>
                <w:b/>
              </w:rPr>
            </w:pPr>
            <w:r w:rsidRPr="00CB72ED">
              <w:rPr>
                <w:rFonts w:eastAsia="MyriadPro-Regular" w:cs="Arial"/>
              </w:rPr>
              <w:t xml:space="preserve">potencjał techniczny zaangażowany w realizację projektu: maksymalnie </w:t>
            </w:r>
            <w:r w:rsidRPr="00CB72ED">
              <w:rPr>
                <w:rFonts w:eastAsia="MyriadPro-Regular" w:cs="Arial"/>
                <w:b/>
              </w:rPr>
              <w:t>2 pkt.</w:t>
            </w:r>
          </w:p>
          <w:p w:rsidR="00777C34" w:rsidRPr="00CB72ED" w:rsidRDefault="00777C34" w:rsidP="004D3FDF">
            <w:pPr>
              <w:autoSpaceDE w:val="0"/>
              <w:autoSpaceDN w:val="0"/>
              <w:adjustRightInd w:val="0"/>
              <w:jc w:val="both"/>
              <w:rPr>
                <w:rFonts w:ascii="Myriad Pro" w:eastAsia="MyriadPro-Regular" w:hAnsi="Myriad Pro" w:cs="Arial"/>
                <w:b/>
                <w:sz w:val="20"/>
              </w:rPr>
            </w:pPr>
            <w:r w:rsidRPr="00CB72ED">
              <w:rPr>
                <w:rFonts w:ascii="Myriad Pro" w:eastAsia="MyriadPro-Regular" w:hAnsi="Myriad Pro" w:cs="Arial"/>
                <w:b/>
                <w:sz w:val="20"/>
              </w:rPr>
              <w:t>W przypadku realizacji projektu w partnerstwie:</w:t>
            </w:r>
          </w:p>
          <w:p w:rsidR="00777C34" w:rsidRPr="00CB72ED" w:rsidRDefault="00777C34" w:rsidP="004D3FDF">
            <w:pPr>
              <w:autoSpaceDE w:val="0"/>
              <w:autoSpaceDN w:val="0"/>
              <w:adjustRightInd w:val="0"/>
              <w:jc w:val="both"/>
              <w:rPr>
                <w:rFonts w:ascii="Myriad Pro" w:eastAsia="MyriadPro-Regular" w:hAnsi="Myriad Pro" w:cs="Arial"/>
                <w:sz w:val="20"/>
              </w:rPr>
            </w:pPr>
            <w:r w:rsidRPr="00CB72ED">
              <w:rPr>
                <w:rFonts w:ascii="Myriad Pro" w:eastAsia="MyriadPro-Regular" w:hAnsi="Myriad Pro" w:cs="Arial"/>
                <w:sz w:val="20"/>
              </w:rPr>
              <w:t xml:space="preserve">Ocena potencjału organizacyjnego wnioskodawcy i partnera/ów: maksymalnie </w:t>
            </w:r>
            <w:r w:rsidRPr="00CB72ED">
              <w:rPr>
                <w:rFonts w:ascii="Myriad Pro" w:eastAsia="MyriadPro-Regular" w:hAnsi="Myriad Pro" w:cs="Arial"/>
                <w:b/>
                <w:sz w:val="20"/>
              </w:rPr>
              <w:t>5 pkt</w:t>
            </w:r>
            <w:r w:rsidRPr="00CB72ED">
              <w:rPr>
                <w:rFonts w:ascii="Myriad Pro" w:eastAsia="MyriadPro-Regular" w:hAnsi="Myriad Pro" w:cs="Arial"/>
                <w:sz w:val="20"/>
              </w:rPr>
              <w:t>, w tym:</w:t>
            </w:r>
          </w:p>
          <w:p w:rsidR="00777C34" w:rsidRPr="00CB72ED" w:rsidRDefault="00777C34" w:rsidP="004D3FDF">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CB72ED">
              <w:rPr>
                <w:rFonts w:eastAsia="MyriadPro-Regular" w:cs="Arial"/>
              </w:rPr>
              <w:t xml:space="preserve">opis sposobu zarządzania projektem oraz realizacja wsparcia w oparciu o własne zasoby: maksymalnie </w:t>
            </w:r>
            <w:r w:rsidRPr="00CB72ED">
              <w:rPr>
                <w:rFonts w:eastAsia="MyriadPro-Regular" w:cs="Arial"/>
                <w:b/>
              </w:rPr>
              <w:t>2 pkt</w:t>
            </w:r>
          </w:p>
          <w:p w:rsidR="00777C34" w:rsidRPr="00CB72ED" w:rsidRDefault="00777C34" w:rsidP="004D3FDF">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CB72ED">
              <w:rPr>
                <w:rFonts w:eastAsia="MyriadPro-Regular" w:cs="Arial"/>
              </w:rPr>
              <w:t xml:space="preserve">potencjał kadrowy zaangażowany do obsługi projektu jak </w:t>
            </w:r>
            <w:r w:rsidRPr="00CB72ED">
              <w:rPr>
                <w:rFonts w:eastAsia="MyriadPro-Regular" w:cs="Arial"/>
              </w:rPr>
              <w:br/>
              <w:t xml:space="preserve">i realizacji przedsięwzięć merytorycznych: maksymalnie </w:t>
            </w:r>
            <w:r w:rsidRPr="00CB72ED">
              <w:rPr>
                <w:rFonts w:eastAsia="MyriadPro-Regular" w:cs="Arial"/>
                <w:b/>
              </w:rPr>
              <w:t>2 pkt;</w:t>
            </w:r>
          </w:p>
          <w:p w:rsidR="00777C34" w:rsidRPr="00CB72ED" w:rsidRDefault="00777C34" w:rsidP="004D3FDF">
            <w:pPr>
              <w:pStyle w:val="Akapitzlist"/>
              <w:numPr>
                <w:ilvl w:val="0"/>
                <w:numId w:val="36"/>
              </w:numPr>
              <w:autoSpaceDE w:val="0"/>
              <w:autoSpaceDN w:val="0"/>
              <w:adjustRightInd w:val="0"/>
              <w:spacing w:line="240" w:lineRule="auto"/>
              <w:ind w:left="317" w:hanging="283"/>
              <w:jc w:val="both"/>
              <w:rPr>
                <w:rFonts w:eastAsia="MyriadPro-Regular" w:cs="Arial"/>
                <w:b/>
              </w:rPr>
            </w:pPr>
            <w:r w:rsidRPr="00CB72ED">
              <w:rPr>
                <w:rFonts w:eastAsia="MyriadPro-Regular" w:cs="Arial"/>
              </w:rPr>
              <w:t xml:space="preserve">potencjał techniczny zaangażowany w realizację projektu: maksymalnie </w:t>
            </w:r>
            <w:r w:rsidRPr="00CB72ED">
              <w:rPr>
                <w:rFonts w:eastAsia="MyriadPro-Regular" w:cs="Arial"/>
                <w:b/>
              </w:rPr>
              <w:t>1 pkt.</w:t>
            </w:r>
          </w:p>
          <w:p w:rsidR="00777C34" w:rsidRPr="00CB72ED" w:rsidRDefault="00777C34" w:rsidP="004D3FDF">
            <w:pPr>
              <w:autoSpaceDE w:val="0"/>
              <w:autoSpaceDN w:val="0"/>
              <w:adjustRightInd w:val="0"/>
              <w:jc w:val="both"/>
              <w:rPr>
                <w:rFonts w:ascii="Myriad Pro" w:eastAsia="MyriadPro-Regular" w:hAnsi="Myriad Pro" w:cs="Arial"/>
                <w:sz w:val="20"/>
              </w:rPr>
            </w:pPr>
            <w:r w:rsidRPr="00CB72ED">
              <w:rPr>
                <w:rFonts w:ascii="Myriad Pro" w:eastAsia="MyriadPro-Regular" w:hAnsi="Myriad Pro" w:cs="Arial"/>
                <w:sz w:val="20"/>
              </w:rPr>
              <w:t xml:space="preserve">Ocena zasadności partnerstwa zawiązanego w celu wspólnej realizacji projektu, w tym sposób podziału realizacji zadań: maksymalnie </w:t>
            </w:r>
            <w:r w:rsidRPr="00CB72ED">
              <w:rPr>
                <w:rFonts w:ascii="Myriad Pro" w:eastAsia="MyriadPro-Regular" w:hAnsi="Myriad Pro" w:cs="Arial"/>
                <w:b/>
                <w:sz w:val="20"/>
              </w:rPr>
              <w:t>5  pkt</w:t>
            </w:r>
          </w:p>
        </w:tc>
        <w:tc>
          <w:tcPr>
            <w:tcW w:w="4756" w:type="dxa"/>
            <w:shd w:val="clear" w:color="auto" w:fill="auto"/>
          </w:tcPr>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 xml:space="preserve">Ocena spełniania kryterium dokonywana jest </w:t>
            </w:r>
            <w:r w:rsidRPr="00CB72ED">
              <w:rPr>
                <w:rFonts w:ascii="Myriad Pro" w:eastAsia="MyriadPro-Regular" w:hAnsi="Myriad Pro" w:cs="Arial"/>
                <w:sz w:val="20"/>
              </w:rPr>
              <w:br/>
              <w:t>w ramach skali punktowej.</w:t>
            </w:r>
          </w:p>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Skala punktów: 0- 10</w:t>
            </w:r>
          </w:p>
          <w:p w:rsidR="00777C34" w:rsidRPr="00CB72ED" w:rsidRDefault="00777C34" w:rsidP="004D3FDF">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Kryterium zostanie spełnione, jeżeli podczas jego oceny zostanie przyznane minimum 6 punktów.</w:t>
            </w:r>
          </w:p>
        </w:tc>
      </w:tr>
    </w:tbl>
    <w:p w:rsidR="00777C34" w:rsidRDefault="00777C34" w:rsidP="00777C34"/>
    <w:p w:rsidR="00777C34" w:rsidRDefault="00777C34" w:rsidP="00777C34"/>
    <w:p w:rsidR="00777C34" w:rsidRDefault="00777C34" w:rsidP="00777C34"/>
    <w:tbl>
      <w:tblPr>
        <w:tblStyle w:val="Tabela-Siatka"/>
        <w:tblW w:w="14175" w:type="dxa"/>
        <w:jc w:val="center"/>
        <w:tblLayout w:type="fixed"/>
        <w:tblLook w:val="04A0" w:firstRow="1" w:lastRow="0" w:firstColumn="1" w:lastColumn="0" w:noHBand="0" w:noVBand="1"/>
      </w:tblPr>
      <w:tblGrid>
        <w:gridCol w:w="536"/>
        <w:gridCol w:w="2824"/>
        <w:gridCol w:w="4803"/>
        <w:gridCol w:w="6012"/>
      </w:tblGrid>
      <w:tr w:rsidR="00777C34" w:rsidRPr="002B689F" w:rsidTr="004D3FDF">
        <w:trPr>
          <w:jc w:val="center"/>
        </w:trPr>
        <w:tc>
          <w:tcPr>
            <w:tcW w:w="14175" w:type="dxa"/>
            <w:gridSpan w:val="4"/>
            <w:shd w:val="clear" w:color="auto" w:fill="D9D9D9" w:themeFill="background1" w:themeFillShade="D9"/>
            <w:vAlign w:val="center"/>
          </w:tcPr>
          <w:p w:rsidR="00777C34" w:rsidRPr="002B689F" w:rsidRDefault="00777C34" w:rsidP="004D3FDF">
            <w:pPr>
              <w:spacing w:before="40" w:after="40"/>
              <w:jc w:val="center"/>
              <w:rPr>
                <w:rFonts w:ascii="Arial" w:hAnsi="Arial" w:cs="Arial"/>
                <w:b/>
                <w:sz w:val="20"/>
              </w:rPr>
            </w:pPr>
            <w:r w:rsidRPr="005D12AA">
              <w:rPr>
                <w:rFonts w:ascii="Arial" w:hAnsi="Arial" w:cs="Arial"/>
                <w:b/>
                <w:sz w:val="20"/>
              </w:rPr>
              <w:lastRenderedPageBreak/>
              <w:t>Kryteria administracyjności</w:t>
            </w:r>
          </w:p>
        </w:tc>
      </w:tr>
      <w:tr w:rsidR="00777C34" w:rsidRPr="002B689F" w:rsidTr="004D3FDF">
        <w:trPr>
          <w:jc w:val="center"/>
        </w:trPr>
        <w:tc>
          <w:tcPr>
            <w:tcW w:w="536" w:type="dxa"/>
          </w:tcPr>
          <w:p w:rsidR="00777C34" w:rsidRPr="002B689F" w:rsidRDefault="00777C34" w:rsidP="004D3FDF">
            <w:pPr>
              <w:spacing w:before="40" w:after="40"/>
              <w:ind w:left="-22"/>
              <w:rPr>
                <w:rFonts w:ascii="Arial" w:hAnsi="Arial" w:cs="Arial"/>
                <w:sz w:val="20"/>
              </w:rPr>
            </w:pPr>
            <w:r w:rsidRPr="005D12AA">
              <w:rPr>
                <w:rFonts w:ascii="Arial" w:hAnsi="Arial" w:cs="Arial"/>
                <w:sz w:val="20"/>
              </w:rPr>
              <w:t>L.p.</w:t>
            </w:r>
          </w:p>
        </w:tc>
        <w:tc>
          <w:tcPr>
            <w:tcW w:w="2824" w:type="dxa"/>
            <w:vAlign w:val="center"/>
          </w:tcPr>
          <w:p w:rsidR="00777C34" w:rsidRPr="002B689F" w:rsidRDefault="00777C34" w:rsidP="004D3FDF">
            <w:pPr>
              <w:spacing w:before="40" w:after="40"/>
              <w:jc w:val="center"/>
              <w:rPr>
                <w:rFonts w:ascii="Arial" w:hAnsi="Arial" w:cs="Arial"/>
                <w:sz w:val="20"/>
              </w:rPr>
            </w:pPr>
            <w:r w:rsidRPr="005D12AA">
              <w:rPr>
                <w:rFonts w:ascii="Arial" w:hAnsi="Arial" w:cs="Arial"/>
                <w:sz w:val="20"/>
              </w:rPr>
              <w:t>Nazwa kryterium</w:t>
            </w:r>
          </w:p>
        </w:tc>
        <w:tc>
          <w:tcPr>
            <w:tcW w:w="4803" w:type="dxa"/>
            <w:vAlign w:val="center"/>
          </w:tcPr>
          <w:p w:rsidR="00777C34" w:rsidRPr="002B689F" w:rsidRDefault="00777C34" w:rsidP="004D3FDF">
            <w:pPr>
              <w:spacing w:before="40" w:after="40"/>
              <w:jc w:val="center"/>
              <w:rPr>
                <w:rFonts w:ascii="Arial" w:hAnsi="Arial" w:cs="Arial"/>
                <w:sz w:val="20"/>
              </w:rPr>
            </w:pPr>
            <w:r w:rsidRPr="005D12AA">
              <w:rPr>
                <w:rFonts w:ascii="Arial" w:hAnsi="Arial" w:cs="Arial"/>
                <w:sz w:val="20"/>
              </w:rPr>
              <w:t>Definicja kryterium</w:t>
            </w:r>
          </w:p>
        </w:tc>
        <w:tc>
          <w:tcPr>
            <w:tcW w:w="6012" w:type="dxa"/>
            <w:vAlign w:val="center"/>
          </w:tcPr>
          <w:p w:rsidR="00777C34" w:rsidRPr="002B689F" w:rsidRDefault="00777C34" w:rsidP="004D3FDF">
            <w:pPr>
              <w:spacing w:before="40" w:after="40"/>
              <w:jc w:val="center"/>
              <w:rPr>
                <w:rFonts w:ascii="Arial" w:hAnsi="Arial" w:cs="Arial"/>
                <w:sz w:val="20"/>
              </w:rPr>
            </w:pPr>
            <w:r w:rsidRPr="005D12AA">
              <w:rPr>
                <w:rFonts w:ascii="Arial" w:hAnsi="Arial" w:cs="Arial"/>
                <w:sz w:val="20"/>
              </w:rPr>
              <w:t>Opis znaczenia kryterium</w:t>
            </w:r>
          </w:p>
        </w:tc>
      </w:tr>
      <w:tr w:rsidR="00777C34" w:rsidRPr="002B689F" w:rsidTr="004D3FDF">
        <w:trPr>
          <w:jc w:val="center"/>
        </w:trPr>
        <w:tc>
          <w:tcPr>
            <w:tcW w:w="536" w:type="dxa"/>
          </w:tcPr>
          <w:p w:rsidR="00777C34" w:rsidRPr="002B689F" w:rsidRDefault="00777C34" w:rsidP="004D3FDF">
            <w:pPr>
              <w:spacing w:before="40" w:after="40"/>
              <w:jc w:val="center"/>
              <w:rPr>
                <w:rFonts w:ascii="Arial" w:hAnsi="Arial" w:cs="Arial"/>
                <w:sz w:val="20"/>
              </w:rPr>
            </w:pPr>
            <w:r w:rsidRPr="005D12AA">
              <w:rPr>
                <w:rFonts w:ascii="Arial" w:hAnsi="Arial" w:cs="Arial"/>
                <w:sz w:val="20"/>
              </w:rPr>
              <w:t>1</w:t>
            </w:r>
          </w:p>
        </w:tc>
        <w:tc>
          <w:tcPr>
            <w:tcW w:w="2824" w:type="dxa"/>
            <w:vAlign w:val="center"/>
          </w:tcPr>
          <w:p w:rsidR="00777C34" w:rsidRPr="002B689F" w:rsidRDefault="00777C34" w:rsidP="004D3FDF">
            <w:pPr>
              <w:spacing w:before="40" w:after="40"/>
              <w:jc w:val="center"/>
              <w:rPr>
                <w:rFonts w:ascii="Arial" w:hAnsi="Arial" w:cs="Arial"/>
                <w:sz w:val="20"/>
              </w:rPr>
            </w:pPr>
            <w:r w:rsidRPr="005D12AA">
              <w:rPr>
                <w:rFonts w:ascii="Arial" w:hAnsi="Arial" w:cs="Arial"/>
                <w:sz w:val="20"/>
              </w:rPr>
              <w:t>2</w:t>
            </w:r>
          </w:p>
        </w:tc>
        <w:tc>
          <w:tcPr>
            <w:tcW w:w="4803" w:type="dxa"/>
            <w:vAlign w:val="center"/>
          </w:tcPr>
          <w:p w:rsidR="00777C34" w:rsidRPr="002B689F" w:rsidRDefault="00777C34" w:rsidP="004D3FDF">
            <w:pPr>
              <w:spacing w:before="40" w:after="40"/>
              <w:jc w:val="center"/>
              <w:rPr>
                <w:rFonts w:ascii="Arial" w:hAnsi="Arial" w:cs="Arial"/>
                <w:sz w:val="20"/>
              </w:rPr>
            </w:pPr>
            <w:r w:rsidRPr="005D12AA">
              <w:rPr>
                <w:rFonts w:ascii="Arial" w:hAnsi="Arial" w:cs="Arial"/>
                <w:sz w:val="20"/>
              </w:rPr>
              <w:t>3</w:t>
            </w:r>
          </w:p>
        </w:tc>
        <w:tc>
          <w:tcPr>
            <w:tcW w:w="6012" w:type="dxa"/>
            <w:vAlign w:val="center"/>
          </w:tcPr>
          <w:p w:rsidR="00777C34" w:rsidRPr="002B689F" w:rsidRDefault="00777C34" w:rsidP="004D3FDF">
            <w:pPr>
              <w:spacing w:before="40" w:after="40"/>
              <w:jc w:val="center"/>
              <w:rPr>
                <w:rFonts w:ascii="Arial" w:hAnsi="Arial" w:cs="Arial"/>
                <w:sz w:val="20"/>
              </w:rPr>
            </w:pPr>
            <w:r w:rsidRPr="005D12AA">
              <w:rPr>
                <w:rFonts w:ascii="Arial" w:hAnsi="Arial" w:cs="Arial"/>
                <w:sz w:val="20"/>
              </w:rPr>
              <w:t>4</w:t>
            </w:r>
          </w:p>
        </w:tc>
      </w:tr>
      <w:tr w:rsidR="00777C34" w:rsidRPr="002B689F" w:rsidTr="004D3FDF">
        <w:trPr>
          <w:jc w:val="center"/>
        </w:trPr>
        <w:tc>
          <w:tcPr>
            <w:tcW w:w="536" w:type="dxa"/>
          </w:tcPr>
          <w:p w:rsidR="00777C34" w:rsidRPr="002B689F" w:rsidRDefault="00777C34" w:rsidP="001C71E7">
            <w:pPr>
              <w:pStyle w:val="Akapitzlist"/>
              <w:numPr>
                <w:ilvl w:val="0"/>
                <w:numId w:val="517"/>
              </w:numPr>
              <w:spacing w:before="40" w:after="40"/>
              <w:contextualSpacing w:val="0"/>
              <w:rPr>
                <w:rFonts w:ascii="Arial" w:hAnsi="Arial" w:cs="Arial"/>
              </w:rPr>
            </w:pPr>
          </w:p>
        </w:tc>
        <w:tc>
          <w:tcPr>
            <w:tcW w:w="2824" w:type="dxa"/>
          </w:tcPr>
          <w:p w:rsidR="00777C34" w:rsidRPr="002B689F" w:rsidRDefault="00777C34" w:rsidP="004D3FDF">
            <w:pPr>
              <w:spacing w:before="40" w:after="40"/>
              <w:rPr>
                <w:rFonts w:ascii="Arial" w:hAnsi="Arial" w:cs="Arial"/>
                <w:sz w:val="20"/>
              </w:rPr>
            </w:pPr>
            <w:r w:rsidRPr="005D12AA">
              <w:rPr>
                <w:rFonts w:ascii="Arial" w:hAnsi="Arial" w:cs="Arial"/>
                <w:sz w:val="20"/>
              </w:rPr>
              <w:t>Intensywność wsparcia</w:t>
            </w:r>
          </w:p>
        </w:tc>
        <w:tc>
          <w:tcPr>
            <w:tcW w:w="4803" w:type="dxa"/>
          </w:tcPr>
          <w:p w:rsidR="00777C34" w:rsidRPr="002B689F" w:rsidRDefault="00777C34" w:rsidP="004D3FDF">
            <w:pPr>
              <w:spacing w:before="40" w:after="40"/>
              <w:rPr>
                <w:rFonts w:ascii="Arial" w:hAnsi="Arial" w:cs="Arial"/>
                <w:sz w:val="20"/>
              </w:rPr>
            </w:pPr>
            <w:r w:rsidRPr="005D12AA">
              <w:rPr>
                <w:rFonts w:ascii="Arial" w:hAnsi="Arial" w:cs="Arial"/>
                <w:sz w:val="20"/>
              </w:rPr>
              <w:t xml:space="preserve">Wnioskowana kwota i poziom wsparcia są zgodne z zapisami </w:t>
            </w:r>
            <w:r w:rsidRPr="005D12AA">
              <w:rPr>
                <w:rFonts w:ascii="Arial" w:hAnsi="Arial" w:cs="Arial"/>
                <w:i/>
                <w:sz w:val="20"/>
              </w:rPr>
              <w:t xml:space="preserve">Regulaminu </w:t>
            </w:r>
            <w:r>
              <w:rPr>
                <w:rFonts w:ascii="Arial" w:hAnsi="Arial" w:cs="Arial"/>
                <w:i/>
                <w:sz w:val="20"/>
              </w:rPr>
              <w:t>konkursu</w:t>
            </w:r>
            <w:r w:rsidRPr="005D12AA">
              <w:rPr>
                <w:rFonts w:ascii="Arial" w:hAnsi="Arial" w:cs="Arial"/>
                <w:sz w:val="20"/>
              </w:rPr>
              <w:t>.</w:t>
            </w:r>
          </w:p>
        </w:tc>
        <w:tc>
          <w:tcPr>
            <w:tcW w:w="6012" w:type="dxa"/>
          </w:tcPr>
          <w:p w:rsidR="00777C34" w:rsidRPr="002B689F" w:rsidRDefault="00777C34" w:rsidP="004D3FDF">
            <w:pPr>
              <w:spacing w:before="40" w:after="40"/>
              <w:rPr>
                <w:rFonts w:ascii="Arial" w:hAnsi="Arial" w:cs="Arial"/>
                <w:sz w:val="20"/>
              </w:rPr>
            </w:pPr>
            <w:r w:rsidRPr="005D12AA">
              <w:rPr>
                <w:rFonts w:ascii="Arial" w:hAnsi="Arial" w:cs="Arial"/>
                <w:sz w:val="20"/>
              </w:rPr>
              <w:t>Spełnienie kryterium jest konieczne do przyznania dofinansowania.</w:t>
            </w:r>
          </w:p>
          <w:p w:rsidR="00777C34" w:rsidRPr="002B689F" w:rsidRDefault="00777C34" w:rsidP="004D3FDF">
            <w:pPr>
              <w:spacing w:before="40" w:after="40"/>
              <w:rPr>
                <w:rFonts w:ascii="Arial" w:hAnsi="Arial" w:cs="Arial"/>
                <w:sz w:val="20"/>
              </w:rPr>
            </w:pPr>
            <w:r w:rsidRPr="005D12AA">
              <w:rPr>
                <w:rFonts w:ascii="Arial" w:hAnsi="Arial" w:cs="Arial"/>
                <w:sz w:val="20"/>
              </w:rPr>
              <w:t>Projekty niespełniające kryterium kierowane są do poprawy lub uzupełnienia.</w:t>
            </w:r>
          </w:p>
          <w:p w:rsidR="00777C34" w:rsidRPr="002B689F" w:rsidRDefault="00777C34" w:rsidP="004D3FDF">
            <w:pPr>
              <w:spacing w:before="40" w:after="40"/>
              <w:rPr>
                <w:rFonts w:ascii="Arial" w:hAnsi="Arial" w:cs="Arial"/>
                <w:sz w:val="20"/>
              </w:rPr>
            </w:pPr>
            <w:r w:rsidRPr="005D12AA">
              <w:rPr>
                <w:rFonts w:ascii="Arial" w:hAnsi="Arial" w:cs="Arial"/>
                <w:sz w:val="20"/>
              </w:rPr>
              <w:t>Ocena spełniania kryterium polega na przypisaniu wartości logicznych „tak”, „nie”.</w:t>
            </w:r>
          </w:p>
        </w:tc>
      </w:tr>
      <w:tr w:rsidR="00777C34" w:rsidRPr="002B689F" w:rsidTr="004D3FDF">
        <w:trPr>
          <w:jc w:val="center"/>
        </w:trPr>
        <w:tc>
          <w:tcPr>
            <w:tcW w:w="536" w:type="dxa"/>
          </w:tcPr>
          <w:p w:rsidR="00777C34" w:rsidRPr="002B689F" w:rsidRDefault="00777C34" w:rsidP="001C71E7">
            <w:pPr>
              <w:pStyle w:val="Akapitzlist"/>
              <w:numPr>
                <w:ilvl w:val="0"/>
                <w:numId w:val="517"/>
              </w:numPr>
              <w:spacing w:before="40" w:after="40"/>
              <w:ind w:left="357" w:hanging="357"/>
              <w:contextualSpacing w:val="0"/>
              <w:rPr>
                <w:rFonts w:ascii="Arial" w:hAnsi="Arial" w:cs="Arial"/>
              </w:rPr>
            </w:pPr>
          </w:p>
        </w:tc>
        <w:tc>
          <w:tcPr>
            <w:tcW w:w="2824" w:type="dxa"/>
          </w:tcPr>
          <w:p w:rsidR="00777C34" w:rsidRPr="002B689F" w:rsidRDefault="00777C34" w:rsidP="004D3FDF">
            <w:pPr>
              <w:spacing w:before="40" w:after="40"/>
              <w:rPr>
                <w:rFonts w:ascii="Arial" w:hAnsi="Arial" w:cs="Arial"/>
                <w:sz w:val="20"/>
              </w:rPr>
            </w:pPr>
            <w:r w:rsidRPr="005D12AA">
              <w:rPr>
                <w:rFonts w:ascii="Arial" w:hAnsi="Arial" w:cs="Arial"/>
                <w:sz w:val="20"/>
              </w:rPr>
              <w:t>Zgodność z kwalifikowalnością wydatków.</w:t>
            </w:r>
          </w:p>
        </w:tc>
        <w:tc>
          <w:tcPr>
            <w:tcW w:w="4803" w:type="dxa"/>
          </w:tcPr>
          <w:p w:rsidR="00777C34" w:rsidRPr="00CC1510" w:rsidRDefault="00777C34" w:rsidP="004D3FDF">
            <w:pPr>
              <w:autoSpaceDE w:val="0"/>
              <w:autoSpaceDN w:val="0"/>
              <w:adjustRightInd w:val="0"/>
              <w:jc w:val="both"/>
              <w:rPr>
                <w:rFonts w:ascii="MyriadPro-It" w:hAnsi="MyriadPro-It" w:cs="MyriadPro-It"/>
                <w:i/>
                <w:sz w:val="20"/>
              </w:rPr>
            </w:pPr>
            <w:r w:rsidRPr="00AA5AE0">
              <w:rPr>
                <w:rFonts w:ascii="Arial" w:eastAsia="MyriadPro-Regular" w:hAnsi="Arial" w:cs="Arial"/>
                <w:sz w:val="20"/>
              </w:rPr>
              <w:t xml:space="preserve">Wydatki w projekcie są zgodne z </w:t>
            </w:r>
            <w:r w:rsidRPr="007F3A6A">
              <w:rPr>
                <w:rFonts w:ascii="Arial" w:eastAsia="MyriadPro-Regular" w:hAnsi="Arial" w:cs="Arial"/>
                <w:i/>
                <w:sz w:val="20"/>
              </w:rPr>
              <w:t xml:space="preserve">Wytycznymi </w:t>
            </w:r>
            <w:r>
              <w:rPr>
                <w:rFonts w:ascii="Arial" w:eastAsia="MyriadPro-Regular" w:hAnsi="Arial" w:cs="Arial"/>
                <w:i/>
                <w:sz w:val="20"/>
              </w:rPr>
              <w:br/>
            </w:r>
            <w:r w:rsidRPr="007F3A6A">
              <w:rPr>
                <w:rFonts w:ascii="Arial" w:eastAsia="MyriadPro-Regular" w:hAnsi="Arial" w:cs="Arial"/>
                <w:i/>
                <w:sz w:val="20"/>
              </w:rPr>
              <w:t>w zakresie kwalifikowalności</w:t>
            </w:r>
            <w:r>
              <w:rPr>
                <w:rFonts w:ascii="Arial" w:eastAsia="MyriadPro-Regular" w:hAnsi="Arial" w:cs="Arial"/>
                <w:i/>
                <w:sz w:val="20"/>
              </w:rPr>
              <w:t xml:space="preserve"> </w:t>
            </w:r>
            <w:r w:rsidRPr="007F3A6A">
              <w:rPr>
                <w:rFonts w:ascii="Arial" w:eastAsia="MyriadPro-Regular" w:hAnsi="Arial" w:cs="Arial"/>
                <w:i/>
                <w:sz w:val="20"/>
              </w:rPr>
              <w:t>wydatków</w:t>
            </w:r>
            <w:r>
              <w:rPr>
                <w:rFonts w:ascii="Arial" w:eastAsia="MyriadPro-Regular" w:hAnsi="Arial" w:cs="Arial"/>
                <w:i/>
                <w:sz w:val="20"/>
              </w:rPr>
              <w:t xml:space="preserve"> w ramach</w:t>
            </w:r>
            <w:r w:rsidRPr="007F3A6A">
              <w:rPr>
                <w:rFonts w:ascii="Arial" w:eastAsia="MyriadPro-Regular" w:hAnsi="Arial" w:cs="Arial"/>
                <w:i/>
                <w:sz w:val="20"/>
              </w:rPr>
              <w:t xml:space="preserve"> Europejskiego Funduszu Rozwoju Regionalnego, Europejskiego Funduszu Społecznego oraz Funduszu Spójności na lata 2014-2020</w:t>
            </w:r>
            <w:r w:rsidRPr="00AA5AE0">
              <w:rPr>
                <w:rFonts w:ascii="Arial" w:eastAsia="MyriadPro-Regular" w:hAnsi="Arial" w:cs="Arial"/>
                <w:sz w:val="20"/>
              </w:rPr>
              <w:t xml:space="preserve"> oraz </w:t>
            </w:r>
            <w:r>
              <w:rPr>
                <w:rFonts w:ascii="Arial" w:eastAsia="MyriadPro-Regular" w:hAnsi="Arial" w:cs="Arial"/>
                <w:sz w:val="20"/>
              </w:rPr>
              <w:br/>
            </w:r>
            <w:r w:rsidRPr="00AA5AE0">
              <w:rPr>
                <w:rFonts w:ascii="Arial" w:eastAsia="MyriadPro-Regular" w:hAnsi="Arial" w:cs="Arial"/>
                <w:sz w:val="20"/>
              </w:rPr>
              <w:t>z</w:t>
            </w:r>
            <w:r>
              <w:rPr>
                <w:rFonts w:ascii="Arial" w:eastAsia="MyriadPro-Regular" w:hAnsi="Arial" w:cs="Arial"/>
                <w:i/>
                <w:sz w:val="20"/>
              </w:rPr>
              <w:t xml:space="preserve"> </w:t>
            </w:r>
            <w:r w:rsidRPr="007F3A6A">
              <w:rPr>
                <w:rFonts w:ascii="Arial" w:eastAsia="MyriadPro-Regular" w:hAnsi="Arial" w:cs="Arial"/>
                <w:i/>
                <w:sz w:val="20"/>
              </w:rPr>
              <w:t xml:space="preserve">Wytycznymi w zakresie realizacji przedsięwzięć </w:t>
            </w:r>
            <w:r>
              <w:rPr>
                <w:rFonts w:ascii="Arial" w:eastAsia="MyriadPro-Regular" w:hAnsi="Arial" w:cs="Arial"/>
                <w:i/>
                <w:sz w:val="20"/>
              </w:rPr>
              <w:br/>
            </w:r>
            <w:r w:rsidRPr="007F3A6A">
              <w:rPr>
                <w:rFonts w:ascii="Arial" w:eastAsia="MyriadPro-Regular" w:hAnsi="Arial" w:cs="Arial"/>
                <w:i/>
                <w:sz w:val="20"/>
              </w:rPr>
              <w:t>z udziałem środków</w:t>
            </w:r>
            <w:r>
              <w:rPr>
                <w:rFonts w:ascii="Arial" w:eastAsia="MyriadPro-Regular" w:hAnsi="Arial" w:cs="Arial"/>
                <w:i/>
                <w:sz w:val="20"/>
              </w:rPr>
              <w:t xml:space="preserve"> </w:t>
            </w:r>
            <w:r w:rsidRPr="007F3A6A">
              <w:rPr>
                <w:rFonts w:ascii="Arial" w:eastAsia="MyriadPro-Regular" w:hAnsi="Arial" w:cs="Arial"/>
                <w:i/>
                <w:sz w:val="20"/>
              </w:rPr>
              <w:t xml:space="preserve">Europejskiego Funduszu Społecznego </w:t>
            </w:r>
            <w:r w:rsidRPr="0078061A">
              <w:rPr>
                <w:rFonts w:ascii="Arial" w:eastAsia="Times New Roman" w:hAnsi="Arial" w:cs="Arial"/>
                <w:i/>
                <w:sz w:val="20"/>
              </w:rPr>
              <w:t xml:space="preserve">w obszarze </w:t>
            </w:r>
            <w:r>
              <w:rPr>
                <w:rFonts w:ascii="MyriadPro-It" w:hAnsi="MyriadPro-It" w:cs="MyriadPro-It"/>
                <w:i/>
                <w:sz w:val="20"/>
              </w:rPr>
              <w:t>zdrowia</w:t>
            </w:r>
            <w:r w:rsidRPr="00CC1510">
              <w:rPr>
                <w:rFonts w:ascii="MyriadPro-It" w:hAnsi="MyriadPro-It" w:cs="MyriadPro-It"/>
                <w:i/>
                <w:sz w:val="20"/>
              </w:rPr>
              <w:t xml:space="preserve"> na lata 2014-2020.</w:t>
            </w:r>
          </w:p>
          <w:p w:rsidR="00777C34" w:rsidRPr="00AA5AE0" w:rsidRDefault="00777C34" w:rsidP="004D3FDF">
            <w:pPr>
              <w:autoSpaceDE w:val="0"/>
              <w:autoSpaceDN w:val="0"/>
              <w:adjustRightInd w:val="0"/>
              <w:jc w:val="both"/>
              <w:rPr>
                <w:rFonts w:ascii="Arial" w:eastAsia="MyriadPro-Regular" w:hAnsi="Arial" w:cs="Arial"/>
                <w:sz w:val="20"/>
              </w:rPr>
            </w:pPr>
            <w:r w:rsidRPr="00AA5AE0">
              <w:rPr>
                <w:rFonts w:ascii="Arial" w:eastAsia="MyriadPro-Regular" w:hAnsi="Arial" w:cs="Arial"/>
                <w:sz w:val="20"/>
              </w:rPr>
              <w:t>Planowane wydatki są uzasadnione, niezbędne, racjonalne i adekwatne do</w:t>
            </w:r>
            <w:r>
              <w:rPr>
                <w:rFonts w:ascii="Arial" w:eastAsia="MyriadPro-Regular" w:hAnsi="Arial" w:cs="Arial"/>
                <w:sz w:val="20"/>
              </w:rPr>
              <w:t xml:space="preserve"> </w:t>
            </w:r>
            <w:r w:rsidRPr="00AA5AE0">
              <w:rPr>
                <w:rFonts w:ascii="Arial" w:eastAsia="MyriadPro-Regular" w:hAnsi="Arial" w:cs="Arial"/>
                <w:sz w:val="20"/>
              </w:rPr>
              <w:t>zakresu merytorycznego</w:t>
            </w:r>
            <w:r>
              <w:rPr>
                <w:rFonts w:ascii="MyriadPro-Regular" w:eastAsia="MyriadPro-Regular" w:cs="MyriadPro-Regular"/>
                <w:sz w:val="20"/>
              </w:rPr>
              <w:t xml:space="preserve"> </w:t>
            </w:r>
            <w:r w:rsidRPr="00AA5AE0">
              <w:rPr>
                <w:rFonts w:ascii="Arial" w:eastAsia="MyriadPro-Regular" w:hAnsi="Arial" w:cs="Arial"/>
                <w:sz w:val="20"/>
              </w:rPr>
              <w:t xml:space="preserve">projektu w tym opisu grupy docelowej </w:t>
            </w:r>
            <w:r>
              <w:rPr>
                <w:rFonts w:ascii="Arial" w:eastAsia="MyriadPro-Regular" w:hAnsi="Arial" w:cs="Arial"/>
                <w:sz w:val="20"/>
              </w:rPr>
              <w:br/>
            </w:r>
            <w:r w:rsidRPr="00AA5AE0">
              <w:rPr>
                <w:rFonts w:ascii="Arial" w:eastAsia="MyriadPro-Regular" w:hAnsi="Arial" w:cs="Arial"/>
                <w:sz w:val="20"/>
              </w:rPr>
              <w:t>i planowanego</w:t>
            </w:r>
            <w:r>
              <w:rPr>
                <w:rFonts w:ascii="Arial" w:eastAsia="MyriadPro-Regular" w:hAnsi="Arial" w:cs="Arial"/>
                <w:sz w:val="20"/>
              </w:rPr>
              <w:t xml:space="preserve"> </w:t>
            </w:r>
            <w:r w:rsidRPr="00AA5AE0">
              <w:rPr>
                <w:rFonts w:ascii="Arial" w:eastAsia="MyriadPro-Regular" w:hAnsi="Arial" w:cs="Arial"/>
                <w:sz w:val="20"/>
              </w:rPr>
              <w:t>wsparcia.</w:t>
            </w:r>
          </w:p>
          <w:p w:rsidR="00777C34" w:rsidRPr="00AA5AE0" w:rsidRDefault="00777C34" w:rsidP="004D3FDF">
            <w:pPr>
              <w:autoSpaceDE w:val="0"/>
              <w:autoSpaceDN w:val="0"/>
              <w:adjustRightInd w:val="0"/>
              <w:jc w:val="both"/>
              <w:rPr>
                <w:rFonts w:ascii="Arial" w:eastAsia="MyriadPro-Regular" w:hAnsi="Arial" w:cs="Arial"/>
                <w:sz w:val="20"/>
              </w:rPr>
            </w:pPr>
            <w:r w:rsidRPr="00AA5AE0">
              <w:rPr>
                <w:rFonts w:ascii="Arial" w:eastAsia="MyriadPro-Regular" w:hAnsi="Arial" w:cs="Arial"/>
                <w:sz w:val="20"/>
              </w:rPr>
              <w:t xml:space="preserve">Wydatki założone w projekcie są zgodne </w:t>
            </w:r>
            <w:r>
              <w:rPr>
                <w:rFonts w:ascii="Arial" w:eastAsia="MyriadPro-Regular" w:hAnsi="Arial" w:cs="Arial"/>
                <w:sz w:val="20"/>
              </w:rPr>
              <w:br/>
            </w:r>
            <w:r w:rsidRPr="00AA5AE0">
              <w:rPr>
                <w:rFonts w:ascii="Arial" w:eastAsia="MyriadPro-Regular" w:hAnsi="Arial" w:cs="Arial"/>
                <w:sz w:val="20"/>
              </w:rPr>
              <w:t>z</w:t>
            </w:r>
            <w:r>
              <w:rPr>
                <w:rFonts w:ascii="MyriadPro-Regular" w:eastAsia="MyriadPro-Regular" w:cs="MyriadPro-Regular"/>
                <w:sz w:val="20"/>
              </w:rPr>
              <w:t xml:space="preserve"> </w:t>
            </w:r>
            <w:r w:rsidRPr="00AA5AE0">
              <w:rPr>
                <w:rFonts w:ascii="Arial" w:eastAsia="MyriadPro-Regular" w:hAnsi="Arial" w:cs="Arial"/>
                <w:sz w:val="20"/>
              </w:rPr>
              <w:t>katalogiem wydatków,</w:t>
            </w:r>
            <w:r>
              <w:rPr>
                <w:rFonts w:ascii="MyriadPro-Regular" w:eastAsia="MyriadPro-Regular" w:cs="MyriadPro-Regular"/>
                <w:sz w:val="20"/>
              </w:rPr>
              <w:t xml:space="preserve"> </w:t>
            </w:r>
            <w:r w:rsidRPr="00AA5AE0">
              <w:rPr>
                <w:rFonts w:ascii="Arial" w:eastAsia="MyriadPro-Regular" w:hAnsi="Arial" w:cs="Arial"/>
                <w:sz w:val="20"/>
              </w:rPr>
              <w:t>limitami</w:t>
            </w:r>
            <w:r>
              <w:rPr>
                <w:rFonts w:ascii="Arial" w:eastAsia="MyriadPro-Regular" w:hAnsi="Arial" w:cs="Arial"/>
                <w:sz w:val="20"/>
              </w:rPr>
              <w:t xml:space="preserve"> (w tym stawką ryczałtową dla kosztów pośrednich)</w:t>
            </w:r>
            <w:r w:rsidRPr="00AA5AE0">
              <w:rPr>
                <w:rFonts w:ascii="Arial" w:eastAsia="MyriadPro-Regular" w:hAnsi="Arial" w:cs="Arial"/>
                <w:sz w:val="20"/>
              </w:rPr>
              <w:t xml:space="preserve"> oraz</w:t>
            </w:r>
            <w:r>
              <w:rPr>
                <w:rFonts w:ascii="Arial" w:eastAsia="MyriadPro-Regular" w:hAnsi="Arial" w:cs="Arial"/>
                <w:sz w:val="20"/>
              </w:rPr>
              <w:t xml:space="preserve"> </w:t>
            </w:r>
            <w:r w:rsidRPr="00AA5AE0">
              <w:rPr>
                <w:rFonts w:ascii="Arial" w:eastAsia="MyriadPro-Regular" w:hAnsi="Arial" w:cs="Arial"/>
                <w:sz w:val="20"/>
              </w:rPr>
              <w:t xml:space="preserve">zasadami kwalifikowalności określonymi w </w:t>
            </w:r>
            <w:r w:rsidRPr="00EE352B">
              <w:rPr>
                <w:rFonts w:ascii="Arial" w:eastAsia="MyriadPro-Regular" w:hAnsi="Arial" w:cs="Arial"/>
                <w:i/>
                <w:sz w:val="20"/>
              </w:rPr>
              <w:t xml:space="preserve">Regulaminie konkursu </w:t>
            </w:r>
            <w:r w:rsidRPr="00AA5AE0">
              <w:rPr>
                <w:rFonts w:ascii="Arial" w:eastAsia="MyriadPro-Regular" w:hAnsi="Arial" w:cs="Arial"/>
                <w:sz w:val="20"/>
              </w:rPr>
              <w:t>(jeśli</w:t>
            </w:r>
            <w:r>
              <w:rPr>
                <w:rFonts w:ascii="Arial" w:eastAsia="MyriadPro-Regular" w:hAnsi="Arial" w:cs="Arial"/>
                <w:sz w:val="20"/>
              </w:rPr>
              <w:t xml:space="preserve"> </w:t>
            </w:r>
            <w:r w:rsidRPr="00AA5AE0">
              <w:rPr>
                <w:rFonts w:ascii="Arial" w:eastAsia="MyriadPro-Regular" w:hAnsi="Arial" w:cs="Arial"/>
                <w:sz w:val="20"/>
              </w:rPr>
              <w:t>dotyczy).</w:t>
            </w:r>
          </w:p>
          <w:p w:rsidR="00777C34" w:rsidRPr="00235AEB" w:rsidRDefault="00777C34" w:rsidP="004D3FDF">
            <w:pPr>
              <w:autoSpaceDE w:val="0"/>
              <w:autoSpaceDN w:val="0"/>
              <w:adjustRightInd w:val="0"/>
              <w:jc w:val="both"/>
              <w:rPr>
                <w:rFonts w:ascii="Arial" w:eastAsia="MyriadPro-Regular" w:hAnsi="Arial" w:cs="Arial"/>
                <w:sz w:val="20"/>
              </w:rPr>
            </w:pPr>
            <w:r w:rsidRPr="00AA5AE0">
              <w:rPr>
                <w:rFonts w:ascii="Arial" w:eastAsia="MyriadPro-Regular" w:hAnsi="Arial" w:cs="Arial"/>
                <w:sz w:val="20"/>
              </w:rPr>
              <w:t xml:space="preserve">Poziom wydatków w ramach cross </w:t>
            </w:r>
            <w:proofErr w:type="spellStart"/>
            <w:r w:rsidRPr="00AA5AE0">
              <w:rPr>
                <w:rFonts w:ascii="Arial" w:eastAsia="MyriadPro-Regular" w:hAnsi="Arial" w:cs="Arial"/>
                <w:sz w:val="20"/>
              </w:rPr>
              <w:t>financingu</w:t>
            </w:r>
            <w:proofErr w:type="spellEnd"/>
            <w:r w:rsidRPr="00AA5AE0">
              <w:rPr>
                <w:rFonts w:ascii="Arial" w:eastAsia="MyriadPro-Regular" w:hAnsi="Arial" w:cs="Arial"/>
                <w:sz w:val="20"/>
              </w:rPr>
              <w:t xml:space="preserve"> oraz środków trwałych jest</w:t>
            </w:r>
            <w:r>
              <w:rPr>
                <w:rFonts w:ascii="Arial" w:eastAsia="MyriadPro-Regular" w:hAnsi="Arial" w:cs="Arial"/>
                <w:sz w:val="20"/>
              </w:rPr>
              <w:t xml:space="preserve"> </w:t>
            </w:r>
            <w:r w:rsidRPr="00AA5AE0">
              <w:rPr>
                <w:rFonts w:ascii="Arial" w:eastAsia="MyriadPro-Regular" w:hAnsi="Arial" w:cs="Arial"/>
                <w:sz w:val="20"/>
              </w:rPr>
              <w:t xml:space="preserve">zgodny z poziomem tych wydatków wskazanym w </w:t>
            </w:r>
            <w:r w:rsidRPr="00EE352B">
              <w:rPr>
                <w:rFonts w:ascii="Arial" w:eastAsia="MyriadPro-Regular" w:hAnsi="Arial" w:cs="Arial"/>
                <w:i/>
                <w:sz w:val="20"/>
              </w:rPr>
              <w:t>Regulaminie konkursu</w:t>
            </w:r>
            <w:r w:rsidRPr="00AA5AE0">
              <w:rPr>
                <w:rFonts w:ascii="Arial" w:eastAsia="MyriadPro-Regular" w:hAnsi="Arial" w:cs="Arial"/>
                <w:sz w:val="20"/>
              </w:rPr>
              <w:t>.</w:t>
            </w:r>
          </w:p>
        </w:tc>
        <w:tc>
          <w:tcPr>
            <w:tcW w:w="6012" w:type="dxa"/>
          </w:tcPr>
          <w:p w:rsidR="00777C34" w:rsidRPr="002B689F" w:rsidRDefault="00777C34" w:rsidP="004D3FDF">
            <w:pPr>
              <w:spacing w:before="40" w:after="40"/>
              <w:rPr>
                <w:rFonts w:ascii="Arial" w:hAnsi="Arial" w:cs="Arial"/>
                <w:sz w:val="20"/>
              </w:rPr>
            </w:pPr>
            <w:r w:rsidRPr="005D12AA">
              <w:rPr>
                <w:rFonts w:ascii="Arial" w:hAnsi="Arial" w:cs="Arial"/>
                <w:sz w:val="20"/>
              </w:rPr>
              <w:t>Spełnienie kryterium jest konieczne do przyznania dofinansowania.</w:t>
            </w:r>
          </w:p>
          <w:p w:rsidR="00777C34" w:rsidRPr="002B689F" w:rsidRDefault="00777C34" w:rsidP="004D3FDF">
            <w:pPr>
              <w:spacing w:before="40" w:after="40"/>
              <w:rPr>
                <w:rFonts w:ascii="Arial" w:hAnsi="Arial" w:cs="Arial"/>
                <w:sz w:val="20"/>
              </w:rPr>
            </w:pPr>
            <w:r w:rsidRPr="005D12AA">
              <w:rPr>
                <w:rFonts w:ascii="Arial" w:hAnsi="Arial" w:cs="Arial"/>
                <w:sz w:val="20"/>
              </w:rPr>
              <w:t>Projekty niespełniające kryterium kierowane są do poprawy lub uzupełnienia.</w:t>
            </w:r>
          </w:p>
          <w:p w:rsidR="00777C34" w:rsidRDefault="00777C34" w:rsidP="004D3FDF">
            <w:pPr>
              <w:spacing w:before="40" w:after="40"/>
              <w:jc w:val="both"/>
              <w:rPr>
                <w:rFonts w:ascii="Arial" w:hAnsi="Arial" w:cs="Arial"/>
                <w:sz w:val="20"/>
              </w:rPr>
            </w:pPr>
            <w:r>
              <w:rPr>
                <w:rFonts w:ascii="Arial" w:hAnsi="Arial" w:cs="Arial"/>
                <w:sz w:val="20"/>
              </w:rPr>
              <w:t xml:space="preserve">Za zgodą IP, na etapie realizacji projektu, dopuszcza się możliwość  odstępstwa od  zapisów Regulaminu konkursu w zakresie spełnienia przedmiotowego kryterium z uwagi na zmiany </w:t>
            </w:r>
            <w:r w:rsidRPr="001F3A70">
              <w:rPr>
                <w:rFonts w:ascii="Arial" w:hAnsi="Arial" w:cs="Arial"/>
                <w:i/>
                <w:sz w:val="20"/>
              </w:rPr>
              <w:t xml:space="preserve">SOOP RPO WZ </w:t>
            </w:r>
            <w:r>
              <w:rPr>
                <w:rFonts w:ascii="Arial" w:hAnsi="Arial" w:cs="Arial"/>
                <w:i/>
                <w:sz w:val="20"/>
              </w:rPr>
              <w:t>2014-2020</w:t>
            </w:r>
            <w:r>
              <w:rPr>
                <w:rFonts w:ascii="Arial" w:hAnsi="Arial" w:cs="Arial"/>
                <w:sz w:val="20"/>
              </w:rPr>
              <w:t xml:space="preserve">, </w:t>
            </w:r>
            <w:r>
              <w:rPr>
                <w:rFonts w:ascii="Arial" w:eastAsia="MyriadPro-Regular" w:hAnsi="Arial" w:cs="Arial"/>
                <w:i/>
                <w:sz w:val="20"/>
              </w:rPr>
              <w:t xml:space="preserve">Wytycznych </w:t>
            </w:r>
            <w:r w:rsidRPr="007F3A6A">
              <w:rPr>
                <w:rFonts w:ascii="Arial" w:eastAsia="MyriadPro-Regular" w:hAnsi="Arial" w:cs="Arial"/>
                <w:i/>
                <w:sz w:val="20"/>
              </w:rPr>
              <w:t xml:space="preserve"> </w:t>
            </w:r>
            <w:r>
              <w:rPr>
                <w:rFonts w:ascii="Arial" w:eastAsia="MyriadPro-Regular" w:hAnsi="Arial" w:cs="Arial"/>
                <w:i/>
                <w:sz w:val="20"/>
              </w:rPr>
              <w:br/>
            </w:r>
            <w:r w:rsidRPr="007F3A6A">
              <w:rPr>
                <w:rFonts w:ascii="Arial" w:eastAsia="MyriadPro-Regular" w:hAnsi="Arial" w:cs="Arial"/>
                <w:i/>
                <w:sz w:val="20"/>
              </w:rPr>
              <w:t>w zakresie kwalifikowalności</w:t>
            </w:r>
            <w:r>
              <w:rPr>
                <w:rFonts w:ascii="Arial" w:eastAsia="MyriadPro-Regular" w:hAnsi="Arial" w:cs="Arial"/>
                <w:i/>
                <w:sz w:val="20"/>
              </w:rPr>
              <w:t xml:space="preserve"> </w:t>
            </w:r>
            <w:r w:rsidRPr="007F3A6A">
              <w:rPr>
                <w:rFonts w:ascii="Arial" w:eastAsia="MyriadPro-Regular" w:hAnsi="Arial" w:cs="Arial"/>
                <w:i/>
                <w:sz w:val="20"/>
              </w:rPr>
              <w:t>wydatków</w:t>
            </w:r>
            <w:r>
              <w:rPr>
                <w:rFonts w:ascii="Arial" w:eastAsia="MyriadPro-Regular" w:hAnsi="Arial" w:cs="Arial"/>
                <w:i/>
                <w:sz w:val="20"/>
              </w:rPr>
              <w:t xml:space="preserve"> w ramach</w:t>
            </w:r>
            <w:r w:rsidRPr="007F3A6A">
              <w:rPr>
                <w:rFonts w:ascii="Arial" w:eastAsia="MyriadPro-Regular" w:hAnsi="Arial" w:cs="Arial"/>
                <w:i/>
                <w:sz w:val="20"/>
              </w:rPr>
              <w:t xml:space="preserve"> Europejskiego Funduszu Rozwoju Regionalnego, Europejskiego Funduszu Społecznego oraz Funduszu Spójności na lata 2014-2020</w:t>
            </w:r>
            <w:r>
              <w:rPr>
                <w:rFonts w:ascii="Arial" w:eastAsia="MyriadPro-Regular" w:hAnsi="Arial" w:cs="Arial"/>
                <w:i/>
                <w:sz w:val="20"/>
              </w:rPr>
              <w:t xml:space="preserve">  oraz </w:t>
            </w:r>
            <w:r w:rsidRPr="00AA5AE0">
              <w:rPr>
                <w:rFonts w:ascii="Arial" w:eastAsia="MyriadPro-Regular" w:hAnsi="Arial" w:cs="Arial"/>
                <w:sz w:val="20"/>
              </w:rPr>
              <w:t xml:space="preserve"> </w:t>
            </w:r>
            <w:r>
              <w:rPr>
                <w:rFonts w:ascii="Arial" w:hAnsi="Arial" w:cs="Arial"/>
                <w:sz w:val="20"/>
              </w:rPr>
              <w:t xml:space="preserve"> właściwych </w:t>
            </w:r>
            <w:r>
              <w:rPr>
                <w:rFonts w:ascii="Arial" w:eastAsia="MyriadPro-Regular" w:hAnsi="Arial" w:cs="Arial"/>
                <w:i/>
                <w:sz w:val="20"/>
              </w:rPr>
              <w:t>Wytycznych</w:t>
            </w:r>
            <w:r w:rsidRPr="007F3A6A">
              <w:rPr>
                <w:rFonts w:ascii="Arial" w:eastAsia="MyriadPro-Regular" w:hAnsi="Arial" w:cs="Arial"/>
                <w:i/>
                <w:sz w:val="20"/>
              </w:rPr>
              <w:t xml:space="preserve"> </w:t>
            </w:r>
            <w:r>
              <w:rPr>
                <w:rFonts w:ascii="Arial" w:eastAsia="MyriadPro-Regular" w:hAnsi="Arial" w:cs="Arial"/>
                <w:i/>
                <w:sz w:val="20"/>
              </w:rPr>
              <w:t xml:space="preserve">obszarowych, </w:t>
            </w:r>
            <w:r>
              <w:rPr>
                <w:rFonts w:ascii="Arial" w:hAnsi="Arial" w:cs="Arial"/>
                <w:sz w:val="20"/>
              </w:rPr>
              <w:t>mających wpływ na założenia dotyczące kwalifikowalności wydatków.</w:t>
            </w:r>
          </w:p>
          <w:p w:rsidR="00777C34" w:rsidRPr="002B689F" w:rsidRDefault="00777C34" w:rsidP="004D3FDF">
            <w:pPr>
              <w:spacing w:before="40" w:after="40"/>
              <w:rPr>
                <w:rFonts w:ascii="Arial" w:hAnsi="Arial" w:cs="Arial"/>
                <w:sz w:val="20"/>
              </w:rPr>
            </w:pPr>
            <w:r w:rsidRPr="005D12AA">
              <w:rPr>
                <w:rFonts w:ascii="Arial" w:hAnsi="Arial" w:cs="Arial"/>
                <w:sz w:val="20"/>
              </w:rPr>
              <w:t>Ocena spełniania kryterium polega na przypisaniu wartości logicznych „tak”, „nie”.</w:t>
            </w:r>
          </w:p>
        </w:tc>
      </w:tr>
      <w:tr w:rsidR="00777C34" w:rsidRPr="002B689F" w:rsidTr="004D3FDF">
        <w:trPr>
          <w:jc w:val="center"/>
        </w:trPr>
        <w:tc>
          <w:tcPr>
            <w:tcW w:w="536" w:type="dxa"/>
          </w:tcPr>
          <w:p w:rsidR="00777C34" w:rsidRPr="002B689F" w:rsidRDefault="00777C34" w:rsidP="001C71E7">
            <w:pPr>
              <w:pStyle w:val="Akapitzlist"/>
              <w:numPr>
                <w:ilvl w:val="0"/>
                <w:numId w:val="517"/>
              </w:numPr>
              <w:spacing w:before="40" w:after="40"/>
              <w:ind w:left="357" w:hanging="357"/>
              <w:contextualSpacing w:val="0"/>
              <w:rPr>
                <w:rFonts w:ascii="Arial" w:hAnsi="Arial" w:cs="Arial"/>
              </w:rPr>
            </w:pPr>
          </w:p>
        </w:tc>
        <w:tc>
          <w:tcPr>
            <w:tcW w:w="2824" w:type="dxa"/>
          </w:tcPr>
          <w:p w:rsidR="00777C34" w:rsidRPr="002B689F" w:rsidRDefault="00777C34" w:rsidP="004D3FDF">
            <w:pPr>
              <w:spacing w:before="40" w:after="40"/>
              <w:rPr>
                <w:rFonts w:ascii="Arial" w:hAnsi="Arial" w:cs="Arial"/>
                <w:sz w:val="20"/>
              </w:rPr>
            </w:pPr>
            <w:r w:rsidRPr="005D12AA">
              <w:rPr>
                <w:rFonts w:ascii="Arial" w:eastAsia="MyriadPro-Regular" w:hAnsi="Arial" w:cs="Arial"/>
                <w:sz w:val="20"/>
              </w:rPr>
              <w:t>Zgodność z warunkami realizacji wsparcia.</w:t>
            </w:r>
          </w:p>
        </w:tc>
        <w:tc>
          <w:tcPr>
            <w:tcW w:w="4803" w:type="dxa"/>
          </w:tcPr>
          <w:p w:rsidR="00777C34" w:rsidRPr="002B689F" w:rsidRDefault="00777C34" w:rsidP="004D3FDF">
            <w:pPr>
              <w:spacing w:before="40" w:after="40"/>
              <w:jc w:val="both"/>
              <w:rPr>
                <w:rFonts w:ascii="Arial" w:hAnsi="Arial" w:cs="Arial"/>
                <w:sz w:val="20"/>
              </w:rPr>
            </w:pPr>
            <w:r w:rsidRPr="005D12AA">
              <w:rPr>
                <w:rFonts w:ascii="Arial" w:eastAsia="MyriadPro-Regular" w:hAnsi="Arial" w:cs="Arial"/>
                <w:sz w:val="20"/>
              </w:rPr>
              <w:t>Wniosek został sporządzony zgodnie z uwarunkowaniami realizacji wsparcia określonymi w</w:t>
            </w:r>
            <w:r>
              <w:rPr>
                <w:rFonts w:ascii="Arial" w:eastAsia="MyriadPro-Regular" w:hAnsi="Arial" w:cs="Arial"/>
                <w:sz w:val="20"/>
              </w:rPr>
              <w:t>e</w:t>
            </w:r>
            <w:r w:rsidRPr="005D12AA">
              <w:rPr>
                <w:rFonts w:ascii="Arial" w:eastAsia="MyriadPro-Regular" w:hAnsi="Arial" w:cs="Arial"/>
                <w:sz w:val="20"/>
              </w:rPr>
              <w:t xml:space="preserve"> </w:t>
            </w:r>
            <w:r>
              <w:rPr>
                <w:rFonts w:ascii="Arial" w:eastAsia="MyriadPro-Regular" w:hAnsi="Arial" w:cs="Arial"/>
                <w:sz w:val="20"/>
              </w:rPr>
              <w:t>właściwych wytycznych obszarowych oraz z zasadami realizacji wsparcia wskazanymi przez IOK w</w:t>
            </w:r>
            <w:r w:rsidRPr="005D12AA">
              <w:rPr>
                <w:rFonts w:ascii="Arial" w:eastAsia="MyriadPro-Regular" w:hAnsi="Arial" w:cs="Arial"/>
                <w:sz w:val="20"/>
              </w:rPr>
              <w:t xml:space="preserve"> </w:t>
            </w:r>
            <w:r>
              <w:rPr>
                <w:rFonts w:ascii="Arial" w:eastAsia="MyriadPro-Regular" w:hAnsi="Arial" w:cs="Arial"/>
                <w:sz w:val="20"/>
              </w:rPr>
              <w:t xml:space="preserve">części 5.3 </w:t>
            </w:r>
            <w:r w:rsidRPr="005D12AA">
              <w:rPr>
                <w:rFonts w:ascii="Arial" w:eastAsia="MyriadPro-Regular" w:hAnsi="Arial" w:cs="Arial"/>
                <w:i/>
                <w:sz w:val="20"/>
              </w:rPr>
              <w:t>Regulamin</w:t>
            </w:r>
            <w:r>
              <w:rPr>
                <w:rFonts w:ascii="Arial" w:eastAsia="MyriadPro-Regular" w:hAnsi="Arial" w:cs="Arial"/>
                <w:i/>
                <w:sz w:val="20"/>
              </w:rPr>
              <w:t>u</w:t>
            </w:r>
            <w:r w:rsidRPr="005D12AA">
              <w:rPr>
                <w:rFonts w:ascii="Arial" w:eastAsia="MyriadPro-Regular" w:hAnsi="Arial" w:cs="Arial"/>
                <w:i/>
                <w:sz w:val="20"/>
              </w:rPr>
              <w:t xml:space="preserve"> </w:t>
            </w:r>
            <w:r>
              <w:rPr>
                <w:rFonts w:ascii="Arial" w:eastAsia="MyriadPro-Regular" w:hAnsi="Arial" w:cs="Arial"/>
                <w:i/>
                <w:sz w:val="20"/>
              </w:rPr>
              <w:t xml:space="preserve">konkursu </w:t>
            </w:r>
            <w:r w:rsidRPr="00AA05C6">
              <w:rPr>
                <w:rFonts w:ascii="Arial" w:eastAsia="MyriadPro-Regular" w:hAnsi="Arial" w:cs="Arial"/>
                <w:sz w:val="20"/>
              </w:rPr>
              <w:t xml:space="preserve">(np. zasady </w:t>
            </w:r>
            <w:r>
              <w:rPr>
                <w:rFonts w:ascii="Arial" w:eastAsia="MyriadPro-Regular" w:hAnsi="Arial" w:cs="Arial"/>
                <w:sz w:val="20"/>
              </w:rPr>
              <w:t>realizacji danej formy wsparcia)</w:t>
            </w:r>
            <w:r w:rsidRPr="005D12AA">
              <w:rPr>
                <w:rFonts w:ascii="Arial" w:eastAsia="MyriadPro-Regular" w:hAnsi="Arial" w:cs="Arial"/>
                <w:i/>
                <w:sz w:val="20"/>
              </w:rPr>
              <w:t>.</w:t>
            </w:r>
          </w:p>
        </w:tc>
        <w:tc>
          <w:tcPr>
            <w:tcW w:w="6012" w:type="dxa"/>
          </w:tcPr>
          <w:p w:rsidR="00777C34" w:rsidRPr="002B689F" w:rsidRDefault="00777C34" w:rsidP="004D3FDF">
            <w:pPr>
              <w:autoSpaceDE w:val="0"/>
              <w:autoSpaceDN w:val="0"/>
              <w:adjustRightInd w:val="0"/>
              <w:jc w:val="both"/>
              <w:rPr>
                <w:rFonts w:ascii="Arial" w:eastAsia="MyriadPro-Regular" w:hAnsi="Arial" w:cs="Arial"/>
                <w:sz w:val="20"/>
              </w:rPr>
            </w:pPr>
            <w:r w:rsidRPr="005D12AA">
              <w:rPr>
                <w:rFonts w:ascii="Arial" w:eastAsia="MyriadPro-Regular" w:hAnsi="Arial" w:cs="Arial"/>
                <w:sz w:val="20"/>
              </w:rPr>
              <w:t>Spełnienie kryterium jest konieczne do przyznania dofinansowania.</w:t>
            </w:r>
          </w:p>
          <w:p w:rsidR="00777C34" w:rsidRDefault="00777C34" w:rsidP="004D3FDF">
            <w:pPr>
              <w:autoSpaceDE w:val="0"/>
              <w:autoSpaceDN w:val="0"/>
              <w:adjustRightInd w:val="0"/>
              <w:jc w:val="both"/>
              <w:rPr>
                <w:rFonts w:ascii="Arial" w:eastAsia="MyriadPro-Regular" w:hAnsi="Arial" w:cs="Arial"/>
                <w:sz w:val="20"/>
              </w:rPr>
            </w:pPr>
            <w:r w:rsidRPr="005D12AA">
              <w:rPr>
                <w:rFonts w:ascii="Arial" w:eastAsia="MyriadPro-Regular" w:hAnsi="Arial" w:cs="Arial"/>
                <w:sz w:val="20"/>
              </w:rPr>
              <w:t>Projekty niespełniające kryterium kierowane są do poprawy lub uzupełnienia.</w:t>
            </w:r>
          </w:p>
          <w:p w:rsidR="00777C34" w:rsidRPr="002B689F" w:rsidRDefault="00777C34" w:rsidP="004D3FDF">
            <w:pPr>
              <w:autoSpaceDE w:val="0"/>
              <w:autoSpaceDN w:val="0"/>
              <w:adjustRightInd w:val="0"/>
              <w:jc w:val="both"/>
              <w:rPr>
                <w:rFonts w:ascii="Arial" w:eastAsia="MyriadPro-Regular" w:hAnsi="Arial" w:cs="Arial"/>
                <w:sz w:val="20"/>
              </w:rPr>
            </w:pPr>
            <w:r>
              <w:rPr>
                <w:rFonts w:ascii="Arial" w:hAnsi="Arial" w:cs="Arial"/>
                <w:sz w:val="20"/>
              </w:rPr>
              <w:t xml:space="preserve">Za zgodą IP, na etapie realizacji projektu, dopuszcza się możliwość  odstępstwa od  zapisów Regulaminu konkursu w zakresie spełnienia przedmiotowego kryterium z uwagi na zmiany m.in. </w:t>
            </w:r>
            <w:r w:rsidRPr="00214D4F">
              <w:rPr>
                <w:rFonts w:ascii="Arial" w:hAnsi="Arial" w:cs="Arial"/>
                <w:i/>
                <w:sz w:val="20"/>
              </w:rPr>
              <w:t>RPO WZ 2014-2020</w:t>
            </w:r>
            <w:r>
              <w:rPr>
                <w:rFonts w:ascii="Arial" w:hAnsi="Arial" w:cs="Arial"/>
                <w:sz w:val="20"/>
              </w:rPr>
              <w:t xml:space="preserve">, przepisów prawa, </w:t>
            </w:r>
            <w:r w:rsidRPr="001F3A70">
              <w:rPr>
                <w:rFonts w:ascii="Arial" w:hAnsi="Arial" w:cs="Arial"/>
                <w:i/>
                <w:sz w:val="20"/>
              </w:rPr>
              <w:t xml:space="preserve">SOOP RPO </w:t>
            </w:r>
            <w:r w:rsidRPr="001F3A70">
              <w:rPr>
                <w:rFonts w:ascii="Arial" w:hAnsi="Arial" w:cs="Arial"/>
                <w:i/>
                <w:sz w:val="20"/>
              </w:rPr>
              <w:lastRenderedPageBreak/>
              <w:t xml:space="preserve">WZ </w:t>
            </w:r>
            <w:r>
              <w:rPr>
                <w:rFonts w:ascii="Arial" w:hAnsi="Arial" w:cs="Arial"/>
                <w:i/>
                <w:sz w:val="20"/>
              </w:rPr>
              <w:t>2014-2020</w:t>
            </w:r>
            <w:r>
              <w:rPr>
                <w:rFonts w:ascii="Arial" w:hAnsi="Arial" w:cs="Arial"/>
                <w:sz w:val="20"/>
              </w:rPr>
              <w:t xml:space="preserve">, </w:t>
            </w:r>
            <w:r w:rsidRPr="00AA05C6">
              <w:rPr>
                <w:rFonts w:ascii="Arial" w:eastAsia="MyriadPro-Regular" w:hAnsi="Arial" w:cs="Arial"/>
                <w:sz w:val="20"/>
              </w:rPr>
              <w:t>właściwych</w:t>
            </w:r>
            <w:r>
              <w:rPr>
                <w:rFonts w:ascii="Arial" w:eastAsia="MyriadPro-Regular" w:hAnsi="Arial" w:cs="Arial"/>
                <w:i/>
                <w:sz w:val="20"/>
              </w:rPr>
              <w:t xml:space="preserve"> Wytycznych obszarowych </w:t>
            </w:r>
            <w:r>
              <w:rPr>
                <w:rFonts w:ascii="Arial" w:hAnsi="Arial" w:cs="Arial"/>
                <w:sz w:val="20"/>
              </w:rPr>
              <w:t>mających wpływ na założenia dotyczące uwarunkowań realizacji wsparcia.</w:t>
            </w:r>
          </w:p>
          <w:p w:rsidR="00777C34" w:rsidRPr="002B689F" w:rsidRDefault="00777C34" w:rsidP="004D3FDF">
            <w:pPr>
              <w:spacing w:before="40"/>
              <w:rPr>
                <w:rFonts w:ascii="Arial" w:hAnsi="Arial" w:cs="Arial"/>
                <w:sz w:val="20"/>
              </w:rPr>
            </w:pPr>
            <w:r w:rsidRPr="005D12AA">
              <w:rPr>
                <w:rFonts w:ascii="Arial" w:eastAsia="MyriadPro-Regular" w:hAnsi="Arial" w:cs="Arial"/>
                <w:sz w:val="20"/>
              </w:rPr>
              <w:t>Ocena spełniania kryterium polega na przypisaniu wartości logicznych „tak”, „nie”.</w:t>
            </w:r>
          </w:p>
        </w:tc>
      </w:tr>
      <w:tr w:rsidR="00777C34" w:rsidRPr="002B689F" w:rsidTr="004D3FDF">
        <w:trPr>
          <w:jc w:val="center"/>
        </w:trPr>
        <w:tc>
          <w:tcPr>
            <w:tcW w:w="536" w:type="dxa"/>
          </w:tcPr>
          <w:p w:rsidR="00777C34" w:rsidRPr="002B689F" w:rsidRDefault="00777C34" w:rsidP="001C71E7">
            <w:pPr>
              <w:pStyle w:val="Akapitzlist"/>
              <w:numPr>
                <w:ilvl w:val="0"/>
                <w:numId w:val="517"/>
              </w:numPr>
              <w:spacing w:before="40" w:after="40"/>
              <w:ind w:left="357" w:hanging="357"/>
              <w:contextualSpacing w:val="0"/>
              <w:rPr>
                <w:rFonts w:ascii="Arial" w:hAnsi="Arial" w:cs="Arial"/>
              </w:rPr>
            </w:pPr>
          </w:p>
        </w:tc>
        <w:tc>
          <w:tcPr>
            <w:tcW w:w="2824" w:type="dxa"/>
          </w:tcPr>
          <w:p w:rsidR="00777C34" w:rsidRPr="002B689F" w:rsidRDefault="00777C34" w:rsidP="004D3FDF">
            <w:pPr>
              <w:spacing w:before="40" w:after="40"/>
              <w:rPr>
                <w:rFonts w:ascii="Arial" w:hAnsi="Arial" w:cs="Arial"/>
                <w:sz w:val="20"/>
              </w:rPr>
            </w:pPr>
            <w:r w:rsidRPr="005D12AA">
              <w:rPr>
                <w:rFonts w:ascii="Arial" w:hAnsi="Arial" w:cs="Arial"/>
                <w:sz w:val="20"/>
              </w:rPr>
              <w:t xml:space="preserve">Spójność i kompletność zapisów </w:t>
            </w:r>
          </w:p>
        </w:tc>
        <w:tc>
          <w:tcPr>
            <w:tcW w:w="4803" w:type="dxa"/>
          </w:tcPr>
          <w:p w:rsidR="00777C34" w:rsidRPr="002B689F" w:rsidRDefault="00777C34" w:rsidP="004D3FDF">
            <w:pPr>
              <w:autoSpaceDE w:val="0"/>
              <w:autoSpaceDN w:val="0"/>
              <w:adjustRightInd w:val="0"/>
              <w:jc w:val="both"/>
              <w:rPr>
                <w:rFonts w:ascii="Arial" w:hAnsi="Arial" w:cs="Arial"/>
                <w:sz w:val="20"/>
              </w:rPr>
            </w:pPr>
            <w:r w:rsidRPr="005D12AA">
              <w:rPr>
                <w:rFonts w:ascii="Arial" w:eastAsia="MyriadPro-Regular" w:hAnsi="Arial" w:cs="Arial"/>
                <w:sz w:val="20"/>
              </w:rPr>
              <w:t>Wniosek jest spójny i kompletny w odniesieniu do dokonanej oceny</w:t>
            </w:r>
            <w:r>
              <w:rPr>
                <w:rFonts w:ascii="Arial" w:eastAsia="MyriadPro-Regular" w:hAnsi="Arial" w:cs="Arial"/>
                <w:sz w:val="20"/>
              </w:rPr>
              <w:t>.</w:t>
            </w:r>
            <w:r w:rsidRPr="005D12AA">
              <w:rPr>
                <w:rFonts w:ascii="Arial" w:eastAsia="MyriadPro-Regular" w:hAnsi="Arial" w:cs="Arial"/>
                <w:sz w:val="20"/>
              </w:rPr>
              <w:t xml:space="preserve"> </w:t>
            </w:r>
          </w:p>
        </w:tc>
        <w:tc>
          <w:tcPr>
            <w:tcW w:w="6012" w:type="dxa"/>
          </w:tcPr>
          <w:p w:rsidR="00777C34" w:rsidRPr="002B689F" w:rsidRDefault="00777C34" w:rsidP="004D3FDF">
            <w:pPr>
              <w:spacing w:before="40" w:after="40"/>
              <w:rPr>
                <w:rFonts w:ascii="Arial" w:hAnsi="Arial" w:cs="Arial"/>
                <w:sz w:val="20"/>
              </w:rPr>
            </w:pPr>
            <w:r w:rsidRPr="005D12AA">
              <w:rPr>
                <w:rFonts w:ascii="Arial" w:hAnsi="Arial" w:cs="Arial"/>
                <w:sz w:val="20"/>
              </w:rPr>
              <w:t>Spełnienie kryterium jest konieczne do przyznania dofinansowania.</w:t>
            </w:r>
          </w:p>
          <w:p w:rsidR="00777C34" w:rsidRPr="002B689F" w:rsidRDefault="00777C34" w:rsidP="004D3FDF">
            <w:pPr>
              <w:spacing w:before="40" w:after="40"/>
              <w:rPr>
                <w:rFonts w:ascii="Arial" w:hAnsi="Arial" w:cs="Arial"/>
                <w:sz w:val="20"/>
              </w:rPr>
            </w:pPr>
            <w:r w:rsidRPr="005D12AA">
              <w:rPr>
                <w:rFonts w:ascii="Arial" w:hAnsi="Arial" w:cs="Arial"/>
                <w:sz w:val="20"/>
              </w:rPr>
              <w:t>Projekty niespełniające kryterium kierowane są do poprawy lub uzupełnienia.</w:t>
            </w:r>
          </w:p>
          <w:p w:rsidR="00777C34" w:rsidRPr="002B689F" w:rsidRDefault="00777C34" w:rsidP="004D3FDF">
            <w:pPr>
              <w:spacing w:before="40" w:after="40"/>
              <w:rPr>
                <w:rFonts w:ascii="Arial" w:hAnsi="Arial" w:cs="Arial"/>
                <w:sz w:val="20"/>
              </w:rPr>
            </w:pPr>
            <w:r w:rsidRPr="005D12AA">
              <w:rPr>
                <w:rFonts w:ascii="Arial" w:hAnsi="Arial" w:cs="Arial"/>
                <w:sz w:val="20"/>
              </w:rPr>
              <w:t>Ocena spełniania kryterium polega na przypisaniu wartości logicznych „tak”, „nie.</w:t>
            </w:r>
          </w:p>
        </w:tc>
      </w:tr>
    </w:tbl>
    <w:p w:rsidR="00777C34" w:rsidRDefault="00777C34" w:rsidP="00777C34"/>
    <w:p w:rsidR="00B56C25" w:rsidRPr="00A41F61" w:rsidRDefault="00B56C25" w:rsidP="00636770">
      <w:pPr>
        <w:tabs>
          <w:tab w:val="center" w:pos="7002"/>
          <w:tab w:val="right" w:pos="14004"/>
        </w:tabs>
        <w:jc w:val="center"/>
        <w:rPr>
          <w:rFonts w:ascii="Myriad Pro" w:eastAsiaTheme="majorEastAsia" w:hAnsi="Myriad Pro" w:cs="Arial"/>
          <w:b/>
          <w:bCs/>
          <w:sz w:val="20"/>
        </w:rPr>
      </w:pPr>
      <w:r w:rsidRPr="003F7915">
        <w:rPr>
          <w:rFonts w:ascii="Myriad Pro" w:eastAsiaTheme="majorEastAsia" w:hAnsi="Myriad Pro" w:cs="Arial"/>
          <w:b/>
          <w:bCs/>
          <w:sz w:val="20"/>
        </w:rPr>
        <w:t>Kryteria szczegółowe</w:t>
      </w:r>
      <w:r w:rsidRPr="003F7915">
        <w:rPr>
          <w:rFonts w:ascii="Myriad Pro" w:hAnsi="Myriad Pro"/>
          <w:b/>
          <w:sz w:val="20"/>
        </w:rPr>
        <w:t xml:space="preserve"> przyjęte Uchwałą N</w:t>
      </w:r>
      <w:r>
        <w:rPr>
          <w:rFonts w:ascii="Myriad Pro" w:hAnsi="Myriad Pro"/>
          <w:b/>
          <w:sz w:val="20"/>
        </w:rPr>
        <w:t xml:space="preserve">r </w:t>
      </w:r>
      <w:r w:rsidR="00FD2AD8">
        <w:rPr>
          <w:rFonts w:ascii="Myriad Pro" w:hAnsi="Myriad Pro"/>
          <w:b/>
          <w:sz w:val="20"/>
        </w:rPr>
        <w:t>50/19</w:t>
      </w:r>
      <w:r w:rsidRPr="003F7915">
        <w:rPr>
          <w:rFonts w:ascii="Myriad Pro" w:hAnsi="Myriad Pro"/>
          <w:b/>
          <w:sz w:val="20"/>
        </w:rPr>
        <w:t xml:space="preserve"> Komitetu Monitorującego RPO WZ 2014-</w:t>
      </w:r>
      <w:r>
        <w:rPr>
          <w:rFonts w:ascii="Myriad Pro" w:hAnsi="Myriad Pro"/>
          <w:b/>
          <w:sz w:val="20"/>
        </w:rPr>
        <w:t xml:space="preserve">2020 z dnia </w:t>
      </w:r>
      <w:r w:rsidR="00FD2AD8">
        <w:rPr>
          <w:rFonts w:ascii="Myriad Pro" w:hAnsi="Myriad Pro" w:cs="Arial"/>
          <w:b/>
          <w:bCs/>
          <w:sz w:val="20"/>
        </w:rPr>
        <w:t xml:space="preserve">25 października 2019 </w:t>
      </w:r>
      <w:r w:rsidRPr="00E779C9">
        <w:rPr>
          <w:rFonts w:ascii="Myriad Pro" w:hAnsi="Myriad Pro" w:cs="Arial"/>
          <w:b/>
          <w:bCs/>
          <w:sz w:val="20"/>
        </w:rPr>
        <w:t xml:space="preserve"> r.</w:t>
      </w:r>
      <w:r w:rsidRPr="003F7915">
        <w:rPr>
          <w:rFonts w:ascii="Myriad Pro" w:hAnsi="Myriad Pro"/>
          <w:b/>
          <w:sz w:val="20"/>
        </w:rPr>
        <w:t xml:space="preserve"> (tryb konkursowy)</w:t>
      </w:r>
      <w:r w:rsidR="00FD2AD8">
        <w:rPr>
          <w:rFonts w:ascii="Myriad Pro" w:hAnsi="Myriad Pro"/>
          <w:b/>
          <w:sz w:val="20"/>
        </w:rPr>
        <w:t xml:space="preserve"> aktualizacja</w:t>
      </w:r>
    </w:p>
    <w:p w:rsidR="007845C3" w:rsidRDefault="007845C3" w:rsidP="00B56C25">
      <w:pPr>
        <w:spacing w:before="120" w:after="120" w:line="240" w:lineRule="auto"/>
        <w:rPr>
          <w:rFonts w:ascii="Myriad Pro" w:hAnsi="Myriad Pro"/>
          <w:sz w:val="20"/>
        </w:rPr>
      </w:pPr>
      <w:r>
        <w:rPr>
          <w:rFonts w:ascii="Myriad Pro" w:hAnsi="Myriad Pro"/>
          <w:sz w:val="20"/>
        </w:rPr>
        <w:t>nabór dot. Regionalnego Programu Zdrowotnego pn. „Wczesne wykrywanie oraz rehabilitacja zaburzeń słuchu i mowy wśród uczniów pierwszej klasy szkoły podstawowej na lata 2019-2021”</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7845C3" w:rsidRPr="001E7EB3" w:rsidTr="00486238">
        <w:trPr>
          <w:jc w:val="center"/>
        </w:trPr>
        <w:tc>
          <w:tcPr>
            <w:tcW w:w="1905" w:type="dxa"/>
            <w:shd w:val="clear" w:color="auto" w:fill="B6DDE8"/>
          </w:tcPr>
          <w:p w:rsidR="007845C3" w:rsidRPr="001E7EB3" w:rsidRDefault="007845C3" w:rsidP="00486238">
            <w:pPr>
              <w:spacing w:before="40" w:after="40" w:line="240" w:lineRule="auto"/>
              <w:rPr>
                <w:rFonts w:ascii="Arial" w:hAnsi="Arial" w:cs="Arial"/>
                <w:sz w:val="20"/>
              </w:rPr>
            </w:pPr>
            <w:r w:rsidRPr="001E7EB3">
              <w:rPr>
                <w:rFonts w:ascii="Arial" w:hAnsi="Arial" w:cs="Arial"/>
                <w:sz w:val="20"/>
              </w:rPr>
              <w:t>Oś priorytetowa</w:t>
            </w:r>
          </w:p>
        </w:tc>
        <w:tc>
          <w:tcPr>
            <w:tcW w:w="12315" w:type="dxa"/>
            <w:shd w:val="clear" w:color="auto" w:fill="B6DDE8"/>
          </w:tcPr>
          <w:p w:rsidR="007845C3" w:rsidRPr="001E7EB3" w:rsidRDefault="007845C3" w:rsidP="00486238">
            <w:pPr>
              <w:spacing w:before="40" w:after="40" w:line="240" w:lineRule="auto"/>
              <w:rPr>
                <w:rFonts w:ascii="Arial" w:hAnsi="Arial" w:cs="Arial"/>
                <w:sz w:val="20"/>
              </w:rPr>
            </w:pPr>
            <w:r w:rsidRPr="001E7EB3">
              <w:rPr>
                <w:rFonts w:ascii="Arial" w:eastAsia="MyriadPro-Regular" w:hAnsi="Arial" w:cs="Arial"/>
                <w:sz w:val="20"/>
              </w:rPr>
              <w:t>VII Włączenie społeczne</w:t>
            </w:r>
          </w:p>
        </w:tc>
      </w:tr>
      <w:tr w:rsidR="007845C3" w:rsidRPr="001E7EB3" w:rsidTr="00486238">
        <w:trPr>
          <w:jc w:val="center"/>
        </w:trPr>
        <w:tc>
          <w:tcPr>
            <w:tcW w:w="1905" w:type="dxa"/>
            <w:shd w:val="clear" w:color="auto" w:fill="B6DDE8"/>
          </w:tcPr>
          <w:p w:rsidR="007845C3" w:rsidRPr="001E7EB3" w:rsidRDefault="007845C3" w:rsidP="00486238">
            <w:pPr>
              <w:spacing w:before="40" w:after="40" w:line="240" w:lineRule="auto"/>
              <w:rPr>
                <w:rFonts w:ascii="Arial" w:hAnsi="Arial" w:cs="Arial"/>
                <w:sz w:val="20"/>
              </w:rPr>
            </w:pPr>
            <w:r w:rsidRPr="001E7EB3">
              <w:rPr>
                <w:rFonts w:ascii="Arial" w:hAnsi="Arial" w:cs="Arial"/>
                <w:sz w:val="20"/>
              </w:rPr>
              <w:t>Priorytet Inwestycyjny</w:t>
            </w:r>
          </w:p>
        </w:tc>
        <w:tc>
          <w:tcPr>
            <w:tcW w:w="12315" w:type="dxa"/>
            <w:shd w:val="clear" w:color="auto" w:fill="B6DDE8"/>
          </w:tcPr>
          <w:p w:rsidR="007845C3" w:rsidRPr="001E7EB3" w:rsidRDefault="007845C3" w:rsidP="00486238">
            <w:pPr>
              <w:autoSpaceDE w:val="0"/>
              <w:autoSpaceDN w:val="0"/>
              <w:adjustRightInd w:val="0"/>
              <w:spacing w:after="0" w:line="240" w:lineRule="auto"/>
              <w:rPr>
                <w:rFonts w:ascii="Arial" w:eastAsia="MyriadPro-Regular" w:hAnsi="Arial" w:cs="Arial"/>
                <w:sz w:val="20"/>
              </w:rPr>
            </w:pPr>
            <w:r w:rsidRPr="001E7EB3">
              <w:rPr>
                <w:rFonts w:ascii="Arial" w:eastAsia="MyriadPro-Regular" w:hAnsi="Arial" w:cs="Arial"/>
                <w:sz w:val="20"/>
              </w:rPr>
              <w:t>9iv: Ułatwianie dostępu do przystępnych cenowo, trwałych oraz wysokiej jakości usług, w tym opieki zdrowotnej i usług socjalnych świadczonych</w:t>
            </w:r>
          </w:p>
          <w:p w:rsidR="007845C3" w:rsidRPr="001E7EB3" w:rsidRDefault="007845C3" w:rsidP="00486238">
            <w:pPr>
              <w:spacing w:before="40" w:after="40" w:line="240" w:lineRule="auto"/>
              <w:rPr>
                <w:rFonts w:ascii="Arial" w:hAnsi="Arial" w:cs="Arial"/>
                <w:iCs/>
                <w:sz w:val="20"/>
              </w:rPr>
            </w:pPr>
            <w:r w:rsidRPr="001E7EB3">
              <w:rPr>
                <w:rFonts w:ascii="Arial" w:eastAsia="MyriadPro-Regular" w:hAnsi="Arial" w:cs="Arial"/>
                <w:sz w:val="20"/>
              </w:rPr>
              <w:t>w interesie ogólnym</w:t>
            </w:r>
          </w:p>
        </w:tc>
      </w:tr>
      <w:tr w:rsidR="007845C3" w:rsidRPr="001E7EB3" w:rsidTr="00486238">
        <w:trPr>
          <w:jc w:val="center"/>
        </w:trPr>
        <w:tc>
          <w:tcPr>
            <w:tcW w:w="1905" w:type="dxa"/>
            <w:shd w:val="clear" w:color="auto" w:fill="B6DDE8"/>
          </w:tcPr>
          <w:p w:rsidR="007845C3" w:rsidRPr="001E7EB3" w:rsidRDefault="007845C3" w:rsidP="00486238">
            <w:pPr>
              <w:spacing w:before="40" w:after="40" w:line="240" w:lineRule="auto"/>
              <w:rPr>
                <w:rFonts w:ascii="Arial" w:hAnsi="Arial" w:cs="Arial"/>
                <w:sz w:val="20"/>
              </w:rPr>
            </w:pPr>
            <w:r w:rsidRPr="001E7EB3">
              <w:rPr>
                <w:rFonts w:ascii="Arial" w:hAnsi="Arial" w:cs="Arial"/>
                <w:sz w:val="20"/>
              </w:rPr>
              <w:t>Działanie</w:t>
            </w:r>
          </w:p>
        </w:tc>
        <w:tc>
          <w:tcPr>
            <w:tcW w:w="12315" w:type="dxa"/>
            <w:shd w:val="clear" w:color="auto" w:fill="B6DDE8"/>
          </w:tcPr>
          <w:p w:rsidR="007845C3" w:rsidRPr="00027D85" w:rsidRDefault="007845C3" w:rsidP="00486238">
            <w:pPr>
              <w:autoSpaceDE w:val="0"/>
              <w:autoSpaceDN w:val="0"/>
              <w:adjustRightInd w:val="0"/>
              <w:spacing w:after="0" w:line="240" w:lineRule="auto"/>
              <w:rPr>
                <w:rFonts w:ascii="Arial" w:eastAsia="MyriadPro-Regular" w:hAnsi="Arial" w:cs="Arial"/>
                <w:sz w:val="20"/>
              </w:rPr>
            </w:pPr>
            <w:r w:rsidRPr="00027D85">
              <w:rPr>
                <w:rFonts w:ascii="Arial" w:hAnsi="Arial" w:cs="Arial"/>
                <w:sz w:val="20"/>
              </w:rPr>
              <w:t>7.7 Wdrożenie programów wczesnego wykrywania wad rozwojowych i rehabilitacji dzieci z niepełnosprawnościami oraz zagrożonych niepełnosprawnością</w:t>
            </w:r>
          </w:p>
        </w:tc>
      </w:tr>
      <w:tr w:rsidR="007845C3" w:rsidRPr="001E7EB3" w:rsidTr="00486238">
        <w:trPr>
          <w:jc w:val="center"/>
        </w:trPr>
        <w:tc>
          <w:tcPr>
            <w:tcW w:w="1905" w:type="dxa"/>
            <w:shd w:val="clear" w:color="auto" w:fill="B6DDE8"/>
          </w:tcPr>
          <w:p w:rsidR="007845C3" w:rsidRPr="001E7EB3" w:rsidRDefault="007845C3" w:rsidP="00486238">
            <w:pPr>
              <w:spacing w:before="40" w:after="40" w:line="240" w:lineRule="auto"/>
              <w:rPr>
                <w:rFonts w:ascii="Arial" w:hAnsi="Arial" w:cs="Arial"/>
                <w:sz w:val="20"/>
              </w:rPr>
            </w:pPr>
            <w:r w:rsidRPr="001E7EB3">
              <w:rPr>
                <w:rFonts w:ascii="Arial" w:hAnsi="Arial" w:cs="Arial"/>
                <w:sz w:val="20"/>
              </w:rPr>
              <w:t>Typ projektu</w:t>
            </w:r>
          </w:p>
        </w:tc>
        <w:tc>
          <w:tcPr>
            <w:tcW w:w="12315" w:type="dxa"/>
            <w:shd w:val="clear" w:color="auto" w:fill="B6DDE8"/>
          </w:tcPr>
          <w:p w:rsidR="007845C3" w:rsidRPr="003F6282" w:rsidRDefault="007845C3" w:rsidP="00912095">
            <w:pPr>
              <w:numPr>
                <w:ilvl w:val="0"/>
                <w:numId w:val="272"/>
              </w:numPr>
              <w:spacing w:before="60" w:after="60" w:line="240" w:lineRule="auto"/>
              <w:ind w:left="346" w:hanging="346"/>
              <w:rPr>
                <w:rFonts w:ascii="Arial" w:eastAsia="Times New Roman" w:hAnsi="Arial" w:cs="Arial"/>
                <w:sz w:val="20"/>
              </w:rPr>
            </w:pPr>
            <w:r w:rsidRPr="003F6282">
              <w:rPr>
                <w:rFonts w:ascii="Arial" w:eastAsia="Times New Roman" w:hAnsi="Arial" w:cs="Arial"/>
                <w:sz w:val="20"/>
              </w:rPr>
              <w:t>Wdrożenie programów wczesnego wykrywania wad rozwojowych i rehabilitacji dzieci z niepełnosprawnościami oraz zagrożonych niepełnosprawnością, w tym dotyczące:</w:t>
            </w:r>
          </w:p>
          <w:p w:rsidR="007845C3" w:rsidRPr="003F6282" w:rsidRDefault="007845C3" w:rsidP="00912095">
            <w:pPr>
              <w:numPr>
                <w:ilvl w:val="0"/>
                <w:numId w:val="243"/>
              </w:numPr>
              <w:spacing w:before="60" w:after="60" w:line="240" w:lineRule="auto"/>
              <w:ind w:left="714" w:hanging="357"/>
              <w:rPr>
                <w:rFonts w:ascii="Arial" w:eastAsia="Times New Roman" w:hAnsi="Arial" w:cs="Arial"/>
                <w:sz w:val="20"/>
              </w:rPr>
            </w:pPr>
            <w:r w:rsidRPr="003F6282">
              <w:rPr>
                <w:rFonts w:ascii="Arial" w:eastAsia="Times New Roman" w:hAnsi="Arial" w:cs="Arial"/>
                <w:sz w:val="20"/>
              </w:rPr>
              <w:t>zaburzeń komunikowania się tj.:</w:t>
            </w:r>
          </w:p>
          <w:p w:rsidR="007845C3" w:rsidRPr="003F6282" w:rsidRDefault="007845C3" w:rsidP="00912095">
            <w:pPr>
              <w:numPr>
                <w:ilvl w:val="0"/>
                <w:numId w:val="97"/>
              </w:numPr>
              <w:spacing w:before="60" w:after="60" w:line="240" w:lineRule="auto"/>
              <w:ind w:left="1071" w:hanging="357"/>
              <w:rPr>
                <w:rFonts w:ascii="Arial" w:eastAsia="Times New Roman" w:hAnsi="Arial" w:cs="Arial"/>
                <w:sz w:val="20"/>
              </w:rPr>
            </w:pPr>
            <w:r w:rsidRPr="003F6282">
              <w:rPr>
                <w:rFonts w:ascii="Arial" w:eastAsia="Times New Roman" w:hAnsi="Arial" w:cs="Arial"/>
                <w:sz w:val="20"/>
              </w:rPr>
              <w:t>wdrożenie systemu badań przesiewowych</w:t>
            </w:r>
            <w:r w:rsidRPr="003F6282">
              <w:rPr>
                <w:rFonts w:ascii="Arial" w:eastAsia="Times New Roman" w:hAnsi="Arial" w:cs="Arial"/>
                <w:sz w:val="20"/>
                <w:vertAlign w:val="superscript"/>
              </w:rPr>
              <w:t xml:space="preserve"> </w:t>
            </w:r>
            <w:r w:rsidRPr="003F6282">
              <w:rPr>
                <w:rFonts w:ascii="Arial" w:eastAsia="Times New Roman" w:hAnsi="Arial" w:cs="Arial"/>
                <w:sz w:val="20"/>
              </w:rPr>
              <w:t>słuchu, wzroku i mowy wykonywanych w pierwszej klasie szkoły podstawowej (system zarządzania programem, koordynacja działań podmiotów zaangażowanych, podział zadań i kompetencji),</w:t>
            </w:r>
          </w:p>
          <w:p w:rsidR="007845C3" w:rsidRPr="003F6282" w:rsidRDefault="007845C3" w:rsidP="00912095">
            <w:pPr>
              <w:numPr>
                <w:ilvl w:val="0"/>
                <w:numId w:val="97"/>
              </w:numPr>
              <w:spacing w:before="60" w:after="60" w:line="240" w:lineRule="auto"/>
              <w:ind w:left="1071" w:hanging="357"/>
              <w:rPr>
                <w:rFonts w:ascii="Arial" w:eastAsia="Times New Roman" w:hAnsi="Arial" w:cs="Arial"/>
                <w:sz w:val="20"/>
              </w:rPr>
            </w:pPr>
            <w:r w:rsidRPr="003F6282">
              <w:rPr>
                <w:rFonts w:ascii="Arial" w:eastAsia="Times New Roman" w:hAnsi="Arial" w:cs="Arial"/>
                <w:sz w:val="20"/>
              </w:rPr>
              <w:t>wdrożenie systemu szkoleń pielęgniarek lub higienistek szkolnych w środowisku nauczania i wychowania oraz lekarzy POZ,</w:t>
            </w:r>
          </w:p>
          <w:p w:rsidR="007845C3" w:rsidRPr="003F6282" w:rsidRDefault="007845C3" w:rsidP="00912095">
            <w:pPr>
              <w:numPr>
                <w:ilvl w:val="0"/>
                <w:numId w:val="97"/>
              </w:numPr>
              <w:spacing w:before="60" w:after="60" w:line="240" w:lineRule="auto"/>
              <w:ind w:left="1071" w:hanging="357"/>
              <w:rPr>
                <w:rFonts w:ascii="Arial" w:eastAsia="Times New Roman" w:hAnsi="Arial" w:cs="Arial"/>
                <w:sz w:val="20"/>
              </w:rPr>
            </w:pPr>
            <w:r w:rsidRPr="003F6282">
              <w:rPr>
                <w:rFonts w:ascii="Arial" w:eastAsia="Times New Roman" w:hAnsi="Arial" w:cs="Arial"/>
                <w:sz w:val="20"/>
              </w:rPr>
              <w:t>zaangażowanie podmiotów POZ w opiekę nad dziećmi ze stwierdzonymi wadami lub zagrożonych ich wystąpieniem,</w:t>
            </w:r>
          </w:p>
          <w:p w:rsidR="007845C3" w:rsidRPr="003F6282" w:rsidRDefault="007845C3" w:rsidP="00912095">
            <w:pPr>
              <w:numPr>
                <w:ilvl w:val="0"/>
                <w:numId w:val="97"/>
              </w:numPr>
              <w:spacing w:before="60" w:after="60" w:line="240" w:lineRule="auto"/>
              <w:ind w:left="1071" w:hanging="357"/>
              <w:rPr>
                <w:rFonts w:ascii="Arial" w:eastAsia="Times New Roman" w:hAnsi="Arial" w:cs="Arial"/>
                <w:sz w:val="20"/>
              </w:rPr>
            </w:pPr>
            <w:r w:rsidRPr="003F6282">
              <w:rPr>
                <w:rFonts w:ascii="Arial" w:eastAsia="Times New Roman" w:hAnsi="Arial" w:cs="Arial"/>
                <w:sz w:val="20"/>
              </w:rPr>
              <w:t>tworzenie i prowadzenie bazy danych wyników badań przesiewowych słuchu, wzroku i mowy, która posłuży m.in. do monitorowania rzeczywistej skali problemu zaburzeń słuchu, wzroku i mowy u dzieci oraz do prowadzenia analiz i przygotowywania wytycznych mających na celu podnoszenie jakości i efektywności ekonomicznej proponowanych świadczeń,</w:t>
            </w:r>
          </w:p>
          <w:p w:rsidR="00FD2AD8" w:rsidRPr="003F6282" w:rsidRDefault="007845C3" w:rsidP="00912095">
            <w:pPr>
              <w:numPr>
                <w:ilvl w:val="0"/>
                <w:numId w:val="97"/>
              </w:numPr>
              <w:spacing w:before="60" w:after="60" w:line="240" w:lineRule="auto"/>
              <w:ind w:left="1071" w:hanging="357"/>
              <w:rPr>
                <w:rFonts w:ascii="Arial" w:eastAsia="Times New Roman" w:hAnsi="Arial" w:cs="Arial"/>
                <w:sz w:val="20"/>
              </w:rPr>
            </w:pPr>
            <w:r w:rsidRPr="003F6282">
              <w:rPr>
                <w:rFonts w:ascii="Arial" w:eastAsia="Times New Roman" w:hAnsi="Arial" w:cs="Arial"/>
                <w:sz w:val="20"/>
              </w:rPr>
              <w:lastRenderedPageBreak/>
              <w:t>podnoszenie świadomości społecznej w zakresie wiedzy na temat zaburzeń słuchu, wzroku i mowy u dzieci, następstw niezdiagnozowanych i nieleczonych dysfunkcji, możliwości terapii oraz kształtowanie właściwych zachowań prozdrowotnych w tym obszarze,</w:t>
            </w:r>
          </w:p>
          <w:p w:rsidR="00FD2AD8" w:rsidRPr="003F6282" w:rsidRDefault="00FD2AD8" w:rsidP="00912095">
            <w:pPr>
              <w:numPr>
                <w:ilvl w:val="0"/>
                <w:numId w:val="97"/>
              </w:numPr>
              <w:spacing w:before="60" w:after="60" w:line="240" w:lineRule="auto"/>
              <w:ind w:left="1071" w:hanging="357"/>
              <w:rPr>
                <w:rFonts w:ascii="Arial" w:eastAsia="Times New Roman" w:hAnsi="Arial" w:cs="Arial"/>
                <w:sz w:val="20"/>
              </w:rPr>
            </w:pPr>
            <w:r w:rsidRPr="003F6282">
              <w:rPr>
                <w:rFonts w:ascii="Arial" w:eastAsia="Times New Roman" w:hAnsi="Arial" w:cs="Arial"/>
                <w:sz w:val="20"/>
              </w:rPr>
              <w:t>realizacja świadczeń zdrowotnych, w tym działań terapeutycznych, rehabilitacji, zajęć korekcyjnych itp.,</w:t>
            </w:r>
          </w:p>
          <w:p w:rsidR="00FD2AD8" w:rsidRPr="003F6282" w:rsidRDefault="00FD2AD8" w:rsidP="00912095">
            <w:pPr>
              <w:numPr>
                <w:ilvl w:val="0"/>
                <w:numId w:val="97"/>
              </w:numPr>
              <w:spacing w:before="60" w:after="60" w:line="240" w:lineRule="auto"/>
              <w:ind w:left="1071" w:hanging="357"/>
              <w:rPr>
                <w:rFonts w:ascii="Arial" w:eastAsia="Times New Roman" w:hAnsi="Arial" w:cs="Arial"/>
                <w:sz w:val="20"/>
              </w:rPr>
            </w:pPr>
            <w:r w:rsidRPr="003F6282">
              <w:rPr>
                <w:rFonts w:ascii="Arial" w:eastAsia="Times New Roman" w:hAnsi="Arial" w:cs="Arial"/>
                <w:sz w:val="20"/>
              </w:rPr>
              <w:t xml:space="preserve"> zapewnienie dojazdu niezbędnego do realizacji usługi zdrowotnej dla danej osoby oraz jej opiekuna z miejsca zamieszkania do miejsca wykonywania usługi zdrowotnej i z powrotem,</w:t>
            </w:r>
          </w:p>
          <w:p w:rsidR="00FD2AD8" w:rsidRPr="003F6282" w:rsidRDefault="00FD2AD8" w:rsidP="00912095">
            <w:pPr>
              <w:numPr>
                <w:ilvl w:val="0"/>
                <w:numId w:val="97"/>
              </w:numPr>
              <w:spacing w:before="60" w:after="60" w:line="240" w:lineRule="auto"/>
              <w:ind w:left="1071" w:hanging="357"/>
              <w:rPr>
                <w:rFonts w:ascii="Arial" w:eastAsia="Times New Roman" w:hAnsi="Arial" w:cs="Arial"/>
                <w:sz w:val="20"/>
              </w:rPr>
            </w:pPr>
            <w:r w:rsidRPr="003F6282">
              <w:rPr>
                <w:rFonts w:ascii="Arial" w:eastAsia="Times New Roman" w:hAnsi="Arial" w:cs="Arial"/>
                <w:sz w:val="20"/>
              </w:rPr>
              <w:t xml:space="preserve"> zapewnienie opieki  nad osobą </w:t>
            </w:r>
            <w:r w:rsidR="000D5F36">
              <w:rPr>
                <w:rFonts w:ascii="Arial" w:eastAsia="Times New Roman" w:hAnsi="Arial" w:cs="Arial"/>
                <w:sz w:val="20"/>
              </w:rPr>
              <w:t>potrzebującą wsparcia w codziennym funkcjonowaniu</w:t>
            </w:r>
            <w:r w:rsidRPr="003F6282">
              <w:rPr>
                <w:rFonts w:ascii="Arial" w:eastAsia="Times New Roman" w:hAnsi="Arial" w:cs="Arial"/>
                <w:sz w:val="20"/>
              </w:rPr>
              <w:t xml:space="preserve"> w czasie korzystania ze wsparcia przez uczestnika projektu,</w:t>
            </w:r>
          </w:p>
          <w:p w:rsidR="00FD2AD8" w:rsidRPr="003F6282" w:rsidRDefault="00FD2AD8" w:rsidP="00912095">
            <w:pPr>
              <w:numPr>
                <w:ilvl w:val="0"/>
                <w:numId w:val="97"/>
              </w:numPr>
              <w:spacing w:before="60" w:after="60" w:line="240" w:lineRule="auto"/>
              <w:ind w:left="1071" w:hanging="357"/>
              <w:rPr>
                <w:rFonts w:ascii="Arial" w:eastAsia="Times New Roman" w:hAnsi="Arial" w:cs="Arial"/>
                <w:sz w:val="20"/>
              </w:rPr>
            </w:pPr>
            <w:r w:rsidRPr="003F6282">
              <w:rPr>
                <w:rFonts w:ascii="Arial" w:hAnsi="Arial" w:cs="Arial"/>
                <w:sz w:val="20"/>
              </w:rPr>
              <w:t>monitoring jakości i celowości podejmowanych działań, ewaluacja programu zdrowotnego</w:t>
            </w:r>
            <w:r w:rsidRPr="003F6282">
              <w:rPr>
                <w:rStyle w:val="Odwoanieprzypisudolnego"/>
                <w:rFonts w:ascii="Arial" w:hAnsi="Arial" w:cs="Arial"/>
                <w:sz w:val="20"/>
              </w:rPr>
              <w:footnoteReference w:id="13"/>
            </w:r>
            <w:r w:rsidRPr="003F6282">
              <w:rPr>
                <w:rFonts w:ascii="Arial" w:hAnsi="Arial" w:cs="Arial"/>
                <w:sz w:val="20"/>
              </w:rPr>
              <w:t xml:space="preserve"> ,</w:t>
            </w:r>
          </w:p>
          <w:p w:rsidR="00FD2AD8" w:rsidRPr="003F6282" w:rsidRDefault="00FD2AD8" w:rsidP="00912095">
            <w:pPr>
              <w:numPr>
                <w:ilvl w:val="0"/>
                <w:numId w:val="97"/>
              </w:numPr>
              <w:spacing w:after="0" w:line="240" w:lineRule="auto"/>
              <w:ind w:left="1071" w:hanging="357"/>
              <w:rPr>
                <w:rFonts w:ascii="Arial" w:eastAsia="Times New Roman" w:hAnsi="Arial" w:cs="Arial"/>
                <w:sz w:val="20"/>
              </w:rPr>
            </w:pPr>
            <w:r w:rsidRPr="003F6282">
              <w:rPr>
                <w:rFonts w:ascii="Arial" w:hAnsi="Arial" w:cs="Arial"/>
                <w:sz w:val="20"/>
              </w:rPr>
              <w:t>zakup aparatury i sprzętu medycznego oraz wykonanie innych inwestycji koniecznych do realizacji zadań wynikających z realizowanego Regionalnego Programu Zdrowotnego,</w:t>
            </w:r>
          </w:p>
          <w:p w:rsidR="007845C3" w:rsidRPr="00324057" w:rsidRDefault="00FD2AD8" w:rsidP="00324057">
            <w:pPr>
              <w:numPr>
                <w:ilvl w:val="0"/>
                <w:numId w:val="97"/>
              </w:numPr>
              <w:spacing w:after="0" w:line="240" w:lineRule="auto"/>
              <w:ind w:left="1071" w:hanging="357"/>
              <w:rPr>
                <w:rFonts w:ascii="Arial" w:eastAsia="Times New Roman" w:hAnsi="Arial" w:cs="Arial"/>
                <w:sz w:val="20"/>
              </w:rPr>
            </w:pPr>
            <w:r w:rsidRPr="003F6282">
              <w:rPr>
                <w:rFonts w:ascii="Arial" w:hAnsi="Arial" w:cs="Arial"/>
                <w:sz w:val="20"/>
              </w:rPr>
              <w:t xml:space="preserve">prowadzenie działań </w:t>
            </w:r>
            <w:proofErr w:type="spellStart"/>
            <w:r w:rsidRPr="003F6282">
              <w:rPr>
                <w:rFonts w:ascii="Arial" w:hAnsi="Arial" w:cs="Arial"/>
                <w:sz w:val="20"/>
              </w:rPr>
              <w:t>informacyjno</w:t>
            </w:r>
            <w:proofErr w:type="spellEnd"/>
            <w:r w:rsidRPr="003F6282">
              <w:rPr>
                <w:rFonts w:ascii="Arial" w:hAnsi="Arial" w:cs="Arial"/>
                <w:sz w:val="20"/>
              </w:rPr>
              <w:t xml:space="preserve"> - promocyjnych mających na celu wdrożenie Regionalnego Programu Zdrowotnego</w:t>
            </w:r>
          </w:p>
        </w:tc>
      </w:tr>
    </w:tbl>
    <w:p w:rsidR="007845C3" w:rsidRDefault="007845C3" w:rsidP="00B56C25">
      <w:pPr>
        <w:spacing w:before="120" w:after="120" w:line="240" w:lineRule="auto"/>
        <w:rPr>
          <w:rFonts w:ascii="Myriad Pro" w:hAnsi="Myriad Pro"/>
          <w:sz w:val="20"/>
        </w:rPr>
      </w:pPr>
    </w:p>
    <w:tbl>
      <w:tblPr>
        <w:tblW w:w="14254" w:type="dxa"/>
        <w:jc w:val="center"/>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1"/>
        <w:gridCol w:w="2126"/>
        <w:gridCol w:w="6804"/>
        <w:gridCol w:w="4543"/>
      </w:tblGrid>
      <w:tr w:rsidR="007845C3" w:rsidRPr="00AC2E00" w:rsidTr="003F6282">
        <w:trPr>
          <w:jc w:val="center"/>
        </w:trPr>
        <w:tc>
          <w:tcPr>
            <w:tcW w:w="14254" w:type="dxa"/>
            <w:gridSpan w:val="4"/>
            <w:shd w:val="clear" w:color="auto" w:fill="D9D9D9" w:themeFill="background1" w:themeFillShade="D9"/>
          </w:tcPr>
          <w:p w:rsidR="007845C3" w:rsidRPr="00AC2E00" w:rsidRDefault="007845C3" w:rsidP="00486238">
            <w:pPr>
              <w:spacing w:before="40" w:after="40" w:line="240" w:lineRule="auto"/>
              <w:jc w:val="center"/>
              <w:rPr>
                <w:rFonts w:ascii="Myriad Pro" w:hAnsi="Myriad Pro"/>
                <w:b/>
                <w:sz w:val="20"/>
              </w:rPr>
            </w:pPr>
            <w:r w:rsidRPr="00AC2E00">
              <w:rPr>
                <w:rFonts w:ascii="Myriad Pro" w:hAnsi="Myriad Pro"/>
                <w:b/>
                <w:sz w:val="20"/>
              </w:rPr>
              <w:t>Kryteria dopuszczalności</w:t>
            </w:r>
          </w:p>
        </w:tc>
      </w:tr>
      <w:tr w:rsidR="007845C3" w:rsidRPr="00AC2E00" w:rsidTr="003F6282">
        <w:trPr>
          <w:jc w:val="center"/>
        </w:trPr>
        <w:tc>
          <w:tcPr>
            <w:tcW w:w="781" w:type="dxa"/>
          </w:tcPr>
          <w:p w:rsidR="007845C3" w:rsidRPr="00AC2E00" w:rsidRDefault="007845C3" w:rsidP="00486238">
            <w:pPr>
              <w:spacing w:before="40" w:after="40" w:line="240" w:lineRule="auto"/>
              <w:jc w:val="center"/>
              <w:rPr>
                <w:rFonts w:ascii="Myriad Pro" w:hAnsi="Myriad Pro"/>
                <w:sz w:val="20"/>
              </w:rPr>
            </w:pPr>
            <w:r w:rsidRPr="00AC2E00">
              <w:rPr>
                <w:rFonts w:ascii="Myriad Pro" w:hAnsi="Myriad Pro"/>
                <w:sz w:val="20"/>
              </w:rPr>
              <w:t>L.p.</w:t>
            </w:r>
          </w:p>
        </w:tc>
        <w:tc>
          <w:tcPr>
            <w:tcW w:w="2126" w:type="dxa"/>
          </w:tcPr>
          <w:p w:rsidR="007845C3" w:rsidRPr="00AC2E00" w:rsidRDefault="007845C3" w:rsidP="00486238">
            <w:pPr>
              <w:spacing w:before="40" w:after="40" w:line="240" w:lineRule="auto"/>
              <w:jc w:val="center"/>
              <w:rPr>
                <w:rFonts w:ascii="Myriad Pro" w:hAnsi="Myriad Pro"/>
                <w:sz w:val="20"/>
              </w:rPr>
            </w:pPr>
            <w:r w:rsidRPr="00AC2E00">
              <w:rPr>
                <w:rFonts w:ascii="Myriad Pro" w:hAnsi="Myriad Pro"/>
                <w:sz w:val="20"/>
              </w:rPr>
              <w:t>Nazwa kryterium</w:t>
            </w:r>
          </w:p>
        </w:tc>
        <w:tc>
          <w:tcPr>
            <w:tcW w:w="6804" w:type="dxa"/>
          </w:tcPr>
          <w:p w:rsidR="007845C3" w:rsidRPr="00AC2E00" w:rsidRDefault="007845C3" w:rsidP="00486238">
            <w:pPr>
              <w:spacing w:before="40" w:after="40" w:line="240" w:lineRule="auto"/>
              <w:jc w:val="center"/>
              <w:rPr>
                <w:rFonts w:ascii="Myriad Pro" w:hAnsi="Myriad Pro"/>
                <w:sz w:val="20"/>
              </w:rPr>
            </w:pPr>
            <w:r w:rsidRPr="00AC2E00">
              <w:rPr>
                <w:rFonts w:ascii="Myriad Pro" w:hAnsi="Myriad Pro"/>
                <w:sz w:val="20"/>
              </w:rPr>
              <w:t>Definicja kryterium</w:t>
            </w:r>
          </w:p>
        </w:tc>
        <w:tc>
          <w:tcPr>
            <w:tcW w:w="4543" w:type="dxa"/>
          </w:tcPr>
          <w:p w:rsidR="007845C3" w:rsidRPr="00AC2E00" w:rsidRDefault="007845C3" w:rsidP="00486238">
            <w:pPr>
              <w:spacing w:before="40" w:after="40" w:line="240" w:lineRule="auto"/>
              <w:jc w:val="center"/>
              <w:rPr>
                <w:rFonts w:ascii="Myriad Pro" w:hAnsi="Myriad Pro"/>
                <w:sz w:val="20"/>
              </w:rPr>
            </w:pPr>
            <w:r w:rsidRPr="00AC2E00">
              <w:rPr>
                <w:rFonts w:ascii="Myriad Pro" w:hAnsi="Myriad Pro"/>
                <w:sz w:val="20"/>
              </w:rPr>
              <w:t>Opis znaczenia kryterium</w:t>
            </w:r>
          </w:p>
        </w:tc>
      </w:tr>
      <w:tr w:rsidR="007845C3" w:rsidRPr="00AC2E00" w:rsidTr="003F6282">
        <w:trPr>
          <w:jc w:val="center"/>
        </w:trPr>
        <w:tc>
          <w:tcPr>
            <w:tcW w:w="781" w:type="dxa"/>
          </w:tcPr>
          <w:p w:rsidR="007845C3" w:rsidRPr="00AC2E00" w:rsidRDefault="007845C3" w:rsidP="00486238">
            <w:pPr>
              <w:spacing w:before="40" w:after="40" w:line="240" w:lineRule="auto"/>
              <w:jc w:val="center"/>
              <w:rPr>
                <w:rFonts w:ascii="Myriad Pro" w:hAnsi="Myriad Pro"/>
                <w:sz w:val="20"/>
              </w:rPr>
            </w:pPr>
            <w:r w:rsidRPr="00AC2E00">
              <w:rPr>
                <w:rFonts w:ascii="Myriad Pro" w:hAnsi="Myriad Pro"/>
                <w:sz w:val="20"/>
              </w:rPr>
              <w:t>1</w:t>
            </w:r>
          </w:p>
        </w:tc>
        <w:tc>
          <w:tcPr>
            <w:tcW w:w="2126" w:type="dxa"/>
          </w:tcPr>
          <w:p w:rsidR="007845C3" w:rsidRPr="00AC2E00" w:rsidRDefault="007845C3" w:rsidP="00486238">
            <w:pPr>
              <w:spacing w:before="40" w:after="40" w:line="240" w:lineRule="auto"/>
              <w:jc w:val="center"/>
              <w:rPr>
                <w:rFonts w:ascii="Myriad Pro" w:hAnsi="Myriad Pro"/>
                <w:sz w:val="20"/>
              </w:rPr>
            </w:pPr>
            <w:r w:rsidRPr="00AC2E00">
              <w:rPr>
                <w:rFonts w:ascii="Myriad Pro" w:hAnsi="Myriad Pro"/>
                <w:sz w:val="20"/>
              </w:rPr>
              <w:t>2</w:t>
            </w:r>
          </w:p>
        </w:tc>
        <w:tc>
          <w:tcPr>
            <w:tcW w:w="6804" w:type="dxa"/>
          </w:tcPr>
          <w:p w:rsidR="007845C3" w:rsidRPr="00AC2E00" w:rsidRDefault="007845C3" w:rsidP="00486238">
            <w:pPr>
              <w:spacing w:before="40" w:after="40" w:line="240" w:lineRule="auto"/>
              <w:jc w:val="center"/>
              <w:rPr>
                <w:rFonts w:ascii="Myriad Pro" w:hAnsi="Myriad Pro"/>
                <w:sz w:val="20"/>
              </w:rPr>
            </w:pPr>
            <w:r w:rsidRPr="00AC2E00">
              <w:rPr>
                <w:rFonts w:ascii="Myriad Pro" w:hAnsi="Myriad Pro"/>
                <w:sz w:val="20"/>
              </w:rPr>
              <w:t>3</w:t>
            </w:r>
          </w:p>
        </w:tc>
        <w:tc>
          <w:tcPr>
            <w:tcW w:w="4543" w:type="dxa"/>
          </w:tcPr>
          <w:p w:rsidR="007845C3" w:rsidRPr="00AC2E00" w:rsidRDefault="007845C3" w:rsidP="00486238">
            <w:pPr>
              <w:spacing w:before="40" w:after="40" w:line="240" w:lineRule="auto"/>
              <w:jc w:val="center"/>
              <w:rPr>
                <w:rFonts w:ascii="Myriad Pro" w:hAnsi="Myriad Pro"/>
                <w:sz w:val="20"/>
              </w:rPr>
            </w:pPr>
            <w:r w:rsidRPr="00AC2E00">
              <w:rPr>
                <w:rFonts w:ascii="Myriad Pro" w:hAnsi="Myriad Pro"/>
                <w:sz w:val="20"/>
              </w:rPr>
              <w:t>4</w:t>
            </w:r>
          </w:p>
        </w:tc>
      </w:tr>
      <w:tr w:rsidR="007845C3" w:rsidRPr="002242FE" w:rsidTr="003F6282">
        <w:trPr>
          <w:jc w:val="center"/>
        </w:trPr>
        <w:tc>
          <w:tcPr>
            <w:tcW w:w="781" w:type="dxa"/>
          </w:tcPr>
          <w:p w:rsidR="007845C3" w:rsidRPr="002242FE" w:rsidRDefault="007845C3" w:rsidP="001B0A9F">
            <w:pPr>
              <w:pStyle w:val="Akapitzlist"/>
              <w:numPr>
                <w:ilvl w:val="0"/>
                <w:numId w:val="373"/>
              </w:numPr>
              <w:spacing w:before="40" w:after="40" w:line="240" w:lineRule="auto"/>
              <w:ind w:left="720"/>
              <w:contextualSpacing w:val="0"/>
            </w:pPr>
          </w:p>
        </w:tc>
        <w:tc>
          <w:tcPr>
            <w:tcW w:w="2126" w:type="dxa"/>
            <w:shd w:val="clear" w:color="auto" w:fill="auto"/>
          </w:tcPr>
          <w:p w:rsidR="007845C3" w:rsidRPr="002242FE" w:rsidRDefault="007845C3" w:rsidP="00486238">
            <w:pPr>
              <w:spacing w:before="40" w:after="40" w:line="240" w:lineRule="auto"/>
              <w:rPr>
                <w:rFonts w:ascii="Myriad Pro" w:hAnsi="Myriad Pro"/>
                <w:sz w:val="20"/>
              </w:rPr>
            </w:pPr>
            <w:r w:rsidRPr="002242FE">
              <w:rPr>
                <w:rFonts w:ascii="Myriad Pro" w:hAnsi="Myriad Pro"/>
                <w:sz w:val="20"/>
              </w:rPr>
              <w:t>Wymogi organizacyjne</w:t>
            </w:r>
          </w:p>
        </w:tc>
        <w:tc>
          <w:tcPr>
            <w:tcW w:w="6804" w:type="dxa"/>
            <w:shd w:val="clear" w:color="auto" w:fill="auto"/>
          </w:tcPr>
          <w:p w:rsidR="003F6282" w:rsidRPr="00004BEC" w:rsidRDefault="003F6282" w:rsidP="003F6282">
            <w:pPr>
              <w:spacing w:before="40" w:after="40"/>
              <w:contextualSpacing/>
              <w:jc w:val="both"/>
              <w:rPr>
                <w:rFonts w:ascii="Myriad Pro" w:hAnsi="Myriad Pro" w:cs="Arial"/>
                <w:bCs/>
                <w:sz w:val="20"/>
              </w:rPr>
            </w:pPr>
            <w:r>
              <w:rPr>
                <w:rFonts w:ascii="Myriad Pro" w:hAnsi="Myriad Pro" w:cs="Arial"/>
                <w:sz w:val="20"/>
              </w:rPr>
              <w:t xml:space="preserve">1. </w:t>
            </w:r>
            <w:r w:rsidRPr="0052040E">
              <w:rPr>
                <w:rFonts w:ascii="Myriad Pro" w:hAnsi="Myriad Pro" w:cs="Arial"/>
                <w:bCs/>
                <w:sz w:val="20"/>
              </w:rPr>
              <w:t xml:space="preserve">Projektodawca w wyniku realizacji projektu, zasięgiem swojego działania obejmuje jeden z subregionów województwa zachodniopomorskiego: </w:t>
            </w:r>
          </w:p>
          <w:p w:rsidR="003F6282" w:rsidRPr="00004BEC" w:rsidRDefault="003F6282" w:rsidP="003F6282">
            <w:pPr>
              <w:spacing w:before="40" w:after="40"/>
              <w:contextualSpacing/>
              <w:jc w:val="both"/>
              <w:rPr>
                <w:rFonts w:ascii="Myriad Pro" w:hAnsi="Myriad Pro" w:cs="Arial"/>
                <w:bCs/>
                <w:sz w:val="20"/>
              </w:rPr>
            </w:pPr>
            <w:r w:rsidRPr="0052040E">
              <w:rPr>
                <w:rFonts w:ascii="Myriad Pro" w:hAnsi="Myriad Pro" w:cs="Arial"/>
                <w:bCs/>
                <w:sz w:val="20"/>
              </w:rPr>
              <w:t xml:space="preserve">- </w:t>
            </w:r>
            <w:r w:rsidRPr="0052040E">
              <w:rPr>
                <w:rFonts w:ascii="Myriad Pro" w:hAnsi="Myriad Pro" w:cs="Arial"/>
                <w:b/>
                <w:bCs/>
                <w:sz w:val="20"/>
              </w:rPr>
              <w:t xml:space="preserve">szczeciński </w:t>
            </w:r>
            <w:r w:rsidRPr="0052040E">
              <w:rPr>
                <w:rFonts w:ascii="Myriad Pro" w:hAnsi="Myriad Pro" w:cs="Arial"/>
                <w:bCs/>
                <w:sz w:val="20"/>
              </w:rPr>
              <w:t xml:space="preserve">(obejmujący powiaty: gryficki, kamieński, goleniowski, policki, Miasto Świnoujście, Miasto Szczecin); </w:t>
            </w:r>
          </w:p>
          <w:p w:rsidR="003F6282" w:rsidRPr="00004BEC" w:rsidRDefault="003F6282" w:rsidP="003F6282">
            <w:pPr>
              <w:spacing w:before="40" w:after="40"/>
              <w:contextualSpacing/>
              <w:jc w:val="both"/>
              <w:rPr>
                <w:rFonts w:ascii="Myriad Pro" w:hAnsi="Myriad Pro" w:cs="Arial"/>
                <w:bCs/>
                <w:sz w:val="20"/>
              </w:rPr>
            </w:pPr>
            <w:r w:rsidRPr="0052040E">
              <w:rPr>
                <w:rFonts w:ascii="Myriad Pro" w:hAnsi="Myriad Pro" w:cs="Arial"/>
                <w:bCs/>
                <w:sz w:val="20"/>
              </w:rPr>
              <w:t xml:space="preserve">- </w:t>
            </w:r>
            <w:r w:rsidRPr="0052040E">
              <w:rPr>
                <w:rFonts w:ascii="Myriad Pro" w:hAnsi="Myriad Pro" w:cs="Arial"/>
                <w:b/>
                <w:bCs/>
                <w:sz w:val="20"/>
              </w:rPr>
              <w:t>koszaliński</w:t>
            </w:r>
            <w:r w:rsidRPr="0052040E">
              <w:rPr>
                <w:rFonts w:ascii="Myriad Pro" w:hAnsi="Myriad Pro" w:cs="Arial"/>
                <w:bCs/>
                <w:sz w:val="20"/>
              </w:rPr>
              <w:t xml:space="preserve"> (obejmujący powiaty: sławieński, koszaliński, białogardzki, kołobrzeski, Miasto Koszalin); </w:t>
            </w:r>
          </w:p>
          <w:p w:rsidR="003F6282" w:rsidRPr="00004BEC" w:rsidRDefault="003F6282" w:rsidP="003F6282">
            <w:pPr>
              <w:spacing w:before="40" w:after="40"/>
              <w:contextualSpacing/>
              <w:jc w:val="both"/>
              <w:rPr>
                <w:rFonts w:ascii="Myriad Pro" w:hAnsi="Myriad Pro" w:cs="Arial"/>
                <w:bCs/>
                <w:sz w:val="20"/>
              </w:rPr>
            </w:pPr>
            <w:r w:rsidRPr="0052040E">
              <w:rPr>
                <w:rFonts w:ascii="Myriad Pro" w:hAnsi="Myriad Pro" w:cs="Arial"/>
                <w:bCs/>
                <w:sz w:val="20"/>
              </w:rPr>
              <w:t xml:space="preserve">- </w:t>
            </w:r>
            <w:r w:rsidRPr="0052040E">
              <w:rPr>
                <w:rFonts w:ascii="Myriad Pro" w:hAnsi="Myriad Pro" w:cs="Arial"/>
                <w:b/>
                <w:bCs/>
                <w:sz w:val="20"/>
              </w:rPr>
              <w:t xml:space="preserve">stargardzki </w:t>
            </w:r>
            <w:r w:rsidRPr="0052040E">
              <w:rPr>
                <w:rFonts w:ascii="Myriad Pro" w:hAnsi="Myriad Pro" w:cs="Arial"/>
                <w:bCs/>
                <w:sz w:val="20"/>
              </w:rPr>
              <w:t xml:space="preserve">(obejmujący powiaty: stargardzki, choszczeński, pyrzycki, myśliborski, gryfiński); </w:t>
            </w:r>
          </w:p>
          <w:p w:rsidR="007845C3" w:rsidRPr="003F6282" w:rsidRDefault="003F6282" w:rsidP="003F6282">
            <w:pPr>
              <w:spacing w:before="40" w:after="40"/>
              <w:contextualSpacing/>
              <w:jc w:val="both"/>
              <w:rPr>
                <w:rFonts w:ascii="Myriad Pro" w:hAnsi="Myriad Pro" w:cs="Arial"/>
                <w:bCs/>
                <w:sz w:val="20"/>
              </w:rPr>
            </w:pPr>
            <w:r w:rsidRPr="0052040E">
              <w:rPr>
                <w:rFonts w:ascii="Myriad Pro" w:hAnsi="Myriad Pro" w:cs="Arial"/>
                <w:bCs/>
                <w:sz w:val="20"/>
              </w:rPr>
              <w:t xml:space="preserve">- </w:t>
            </w:r>
            <w:r w:rsidRPr="0052040E">
              <w:rPr>
                <w:rFonts w:ascii="Myriad Pro" w:hAnsi="Myriad Pro" w:cs="Arial"/>
                <w:b/>
                <w:bCs/>
                <w:sz w:val="20"/>
              </w:rPr>
              <w:t>szczecinecki</w:t>
            </w:r>
            <w:r w:rsidRPr="0052040E">
              <w:rPr>
                <w:rFonts w:ascii="Myriad Pro" w:hAnsi="Myriad Pro" w:cs="Arial"/>
                <w:bCs/>
                <w:sz w:val="20"/>
              </w:rPr>
              <w:t xml:space="preserve"> (obejmujący powiaty: szczecinecki, wałecki, drawski, świdwiński, łobeski).</w:t>
            </w:r>
          </w:p>
        </w:tc>
        <w:tc>
          <w:tcPr>
            <w:tcW w:w="4543" w:type="dxa"/>
            <w:shd w:val="clear" w:color="auto" w:fill="auto"/>
          </w:tcPr>
          <w:p w:rsidR="007845C3" w:rsidRPr="002242FE" w:rsidRDefault="007845C3" w:rsidP="00486238">
            <w:pPr>
              <w:spacing w:before="40" w:after="40" w:line="240" w:lineRule="auto"/>
              <w:rPr>
                <w:rFonts w:ascii="Myriad Pro" w:hAnsi="Myriad Pro"/>
                <w:sz w:val="20"/>
              </w:rPr>
            </w:pPr>
            <w:r w:rsidRPr="002242FE">
              <w:rPr>
                <w:rFonts w:ascii="Myriad Pro" w:hAnsi="Myriad Pro"/>
                <w:sz w:val="20"/>
              </w:rPr>
              <w:t>Spełnienie kryterium jest konieczne do przyznania dofinansowania.</w:t>
            </w:r>
          </w:p>
          <w:p w:rsidR="007845C3" w:rsidRPr="002242FE" w:rsidRDefault="007845C3" w:rsidP="00486238">
            <w:pPr>
              <w:spacing w:before="40" w:after="40" w:line="240" w:lineRule="auto"/>
              <w:rPr>
                <w:rFonts w:ascii="Myriad Pro" w:hAnsi="Myriad Pro"/>
                <w:sz w:val="20"/>
              </w:rPr>
            </w:pPr>
            <w:r w:rsidRPr="002242FE">
              <w:rPr>
                <w:rFonts w:ascii="Myriad Pro" w:hAnsi="Myriad Pro"/>
                <w:sz w:val="20"/>
              </w:rPr>
              <w:t>Projekt niespełniające kryterium są odrzucane.</w:t>
            </w:r>
          </w:p>
          <w:p w:rsidR="007845C3" w:rsidRPr="002242FE" w:rsidRDefault="007845C3" w:rsidP="00486238">
            <w:pPr>
              <w:spacing w:before="40" w:after="40" w:line="240" w:lineRule="auto"/>
              <w:rPr>
                <w:rFonts w:ascii="Myriad Pro" w:hAnsi="Myriad Pro"/>
                <w:sz w:val="20"/>
              </w:rPr>
            </w:pPr>
            <w:r w:rsidRPr="002242FE">
              <w:rPr>
                <w:rFonts w:ascii="Myriad Pro" w:hAnsi="Myriad Pro"/>
                <w:sz w:val="20"/>
              </w:rPr>
              <w:t>Ocena spełniania kryterium polega na przypisaniu wartości logicznych „tak”, „nie”.</w:t>
            </w:r>
          </w:p>
        </w:tc>
      </w:tr>
      <w:tr w:rsidR="007845C3" w:rsidRPr="002242FE" w:rsidTr="003F6282">
        <w:trPr>
          <w:jc w:val="center"/>
        </w:trPr>
        <w:tc>
          <w:tcPr>
            <w:tcW w:w="781" w:type="dxa"/>
          </w:tcPr>
          <w:p w:rsidR="007845C3" w:rsidRPr="002242FE" w:rsidRDefault="007845C3" w:rsidP="001B0A9F">
            <w:pPr>
              <w:pStyle w:val="Akapitzlist"/>
              <w:numPr>
                <w:ilvl w:val="0"/>
                <w:numId w:val="373"/>
              </w:numPr>
              <w:spacing w:before="40" w:after="40" w:line="240" w:lineRule="auto"/>
              <w:ind w:left="720"/>
              <w:contextualSpacing w:val="0"/>
            </w:pPr>
          </w:p>
        </w:tc>
        <w:tc>
          <w:tcPr>
            <w:tcW w:w="2126" w:type="dxa"/>
            <w:shd w:val="clear" w:color="auto" w:fill="auto"/>
          </w:tcPr>
          <w:p w:rsidR="007845C3" w:rsidRPr="002242FE" w:rsidRDefault="007845C3" w:rsidP="00486238">
            <w:pPr>
              <w:spacing w:before="40" w:after="40" w:line="240" w:lineRule="auto"/>
              <w:rPr>
                <w:rFonts w:ascii="Myriad Pro" w:hAnsi="Myriad Pro"/>
                <w:sz w:val="20"/>
              </w:rPr>
            </w:pPr>
            <w:r w:rsidRPr="002242FE">
              <w:rPr>
                <w:rFonts w:ascii="Myriad Pro" w:hAnsi="Myriad Pro"/>
                <w:sz w:val="20"/>
              </w:rPr>
              <w:t>Zgodność wsparcia</w:t>
            </w:r>
          </w:p>
        </w:tc>
        <w:tc>
          <w:tcPr>
            <w:tcW w:w="6804" w:type="dxa"/>
            <w:shd w:val="clear" w:color="auto" w:fill="auto"/>
          </w:tcPr>
          <w:p w:rsidR="003F6282" w:rsidRDefault="003F6282" w:rsidP="001B0A9F">
            <w:pPr>
              <w:pStyle w:val="Akapitzlist"/>
              <w:numPr>
                <w:ilvl w:val="0"/>
                <w:numId w:val="381"/>
              </w:numPr>
              <w:autoSpaceDE w:val="0"/>
              <w:autoSpaceDN w:val="0"/>
              <w:spacing w:after="0" w:line="240" w:lineRule="auto"/>
              <w:ind w:left="0" w:firstLine="0"/>
              <w:jc w:val="both"/>
              <w:rPr>
                <w:rFonts w:cs="Arial"/>
              </w:rPr>
            </w:pPr>
            <w:r w:rsidRPr="00474EDB">
              <w:rPr>
                <w:rFonts w:cs="Arial"/>
              </w:rPr>
              <w:t>Projektodawcą  lub partnerem jest podmiot wykonujący działalność leczniczą, uprawniony do tego na mocy prawa powszechnie obowiązującego.</w:t>
            </w:r>
          </w:p>
          <w:p w:rsidR="003F6282" w:rsidRDefault="003F6282" w:rsidP="001B0A9F">
            <w:pPr>
              <w:pStyle w:val="Akapitzlist"/>
              <w:numPr>
                <w:ilvl w:val="0"/>
                <w:numId w:val="381"/>
              </w:numPr>
              <w:spacing w:before="40" w:after="40"/>
              <w:ind w:left="0" w:firstLine="0"/>
              <w:jc w:val="both"/>
              <w:rPr>
                <w:rFonts w:cs="Arial"/>
              </w:rPr>
            </w:pPr>
            <w:r w:rsidRPr="0052040E">
              <w:rPr>
                <w:rFonts w:eastAsia="Calibri" w:cs="Arial"/>
              </w:rPr>
              <w:lastRenderedPageBreak/>
              <w:t>Projektodawca składa nie więcej niż jeden wniosek o dofinansowanie w ramach jednego z następujących subregionów: szczecińskiego, koszalińskiego, stargardzkiego, szczecineckiego.</w:t>
            </w:r>
            <w:r>
              <w:rPr>
                <w:rFonts w:eastAsia="Calibri" w:cs="Arial"/>
              </w:rPr>
              <w:t xml:space="preserve"> W ramach konkursu zostanie wyłoniony jeden Beneficjent w ramach danego subregionu.</w:t>
            </w:r>
          </w:p>
          <w:p w:rsidR="003F6282" w:rsidRDefault="003F6282" w:rsidP="001B0A9F">
            <w:pPr>
              <w:pStyle w:val="Akapitzlist"/>
              <w:numPr>
                <w:ilvl w:val="0"/>
                <w:numId w:val="381"/>
              </w:numPr>
              <w:spacing w:before="40" w:after="40"/>
              <w:ind w:left="649" w:hanging="649"/>
              <w:jc w:val="both"/>
              <w:rPr>
                <w:rFonts w:cs="Arial"/>
              </w:rPr>
            </w:pPr>
            <w:r w:rsidRPr="0052040E">
              <w:rPr>
                <w:rFonts w:cs="Arial"/>
              </w:rPr>
              <w:t xml:space="preserve">Maksymalna </w:t>
            </w:r>
            <w:r>
              <w:rPr>
                <w:rFonts w:cs="Arial"/>
              </w:rPr>
              <w:t xml:space="preserve">wartość projektu, </w:t>
            </w:r>
            <w:r w:rsidRPr="0052040E">
              <w:rPr>
                <w:rFonts w:cs="Arial"/>
              </w:rPr>
              <w:t xml:space="preserve"> w zależności od subregionu wynosi:</w:t>
            </w:r>
          </w:p>
          <w:p w:rsidR="003F6282" w:rsidRDefault="003F6282" w:rsidP="00912095">
            <w:pPr>
              <w:pStyle w:val="Akapitzlist"/>
              <w:numPr>
                <w:ilvl w:val="0"/>
                <w:numId w:val="223"/>
              </w:numPr>
              <w:autoSpaceDE w:val="0"/>
              <w:autoSpaceDN w:val="0"/>
              <w:adjustRightInd w:val="0"/>
              <w:spacing w:after="0" w:line="240" w:lineRule="auto"/>
              <w:ind w:left="360"/>
              <w:contextualSpacing w:val="0"/>
              <w:rPr>
                <w:rFonts w:eastAsia="Calibri" w:cs="Arial"/>
              </w:rPr>
            </w:pPr>
            <w:r w:rsidRPr="0052040E">
              <w:rPr>
                <w:rFonts w:eastAsia="Calibri" w:cs="Arial"/>
              </w:rPr>
              <w:t xml:space="preserve">dla subregionu </w:t>
            </w:r>
            <w:r w:rsidRPr="0052040E">
              <w:rPr>
                <w:rFonts w:eastAsia="Calibri" w:cs="Arial"/>
                <w:b/>
              </w:rPr>
              <w:t xml:space="preserve">szczecińskiego – </w:t>
            </w:r>
            <w:r w:rsidRPr="00A95AA3">
              <w:rPr>
                <w:rFonts w:eastAsia="Calibri" w:cs="Arial"/>
                <w:b/>
              </w:rPr>
              <w:t>3614391</w:t>
            </w:r>
            <w:r>
              <w:rPr>
                <w:rFonts w:eastAsia="Calibri" w:cs="Arial"/>
                <w:b/>
              </w:rPr>
              <w:t xml:space="preserve"> </w:t>
            </w:r>
            <w:r w:rsidRPr="0052040E">
              <w:rPr>
                <w:rFonts w:eastAsia="Calibri" w:cs="Arial"/>
                <w:b/>
              </w:rPr>
              <w:t>zł</w:t>
            </w:r>
          </w:p>
          <w:p w:rsidR="003F6282" w:rsidRDefault="003F6282" w:rsidP="00912095">
            <w:pPr>
              <w:pStyle w:val="Akapitzlist"/>
              <w:numPr>
                <w:ilvl w:val="0"/>
                <w:numId w:val="223"/>
              </w:numPr>
              <w:autoSpaceDE w:val="0"/>
              <w:autoSpaceDN w:val="0"/>
              <w:adjustRightInd w:val="0"/>
              <w:spacing w:after="0" w:line="240" w:lineRule="auto"/>
              <w:ind w:left="360"/>
              <w:contextualSpacing w:val="0"/>
              <w:rPr>
                <w:rFonts w:eastAsia="Calibri" w:cs="Arial"/>
              </w:rPr>
            </w:pPr>
            <w:r w:rsidRPr="0052040E">
              <w:rPr>
                <w:rFonts w:eastAsia="Calibri" w:cs="Arial"/>
              </w:rPr>
              <w:t xml:space="preserve">dla subregionu </w:t>
            </w:r>
            <w:r w:rsidRPr="0052040E">
              <w:rPr>
                <w:rFonts w:eastAsia="Calibri" w:cs="Arial"/>
                <w:b/>
              </w:rPr>
              <w:t xml:space="preserve">koszalińskiego – </w:t>
            </w:r>
            <w:r w:rsidRPr="00A95AA3">
              <w:rPr>
                <w:rFonts w:eastAsia="Calibri" w:cs="Arial"/>
                <w:b/>
              </w:rPr>
              <w:t>1881876</w:t>
            </w:r>
            <w:r>
              <w:rPr>
                <w:rFonts w:eastAsia="Calibri" w:cs="Arial"/>
                <w:b/>
              </w:rPr>
              <w:t xml:space="preserve"> </w:t>
            </w:r>
            <w:r w:rsidRPr="0052040E">
              <w:rPr>
                <w:rFonts w:eastAsia="Calibri" w:cs="Arial"/>
                <w:b/>
              </w:rPr>
              <w:t>zł</w:t>
            </w:r>
          </w:p>
          <w:p w:rsidR="003F6282" w:rsidRDefault="003F6282" w:rsidP="00912095">
            <w:pPr>
              <w:pStyle w:val="Akapitzlist"/>
              <w:numPr>
                <w:ilvl w:val="0"/>
                <w:numId w:val="223"/>
              </w:numPr>
              <w:autoSpaceDE w:val="0"/>
              <w:autoSpaceDN w:val="0"/>
              <w:adjustRightInd w:val="0"/>
              <w:spacing w:after="0" w:line="240" w:lineRule="auto"/>
              <w:ind w:left="360"/>
              <w:contextualSpacing w:val="0"/>
              <w:rPr>
                <w:rFonts w:eastAsia="Calibri" w:cs="Arial"/>
              </w:rPr>
            </w:pPr>
            <w:r w:rsidRPr="0052040E">
              <w:rPr>
                <w:rFonts w:eastAsia="Calibri" w:cs="Arial"/>
              </w:rPr>
              <w:t xml:space="preserve">dla subregionu </w:t>
            </w:r>
            <w:r w:rsidRPr="0052040E">
              <w:rPr>
                <w:rFonts w:eastAsia="Calibri" w:cs="Arial"/>
                <w:b/>
              </w:rPr>
              <w:t>stargardzkiego –</w:t>
            </w:r>
            <w:r>
              <w:rPr>
                <w:rFonts w:eastAsia="Calibri" w:cs="Arial"/>
                <w:b/>
              </w:rPr>
              <w:t xml:space="preserve"> </w:t>
            </w:r>
            <w:r w:rsidRPr="00A95AA3">
              <w:rPr>
                <w:rFonts w:eastAsia="Calibri" w:cs="Arial"/>
                <w:b/>
              </w:rPr>
              <w:t>1971151</w:t>
            </w:r>
            <w:r w:rsidRPr="0052040E">
              <w:rPr>
                <w:rFonts w:eastAsia="Calibri" w:cs="Arial"/>
                <w:b/>
              </w:rPr>
              <w:t xml:space="preserve"> zł</w:t>
            </w:r>
          </w:p>
          <w:p w:rsidR="003F6282" w:rsidRPr="003F6282" w:rsidRDefault="003F6282" w:rsidP="00912095">
            <w:pPr>
              <w:pStyle w:val="Akapitzlist"/>
              <w:numPr>
                <w:ilvl w:val="0"/>
                <w:numId w:val="223"/>
              </w:numPr>
              <w:autoSpaceDE w:val="0"/>
              <w:autoSpaceDN w:val="0"/>
              <w:adjustRightInd w:val="0"/>
              <w:spacing w:after="0" w:line="240" w:lineRule="auto"/>
              <w:ind w:left="360"/>
              <w:contextualSpacing w:val="0"/>
              <w:rPr>
                <w:rFonts w:eastAsia="Calibri" w:cs="Arial"/>
              </w:rPr>
            </w:pPr>
            <w:r w:rsidRPr="0052040E">
              <w:rPr>
                <w:rFonts w:eastAsia="Calibri" w:cs="Arial"/>
              </w:rPr>
              <w:t xml:space="preserve">dla subregionu </w:t>
            </w:r>
            <w:r w:rsidRPr="0052040E">
              <w:rPr>
                <w:rFonts w:eastAsia="Calibri" w:cs="Arial"/>
                <w:b/>
              </w:rPr>
              <w:t xml:space="preserve">szczecineckiego - </w:t>
            </w:r>
            <w:r w:rsidRPr="00A95AA3">
              <w:rPr>
                <w:rFonts w:eastAsia="Calibri" w:cs="Arial"/>
                <w:b/>
              </w:rPr>
              <w:t>1473758</w:t>
            </w:r>
            <w:r>
              <w:rPr>
                <w:rFonts w:eastAsia="Calibri" w:cs="Arial"/>
                <w:b/>
              </w:rPr>
              <w:t xml:space="preserve"> </w:t>
            </w:r>
            <w:r w:rsidRPr="0052040E">
              <w:rPr>
                <w:rFonts w:eastAsia="Calibri" w:cs="Arial"/>
                <w:b/>
              </w:rPr>
              <w:t>zł</w:t>
            </w:r>
          </w:p>
          <w:p w:rsidR="003F6282" w:rsidRDefault="003F6282" w:rsidP="001B0A9F">
            <w:pPr>
              <w:pStyle w:val="Akapitzlist"/>
              <w:numPr>
                <w:ilvl w:val="0"/>
                <w:numId w:val="381"/>
              </w:numPr>
              <w:autoSpaceDE w:val="0"/>
              <w:autoSpaceDN w:val="0"/>
              <w:spacing w:after="0" w:line="240" w:lineRule="auto"/>
              <w:ind w:left="-60" w:firstLine="0"/>
              <w:jc w:val="both"/>
              <w:rPr>
                <w:rFonts w:cs="Arial"/>
              </w:rPr>
            </w:pPr>
            <w:r w:rsidRPr="00474EDB">
              <w:rPr>
                <w:rFonts w:cs="Arial"/>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p w:rsidR="003F6282" w:rsidRDefault="003F6282" w:rsidP="001B0A9F">
            <w:pPr>
              <w:pStyle w:val="Akapitzlist"/>
              <w:numPr>
                <w:ilvl w:val="0"/>
                <w:numId w:val="381"/>
              </w:numPr>
              <w:spacing w:before="40" w:after="40"/>
              <w:ind w:left="82" w:hanging="142"/>
              <w:jc w:val="both"/>
              <w:rPr>
                <w:rFonts w:cs="Arial"/>
              </w:rPr>
            </w:pPr>
            <w:r>
              <w:rPr>
                <w:rFonts w:cs="Arial"/>
              </w:rPr>
              <w:t>Grupę  docelową projektu stanowią:</w:t>
            </w:r>
          </w:p>
          <w:p w:rsidR="003F6282" w:rsidRDefault="003F6282" w:rsidP="001B0A9F">
            <w:pPr>
              <w:pStyle w:val="Akapitzlist"/>
              <w:numPr>
                <w:ilvl w:val="0"/>
                <w:numId w:val="383"/>
              </w:numPr>
              <w:spacing w:before="40" w:after="40"/>
              <w:ind w:left="1499" w:hanging="425"/>
              <w:jc w:val="both"/>
              <w:rPr>
                <w:rFonts w:cs="Arial"/>
              </w:rPr>
            </w:pPr>
            <w:r w:rsidRPr="00474EDB">
              <w:rPr>
                <w:rFonts w:cs="Arial"/>
              </w:rPr>
              <w:t>dzieci uczęszczające do klas pierwszych szkoły podstawowej w rocznikach 2020/2021 i 2021/2022 oraz ich rodzice/opiekunowie</w:t>
            </w:r>
            <w:r>
              <w:rPr>
                <w:rFonts w:cs="Arial"/>
              </w:rPr>
              <w:t>;</w:t>
            </w:r>
          </w:p>
          <w:p w:rsidR="003F6282" w:rsidRDefault="003F6282" w:rsidP="001B0A9F">
            <w:pPr>
              <w:pStyle w:val="Akapitzlist"/>
              <w:numPr>
                <w:ilvl w:val="0"/>
                <w:numId w:val="383"/>
              </w:numPr>
              <w:spacing w:before="40" w:after="40"/>
              <w:ind w:left="1499" w:hanging="425"/>
              <w:jc w:val="both"/>
              <w:rPr>
                <w:rFonts w:cs="Arial"/>
              </w:rPr>
            </w:pPr>
            <w:r w:rsidRPr="0052040E">
              <w:rPr>
                <w:rFonts w:cs="Arial"/>
                <w:b/>
              </w:rPr>
              <w:t xml:space="preserve"> </w:t>
            </w:r>
            <w:r w:rsidRPr="0052040E">
              <w:rPr>
                <w:rFonts w:cs="Arial"/>
              </w:rPr>
              <w:t>nauczyciele pierwszych klas szkół podstawowych</w:t>
            </w:r>
            <w:r>
              <w:rPr>
                <w:rFonts w:cs="Arial"/>
              </w:rPr>
              <w:t>;</w:t>
            </w:r>
          </w:p>
          <w:p w:rsidR="003F6282" w:rsidRDefault="003F6282" w:rsidP="001B0A9F">
            <w:pPr>
              <w:pStyle w:val="Akapitzlist"/>
              <w:numPr>
                <w:ilvl w:val="0"/>
                <w:numId w:val="383"/>
              </w:numPr>
              <w:spacing w:before="40" w:after="40"/>
              <w:ind w:left="0" w:firstLine="1074"/>
              <w:jc w:val="both"/>
              <w:rPr>
                <w:rFonts w:cs="Arial"/>
              </w:rPr>
            </w:pPr>
            <w:r w:rsidRPr="0052040E">
              <w:rPr>
                <w:rFonts w:cs="Arial"/>
              </w:rPr>
              <w:t xml:space="preserve">lekarze POZ, pielęgniarki szkolne, logopedzi i audiolodzy. </w:t>
            </w:r>
          </w:p>
          <w:p w:rsidR="003F6282" w:rsidRPr="003F6282" w:rsidRDefault="003F6282" w:rsidP="001B0A9F">
            <w:pPr>
              <w:pStyle w:val="Akapitzlist"/>
              <w:numPr>
                <w:ilvl w:val="0"/>
                <w:numId w:val="381"/>
              </w:numPr>
              <w:spacing w:before="40" w:after="40"/>
              <w:ind w:left="-60" w:firstLine="0"/>
              <w:jc w:val="both"/>
              <w:rPr>
                <w:rFonts w:cs="Arial"/>
              </w:rPr>
            </w:pPr>
            <w:r w:rsidRPr="0052040E">
              <w:rPr>
                <w:rFonts w:cs="Arial"/>
              </w:rPr>
              <w:t xml:space="preserve">   </w:t>
            </w:r>
            <w:r w:rsidRPr="0052040E">
              <w:rPr>
                <w:rFonts w:eastAsia="Calibri" w:cs="Arial"/>
              </w:rPr>
              <w:t>Projekt jest skierowany do osób zamieszkujących konkretny subregion dla którego składany jest wniosek o dofinansowanie (w przypadku osób fizycznych, są to osoby zamieszkujące</w:t>
            </w:r>
            <w:r w:rsidRPr="000736C7">
              <w:rPr>
                <w:rFonts w:eastAsia="Calibri" w:cs="Arial"/>
              </w:rPr>
              <w:t>, uczące się, pracujące</w:t>
            </w:r>
            <w:r w:rsidRPr="0052040E">
              <w:rPr>
                <w:rFonts w:eastAsia="Calibri" w:cs="Arial"/>
              </w:rPr>
              <w:t xml:space="preserve"> na</w:t>
            </w:r>
            <w:r>
              <w:rPr>
                <w:rFonts w:eastAsia="Calibri" w:cs="Arial"/>
              </w:rPr>
              <w:t xml:space="preserve"> obszarze</w:t>
            </w:r>
            <w:r w:rsidRPr="0052040E">
              <w:rPr>
                <w:rFonts w:eastAsia="Calibri" w:cs="Arial"/>
              </w:rPr>
              <w:t xml:space="preserve"> </w:t>
            </w:r>
            <w:r>
              <w:rPr>
                <w:rFonts w:eastAsia="Calibri" w:cs="Arial"/>
              </w:rPr>
              <w:t>wskazanego we wniosku subregionu</w:t>
            </w:r>
            <w:r w:rsidRPr="0052040E">
              <w:rPr>
                <w:rFonts w:eastAsia="Calibri" w:cs="Arial"/>
              </w:rPr>
              <w:t xml:space="preserve"> w rozumieniu przepisów Kodeksu Cywilnego) oraz </w:t>
            </w:r>
            <w:r w:rsidRPr="0052040E">
              <w:rPr>
                <w:rFonts w:cs="Arial"/>
              </w:rPr>
              <w:t xml:space="preserve"> szkół posiadających jednostkę organizacyjną na jego obszarze. </w:t>
            </w:r>
          </w:p>
          <w:p w:rsidR="003F6282" w:rsidRPr="003F6282" w:rsidRDefault="003F6282" w:rsidP="001B0A9F">
            <w:pPr>
              <w:pStyle w:val="Akapitzlist"/>
              <w:numPr>
                <w:ilvl w:val="0"/>
                <w:numId w:val="381"/>
              </w:numPr>
              <w:autoSpaceDE w:val="0"/>
              <w:autoSpaceDN w:val="0"/>
              <w:spacing w:after="0" w:line="240" w:lineRule="auto"/>
              <w:ind w:left="0" w:hanging="60"/>
              <w:contextualSpacing w:val="0"/>
              <w:jc w:val="both"/>
              <w:rPr>
                <w:rFonts w:cs="Arial"/>
              </w:rPr>
            </w:pPr>
            <w:r w:rsidRPr="00474EDB">
              <w:rPr>
                <w:rFonts w:cs="Arial"/>
              </w:rPr>
              <w:t xml:space="preserve">Działania realizowane w projekcie przez projektodawcę oraz ewentualnych partnerów są zgodne z zakresem RPZ „Wczesne wykrywanie </w:t>
            </w:r>
            <w:r>
              <w:rPr>
                <w:rFonts w:cs="Arial"/>
              </w:rPr>
              <w:t>oraz</w:t>
            </w:r>
            <w:r w:rsidRPr="00474EDB">
              <w:rPr>
                <w:rFonts w:cs="Arial"/>
              </w:rPr>
              <w:t xml:space="preserve"> rehabilitacja </w:t>
            </w:r>
            <w:r>
              <w:rPr>
                <w:rFonts w:cs="Arial"/>
              </w:rPr>
              <w:t xml:space="preserve">zaburzeń </w:t>
            </w:r>
            <w:r w:rsidRPr="00474EDB">
              <w:rPr>
                <w:rFonts w:cs="Arial"/>
              </w:rPr>
              <w:t>słuchu i mowy wśród uczniów pierwszej klasy szkoły podstawowej</w:t>
            </w:r>
            <w:r>
              <w:rPr>
                <w:rFonts w:cs="Arial"/>
              </w:rPr>
              <w:t xml:space="preserve"> na lata 2019-2021</w:t>
            </w:r>
            <w:r w:rsidRPr="00474EDB">
              <w:rPr>
                <w:rFonts w:cs="Arial"/>
              </w:rPr>
              <w:t xml:space="preserve">”, który jest </w:t>
            </w:r>
            <w:r w:rsidRPr="00474EDB">
              <w:rPr>
                <w:rFonts w:cs="Arial"/>
              </w:rPr>
              <w:lastRenderedPageBreak/>
              <w:t xml:space="preserve">załącznikiem do Regulaminu Konkursu. </w:t>
            </w:r>
          </w:p>
          <w:p w:rsidR="003F6282" w:rsidRPr="003F6282" w:rsidRDefault="003F6282" w:rsidP="001B0A9F">
            <w:pPr>
              <w:pStyle w:val="Akapitzlist"/>
              <w:numPr>
                <w:ilvl w:val="0"/>
                <w:numId w:val="381"/>
              </w:numPr>
              <w:spacing w:before="40" w:after="40"/>
              <w:ind w:left="-60" w:firstLine="0"/>
              <w:jc w:val="both"/>
              <w:rPr>
                <w:rFonts w:cs="Arial"/>
              </w:rPr>
            </w:pPr>
            <w:r w:rsidRPr="00474EDB">
              <w:rPr>
                <w:rFonts w:cs="Arial"/>
              </w:rPr>
              <w:t>Okres realizacji projektu rozpoczyna się najpóźniej od 1 września 2020 r. i t</w:t>
            </w:r>
            <w:r>
              <w:rPr>
                <w:rFonts w:cs="Arial"/>
              </w:rPr>
              <w:t>r</w:t>
            </w:r>
            <w:r w:rsidRPr="00474EDB">
              <w:rPr>
                <w:rFonts w:cs="Arial"/>
              </w:rPr>
              <w:t xml:space="preserve">wa maksymalnie do 31.08.2022 r. </w:t>
            </w:r>
          </w:p>
          <w:p w:rsidR="003F6282" w:rsidRDefault="003F6282" w:rsidP="001B0A9F">
            <w:pPr>
              <w:pStyle w:val="Akapitzlist"/>
              <w:numPr>
                <w:ilvl w:val="0"/>
                <w:numId w:val="381"/>
              </w:numPr>
              <w:autoSpaceDE w:val="0"/>
              <w:autoSpaceDN w:val="0"/>
              <w:adjustRightInd w:val="0"/>
              <w:spacing w:before="40" w:after="40"/>
              <w:ind w:left="-60" w:firstLine="0"/>
              <w:jc w:val="both"/>
              <w:rPr>
                <w:rFonts w:eastAsia="Calibri" w:cs="Arial"/>
                <w:b/>
              </w:rPr>
            </w:pPr>
            <w:r w:rsidRPr="0052040E">
              <w:rPr>
                <w:rFonts w:cs="Arial"/>
              </w:rPr>
              <w:t>Projektodawca zapewnia</w:t>
            </w:r>
            <w:r>
              <w:rPr>
                <w:rFonts w:eastAsia="Calibri" w:cs="Arial"/>
              </w:rPr>
              <w:t xml:space="preserve">, że minimalna liczba dzieci objętych badaniami przesiewowymi to: </w:t>
            </w:r>
          </w:p>
          <w:p w:rsidR="003F6282" w:rsidRDefault="003F6282" w:rsidP="001B0A9F">
            <w:pPr>
              <w:pStyle w:val="Akapitzlist"/>
              <w:numPr>
                <w:ilvl w:val="0"/>
                <w:numId w:val="382"/>
              </w:numPr>
              <w:autoSpaceDE w:val="0"/>
              <w:autoSpaceDN w:val="0"/>
              <w:adjustRightInd w:val="0"/>
              <w:spacing w:before="40" w:after="40"/>
              <w:jc w:val="both"/>
              <w:rPr>
                <w:rFonts w:eastAsia="Calibri" w:cs="Arial"/>
                <w:b/>
              </w:rPr>
            </w:pPr>
            <w:r w:rsidRPr="0052040E">
              <w:rPr>
                <w:rFonts w:eastAsia="Calibri" w:cs="Arial"/>
              </w:rPr>
              <w:t xml:space="preserve">dla subregionu </w:t>
            </w:r>
            <w:r w:rsidRPr="0052040E">
              <w:rPr>
                <w:rFonts w:eastAsia="Calibri" w:cs="Arial"/>
                <w:b/>
              </w:rPr>
              <w:t>szczecińskiego :</w:t>
            </w:r>
            <w:r>
              <w:rPr>
                <w:rFonts w:eastAsia="Calibri" w:cs="Arial"/>
                <w:b/>
              </w:rPr>
              <w:t xml:space="preserve"> </w:t>
            </w:r>
            <w:r w:rsidRPr="00F26EE0">
              <w:rPr>
                <w:rFonts w:eastAsia="Calibri" w:cs="Arial"/>
                <w:b/>
              </w:rPr>
              <w:t>8927</w:t>
            </w:r>
          </w:p>
          <w:p w:rsidR="003F6282" w:rsidRDefault="003F6282" w:rsidP="001B0A9F">
            <w:pPr>
              <w:pStyle w:val="Akapitzlist"/>
              <w:numPr>
                <w:ilvl w:val="0"/>
                <w:numId w:val="382"/>
              </w:numPr>
              <w:autoSpaceDE w:val="0"/>
              <w:autoSpaceDN w:val="0"/>
              <w:adjustRightInd w:val="0"/>
              <w:spacing w:before="40" w:after="40"/>
              <w:jc w:val="both"/>
              <w:rPr>
                <w:rFonts w:eastAsia="Calibri" w:cs="Arial"/>
                <w:b/>
              </w:rPr>
            </w:pPr>
            <w:r w:rsidRPr="0052040E">
              <w:rPr>
                <w:rFonts w:eastAsia="Calibri" w:cs="Arial"/>
              </w:rPr>
              <w:t>dla subregionu</w:t>
            </w:r>
            <w:r w:rsidRPr="0052040E">
              <w:rPr>
                <w:rFonts w:eastAsia="Calibri" w:cs="Arial"/>
                <w:b/>
              </w:rPr>
              <w:t xml:space="preserve"> koszalińskiego:</w:t>
            </w:r>
            <w:r w:rsidRPr="00F26EE0">
              <w:rPr>
                <w:rFonts w:eastAsia="Calibri" w:cs="Arial"/>
                <w:b/>
              </w:rPr>
              <w:t xml:space="preserve"> 4648</w:t>
            </w:r>
          </w:p>
          <w:p w:rsidR="003F6282" w:rsidRDefault="003F6282" w:rsidP="001B0A9F">
            <w:pPr>
              <w:pStyle w:val="Akapitzlist"/>
              <w:numPr>
                <w:ilvl w:val="0"/>
                <w:numId w:val="382"/>
              </w:numPr>
              <w:autoSpaceDE w:val="0"/>
              <w:autoSpaceDN w:val="0"/>
              <w:adjustRightInd w:val="0"/>
              <w:spacing w:before="40" w:after="40"/>
              <w:jc w:val="both"/>
              <w:rPr>
                <w:rFonts w:eastAsia="Calibri" w:cs="Arial"/>
                <w:b/>
              </w:rPr>
            </w:pPr>
            <w:r w:rsidRPr="0052040E">
              <w:rPr>
                <w:rFonts w:eastAsia="Calibri" w:cs="Arial"/>
              </w:rPr>
              <w:t>dla subregionu</w:t>
            </w:r>
            <w:r w:rsidRPr="0052040E">
              <w:rPr>
                <w:rFonts w:eastAsia="Calibri" w:cs="Arial"/>
                <w:b/>
              </w:rPr>
              <w:t xml:space="preserve"> stargardzkiego:</w:t>
            </w:r>
            <w:r w:rsidRPr="00F26EE0">
              <w:rPr>
                <w:rFonts w:eastAsia="Calibri" w:cs="Arial"/>
                <w:b/>
              </w:rPr>
              <w:t xml:space="preserve"> 4869</w:t>
            </w:r>
          </w:p>
          <w:p w:rsidR="003F6282" w:rsidRPr="003F6282" w:rsidRDefault="003F6282" w:rsidP="001B0A9F">
            <w:pPr>
              <w:pStyle w:val="Akapitzlist"/>
              <w:numPr>
                <w:ilvl w:val="0"/>
                <w:numId w:val="382"/>
              </w:numPr>
              <w:autoSpaceDE w:val="0"/>
              <w:autoSpaceDN w:val="0"/>
              <w:adjustRightInd w:val="0"/>
              <w:spacing w:before="40" w:after="40"/>
              <w:jc w:val="both"/>
              <w:rPr>
                <w:rFonts w:eastAsia="Calibri" w:cs="Arial"/>
                <w:b/>
              </w:rPr>
            </w:pPr>
            <w:r w:rsidRPr="0052040E">
              <w:rPr>
                <w:rFonts w:eastAsia="Calibri" w:cs="Arial"/>
              </w:rPr>
              <w:t>dla subregionu</w:t>
            </w:r>
            <w:r w:rsidRPr="0052040E">
              <w:rPr>
                <w:rFonts w:eastAsia="Calibri" w:cs="Arial"/>
                <w:b/>
              </w:rPr>
              <w:t xml:space="preserve"> szczecineckiego:</w:t>
            </w:r>
            <w:r w:rsidRPr="00F26EE0">
              <w:rPr>
                <w:rFonts w:eastAsia="Calibri" w:cs="Arial"/>
                <w:b/>
              </w:rPr>
              <w:t xml:space="preserve"> 3640.</w:t>
            </w:r>
          </w:p>
          <w:p w:rsidR="003F6282" w:rsidRDefault="003F6282" w:rsidP="001B0A9F">
            <w:pPr>
              <w:pStyle w:val="Akapitzlist"/>
              <w:numPr>
                <w:ilvl w:val="0"/>
                <w:numId w:val="381"/>
              </w:numPr>
              <w:spacing w:before="40" w:after="40"/>
              <w:ind w:left="-60" w:firstLine="0"/>
              <w:jc w:val="both"/>
              <w:rPr>
                <w:rFonts w:cs="Arial"/>
              </w:rPr>
            </w:pPr>
            <w:r w:rsidRPr="0052040E">
              <w:rPr>
                <w:rFonts w:eastAsiaTheme="majorEastAsia" w:cs="Arial"/>
                <w:bCs/>
              </w:rPr>
              <w:t>Beneficjent</w:t>
            </w:r>
            <w:r w:rsidRPr="0052040E">
              <w:rPr>
                <w:rFonts w:cs="Arial"/>
              </w:rPr>
              <w:t xml:space="preserve"> wniesie wkład własny w wysokości nie mniejszej niż 10% wartości projektu, zgodnie z zapisami zawartymi w Szczegółowym Opisie Osi Priorytetowych Regionalnego Programu Operacyjnego Województwa Zachodniopomorskiego 2014-2020.</w:t>
            </w:r>
          </w:p>
          <w:p w:rsidR="003F6282" w:rsidRDefault="003F6282" w:rsidP="001B0A9F">
            <w:pPr>
              <w:pStyle w:val="Akapitzlist"/>
              <w:numPr>
                <w:ilvl w:val="0"/>
                <w:numId w:val="381"/>
              </w:numPr>
              <w:spacing w:before="40" w:after="40"/>
              <w:ind w:left="0" w:hanging="60"/>
              <w:jc w:val="both"/>
              <w:rPr>
                <w:rFonts w:cs="Arial"/>
              </w:rPr>
            </w:pPr>
            <w:r w:rsidRPr="00474EDB">
              <w:rPr>
                <w:rFonts w:cs="Arial"/>
              </w:rPr>
              <w:t>Świadczenia w ramach programu polityki zdrowotnej będą realizowane z pełnym poszanowaniem istniejących ram prawnych i ochrony praw pacjenta, w tym zasad dotyczących prowadzenia i przechowywania dokumentacji medycznej.</w:t>
            </w:r>
          </w:p>
          <w:p w:rsidR="003F6282" w:rsidRDefault="003F6282" w:rsidP="001B0A9F">
            <w:pPr>
              <w:pStyle w:val="Akapitzlist"/>
              <w:numPr>
                <w:ilvl w:val="0"/>
                <w:numId w:val="381"/>
              </w:numPr>
              <w:spacing w:before="40" w:after="40"/>
              <w:ind w:left="-60" w:firstLine="60"/>
              <w:jc w:val="both"/>
              <w:rPr>
                <w:rFonts w:cs="Arial"/>
              </w:rPr>
            </w:pPr>
            <w:r w:rsidRPr="00474EDB">
              <w:rPr>
                <w:rFonts w:cs="Arial"/>
              </w:rPr>
              <w:t>Projektodawca/Partner  nie  jest  realizatorem  analogicznego  programu  zdrowotnego  lub  programu polityki zdrowotnej realizowanego w ramach POWER.</w:t>
            </w:r>
          </w:p>
          <w:p w:rsidR="007845C3" w:rsidRPr="003F6282" w:rsidRDefault="003F6282" w:rsidP="001B0A9F">
            <w:pPr>
              <w:pStyle w:val="Akapitzlist"/>
              <w:numPr>
                <w:ilvl w:val="0"/>
                <w:numId w:val="381"/>
              </w:numPr>
              <w:spacing w:before="40" w:after="40"/>
              <w:ind w:left="-60" w:firstLine="60"/>
              <w:jc w:val="both"/>
              <w:rPr>
                <w:rFonts w:cs="Arial"/>
              </w:rPr>
            </w:pPr>
            <w:r w:rsidRPr="003F6282">
              <w:rPr>
                <w:rFonts w:cs="Arial"/>
              </w:rPr>
              <w:t xml:space="preserve">Koszty bezpośrednie projektu </w:t>
            </w:r>
            <w:r w:rsidRPr="003F6282">
              <w:rPr>
                <w:rFonts w:cs="Arial"/>
                <w:i/>
              </w:rPr>
              <w:t>są/nie są</w:t>
            </w:r>
            <w:r w:rsidRPr="003F6282">
              <w:rPr>
                <w:rFonts w:cs="Arial"/>
              </w:rPr>
              <w:t xml:space="preserve"> rozliczane w całości kwotami ryczałtowymi określonymi przez beneficjenta.</w:t>
            </w:r>
          </w:p>
        </w:tc>
        <w:tc>
          <w:tcPr>
            <w:tcW w:w="4543" w:type="dxa"/>
            <w:shd w:val="clear" w:color="auto" w:fill="auto"/>
          </w:tcPr>
          <w:p w:rsidR="007845C3" w:rsidRPr="002242FE" w:rsidRDefault="007845C3" w:rsidP="00486238">
            <w:pPr>
              <w:spacing w:before="40" w:after="40" w:line="240" w:lineRule="auto"/>
              <w:rPr>
                <w:rFonts w:ascii="Myriad Pro" w:hAnsi="Myriad Pro"/>
                <w:sz w:val="20"/>
              </w:rPr>
            </w:pPr>
            <w:r w:rsidRPr="002242FE">
              <w:rPr>
                <w:rFonts w:ascii="Myriad Pro" w:hAnsi="Myriad Pro"/>
                <w:sz w:val="20"/>
              </w:rPr>
              <w:lastRenderedPageBreak/>
              <w:t>Spełnienie kryterium jest konieczne do przyznania dofinansowania.</w:t>
            </w:r>
          </w:p>
          <w:p w:rsidR="007845C3" w:rsidRPr="002242FE" w:rsidRDefault="007845C3" w:rsidP="00486238">
            <w:pPr>
              <w:spacing w:before="40" w:after="40" w:line="240" w:lineRule="auto"/>
              <w:rPr>
                <w:rFonts w:ascii="Myriad Pro" w:hAnsi="Myriad Pro"/>
                <w:sz w:val="20"/>
              </w:rPr>
            </w:pPr>
            <w:r w:rsidRPr="002242FE">
              <w:rPr>
                <w:rFonts w:ascii="Myriad Pro" w:hAnsi="Myriad Pro"/>
                <w:sz w:val="20"/>
              </w:rPr>
              <w:t>Projekt niespełniające kryterium są odrzucane.</w:t>
            </w:r>
          </w:p>
          <w:p w:rsidR="007845C3" w:rsidRDefault="007845C3" w:rsidP="00486238">
            <w:pPr>
              <w:spacing w:before="40" w:after="40" w:line="240" w:lineRule="auto"/>
              <w:rPr>
                <w:rFonts w:ascii="Myriad Pro" w:hAnsi="Myriad Pro"/>
                <w:sz w:val="20"/>
              </w:rPr>
            </w:pPr>
            <w:r w:rsidRPr="002242FE">
              <w:rPr>
                <w:rFonts w:ascii="Myriad Pro" w:hAnsi="Myriad Pro"/>
                <w:sz w:val="20"/>
              </w:rPr>
              <w:lastRenderedPageBreak/>
              <w:t>Ocena spełniania kryterium polega na przypisaniu wartości logicznych „tak”, „nie”.</w:t>
            </w:r>
          </w:p>
          <w:p w:rsidR="007845C3" w:rsidRDefault="007845C3" w:rsidP="00486238">
            <w:pPr>
              <w:spacing w:before="40" w:after="40" w:line="240" w:lineRule="auto"/>
              <w:rPr>
                <w:rFonts w:ascii="Myriad Pro" w:hAnsi="Myriad Pro"/>
                <w:sz w:val="20"/>
              </w:rPr>
            </w:pPr>
          </w:p>
          <w:p w:rsidR="003F6282" w:rsidRPr="002242FE" w:rsidRDefault="003F6282" w:rsidP="003F6282">
            <w:pPr>
              <w:spacing w:before="40" w:after="40"/>
              <w:jc w:val="both"/>
              <w:rPr>
                <w:rFonts w:ascii="Myriad Pro" w:hAnsi="Myriad Pro" w:cs="Arial"/>
                <w:sz w:val="20"/>
              </w:rPr>
            </w:pPr>
            <w:r>
              <w:rPr>
                <w:rFonts w:ascii="Myriad Pro" w:hAnsi="Myriad Pro"/>
                <w:sz w:val="20"/>
              </w:rPr>
              <w:t xml:space="preserve">W zakresie kryterium dostępu „Zgodność wsparcia” nr 5 , 7 i 9: </w:t>
            </w:r>
            <w:r w:rsidRPr="002242FE">
              <w:rPr>
                <w:rFonts w:ascii="Myriad Pro" w:hAnsi="Myriad Pro" w:cs="Arial"/>
                <w:sz w:val="20"/>
              </w:rPr>
              <w:t>Na podstawie art. 45 ust. 3 ustawy z dnia 11 lipca 2014 r. o zasadach realizacji programów w zakresie polityki spójności finansowanych w perspektywie finansowej 2014–2020 (Dz. U. z 201</w:t>
            </w:r>
            <w:r>
              <w:rPr>
                <w:rFonts w:ascii="Myriad Pro" w:hAnsi="Myriad Pro" w:cs="Arial"/>
                <w:sz w:val="20"/>
              </w:rPr>
              <w:t>8</w:t>
            </w:r>
            <w:r w:rsidRPr="002242FE">
              <w:rPr>
                <w:rFonts w:ascii="Myriad Pro" w:hAnsi="Myriad Pro" w:cs="Arial"/>
                <w:sz w:val="20"/>
              </w:rPr>
              <w:t xml:space="preserve"> r. poz. 14</w:t>
            </w:r>
            <w:r>
              <w:rPr>
                <w:rFonts w:ascii="Myriad Pro" w:hAnsi="Myriad Pro" w:cs="Arial"/>
                <w:sz w:val="20"/>
              </w:rPr>
              <w:t>31</w:t>
            </w:r>
            <w:r w:rsidRPr="002242FE">
              <w:rPr>
                <w:rFonts w:ascii="Myriad Pro" w:hAnsi="Myriad Pro" w:cs="Arial"/>
                <w:sz w:val="20"/>
              </w:rPr>
              <w:t>) treść wniosku o dofina</w:t>
            </w:r>
            <w:r>
              <w:rPr>
                <w:rFonts w:ascii="Myriad Pro" w:hAnsi="Myriad Pro" w:cs="Arial"/>
                <w:sz w:val="20"/>
              </w:rPr>
              <w:t>n</w:t>
            </w:r>
            <w:r w:rsidRPr="002242FE">
              <w:rPr>
                <w:rFonts w:ascii="Myriad Pro" w:hAnsi="Myriad Pro" w:cs="Arial"/>
                <w:sz w:val="20"/>
              </w:rPr>
              <w:t>sowanie w części dotyczącej spełnienia kryterium  może być uzupełniana lub poprawiana w zakresie określonym w regulaminie konkursu.</w:t>
            </w:r>
          </w:p>
          <w:p w:rsidR="003F6282" w:rsidRDefault="003F6282" w:rsidP="003F6282">
            <w:pPr>
              <w:spacing w:before="40" w:after="40" w:line="240" w:lineRule="auto"/>
              <w:rPr>
                <w:rFonts w:ascii="Myriad Pro" w:hAnsi="Myriad Pro"/>
                <w:sz w:val="20"/>
              </w:rPr>
            </w:pPr>
            <w:r>
              <w:rPr>
                <w:rFonts w:ascii="Myriad Pro" w:hAnsi="Myriad Pro"/>
                <w:sz w:val="20"/>
              </w:rPr>
              <w:t xml:space="preserve">W zakresie kryterium dostępu "Zgodność wsparcia" nr 13: </w:t>
            </w:r>
          </w:p>
          <w:p w:rsidR="003F6282" w:rsidRPr="0097696D" w:rsidRDefault="003F6282" w:rsidP="003F6282">
            <w:pPr>
              <w:autoSpaceDE w:val="0"/>
              <w:autoSpaceDN w:val="0"/>
              <w:adjustRightInd w:val="0"/>
              <w:jc w:val="both"/>
              <w:rPr>
                <w:rFonts w:ascii="Myriad Pro" w:hAnsi="Myriad Pro"/>
                <w:sz w:val="20"/>
              </w:rPr>
            </w:pPr>
            <w:r w:rsidRPr="0097696D">
              <w:rPr>
                <w:rFonts w:ascii="Myriad Pro" w:hAnsi="Myriad Pro"/>
                <w:sz w:val="20"/>
              </w:rPr>
              <w:t>Metoda rozliczania kosztów bezpośrednich z zastosowaniem kwot ryczałtowych określonych przez beneficjenta ma zastosowanie tylko do projektów o wartości dofinansowania nieprzekraczającej wyrażonej w PLN równowartości 100 tys. EUR</w:t>
            </w:r>
            <w:r w:rsidRPr="0097696D">
              <w:rPr>
                <w:rFonts w:ascii="Myriad Pro" w:hAnsi="Myriad Pro"/>
                <w:vertAlign w:val="superscript"/>
              </w:rPr>
              <w:footnoteReference w:id="14"/>
            </w:r>
            <w:r w:rsidRPr="0097696D">
              <w:rPr>
                <w:rFonts w:ascii="Myriad Pro" w:hAnsi="Myriad Pro"/>
                <w:sz w:val="20"/>
              </w:rPr>
              <w:t xml:space="preserve"> i musi być stosowana dla wszystkich projektów składanych w ramach danego naboru</w:t>
            </w:r>
            <w:r w:rsidRPr="0097696D">
              <w:rPr>
                <w:rFonts w:ascii="Myriad Pro" w:hAnsi="Myriad Pro"/>
                <w:vertAlign w:val="superscript"/>
              </w:rPr>
              <w:footnoteReference w:id="15"/>
            </w:r>
            <w:r w:rsidRPr="0097696D">
              <w:rPr>
                <w:rFonts w:ascii="Myriad Pro" w:hAnsi="Myriad Pro"/>
                <w:sz w:val="20"/>
                <w:vertAlign w:val="superscript"/>
              </w:rPr>
              <w:t>.</w:t>
            </w:r>
          </w:p>
          <w:p w:rsidR="003F6282" w:rsidRPr="0097696D" w:rsidRDefault="003F6282" w:rsidP="003F6282">
            <w:pPr>
              <w:autoSpaceDE w:val="0"/>
              <w:autoSpaceDN w:val="0"/>
              <w:adjustRightInd w:val="0"/>
              <w:jc w:val="both"/>
              <w:rPr>
                <w:rFonts w:ascii="Myriad Pro" w:hAnsi="Myriad Pro"/>
                <w:sz w:val="20"/>
              </w:rPr>
            </w:pPr>
            <w:r w:rsidRPr="0097696D">
              <w:rPr>
                <w:rFonts w:ascii="Myriad Pro" w:hAnsi="Myriad Pro"/>
                <w:sz w:val="20"/>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3F6282" w:rsidRPr="0097696D" w:rsidRDefault="003F6282" w:rsidP="001B0A9F">
            <w:pPr>
              <w:pStyle w:val="Akapitzlist"/>
              <w:numPr>
                <w:ilvl w:val="0"/>
                <w:numId w:val="384"/>
              </w:numPr>
              <w:autoSpaceDE w:val="0"/>
              <w:autoSpaceDN w:val="0"/>
              <w:adjustRightInd w:val="0"/>
              <w:jc w:val="both"/>
            </w:pPr>
            <w:r w:rsidRPr="0097696D">
              <w:lastRenderedPageBreak/>
              <w:t>wybór wariantu są – dla naborów, w których wartość dofinansowania projektu nie może przekroczyć wyrażonej w PLN równowartości 100 tys. EUR;</w:t>
            </w:r>
          </w:p>
          <w:p w:rsidR="003F6282" w:rsidRPr="0097696D" w:rsidRDefault="003F6282" w:rsidP="001B0A9F">
            <w:pPr>
              <w:pStyle w:val="Akapitzlist"/>
              <w:numPr>
                <w:ilvl w:val="0"/>
                <w:numId w:val="384"/>
              </w:numPr>
              <w:autoSpaceDE w:val="0"/>
              <w:autoSpaceDN w:val="0"/>
              <w:adjustRightInd w:val="0"/>
              <w:jc w:val="both"/>
            </w:pPr>
            <w:r w:rsidRPr="0097696D">
              <w:t>wybór wariantu nie są – dla naborów, w których wartość dofinansowania projektu musi być wyższa od wyrażonej w PLN równowartości 100 tys. EUR.</w:t>
            </w:r>
          </w:p>
          <w:p w:rsidR="007845C3" w:rsidRPr="002242FE" w:rsidRDefault="003F6282" w:rsidP="003F6282">
            <w:pPr>
              <w:spacing w:before="40" w:after="40"/>
              <w:jc w:val="both"/>
              <w:rPr>
                <w:rFonts w:ascii="Myriad Pro" w:hAnsi="Myriad Pro"/>
                <w:sz w:val="20"/>
              </w:rPr>
            </w:pPr>
            <w:r>
              <w:rPr>
                <w:rFonts w:ascii="Myriad Pro" w:hAnsi="Myriad Pro"/>
                <w:sz w:val="20"/>
              </w:rPr>
              <w:t>Kryterium będzie weryfikowane na etapie KOP.</w:t>
            </w:r>
          </w:p>
        </w:tc>
      </w:tr>
    </w:tbl>
    <w:p w:rsidR="007845C3" w:rsidRDefault="007845C3" w:rsidP="00B56C25">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8505"/>
        <w:gridCol w:w="4733"/>
      </w:tblGrid>
      <w:tr w:rsidR="007845C3" w:rsidRPr="002242FE" w:rsidTr="00486238">
        <w:trPr>
          <w:jc w:val="center"/>
        </w:trPr>
        <w:tc>
          <w:tcPr>
            <w:tcW w:w="14175" w:type="dxa"/>
            <w:gridSpan w:val="3"/>
            <w:shd w:val="clear" w:color="auto" w:fill="D9D9D9" w:themeFill="background1" w:themeFillShade="D9"/>
          </w:tcPr>
          <w:p w:rsidR="007845C3" w:rsidRPr="002242FE" w:rsidRDefault="007845C3" w:rsidP="00486238">
            <w:pPr>
              <w:spacing w:before="40" w:after="40" w:line="240" w:lineRule="auto"/>
              <w:jc w:val="center"/>
              <w:rPr>
                <w:rFonts w:ascii="Myriad Pro" w:hAnsi="Myriad Pro"/>
                <w:b/>
                <w:sz w:val="20"/>
              </w:rPr>
            </w:pPr>
            <w:r w:rsidRPr="002242FE">
              <w:rPr>
                <w:rFonts w:ascii="Myriad Pro" w:hAnsi="Myriad Pro"/>
                <w:b/>
                <w:sz w:val="20"/>
              </w:rPr>
              <w:t>Kryteria premiujące</w:t>
            </w:r>
          </w:p>
        </w:tc>
      </w:tr>
      <w:tr w:rsidR="007845C3" w:rsidRPr="002242FE" w:rsidTr="00486238">
        <w:trPr>
          <w:jc w:val="center"/>
        </w:trPr>
        <w:tc>
          <w:tcPr>
            <w:tcW w:w="937" w:type="dxa"/>
          </w:tcPr>
          <w:p w:rsidR="007845C3" w:rsidRPr="002242FE" w:rsidRDefault="007845C3" w:rsidP="00486238">
            <w:pPr>
              <w:spacing w:before="40" w:after="40" w:line="240" w:lineRule="auto"/>
              <w:jc w:val="center"/>
              <w:rPr>
                <w:rFonts w:ascii="Myriad Pro" w:hAnsi="Myriad Pro"/>
                <w:sz w:val="20"/>
              </w:rPr>
            </w:pPr>
            <w:r w:rsidRPr="002242FE">
              <w:rPr>
                <w:rFonts w:ascii="Myriad Pro" w:hAnsi="Myriad Pro"/>
                <w:sz w:val="20"/>
              </w:rPr>
              <w:t>L.p.</w:t>
            </w:r>
          </w:p>
        </w:tc>
        <w:tc>
          <w:tcPr>
            <w:tcW w:w="8505" w:type="dxa"/>
          </w:tcPr>
          <w:p w:rsidR="007845C3" w:rsidRPr="002242FE" w:rsidRDefault="007845C3" w:rsidP="00486238">
            <w:pPr>
              <w:spacing w:before="40" w:after="40" w:line="240" w:lineRule="auto"/>
              <w:jc w:val="center"/>
              <w:rPr>
                <w:rFonts w:ascii="Myriad Pro" w:hAnsi="Myriad Pro"/>
                <w:sz w:val="20"/>
              </w:rPr>
            </w:pPr>
            <w:r w:rsidRPr="002242FE">
              <w:rPr>
                <w:rFonts w:ascii="Myriad Pro" w:hAnsi="Myriad Pro"/>
                <w:sz w:val="20"/>
              </w:rPr>
              <w:t>Definicja kryterium</w:t>
            </w:r>
          </w:p>
        </w:tc>
        <w:tc>
          <w:tcPr>
            <w:tcW w:w="4733" w:type="dxa"/>
          </w:tcPr>
          <w:p w:rsidR="007845C3" w:rsidRPr="002242FE" w:rsidRDefault="007845C3" w:rsidP="00486238">
            <w:pPr>
              <w:spacing w:before="40" w:after="40" w:line="240" w:lineRule="auto"/>
              <w:jc w:val="center"/>
              <w:rPr>
                <w:rFonts w:ascii="Myriad Pro" w:hAnsi="Myriad Pro"/>
                <w:sz w:val="20"/>
              </w:rPr>
            </w:pPr>
            <w:r w:rsidRPr="002242FE">
              <w:rPr>
                <w:rFonts w:ascii="Myriad Pro" w:hAnsi="Myriad Pro"/>
                <w:sz w:val="20"/>
              </w:rPr>
              <w:t>Opis znaczenia kryterium</w:t>
            </w:r>
          </w:p>
        </w:tc>
      </w:tr>
      <w:tr w:rsidR="007845C3" w:rsidRPr="002242FE" w:rsidTr="00486238">
        <w:trPr>
          <w:jc w:val="center"/>
        </w:trPr>
        <w:tc>
          <w:tcPr>
            <w:tcW w:w="937" w:type="dxa"/>
          </w:tcPr>
          <w:p w:rsidR="007845C3" w:rsidRPr="002242FE" w:rsidRDefault="007845C3" w:rsidP="00486238">
            <w:pPr>
              <w:spacing w:before="40" w:after="40" w:line="240" w:lineRule="auto"/>
              <w:jc w:val="center"/>
              <w:rPr>
                <w:rFonts w:ascii="Myriad Pro" w:hAnsi="Myriad Pro"/>
                <w:sz w:val="20"/>
              </w:rPr>
            </w:pPr>
            <w:r w:rsidRPr="002242FE">
              <w:rPr>
                <w:rFonts w:ascii="Myriad Pro" w:hAnsi="Myriad Pro"/>
                <w:sz w:val="20"/>
              </w:rPr>
              <w:t>1</w:t>
            </w:r>
          </w:p>
        </w:tc>
        <w:tc>
          <w:tcPr>
            <w:tcW w:w="8505" w:type="dxa"/>
          </w:tcPr>
          <w:p w:rsidR="007845C3" w:rsidRPr="002242FE" w:rsidRDefault="00585476" w:rsidP="00486238">
            <w:pPr>
              <w:spacing w:before="40" w:after="40" w:line="240" w:lineRule="auto"/>
              <w:jc w:val="center"/>
              <w:rPr>
                <w:rFonts w:ascii="Myriad Pro" w:hAnsi="Myriad Pro"/>
                <w:sz w:val="20"/>
              </w:rPr>
            </w:pPr>
            <w:r>
              <w:rPr>
                <w:rFonts w:ascii="Myriad Pro" w:hAnsi="Myriad Pro"/>
                <w:sz w:val="20"/>
              </w:rPr>
              <w:t>2</w:t>
            </w:r>
          </w:p>
        </w:tc>
        <w:tc>
          <w:tcPr>
            <w:tcW w:w="4733" w:type="dxa"/>
          </w:tcPr>
          <w:p w:rsidR="007845C3" w:rsidRPr="002242FE" w:rsidRDefault="00585476" w:rsidP="00486238">
            <w:pPr>
              <w:spacing w:before="40" w:after="40" w:line="240" w:lineRule="auto"/>
              <w:jc w:val="center"/>
              <w:rPr>
                <w:rFonts w:ascii="Myriad Pro" w:hAnsi="Myriad Pro"/>
                <w:sz w:val="20"/>
              </w:rPr>
            </w:pPr>
            <w:r>
              <w:rPr>
                <w:rFonts w:ascii="Myriad Pro" w:hAnsi="Myriad Pro"/>
                <w:sz w:val="20"/>
              </w:rPr>
              <w:t>3</w:t>
            </w:r>
          </w:p>
        </w:tc>
      </w:tr>
      <w:tr w:rsidR="007845C3" w:rsidRPr="002242FE" w:rsidTr="00486238">
        <w:trPr>
          <w:jc w:val="center"/>
        </w:trPr>
        <w:tc>
          <w:tcPr>
            <w:tcW w:w="937" w:type="dxa"/>
          </w:tcPr>
          <w:p w:rsidR="007845C3" w:rsidRPr="002242FE" w:rsidRDefault="007845C3" w:rsidP="00486238">
            <w:pPr>
              <w:spacing w:before="40" w:after="40" w:line="240" w:lineRule="auto"/>
              <w:jc w:val="center"/>
              <w:rPr>
                <w:rFonts w:ascii="Myriad Pro" w:hAnsi="Myriad Pro" w:cs="Arial"/>
                <w:sz w:val="20"/>
              </w:rPr>
            </w:pPr>
            <w:r w:rsidRPr="002242FE">
              <w:rPr>
                <w:rFonts w:ascii="Myriad Pro" w:hAnsi="Myriad Pro" w:cs="Arial"/>
                <w:sz w:val="20"/>
              </w:rPr>
              <w:t>1.</w:t>
            </w:r>
          </w:p>
        </w:tc>
        <w:tc>
          <w:tcPr>
            <w:tcW w:w="8505" w:type="dxa"/>
          </w:tcPr>
          <w:p w:rsidR="007845C3" w:rsidRPr="002242FE" w:rsidRDefault="007845C3" w:rsidP="00486238">
            <w:pPr>
              <w:adjustRightInd w:val="0"/>
              <w:jc w:val="both"/>
              <w:rPr>
                <w:rFonts w:ascii="Myriad Pro" w:hAnsi="Myriad Pro" w:cs="Arial"/>
                <w:bCs/>
                <w:sz w:val="20"/>
              </w:rPr>
            </w:pPr>
            <w:r w:rsidRPr="002242FE">
              <w:rPr>
                <w:rFonts w:ascii="Myriad Pro" w:hAnsi="Myriad Pro" w:cs="Arial"/>
                <w:sz w:val="20"/>
              </w:rPr>
              <w:t>Wnioskodawca lub Partner (jeśli dotyczy) posiada co najmniej 3-letnie doświadczenie w obszarze, którego dotyczy wybrany do realizacji RPZ.</w:t>
            </w:r>
          </w:p>
        </w:tc>
        <w:tc>
          <w:tcPr>
            <w:tcW w:w="4733" w:type="dxa"/>
          </w:tcPr>
          <w:p w:rsidR="007845C3" w:rsidRPr="002242FE" w:rsidRDefault="007845C3" w:rsidP="00486238">
            <w:pPr>
              <w:spacing w:before="40" w:after="40" w:line="240" w:lineRule="auto"/>
              <w:rPr>
                <w:rFonts w:ascii="Myriad Pro" w:hAnsi="Myriad Pro" w:cs="Arial"/>
                <w:sz w:val="20"/>
              </w:rPr>
            </w:pPr>
            <w:r w:rsidRPr="002242FE">
              <w:rPr>
                <w:rFonts w:ascii="Myriad Pro" w:hAnsi="Myriad Pro" w:cs="Arial"/>
                <w:sz w:val="20"/>
              </w:rPr>
              <w:t>Liczba punktów: 10</w:t>
            </w:r>
          </w:p>
        </w:tc>
      </w:tr>
      <w:tr w:rsidR="007845C3" w:rsidRPr="002242FE" w:rsidTr="00486238">
        <w:trPr>
          <w:jc w:val="center"/>
        </w:trPr>
        <w:tc>
          <w:tcPr>
            <w:tcW w:w="937" w:type="dxa"/>
          </w:tcPr>
          <w:p w:rsidR="007845C3" w:rsidRPr="002242FE" w:rsidRDefault="007845C3" w:rsidP="00486238">
            <w:pPr>
              <w:spacing w:before="40" w:after="40" w:line="240" w:lineRule="auto"/>
              <w:jc w:val="center"/>
              <w:rPr>
                <w:rFonts w:ascii="Myriad Pro" w:hAnsi="Myriad Pro" w:cs="Arial"/>
                <w:sz w:val="20"/>
              </w:rPr>
            </w:pPr>
            <w:r w:rsidRPr="002242FE">
              <w:rPr>
                <w:rFonts w:ascii="Myriad Pro" w:hAnsi="Myriad Pro" w:cs="Arial"/>
                <w:sz w:val="20"/>
              </w:rPr>
              <w:t>2.</w:t>
            </w:r>
          </w:p>
        </w:tc>
        <w:tc>
          <w:tcPr>
            <w:tcW w:w="8505" w:type="dxa"/>
          </w:tcPr>
          <w:p w:rsidR="007845C3" w:rsidRPr="002242FE" w:rsidRDefault="007845C3" w:rsidP="00486238">
            <w:pPr>
              <w:autoSpaceDE w:val="0"/>
              <w:autoSpaceDN w:val="0"/>
              <w:adjustRightInd w:val="0"/>
              <w:spacing w:after="0" w:line="240" w:lineRule="auto"/>
              <w:jc w:val="both"/>
              <w:rPr>
                <w:rFonts w:ascii="Myriad Pro" w:hAnsi="Myriad Pro" w:cs="Arial"/>
                <w:bCs/>
                <w:sz w:val="20"/>
              </w:rPr>
            </w:pPr>
            <w:r w:rsidRPr="002242FE">
              <w:rPr>
                <w:rFonts w:ascii="Myriad Pro" w:hAnsi="Myriad Pro" w:cs="Arial"/>
                <w:sz w:val="20"/>
              </w:rPr>
              <w:t>Wnioskodawca lub Partner (jeśli dotyczy) jest podmiotem wykonującym działalność leczniczą udzielającym świadczenia opieki zdrowotnej w rodzaju podstawowej opieki zdrowotnej na podstawie zawartej umowy o udzielenie świadczeń opieki zdrowotnej z dyrektorem właściwego Oddziału Wojewódzkiego Narodowego Funduszu Zdrowia.</w:t>
            </w:r>
          </w:p>
        </w:tc>
        <w:tc>
          <w:tcPr>
            <w:tcW w:w="4733" w:type="dxa"/>
          </w:tcPr>
          <w:p w:rsidR="007845C3" w:rsidRPr="002242FE" w:rsidRDefault="007845C3" w:rsidP="00486238">
            <w:pPr>
              <w:spacing w:before="40" w:after="40" w:line="240" w:lineRule="auto"/>
              <w:rPr>
                <w:rFonts w:ascii="Myriad Pro" w:hAnsi="Myriad Pro" w:cs="Arial"/>
                <w:sz w:val="20"/>
              </w:rPr>
            </w:pPr>
            <w:r w:rsidRPr="002242FE">
              <w:rPr>
                <w:rFonts w:ascii="Myriad Pro" w:hAnsi="Myriad Pro" w:cs="Arial"/>
                <w:sz w:val="20"/>
              </w:rPr>
              <w:t>Liczba punktów: 10</w:t>
            </w:r>
          </w:p>
        </w:tc>
      </w:tr>
      <w:tr w:rsidR="007845C3" w:rsidRPr="002242FE" w:rsidTr="00486238">
        <w:trPr>
          <w:trHeight w:val="708"/>
          <w:jc w:val="center"/>
        </w:trPr>
        <w:tc>
          <w:tcPr>
            <w:tcW w:w="937" w:type="dxa"/>
          </w:tcPr>
          <w:p w:rsidR="007845C3" w:rsidRPr="002242FE" w:rsidRDefault="007845C3" w:rsidP="00486238">
            <w:pPr>
              <w:spacing w:before="40" w:after="40" w:line="240" w:lineRule="auto"/>
              <w:jc w:val="center"/>
              <w:rPr>
                <w:rFonts w:ascii="Myriad Pro" w:hAnsi="Myriad Pro" w:cs="Arial"/>
                <w:sz w:val="20"/>
              </w:rPr>
            </w:pPr>
            <w:r w:rsidRPr="002242FE">
              <w:rPr>
                <w:rFonts w:ascii="Myriad Pro" w:hAnsi="Myriad Pro" w:cs="Arial"/>
                <w:sz w:val="20"/>
              </w:rPr>
              <w:lastRenderedPageBreak/>
              <w:t>3.</w:t>
            </w:r>
          </w:p>
        </w:tc>
        <w:tc>
          <w:tcPr>
            <w:tcW w:w="8505" w:type="dxa"/>
          </w:tcPr>
          <w:p w:rsidR="007845C3" w:rsidRPr="002242FE" w:rsidRDefault="007845C3" w:rsidP="00486238">
            <w:pPr>
              <w:spacing w:before="40" w:after="40" w:line="240" w:lineRule="auto"/>
              <w:jc w:val="both"/>
              <w:rPr>
                <w:rFonts w:ascii="Myriad Pro" w:eastAsia="Times New Roman" w:hAnsi="Myriad Pro" w:cs="Arial"/>
                <w:sz w:val="20"/>
              </w:rPr>
            </w:pPr>
            <w:r w:rsidRPr="002242FE">
              <w:rPr>
                <w:rFonts w:ascii="Myriad Pro" w:hAnsi="Myriad Pro" w:cs="Arial"/>
                <w:sz w:val="20"/>
              </w:rPr>
              <w:t>W ramach projektu realizowane jest wsparcie również w godzinach popołudniowych (po godzinie 16:00) i wieczornych oraz w soboty.</w:t>
            </w:r>
          </w:p>
        </w:tc>
        <w:tc>
          <w:tcPr>
            <w:tcW w:w="4733" w:type="dxa"/>
          </w:tcPr>
          <w:p w:rsidR="007845C3" w:rsidRPr="002242FE" w:rsidRDefault="007845C3" w:rsidP="00486238">
            <w:pPr>
              <w:spacing w:before="40" w:after="40" w:line="240" w:lineRule="auto"/>
              <w:rPr>
                <w:rFonts w:ascii="Myriad Pro" w:hAnsi="Myriad Pro" w:cs="Arial"/>
                <w:sz w:val="20"/>
              </w:rPr>
            </w:pPr>
            <w:r w:rsidRPr="002242FE">
              <w:rPr>
                <w:rFonts w:ascii="Myriad Pro" w:hAnsi="Myriad Pro" w:cs="Arial"/>
                <w:sz w:val="20"/>
              </w:rPr>
              <w:t>Liczba punktów: 10</w:t>
            </w:r>
          </w:p>
        </w:tc>
      </w:tr>
      <w:tr w:rsidR="007845C3" w:rsidRPr="002242FE" w:rsidTr="00486238">
        <w:trPr>
          <w:jc w:val="center"/>
        </w:trPr>
        <w:tc>
          <w:tcPr>
            <w:tcW w:w="937" w:type="dxa"/>
          </w:tcPr>
          <w:p w:rsidR="007845C3" w:rsidRPr="002242FE" w:rsidRDefault="007845C3" w:rsidP="00486238">
            <w:pPr>
              <w:spacing w:before="40" w:after="40" w:line="240" w:lineRule="auto"/>
              <w:jc w:val="center"/>
              <w:rPr>
                <w:rFonts w:ascii="Myriad Pro" w:hAnsi="Myriad Pro" w:cs="Arial"/>
                <w:sz w:val="20"/>
              </w:rPr>
            </w:pPr>
            <w:r w:rsidRPr="002242FE">
              <w:rPr>
                <w:rFonts w:ascii="Myriad Pro" w:hAnsi="Myriad Pro" w:cs="Arial"/>
                <w:sz w:val="20"/>
              </w:rPr>
              <w:t>4.</w:t>
            </w:r>
          </w:p>
        </w:tc>
        <w:tc>
          <w:tcPr>
            <w:tcW w:w="8505" w:type="dxa"/>
          </w:tcPr>
          <w:p w:rsidR="007845C3" w:rsidRPr="002242FE" w:rsidRDefault="007845C3" w:rsidP="00486238">
            <w:pPr>
              <w:spacing w:before="40" w:after="40" w:line="240" w:lineRule="auto"/>
              <w:jc w:val="both"/>
              <w:rPr>
                <w:rFonts w:ascii="Myriad Pro" w:hAnsi="Myriad Pro" w:cs="Arial"/>
                <w:sz w:val="20"/>
              </w:rPr>
            </w:pPr>
            <w:r w:rsidRPr="002242FE">
              <w:rPr>
                <w:rFonts w:ascii="Myriad Pro" w:hAnsi="Myriad Pro" w:cs="Arial"/>
                <w:sz w:val="20"/>
              </w:rPr>
              <w:t xml:space="preserve">Projektodawca od co najmniej 1 roku na dzień złożenia wniosku posiada siedzibę, </w:t>
            </w:r>
            <w:r w:rsidRPr="002242FE">
              <w:rPr>
                <w:rFonts w:ascii="Myriad Pro" w:hAnsi="Myriad Pro" w:cs="Arial"/>
                <w:bCs/>
                <w:sz w:val="20"/>
              </w:rPr>
              <w:t>filię, delegaturę, oddział czy inną prawnie dozwoloną formę organizacyjną działalności podmiotu</w:t>
            </w:r>
            <w:r w:rsidRPr="002242FE">
              <w:rPr>
                <w:rFonts w:ascii="Myriad Pro" w:hAnsi="Myriad Pro" w:cs="Arial"/>
                <w:sz w:val="20"/>
              </w:rPr>
              <w:t xml:space="preserve"> na terenie województwa zachodniopomorskiego</w:t>
            </w:r>
          </w:p>
        </w:tc>
        <w:tc>
          <w:tcPr>
            <w:tcW w:w="4733" w:type="dxa"/>
          </w:tcPr>
          <w:p w:rsidR="007845C3" w:rsidRPr="002242FE" w:rsidRDefault="007845C3" w:rsidP="00486238">
            <w:pPr>
              <w:spacing w:before="40" w:after="40" w:line="240" w:lineRule="auto"/>
              <w:rPr>
                <w:rFonts w:ascii="Myriad Pro" w:hAnsi="Myriad Pro" w:cs="Arial"/>
                <w:sz w:val="20"/>
              </w:rPr>
            </w:pPr>
            <w:r w:rsidRPr="002242FE">
              <w:rPr>
                <w:rFonts w:ascii="Myriad Pro" w:hAnsi="Myriad Pro" w:cs="Arial"/>
                <w:sz w:val="20"/>
              </w:rPr>
              <w:t>Liczba punktów: 10</w:t>
            </w:r>
          </w:p>
        </w:tc>
      </w:tr>
      <w:tr w:rsidR="007845C3" w:rsidRPr="002242FE" w:rsidTr="00486238">
        <w:trPr>
          <w:jc w:val="center"/>
        </w:trPr>
        <w:tc>
          <w:tcPr>
            <w:tcW w:w="937" w:type="dxa"/>
          </w:tcPr>
          <w:p w:rsidR="007845C3" w:rsidRPr="002242FE" w:rsidRDefault="007845C3" w:rsidP="00486238">
            <w:pPr>
              <w:spacing w:before="40" w:after="40" w:line="240" w:lineRule="auto"/>
              <w:jc w:val="center"/>
              <w:rPr>
                <w:rFonts w:ascii="Myriad Pro" w:hAnsi="Myriad Pro" w:cs="Arial"/>
                <w:sz w:val="20"/>
              </w:rPr>
            </w:pPr>
            <w:r w:rsidRPr="002242FE">
              <w:rPr>
                <w:rFonts w:ascii="Myriad Pro" w:hAnsi="Myriad Pro" w:cs="Arial"/>
                <w:sz w:val="20"/>
              </w:rPr>
              <w:t>5.</w:t>
            </w:r>
          </w:p>
        </w:tc>
        <w:tc>
          <w:tcPr>
            <w:tcW w:w="8505" w:type="dxa"/>
          </w:tcPr>
          <w:p w:rsidR="007845C3" w:rsidRPr="002242FE" w:rsidRDefault="007845C3" w:rsidP="00486238">
            <w:pPr>
              <w:autoSpaceDE w:val="0"/>
              <w:autoSpaceDN w:val="0"/>
              <w:spacing w:after="0" w:line="240" w:lineRule="auto"/>
              <w:jc w:val="both"/>
              <w:rPr>
                <w:rFonts w:ascii="Myriad Pro" w:hAnsi="Myriad Pro" w:cs="Arial"/>
                <w:sz w:val="20"/>
              </w:rPr>
            </w:pPr>
            <w:r w:rsidRPr="002242FE">
              <w:rPr>
                <w:rFonts w:ascii="Myriad Pro" w:hAnsi="Myriad Pro" w:cs="Arial"/>
                <w:sz w:val="20"/>
              </w:rPr>
              <w:t>Projekt realizowany jest w partnerstwie z co najmniej jedną organizacją pozarządową reprezentującą interesy pacjentów i posiadającą co najmniej 2 letnie doświadczenie w zakresie działań profilaktycznych z zakresu grupy chorób, których dotyczy projekt.</w:t>
            </w:r>
          </w:p>
        </w:tc>
        <w:tc>
          <w:tcPr>
            <w:tcW w:w="4733" w:type="dxa"/>
          </w:tcPr>
          <w:p w:rsidR="007845C3" w:rsidRPr="002242FE" w:rsidRDefault="007845C3" w:rsidP="00486238">
            <w:pPr>
              <w:spacing w:before="40" w:after="40" w:line="240" w:lineRule="auto"/>
              <w:rPr>
                <w:rFonts w:ascii="Myriad Pro" w:hAnsi="Myriad Pro" w:cs="Arial"/>
                <w:sz w:val="20"/>
              </w:rPr>
            </w:pPr>
            <w:r w:rsidRPr="002242FE">
              <w:rPr>
                <w:rFonts w:ascii="Myriad Pro" w:hAnsi="Myriad Pro" w:cs="Arial"/>
                <w:sz w:val="20"/>
              </w:rPr>
              <w:t>Liczba punktów: 5</w:t>
            </w:r>
          </w:p>
        </w:tc>
      </w:tr>
    </w:tbl>
    <w:p w:rsidR="00071E0E" w:rsidRDefault="00071E0E" w:rsidP="00636770">
      <w:pPr>
        <w:tabs>
          <w:tab w:val="center" w:pos="7002"/>
          <w:tab w:val="right" w:pos="14004"/>
        </w:tabs>
        <w:rPr>
          <w:rFonts w:ascii="Myriad Pro" w:eastAsiaTheme="majorEastAsia" w:hAnsi="Myriad Pro" w:cs="Arial"/>
          <w:b/>
          <w:bCs/>
          <w:sz w:val="20"/>
        </w:rPr>
      </w:pPr>
    </w:p>
    <w:p w:rsidR="007845C3" w:rsidRPr="007845C3" w:rsidRDefault="007845C3" w:rsidP="00324057">
      <w:pPr>
        <w:tabs>
          <w:tab w:val="center" w:pos="7002"/>
          <w:tab w:val="right" w:pos="14004"/>
        </w:tabs>
        <w:jc w:val="center"/>
        <w:rPr>
          <w:rFonts w:ascii="Myriad Pro" w:eastAsiaTheme="majorEastAsia" w:hAnsi="Myriad Pro" w:cs="Arial"/>
          <w:b/>
          <w:bCs/>
          <w:sz w:val="20"/>
        </w:rPr>
      </w:pPr>
      <w:r w:rsidRPr="003F7915">
        <w:rPr>
          <w:rFonts w:ascii="Myriad Pro" w:eastAsiaTheme="majorEastAsia" w:hAnsi="Myriad Pro" w:cs="Arial"/>
          <w:b/>
          <w:bCs/>
          <w:sz w:val="20"/>
        </w:rPr>
        <w:t>Kryteria szczegółowe</w:t>
      </w:r>
      <w:r w:rsidRPr="003F7915">
        <w:rPr>
          <w:rFonts w:ascii="Myriad Pro" w:hAnsi="Myriad Pro"/>
          <w:b/>
          <w:sz w:val="20"/>
        </w:rPr>
        <w:t xml:space="preserve"> przyjęte Uchwałą N</w:t>
      </w:r>
      <w:r>
        <w:rPr>
          <w:rFonts w:ascii="Myriad Pro" w:hAnsi="Myriad Pro"/>
          <w:b/>
          <w:sz w:val="20"/>
        </w:rPr>
        <w:t xml:space="preserve">r </w:t>
      </w:r>
      <w:r w:rsidR="00300B33">
        <w:rPr>
          <w:rFonts w:ascii="Myriad Pro" w:hAnsi="Myriad Pro"/>
          <w:b/>
          <w:sz w:val="20"/>
        </w:rPr>
        <w:t>51/19</w:t>
      </w:r>
      <w:r w:rsidRPr="003F7915">
        <w:rPr>
          <w:rFonts w:ascii="Myriad Pro" w:hAnsi="Myriad Pro"/>
          <w:b/>
          <w:sz w:val="20"/>
        </w:rPr>
        <w:t xml:space="preserve"> Komitetu Monitorującego RPO WZ 2014-</w:t>
      </w:r>
      <w:r>
        <w:rPr>
          <w:rFonts w:ascii="Myriad Pro" w:hAnsi="Myriad Pro"/>
          <w:b/>
          <w:sz w:val="20"/>
        </w:rPr>
        <w:t xml:space="preserve">2020 z dnia </w:t>
      </w:r>
      <w:r w:rsidR="00300B33">
        <w:rPr>
          <w:rFonts w:ascii="Myriad Pro" w:hAnsi="Myriad Pro" w:cs="Arial"/>
          <w:b/>
          <w:bCs/>
          <w:sz w:val="20"/>
        </w:rPr>
        <w:t>25 października 2019</w:t>
      </w:r>
      <w:r w:rsidRPr="00E779C9">
        <w:rPr>
          <w:rFonts w:ascii="Myriad Pro" w:hAnsi="Myriad Pro" w:cs="Arial"/>
          <w:b/>
          <w:bCs/>
          <w:sz w:val="20"/>
        </w:rPr>
        <w:t xml:space="preserve"> r.</w:t>
      </w:r>
      <w:r w:rsidRPr="003F7915">
        <w:rPr>
          <w:rFonts w:ascii="Myriad Pro" w:hAnsi="Myriad Pro"/>
          <w:b/>
          <w:sz w:val="20"/>
        </w:rPr>
        <w:t xml:space="preserve"> (tryb konkursowy)</w:t>
      </w:r>
      <w:r w:rsidR="00300B33">
        <w:rPr>
          <w:rFonts w:ascii="Myriad Pro" w:hAnsi="Myriad Pro"/>
          <w:b/>
          <w:sz w:val="20"/>
        </w:rPr>
        <w:t xml:space="preserve"> aktualizacja</w:t>
      </w:r>
    </w:p>
    <w:p w:rsidR="007845C3" w:rsidRPr="00E75EA6" w:rsidRDefault="007845C3" w:rsidP="00E75EA6">
      <w:pPr>
        <w:rPr>
          <w:rFonts w:ascii="Myriad Pro" w:eastAsiaTheme="majorEastAsia" w:hAnsi="Myriad Pro" w:cs="Arial"/>
          <w:bCs/>
          <w:sz w:val="20"/>
        </w:rPr>
      </w:pPr>
      <w:r w:rsidRPr="007845C3">
        <w:rPr>
          <w:rFonts w:ascii="Myriad Pro" w:eastAsiaTheme="majorEastAsia" w:hAnsi="Myriad Pro" w:cs="Arial"/>
          <w:bCs/>
          <w:sz w:val="20"/>
        </w:rPr>
        <w:t xml:space="preserve"> nabór dot. Regionalnego Programu Zdrowotnego pn. "Wczesne wykrywanie oraz rehabilitacja </w:t>
      </w:r>
      <w:r w:rsidR="000865C0">
        <w:rPr>
          <w:rFonts w:ascii="Myriad Pro" w:eastAsiaTheme="majorEastAsia" w:hAnsi="Myriad Pro" w:cs="Arial"/>
          <w:bCs/>
          <w:sz w:val="20"/>
        </w:rPr>
        <w:t>wad wzroku</w:t>
      </w:r>
      <w:r w:rsidRPr="007845C3">
        <w:rPr>
          <w:rFonts w:ascii="Myriad Pro" w:eastAsiaTheme="majorEastAsia" w:hAnsi="Myriad Pro" w:cs="Arial"/>
          <w:bCs/>
          <w:sz w:val="20"/>
        </w:rPr>
        <w:t xml:space="preserve"> wśród uczniów pierwszej klasy szkoły p</w:t>
      </w:r>
      <w:r w:rsidR="00E75EA6">
        <w:rPr>
          <w:rFonts w:ascii="Myriad Pro" w:eastAsiaTheme="majorEastAsia" w:hAnsi="Myriad Pro" w:cs="Arial"/>
          <w:bCs/>
          <w:sz w:val="20"/>
        </w:rPr>
        <w:t>odstawowej na lata 2019 - 2021"</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0865C0" w:rsidRPr="001E7EB3" w:rsidTr="00486238">
        <w:trPr>
          <w:jc w:val="center"/>
        </w:trPr>
        <w:tc>
          <w:tcPr>
            <w:tcW w:w="1905" w:type="dxa"/>
            <w:shd w:val="clear" w:color="auto" w:fill="B6DDE8"/>
          </w:tcPr>
          <w:p w:rsidR="000865C0" w:rsidRPr="001E7EB3" w:rsidRDefault="000865C0" w:rsidP="00486238">
            <w:pPr>
              <w:spacing w:before="40" w:after="40" w:line="240" w:lineRule="auto"/>
              <w:rPr>
                <w:rFonts w:ascii="Arial" w:hAnsi="Arial" w:cs="Arial"/>
                <w:sz w:val="20"/>
              </w:rPr>
            </w:pPr>
            <w:r w:rsidRPr="001E7EB3">
              <w:rPr>
                <w:rFonts w:ascii="Arial" w:hAnsi="Arial" w:cs="Arial"/>
                <w:sz w:val="20"/>
              </w:rPr>
              <w:t>Oś priorytetowa</w:t>
            </w:r>
          </w:p>
        </w:tc>
        <w:tc>
          <w:tcPr>
            <w:tcW w:w="12315" w:type="dxa"/>
            <w:shd w:val="clear" w:color="auto" w:fill="B6DDE8"/>
          </w:tcPr>
          <w:p w:rsidR="000865C0" w:rsidRPr="001E7EB3" w:rsidRDefault="000865C0" w:rsidP="00486238">
            <w:pPr>
              <w:spacing w:before="40" w:after="40" w:line="240" w:lineRule="auto"/>
              <w:rPr>
                <w:rFonts w:ascii="Arial" w:hAnsi="Arial" w:cs="Arial"/>
                <w:sz w:val="20"/>
              </w:rPr>
            </w:pPr>
            <w:r w:rsidRPr="001E7EB3">
              <w:rPr>
                <w:rFonts w:ascii="Arial" w:eastAsia="MyriadPro-Regular" w:hAnsi="Arial" w:cs="Arial"/>
                <w:sz w:val="20"/>
              </w:rPr>
              <w:t>VII Włączenie społeczne</w:t>
            </w:r>
          </w:p>
        </w:tc>
      </w:tr>
      <w:tr w:rsidR="000865C0" w:rsidRPr="001E7EB3" w:rsidTr="00486238">
        <w:trPr>
          <w:jc w:val="center"/>
        </w:trPr>
        <w:tc>
          <w:tcPr>
            <w:tcW w:w="1905" w:type="dxa"/>
            <w:shd w:val="clear" w:color="auto" w:fill="B6DDE8"/>
          </w:tcPr>
          <w:p w:rsidR="000865C0" w:rsidRPr="001E7EB3" w:rsidRDefault="000865C0" w:rsidP="00486238">
            <w:pPr>
              <w:spacing w:before="40" w:after="40" w:line="240" w:lineRule="auto"/>
              <w:rPr>
                <w:rFonts w:ascii="Arial" w:hAnsi="Arial" w:cs="Arial"/>
                <w:sz w:val="20"/>
              </w:rPr>
            </w:pPr>
            <w:r w:rsidRPr="001E7EB3">
              <w:rPr>
                <w:rFonts w:ascii="Arial" w:hAnsi="Arial" w:cs="Arial"/>
                <w:sz w:val="20"/>
              </w:rPr>
              <w:t>Priorytet Inwestycyjny</w:t>
            </w:r>
          </w:p>
        </w:tc>
        <w:tc>
          <w:tcPr>
            <w:tcW w:w="12315" w:type="dxa"/>
            <w:shd w:val="clear" w:color="auto" w:fill="B6DDE8"/>
          </w:tcPr>
          <w:p w:rsidR="000865C0" w:rsidRPr="001E7EB3" w:rsidRDefault="000865C0" w:rsidP="00486238">
            <w:pPr>
              <w:autoSpaceDE w:val="0"/>
              <w:autoSpaceDN w:val="0"/>
              <w:adjustRightInd w:val="0"/>
              <w:spacing w:after="0" w:line="240" w:lineRule="auto"/>
              <w:rPr>
                <w:rFonts w:ascii="Arial" w:eastAsia="MyriadPro-Regular" w:hAnsi="Arial" w:cs="Arial"/>
                <w:sz w:val="20"/>
              </w:rPr>
            </w:pPr>
            <w:r w:rsidRPr="001E7EB3">
              <w:rPr>
                <w:rFonts w:ascii="Arial" w:eastAsia="MyriadPro-Regular" w:hAnsi="Arial" w:cs="Arial"/>
                <w:sz w:val="20"/>
              </w:rPr>
              <w:t>9iv: Ułatwianie dostępu do przystępnych cenowo, trwałych oraz wysokiej jakości usług, w tym opieki zdrowotnej i usług socjalnych świadczonych</w:t>
            </w:r>
          </w:p>
          <w:p w:rsidR="000865C0" w:rsidRPr="001E7EB3" w:rsidRDefault="000865C0" w:rsidP="00486238">
            <w:pPr>
              <w:spacing w:before="40" w:after="40" w:line="240" w:lineRule="auto"/>
              <w:rPr>
                <w:rFonts w:ascii="Arial" w:hAnsi="Arial" w:cs="Arial"/>
                <w:iCs/>
                <w:sz w:val="20"/>
              </w:rPr>
            </w:pPr>
            <w:r w:rsidRPr="001E7EB3">
              <w:rPr>
                <w:rFonts w:ascii="Arial" w:eastAsia="MyriadPro-Regular" w:hAnsi="Arial" w:cs="Arial"/>
                <w:sz w:val="20"/>
              </w:rPr>
              <w:t>w interesie ogólnym</w:t>
            </w:r>
          </w:p>
        </w:tc>
      </w:tr>
      <w:tr w:rsidR="000865C0" w:rsidRPr="001E7EB3" w:rsidTr="00486238">
        <w:trPr>
          <w:jc w:val="center"/>
        </w:trPr>
        <w:tc>
          <w:tcPr>
            <w:tcW w:w="1905" w:type="dxa"/>
            <w:shd w:val="clear" w:color="auto" w:fill="B6DDE8"/>
          </w:tcPr>
          <w:p w:rsidR="000865C0" w:rsidRPr="001E7EB3" w:rsidRDefault="000865C0" w:rsidP="00486238">
            <w:pPr>
              <w:spacing w:before="40" w:after="40" w:line="240" w:lineRule="auto"/>
              <w:rPr>
                <w:rFonts w:ascii="Arial" w:hAnsi="Arial" w:cs="Arial"/>
                <w:sz w:val="20"/>
              </w:rPr>
            </w:pPr>
            <w:r w:rsidRPr="001E7EB3">
              <w:rPr>
                <w:rFonts w:ascii="Arial" w:hAnsi="Arial" w:cs="Arial"/>
                <w:sz w:val="20"/>
              </w:rPr>
              <w:t>Działanie</w:t>
            </w:r>
          </w:p>
        </w:tc>
        <w:tc>
          <w:tcPr>
            <w:tcW w:w="12315" w:type="dxa"/>
            <w:shd w:val="clear" w:color="auto" w:fill="B6DDE8"/>
          </w:tcPr>
          <w:p w:rsidR="000865C0" w:rsidRPr="00027D85" w:rsidRDefault="000865C0" w:rsidP="00486238">
            <w:pPr>
              <w:autoSpaceDE w:val="0"/>
              <w:autoSpaceDN w:val="0"/>
              <w:adjustRightInd w:val="0"/>
              <w:spacing w:after="0" w:line="240" w:lineRule="auto"/>
              <w:rPr>
                <w:rFonts w:ascii="Arial" w:eastAsia="MyriadPro-Regular" w:hAnsi="Arial" w:cs="Arial"/>
                <w:sz w:val="20"/>
              </w:rPr>
            </w:pPr>
            <w:r w:rsidRPr="00027D85">
              <w:rPr>
                <w:rFonts w:ascii="Arial" w:hAnsi="Arial" w:cs="Arial"/>
                <w:sz w:val="20"/>
              </w:rPr>
              <w:t>7.7 Wdrożenie programów wczesnego wykrywania wad rozwojowych i rehabilitacji dzieci z niepełnosprawnościami oraz zagrożonych niepełnosprawnością</w:t>
            </w:r>
          </w:p>
        </w:tc>
      </w:tr>
      <w:tr w:rsidR="000865C0" w:rsidRPr="001E7EB3" w:rsidTr="00486238">
        <w:trPr>
          <w:jc w:val="center"/>
        </w:trPr>
        <w:tc>
          <w:tcPr>
            <w:tcW w:w="1905" w:type="dxa"/>
            <w:shd w:val="clear" w:color="auto" w:fill="B6DDE8"/>
          </w:tcPr>
          <w:p w:rsidR="000865C0" w:rsidRPr="001E7EB3" w:rsidRDefault="000865C0" w:rsidP="00486238">
            <w:pPr>
              <w:spacing w:before="40" w:after="40" w:line="240" w:lineRule="auto"/>
              <w:rPr>
                <w:rFonts w:ascii="Arial" w:hAnsi="Arial" w:cs="Arial"/>
                <w:sz w:val="20"/>
              </w:rPr>
            </w:pPr>
            <w:r w:rsidRPr="001E7EB3">
              <w:rPr>
                <w:rFonts w:ascii="Arial" w:hAnsi="Arial" w:cs="Arial"/>
                <w:sz w:val="20"/>
              </w:rPr>
              <w:t>Typ projektu</w:t>
            </w:r>
          </w:p>
        </w:tc>
        <w:tc>
          <w:tcPr>
            <w:tcW w:w="12315" w:type="dxa"/>
            <w:shd w:val="clear" w:color="auto" w:fill="B6DDE8"/>
          </w:tcPr>
          <w:p w:rsidR="000865C0" w:rsidRPr="002242FE" w:rsidRDefault="000865C0" w:rsidP="00912095">
            <w:pPr>
              <w:numPr>
                <w:ilvl w:val="0"/>
                <w:numId w:val="244"/>
              </w:numPr>
              <w:spacing w:before="60" w:after="60" w:line="240" w:lineRule="auto"/>
              <w:ind w:left="357" w:hanging="357"/>
              <w:rPr>
                <w:rFonts w:ascii="Arial" w:eastAsia="Times New Roman" w:hAnsi="Arial" w:cs="Arial"/>
                <w:sz w:val="20"/>
              </w:rPr>
            </w:pPr>
            <w:r w:rsidRPr="002242FE">
              <w:rPr>
                <w:rFonts w:ascii="Arial" w:eastAsia="Times New Roman" w:hAnsi="Arial" w:cs="Arial"/>
                <w:sz w:val="20"/>
              </w:rPr>
              <w:t>Wdrożenie programów wczesnego wykrywania wad rozwojowych i rehabilitacji dzieci z niepełnosprawnościami oraz zagrożonych niepełnosprawnością, w tym dotyczące:</w:t>
            </w:r>
          </w:p>
          <w:p w:rsidR="000865C0" w:rsidRPr="002242FE" w:rsidRDefault="000865C0" w:rsidP="00912095">
            <w:pPr>
              <w:numPr>
                <w:ilvl w:val="0"/>
                <w:numId w:val="245"/>
              </w:numPr>
              <w:spacing w:before="60" w:after="60" w:line="240" w:lineRule="auto"/>
              <w:ind w:left="714" w:hanging="357"/>
              <w:rPr>
                <w:rFonts w:ascii="Arial" w:eastAsia="Times New Roman" w:hAnsi="Arial" w:cs="Arial"/>
                <w:sz w:val="20"/>
              </w:rPr>
            </w:pPr>
            <w:r w:rsidRPr="002242FE">
              <w:rPr>
                <w:rFonts w:ascii="Arial" w:eastAsia="Times New Roman" w:hAnsi="Arial" w:cs="Arial"/>
                <w:sz w:val="20"/>
              </w:rPr>
              <w:t>zaburzeń komunikowania się tj.:</w:t>
            </w:r>
          </w:p>
          <w:p w:rsidR="000865C0" w:rsidRPr="002242FE" w:rsidRDefault="000865C0" w:rsidP="00912095">
            <w:pPr>
              <w:numPr>
                <w:ilvl w:val="0"/>
                <w:numId w:val="97"/>
              </w:numPr>
              <w:spacing w:before="60" w:after="60" w:line="240" w:lineRule="auto"/>
              <w:ind w:left="1071" w:hanging="357"/>
              <w:rPr>
                <w:rFonts w:ascii="Arial" w:eastAsia="Times New Roman" w:hAnsi="Arial" w:cs="Arial"/>
                <w:sz w:val="20"/>
              </w:rPr>
            </w:pPr>
            <w:r w:rsidRPr="002242FE">
              <w:rPr>
                <w:rFonts w:ascii="Arial" w:eastAsia="Times New Roman" w:hAnsi="Arial" w:cs="Arial"/>
                <w:sz w:val="20"/>
              </w:rPr>
              <w:t>wdrożenie systemu badań przesiewowych</w:t>
            </w:r>
            <w:r w:rsidRPr="002242FE">
              <w:rPr>
                <w:rFonts w:ascii="Arial" w:eastAsia="Times New Roman" w:hAnsi="Arial" w:cs="Arial"/>
                <w:sz w:val="20"/>
                <w:vertAlign w:val="superscript"/>
              </w:rPr>
              <w:t xml:space="preserve"> </w:t>
            </w:r>
            <w:r w:rsidRPr="002242FE">
              <w:rPr>
                <w:rFonts w:ascii="Arial" w:eastAsia="Times New Roman" w:hAnsi="Arial" w:cs="Arial"/>
                <w:sz w:val="20"/>
              </w:rPr>
              <w:t>słuchu, wzroku i mowy wykonywanych w pierwszej klasie szkoły podstawowej (system zarządzania programem, koordynacja działań podmiotów zaangażowanych, podział zadań i kompetencji),</w:t>
            </w:r>
          </w:p>
          <w:p w:rsidR="000865C0" w:rsidRPr="002242FE" w:rsidRDefault="000865C0" w:rsidP="00912095">
            <w:pPr>
              <w:numPr>
                <w:ilvl w:val="0"/>
                <w:numId w:val="97"/>
              </w:numPr>
              <w:spacing w:before="60" w:after="60" w:line="240" w:lineRule="auto"/>
              <w:ind w:left="1071" w:hanging="357"/>
              <w:rPr>
                <w:rFonts w:ascii="Arial" w:eastAsia="Times New Roman" w:hAnsi="Arial" w:cs="Arial"/>
                <w:sz w:val="20"/>
              </w:rPr>
            </w:pPr>
            <w:r w:rsidRPr="002242FE">
              <w:rPr>
                <w:rFonts w:ascii="Arial" w:eastAsia="Times New Roman" w:hAnsi="Arial" w:cs="Arial"/>
                <w:sz w:val="20"/>
              </w:rPr>
              <w:t>wdrożenie systemu szkoleń pielęgniarek lub higienistek szkolnych w środowisku nauczania i wychowania oraz lekarzy POZ,</w:t>
            </w:r>
          </w:p>
          <w:p w:rsidR="000865C0" w:rsidRPr="002242FE" w:rsidRDefault="000865C0" w:rsidP="00912095">
            <w:pPr>
              <w:numPr>
                <w:ilvl w:val="0"/>
                <w:numId w:val="97"/>
              </w:numPr>
              <w:spacing w:before="60" w:after="60" w:line="240" w:lineRule="auto"/>
              <w:ind w:left="1071" w:hanging="357"/>
              <w:rPr>
                <w:rFonts w:ascii="Arial" w:eastAsia="Times New Roman" w:hAnsi="Arial" w:cs="Arial"/>
                <w:sz w:val="20"/>
              </w:rPr>
            </w:pPr>
            <w:r w:rsidRPr="002242FE">
              <w:rPr>
                <w:rFonts w:ascii="Arial" w:eastAsia="Times New Roman" w:hAnsi="Arial" w:cs="Arial"/>
                <w:sz w:val="20"/>
              </w:rPr>
              <w:t>zaangażowanie podmiotów POZ w opiekę nad dziećmi ze stwierdzonymi wadami lub zagrożonych ich wystąpieniem,</w:t>
            </w:r>
          </w:p>
          <w:p w:rsidR="000865C0" w:rsidRPr="002242FE" w:rsidRDefault="000865C0" w:rsidP="00912095">
            <w:pPr>
              <w:numPr>
                <w:ilvl w:val="0"/>
                <w:numId w:val="97"/>
              </w:numPr>
              <w:spacing w:before="60" w:after="60" w:line="240" w:lineRule="auto"/>
              <w:ind w:left="1071" w:hanging="357"/>
              <w:rPr>
                <w:rFonts w:ascii="Arial" w:eastAsia="Times New Roman" w:hAnsi="Arial" w:cs="Arial"/>
                <w:sz w:val="20"/>
              </w:rPr>
            </w:pPr>
            <w:r w:rsidRPr="002242FE">
              <w:rPr>
                <w:rFonts w:ascii="Arial" w:eastAsia="Times New Roman" w:hAnsi="Arial" w:cs="Arial"/>
                <w:sz w:val="20"/>
              </w:rPr>
              <w:t>tworzenie i prowadzenie bazy danych wyników badań przesiewowych słuchu, wzroku i mowy, która posłuży m.in. do monitorowania rzeczywistej skali problemu zaburzeń słuchu, wzroku i mowy u dzieci oraz do prowadzenia analiz i przygotowywania wytycznych mających na celu podnoszenie jakości i efektywności ekonomicznej proponowanych świadczeń,</w:t>
            </w:r>
          </w:p>
          <w:p w:rsidR="000865C0" w:rsidRDefault="000865C0" w:rsidP="00912095">
            <w:pPr>
              <w:numPr>
                <w:ilvl w:val="0"/>
                <w:numId w:val="97"/>
              </w:numPr>
              <w:spacing w:before="60" w:after="60" w:line="240" w:lineRule="auto"/>
              <w:ind w:left="1071" w:hanging="357"/>
              <w:rPr>
                <w:rFonts w:ascii="Arial" w:eastAsia="Times New Roman" w:hAnsi="Arial" w:cs="Arial"/>
                <w:sz w:val="20"/>
              </w:rPr>
            </w:pPr>
            <w:r w:rsidRPr="002242FE">
              <w:rPr>
                <w:rFonts w:ascii="Arial" w:eastAsia="Times New Roman" w:hAnsi="Arial" w:cs="Arial"/>
                <w:sz w:val="20"/>
              </w:rPr>
              <w:t xml:space="preserve">podnoszenie świadomości społecznej w zakresie wiedzy na temat zaburzeń słuchu, wzroku i mowy u dzieci, następstw </w:t>
            </w:r>
            <w:r w:rsidRPr="002242FE">
              <w:rPr>
                <w:rFonts w:ascii="Arial" w:eastAsia="Times New Roman" w:hAnsi="Arial" w:cs="Arial"/>
                <w:sz w:val="20"/>
              </w:rPr>
              <w:lastRenderedPageBreak/>
              <w:t>niezdiagnozowanych i nieleczonych dysfunkcji, możliwości terapii oraz kształtowanie właściwych zachowań prozdrowotnych w tym obszarze,</w:t>
            </w:r>
          </w:p>
          <w:p w:rsidR="00300B33" w:rsidRPr="00803CAC" w:rsidRDefault="00300B33" w:rsidP="001B0A9F">
            <w:pPr>
              <w:pStyle w:val="Tekstkomentarza"/>
              <w:numPr>
                <w:ilvl w:val="0"/>
                <w:numId w:val="380"/>
              </w:numPr>
              <w:spacing w:after="0"/>
              <w:ind w:left="1064" w:hanging="497"/>
              <w:rPr>
                <w:rFonts w:ascii="Arial" w:eastAsia="Times New Roman" w:hAnsi="Arial" w:cs="Arial"/>
              </w:rPr>
            </w:pPr>
            <w:r w:rsidRPr="00803CAC">
              <w:rPr>
                <w:rFonts w:ascii="Arial" w:eastAsia="Times New Roman" w:hAnsi="Arial" w:cs="Arial"/>
              </w:rPr>
              <w:t>realizacja świadczeń zdrowotnych, w tym działań terapeutycznych, rehabilitacji, zajęć korekcyjnych itp.,</w:t>
            </w:r>
          </w:p>
          <w:p w:rsidR="00300B33" w:rsidRPr="00803CAC" w:rsidRDefault="00300B33" w:rsidP="001B0A9F">
            <w:pPr>
              <w:pStyle w:val="Tekstkomentarza"/>
              <w:numPr>
                <w:ilvl w:val="0"/>
                <w:numId w:val="380"/>
              </w:numPr>
              <w:spacing w:after="0"/>
              <w:ind w:left="1064" w:hanging="497"/>
              <w:rPr>
                <w:rFonts w:ascii="Arial" w:eastAsia="Times New Roman" w:hAnsi="Arial" w:cs="Arial"/>
              </w:rPr>
            </w:pPr>
            <w:r w:rsidRPr="00803CAC">
              <w:rPr>
                <w:rFonts w:ascii="Arial" w:eastAsia="Times New Roman" w:hAnsi="Arial" w:cs="Arial"/>
              </w:rPr>
              <w:t xml:space="preserve"> zapewnienie dojazdu niezbędnego do realizacji usługi zdrowotnej dla danej osoby oraz jej opiekuna z miejsca zamieszkania do miejsca wykonywania usługi zdrowotnej i z powrotem,</w:t>
            </w:r>
          </w:p>
          <w:p w:rsidR="00300B33" w:rsidRPr="00803CAC" w:rsidRDefault="00300B33" w:rsidP="00912095">
            <w:pPr>
              <w:numPr>
                <w:ilvl w:val="0"/>
                <w:numId w:val="97"/>
              </w:numPr>
              <w:spacing w:after="0" w:line="240" w:lineRule="auto"/>
              <w:ind w:left="1071" w:hanging="357"/>
              <w:rPr>
                <w:rFonts w:ascii="Arial" w:eastAsia="Times New Roman" w:hAnsi="Arial" w:cs="Arial"/>
                <w:sz w:val="20"/>
              </w:rPr>
            </w:pPr>
            <w:r w:rsidRPr="00803CAC">
              <w:rPr>
                <w:rFonts w:ascii="Arial" w:eastAsia="Times New Roman" w:hAnsi="Arial" w:cs="Arial"/>
                <w:sz w:val="20"/>
              </w:rPr>
              <w:t xml:space="preserve"> zapewnienie opieki  nad osobą </w:t>
            </w:r>
            <w:r w:rsidR="000D5F36">
              <w:rPr>
                <w:rFonts w:ascii="Arial" w:eastAsia="Times New Roman" w:hAnsi="Arial" w:cs="Arial"/>
                <w:sz w:val="20"/>
              </w:rPr>
              <w:t>potrzebująca wsparcia w codziennym funkcjonowaniu</w:t>
            </w:r>
            <w:r w:rsidRPr="00803CAC">
              <w:rPr>
                <w:rFonts w:ascii="Arial" w:eastAsia="Times New Roman" w:hAnsi="Arial" w:cs="Arial"/>
                <w:sz w:val="20"/>
              </w:rPr>
              <w:t xml:space="preserve"> w czasie korzystania ze wsparcia przez uczestnika projektu,</w:t>
            </w:r>
          </w:p>
          <w:p w:rsidR="00300B33" w:rsidRPr="00803CAC" w:rsidRDefault="00300B33" w:rsidP="00912095">
            <w:pPr>
              <w:numPr>
                <w:ilvl w:val="0"/>
                <w:numId w:val="97"/>
              </w:numPr>
              <w:spacing w:after="0" w:line="240" w:lineRule="auto"/>
              <w:ind w:left="1071" w:hanging="357"/>
              <w:rPr>
                <w:rFonts w:ascii="Arial" w:eastAsia="Times New Roman" w:hAnsi="Arial" w:cs="Arial"/>
                <w:sz w:val="20"/>
              </w:rPr>
            </w:pPr>
            <w:r w:rsidRPr="00803CAC">
              <w:rPr>
                <w:rFonts w:ascii="Arial" w:hAnsi="Arial" w:cs="Arial"/>
                <w:sz w:val="20"/>
              </w:rPr>
              <w:t>monitoring jakości i celowości podejmowanych działań, ewaluacja programu zdrowotnego</w:t>
            </w:r>
            <w:r w:rsidRPr="00803CAC">
              <w:rPr>
                <w:rStyle w:val="Odwoanieprzypisudolnego"/>
                <w:rFonts w:ascii="Arial" w:hAnsi="Arial" w:cs="Arial"/>
                <w:sz w:val="20"/>
              </w:rPr>
              <w:footnoteReference w:id="16"/>
            </w:r>
            <w:r w:rsidRPr="00803CAC">
              <w:rPr>
                <w:rFonts w:ascii="Arial" w:hAnsi="Arial" w:cs="Arial"/>
                <w:sz w:val="20"/>
              </w:rPr>
              <w:t xml:space="preserve"> ,</w:t>
            </w:r>
          </w:p>
          <w:p w:rsidR="00300B33" w:rsidRPr="00803CAC" w:rsidRDefault="00300B33" w:rsidP="00912095">
            <w:pPr>
              <w:numPr>
                <w:ilvl w:val="0"/>
                <w:numId w:val="97"/>
              </w:numPr>
              <w:spacing w:after="0" w:line="240" w:lineRule="auto"/>
              <w:ind w:left="1071" w:hanging="357"/>
              <w:rPr>
                <w:rFonts w:ascii="Arial" w:eastAsia="Times New Roman" w:hAnsi="Arial" w:cs="Arial"/>
                <w:sz w:val="20"/>
              </w:rPr>
            </w:pPr>
            <w:r w:rsidRPr="00803CAC">
              <w:rPr>
                <w:rFonts w:ascii="Arial" w:hAnsi="Arial" w:cs="Arial"/>
                <w:sz w:val="20"/>
              </w:rPr>
              <w:t>zakup aparatury i sprzętu medycznego oraz wykonanie innych inwestycji koniecznych do realizacji zadań wynikających z realizowanego Regionalnego Programu Zdrowotnego,</w:t>
            </w:r>
          </w:p>
          <w:p w:rsidR="00300B33" w:rsidRPr="00300B33" w:rsidRDefault="00300B33" w:rsidP="00912095">
            <w:pPr>
              <w:numPr>
                <w:ilvl w:val="0"/>
                <w:numId w:val="97"/>
              </w:numPr>
              <w:spacing w:after="0" w:line="240" w:lineRule="auto"/>
              <w:ind w:left="1071" w:hanging="357"/>
              <w:rPr>
                <w:rFonts w:ascii="Arial" w:eastAsia="Times New Roman" w:hAnsi="Arial" w:cs="Arial"/>
                <w:sz w:val="20"/>
              </w:rPr>
            </w:pPr>
            <w:r w:rsidRPr="00803CAC">
              <w:rPr>
                <w:rFonts w:ascii="Arial" w:hAnsi="Arial" w:cs="Arial"/>
                <w:sz w:val="20"/>
              </w:rPr>
              <w:t xml:space="preserve">prowadzenie działań </w:t>
            </w:r>
            <w:proofErr w:type="spellStart"/>
            <w:r w:rsidRPr="00803CAC">
              <w:rPr>
                <w:rFonts w:ascii="Arial" w:hAnsi="Arial" w:cs="Arial"/>
                <w:sz w:val="20"/>
              </w:rPr>
              <w:t>informacyjno</w:t>
            </w:r>
            <w:proofErr w:type="spellEnd"/>
            <w:r w:rsidRPr="00803CAC">
              <w:rPr>
                <w:rFonts w:ascii="Arial" w:hAnsi="Arial" w:cs="Arial"/>
                <w:sz w:val="20"/>
              </w:rPr>
              <w:t xml:space="preserve"> - promocyjnych mających na celu wdrożenie Regionalnego Programu Zdrowotnego</w:t>
            </w:r>
          </w:p>
        </w:tc>
      </w:tr>
    </w:tbl>
    <w:p w:rsidR="00BB7F8E" w:rsidRDefault="00BB7F8E" w:rsidP="00B56C25">
      <w:pPr>
        <w:spacing w:before="120" w:after="120" w:line="240" w:lineRule="auto"/>
        <w:rPr>
          <w:rFonts w:ascii="Myriad Pro" w:hAnsi="Myriad Pro"/>
          <w:sz w:val="20"/>
        </w:rPr>
      </w:pPr>
    </w:p>
    <w:tbl>
      <w:tblPr>
        <w:tblW w:w="14215" w:type="dxa"/>
        <w:jc w:val="center"/>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2126"/>
        <w:gridCol w:w="6804"/>
        <w:gridCol w:w="4582"/>
      </w:tblGrid>
      <w:tr w:rsidR="000865C0" w:rsidRPr="00AC2E00" w:rsidTr="00A80163">
        <w:trPr>
          <w:jc w:val="center"/>
        </w:trPr>
        <w:tc>
          <w:tcPr>
            <w:tcW w:w="14215" w:type="dxa"/>
            <w:gridSpan w:val="4"/>
            <w:shd w:val="clear" w:color="auto" w:fill="D9D9D9" w:themeFill="background1" w:themeFillShade="D9"/>
          </w:tcPr>
          <w:p w:rsidR="000865C0" w:rsidRPr="00AC2E00" w:rsidRDefault="000865C0" w:rsidP="00486238">
            <w:pPr>
              <w:spacing w:before="40" w:after="40" w:line="240" w:lineRule="auto"/>
              <w:jc w:val="center"/>
              <w:rPr>
                <w:rFonts w:ascii="Myriad Pro" w:hAnsi="Myriad Pro"/>
                <w:b/>
                <w:sz w:val="20"/>
              </w:rPr>
            </w:pPr>
            <w:r w:rsidRPr="00AC2E00">
              <w:rPr>
                <w:rFonts w:ascii="Myriad Pro" w:hAnsi="Myriad Pro"/>
                <w:b/>
                <w:sz w:val="20"/>
              </w:rPr>
              <w:t>Kryteria dopuszczalności</w:t>
            </w:r>
          </w:p>
        </w:tc>
      </w:tr>
      <w:tr w:rsidR="000865C0" w:rsidRPr="00AC2E00" w:rsidTr="00A80163">
        <w:trPr>
          <w:jc w:val="center"/>
        </w:trPr>
        <w:tc>
          <w:tcPr>
            <w:tcW w:w="703" w:type="dxa"/>
          </w:tcPr>
          <w:p w:rsidR="000865C0" w:rsidRPr="00AC2E00" w:rsidRDefault="000865C0" w:rsidP="00486238">
            <w:pPr>
              <w:spacing w:before="40" w:after="40" w:line="240" w:lineRule="auto"/>
              <w:jc w:val="center"/>
              <w:rPr>
                <w:rFonts w:ascii="Myriad Pro" w:hAnsi="Myriad Pro"/>
                <w:sz w:val="20"/>
              </w:rPr>
            </w:pPr>
            <w:r w:rsidRPr="00AC2E00">
              <w:rPr>
                <w:rFonts w:ascii="Myriad Pro" w:hAnsi="Myriad Pro"/>
                <w:sz w:val="20"/>
              </w:rPr>
              <w:t>L.p.</w:t>
            </w:r>
          </w:p>
        </w:tc>
        <w:tc>
          <w:tcPr>
            <w:tcW w:w="2126" w:type="dxa"/>
          </w:tcPr>
          <w:p w:rsidR="000865C0" w:rsidRPr="00AC2E00" w:rsidRDefault="000865C0" w:rsidP="00486238">
            <w:pPr>
              <w:spacing w:before="40" w:after="40" w:line="240" w:lineRule="auto"/>
              <w:jc w:val="center"/>
              <w:rPr>
                <w:rFonts w:ascii="Myriad Pro" w:hAnsi="Myriad Pro"/>
                <w:sz w:val="20"/>
              </w:rPr>
            </w:pPr>
            <w:r w:rsidRPr="00AC2E00">
              <w:rPr>
                <w:rFonts w:ascii="Myriad Pro" w:hAnsi="Myriad Pro"/>
                <w:sz w:val="20"/>
              </w:rPr>
              <w:t>Nazwa kryterium</w:t>
            </w:r>
          </w:p>
        </w:tc>
        <w:tc>
          <w:tcPr>
            <w:tcW w:w="6804" w:type="dxa"/>
          </w:tcPr>
          <w:p w:rsidR="000865C0" w:rsidRPr="00AC2E00" w:rsidRDefault="000865C0" w:rsidP="00486238">
            <w:pPr>
              <w:spacing w:before="40" w:after="40" w:line="240" w:lineRule="auto"/>
              <w:jc w:val="center"/>
              <w:rPr>
                <w:rFonts w:ascii="Myriad Pro" w:hAnsi="Myriad Pro"/>
                <w:sz w:val="20"/>
              </w:rPr>
            </w:pPr>
            <w:r w:rsidRPr="00AC2E00">
              <w:rPr>
                <w:rFonts w:ascii="Myriad Pro" w:hAnsi="Myriad Pro"/>
                <w:sz w:val="20"/>
              </w:rPr>
              <w:t>Definicja kryterium</w:t>
            </w:r>
          </w:p>
        </w:tc>
        <w:tc>
          <w:tcPr>
            <w:tcW w:w="4582" w:type="dxa"/>
          </w:tcPr>
          <w:p w:rsidR="000865C0" w:rsidRPr="00AC2E00" w:rsidRDefault="000865C0" w:rsidP="00486238">
            <w:pPr>
              <w:spacing w:before="40" w:after="40" w:line="240" w:lineRule="auto"/>
              <w:jc w:val="center"/>
              <w:rPr>
                <w:rFonts w:ascii="Myriad Pro" w:hAnsi="Myriad Pro"/>
                <w:sz w:val="20"/>
              </w:rPr>
            </w:pPr>
            <w:r w:rsidRPr="00AC2E00">
              <w:rPr>
                <w:rFonts w:ascii="Myriad Pro" w:hAnsi="Myriad Pro"/>
                <w:sz w:val="20"/>
              </w:rPr>
              <w:t>Opis znaczenia kryterium</w:t>
            </w:r>
          </w:p>
        </w:tc>
      </w:tr>
      <w:tr w:rsidR="000865C0" w:rsidRPr="00AC2E00" w:rsidTr="00A80163">
        <w:trPr>
          <w:jc w:val="center"/>
        </w:trPr>
        <w:tc>
          <w:tcPr>
            <w:tcW w:w="703" w:type="dxa"/>
          </w:tcPr>
          <w:p w:rsidR="000865C0" w:rsidRPr="00AC2E00" w:rsidRDefault="000865C0" w:rsidP="00486238">
            <w:pPr>
              <w:spacing w:before="40" w:after="40" w:line="240" w:lineRule="auto"/>
              <w:jc w:val="center"/>
              <w:rPr>
                <w:rFonts w:ascii="Myriad Pro" w:hAnsi="Myriad Pro"/>
                <w:sz w:val="20"/>
              </w:rPr>
            </w:pPr>
            <w:r w:rsidRPr="00AC2E00">
              <w:rPr>
                <w:rFonts w:ascii="Myriad Pro" w:hAnsi="Myriad Pro"/>
                <w:sz w:val="20"/>
              </w:rPr>
              <w:t>1</w:t>
            </w:r>
          </w:p>
        </w:tc>
        <w:tc>
          <w:tcPr>
            <w:tcW w:w="2126" w:type="dxa"/>
          </w:tcPr>
          <w:p w:rsidR="000865C0" w:rsidRPr="00AC2E00" w:rsidRDefault="000865C0" w:rsidP="00486238">
            <w:pPr>
              <w:spacing w:before="40" w:after="40" w:line="240" w:lineRule="auto"/>
              <w:jc w:val="center"/>
              <w:rPr>
                <w:rFonts w:ascii="Myriad Pro" w:hAnsi="Myriad Pro"/>
                <w:sz w:val="20"/>
              </w:rPr>
            </w:pPr>
            <w:r w:rsidRPr="00AC2E00">
              <w:rPr>
                <w:rFonts w:ascii="Myriad Pro" w:hAnsi="Myriad Pro"/>
                <w:sz w:val="20"/>
              </w:rPr>
              <w:t>2</w:t>
            </w:r>
          </w:p>
        </w:tc>
        <w:tc>
          <w:tcPr>
            <w:tcW w:w="6804" w:type="dxa"/>
          </w:tcPr>
          <w:p w:rsidR="000865C0" w:rsidRPr="00AC2E00" w:rsidRDefault="000865C0" w:rsidP="00486238">
            <w:pPr>
              <w:spacing w:before="40" w:after="40" w:line="240" w:lineRule="auto"/>
              <w:jc w:val="center"/>
              <w:rPr>
                <w:rFonts w:ascii="Myriad Pro" w:hAnsi="Myriad Pro"/>
                <w:sz w:val="20"/>
              </w:rPr>
            </w:pPr>
            <w:r w:rsidRPr="00AC2E00">
              <w:rPr>
                <w:rFonts w:ascii="Myriad Pro" w:hAnsi="Myriad Pro"/>
                <w:sz w:val="20"/>
              </w:rPr>
              <w:t>3</w:t>
            </w:r>
          </w:p>
        </w:tc>
        <w:tc>
          <w:tcPr>
            <w:tcW w:w="4582" w:type="dxa"/>
          </w:tcPr>
          <w:p w:rsidR="000865C0" w:rsidRPr="00AC2E00" w:rsidRDefault="000865C0" w:rsidP="00486238">
            <w:pPr>
              <w:spacing w:before="40" w:after="40" w:line="240" w:lineRule="auto"/>
              <w:jc w:val="center"/>
              <w:rPr>
                <w:rFonts w:ascii="Myriad Pro" w:hAnsi="Myriad Pro"/>
                <w:sz w:val="20"/>
              </w:rPr>
            </w:pPr>
            <w:r w:rsidRPr="00AC2E00">
              <w:rPr>
                <w:rFonts w:ascii="Myriad Pro" w:hAnsi="Myriad Pro"/>
                <w:sz w:val="20"/>
              </w:rPr>
              <w:t>4</w:t>
            </w:r>
          </w:p>
        </w:tc>
      </w:tr>
      <w:tr w:rsidR="000865C0" w:rsidRPr="002242FE" w:rsidTr="00A80163">
        <w:trPr>
          <w:jc w:val="center"/>
        </w:trPr>
        <w:tc>
          <w:tcPr>
            <w:tcW w:w="703" w:type="dxa"/>
          </w:tcPr>
          <w:p w:rsidR="000865C0" w:rsidRPr="002242FE" w:rsidRDefault="000865C0" w:rsidP="00912095">
            <w:pPr>
              <w:pStyle w:val="Akapitzlist"/>
              <w:numPr>
                <w:ilvl w:val="0"/>
                <w:numId w:val="246"/>
              </w:numPr>
              <w:spacing w:before="40" w:after="40" w:line="240" w:lineRule="auto"/>
              <w:ind w:left="720"/>
              <w:contextualSpacing w:val="0"/>
            </w:pPr>
          </w:p>
        </w:tc>
        <w:tc>
          <w:tcPr>
            <w:tcW w:w="2126" w:type="dxa"/>
            <w:shd w:val="clear" w:color="auto" w:fill="auto"/>
          </w:tcPr>
          <w:p w:rsidR="000865C0" w:rsidRPr="002242FE" w:rsidRDefault="000865C0" w:rsidP="00486238">
            <w:pPr>
              <w:spacing w:before="40" w:after="40" w:line="240" w:lineRule="auto"/>
              <w:rPr>
                <w:rFonts w:ascii="Myriad Pro" w:hAnsi="Myriad Pro"/>
                <w:sz w:val="20"/>
              </w:rPr>
            </w:pPr>
            <w:r w:rsidRPr="002242FE">
              <w:rPr>
                <w:rFonts w:ascii="Myriad Pro" w:hAnsi="Myriad Pro"/>
                <w:sz w:val="20"/>
              </w:rPr>
              <w:t>Wymogi organizacyjne</w:t>
            </w:r>
          </w:p>
        </w:tc>
        <w:tc>
          <w:tcPr>
            <w:tcW w:w="6804" w:type="dxa"/>
            <w:shd w:val="clear" w:color="auto" w:fill="auto"/>
          </w:tcPr>
          <w:p w:rsidR="00300B33" w:rsidRPr="00803CAC" w:rsidRDefault="00300B33" w:rsidP="00300B33">
            <w:pPr>
              <w:spacing w:before="40" w:after="40"/>
              <w:contextualSpacing/>
              <w:jc w:val="both"/>
              <w:rPr>
                <w:rFonts w:ascii="Myriad Pro" w:hAnsi="Myriad Pro" w:cs="Arial"/>
                <w:bCs/>
                <w:sz w:val="20"/>
              </w:rPr>
            </w:pPr>
            <w:r>
              <w:rPr>
                <w:rFonts w:ascii="Myriad Pro" w:hAnsi="Myriad Pro" w:cs="Arial"/>
                <w:bCs/>
                <w:sz w:val="20"/>
              </w:rPr>
              <w:t xml:space="preserve">1. </w:t>
            </w:r>
            <w:r w:rsidRPr="00803CAC">
              <w:rPr>
                <w:rFonts w:ascii="Myriad Pro" w:hAnsi="Myriad Pro" w:cs="Arial"/>
                <w:bCs/>
                <w:sz w:val="20"/>
              </w:rPr>
              <w:t xml:space="preserve">Projektodawca w wyniku realizacji projektu, zasięgiem swojego działania obejmuje jeden z subregionów województwa zachodniopomorskiego: </w:t>
            </w:r>
          </w:p>
          <w:p w:rsidR="00300B33" w:rsidRPr="00803CAC" w:rsidRDefault="00300B33" w:rsidP="00300B33">
            <w:pPr>
              <w:spacing w:before="40" w:after="40"/>
              <w:contextualSpacing/>
              <w:jc w:val="both"/>
              <w:rPr>
                <w:rFonts w:ascii="Myriad Pro" w:hAnsi="Myriad Pro" w:cs="Arial"/>
                <w:bCs/>
                <w:sz w:val="20"/>
              </w:rPr>
            </w:pPr>
            <w:r w:rsidRPr="00803CAC">
              <w:rPr>
                <w:rFonts w:ascii="Myriad Pro" w:hAnsi="Myriad Pro" w:cs="Arial"/>
                <w:bCs/>
                <w:sz w:val="20"/>
              </w:rPr>
              <w:t xml:space="preserve">- </w:t>
            </w:r>
            <w:r w:rsidRPr="00803CAC">
              <w:rPr>
                <w:rFonts w:ascii="Myriad Pro" w:hAnsi="Myriad Pro" w:cs="Arial"/>
                <w:b/>
                <w:bCs/>
                <w:sz w:val="20"/>
              </w:rPr>
              <w:t xml:space="preserve">szczeciński </w:t>
            </w:r>
            <w:r w:rsidRPr="00803CAC">
              <w:rPr>
                <w:rFonts w:ascii="Myriad Pro" w:hAnsi="Myriad Pro" w:cs="Arial"/>
                <w:bCs/>
                <w:sz w:val="20"/>
              </w:rPr>
              <w:t xml:space="preserve">(obejmujący powiaty: gryficki, kamieński, goleniowski, policki, Miasto Świnoujście, Miasto Szczecin); </w:t>
            </w:r>
          </w:p>
          <w:p w:rsidR="00300B33" w:rsidRPr="00803CAC" w:rsidRDefault="00300B33" w:rsidP="00300B33">
            <w:pPr>
              <w:spacing w:before="40" w:after="40"/>
              <w:contextualSpacing/>
              <w:jc w:val="both"/>
              <w:rPr>
                <w:rFonts w:ascii="Myriad Pro" w:hAnsi="Myriad Pro" w:cs="Arial"/>
                <w:bCs/>
                <w:sz w:val="20"/>
              </w:rPr>
            </w:pPr>
            <w:r w:rsidRPr="00803CAC">
              <w:rPr>
                <w:rFonts w:ascii="Myriad Pro" w:hAnsi="Myriad Pro" w:cs="Arial"/>
                <w:bCs/>
                <w:sz w:val="20"/>
              </w:rPr>
              <w:t xml:space="preserve">- </w:t>
            </w:r>
            <w:r w:rsidRPr="00803CAC">
              <w:rPr>
                <w:rFonts w:ascii="Myriad Pro" w:hAnsi="Myriad Pro" w:cs="Arial"/>
                <w:b/>
                <w:bCs/>
                <w:sz w:val="20"/>
              </w:rPr>
              <w:t>koszaliński</w:t>
            </w:r>
            <w:r w:rsidRPr="00803CAC">
              <w:rPr>
                <w:rFonts w:ascii="Myriad Pro" w:hAnsi="Myriad Pro" w:cs="Arial"/>
                <w:bCs/>
                <w:sz w:val="20"/>
              </w:rPr>
              <w:t xml:space="preserve"> (obejmujący powiaty: sławieński, koszaliński, białogardzki, kołobrzeski, Miasto Koszalin); </w:t>
            </w:r>
          </w:p>
          <w:p w:rsidR="00300B33" w:rsidRPr="00803CAC" w:rsidRDefault="00300B33" w:rsidP="00300B33">
            <w:pPr>
              <w:spacing w:before="40" w:after="40"/>
              <w:contextualSpacing/>
              <w:jc w:val="both"/>
              <w:rPr>
                <w:rFonts w:ascii="Myriad Pro" w:hAnsi="Myriad Pro" w:cs="Arial"/>
                <w:bCs/>
                <w:sz w:val="20"/>
              </w:rPr>
            </w:pPr>
            <w:r w:rsidRPr="00803CAC">
              <w:rPr>
                <w:rFonts w:ascii="Myriad Pro" w:hAnsi="Myriad Pro" w:cs="Arial"/>
                <w:bCs/>
                <w:sz w:val="20"/>
              </w:rPr>
              <w:t xml:space="preserve">- </w:t>
            </w:r>
            <w:r w:rsidRPr="00803CAC">
              <w:rPr>
                <w:rFonts w:ascii="Myriad Pro" w:hAnsi="Myriad Pro" w:cs="Arial"/>
                <w:b/>
                <w:bCs/>
                <w:sz w:val="20"/>
              </w:rPr>
              <w:t xml:space="preserve">stargardzki </w:t>
            </w:r>
            <w:r w:rsidRPr="00803CAC">
              <w:rPr>
                <w:rFonts w:ascii="Myriad Pro" w:hAnsi="Myriad Pro" w:cs="Arial"/>
                <w:bCs/>
                <w:sz w:val="20"/>
              </w:rPr>
              <w:t xml:space="preserve">(obejmujący powiaty: stargardzki, choszczeński, pyrzycki, myśliborski, gryfiński); </w:t>
            </w:r>
          </w:p>
          <w:p w:rsidR="000865C0" w:rsidRPr="00300B33" w:rsidRDefault="00300B33" w:rsidP="00300B33">
            <w:pPr>
              <w:spacing w:before="40" w:after="40"/>
              <w:contextualSpacing/>
              <w:jc w:val="both"/>
              <w:rPr>
                <w:rFonts w:ascii="Myriad Pro" w:hAnsi="Myriad Pro" w:cs="Arial"/>
                <w:bCs/>
                <w:sz w:val="20"/>
              </w:rPr>
            </w:pPr>
            <w:r w:rsidRPr="00803CAC">
              <w:rPr>
                <w:rFonts w:ascii="Myriad Pro" w:hAnsi="Myriad Pro" w:cs="Arial"/>
                <w:bCs/>
                <w:sz w:val="20"/>
              </w:rPr>
              <w:t xml:space="preserve">- </w:t>
            </w:r>
            <w:r w:rsidRPr="00803CAC">
              <w:rPr>
                <w:rFonts w:ascii="Myriad Pro" w:hAnsi="Myriad Pro" w:cs="Arial"/>
                <w:b/>
                <w:bCs/>
                <w:sz w:val="20"/>
              </w:rPr>
              <w:t>szczecinecki</w:t>
            </w:r>
            <w:r w:rsidRPr="00803CAC">
              <w:rPr>
                <w:rFonts w:ascii="Myriad Pro" w:hAnsi="Myriad Pro" w:cs="Arial"/>
                <w:bCs/>
                <w:sz w:val="20"/>
              </w:rPr>
              <w:t xml:space="preserve"> (obejmujący powiaty: szczecinecki, wałecki, drawski, świdwiński, łobeski).</w:t>
            </w:r>
          </w:p>
        </w:tc>
        <w:tc>
          <w:tcPr>
            <w:tcW w:w="4582" w:type="dxa"/>
            <w:shd w:val="clear" w:color="auto" w:fill="auto"/>
          </w:tcPr>
          <w:p w:rsidR="000865C0" w:rsidRPr="002242FE" w:rsidRDefault="000865C0" w:rsidP="00486238">
            <w:pPr>
              <w:spacing w:before="40" w:after="40" w:line="240" w:lineRule="auto"/>
              <w:rPr>
                <w:rFonts w:ascii="Myriad Pro" w:hAnsi="Myriad Pro"/>
                <w:sz w:val="20"/>
              </w:rPr>
            </w:pPr>
            <w:r w:rsidRPr="002242FE">
              <w:rPr>
                <w:rFonts w:ascii="Myriad Pro" w:hAnsi="Myriad Pro"/>
                <w:sz w:val="20"/>
              </w:rPr>
              <w:t>Spełnienie kryterium jest konieczne do przyznania dofinansowania.</w:t>
            </w:r>
          </w:p>
          <w:p w:rsidR="000865C0" w:rsidRPr="002242FE" w:rsidRDefault="000865C0" w:rsidP="00486238">
            <w:pPr>
              <w:spacing w:before="40" w:after="40" w:line="240" w:lineRule="auto"/>
              <w:rPr>
                <w:rFonts w:ascii="Myriad Pro" w:hAnsi="Myriad Pro"/>
                <w:sz w:val="20"/>
              </w:rPr>
            </w:pPr>
            <w:r w:rsidRPr="002242FE">
              <w:rPr>
                <w:rFonts w:ascii="Myriad Pro" w:hAnsi="Myriad Pro"/>
                <w:sz w:val="20"/>
              </w:rPr>
              <w:t>Projekt niespełniające kryterium są odrzucane.</w:t>
            </w:r>
          </w:p>
          <w:p w:rsidR="000865C0" w:rsidRPr="002242FE" w:rsidRDefault="000865C0" w:rsidP="00486238">
            <w:pPr>
              <w:spacing w:before="40" w:after="40" w:line="240" w:lineRule="auto"/>
              <w:rPr>
                <w:rFonts w:ascii="Myriad Pro" w:hAnsi="Myriad Pro"/>
                <w:sz w:val="20"/>
              </w:rPr>
            </w:pPr>
            <w:r w:rsidRPr="002242FE">
              <w:rPr>
                <w:rFonts w:ascii="Myriad Pro" w:hAnsi="Myriad Pro"/>
                <w:sz w:val="20"/>
              </w:rPr>
              <w:t>Ocena spełniania kryterium polega na przypisaniu wartości logicznych „tak”, „nie”.</w:t>
            </w:r>
          </w:p>
        </w:tc>
      </w:tr>
      <w:tr w:rsidR="000865C0" w:rsidRPr="002242FE" w:rsidTr="00A80163">
        <w:trPr>
          <w:jc w:val="center"/>
        </w:trPr>
        <w:tc>
          <w:tcPr>
            <w:tcW w:w="703" w:type="dxa"/>
          </w:tcPr>
          <w:p w:rsidR="000865C0" w:rsidRPr="002242FE" w:rsidRDefault="000865C0" w:rsidP="00912095">
            <w:pPr>
              <w:pStyle w:val="Akapitzlist"/>
              <w:numPr>
                <w:ilvl w:val="0"/>
                <w:numId w:val="246"/>
              </w:numPr>
              <w:spacing w:before="40" w:after="40" w:line="240" w:lineRule="auto"/>
              <w:ind w:left="720"/>
              <w:contextualSpacing w:val="0"/>
            </w:pPr>
          </w:p>
        </w:tc>
        <w:tc>
          <w:tcPr>
            <w:tcW w:w="2126" w:type="dxa"/>
            <w:shd w:val="clear" w:color="auto" w:fill="auto"/>
          </w:tcPr>
          <w:p w:rsidR="000865C0" w:rsidRPr="002242FE" w:rsidRDefault="000865C0" w:rsidP="00486238">
            <w:pPr>
              <w:spacing w:before="40" w:after="40" w:line="240" w:lineRule="auto"/>
              <w:rPr>
                <w:rFonts w:ascii="Myriad Pro" w:hAnsi="Myriad Pro"/>
                <w:sz w:val="20"/>
              </w:rPr>
            </w:pPr>
            <w:r w:rsidRPr="002242FE">
              <w:rPr>
                <w:rFonts w:ascii="Myriad Pro" w:hAnsi="Myriad Pro"/>
                <w:sz w:val="20"/>
              </w:rPr>
              <w:t>Zgodność wsparcia</w:t>
            </w:r>
          </w:p>
        </w:tc>
        <w:tc>
          <w:tcPr>
            <w:tcW w:w="6804" w:type="dxa"/>
            <w:shd w:val="clear" w:color="auto" w:fill="auto"/>
          </w:tcPr>
          <w:p w:rsidR="00300B33" w:rsidRDefault="00300B33" w:rsidP="001B0A9F">
            <w:pPr>
              <w:pStyle w:val="Akapitzlist"/>
              <w:numPr>
                <w:ilvl w:val="0"/>
                <w:numId w:val="388"/>
              </w:numPr>
              <w:autoSpaceDE w:val="0"/>
              <w:autoSpaceDN w:val="0"/>
              <w:spacing w:after="0" w:line="240" w:lineRule="auto"/>
              <w:ind w:left="0" w:firstLine="0"/>
              <w:jc w:val="both"/>
              <w:rPr>
                <w:rFonts w:cs="Arial"/>
              </w:rPr>
            </w:pPr>
            <w:r w:rsidRPr="009017A7">
              <w:rPr>
                <w:rFonts w:cs="Arial"/>
              </w:rPr>
              <w:t>Projektodawcą  lub partnerem jest podmiot wykonujący działalność leczniczą, uprawniony do tego na mocy prawa powszechnie obowiązującego.</w:t>
            </w:r>
          </w:p>
          <w:p w:rsidR="00300B33" w:rsidRDefault="00300B33" w:rsidP="001B0A9F">
            <w:pPr>
              <w:pStyle w:val="Akapitzlist"/>
              <w:numPr>
                <w:ilvl w:val="0"/>
                <w:numId w:val="388"/>
              </w:numPr>
              <w:spacing w:before="40" w:after="40"/>
              <w:ind w:left="0" w:hanging="44"/>
              <w:jc w:val="both"/>
              <w:rPr>
                <w:rFonts w:cs="Arial"/>
              </w:rPr>
            </w:pPr>
            <w:r w:rsidRPr="009017A7">
              <w:rPr>
                <w:rFonts w:eastAsia="Calibri" w:cs="Arial"/>
              </w:rPr>
              <w:t xml:space="preserve">Projektodawca składa nie więcej niż jeden wniosek o dofinansowanie w ramach jednego z następujących subregionów: </w:t>
            </w:r>
            <w:r w:rsidRPr="009017A7">
              <w:rPr>
                <w:rFonts w:eastAsia="Calibri" w:cs="Arial"/>
              </w:rPr>
              <w:lastRenderedPageBreak/>
              <w:t>szczecińskiego, koszalińskiego, stargardzkiego, szczecineckiego. W ramach konkursu zostanie wyłoniony jeden Beneficjent w ramach danego subregionu.</w:t>
            </w:r>
          </w:p>
          <w:p w:rsidR="00300B33" w:rsidRDefault="00300B33" w:rsidP="001B0A9F">
            <w:pPr>
              <w:pStyle w:val="Akapitzlist"/>
              <w:numPr>
                <w:ilvl w:val="0"/>
                <w:numId w:val="388"/>
              </w:numPr>
              <w:spacing w:before="40" w:after="40"/>
              <w:ind w:left="665" w:hanging="709"/>
              <w:jc w:val="both"/>
              <w:rPr>
                <w:rFonts w:cs="Arial"/>
              </w:rPr>
            </w:pPr>
            <w:r w:rsidRPr="009017A7">
              <w:rPr>
                <w:rFonts w:cs="Arial"/>
              </w:rPr>
              <w:t>Maksymalna wartość projektu,  w zależności od subregionu wynosi:</w:t>
            </w:r>
          </w:p>
          <w:p w:rsidR="00300B33" w:rsidRPr="000713C2" w:rsidRDefault="00300B33" w:rsidP="00912095">
            <w:pPr>
              <w:numPr>
                <w:ilvl w:val="0"/>
                <w:numId w:val="223"/>
              </w:numPr>
              <w:autoSpaceDE w:val="0"/>
              <w:autoSpaceDN w:val="0"/>
              <w:adjustRightInd w:val="0"/>
              <w:spacing w:after="0" w:line="240" w:lineRule="auto"/>
              <w:ind w:left="360"/>
              <w:rPr>
                <w:rFonts w:ascii="Myriad Pro" w:eastAsia="Calibri" w:hAnsi="Myriad Pro" w:cs="Arial"/>
                <w:sz w:val="20"/>
              </w:rPr>
            </w:pPr>
            <w:r w:rsidRPr="000713C2">
              <w:rPr>
                <w:rFonts w:ascii="Myriad Pro" w:eastAsia="Calibri" w:hAnsi="Myriad Pro" w:cs="Arial"/>
                <w:sz w:val="20"/>
              </w:rPr>
              <w:t xml:space="preserve">dla subregionu </w:t>
            </w:r>
            <w:r w:rsidRPr="000713C2">
              <w:rPr>
                <w:rFonts w:ascii="Myriad Pro" w:eastAsia="Calibri" w:hAnsi="Myriad Pro" w:cs="Arial"/>
                <w:b/>
                <w:sz w:val="20"/>
              </w:rPr>
              <w:t xml:space="preserve">szczecińskiego – </w:t>
            </w:r>
            <w:r w:rsidRPr="00DE38A9">
              <w:rPr>
                <w:rFonts w:ascii="Myriad Pro" w:eastAsia="Calibri" w:hAnsi="Myriad Pro" w:cs="Arial"/>
                <w:b/>
                <w:sz w:val="20"/>
              </w:rPr>
              <w:t>3225844</w:t>
            </w:r>
            <w:r>
              <w:rPr>
                <w:rFonts w:ascii="Myriad Pro" w:eastAsia="Calibri" w:hAnsi="Myriad Pro" w:cs="Arial"/>
                <w:b/>
                <w:sz w:val="20"/>
              </w:rPr>
              <w:t xml:space="preserve"> </w:t>
            </w:r>
            <w:r w:rsidRPr="000713C2">
              <w:rPr>
                <w:rFonts w:ascii="Myriad Pro" w:eastAsia="Calibri" w:hAnsi="Myriad Pro" w:cs="Arial"/>
                <w:b/>
                <w:sz w:val="20"/>
              </w:rPr>
              <w:t>zł</w:t>
            </w:r>
          </w:p>
          <w:p w:rsidR="00300B33" w:rsidRPr="000713C2" w:rsidRDefault="00300B33" w:rsidP="00912095">
            <w:pPr>
              <w:numPr>
                <w:ilvl w:val="0"/>
                <w:numId w:val="223"/>
              </w:numPr>
              <w:autoSpaceDE w:val="0"/>
              <w:autoSpaceDN w:val="0"/>
              <w:adjustRightInd w:val="0"/>
              <w:spacing w:after="0" w:line="240" w:lineRule="auto"/>
              <w:ind w:left="360"/>
              <w:rPr>
                <w:rFonts w:ascii="Myriad Pro" w:eastAsia="Calibri" w:hAnsi="Myriad Pro" w:cs="Arial"/>
                <w:sz w:val="20"/>
              </w:rPr>
            </w:pPr>
            <w:r w:rsidRPr="000713C2">
              <w:rPr>
                <w:rFonts w:ascii="Myriad Pro" w:eastAsia="Calibri" w:hAnsi="Myriad Pro" w:cs="Arial"/>
                <w:sz w:val="20"/>
              </w:rPr>
              <w:t xml:space="preserve">dla subregionu </w:t>
            </w:r>
            <w:r w:rsidRPr="000713C2">
              <w:rPr>
                <w:rFonts w:ascii="Myriad Pro" w:eastAsia="Calibri" w:hAnsi="Myriad Pro" w:cs="Arial"/>
                <w:b/>
                <w:sz w:val="20"/>
              </w:rPr>
              <w:t>koszalińskiego –</w:t>
            </w:r>
            <w:r>
              <w:rPr>
                <w:rFonts w:ascii="Myriad Pro" w:eastAsia="Calibri" w:hAnsi="Myriad Pro" w:cs="Arial"/>
                <w:b/>
                <w:sz w:val="20"/>
              </w:rPr>
              <w:t xml:space="preserve"> </w:t>
            </w:r>
            <w:r w:rsidRPr="00DE38A9">
              <w:rPr>
                <w:rFonts w:ascii="Myriad Pro" w:eastAsia="Calibri" w:hAnsi="Myriad Pro" w:cs="Arial"/>
                <w:b/>
                <w:sz w:val="20"/>
              </w:rPr>
              <w:t>1679574</w:t>
            </w:r>
            <w:r w:rsidRPr="000713C2">
              <w:rPr>
                <w:rFonts w:ascii="Myriad Pro" w:eastAsia="Calibri" w:hAnsi="Myriad Pro" w:cs="Arial"/>
                <w:b/>
                <w:sz w:val="20"/>
              </w:rPr>
              <w:t xml:space="preserve"> zł</w:t>
            </w:r>
          </w:p>
          <w:p w:rsidR="00300B33" w:rsidRPr="000713C2" w:rsidRDefault="00300B33" w:rsidP="00912095">
            <w:pPr>
              <w:numPr>
                <w:ilvl w:val="0"/>
                <w:numId w:val="223"/>
              </w:numPr>
              <w:autoSpaceDE w:val="0"/>
              <w:autoSpaceDN w:val="0"/>
              <w:adjustRightInd w:val="0"/>
              <w:spacing w:after="0" w:line="240" w:lineRule="auto"/>
              <w:ind w:left="360"/>
              <w:rPr>
                <w:rFonts w:ascii="Myriad Pro" w:eastAsia="Calibri" w:hAnsi="Myriad Pro" w:cs="Arial"/>
                <w:sz w:val="20"/>
              </w:rPr>
            </w:pPr>
            <w:r w:rsidRPr="000713C2">
              <w:rPr>
                <w:rFonts w:ascii="Myriad Pro" w:eastAsia="Calibri" w:hAnsi="Myriad Pro" w:cs="Arial"/>
                <w:sz w:val="20"/>
              </w:rPr>
              <w:t xml:space="preserve">dla subregionu </w:t>
            </w:r>
            <w:r w:rsidRPr="000713C2">
              <w:rPr>
                <w:rFonts w:ascii="Myriad Pro" w:eastAsia="Calibri" w:hAnsi="Myriad Pro" w:cs="Arial"/>
                <w:b/>
                <w:sz w:val="20"/>
              </w:rPr>
              <w:t xml:space="preserve">stargardzkiego – </w:t>
            </w:r>
            <w:r w:rsidRPr="00DE38A9">
              <w:rPr>
                <w:rFonts w:ascii="Myriad Pro" w:eastAsia="Calibri" w:hAnsi="Myriad Pro" w:cs="Arial"/>
                <w:b/>
                <w:sz w:val="20"/>
              </w:rPr>
              <w:t>1759253</w:t>
            </w:r>
            <w:r>
              <w:rPr>
                <w:rFonts w:ascii="Myriad Pro" w:eastAsia="Calibri" w:hAnsi="Myriad Pro" w:cs="Arial"/>
                <w:b/>
                <w:sz w:val="20"/>
              </w:rPr>
              <w:t xml:space="preserve"> </w:t>
            </w:r>
            <w:r w:rsidRPr="000713C2">
              <w:rPr>
                <w:rFonts w:ascii="Myriad Pro" w:eastAsia="Calibri" w:hAnsi="Myriad Pro" w:cs="Arial"/>
                <w:b/>
                <w:sz w:val="20"/>
              </w:rPr>
              <w:t>zł</w:t>
            </w:r>
          </w:p>
          <w:p w:rsidR="00300B33" w:rsidRPr="005F4FD3" w:rsidRDefault="00300B33" w:rsidP="00912095">
            <w:pPr>
              <w:numPr>
                <w:ilvl w:val="0"/>
                <w:numId w:val="223"/>
              </w:numPr>
              <w:autoSpaceDE w:val="0"/>
              <w:autoSpaceDN w:val="0"/>
              <w:adjustRightInd w:val="0"/>
              <w:spacing w:after="0" w:line="240" w:lineRule="auto"/>
              <w:ind w:left="360"/>
              <w:rPr>
                <w:rFonts w:ascii="Myriad Pro" w:eastAsia="Calibri" w:hAnsi="Myriad Pro" w:cs="Arial"/>
                <w:sz w:val="20"/>
              </w:rPr>
            </w:pPr>
            <w:r w:rsidRPr="000713C2">
              <w:rPr>
                <w:rFonts w:ascii="Myriad Pro" w:eastAsia="Calibri" w:hAnsi="Myriad Pro" w:cs="Arial"/>
                <w:sz w:val="20"/>
              </w:rPr>
              <w:t xml:space="preserve">dla subregionu </w:t>
            </w:r>
            <w:r w:rsidRPr="000713C2">
              <w:rPr>
                <w:rFonts w:ascii="Myriad Pro" w:eastAsia="Calibri" w:hAnsi="Myriad Pro" w:cs="Arial"/>
                <w:b/>
                <w:sz w:val="20"/>
              </w:rPr>
              <w:t>szczecineckiego -</w:t>
            </w:r>
            <w:r>
              <w:rPr>
                <w:rFonts w:ascii="Myriad Pro" w:eastAsia="Calibri" w:hAnsi="Myriad Pro" w:cs="Arial"/>
                <w:b/>
                <w:sz w:val="20"/>
              </w:rPr>
              <w:t xml:space="preserve"> </w:t>
            </w:r>
            <w:r w:rsidRPr="00DE38A9">
              <w:rPr>
                <w:rFonts w:ascii="Myriad Pro" w:eastAsia="Calibri" w:hAnsi="Myriad Pro" w:cs="Arial"/>
                <w:b/>
                <w:sz w:val="20"/>
              </w:rPr>
              <w:t>1315329</w:t>
            </w:r>
            <w:r w:rsidRPr="000713C2">
              <w:rPr>
                <w:rFonts w:ascii="Myriad Pro" w:eastAsia="Calibri" w:hAnsi="Myriad Pro" w:cs="Arial"/>
                <w:b/>
                <w:sz w:val="20"/>
              </w:rPr>
              <w:t xml:space="preserve"> zł</w:t>
            </w:r>
          </w:p>
          <w:p w:rsidR="00300B33" w:rsidRPr="002242FE" w:rsidRDefault="00300B33" w:rsidP="001B0A9F">
            <w:pPr>
              <w:pStyle w:val="Akapitzlist"/>
              <w:numPr>
                <w:ilvl w:val="0"/>
                <w:numId w:val="388"/>
              </w:numPr>
              <w:autoSpaceDE w:val="0"/>
              <w:autoSpaceDN w:val="0"/>
              <w:spacing w:after="0" w:line="240" w:lineRule="auto"/>
              <w:ind w:left="-44" w:firstLine="44"/>
              <w:jc w:val="both"/>
              <w:rPr>
                <w:rFonts w:cs="Arial"/>
              </w:rPr>
            </w:pPr>
            <w:r w:rsidRPr="002242FE">
              <w:rPr>
                <w:rFonts w:cs="Arial"/>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p w:rsidR="00300B33" w:rsidRDefault="00300B33" w:rsidP="001B0A9F">
            <w:pPr>
              <w:pStyle w:val="Akapitzlist"/>
              <w:numPr>
                <w:ilvl w:val="0"/>
                <w:numId w:val="388"/>
              </w:numPr>
              <w:spacing w:before="40" w:after="40"/>
              <w:ind w:left="720" w:hanging="764"/>
              <w:jc w:val="both"/>
              <w:rPr>
                <w:rFonts w:cs="Arial"/>
              </w:rPr>
            </w:pPr>
            <w:r w:rsidRPr="009017A7">
              <w:rPr>
                <w:rFonts w:cs="Arial"/>
              </w:rPr>
              <w:t>Grup</w:t>
            </w:r>
            <w:r>
              <w:rPr>
                <w:rFonts w:cs="Arial"/>
              </w:rPr>
              <w:t>ę</w:t>
            </w:r>
            <w:r w:rsidRPr="009017A7">
              <w:rPr>
                <w:rFonts w:cs="Arial"/>
              </w:rPr>
              <w:t xml:space="preserve"> docelow</w:t>
            </w:r>
            <w:r>
              <w:rPr>
                <w:rFonts w:cs="Arial"/>
              </w:rPr>
              <w:t>ą</w:t>
            </w:r>
            <w:r w:rsidRPr="009017A7">
              <w:rPr>
                <w:rFonts w:cs="Arial"/>
              </w:rPr>
              <w:t xml:space="preserve"> projektu stanowią:</w:t>
            </w:r>
          </w:p>
          <w:p w:rsidR="00300B33" w:rsidRDefault="00300B33" w:rsidP="001B0A9F">
            <w:pPr>
              <w:pStyle w:val="Akapitzlist"/>
              <w:numPr>
                <w:ilvl w:val="0"/>
                <w:numId w:val="386"/>
              </w:numPr>
              <w:spacing w:before="40" w:after="40"/>
              <w:jc w:val="both"/>
              <w:rPr>
                <w:rFonts w:cs="Arial"/>
              </w:rPr>
            </w:pPr>
            <w:r w:rsidRPr="00474EDB">
              <w:rPr>
                <w:rFonts w:cs="Arial"/>
              </w:rPr>
              <w:t>dzieci uczęszczające do klas pierwszych szkoły podstawowej w rocznikach 2020/2021 i 2021/2022 oraz ich rodzice/opiekunowie</w:t>
            </w:r>
            <w:r>
              <w:rPr>
                <w:rFonts w:cs="Arial"/>
              </w:rPr>
              <w:t>;</w:t>
            </w:r>
          </w:p>
          <w:p w:rsidR="00300B33" w:rsidRDefault="00300B33" w:rsidP="001B0A9F">
            <w:pPr>
              <w:pStyle w:val="Akapitzlist"/>
              <w:numPr>
                <w:ilvl w:val="0"/>
                <w:numId w:val="386"/>
              </w:numPr>
              <w:spacing w:before="40" w:after="40"/>
              <w:jc w:val="both"/>
              <w:rPr>
                <w:rFonts w:cs="Arial"/>
              </w:rPr>
            </w:pPr>
            <w:r w:rsidRPr="009017A7">
              <w:rPr>
                <w:rFonts w:cs="Arial"/>
              </w:rPr>
              <w:t>dyrektorzy szkół podstawowych, nauczyciele wychowania wczesnoszkolnego/pedagodzy szkół podstawowych;</w:t>
            </w:r>
          </w:p>
          <w:p w:rsidR="00300B33" w:rsidRPr="005F4FD3" w:rsidRDefault="00300B33" w:rsidP="001B0A9F">
            <w:pPr>
              <w:pStyle w:val="Akapitzlist"/>
              <w:numPr>
                <w:ilvl w:val="0"/>
                <w:numId w:val="386"/>
              </w:numPr>
              <w:spacing w:before="40" w:after="40"/>
              <w:jc w:val="both"/>
              <w:rPr>
                <w:rFonts w:cs="Arial"/>
              </w:rPr>
            </w:pPr>
            <w:r w:rsidRPr="009017A7">
              <w:rPr>
                <w:rFonts w:cs="Arial"/>
              </w:rPr>
              <w:t xml:space="preserve"> pielęgniarki POZ, pielęgniarki środowiska nauczania i wychowania, higienistki szkolne, lekarze okuliści, </w:t>
            </w:r>
            <w:proofErr w:type="spellStart"/>
            <w:r w:rsidRPr="009017A7">
              <w:rPr>
                <w:rFonts w:cs="Arial"/>
              </w:rPr>
              <w:t>ortoptyści</w:t>
            </w:r>
            <w:proofErr w:type="spellEnd"/>
            <w:r w:rsidRPr="009017A7">
              <w:rPr>
                <w:rFonts w:cs="Arial"/>
              </w:rPr>
              <w:t>.</w:t>
            </w:r>
          </w:p>
          <w:p w:rsidR="00300B33" w:rsidRDefault="00300B33" w:rsidP="001B0A9F">
            <w:pPr>
              <w:pStyle w:val="Akapitzlist"/>
              <w:numPr>
                <w:ilvl w:val="0"/>
                <w:numId w:val="388"/>
              </w:numPr>
              <w:ind w:left="0" w:firstLine="0"/>
              <w:jc w:val="both"/>
              <w:rPr>
                <w:rFonts w:cs="Arial"/>
              </w:rPr>
            </w:pPr>
            <w:r w:rsidRPr="000713C2">
              <w:rPr>
                <w:rFonts w:cs="Arial"/>
              </w:rPr>
              <w:t xml:space="preserve">Projekt jest skierowany do osób zamieszkujących konkretny subregion dla którego składany jest wniosek o dofinansowanie (w przypadku osób fizycznych, są to osoby zamieszkujące, uczące się, pracujące na obszarze </w:t>
            </w:r>
            <w:r>
              <w:rPr>
                <w:rFonts w:eastAsia="Calibri" w:cs="Arial"/>
              </w:rPr>
              <w:t>wskazanego we wniosku subregionu</w:t>
            </w:r>
            <w:r w:rsidRPr="0052040E">
              <w:rPr>
                <w:rFonts w:eastAsia="Calibri" w:cs="Arial"/>
              </w:rPr>
              <w:t xml:space="preserve"> </w:t>
            </w:r>
            <w:r w:rsidRPr="000713C2">
              <w:rPr>
                <w:rFonts w:cs="Arial"/>
              </w:rPr>
              <w:t xml:space="preserve">w rozumieniu przepisów Kodeksu Cywilnego) oraz  szkół posiadających jednostkę organizacyjną na jego obszarze. </w:t>
            </w:r>
          </w:p>
          <w:p w:rsidR="00300B33" w:rsidRPr="005F4FD3" w:rsidRDefault="00300B33" w:rsidP="00300B33">
            <w:pPr>
              <w:pStyle w:val="Akapitzlist"/>
              <w:autoSpaceDE w:val="0"/>
              <w:autoSpaceDN w:val="0"/>
              <w:spacing w:after="0" w:line="240" w:lineRule="auto"/>
              <w:ind w:left="0"/>
              <w:contextualSpacing w:val="0"/>
              <w:jc w:val="both"/>
              <w:rPr>
                <w:rFonts w:cs="Arial"/>
              </w:rPr>
            </w:pPr>
            <w:r>
              <w:rPr>
                <w:rFonts w:cs="Arial"/>
              </w:rPr>
              <w:t xml:space="preserve"> 7.  </w:t>
            </w:r>
            <w:r w:rsidRPr="00FF776F">
              <w:rPr>
                <w:rFonts w:cs="Arial"/>
              </w:rPr>
              <w:t xml:space="preserve">Działania </w:t>
            </w:r>
            <w:r>
              <w:rPr>
                <w:rFonts w:cs="Arial"/>
              </w:rPr>
              <w:t xml:space="preserve">realizowane </w:t>
            </w:r>
            <w:r w:rsidRPr="00FF776F">
              <w:rPr>
                <w:rFonts w:cs="Arial"/>
              </w:rPr>
              <w:t xml:space="preserve">w projekcie </w:t>
            </w:r>
            <w:r>
              <w:rPr>
                <w:rFonts w:cs="Arial"/>
              </w:rPr>
              <w:t xml:space="preserve">przez projektodawcę oraz ewentualnych partnerów </w:t>
            </w:r>
            <w:r w:rsidRPr="00FF776F">
              <w:rPr>
                <w:rFonts w:cs="Arial"/>
              </w:rPr>
              <w:t xml:space="preserve">są zgodne z </w:t>
            </w:r>
            <w:r>
              <w:rPr>
                <w:rFonts w:cs="Arial"/>
              </w:rPr>
              <w:t>zakresem</w:t>
            </w:r>
            <w:r w:rsidRPr="00FF776F">
              <w:rPr>
                <w:rFonts w:cs="Arial"/>
              </w:rPr>
              <w:t xml:space="preserve"> RPZ „</w:t>
            </w:r>
            <w:r w:rsidRPr="0085696C">
              <w:rPr>
                <w:rFonts w:cs="Arial"/>
              </w:rPr>
              <w:t xml:space="preserve">Wczesne </w:t>
            </w:r>
            <w:r w:rsidRPr="0085696C">
              <w:rPr>
                <w:rFonts w:cs="Arial"/>
              </w:rPr>
              <w:lastRenderedPageBreak/>
              <w:t xml:space="preserve">wykrywanie i rehabilitacja wad </w:t>
            </w:r>
            <w:r>
              <w:rPr>
                <w:rFonts w:cs="Arial"/>
              </w:rPr>
              <w:t>wzroku</w:t>
            </w:r>
            <w:r w:rsidRPr="0085696C">
              <w:rPr>
                <w:rFonts w:cs="Arial"/>
              </w:rPr>
              <w:t xml:space="preserve"> wśród uczniów pierwszej klasy szkoły podstawowej</w:t>
            </w:r>
            <w:r>
              <w:rPr>
                <w:rFonts w:cs="Arial"/>
              </w:rPr>
              <w:t xml:space="preserve"> na lata 2019-2021</w:t>
            </w:r>
            <w:r w:rsidRPr="00FF776F">
              <w:rPr>
                <w:rFonts w:cs="Arial"/>
              </w:rPr>
              <w:t>”</w:t>
            </w:r>
            <w:r>
              <w:rPr>
                <w:rFonts w:cs="Arial"/>
              </w:rPr>
              <w:t>,</w:t>
            </w:r>
            <w:r w:rsidRPr="00FF776F">
              <w:rPr>
                <w:rFonts w:cs="Arial"/>
              </w:rPr>
              <w:t xml:space="preserve"> który jest załącznikiem do Regulaminu Konkursu</w:t>
            </w:r>
            <w:r>
              <w:rPr>
                <w:rFonts w:cs="Arial"/>
              </w:rPr>
              <w:t>.</w:t>
            </w:r>
            <w:r w:rsidRPr="00FF776F">
              <w:rPr>
                <w:rFonts w:cs="Arial"/>
              </w:rPr>
              <w:t xml:space="preserve"> </w:t>
            </w:r>
          </w:p>
          <w:p w:rsidR="00300B33" w:rsidRDefault="00300B33" w:rsidP="001B0A9F">
            <w:pPr>
              <w:pStyle w:val="Akapitzlist"/>
              <w:numPr>
                <w:ilvl w:val="0"/>
                <w:numId w:val="385"/>
              </w:numPr>
              <w:spacing w:before="40" w:after="40"/>
              <w:ind w:left="-44" w:firstLine="0"/>
              <w:jc w:val="both"/>
              <w:rPr>
                <w:rFonts w:cs="Arial"/>
              </w:rPr>
            </w:pPr>
            <w:r w:rsidRPr="009017A7">
              <w:rPr>
                <w:rFonts w:cs="Arial"/>
              </w:rPr>
              <w:t>Okres realizacji projektu rozpoczyna się najpóźniej od 1 września 2020 r. i t</w:t>
            </w:r>
            <w:r>
              <w:rPr>
                <w:rFonts w:cs="Arial"/>
              </w:rPr>
              <w:t>r</w:t>
            </w:r>
            <w:r w:rsidRPr="009017A7">
              <w:rPr>
                <w:rFonts w:cs="Arial"/>
              </w:rPr>
              <w:t>wa maksymalnie do 31.08.2022 r.</w:t>
            </w:r>
          </w:p>
          <w:p w:rsidR="00300B33" w:rsidRDefault="00300B33" w:rsidP="001B0A9F">
            <w:pPr>
              <w:pStyle w:val="Akapitzlist"/>
              <w:numPr>
                <w:ilvl w:val="0"/>
                <w:numId w:val="385"/>
              </w:numPr>
              <w:spacing w:before="40" w:after="40"/>
              <w:ind w:left="-44" w:firstLine="0"/>
              <w:jc w:val="both"/>
              <w:rPr>
                <w:rFonts w:cs="Arial"/>
              </w:rPr>
            </w:pPr>
            <w:r w:rsidRPr="000713C2">
              <w:rPr>
                <w:rFonts w:cs="Arial"/>
              </w:rPr>
              <w:t xml:space="preserve">Projektodawca zapewnia, że minimalna liczba dzieci objętych badaniami przesiewowymi to: </w:t>
            </w:r>
          </w:p>
          <w:p w:rsidR="00300B33" w:rsidRDefault="00300B33" w:rsidP="001B0A9F">
            <w:pPr>
              <w:pStyle w:val="Akapitzlist"/>
              <w:numPr>
                <w:ilvl w:val="0"/>
                <w:numId w:val="387"/>
              </w:numPr>
              <w:spacing w:before="40" w:after="40"/>
              <w:jc w:val="both"/>
              <w:rPr>
                <w:rFonts w:cs="Arial"/>
              </w:rPr>
            </w:pPr>
            <w:r w:rsidRPr="000713C2">
              <w:rPr>
                <w:rFonts w:cs="Arial"/>
              </w:rPr>
              <w:t xml:space="preserve">dla subregionu </w:t>
            </w:r>
            <w:r w:rsidRPr="009017A7">
              <w:rPr>
                <w:rFonts w:cs="Arial"/>
                <w:b/>
              </w:rPr>
              <w:t>szczecińskiego</w:t>
            </w:r>
            <w:r w:rsidRPr="000713C2">
              <w:rPr>
                <w:rFonts w:cs="Arial"/>
              </w:rPr>
              <w:t xml:space="preserve"> :</w:t>
            </w:r>
            <w:r>
              <w:t xml:space="preserve"> </w:t>
            </w:r>
            <w:r w:rsidRPr="00DE38A9">
              <w:rPr>
                <w:rFonts w:cs="Arial"/>
              </w:rPr>
              <w:t>8927</w:t>
            </w:r>
          </w:p>
          <w:p w:rsidR="00300B33" w:rsidRDefault="00300B33" w:rsidP="001B0A9F">
            <w:pPr>
              <w:pStyle w:val="Akapitzlist"/>
              <w:numPr>
                <w:ilvl w:val="0"/>
                <w:numId w:val="387"/>
              </w:numPr>
              <w:spacing w:before="40" w:after="40"/>
              <w:jc w:val="both"/>
              <w:rPr>
                <w:rFonts w:cs="Arial"/>
              </w:rPr>
            </w:pPr>
            <w:r w:rsidRPr="009017A7">
              <w:rPr>
                <w:rFonts w:cs="Arial"/>
              </w:rPr>
              <w:t xml:space="preserve">dla subregionu </w:t>
            </w:r>
            <w:r w:rsidRPr="009017A7">
              <w:rPr>
                <w:rFonts w:cs="Arial"/>
                <w:b/>
              </w:rPr>
              <w:t>koszalińskiego</w:t>
            </w:r>
            <w:r w:rsidRPr="009017A7">
              <w:rPr>
                <w:rFonts w:cs="Arial"/>
              </w:rPr>
              <w:t>:</w:t>
            </w:r>
            <w:r>
              <w:rPr>
                <w:rFonts w:cs="Arial"/>
              </w:rPr>
              <w:t xml:space="preserve"> </w:t>
            </w:r>
            <w:r w:rsidRPr="00DE38A9">
              <w:rPr>
                <w:rFonts w:cs="Arial"/>
              </w:rPr>
              <w:t>4648</w:t>
            </w:r>
          </w:p>
          <w:p w:rsidR="00300B33" w:rsidRDefault="00300B33" w:rsidP="001B0A9F">
            <w:pPr>
              <w:pStyle w:val="Akapitzlist"/>
              <w:numPr>
                <w:ilvl w:val="0"/>
                <w:numId w:val="387"/>
              </w:numPr>
              <w:spacing w:before="40" w:after="40"/>
              <w:jc w:val="both"/>
              <w:rPr>
                <w:rFonts w:cs="Arial"/>
              </w:rPr>
            </w:pPr>
            <w:r w:rsidRPr="009017A7">
              <w:rPr>
                <w:rFonts w:cs="Arial"/>
              </w:rPr>
              <w:t xml:space="preserve">dla subregionu </w:t>
            </w:r>
            <w:r w:rsidRPr="009017A7">
              <w:rPr>
                <w:rFonts w:cs="Arial"/>
                <w:b/>
              </w:rPr>
              <w:t>stargardzkiego</w:t>
            </w:r>
            <w:r w:rsidRPr="009017A7">
              <w:rPr>
                <w:rFonts w:cs="Arial"/>
              </w:rPr>
              <w:t>:</w:t>
            </w:r>
            <w:r>
              <w:rPr>
                <w:rFonts w:cs="Arial"/>
              </w:rPr>
              <w:t xml:space="preserve"> </w:t>
            </w:r>
            <w:r w:rsidRPr="00DE38A9">
              <w:rPr>
                <w:rFonts w:cs="Arial"/>
              </w:rPr>
              <w:t>4869</w:t>
            </w:r>
          </w:p>
          <w:p w:rsidR="00300B33" w:rsidRDefault="00300B33" w:rsidP="001B0A9F">
            <w:pPr>
              <w:pStyle w:val="Akapitzlist"/>
              <w:numPr>
                <w:ilvl w:val="0"/>
                <w:numId w:val="387"/>
              </w:numPr>
              <w:spacing w:before="40" w:after="40"/>
              <w:jc w:val="both"/>
              <w:rPr>
                <w:rFonts w:cs="Arial"/>
              </w:rPr>
            </w:pPr>
            <w:r w:rsidRPr="009017A7">
              <w:rPr>
                <w:rFonts w:cs="Arial"/>
              </w:rPr>
              <w:t xml:space="preserve">dla subregionu </w:t>
            </w:r>
            <w:r w:rsidRPr="009017A7">
              <w:rPr>
                <w:rFonts w:cs="Arial"/>
                <w:b/>
              </w:rPr>
              <w:t>szczecineckiego</w:t>
            </w:r>
            <w:r w:rsidRPr="009017A7">
              <w:rPr>
                <w:rFonts w:cs="Arial"/>
              </w:rPr>
              <w:t>:</w:t>
            </w:r>
            <w:r>
              <w:rPr>
                <w:rFonts w:cs="Arial"/>
              </w:rPr>
              <w:t xml:space="preserve"> </w:t>
            </w:r>
            <w:r w:rsidRPr="00DE38A9">
              <w:rPr>
                <w:rFonts w:cs="Arial"/>
              </w:rPr>
              <w:t>3640</w:t>
            </w:r>
            <w:r>
              <w:rPr>
                <w:rFonts w:cs="Arial"/>
              </w:rPr>
              <w:t>.</w:t>
            </w:r>
          </w:p>
          <w:p w:rsidR="00300B33" w:rsidRDefault="00300B33" w:rsidP="001B0A9F">
            <w:pPr>
              <w:pStyle w:val="Akapitzlist"/>
              <w:numPr>
                <w:ilvl w:val="0"/>
                <w:numId w:val="385"/>
              </w:numPr>
              <w:spacing w:before="40" w:after="40"/>
              <w:ind w:left="-44" w:firstLine="0"/>
              <w:jc w:val="both"/>
              <w:rPr>
                <w:rFonts w:cs="Arial"/>
              </w:rPr>
            </w:pPr>
            <w:r w:rsidRPr="009017A7">
              <w:rPr>
                <w:rFonts w:eastAsiaTheme="majorEastAsia" w:cs="Arial"/>
                <w:bCs/>
              </w:rPr>
              <w:t>Beneficjent</w:t>
            </w:r>
            <w:r w:rsidRPr="009017A7">
              <w:rPr>
                <w:rFonts w:cs="Arial"/>
              </w:rPr>
              <w:t xml:space="preserve"> wniesie wkład własny w wysokości nie mniejszej niż 10% wartości projektu, zgodnie z zapisami zawartymi w Szczegółowym Opisie Osi Priorytetowych Regionalnego Programu Operacyjnego Województwa Zachodniopomorskiego 2014-2020.</w:t>
            </w:r>
          </w:p>
          <w:p w:rsidR="00300B33" w:rsidRDefault="00300B33" w:rsidP="001B0A9F">
            <w:pPr>
              <w:pStyle w:val="Akapitzlist"/>
              <w:numPr>
                <w:ilvl w:val="0"/>
                <w:numId w:val="385"/>
              </w:numPr>
              <w:spacing w:before="40" w:after="40"/>
              <w:ind w:left="0" w:hanging="44"/>
              <w:jc w:val="both"/>
            </w:pPr>
            <w:r w:rsidRPr="009017A7">
              <w:t>Świadczenia w ramach programu polityki zdrowotnej będą realizowane z pełnym poszanowaniem istniejących ram prawnych i ochrony praw pacjenta, w tym zasad dotyczących prowadzenia i przechowywania dokumentacji medycznej.</w:t>
            </w:r>
          </w:p>
          <w:p w:rsidR="00300B33" w:rsidRDefault="00300B33" w:rsidP="001B0A9F">
            <w:pPr>
              <w:pStyle w:val="Akapitzlist"/>
              <w:numPr>
                <w:ilvl w:val="0"/>
                <w:numId w:val="385"/>
              </w:numPr>
              <w:spacing w:before="40" w:after="40"/>
              <w:ind w:left="0" w:firstLine="0"/>
              <w:jc w:val="both"/>
              <w:rPr>
                <w:rFonts w:cs="Arial"/>
              </w:rPr>
            </w:pPr>
            <w:r w:rsidRPr="002242FE">
              <w:rPr>
                <w:rFonts w:cs="Arial"/>
              </w:rPr>
              <w:t>Projektodawca/Partner  nie  jest  realizatorem  analogicznego  programu  zdrowotnego  lub  programu polityki zdrowotnej realizowanego w ramach POWER.</w:t>
            </w:r>
          </w:p>
          <w:p w:rsidR="000865C0" w:rsidRPr="00300B33" w:rsidRDefault="00300B33" w:rsidP="001B0A9F">
            <w:pPr>
              <w:pStyle w:val="Akapitzlist"/>
              <w:numPr>
                <w:ilvl w:val="0"/>
                <w:numId w:val="385"/>
              </w:numPr>
              <w:spacing w:before="40" w:after="40"/>
              <w:ind w:left="0" w:firstLine="0"/>
              <w:jc w:val="both"/>
              <w:rPr>
                <w:rFonts w:cs="Arial"/>
              </w:rPr>
            </w:pPr>
            <w:r w:rsidRPr="00300B33">
              <w:rPr>
                <w:rFonts w:cs="Arial"/>
              </w:rPr>
              <w:t xml:space="preserve">Koszty bezpośrednie projektu </w:t>
            </w:r>
            <w:r w:rsidRPr="00300B33">
              <w:rPr>
                <w:rFonts w:cs="Arial"/>
                <w:i/>
              </w:rPr>
              <w:t>są/nie są</w:t>
            </w:r>
            <w:r w:rsidRPr="00300B33">
              <w:rPr>
                <w:rFonts w:cs="Arial"/>
              </w:rPr>
              <w:t xml:space="preserve"> rozliczane w całości kwotami ryczałtowymi określonymi przez beneficjenta.</w:t>
            </w:r>
          </w:p>
        </w:tc>
        <w:tc>
          <w:tcPr>
            <w:tcW w:w="4582" w:type="dxa"/>
            <w:shd w:val="clear" w:color="auto" w:fill="auto"/>
          </w:tcPr>
          <w:p w:rsidR="000865C0" w:rsidRPr="002242FE" w:rsidRDefault="000865C0" w:rsidP="00486238">
            <w:pPr>
              <w:spacing w:before="40" w:after="40" w:line="240" w:lineRule="auto"/>
              <w:rPr>
                <w:rFonts w:ascii="Myriad Pro" w:hAnsi="Myriad Pro"/>
                <w:sz w:val="20"/>
              </w:rPr>
            </w:pPr>
            <w:r w:rsidRPr="002242FE">
              <w:rPr>
                <w:rFonts w:ascii="Myriad Pro" w:hAnsi="Myriad Pro"/>
                <w:sz w:val="20"/>
              </w:rPr>
              <w:lastRenderedPageBreak/>
              <w:t>Spełnienie kryterium jest konieczne do przyznania dofinansowania.</w:t>
            </w:r>
          </w:p>
          <w:p w:rsidR="000865C0" w:rsidRPr="002242FE" w:rsidRDefault="000865C0" w:rsidP="00486238">
            <w:pPr>
              <w:spacing w:before="40" w:after="40" w:line="240" w:lineRule="auto"/>
              <w:rPr>
                <w:rFonts w:ascii="Myriad Pro" w:hAnsi="Myriad Pro"/>
                <w:sz w:val="20"/>
              </w:rPr>
            </w:pPr>
            <w:r w:rsidRPr="002242FE">
              <w:rPr>
                <w:rFonts w:ascii="Myriad Pro" w:hAnsi="Myriad Pro"/>
                <w:sz w:val="20"/>
              </w:rPr>
              <w:t>Projekt niespełniające kryterium są odrzucane.</w:t>
            </w:r>
          </w:p>
          <w:p w:rsidR="000865C0" w:rsidRDefault="000865C0" w:rsidP="00486238">
            <w:pPr>
              <w:spacing w:before="40" w:after="40" w:line="240" w:lineRule="auto"/>
              <w:rPr>
                <w:rFonts w:ascii="Myriad Pro" w:hAnsi="Myriad Pro"/>
                <w:sz w:val="20"/>
              </w:rPr>
            </w:pPr>
            <w:r w:rsidRPr="002242FE">
              <w:rPr>
                <w:rFonts w:ascii="Myriad Pro" w:hAnsi="Myriad Pro"/>
                <w:sz w:val="20"/>
              </w:rPr>
              <w:t>Ocena spełniania kryterium polega na przypisaniu wartości logicznych „tak”, „nie”.</w:t>
            </w:r>
          </w:p>
          <w:p w:rsidR="000865C0" w:rsidRDefault="000865C0" w:rsidP="00486238">
            <w:pPr>
              <w:spacing w:before="40" w:after="40" w:line="240" w:lineRule="auto"/>
              <w:rPr>
                <w:rFonts w:ascii="Myriad Pro" w:hAnsi="Myriad Pro"/>
                <w:sz w:val="20"/>
              </w:rPr>
            </w:pPr>
          </w:p>
          <w:p w:rsidR="005F4FD3" w:rsidRPr="002242FE" w:rsidRDefault="005F4FD3" w:rsidP="005F4FD3">
            <w:pPr>
              <w:spacing w:before="40" w:after="40"/>
              <w:jc w:val="both"/>
              <w:rPr>
                <w:rFonts w:ascii="Myriad Pro" w:hAnsi="Myriad Pro" w:cs="Arial"/>
                <w:sz w:val="20"/>
              </w:rPr>
            </w:pPr>
            <w:r>
              <w:rPr>
                <w:rFonts w:ascii="Myriad Pro" w:hAnsi="Myriad Pro"/>
                <w:sz w:val="20"/>
              </w:rPr>
              <w:t xml:space="preserve">W zakresie kryterium dostępu „Zgodność wsparcia” nr 5, 7 i 9: </w:t>
            </w:r>
            <w:r w:rsidRPr="002242FE">
              <w:rPr>
                <w:rFonts w:ascii="Myriad Pro" w:hAnsi="Myriad Pro" w:cs="Arial"/>
                <w:sz w:val="20"/>
              </w:rPr>
              <w:t>Na podstawie art. 45 ust. 3 ustawy z dnia 11 lipca 2014 r. o zasadach realizacji programów w zakresie polityki spójności finansowanych w perspektywie finansowej 2014–2020 (Dz. U. z 201</w:t>
            </w:r>
            <w:r>
              <w:rPr>
                <w:rFonts w:ascii="Myriad Pro" w:hAnsi="Myriad Pro" w:cs="Arial"/>
                <w:sz w:val="20"/>
              </w:rPr>
              <w:t>8</w:t>
            </w:r>
            <w:r w:rsidRPr="002242FE">
              <w:rPr>
                <w:rFonts w:ascii="Myriad Pro" w:hAnsi="Myriad Pro" w:cs="Arial"/>
                <w:sz w:val="20"/>
              </w:rPr>
              <w:t xml:space="preserve"> r. poz. 14</w:t>
            </w:r>
            <w:r>
              <w:rPr>
                <w:rFonts w:ascii="Myriad Pro" w:hAnsi="Myriad Pro" w:cs="Arial"/>
                <w:sz w:val="20"/>
              </w:rPr>
              <w:t>31</w:t>
            </w:r>
            <w:r w:rsidRPr="002242FE">
              <w:rPr>
                <w:rFonts w:ascii="Myriad Pro" w:hAnsi="Myriad Pro" w:cs="Arial"/>
                <w:sz w:val="20"/>
              </w:rPr>
              <w:t>) treść wniosku o dofina</w:t>
            </w:r>
            <w:r>
              <w:rPr>
                <w:rFonts w:ascii="Myriad Pro" w:hAnsi="Myriad Pro" w:cs="Arial"/>
                <w:sz w:val="20"/>
              </w:rPr>
              <w:t>n</w:t>
            </w:r>
            <w:r w:rsidRPr="002242FE">
              <w:rPr>
                <w:rFonts w:ascii="Myriad Pro" w:hAnsi="Myriad Pro" w:cs="Arial"/>
                <w:sz w:val="20"/>
              </w:rPr>
              <w:t>sowanie w części dotyczącej spełnienia kryterium  może być uzupełniana lub poprawiana w zakresie określonym w regulaminie konkursu.</w:t>
            </w:r>
          </w:p>
          <w:p w:rsidR="005F4FD3" w:rsidRDefault="005F4FD3" w:rsidP="005F4FD3">
            <w:pPr>
              <w:spacing w:before="40" w:after="40" w:line="240" w:lineRule="auto"/>
              <w:rPr>
                <w:rFonts w:ascii="Myriad Pro" w:hAnsi="Myriad Pro"/>
                <w:sz w:val="20"/>
              </w:rPr>
            </w:pPr>
            <w:r>
              <w:rPr>
                <w:rFonts w:ascii="Myriad Pro" w:hAnsi="Myriad Pro"/>
                <w:sz w:val="20"/>
              </w:rPr>
              <w:t xml:space="preserve">W zakresie kryterium dostępu "Zgodność wsparcia" nr 13: </w:t>
            </w:r>
          </w:p>
          <w:p w:rsidR="005F4FD3" w:rsidRPr="0097696D" w:rsidRDefault="005F4FD3" w:rsidP="005F4FD3">
            <w:pPr>
              <w:autoSpaceDE w:val="0"/>
              <w:autoSpaceDN w:val="0"/>
              <w:adjustRightInd w:val="0"/>
              <w:jc w:val="both"/>
              <w:rPr>
                <w:rFonts w:ascii="Myriad Pro" w:hAnsi="Myriad Pro"/>
                <w:sz w:val="20"/>
              </w:rPr>
            </w:pPr>
            <w:r w:rsidRPr="0097696D">
              <w:rPr>
                <w:rFonts w:ascii="Myriad Pro" w:hAnsi="Myriad Pro"/>
                <w:sz w:val="20"/>
              </w:rPr>
              <w:t>Metoda rozliczania kosztów bezpośrednich z zastosowaniem kwot ryczałtowych określonych przez beneficjenta ma zastosowanie tylko do projektów o wartości dofinansowania nieprzekraczającej wyrażonej w PLN równowartości 100 tys. EUR</w:t>
            </w:r>
            <w:r w:rsidRPr="0097696D">
              <w:rPr>
                <w:rFonts w:ascii="Myriad Pro" w:hAnsi="Myriad Pro"/>
                <w:vertAlign w:val="superscript"/>
              </w:rPr>
              <w:footnoteReference w:id="17"/>
            </w:r>
            <w:r w:rsidRPr="0097696D">
              <w:rPr>
                <w:rFonts w:ascii="Myriad Pro" w:hAnsi="Myriad Pro"/>
                <w:sz w:val="20"/>
              </w:rPr>
              <w:t xml:space="preserve"> i musi być stosowana dla wszystkich projektów składanych w ramach danego naboru</w:t>
            </w:r>
            <w:r w:rsidRPr="0097696D">
              <w:rPr>
                <w:rFonts w:ascii="Myriad Pro" w:hAnsi="Myriad Pro"/>
                <w:vertAlign w:val="superscript"/>
              </w:rPr>
              <w:footnoteReference w:id="18"/>
            </w:r>
            <w:r w:rsidRPr="0097696D">
              <w:rPr>
                <w:rFonts w:ascii="Myriad Pro" w:hAnsi="Myriad Pro"/>
                <w:sz w:val="20"/>
                <w:vertAlign w:val="superscript"/>
              </w:rPr>
              <w:t>.</w:t>
            </w:r>
          </w:p>
          <w:p w:rsidR="005F4FD3" w:rsidRPr="0097696D" w:rsidRDefault="005F4FD3" w:rsidP="005F4FD3">
            <w:pPr>
              <w:autoSpaceDE w:val="0"/>
              <w:autoSpaceDN w:val="0"/>
              <w:adjustRightInd w:val="0"/>
              <w:jc w:val="both"/>
              <w:rPr>
                <w:rFonts w:ascii="Myriad Pro" w:hAnsi="Myriad Pro"/>
                <w:sz w:val="20"/>
              </w:rPr>
            </w:pPr>
            <w:r w:rsidRPr="0097696D">
              <w:rPr>
                <w:rFonts w:ascii="Myriad Pro" w:hAnsi="Myriad Pro"/>
                <w:sz w:val="20"/>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5F4FD3" w:rsidRPr="0097696D" w:rsidRDefault="005F4FD3" w:rsidP="001B0A9F">
            <w:pPr>
              <w:pStyle w:val="Akapitzlist"/>
              <w:numPr>
                <w:ilvl w:val="0"/>
                <w:numId w:val="389"/>
              </w:numPr>
              <w:autoSpaceDE w:val="0"/>
              <w:autoSpaceDN w:val="0"/>
              <w:adjustRightInd w:val="0"/>
              <w:jc w:val="both"/>
            </w:pPr>
            <w:r w:rsidRPr="0097696D">
              <w:t xml:space="preserve">wybór wariantu są – dla naborów, w których wartość dofinansowania projektu </w:t>
            </w:r>
            <w:r w:rsidRPr="0097696D">
              <w:lastRenderedPageBreak/>
              <w:t>nie może przekroczyć wyrażonej w PLN równowartości 100 tys. EUR;</w:t>
            </w:r>
          </w:p>
          <w:p w:rsidR="005F4FD3" w:rsidRPr="0097696D" w:rsidRDefault="005F4FD3" w:rsidP="001B0A9F">
            <w:pPr>
              <w:pStyle w:val="Akapitzlist"/>
              <w:numPr>
                <w:ilvl w:val="0"/>
                <w:numId w:val="389"/>
              </w:numPr>
              <w:autoSpaceDE w:val="0"/>
              <w:autoSpaceDN w:val="0"/>
              <w:adjustRightInd w:val="0"/>
              <w:jc w:val="both"/>
            </w:pPr>
            <w:r w:rsidRPr="0097696D">
              <w:t>wybór wariantu nie są – dla naborów, w których wartość dofinansowania projektu musi być wyższa od wyrażonej w PLN równowartości 100 tys. EUR.</w:t>
            </w:r>
          </w:p>
          <w:p w:rsidR="000865C0" w:rsidRPr="002242FE" w:rsidRDefault="005F4FD3" w:rsidP="005F4FD3">
            <w:pPr>
              <w:spacing w:before="40" w:after="40"/>
              <w:jc w:val="both"/>
              <w:rPr>
                <w:rFonts w:ascii="Myriad Pro" w:hAnsi="Myriad Pro"/>
                <w:sz w:val="20"/>
              </w:rPr>
            </w:pPr>
            <w:r>
              <w:rPr>
                <w:rFonts w:ascii="Myriad Pro" w:hAnsi="Myriad Pro"/>
                <w:sz w:val="20"/>
              </w:rPr>
              <w:t>Kryterium będzie weryfikowane na etapie KOP.</w:t>
            </w:r>
          </w:p>
        </w:tc>
      </w:tr>
    </w:tbl>
    <w:p w:rsidR="00B502F8" w:rsidRDefault="00B502F8" w:rsidP="00B56C25">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8505"/>
        <w:gridCol w:w="4733"/>
      </w:tblGrid>
      <w:tr w:rsidR="007A530A" w:rsidRPr="002242FE" w:rsidTr="00486238">
        <w:trPr>
          <w:jc w:val="center"/>
        </w:trPr>
        <w:tc>
          <w:tcPr>
            <w:tcW w:w="14175" w:type="dxa"/>
            <w:gridSpan w:val="3"/>
            <w:shd w:val="clear" w:color="auto" w:fill="D9D9D9" w:themeFill="background1" w:themeFillShade="D9"/>
          </w:tcPr>
          <w:p w:rsidR="007A530A" w:rsidRPr="002242FE" w:rsidRDefault="007A530A" w:rsidP="00486238">
            <w:pPr>
              <w:spacing w:before="40" w:after="40" w:line="240" w:lineRule="auto"/>
              <w:jc w:val="center"/>
              <w:rPr>
                <w:rFonts w:ascii="Myriad Pro" w:hAnsi="Myriad Pro"/>
                <w:b/>
                <w:sz w:val="20"/>
              </w:rPr>
            </w:pPr>
            <w:r w:rsidRPr="002242FE">
              <w:rPr>
                <w:rFonts w:ascii="Myriad Pro" w:hAnsi="Myriad Pro"/>
                <w:b/>
                <w:sz w:val="20"/>
              </w:rPr>
              <w:t>Kryteria premiujące</w:t>
            </w:r>
          </w:p>
        </w:tc>
      </w:tr>
      <w:tr w:rsidR="007A530A" w:rsidRPr="002242FE" w:rsidTr="00486238">
        <w:trPr>
          <w:jc w:val="center"/>
        </w:trPr>
        <w:tc>
          <w:tcPr>
            <w:tcW w:w="937" w:type="dxa"/>
          </w:tcPr>
          <w:p w:rsidR="007A530A" w:rsidRPr="002242FE" w:rsidRDefault="007A530A" w:rsidP="00486238">
            <w:pPr>
              <w:spacing w:before="40" w:after="40" w:line="240" w:lineRule="auto"/>
              <w:jc w:val="center"/>
              <w:rPr>
                <w:rFonts w:ascii="Myriad Pro" w:hAnsi="Myriad Pro"/>
                <w:sz w:val="20"/>
              </w:rPr>
            </w:pPr>
            <w:r w:rsidRPr="002242FE">
              <w:rPr>
                <w:rFonts w:ascii="Myriad Pro" w:hAnsi="Myriad Pro"/>
                <w:sz w:val="20"/>
              </w:rPr>
              <w:t>L.p.</w:t>
            </w:r>
          </w:p>
        </w:tc>
        <w:tc>
          <w:tcPr>
            <w:tcW w:w="8505" w:type="dxa"/>
          </w:tcPr>
          <w:p w:rsidR="007A530A" w:rsidRPr="002242FE" w:rsidRDefault="007A530A" w:rsidP="00486238">
            <w:pPr>
              <w:spacing w:before="40" w:after="40" w:line="240" w:lineRule="auto"/>
              <w:jc w:val="center"/>
              <w:rPr>
                <w:rFonts w:ascii="Myriad Pro" w:hAnsi="Myriad Pro"/>
                <w:sz w:val="20"/>
              </w:rPr>
            </w:pPr>
            <w:r w:rsidRPr="002242FE">
              <w:rPr>
                <w:rFonts w:ascii="Myriad Pro" w:hAnsi="Myriad Pro"/>
                <w:sz w:val="20"/>
              </w:rPr>
              <w:t>Definicja kryterium</w:t>
            </w:r>
          </w:p>
        </w:tc>
        <w:tc>
          <w:tcPr>
            <w:tcW w:w="4733" w:type="dxa"/>
          </w:tcPr>
          <w:p w:rsidR="007A530A" w:rsidRPr="002242FE" w:rsidRDefault="007A530A" w:rsidP="00486238">
            <w:pPr>
              <w:spacing w:before="40" w:after="40" w:line="240" w:lineRule="auto"/>
              <w:jc w:val="center"/>
              <w:rPr>
                <w:rFonts w:ascii="Myriad Pro" w:hAnsi="Myriad Pro"/>
                <w:sz w:val="20"/>
              </w:rPr>
            </w:pPr>
            <w:r w:rsidRPr="002242FE">
              <w:rPr>
                <w:rFonts w:ascii="Myriad Pro" w:hAnsi="Myriad Pro"/>
                <w:sz w:val="20"/>
              </w:rPr>
              <w:t>Opis znaczenia kryterium</w:t>
            </w:r>
          </w:p>
        </w:tc>
      </w:tr>
      <w:tr w:rsidR="007A530A" w:rsidRPr="002242FE" w:rsidTr="00486238">
        <w:trPr>
          <w:jc w:val="center"/>
        </w:trPr>
        <w:tc>
          <w:tcPr>
            <w:tcW w:w="937" w:type="dxa"/>
          </w:tcPr>
          <w:p w:rsidR="007A530A" w:rsidRPr="002242FE" w:rsidRDefault="007A530A" w:rsidP="00486238">
            <w:pPr>
              <w:spacing w:before="40" w:after="40" w:line="240" w:lineRule="auto"/>
              <w:jc w:val="center"/>
              <w:rPr>
                <w:rFonts w:ascii="Myriad Pro" w:hAnsi="Myriad Pro"/>
                <w:sz w:val="20"/>
              </w:rPr>
            </w:pPr>
            <w:r w:rsidRPr="002242FE">
              <w:rPr>
                <w:rFonts w:ascii="Myriad Pro" w:hAnsi="Myriad Pro"/>
                <w:sz w:val="20"/>
              </w:rPr>
              <w:t>1</w:t>
            </w:r>
          </w:p>
        </w:tc>
        <w:tc>
          <w:tcPr>
            <w:tcW w:w="8505" w:type="dxa"/>
          </w:tcPr>
          <w:p w:rsidR="007A530A" w:rsidRPr="002242FE" w:rsidRDefault="008734DD" w:rsidP="00486238">
            <w:pPr>
              <w:spacing w:before="40" w:after="40" w:line="240" w:lineRule="auto"/>
              <w:jc w:val="center"/>
              <w:rPr>
                <w:rFonts w:ascii="Myriad Pro" w:hAnsi="Myriad Pro"/>
                <w:sz w:val="20"/>
              </w:rPr>
            </w:pPr>
            <w:r>
              <w:rPr>
                <w:rFonts w:ascii="Myriad Pro" w:hAnsi="Myriad Pro"/>
                <w:sz w:val="20"/>
              </w:rPr>
              <w:t>2</w:t>
            </w:r>
          </w:p>
        </w:tc>
        <w:tc>
          <w:tcPr>
            <w:tcW w:w="4733" w:type="dxa"/>
          </w:tcPr>
          <w:p w:rsidR="007A530A" w:rsidRPr="002242FE" w:rsidRDefault="008734DD" w:rsidP="00486238">
            <w:pPr>
              <w:spacing w:before="40" w:after="40" w:line="240" w:lineRule="auto"/>
              <w:jc w:val="center"/>
              <w:rPr>
                <w:rFonts w:ascii="Myriad Pro" w:hAnsi="Myriad Pro"/>
                <w:sz w:val="20"/>
              </w:rPr>
            </w:pPr>
            <w:r>
              <w:rPr>
                <w:rFonts w:ascii="Myriad Pro" w:hAnsi="Myriad Pro"/>
                <w:sz w:val="20"/>
              </w:rPr>
              <w:t>3</w:t>
            </w:r>
          </w:p>
        </w:tc>
      </w:tr>
      <w:tr w:rsidR="007A530A" w:rsidRPr="002242FE" w:rsidTr="00486238">
        <w:trPr>
          <w:jc w:val="center"/>
        </w:trPr>
        <w:tc>
          <w:tcPr>
            <w:tcW w:w="937" w:type="dxa"/>
          </w:tcPr>
          <w:p w:rsidR="007A530A" w:rsidRPr="002242FE" w:rsidRDefault="007A530A" w:rsidP="00486238">
            <w:pPr>
              <w:spacing w:before="40" w:after="40" w:line="240" w:lineRule="auto"/>
              <w:jc w:val="center"/>
              <w:rPr>
                <w:rFonts w:ascii="Myriad Pro" w:hAnsi="Myriad Pro" w:cs="Arial"/>
                <w:sz w:val="20"/>
              </w:rPr>
            </w:pPr>
            <w:r w:rsidRPr="002242FE">
              <w:rPr>
                <w:rFonts w:ascii="Myriad Pro" w:hAnsi="Myriad Pro" w:cs="Arial"/>
                <w:sz w:val="20"/>
              </w:rPr>
              <w:t>1.</w:t>
            </w:r>
          </w:p>
        </w:tc>
        <w:tc>
          <w:tcPr>
            <w:tcW w:w="8505" w:type="dxa"/>
          </w:tcPr>
          <w:p w:rsidR="007A530A" w:rsidRPr="002242FE" w:rsidRDefault="007A530A" w:rsidP="00486238">
            <w:pPr>
              <w:adjustRightInd w:val="0"/>
              <w:jc w:val="both"/>
              <w:rPr>
                <w:rFonts w:ascii="Myriad Pro" w:hAnsi="Myriad Pro" w:cs="Arial"/>
                <w:bCs/>
                <w:sz w:val="20"/>
              </w:rPr>
            </w:pPr>
            <w:r w:rsidRPr="002242FE">
              <w:rPr>
                <w:rFonts w:ascii="Myriad Pro" w:hAnsi="Myriad Pro" w:cs="Arial"/>
                <w:sz w:val="20"/>
              </w:rPr>
              <w:t>Wnioskodawca lub Partner (jeśli dotyczy) posiada co najmniej 3-letnie doświadczenie w obszarze, którego dotyczy wybrany do realizacji RPZ.</w:t>
            </w:r>
          </w:p>
        </w:tc>
        <w:tc>
          <w:tcPr>
            <w:tcW w:w="4733" w:type="dxa"/>
          </w:tcPr>
          <w:p w:rsidR="007A530A" w:rsidRPr="002242FE" w:rsidRDefault="007A530A" w:rsidP="00486238">
            <w:pPr>
              <w:spacing w:before="40" w:after="40" w:line="240" w:lineRule="auto"/>
              <w:rPr>
                <w:rFonts w:ascii="Myriad Pro" w:hAnsi="Myriad Pro" w:cs="Arial"/>
                <w:sz w:val="20"/>
              </w:rPr>
            </w:pPr>
            <w:r w:rsidRPr="002242FE">
              <w:rPr>
                <w:rFonts w:ascii="Myriad Pro" w:hAnsi="Myriad Pro" w:cs="Arial"/>
                <w:sz w:val="20"/>
              </w:rPr>
              <w:t>Liczba punktów: 10</w:t>
            </w:r>
          </w:p>
        </w:tc>
      </w:tr>
      <w:tr w:rsidR="007A530A" w:rsidRPr="002242FE" w:rsidTr="00486238">
        <w:trPr>
          <w:jc w:val="center"/>
        </w:trPr>
        <w:tc>
          <w:tcPr>
            <w:tcW w:w="937" w:type="dxa"/>
          </w:tcPr>
          <w:p w:rsidR="007A530A" w:rsidRPr="002242FE" w:rsidRDefault="007A530A" w:rsidP="00486238">
            <w:pPr>
              <w:spacing w:before="40" w:after="40" w:line="240" w:lineRule="auto"/>
              <w:jc w:val="center"/>
              <w:rPr>
                <w:rFonts w:ascii="Myriad Pro" w:hAnsi="Myriad Pro" w:cs="Arial"/>
                <w:sz w:val="20"/>
              </w:rPr>
            </w:pPr>
            <w:r w:rsidRPr="002242FE">
              <w:rPr>
                <w:rFonts w:ascii="Myriad Pro" w:hAnsi="Myriad Pro" w:cs="Arial"/>
                <w:sz w:val="20"/>
              </w:rPr>
              <w:t>2.</w:t>
            </w:r>
          </w:p>
        </w:tc>
        <w:tc>
          <w:tcPr>
            <w:tcW w:w="8505" w:type="dxa"/>
          </w:tcPr>
          <w:p w:rsidR="007A530A" w:rsidRPr="002242FE" w:rsidRDefault="007A530A" w:rsidP="00486238">
            <w:pPr>
              <w:autoSpaceDE w:val="0"/>
              <w:autoSpaceDN w:val="0"/>
              <w:adjustRightInd w:val="0"/>
              <w:spacing w:after="0" w:line="240" w:lineRule="auto"/>
              <w:jc w:val="both"/>
              <w:rPr>
                <w:rFonts w:ascii="Myriad Pro" w:hAnsi="Myriad Pro" w:cs="Arial"/>
                <w:bCs/>
                <w:sz w:val="20"/>
              </w:rPr>
            </w:pPr>
            <w:r w:rsidRPr="002242FE">
              <w:rPr>
                <w:rFonts w:ascii="Myriad Pro" w:hAnsi="Myriad Pro" w:cs="Arial"/>
                <w:sz w:val="20"/>
              </w:rPr>
              <w:t xml:space="preserve">Wnioskodawca lub Partner (jeśli dotyczy) jest podmiotem wykonującym działalność leczniczą udzielającym świadczenia opieki zdrowotnej w rodzaju podstawowej opieki zdrowotnej na </w:t>
            </w:r>
            <w:r w:rsidRPr="002242FE">
              <w:rPr>
                <w:rFonts w:ascii="Myriad Pro" w:hAnsi="Myriad Pro" w:cs="Arial"/>
                <w:sz w:val="20"/>
              </w:rPr>
              <w:lastRenderedPageBreak/>
              <w:t>podstawie zawartej umowy o udzielenie świadczeń opieki zdrowotnej z dyrektorem właściwego Oddziału Wojewódzkiego Narodowego Funduszu Zdrowia.</w:t>
            </w:r>
          </w:p>
        </w:tc>
        <w:tc>
          <w:tcPr>
            <w:tcW w:w="4733" w:type="dxa"/>
          </w:tcPr>
          <w:p w:rsidR="007A530A" w:rsidRPr="002242FE" w:rsidRDefault="007A530A" w:rsidP="00486238">
            <w:pPr>
              <w:spacing w:before="40" w:after="40" w:line="240" w:lineRule="auto"/>
              <w:rPr>
                <w:rFonts w:ascii="Myriad Pro" w:hAnsi="Myriad Pro" w:cs="Arial"/>
                <w:sz w:val="20"/>
              </w:rPr>
            </w:pPr>
            <w:r w:rsidRPr="002242FE">
              <w:rPr>
                <w:rFonts w:ascii="Myriad Pro" w:hAnsi="Myriad Pro" w:cs="Arial"/>
                <w:sz w:val="20"/>
              </w:rPr>
              <w:lastRenderedPageBreak/>
              <w:t>Liczba punktów: 10</w:t>
            </w:r>
          </w:p>
        </w:tc>
      </w:tr>
      <w:tr w:rsidR="007A530A" w:rsidRPr="002242FE" w:rsidTr="00486238">
        <w:trPr>
          <w:trHeight w:val="708"/>
          <w:jc w:val="center"/>
        </w:trPr>
        <w:tc>
          <w:tcPr>
            <w:tcW w:w="937" w:type="dxa"/>
          </w:tcPr>
          <w:p w:rsidR="007A530A" w:rsidRPr="002242FE" w:rsidRDefault="007A530A" w:rsidP="00486238">
            <w:pPr>
              <w:spacing w:before="40" w:after="40" w:line="240" w:lineRule="auto"/>
              <w:jc w:val="center"/>
              <w:rPr>
                <w:rFonts w:ascii="Myriad Pro" w:hAnsi="Myriad Pro" w:cs="Arial"/>
                <w:sz w:val="20"/>
              </w:rPr>
            </w:pPr>
            <w:r w:rsidRPr="002242FE">
              <w:rPr>
                <w:rFonts w:ascii="Myriad Pro" w:hAnsi="Myriad Pro" w:cs="Arial"/>
                <w:sz w:val="20"/>
              </w:rPr>
              <w:lastRenderedPageBreak/>
              <w:t>3.</w:t>
            </w:r>
          </w:p>
        </w:tc>
        <w:tc>
          <w:tcPr>
            <w:tcW w:w="8505" w:type="dxa"/>
          </w:tcPr>
          <w:p w:rsidR="007A530A" w:rsidRPr="002242FE" w:rsidRDefault="007A530A" w:rsidP="00486238">
            <w:pPr>
              <w:spacing w:before="40" w:after="40" w:line="240" w:lineRule="auto"/>
              <w:jc w:val="both"/>
              <w:rPr>
                <w:rFonts w:ascii="Myriad Pro" w:eastAsia="Times New Roman" w:hAnsi="Myriad Pro" w:cs="Arial"/>
                <w:sz w:val="20"/>
              </w:rPr>
            </w:pPr>
            <w:r w:rsidRPr="002242FE">
              <w:rPr>
                <w:rFonts w:ascii="Myriad Pro" w:hAnsi="Myriad Pro" w:cs="Arial"/>
                <w:sz w:val="20"/>
              </w:rPr>
              <w:t>W ramach projektu realizowane jest wsparcie również w godzinach popołudniowych (po godzinie 16:00) i wieczornych oraz w soboty.</w:t>
            </w:r>
          </w:p>
        </w:tc>
        <w:tc>
          <w:tcPr>
            <w:tcW w:w="4733" w:type="dxa"/>
          </w:tcPr>
          <w:p w:rsidR="007A530A" w:rsidRPr="002242FE" w:rsidRDefault="007A530A" w:rsidP="00486238">
            <w:pPr>
              <w:spacing w:before="40" w:after="40" w:line="240" w:lineRule="auto"/>
              <w:rPr>
                <w:rFonts w:ascii="Myriad Pro" w:hAnsi="Myriad Pro" w:cs="Arial"/>
                <w:sz w:val="20"/>
              </w:rPr>
            </w:pPr>
            <w:r w:rsidRPr="002242FE">
              <w:rPr>
                <w:rFonts w:ascii="Myriad Pro" w:hAnsi="Myriad Pro" w:cs="Arial"/>
                <w:sz w:val="20"/>
              </w:rPr>
              <w:t>Liczba punktów: 10</w:t>
            </w:r>
          </w:p>
        </w:tc>
      </w:tr>
      <w:tr w:rsidR="007A530A" w:rsidRPr="002242FE" w:rsidTr="00486238">
        <w:trPr>
          <w:jc w:val="center"/>
        </w:trPr>
        <w:tc>
          <w:tcPr>
            <w:tcW w:w="937" w:type="dxa"/>
          </w:tcPr>
          <w:p w:rsidR="007A530A" w:rsidRPr="002242FE" w:rsidRDefault="007A530A" w:rsidP="00486238">
            <w:pPr>
              <w:spacing w:before="40" w:after="40" w:line="240" w:lineRule="auto"/>
              <w:jc w:val="center"/>
              <w:rPr>
                <w:rFonts w:ascii="Myriad Pro" w:hAnsi="Myriad Pro" w:cs="Arial"/>
                <w:sz w:val="20"/>
              </w:rPr>
            </w:pPr>
            <w:r w:rsidRPr="002242FE">
              <w:rPr>
                <w:rFonts w:ascii="Myriad Pro" w:hAnsi="Myriad Pro" w:cs="Arial"/>
                <w:sz w:val="20"/>
              </w:rPr>
              <w:t>4.</w:t>
            </w:r>
          </w:p>
        </w:tc>
        <w:tc>
          <w:tcPr>
            <w:tcW w:w="8505" w:type="dxa"/>
          </w:tcPr>
          <w:p w:rsidR="007A530A" w:rsidRPr="002242FE" w:rsidRDefault="007A530A" w:rsidP="00486238">
            <w:pPr>
              <w:spacing w:before="40" w:after="40" w:line="240" w:lineRule="auto"/>
              <w:jc w:val="both"/>
              <w:rPr>
                <w:rFonts w:ascii="Myriad Pro" w:hAnsi="Myriad Pro" w:cs="Arial"/>
                <w:sz w:val="20"/>
              </w:rPr>
            </w:pPr>
            <w:r w:rsidRPr="002242FE">
              <w:rPr>
                <w:rFonts w:ascii="Myriad Pro" w:hAnsi="Myriad Pro" w:cs="Arial"/>
                <w:sz w:val="20"/>
              </w:rPr>
              <w:t xml:space="preserve">Projektodawca od co najmniej 1 roku na dzień złożenia wniosku posiada siedzibę, </w:t>
            </w:r>
            <w:r w:rsidRPr="002242FE">
              <w:rPr>
                <w:rFonts w:ascii="Myriad Pro" w:hAnsi="Myriad Pro" w:cs="Arial"/>
                <w:bCs/>
                <w:sz w:val="20"/>
              </w:rPr>
              <w:t>filię, delegaturę, oddział czy inną prawnie dozwoloną formę organizacyjną działalności podmiotu</w:t>
            </w:r>
            <w:r w:rsidRPr="002242FE">
              <w:rPr>
                <w:rFonts w:ascii="Myriad Pro" w:hAnsi="Myriad Pro" w:cs="Arial"/>
                <w:sz w:val="20"/>
              </w:rPr>
              <w:t xml:space="preserve"> na terenie województwa zachodniopomorskiego</w:t>
            </w:r>
          </w:p>
        </w:tc>
        <w:tc>
          <w:tcPr>
            <w:tcW w:w="4733" w:type="dxa"/>
          </w:tcPr>
          <w:p w:rsidR="007A530A" w:rsidRPr="002242FE" w:rsidRDefault="007A530A" w:rsidP="00486238">
            <w:pPr>
              <w:spacing w:before="40" w:after="40" w:line="240" w:lineRule="auto"/>
              <w:rPr>
                <w:rFonts w:ascii="Myriad Pro" w:hAnsi="Myriad Pro" w:cs="Arial"/>
                <w:sz w:val="20"/>
              </w:rPr>
            </w:pPr>
            <w:r w:rsidRPr="002242FE">
              <w:rPr>
                <w:rFonts w:ascii="Myriad Pro" w:hAnsi="Myriad Pro" w:cs="Arial"/>
                <w:sz w:val="20"/>
              </w:rPr>
              <w:t>Liczba punktów: 10</w:t>
            </w:r>
          </w:p>
        </w:tc>
      </w:tr>
      <w:tr w:rsidR="007A530A" w:rsidRPr="002242FE" w:rsidTr="00486238">
        <w:trPr>
          <w:jc w:val="center"/>
        </w:trPr>
        <w:tc>
          <w:tcPr>
            <w:tcW w:w="937" w:type="dxa"/>
          </w:tcPr>
          <w:p w:rsidR="007A530A" w:rsidRPr="002242FE" w:rsidRDefault="007A530A" w:rsidP="00486238">
            <w:pPr>
              <w:spacing w:before="40" w:after="40" w:line="240" w:lineRule="auto"/>
              <w:jc w:val="center"/>
              <w:rPr>
                <w:rFonts w:ascii="Myriad Pro" w:hAnsi="Myriad Pro" w:cs="Arial"/>
                <w:sz w:val="20"/>
              </w:rPr>
            </w:pPr>
            <w:r w:rsidRPr="002242FE">
              <w:rPr>
                <w:rFonts w:ascii="Myriad Pro" w:hAnsi="Myriad Pro" w:cs="Arial"/>
                <w:sz w:val="20"/>
              </w:rPr>
              <w:t>5.</w:t>
            </w:r>
          </w:p>
        </w:tc>
        <w:tc>
          <w:tcPr>
            <w:tcW w:w="8505" w:type="dxa"/>
          </w:tcPr>
          <w:p w:rsidR="007A530A" w:rsidRPr="002242FE" w:rsidRDefault="007A530A" w:rsidP="00486238">
            <w:pPr>
              <w:autoSpaceDE w:val="0"/>
              <w:autoSpaceDN w:val="0"/>
              <w:spacing w:after="0" w:line="240" w:lineRule="auto"/>
              <w:jc w:val="both"/>
              <w:rPr>
                <w:rFonts w:ascii="Myriad Pro" w:hAnsi="Myriad Pro" w:cs="Arial"/>
                <w:sz w:val="20"/>
              </w:rPr>
            </w:pPr>
            <w:r w:rsidRPr="002242FE">
              <w:rPr>
                <w:rFonts w:ascii="Myriad Pro" w:hAnsi="Myriad Pro" w:cs="Arial"/>
                <w:sz w:val="20"/>
              </w:rPr>
              <w:t>Projekt realizowany jest w partnerstwie z co najmniej jedną organizacją pozarządową reprezentującą interesy pacjentów i posiadającą co najmniej 2 letnie doświadczenie w zakresie działań profilaktycznych z zakresu grupy chorób, których dotyczy projekt.</w:t>
            </w:r>
          </w:p>
        </w:tc>
        <w:tc>
          <w:tcPr>
            <w:tcW w:w="4733" w:type="dxa"/>
          </w:tcPr>
          <w:p w:rsidR="007A530A" w:rsidRPr="002242FE" w:rsidRDefault="007A530A" w:rsidP="00486238">
            <w:pPr>
              <w:spacing w:before="40" w:after="40" w:line="240" w:lineRule="auto"/>
              <w:rPr>
                <w:rFonts w:ascii="Myriad Pro" w:hAnsi="Myriad Pro" w:cs="Arial"/>
                <w:sz w:val="20"/>
              </w:rPr>
            </w:pPr>
            <w:r w:rsidRPr="002242FE">
              <w:rPr>
                <w:rFonts w:ascii="Myriad Pro" w:hAnsi="Myriad Pro" w:cs="Arial"/>
                <w:sz w:val="20"/>
              </w:rPr>
              <w:t>Liczba punktów: 5</w:t>
            </w:r>
          </w:p>
        </w:tc>
      </w:tr>
    </w:tbl>
    <w:p w:rsidR="00D7250B" w:rsidRDefault="00D7250B" w:rsidP="00D7250B">
      <w:pPr>
        <w:tabs>
          <w:tab w:val="center" w:pos="7002"/>
          <w:tab w:val="right" w:pos="14004"/>
        </w:tabs>
        <w:jc w:val="center"/>
        <w:rPr>
          <w:rFonts w:ascii="Myriad Pro" w:eastAsiaTheme="majorEastAsia" w:hAnsi="Myriad Pro" w:cs="Arial"/>
          <w:b/>
          <w:bCs/>
          <w:sz w:val="20"/>
        </w:rPr>
      </w:pPr>
    </w:p>
    <w:p w:rsidR="00D7250B" w:rsidRPr="00A41F61" w:rsidRDefault="00D7250B" w:rsidP="00D7250B">
      <w:pPr>
        <w:tabs>
          <w:tab w:val="center" w:pos="7002"/>
          <w:tab w:val="right" w:pos="14004"/>
        </w:tabs>
        <w:jc w:val="center"/>
        <w:rPr>
          <w:rFonts w:ascii="Myriad Pro" w:eastAsiaTheme="majorEastAsia" w:hAnsi="Myriad Pro" w:cs="Arial"/>
          <w:b/>
          <w:bCs/>
          <w:sz w:val="20"/>
        </w:rPr>
      </w:pPr>
      <w:r w:rsidRPr="003F7915">
        <w:rPr>
          <w:rFonts w:ascii="Myriad Pro" w:eastAsiaTheme="majorEastAsia" w:hAnsi="Myriad Pro" w:cs="Arial"/>
          <w:b/>
          <w:bCs/>
          <w:sz w:val="20"/>
        </w:rPr>
        <w:t>Kryteria szczegółowe</w:t>
      </w:r>
      <w:r w:rsidRPr="003F7915">
        <w:rPr>
          <w:rFonts w:ascii="Myriad Pro" w:hAnsi="Myriad Pro"/>
          <w:b/>
          <w:sz w:val="20"/>
        </w:rPr>
        <w:t xml:space="preserve"> przyjęte Uchwałą N</w:t>
      </w:r>
      <w:r>
        <w:rPr>
          <w:rFonts w:ascii="Myriad Pro" w:hAnsi="Myriad Pro"/>
          <w:b/>
          <w:sz w:val="20"/>
        </w:rPr>
        <w:t>r 37/20</w:t>
      </w:r>
      <w:r w:rsidRPr="003F7915">
        <w:rPr>
          <w:rFonts w:ascii="Myriad Pro" w:hAnsi="Myriad Pro"/>
          <w:b/>
          <w:sz w:val="20"/>
        </w:rPr>
        <w:t xml:space="preserve"> Komitetu Monitorującego RPO WZ 2014-</w:t>
      </w:r>
      <w:r>
        <w:rPr>
          <w:rFonts w:ascii="Myriad Pro" w:hAnsi="Myriad Pro"/>
          <w:b/>
          <w:sz w:val="20"/>
        </w:rPr>
        <w:t xml:space="preserve">2020 z dnia </w:t>
      </w:r>
      <w:r>
        <w:rPr>
          <w:rFonts w:ascii="Myriad Pro" w:hAnsi="Myriad Pro" w:cs="Arial"/>
          <w:b/>
          <w:bCs/>
          <w:sz w:val="20"/>
        </w:rPr>
        <w:t xml:space="preserve">26 listopada 2020 </w:t>
      </w:r>
      <w:r w:rsidRPr="00E779C9">
        <w:rPr>
          <w:rFonts w:ascii="Myriad Pro" w:hAnsi="Myriad Pro" w:cs="Arial"/>
          <w:b/>
          <w:bCs/>
          <w:sz w:val="20"/>
        </w:rPr>
        <w:t xml:space="preserve"> r.</w:t>
      </w:r>
      <w:r w:rsidRPr="003F7915">
        <w:rPr>
          <w:rFonts w:ascii="Myriad Pro" w:hAnsi="Myriad Pro"/>
          <w:b/>
          <w:sz w:val="20"/>
        </w:rPr>
        <w:t xml:space="preserve"> (tryb konkursowy)</w:t>
      </w:r>
      <w:r>
        <w:rPr>
          <w:rFonts w:ascii="Myriad Pro" w:hAnsi="Myriad Pro"/>
          <w:b/>
          <w:sz w:val="20"/>
        </w:rPr>
        <w:t xml:space="preserve"> typ 1 c</w:t>
      </w:r>
    </w:p>
    <w:p w:rsidR="00D7250B" w:rsidRPr="00D7250B" w:rsidRDefault="00D7250B" w:rsidP="00DD0E1D">
      <w:pPr>
        <w:tabs>
          <w:tab w:val="center" w:pos="7002"/>
          <w:tab w:val="right" w:pos="14004"/>
        </w:tabs>
        <w:rPr>
          <w:rFonts w:ascii="Myriad Pro" w:eastAsiaTheme="majorEastAsia" w:hAnsi="Myriad Pro" w:cs="Arial"/>
          <w:bCs/>
          <w:sz w:val="20"/>
        </w:rPr>
      </w:pPr>
      <w:r w:rsidRPr="00D7250B">
        <w:rPr>
          <w:rFonts w:ascii="Myriad Pro" w:eastAsiaTheme="majorEastAsia" w:hAnsi="Myriad Pro" w:cs="Arial"/>
          <w:bCs/>
          <w:sz w:val="20"/>
        </w:rPr>
        <w:t>Nabór dot. Regionalnego Programu Zdrowotnego pn. "Profilaktyka wad postawy wśród uczniów szkół podstawowych na lata 2020-2022"</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D7250B" w:rsidRPr="00D54490" w:rsidTr="00602A71">
        <w:trPr>
          <w:jc w:val="center"/>
        </w:trPr>
        <w:tc>
          <w:tcPr>
            <w:tcW w:w="1900" w:type="dxa"/>
            <w:shd w:val="clear" w:color="auto" w:fill="B6DDE8"/>
          </w:tcPr>
          <w:p w:rsidR="00D7250B" w:rsidRPr="00DD0E1D" w:rsidRDefault="00D7250B" w:rsidP="00602A71">
            <w:pPr>
              <w:spacing w:before="40" w:after="40" w:line="240" w:lineRule="auto"/>
              <w:rPr>
                <w:rFonts w:ascii="Myriad Pro" w:eastAsiaTheme="majorEastAsia" w:hAnsi="Myriad Pro" w:cs="Arial"/>
                <w:bCs/>
                <w:sz w:val="20"/>
              </w:rPr>
            </w:pPr>
            <w:r w:rsidRPr="00DD0E1D">
              <w:rPr>
                <w:rFonts w:ascii="Myriad Pro" w:eastAsiaTheme="majorEastAsia" w:hAnsi="Myriad Pro" w:cs="Arial"/>
                <w:bCs/>
                <w:sz w:val="20"/>
              </w:rPr>
              <w:t>Oś priorytetowa</w:t>
            </w:r>
          </w:p>
        </w:tc>
        <w:tc>
          <w:tcPr>
            <w:tcW w:w="12275" w:type="dxa"/>
            <w:shd w:val="clear" w:color="auto" w:fill="B6DDE8"/>
          </w:tcPr>
          <w:p w:rsidR="00D7250B" w:rsidRPr="00DD0E1D" w:rsidRDefault="00D7250B" w:rsidP="00602A71">
            <w:pPr>
              <w:spacing w:before="40" w:after="40" w:line="240" w:lineRule="auto"/>
              <w:rPr>
                <w:rFonts w:ascii="Myriad Pro" w:eastAsiaTheme="majorEastAsia" w:hAnsi="Myriad Pro" w:cs="Arial"/>
                <w:bCs/>
                <w:sz w:val="20"/>
              </w:rPr>
            </w:pPr>
            <w:r w:rsidRPr="00DD0E1D">
              <w:rPr>
                <w:rFonts w:ascii="Myriad Pro" w:eastAsiaTheme="majorEastAsia" w:hAnsi="Myriad Pro" w:cs="Arial"/>
                <w:bCs/>
                <w:sz w:val="20"/>
              </w:rPr>
              <w:t>VII Włączenie społeczne</w:t>
            </w:r>
          </w:p>
        </w:tc>
      </w:tr>
      <w:tr w:rsidR="00D7250B" w:rsidRPr="00D54490" w:rsidTr="00602A71">
        <w:trPr>
          <w:jc w:val="center"/>
        </w:trPr>
        <w:tc>
          <w:tcPr>
            <w:tcW w:w="1900" w:type="dxa"/>
            <w:shd w:val="clear" w:color="auto" w:fill="B6DDE8"/>
          </w:tcPr>
          <w:p w:rsidR="00D7250B" w:rsidRPr="00DD0E1D" w:rsidRDefault="00D7250B" w:rsidP="00602A71">
            <w:pPr>
              <w:spacing w:before="40" w:after="40" w:line="240" w:lineRule="auto"/>
              <w:rPr>
                <w:rFonts w:ascii="Myriad Pro" w:eastAsiaTheme="majorEastAsia" w:hAnsi="Myriad Pro" w:cs="Arial"/>
                <w:bCs/>
                <w:sz w:val="20"/>
              </w:rPr>
            </w:pPr>
            <w:r w:rsidRPr="00DD0E1D">
              <w:rPr>
                <w:rFonts w:ascii="Myriad Pro" w:eastAsiaTheme="majorEastAsia" w:hAnsi="Myriad Pro" w:cs="Arial"/>
                <w:bCs/>
                <w:sz w:val="20"/>
              </w:rPr>
              <w:t>Priorytet Inwestycyjny</w:t>
            </w:r>
          </w:p>
        </w:tc>
        <w:tc>
          <w:tcPr>
            <w:tcW w:w="12275" w:type="dxa"/>
            <w:shd w:val="clear" w:color="auto" w:fill="B6DDE8"/>
          </w:tcPr>
          <w:p w:rsidR="00D7250B" w:rsidRPr="00DD0E1D" w:rsidRDefault="00D7250B" w:rsidP="00602A71">
            <w:pPr>
              <w:autoSpaceDE w:val="0"/>
              <w:autoSpaceDN w:val="0"/>
              <w:adjustRightInd w:val="0"/>
              <w:spacing w:after="0" w:line="240" w:lineRule="auto"/>
              <w:rPr>
                <w:rFonts w:ascii="Myriad Pro" w:eastAsiaTheme="majorEastAsia" w:hAnsi="Myriad Pro" w:cs="Arial"/>
                <w:bCs/>
                <w:sz w:val="20"/>
              </w:rPr>
            </w:pPr>
            <w:r w:rsidRPr="00DD0E1D">
              <w:rPr>
                <w:rFonts w:ascii="Myriad Pro" w:eastAsiaTheme="majorEastAsia" w:hAnsi="Myriad Pro" w:cs="Arial"/>
                <w:bCs/>
                <w:sz w:val="20"/>
              </w:rPr>
              <w:t>9iv: Ułatwianie dostępu do przystępnych cenowo, trwałych oraz wysokiej jakości usług, w tym opieki zdrowotnej i usług socjalnych świadczonych</w:t>
            </w:r>
          </w:p>
          <w:p w:rsidR="00D7250B" w:rsidRPr="00DD0E1D" w:rsidRDefault="00D7250B" w:rsidP="00602A71">
            <w:pPr>
              <w:spacing w:before="40" w:after="40" w:line="240" w:lineRule="auto"/>
              <w:rPr>
                <w:rFonts w:ascii="Myriad Pro" w:eastAsiaTheme="majorEastAsia" w:hAnsi="Myriad Pro" w:cs="Arial"/>
                <w:bCs/>
                <w:sz w:val="20"/>
              </w:rPr>
            </w:pPr>
            <w:r w:rsidRPr="00DD0E1D">
              <w:rPr>
                <w:rFonts w:ascii="Myriad Pro" w:eastAsiaTheme="majorEastAsia" w:hAnsi="Myriad Pro" w:cs="Arial"/>
                <w:bCs/>
                <w:sz w:val="20"/>
              </w:rPr>
              <w:t>w interesie ogólnym</w:t>
            </w:r>
          </w:p>
        </w:tc>
      </w:tr>
      <w:tr w:rsidR="00D7250B" w:rsidRPr="00D54490" w:rsidTr="00602A71">
        <w:trPr>
          <w:jc w:val="center"/>
        </w:trPr>
        <w:tc>
          <w:tcPr>
            <w:tcW w:w="1900" w:type="dxa"/>
            <w:shd w:val="clear" w:color="auto" w:fill="B6DDE8"/>
          </w:tcPr>
          <w:p w:rsidR="00D7250B" w:rsidRPr="00DD0E1D" w:rsidRDefault="00D7250B" w:rsidP="00602A71">
            <w:pPr>
              <w:spacing w:before="40" w:after="40" w:line="240" w:lineRule="auto"/>
              <w:rPr>
                <w:rFonts w:ascii="Myriad Pro" w:eastAsiaTheme="majorEastAsia" w:hAnsi="Myriad Pro" w:cs="Arial"/>
                <w:bCs/>
                <w:sz w:val="20"/>
              </w:rPr>
            </w:pPr>
            <w:r w:rsidRPr="00DD0E1D">
              <w:rPr>
                <w:rFonts w:ascii="Myriad Pro" w:eastAsiaTheme="majorEastAsia" w:hAnsi="Myriad Pro" w:cs="Arial"/>
                <w:bCs/>
                <w:sz w:val="20"/>
              </w:rPr>
              <w:t>Działanie</w:t>
            </w:r>
          </w:p>
        </w:tc>
        <w:tc>
          <w:tcPr>
            <w:tcW w:w="12275" w:type="dxa"/>
            <w:shd w:val="clear" w:color="auto" w:fill="B6DDE8"/>
          </w:tcPr>
          <w:p w:rsidR="00D7250B" w:rsidRPr="00DD0E1D" w:rsidRDefault="00D7250B" w:rsidP="00602A71">
            <w:pPr>
              <w:autoSpaceDE w:val="0"/>
              <w:autoSpaceDN w:val="0"/>
              <w:adjustRightInd w:val="0"/>
              <w:spacing w:after="0" w:line="240" w:lineRule="auto"/>
              <w:rPr>
                <w:rFonts w:ascii="Myriad Pro" w:eastAsiaTheme="majorEastAsia" w:hAnsi="Myriad Pro" w:cs="Arial"/>
                <w:bCs/>
                <w:sz w:val="20"/>
              </w:rPr>
            </w:pPr>
            <w:r w:rsidRPr="00DD0E1D">
              <w:rPr>
                <w:rFonts w:ascii="Myriad Pro" w:eastAsiaTheme="majorEastAsia" w:hAnsi="Myriad Pro" w:cs="Arial"/>
                <w:bCs/>
                <w:sz w:val="20"/>
              </w:rPr>
              <w:t>7.7 Wdrożenie programów wczesnego wykrywania wad rozwojowych i rehabilitacji dzieci z niepełnosprawnościami oraz zagrożonych niepełnosprawnością oraz przedsięwzięć związanych z walką i zapobieganiem COVID-19</w:t>
            </w:r>
          </w:p>
        </w:tc>
      </w:tr>
    </w:tbl>
    <w:p w:rsidR="00D7250B" w:rsidRPr="00D54490" w:rsidRDefault="00D7250B" w:rsidP="00D7250B">
      <w:pPr>
        <w:spacing w:before="120" w:after="120" w:line="240" w:lineRule="auto"/>
        <w:rPr>
          <w:sz w:val="20"/>
        </w:rPr>
      </w:pP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6"/>
        <w:gridCol w:w="6804"/>
        <w:gridCol w:w="4733"/>
      </w:tblGrid>
      <w:tr w:rsidR="00D7250B" w:rsidRPr="00D54490" w:rsidTr="00602A71">
        <w:trPr>
          <w:jc w:val="center"/>
        </w:trPr>
        <w:tc>
          <w:tcPr>
            <w:tcW w:w="14600" w:type="dxa"/>
            <w:gridSpan w:val="4"/>
            <w:shd w:val="clear" w:color="auto" w:fill="D9D9D9" w:themeFill="background1" w:themeFillShade="D9"/>
          </w:tcPr>
          <w:p w:rsidR="00D7250B" w:rsidRPr="00D54490" w:rsidRDefault="00D7250B" w:rsidP="00602A71">
            <w:pPr>
              <w:spacing w:before="40" w:after="40" w:line="240" w:lineRule="auto"/>
              <w:jc w:val="center"/>
              <w:rPr>
                <w:b/>
                <w:sz w:val="20"/>
              </w:rPr>
            </w:pPr>
            <w:r w:rsidRPr="00D54490">
              <w:rPr>
                <w:b/>
                <w:sz w:val="20"/>
              </w:rPr>
              <w:t>Kryteria dopuszczalności</w:t>
            </w:r>
          </w:p>
        </w:tc>
      </w:tr>
      <w:tr w:rsidR="00D7250B" w:rsidRPr="00D54490" w:rsidTr="00602A71">
        <w:trPr>
          <w:jc w:val="center"/>
        </w:trPr>
        <w:tc>
          <w:tcPr>
            <w:tcW w:w="937" w:type="dxa"/>
          </w:tcPr>
          <w:p w:rsidR="00D7250B" w:rsidRPr="00D54490" w:rsidRDefault="00D7250B" w:rsidP="00602A71">
            <w:pPr>
              <w:spacing w:before="40" w:after="40" w:line="240" w:lineRule="auto"/>
              <w:jc w:val="center"/>
              <w:rPr>
                <w:sz w:val="20"/>
              </w:rPr>
            </w:pPr>
            <w:r w:rsidRPr="00D54490">
              <w:rPr>
                <w:sz w:val="20"/>
              </w:rPr>
              <w:t>L.p.</w:t>
            </w:r>
          </w:p>
        </w:tc>
        <w:tc>
          <w:tcPr>
            <w:tcW w:w="2126" w:type="dxa"/>
          </w:tcPr>
          <w:p w:rsidR="00D7250B" w:rsidRPr="00D54490" w:rsidRDefault="00D7250B" w:rsidP="00602A71">
            <w:pPr>
              <w:spacing w:before="40" w:after="40" w:line="240" w:lineRule="auto"/>
              <w:jc w:val="center"/>
              <w:rPr>
                <w:sz w:val="20"/>
              </w:rPr>
            </w:pPr>
            <w:r w:rsidRPr="00D54490">
              <w:rPr>
                <w:sz w:val="20"/>
              </w:rPr>
              <w:t>Nazwa kryterium</w:t>
            </w:r>
          </w:p>
        </w:tc>
        <w:tc>
          <w:tcPr>
            <w:tcW w:w="6804" w:type="dxa"/>
          </w:tcPr>
          <w:p w:rsidR="00D7250B" w:rsidRPr="00D54490" w:rsidRDefault="00D7250B" w:rsidP="00602A71">
            <w:pPr>
              <w:spacing w:before="40" w:after="40" w:line="240" w:lineRule="auto"/>
              <w:jc w:val="center"/>
              <w:rPr>
                <w:sz w:val="20"/>
              </w:rPr>
            </w:pPr>
            <w:r w:rsidRPr="00D54490">
              <w:rPr>
                <w:sz w:val="20"/>
              </w:rPr>
              <w:t>Definicja kryterium</w:t>
            </w:r>
          </w:p>
        </w:tc>
        <w:tc>
          <w:tcPr>
            <w:tcW w:w="4733" w:type="dxa"/>
          </w:tcPr>
          <w:p w:rsidR="00D7250B" w:rsidRPr="00D54490" w:rsidRDefault="00D7250B" w:rsidP="00602A71">
            <w:pPr>
              <w:spacing w:before="40" w:after="40" w:line="240" w:lineRule="auto"/>
              <w:jc w:val="center"/>
              <w:rPr>
                <w:sz w:val="20"/>
              </w:rPr>
            </w:pPr>
            <w:r w:rsidRPr="00D54490">
              <w:rPr>
                <w:sz w:val="20"/>
              </w:rPr>
              <w:t>Opis znaczenia kryterium</w:t>
            </w:r>
          </w:p>
        </w:tc>
      </w:tr>
      <w:tr w:rsidR="00D7250B" w:rsidRPr="00D54490" w:rsidTr="00602A71">
        <w:trPr>
          <w:jc w:val="center"/>
        </w:trPr>
        <w:tc>
          <w:tcPr>
            <w:tcW w:w="937" w:type="dxa"/>
          </w:tcPr>
          <w:p w:rsidR="00D7250B" w:rsidRPr="00D54490" w:rsidRDefault="00D7250B" w:rsidP="00602A71">
            <w:pPr>
              <w:spacing w:before="40" w:after="40" w:line="240" w:lineRule="auto"/>
              <w:jc w:val="center"/>
              <w:rPr>
                <w:sz w:val="20"/>
              </w:rPr>
            </w:pPr>
            <w:r w:rsidRPr="00D54490">
              <w:rPr>
                <w:sz w:val="20"/>
              </w:rPr>
              <w:t>1</w:t>
            </w:r>
          </w:p>
        </w:tc>
        <w:tc>
          <w:tcPr>
            <w:tcW w:w="2126" w:type="dxa"/>
          </w:tcPr>
          <w:p w:rsidR="00D7250B" w:rsidRPr="00D54490" w:rsidRDefault="00D7250B" w:rsidP="00602A71">
            <w:pPr>
              <w:spacing w:before="40" w:after="40" w:line="240" w:lineRule="auto"/>
              <w:jc w:val="center"/>
              <w:rPr>
                <w:sz w:val="20"/>
              </w:rPr>
            </w:pPr>
            <w:r w:rsidRPr="00D54490">
              <w:rPr>
                <w:sz w:val="20"/>
              </w:rPr>
              <w:t>2</w:t>
            </w:r>
          </w:p>
        </w:tc>
        <w:tc>
          <w:tcPr>
            <w:tcW w:w="6804" w:type="dxa"/>
          </w:tcPr>
          <w:p w:rsidR="00D7250B" w:rsidRPr="00D54490" w:rsidRDefault="00D7250B" w:rsidP="00602A71">
            <w:pPr>
              <w:spacing w:before="40" w:after="40" w:line="240" w:lineRule="auto"/>
              <w:jc w:val="center"/>
              <w:rPr>
                <w:sz w:val="20"/>
              </w:rPr>
            </w:pPr>
            <w:r w:rsidRPr="00D54490">
              <w:rPr>
                <w:sz w:val="20"/>
              </w:rPr>
              <w:t>3</w:t>
            </w:r>
          </w:p>
        </w:tc>
        <w:tc>
          <w:tcPr>
            <w:tcW w:w="4733" w:type="dxa"/>
          </w:tcPr>
          <w:p w:rsidR="00D7250B" w:rsidRPr="00D54490" w:rsidRDefault="00D7250B" w:rsidP="00602A71">
            <w:pPr>
              <w:spacing w:before="40" w:after="40" w:line="240" w:lineRule="auto"/>
              <w:jc w:val="center"/>
              <w:rPr>
                <w:sz w:val="20"/>
              </w:rPr>
            </w:pPr>
            <w:r w:rsidRPr="00D54490">
              <w:rPr>
                <w:sz w:val="20"/>
              </w:rPr>
              <w:t>4</w:t>
            </w:r>
          </w:p>
        </w:tc>
      </w:tr>
      <w:tr w:rsidR="00D7250B" w:rsidRPr="00D54490" w:rsidTr="00602A71">
        <w:trPr>
          <w:jc w:val="center"/>
        </w:trPr>
        <w:tc>
          <w:tcPr>
            <w:tcW w:w="937" w:type="dxa"/>
          </w:tcPr>
          <w:p w:rsidR="00D7250B" w:rsidRPr="00D54490" w:rsidRDefault="00D7250B" w:rsidP="001C71E7">
            <w:pPr>
              <w:pStyle w:val="Akapitzlist"/>
              <w:numPr>
                <w:ilvl w:val="0"/>
                <w:numId w:val="518"/>
              </w:numPr>
              <w:spacing w:before="40" w:after="40" w:line="240" w:lineRule="auto"/>
              <w:ind w:left="720"/>
              <w:contextualSpacing w:val="0"/>
            </w:pPr>
          </w:p>
        </w:tc>
        <w:tc>
          <w:tcPr>
            <w:tcW w:w="2126" w:type="dxa"/>
            <w:shd w:val="clear" w:color="auto" w:fill="auto"/>
          </w:tcPr>
          <w:p w:rsidR="00D7250B" w:rsidRPr="00D54490" w:rsidRDefault="00D7250B" w:rsidP="00602A71">
            <w:pPr>
              <w:spacing w:before="40" w:after="40" w:line="240" w:lineRule="auto"/>
              <w:rPr>
                <w:sz w:val="20"/>
              </w:rPr>
            </w:pPr>
            <w:r w:rsidRPr="00DD0E1D">
              <w:rPr>
                <w:rFonts w:ascii="Myriad Pro" w:eastAsiaTheme="majorEastAsia" w:hAnsi="Myriad Pro" w:cs="Arial"/>
                <w:bCs/>
                <w:sz w:val="20"/>
              </w:rPr>
              <w:t>Wymogi organizacyjne</w:t>
            </w:r>
          </w:p>
        </w:tc>
        <w:tc>
          <w:tcPr>
            <w:tcW w:w="6804" w:type="dxa"/>
            <w:shd w:val="clear" w:color="auto" w:fill="auto"/>
          </w:tcPr>
          <w:p w:rsidR="00D7250B" w:rsidRPr="00D54490" w:rsidRDefault="00D7250B" w:rsidP="00602A71">
            <w:pPr>
              <w:pStyle w:val="Akapitzlist"/>
              <w:numPr>
                <w:ilvl w:val="0"/>
                <w:numId w:val="504"/>
              </w:numPr>
            </w:pPr>
            <w:r w:rsidRPr="00D54490">
              <w:t xml:space="preserve"> Projektodawca w wyniku realizacji projektu, zasięgiem swojego działania obejmuje jeden z subregionów województwa zachodniopomorskiego: </w:t>
            </w:r>
          </w:p>
          <w:p w:rsidR="00D7250B" w:rsidRPr="00D54490" w:rsidRDefault="00D7250B" w:rsidP="00602A71">
            <w:pPr>
              <w:pStyle w:val="Akapitzlist"/>
            </w:pPr>
            <w:r w:rsidRPr="00D54490">
              <w:t xml:space="preserve">- szczeciński (obejmujący powiaty: gryficki, kamieński, goleniowski, policki, Miasto Świnoujście, Miasto Szczecin); </w:t>
            </w:r>
          </w:p>
          <w:p w:rsidR="00D7250B" w:rsidRPr="00D54490" w:rsidRDefault="00D7250B" w:rsidP="00602A71">
            <w:pPr>
              <w:pStyle w:val="Akapitzlist"/>
            </w:pPr>
            <w:r w:rsidRPr="00D54490">
              <w:t xml:space="preserve">- koszaliński (obejmujący powiaty: sławieński, koszaliński, </w:t>
            </w:r>
            <w:r w:rsidRPr="00D54490">
              <w:lastRenderedPageBreak/>
              <w:t xml:space="preserve">białogardzki, kołobrzeski, Miasto Koszalin); </w:t>
            </w:r>
          </w:p>
          <w:p w:rsidR="00D7250B" w:rsidRPr="00D54490" w:rsidRDefault="00D7250B" w:rsidP="00602A71">
            <w:pPr>
              <w:pStyle w:val="Akapitzlist"/>
            </w:pPr>
            <w:r w:rsidRPr="00D54490">
              <w:t xml:space="preserve">- stargardzki (obejmujący powiaty: stargardzki, choszczeński, pyrzycki, myśliborski, gryfiński); </w:t>
            </w:r>
          </w:p>
          <w:p w:rsidR="00D7250B" w:rsidRDefault="00D7250B" w:rsidP="00602A71">
            <w:pPr>
              <w:pStyle w:val="Akapitzlist"/>
            </w:pPr>
            <w:r w:rsidRPr="00D54490">
              <w:t>- szczecinecki (obejmujący powiaty: szczecinecki, wałecki, drawski, świdwiński, łobeski).</w:t>
            </w:r>
          </w:p>
          <w:p w:rsidR="00D7250B" w:rsidRPr="00DD0E1D" w:rsidRDefault="00D7250B" w:rsidP="00DD0E1D">
            <w:pPr>
              <w:pStyle w:val="Akapitzlist"/>
              <w:numPr>
                <w:ilvl w:val="0"/>
                <w:numId w:val="504"/>
              </w:numPr>
            </w:pPr>
            <w:r w:rsidRPr="00F3258C">
              <w:t>Projektodawca</w:t>
            </w:r>
            <w:r w:rsidRPr="00F3258C">
              <w:rPr>
                <w:rFonts w:eastAsia="Calibri" w:cs="Arial"/>
              </w:rPr>
              <w:t xml:space="preserve"> składa nie więcej niż jeden wniosek o dofinansowanie w ramach jednego z następujących subregionów: szczecińskiego, koszalińskiego, stargardzkiego, szczecineckiego. W ramach konkursu zostanie wyłoniony jeden Beneficjent w ramach danego subregionu. W przypadku gdy ten sam podmiot występuje więcej niż jeden raz w roli Projektodawcy i/lub partnera we wnioskach o dofinansowanie na ten sam subregion, wszystkie te wnioski zostają odrzucone z postępowania konkursowego.</w:t>
            </w:r>
          </w:p>
        </w:tc>
        <w:tc>
          <w:tcPr>
            <w:tcW w:w="4733" w:type="dxa"/>
            <w:shd w:val="clear" w:color="auto" w:fill="auto"/>
          </w:tcPr>
          <w:p w:rsidR="00D7250B" w:rsidRPr="00DD0E1D" w:rsidRDefault="00D7250B" w:rsidP="00602A71">
            <w:pPr>
              <w:spacing w:before="40" w:after="40" w:line="240" w:lineRule="auto"/>
              <w:rPr>
                <w:rFonts w:ascii="Myriad Pro" w:eastAsiaTheme="majorEastAsia" w:hAnsi="Myriad Pro" w:cs="Arial"/>
                <w:bCs/>
                <w:sz w:val="20"/>
              </w:rPr>
            </w:pPr>
            <w:r w:rsidRPr="00DD0E1D">
              <w:rPr>
                <w:rFonts w:ascii="Myriad Pro" w:eastAsiaTheme="majorEastAsia" w:hAnsi="Myriad Pro" w:cs="Arial"/>
                <w:bCs/>
                <w:sz w:val="20"/>
              </w:rPr>
              <w:lastRenderedPageBreak/>
              <w:t>Spełnienie kryterium jest konieczne do przyznania dofinansowania.</w:t>
            </w:r>
          </w:p>
          <w:p w:rsidR="00D7250B" w:rsidRPr="00DD0E1D" w:rsidRDefault="00D7250B" w:rsidP="00602A71">
            <w:pPr>
              <w:spacing w:before="40" w:after="40" w:line="240" w:lineRule="auto"/>
              <w:rPr>
                <w:rFonts w:ascii="Myriad Pro" w:eastAsiaTheme="majorEastAsia" w:hAnsi="Myriad Pro" w:cs="Arial"/>
                <w:bCs/>
                <w:sz w:val="20"/>
              </w:rPr>
            </w:pPr>
            <w:r w:rsidRPr="00DD0E1D">
              <w:rPr>
                <w:rFonts w:ascii="Myriad Pro" w:eastAsiaTheme="majorEastAsia" w:hAnsi="Myriad Pro" w:cs="Arial"/>
                <w:bCs/>
                <w:sz w:val="20"/>
              </w:rPr>
              <w:t>Projekty niespełniające kryterium są odrzucane.</w:t>
            </w:r>
          </w:p>
          <w:p w:rsidR="00D7250B" w:rsidRPr="00D54490" w:rsidRDefault="00D7250B" w:rsidP="00602A71">
            <w:pPr>
              <w:spacing w:before="40" w:after="40" w:line="240" w:lineRule="auto"/>
              <w:rPr>
                <w:sz w:val="20"/>
              </w:rPr>
            </w:pPr>
            <w:r w:rsidRPr="00DD0E1D">
              <w:rPr>
                <w:rFonts w:ascii="Myriad Pro" w:eastAsiaTheme="majorEastAsia" w:hAnsi="Myriad Pro" w:cs="Arial"/>
                <w:bCs/>
                <w:sz w:val="20"/>
              </w:rPr>
              <w:t>Ocena spełniania kryterium polega na przypisaniu wartości logicznych „tak”, „nie”.</w:t>
            </w:r>
          </w:p>
        </w:tc>
      </w:tr>
      <w:tr w:rsidR="00D7250B" w:rsidRPr="00D54490" w:rsidTr="00602A71">
        <w:trPr>
          <w:jc w:val="center"/>
        </w:trPr>
        <w:tc>
          <w:tcPr>
            <w:tcW w:w="937" w:type="dxa"/>
          </w:tcPr>
          <w:p w:rsidR="00D7250B" w:rsidRPr="00D54490" w:rsidRDefault="00D7250B" w:rsidP="001C71E7">
            <w:pPr>
              <w:pStyle w:val="Akapitzlist"/>
              <w:numPr>
                <w:ilvl w:val="0"/>
                <w:numId w:val="518"/>
              </w:numPr>
              <w:spacing w:before="40" w:after="40" w:line="240" w:lineRule="auto"/>
              <w:ind w:left="720"/>
              <w:contextualSpacing w:val="0"/>
            </w:pPr>
          </w:p>
        </w:tc>
        <w:tc>
          <w:tcPr>
            <w:tcW w:w="2126" w:type="dxa"/>
            <w:shd w:val="clear" w:color="auto" w:fill="auto"/>
          </w:tcPr>
          <w:p w:rsidR="00D7250B" w:rsidRPr="00D54490" w:rsidRDefault="00D7250B" w:rsidP="00602A71">
            <w:pPr>
              <w:spacing w:before="40" w:after="40" w:line="240" w:lineRule="auto"/>
              <w:rPr>
                <w:sz w:val="20"/>
              </w:rPr>
            </w:pPr>
            <w:r w:rsidRPr="00DD0E1D">
              <w:rPr>
                <w:rFonts w:ascii="Myriad Pro" w:eastAsia="Calibri" w:hAnsi="Myriad Pro" w:cs="Arial"/>
                <w:sz w:val="20"/>
              </w:rPr>
              <w:t>Zgodność wsparcia</w:t>
            </w:r>
          </w:p>
        </w:tc>
        <w:tc>
          <w:tcPr>
            <w:tcW w:w="6804" w:type="dxa"/>
            <w:shd w:val="clear" w:color="auto" w:fill="auto"/>
          </w:tcPr>
          <w:p w:rsidR="00D7250B" w:rsidRPr="00D54490" w:rsidRDefault="00D7250B" w:rsidP="00602A71">
            <w:pPr>
              <w:pStyle w:val="Akapitzlist"/>
              <w:numPr>
                <w:ilvl w:val="0"/>
                <w:numId w:val="505"/>
              </w:numPr>
              <w:autoSpaceDE w:val="0"/>
              <w:autoSpaceDN w:val="0"/>
              <w:spacing w:before="40" w:after="40"/>
              <w:jc w:val="both"/>
              <w:rPr>
                <w:rFonts w:cs="Arial"/>
              </w:rPr>
            </w:pPr>
            <w:r w:rsidRPr="00D54490">
              <w:rPr>
                <w:rFonts w:cs="Arial"/>
              </w:rPr>
              <w:t>Maksymalna wartość projektu, w zależności od subregionu wynosi:</w:t>
            </w:r>
          </w:p>
          <w:p w:rsidR="00D7250B" w:rsidRPr="004F629B" w:rsidRDefault="00D7250B" w:rsidP="00602A71">
            <w:pPr>
              <w:autoSpaceDE w:val="0"/>
              <w:autoSpaceDN w:val="0"/>
              <w:adjustRightInd w:val="0"/>
              <w:spacing w:after="0" w:line="240" w:lineRule="auto"/>
              <w:rPr>
                <w:rFonts w:ascii="Myriad Pro" w:eastAsia="Calibri" w:hAnsi="Myriad Pro" w:cs="Arial"/>
                <w:b/>
                <w:sz w:val="20"/>
              </w:rPr>
            </w:pPr>
            <w:r w:rsidRPr="0060314A">
              <w:rPr>
                <w:rFonts w:eastAsia="Calibri" w:cs="Arial"/>
                <w:b/>
                <w:sz w:val="20"/>
              </w:rPr>
              <w:t>•</w:t>
            </w:r>
            <w:r w:rsidRPr="0060314A">
              <w:rPr>
                <w:rFonts w:eastAsia="Calibri" w:cs="Arial"/>
                <w:b/>
                <w:sz w:val="20"/>
              </w:rPr>
              <w:tab/>
            </w:r>
            <w:r w:rsidRPr="004F629B">
              <w:rPr>
                <w:rFonts w:ascii="Myriad Pro" w:eastAsia="Calibri" w:hAnsi="Myriad Pro" w:cs="Arial"/>
                <w:b/>
                <w:sz w:val="20"/>
              </w:rPr>
              <w:t>dla subregionu szczecińskiego – 3 624 473 zł</w:t>
            </w:r>
          </w:p>
          <w:p w:rsidR="00D7250B" w:rsidRPr="004F629B" w:rsidRDefault="00D7250B" w:rsidP="00602A71">
            <w:pPr>
              <w:autoSpaceDE w:val="0"/>
              <w:autoSpaceDN w:val="0"/>
              <w:adjustRightInd w:val="0"/>
              <w:spacing w:after="0" w:line="240" w:lineRule="auto"/>
              <w:rPr>
                <w:rFonts w:ascii="Myriad Pro" w:eastAsia="Calibri" w:hAnsi="Myriad Pro" w:cs="Arial"/>
                <w:b/>
                <w:sz w:val="20"/>
              </w:rPr>
            </w:pPr>
            <w:r w:rsidRPr="004F629B">
              <w:rPr>
                <w:rFonts w:ascii="Myriad Pro" w:eastAsia="Calibri" w:hAnsi="Myriad Pro" w:cs="Arial"/>
                <w:b/>
                <w:sz w:val="20"/>
              </w:rPr>
              <w:t>•</w:t>
            </w:r>
            <w:r w:rsidRPr="004F629B">
              <w:rPr>
                <w:rFonts w:ascii="Myriad Pro" w:eastAsia="Calibri" w:hAnsi="Myriad Pro" w:cs="Arial"/>
                <w:b/>
                <w:sz w:val="20"/>
              </w:rPr>
              <w:tab/>
              <w:t>dla subregionu koszalińskiego – 1 873 205 zł</w:t>
            </w:r>
          </w:p>
          <w:p w:rsidR="00D7250B" w:rsidRPr="004F629B" w:rsidRDefault="00D7250B" w:rsidP="00602A71">
            <w:pPr>
              <w:autoSpaceDE w:val="0"/>
              <w:autoSpaceDN w:val="0"/>
              <w:adjustRightInd w:val="0"/>
              <w:spacing w:after="0" w:line="240" w:lineRule="auto"/>
              <w:rPr>
                <w:rFonts w:ascii="Myriad Pro" w:eastAsia="Calibri" w:hAnsi="Myriad Pro" w:cs="Arial"/>
                <w:b/>
                <w:sz w:val="20"/>
              </w:rPr>
            </w:pPr>
            <w:r w:rsidRPr="004F629B">
              <w:rPr>
                <w:rFonts w:ascii="Myriad Pro" w:eastAsia="Calibri" w:hAnsi="Myriad Pro" w:cs="Arial"/>
                <w:b/>
                <w:sz w:val="20"/>
              </w:rPr>
              <w:t>•</w:t>
            </w:r>
            <w:r w:rsidRPr="004F629B">
              <w:rPr>
                <w:rFonts w:ascii="Myriad Pro" w:eastAsia="Calibri" w:hAnsi="Myriad Pro" w:cs="Arial"/>
                <w:b/>
                <w:sz w:val="20"/>
              </w:rPr>
              <w:tab/>
              <w:t>dla subregionu stargardzkiego – 1 943 004 zł</w:t>
            </w:r>
          </w:p>
          <w:p w:rsidR="00D7250B" w:rsidRPr="004F629B" w:rsidRDefault="00D7250B" w:rsidP="00602A71">
            <w:pPr>
              <w:autoSpaceDE w:val="0"/>
              <w:autoSpaceDN w:val="0"/>
              <w:adjustRightInd w:val="0"/>
              <w:spacing w:after="0" w:line="240" w:lineRule="auto"/>
              <w:rPr>
                <w:rFonts w:ascii="Myriad Pro" w:eastAsia="Calibri" w:hAnsi="Myriad Pro" w:cs="Arial"/>
                <w:b/>
                <w:sz w:val="20"/>
              </w:rPr>
            </w:pPr>
            <w:r w:rsidRPr="004F629B">
              <w:rPr>
                <w:rFonts w:ascii="Myriad Pro" w:eastAsia="Calibri" w:hAnsi="Myriad Pro" w:cs="Arial"/>
                <w:b/>
                <w:sz w:val="20"/>
              </w:rPr>
              <w:t>•</w:t>
            </w:r>
            <w:r w:rsidRPr="004F629B">
              <w:rPr>
                <w:rFonts w:ascii="Myriad Pro" w:eastAsia="Calibri" w:hAnsi="Myriad Pro" w:cs="Arial"/>
                <w:b/>
                <w:sz w:val="20"/>
              </w:rPr>
              <w:tab/>
              <w:t>dla subregionu szczecineckiego  1 450 332 zł.</w:t>
            </w:r>
          </w:p>
          <w:p w:rsidR="00D7250B" w:rsidRPr="00D54490" w:rsidRDefault="00D7250B" w:rsidP="00602A71">
            <w:pPr>
              <w:autoSpaceDE w:val="0"/>
              <w:autoSpaceDN w:val="0"/>
              <w:adjustRightInd w:val="0"/>
              <w:spacing w:after="0" w:line="240" w:lineRule="auto"/>
              <w:rPr>
                <w:rFonts w:eastAsia="Calibri" w:cs="Arial"/>
                <w:b/>
                <w:sz w:val="20"/>
              </w:rPr>
            </w:pPr>
          </w:p>
          <w:p w:rsidR="00D7250B" w:rsidRPr="00D54490" w:rsidRDefault="00D7250B" w:rsidP="00602A71">
            <w:pPr>
              <w:pStyle w:val="Akapitzlist"/>
              <w:autoSpaceDE w:val="0"/>
              <w:autoSpaceDN w:val="0"/>
              <w:adjustRightInd w:val="0"/>
              <w:spacing w:after="0" w:line="240" w:lineRule="auto"/>
              <w:rPr>
                <w:rFonts w:eastAsia="Calibri" w:cs="Arial"/>
              </w:rPr>
            </w:pPr>
          </w:p>
          <w:p w:rsidR="00D7250B" w:rsidRPr="00D54490" w:rsidRDefault="00D7250B" w:rsidP="00602A71">
            <w:pPr>
              <w:pStyle w:val="Akapitzlist"/>
              <w:numPr>
                <w:ilvl w:val="0"/>
                <w:numId w:val="505"/>
              </w:numPr>
              <w:autoSpaceDE w:val="0"/>
              <w:autoSpaceDN w:val="0"/>
              <w:adjustRightInd w:val="0"/>
              <w:spacing w:after="0" w:line="240" w:lineRule="auto"/>
              <w:rPr>
                <w:rFonts w:eastAsia="Calibri" w:cs="Arial"/>
              </w:rPr>
            </w:pPr>
            <w:r w:rsidRPr="00D54490">
              <w:rPr>
                <w:rFonts w:cs="Arial"/>
              </w:rPr>
              <w:t>Projektodawcą  lub partnerem jest podmiot wykonujący działalność leczniczą, uprawniony do tego na mocy prawa powszechnie obowiązującego.</w:t>
            </w:r>
          </w:p>
          <w:p w:rsidR="00D7250B" w:rsidRPr="00D54490" w:rsidRDefault="00D7250B" w:rsidP="00602A71">
            <w:pPr>
              <w:pStyle w:val="Akapitzlist"/>
              <w:rPr>
                <w:rFonts w:eastAsia="Calibri" w:cs="Arial"/>
              </w:rPr>
            </w:pPr>
          </w:p>
          <w:p w:rsidR="00D7250B" w:rsidRPr="00D54490" w:rsidRDefault="00D7250B" w:rsidP="00602A71">
            <w:pPr>
              <w:pStyle w:val="Akapitzlist"/>
              <w:numPr>
                <w:ilvl w:val="0"/>
                <w:numId w:val="505"/>
              </w:numPr>
              <w:autoSpaceDE w:val="0"/>
              <w:autoSpaceDN w:val="0"/>
              <w:adjustRightInd w:val="0"/>
              <w:spacing w:after="0" w:line="240" w:lineRule="auto"/>
              <w:rPr>
                <w:rFonts w:eastAsia="Calibri" w:cs="Arial"/>
              </w:rPr>
            </w:pPr>
            <w:r w:rsidRPr="00D54490">
              <w:rPr>
                <w:rFonts w:cs="Arial"/>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p w:rsidR="00D7250B" w:rsidRPr="00D54490" w:rsidRDefault="00D7250B" w:rsidP="00602A71">
            <w:pPr>
              <w:pStyle w:val="Akapitzlist"/>
              <w:rPr>
                <w:rFonts w:eastAsia="Calibri" w:cs="Arial"/>
              </w:rPr>
            </w:pPr>
          </w:p>
          <w:p w:rsidR="00D7250B" w:rsidRPr="00572C97" w:rsidRDefault="00D7250B" w:rsidP="00602A71">
            <w:pPr>
              <w:pStyle w:val="Akapitzlist"/>
              <w:numPr>
                <w:ilvl w:val="0"/>
                <w:numId w:val="505"/>
              </w:numPr>
              <w:spacing w:before="40" w:after="40"/>
              <w:jc w:val="both"/>
              <w:rPr>
                <w:rFonts w:cs="Arial"/>
              </w:rPr>
            </w:pPr>
            <w:r w:rsidRPr="00572C97">
              <w:rPr>
                <w:rFonts w:cs="Arial"/>
              </w:rPr>
              <w:t>Grupę docelową projektu stanowią:</w:t>
            </w:r>
          </w:p>
          <w:p w:rsidR="00D7250B" w:rsidRPr="00572C97" w:rsidRDefault="00D7250B" w:rsidP="00602A71">
            <w:pPr>
              <w:pStyle w:val="Akapitzlist"/>
              <w:numPr>
                <w:ilvl w:val="0"/>
                <w:numId w:val="386"/>
              </w:numPr>
              <w:spacing w:before="40" w:after="40"/>
              <w:jc w:val="both"/>
              <w:rPr>
                <w:rFonts w:cs="Arial"/>
              </w:rPr>
            </w:pPr>
            <w:r w:rsidRPr="00572C97">
              <w:rPr>
                <w:rFonts w:cs="Arial"/>
              </w:rPr>
              <w:t xml:space="preserve">dzieci uczęszczające do klas piątych szkoły podstawowej w rocznikach 2020/2021, 2021/2022 i 2022/2023 oraz ich </w:t>
            </w:r>
            <w:r w:rsidRPr="00572C97">
              <w:rPr>
                <w:rFonts w:cs="Arial"/>
              </w:rPr>
              <w:lastRenderedPageBreak/>
              <w:t>rodzice/opiekunowie;</w:t>
            </w:r>
          </w:p>
          <w:p w:rsidR="00D7250B" w:rsidRPr="00572C97" w:rsidRDefault="00D7250B" w:rsidP="00602A71">
            <w:pPr>
              <w:pStyle w:val="Akapitzlist"/>
              <w:numPr>
                <w:ilvl w:val="0"/>
                <w:numId w:val="386"/>
              </w:numPr>
              <w:spacing w:before="40" w:after="40"/>
              <w:jc w:val="both"/>
              <w:rPr>
                <w:rFonts w:cs="Arial"/>
              </w:rPr>
            </w:pPr>
            <w:r w:rsidRPr="00572C97">
              <w:rPr>
                <w:rFonts w:cs="Arial"/>
              </w:rPr>
              <w:t>dyrektorzy szkół podstawowych;</w:t>
            </w:r>
          </w:p>
          <w:p w:rsidR="00D7250B" w:rsidRPr="00572C97" w:rsidRDefault="00D7250B" w:rsidP="00602A71">
            <w:pPr>
              <w:pStyle w:val="Akapitzlist"/>
              <w:numPr>
                <w:ilvl w:val="0"/>
                <w:numId w:val="386"/>
              </w:numPr>
              <w:spacing w:before="40" w:after="40"/>
              <w:jc w:val="both"/>
              <w:rPr>
                <w:rFonts w:cs="Arial"/>
              </w:rPr>
            </w:pPr>
            <w:r w:rsidRPr="00572C97">
              <w:rPr>
                <w:rFonts w:cs="Arial"/>
              </w:rPr>
              <w:t xml:space="preserve"> pielęgniarki środowiska  nauczania i wychowania, higienistki szkolne, kadra medyczna POZ, lekarze ortopedzi,  rehabilitanci</w:t>
            </w:r>
          </w:p>
          <w:p w:rsidR="00D7250B" w:rsidRPr="00DD0E1D" w:rsidRDefault="00D7250B" w:rsidP="00602A71">
            <w:pPr>
              <w:spacing w:before="40" w:after="40"/>
              <w:jc w:val="both"/>
              <w:rPr>
                <w:rFonts w:ascii="Myriad Pro" w:eastAsia="Calibri" w:hAnsi="Myriad Pro" w:cs="Arial"/>
                <w:sz w:val="20"/>
              </w:rPr>
            </w:pPr>
            <w:r w:rsidRPr="00DD0E1D">
              <w:rPr>
                <w:rFonts w:ascii="Myriad Pro" w:eastAsia="Calibri" w:hAnsi="Myriad Pro" w:cs="Arial"/>
                <w:sz w:val="20"/>
              </w:rPr>
              <w:t>W przypadku  braku możliwości objęcia pełnym wsparciem uczniów klasy V w roku szkolnym 2020/2021 możliwe jest wsparcie ich w kolejnym roku szkolnym tj. jako uczniów klasy VI w roku szkolnym 2021/2022.</w:t>
            </w:r>
          </w:p>
          <w:p w:rsidR="00D7250B" w:rsidRPr="00D54490" w:rsidRDefault="00D7250B" w:rsidP="00602A71">
            <w:pPr>
              <w:pStyle w:val="Akapitzlist"/>
              <w:rPr>
                <w:rFonts w:eastAsia="Calibri" w:cs="Arial"/>
              </w:rPr>
            </w:pPr>
          </w:p>
          <w:p w:rsidR="00D7250B" w:rsidRPr="00D54490" w:rsidRDefault="00D7250B" w:rsidP="00602A71">
            <w:pPr>
              <w:pStyle w:val="Akapitzlist"/>
              <w:numPr>
                <w:ilvl w:val="0"/>
                <w:numId w:val="505"/>
              </w:numPr>
              <w:autoSpaceDE w:val="0"/>
              <w:autoSpaceDN w:val="0"/>
              <w:adjustRightInd w:val="0"/>
              <w:spacing w:after="0" w:line="240" w:lineRule="auto"/>
              <w:rPr>
                <w:rFonts w:eastAsia="Calibri" w:cs="Arial"/>
              </w:rPr>
            </w:pPr>
            <w:r w:rsidRPr="00D54490">
              <w:rPr>
                <w:rFonts w:cs="Arial"/>
              </w:rPr>
              <w:t xml:space="preserve">Projekt jest skierowany do osób zamieszkujących konkretny subregion dla którego składany jest wniosek o dofinansowanie (w przypadku osób fizycznych, są to osoby zamieszkujące, uczące się, pracujące na obszarze </w:t>
            </w:r>
            <w:r w:rsidRPr="00D54490">
              <w:rPr>
                <w:rFonts w:eastAsia="Calibri" w:cs="Arial"/>
              </w:rPr>
              <w:t xml:space="preserve">wskazanego we wniosku subregionu </w:t>
            </w:r>
            <w:r w:rsidRPr="00D54490">
              <w:rPr>
                <w:rFonts w:cs="Arial"/>
              </w:rPr>
              <w:t>w rozumieniu przepisów Kodeksu Cywilnego) oraz  szkół posiadających jednostkę organizacyjną na jego obszarze.</w:t>
            </w:r>
          </w:p>
          <w:p w:rsidR="00D7250B" w:rsidRPr="00D54490" w:rsidRDefault="00D7250B" w:rsidP="00602A71">
            <w:pPr>
              <w:pStyle w:val="Akapitzlist"/>
              <w:rPr>
                <w:rFonts w:eastAsia="Calibri" w:cs="Arial"/>
              </w:rPr>
            </w:pPr>
          </w:p>
          <w:p w:rsidR="00D7250B" w:rsidRDefault="00D7250B" w:rsidP="00602A71">
            <w:pPr>
              <w:pStyle w:val="Akapitzlist"/>
              <w:numPr>
                <w:ilvl w:val="0"/>
                <w:numId w:val="505"/>
              </w:numPr>
              <w:autoSpaceDE w:val="0"/>
              <w:autoSpaceDN w:val="0"/>
              <w:spacing w:after="0" w:line="240" w:lineRule="auto"/>
              <w:contextualSpacing w:val="0"/>
              <w:rPr>
                <w:rFonts w:cs="Arial"/>
              </w:rPr>
            </w:pPr>
            <w:r w:rsidRPr="00572C97">
              <w:rPr>
                <w:rFonts w:cs="Arial"/>
              </w:rPr>
              <w:t>Działania realizowane w projekcie przez Projektodawcę oraz ewentualnych Partnerów są zgodne z zakresem RPZ pn. „Profilaktyka wad postawy wśród uczniów szkół podstawowych na lata 2020-2022”, który jest załącznikiem do Regulaminu konkursu.</w:t>
            </w:r>
          </w:p>
          <w:p w:rsidR="00D7250B" w:rsidRPr="00572C97" w:rsidRDefault="00D7250B" w:rsidP="00602A71">
            <w:pPr>
              <w:autoSpaceDE w:val="0"/>
              <w:autoSpaceDN w:val="0"/>
              <w:spacing w:after="0" w:line="240" w:lineRule="auto"/>
              <w:rPr>
                <w:rFonts w:cs="Arial"/>
                <w:sz w:val="20"/>
              </w:rPr>
            </w:pPr>
          </w:p>
          <w:p w:rsidR="00D7250B" w:rsidRPr="00DD0E1D" w:rsidRDefault="00D7250B" w:rsidP="00602A71">
            <w:pPr>
              <w:autoSpaceDE w:val="0"/>
              <w:autoSpaceDN w:val="0"/>
              <w:spacing w:after="0" w:line="240" w:lineRule="auto"/>
              <w:rPr>
                <w:rFonts w:ascii="Myriad Pro" w:eastAsia="Calibri" w:hAnsi="Myriad Pro" w:cs="Arial"/>
                <w:sz w:val="20"/>
              </w:rPr>
            </w:pPr>
            <w:r w:rsidRPr="00DD0E1D">
              <w:rPr>
                <w:rFonts w:ascii="Myriad Pro" w:eastAsia="Calibri" w:hAnsi="Myriad Pro" w:cs="Arial"/>
                <w:sz w:val="20"/>
              </w:rPr>
              <w:t>W przypadku  braku możliwości objęcia pełnym wsparciem uczniów klasy V w roku szkolnym 2020/2021 możliwe jest wsparcie ich w kolejnym roku szkolnym tj. jako uczniów klasy VI w roku szkolnym 2021/2022. W takim przypadku wyłączony zostanie warunek dotyczący 3-letniego okresu realizacji Programu.</w:t>
            </w:r>
          </w:p>
          <w:p w:rsidR="00D7250B" w:rsidRPr="00D54490" w:rsidRDefault="00D7250B" w:rsidP="00602A71">
            <w:pPr>
              <w:autoSpaceDE w:val="0"/>
              <w:autoSpaceDN w:val="0"/>
              <w:adjustRightInd w:val="0"/>
              <w:spacing w:after="0" w:line="240" w:lineRule="auto"/>
              <w:rPr>
                <w:rFonts w:cs="Arial"/>
                <w:sz w:val="20"/>
              </w:rPr>
            </w:pPr>
          </w:p>
          <w:p w:rsidR="00D7250B" w:rsidRPr="00572C97" w:rsidRDefault="00D7250B" w:rsidP="00602A71">
            <w:pPr>
              <w:pStyle w:val="Akapitzlist"/>
              <w:numPr>
                <w:ilvl w:val="0"/>
                <w:numId w:val="505"/>
              </w:numPr>
              <w:autoSpaceDE w:val="0"/>
              <w:autoSpaceDN w:val="0"/>
              <w:spacing w:before="40" w:after="40"/>
              <w:jc w:val="both"/>
              <w:rPr>
                <w:rFonts w:cs="Arial"/>
              </w:rPr>
            </w:pPr>
            <w:r w:rsidRPr="00D54490">
              <w:rPr>
                <w:rFonts w:cs="Arial"/>
              </w:rPr>
              <w:t xml:space="preserve">Projektodawca </w:t>
            </w:r>
            <w:r w:rsidRPr="00572C97">
              <w:rPr>
                <w:rFonts w:cs="Arial"/>
              </w:rPr>
              <w:t xml:space="preserve">zapewnia, że minimalna liczba dzieci objętych działaniami terapeutycznymi  to: </w:t>
            </w:r>
          </w:p>
          <w:p w:rsidR="00D7250B" w:rsidRPr="00572C97" w:rsidRDefault="00D7250B" w:rsidP="00602A71">
            <w:pPr>
              <w:pStyle w:val="Akapitzlist"/>
              <w:numPr>
                <w:ilvl w:val="0"/>
                <w:numId w:val="387"/>
              </w:numPr>
              <w:spacing w:before="40" w:after="40"/>
              <w:jc w:val="both"/>
              <w:rPr>
                <w:rFonts w:cs="Arial"/>
              </w:rPr>
            </w:pPr>
            <w:r w:rsidRPr="00572C97">
              <w:rPr>
                <w:rFonts w:cs="Arial"/>
              </w:rPr>
              <w:t xml:space="preserve">dla subregionu </w:t>
            </w:r>
            <w:r w:rsidRPr="00572C97">
              <w:rPr>
                <w:rFonts w:cs="Arial"/>
                <w:b/>
              </w:rPr>
              <w:t>szczecińskiego</w:t>
            </w:r>
            <w:r w:rsidRPr="00572C97">
              <w:rPr>
                <w:rFonts w:cs="Arial"/>
              </w:rPr>
              <w:t>: 1707</w:t>
            </w:r>
          </w:p>
          <w:p w:rsidR="00D7250B" w:rsidRPr="00572C97" w:rsidRDefault="00D7250B" w:rsidP="00602A71">
            <w:pPr>
              <w:pStyle w:val="Akapitzlist"/>
              <w:numPr>
                <w:ilvl w:val="0"/>
                <w:numId w:val="387"/>
              </w:numPr>
              <w:spacing w:before="40" w:after="40"/>
              <w:jc w:val="both"/>
              <w:rPr>
                <w:rFonts w:cs="Arial"/>
              </w:rPr>
            </w:pPr>
            <w:r w:rsidRPr="00572C97">
              <w:rPr>
                <w:rFonts w:cs="Arial"/>
              </w:rPr>
              <w:t xml:space="preserve">dla subregionu </w:t>
            </w:r>
            <w:r w:rsidRPr="00572C97">
              <w:rPr>
                <w:rFonts w:cs="Arial"/>
                <w:b/>
              </w:rPr>
              <w:t>koszalińskiego</w:t>
            </w:r>
            <w:r w:rsidRPr="00572C97">
              <w:rPr>
                <w:rFonts w:cs="Arial"/>
              </w:rPr>
              <w:t>: 883</w:t>
            </w:r>
          </w:p>
          <w:p w:rsidR="00D7250B" w:rsidRPr="00572C97" w:rsidRDefault="00D7250B" w:rsidP="00602A71">
            <w:pPr>
              <w:pStyle w:val="Akapitzlist"/>
              <w:numPr>
                <w:ilvl w:val="0"/>
                <w:numId w:val="387"/>
              </w:numPr>
              <w:spacing w:before="40" w:after="40"/>
              <w:jc w:val="both"/>
              <w:rPr>
                <w:rFonts w:cs="Arial"/>
              </w:rPr>
            </w:pPr>
            <w:r w:rsidRPr="00572C97">
              <w:rPr>
                <w:rFonts w:cs="Arial"/>
              </w:rPr>
              <w:t xml:space="preserve">dla subregionu </w:t>
            </w:r>
            <w:r w:rsidRPr="00572C97">
              <w:rPr>
                <w:rFonts w:cs="Arial"/>
                <w:b/>
              </w:rPr>
              <w:t>stargardzkiego</w:t>
            </w:r>
            <w:r w:rsidRPr="00572C97">
              <w:rPr>
                <w:rFonts w:cs="Arial"/>
              </w:rPr>
              <w:t>: 915</w:t>
            </w:r>
          </w:p>
          <w:p w:rsidR="00D7250B" w:rsidRPr="00572C97" w:rsidRDefault="00D7250B" w:rsidP="00602A71">
            <w:pPr>
              <w:pStyle w:val="Akapitzlist"/>
              <w:numPr>
                <w:ilvl w:val="0"/>
                <w:numId w:val="387"/>
              </w:numPr>
              <w:spacing w:before="40" w:after="40"/>
              <w:jc w:val="both"/>
              <w:rPr>
                <w:rFonts w:cs="Arial"/>
              </w:rPr>
            </w:pPr>
            <w:r w:rsidRPr="00572C97">
              <w:rPr>
                <w:rFonts w:cs="Arial"/>
              </w:rPr>
              <w:t xml:space="preserve">dla subregionu </w:t>
            </w:r>
            <w:r w:rsidRPr="00572C97">
              <w:rPr>
                <w:rFonts w:cs="Arial"/>
                <w:b/>
              </w:rPr>
              <w:t>szczecineckiego</w:t>
            </w:r>
            <w:r w:rsidRPr="00572C97">
              <w:rPr>
                <w:rFonts w:cs="Arial"/>
              </w:rPr>
              <w:t>: 683</w:t>
            </w:r>
          </w:p>
          <w:p w:rsidR="00D7250B" w:rsidRPr="00572C97" w:rsidRDefault="00D7250B" w:rsidP="00602A71">
            <w:pPr>
              <w:pStyle w:val="Akapitzlist"/>
              <w:autoSpaceDE w:val="0"/>
              <w:autoSpaceDN w:val="0"/>
              <w:spacing w:before="40" w:after="40" w:line="240" w:lineRule="auto"/>
              <w:jc w:val="both"/>
              <w:rPr>
                <w:rFonts w:cs="Arial"/>
              </w:rPr>
            </w:pPr>
          </w:p>
          <w:p w:rsidR="00D7250B" w:rsidRPr="00EB0492" w:rsidRDefault="00D7250B" w:rsidP="00602A71">
            <w:pPr>
              <w:pStyle w:val="Akapitzlist"/>
              <w:numPr>
                <w:ilvl w:val="0"/>
                <w:numId w:val="505"/>
              </w:numPr>
              <w:autoSpaceDE w:val="0"/>
              <w:autoSpaceDN w:val="0"/>
              <w:spacing w:after="0" w:line="240" w:lineRule="auto"/>
              <w:jc w:val="both"/>
              <w:rPr>
                <w:rFonts w:cs="Arial"/>
              </w:rPr>
            </w:pPr>
            <w:r w:rsidRPr="00EB0492">
              <w:rPr>
                <w:rFonts w:cs="Arial"/>
              </w:rPr>
              <w:t xml:space="preserve">Okres realizacji projektu rozpoczyna się najpóźniej od 1 września </w:t>
            </w:r>
            <w:r w:rsidRPr="00EB0492">
              <w:rPr>
                <w:rFonts w:cs="Arial"/>
              </w:rPr>
              <w:lastRenderedPageBreak/>
              <w:t xml:space="preserve">2021 r. i nie może trwać dłużej niż do 30 czerwca 2023 r. </w:t>
            </w:r>
          </w:p>
          <w:p w:rsidR="00D7250B" w:rsidRPr="00D54490" w:rsidRDefault="00D7250B" w:rsidP="00602A71">
            <w:pPr>
              <w:autoSpaceDE w:val="0"/>
              <w:autoSpaceDN w:val="0"/>
              <w:adjustRightInd w:val="0"/>
              <w:spacing w:after="0" w:line="240" w:lineRule="auto"/>
              <w:rPr>
                <w:rFonts w:cs="Arial"/>
                <w:sz w:val="20"/>
              </w:rPr>
            </w:pPr>
          </w:p>
          <w:p w:rsidR="00D7250B" w:rsidRPr="00D54490" w:rsidRDefault="00D7250B" w:rsidP="00602A71">
            <w:pPr>
              <w:pStyle w:val="Akapitzlist"/>
              <w:numPr>
                <w:ilvl w:val="0"/>
                <w:numId w:val="505"/>
              </w:numPr>
              <w:autoSpaceDE w:val="0"/>
              <w:autoSpaceDN w:val="0"/>
              <w:adjustRightInd w:val="0"/>
              <w:spacing w:after="0" w:line="240" w:lineRule="auto"/>
              <w:rPr>
                <w:rFonts w:cs="Arial"/>
              </w:rPr>
            </w:pPr>
            <w:r w:rsidRPr="00D54490">
              <w:rPr>
                <w:rFonts w:eastAsiaTheme="majorEastAsia" w:cs="Arial"/>
                <w:bCs/>
              </w:rPr>
              <w:t>Projektodawca</w:t>
            </w:r>
            <w:r w:rsidRPr="00D54490">
              <w:rPr>
                <w:rFonts w:cs="Arial"/>
              </w:rPr>
              <w:t xml:space="preserve"> wniesie wkład własny w wysokości nie mniejszej niż 10% wartości projektu, zgodnie z zapisami zawartymi w Szczegółowym Opisie Osi Priorytetowych Regionalnego Programu Operacyjnego Województwa Zachodniopomorskiego 2014-2020.</w:t>
            </w:r>
          </w:p>
          <w:p w:rsidR="00D7250B" w:rsidRPr="00D54490" w:rsidRDefault="00D7250B" w:rsidP="00602A71">
            <w:pPr>
              <w:pStyle w:val="Akapitzlist"/>
              <w:autoSpaceDE w:val="0"/>
              <w:autoSpaceDN w:val="0"/>
              <w:adjustRightInd w:val="0"/>
              <w:spacing w:after="0" w:line="240" w:lineRule="auto"/>
              <w:rPr>
                <w:rFonts w:cs="Arial"/>
              </w:rPr>
            </w:pPr>
          </w:p>
          <w:p w:rsidR="00D7250B" w:rsidRPr="00D54490" w:rsidRDefault="00D7250B" w:rsidP="00602A71">
            <w:pPr>
              <w:pStyle w:val="Akapitzlist"/>
              <w:numPr>
                <w:ilvl w:val="0"/>
                <w:numId w:val="505"/>
              </w:numPr>
              <w:autoSpaceDE w:val="0"/>
              <w:autoSpaceDN w:val="0"/>
              <w:adjustRightInd w:val="0"/>
              <w:spacing w:after="0" w:line="240" w:lineRule="auto"/>
              <w:rPr>
                <w:rFonts w:cs="Arial"/>
              </w:rPr>
            </w:pPr>
            <w:r w:rsidRPr="00D54490">
              <w:rPr>
                <w:rFonts w:cs="Arial"/>
              </w:rPr>
              <w:t>Świadczenia w ramach programu polityki zdrowotnej będą realizowane z pełnym poszanowaniem istniejących ram prawnych i ochrony praw pacjenta, w tym zasad dotyczących prowadzenia i przechowywania dokumentacji medycznej.</w:t>
            </w:r>
          </w:p>
          <w:p w:rsidR="00D7250B" w:rsidRPr="00D54490" w:rsidRDefault="00D7250B" w:rsidP="00602A71">
            <w:pPr>
              <w:pStyle w:val="Akapitzlist"/>
              <w:rPr>
                <w:rFonts w:cs="Arial"/>
              </w:rPr>
            </w:pPr>
          </w:p>
          <w:p w:rsidR="00D7250B" w:rsidRPr="00D54490" w:rsidRDefault="00D7250B" w:rsidP="00602A71">
            <w:pPr>
              <w:pStyle w:val="Akapitzlist"/>
              <w:numPr>
                <w:ilvl w:val="0"/>
                <w:numId w:val="505"/>
              </w:numPr>
              <w:autoSpaceDE w:val="0"/>
              <w:autoSpaceDN w:val="0"/>
              <w:adjustRightInd w:val="0"/>
              <w:spacing w:after="0" w:line="240" w:lineRule="auto"/>
              <w:rPr>
                <w:rFonts w:cs="Arial"/>
              </w:rPr>
            </w:pPr>
            <w:r w:rsidRPr="00D54490">
              <w:rPr>
                <w:rFonts w:cs="Arial"/>
              </w:rPr>
              <w:t>Projektodawca/Partner  nie  jest  realizatorem  analogicznego  programu  zdrowotnego  lub  programu polityki zdrowotnej realizowanego w ramach POWER.</w:t>
            </w:r>
          </w:p>
          <w:p w:rsidR="00D7250B" w:rsidRPr="00D54490" w:rsidRDefault="00D7250B" w:rsidP="00602A71">
            <w:pPr>
              <w:pStyle w:val="Akapitzlist"/>
              <w:rPr>
                <w:rFonts w:cs="Arial"/>
              </w:rPr>
            </w:pPr>
          </w:p>
          <w:p w:rsidR="00D7250B" w:rsidRPr="00D54490" w:rsidRDefault="00D7250B" w:rsidP="00602A71">
            <w:pPr>
              <w:pStyle w:val="Akapitzlist"/>
              <w:numPr>
                <w:ilvl w:val="0"/>
                <w:numId w:val="505"/>
              </w:numPr>
              <w:autoSpaceDE w:val="0"/>
              <w:autoSpaceDN w:val="0"/>
              <w:adjustRightInd w:val="0"/>
              <w:spacing w:after="0" w:line="240" w:lineRule="auto"/>
              <w:rPr>
                <w:rFonts w:cs="Arial"/>
              </w:rPr>
            </w:pPr>
            <w:r w:rsidRPr="00D54490">
              <w:rPr>
                <w:rFonts w:cs="Arial"/>
              </w:rPr>
              <w:t>Koszty bezpośrednie projektu nie są rozliczane w całości kwotami ryczałtowymi określonymi przez beneficjenta.</w:t>
            </w:r>
          </w:p>
        </w:tc>
        <w:tc>
          <w:tcPr>
            <w:tcW w:w="4733" w:type="dxa"/>
            <w:shd w:val="clear" w:color="auto" w:fill="auto"/>
          </w:tcPr>
          <w:p w:rsidR="00D7250B" w:rsidRPr="00DD0E1D" w:rsidRDefault="00D7250B" w:rsidP="00DD0E1D">
            <w:pPr>
              <w:autoSpaceDE w:val="0"/>
              <w:autoSpaceDN w:val="0"/>
              <w:adjustRightInd w:val="0"/>
              <w:spacing w:after="0" w:line="240" w:lineRule="auto"/>
              <w:rPr>
                <w:rFonts w:ascii="Myriad Pro" w:eastAsia="Calibri" w:hAnsi="Myriad Pro" w:cs="Arial"/>
                <w:sz w:val="20"/>
              </w:rPr>
            </w:pPr>
            <w:r w:rsidRPr="00DD0E1D">
              <w:rPr>
                <w:rFonts w:ascii="Myriad Pro" w:eastAsia="Calibri" w:hAnsi="Myriad Pro" w:cs="Arial"/>
                <w:sz w:val="20"/>
              </w:rPr>
              <w:lastRenderedPageBreak/>
              <w:t>Spełnienie kryterium jest konieczne do przyznania dofinansowania.</w:t>
            </w:r>
          </w:p>
          <w:p w:rsidR="00D7250B" w:rsidRPr="00DD0E1D" w:rsidRDefault="00D7250B" w:rsidP="00DD0E1D">
            <w:pPr>
              <w:autoSpaceDE w:val="0"/>
              <w:autoSpaceDN w:val="0"/>
              <w:adjustRightInd w:val="0"/>
              <w:spacing w:after="0" w:line="240" w:lineRule="auto"/>
              <w:rPr>
                <w:rFonts w:ascii="Myriad Pro" w:eastAsia="Calibri" w:hAnsi="Myriad Pro" w:cs="Arial"/>
                <w:sz w:val="20"/>
              </w:rPr>
            </w:pPr>
            <w:r w:rsidRPr="00DD0E1D">
              <w:rPr>
                <w:rFonts w:ascii="Myriad Pro" w:eastAsia="Calibri" w:hAnsi="Myriad Pro" w:cs="Arial"/>
                <w:sz w:val="20"/>
              </w:rPr>
              <w:t>Projekty niespełniające kryterium są odrzucane.</w:t>
            </w:r>
          </w:p>
          <w:p w:rsidR="00D7250B" w:rsidRPr="00DD0E1D" w:rsidRDefault="00D7250B" w:rsidP="00DD0E1D">
            <w:pPr>
              <w:autoSpaceDE w:val="0"/>
              <w:autoSpaceDN w:val="0"/>
              <w:adjustRightInd w:val="0"/>
              <w:spacing w:after="0" w:line="240" w:lineRule="auto"/>
              <w:rPr>
                <w:rFonts w:ascii="Myriad Pro" w:eastAsia="Calibri" w:hAnsi="Myriad Pro" w:cs="Arial"/>
                <w:sz w:val="20"/>
              </w:rPr>
            </w:pPr>
            <w:r w:rsidRPr="00DD0E1D">
              <w:rPr>
                <w:rFonts w:ascii="Myriad Pro" w:eastAsia="Calibri" w:hAnsi="Myriad Pro" w:cs="Arial"/>
                <w:sz w:val="20"/>
              </w:rPr>
              <w:t>Ocena spełniania kryterium polega na przypisaniu wartości logicznych „tak”, „nie”.</w:t>
            </w:r>
          </w:p>
          <w:p w:rsidR="00D7250B" w:rsidRPr="00DD0E1D" w:rsidRDefault="00D7250B" w:rsidP="00DD0E1D">
            <w:pPr>
              <w:autoSpaceDE w:val="0"/>
              <w:autoSpaceDN w:val="0"/>
              <w:adjustRightInd w:val="0"/>
              <w:spacing w:after="0" w:line="240" w:lineRule="auto"/>
              <w:rPr>
                <w:rFonts w:ascii="Myriad Pro" w:eastAsia="Calibri" w:hAnsi="Myriad Pro" w:cs="Arial"/>
                <w:sz w:val="20"/>
              </w:rPr>
            </w:pPr>
          </w:p>
          <w:p w:rsidR="00D7250B" w:rsidRPr="00DD0E1D" w:rsidRDefault="00D7250B" w:rsidP="00602A71">
            <w:pPr>
              <w:autoSpaceDE w:val="0"/>
              <w:autoSpaceDN w:val="0"/>
              <w:adjustRightInd w:val="0"/>
              <w:spacing w:after="0" w:line="240" w:lineRule="auto"/>
              <w:rPr>
                <w:rFonts w:ascii="Myriad Pro" w:eastAsia="Calibri" w:hAnsi="Myriad Pro" w:cs="Arial"/>
                <w:sz w:val="20"/>
              </w:rPr>
            </w:pPr>
            <w:r w:rsidRPr="00DD0E1D">
              <w:rPr>
                <w:rFonts w:ascii="Myriad Pro" w:eastAsia="Calibri" w:hAnsi="Myriad Pro" w:cs="Arial"/>
                <w:sz w:val="20"/>
              </w:rPr>
              <w:t>W zakresie kryterium dostępu „Zgodność wsparcia” nr 4, 6, 7 na podstawie art. 45 ust. 3 ustawy z dnia 11 lipca 2014 r. o zasadach realizacji programów w zakresie polityki spójności finansowanych w perspektywie finansowej 2014–2020 (Dz. U. z 2020 r. poz. 818) treść wniosku o dofinansowanie w części dotyczącej spełnienia kryterium  może być uzupełniana lub poprawiana w zakresie określonym w Regulaminie konkursu.</w:t>
            </w:r>
          </w:p>
          <w:p w:rsidR="00D7250B" w:rsidRPr="00DD0E1D" w:rsidRDefault="00D7250B" w:rsidP="00602A71">
            <w:pPr>
              <w:autoSpaceDE w:val="0"/>
              <w:autoSpaceDN w:val="0"/>
              <w:adjustRightInd w:val="0"/>
              <w:spacing w:after="0" w:line="240" w:lineRule="auto"/>
              <w:rPr>
                <w:rFonts w:ascii="Myriad Pro" w:eastAsia="Calibri" w:hAnsi="Myriad Pro" w:cs="Arial"/>
                <w:sz w:val="20"/>
              </w:rPr>
            </w:pPr>
          </w:p>
          <w:p w:rsidR="00D7250B" w:rsidRPr="00D54490" w:rsidRDefault="00D7250B" w:rsidP="00602A71">
            <w:pPr>
              <w:autoSpaceDE w:val="0"/>
              <w:autoSpaceDN w:val="0"/>
              <w:adjustRightInd w:val="0"/>
              <w:spacing w:after="0" w:line="240" w:lineRule="auto"/>
              <w:rPr>
                <w:sz w:val="20"/>
              </w:rPr>
            </w:pPr>
            <w:r w:rsidRPr="00DD0E1D">
              <w:rPr>
                <w:rFonts w:ascii="Myriad Pro" w:eastAsia="Calibri" w:hAnsi="Myriad Pro" w:cs="Arial"/>
                <w:sz w:val="20"/>
              </w:rPr>
              <w:t xml:space="preserve">W zakresie kryterium dostępu „Zgodność wsparcia” nr 8 na podstawie art. 45 ust. 3 ustawy z dnia 11 lipca 2014 r. o zasadach realizacji programów w zakresie polityki spójności finansowanych w perspektywie finansowej 2014–2020 (Dz. U. z 2020 r. poz. 818) w uzasadnionych przypadkach na etapie realizacji projektu, IOK </w:t>
            </w:r>
            <w:r w:rsidRPr="00DD0E1D">
              <w:rPr>
                <w:rFonts w:ascii="Myriad Pro" w:eastAsia="Calibri" w:hAnsi="Myriad Pro" w:cs="Arial"/>
                <w:sz w:val="20"/>
              </w:rPr>
              <w:lastRenderedPageBreak/>
              <w:t>dopuszcza możliwość odstępstwa w zakresie przedmiotowego kryterium poprzez wydłużenie terminu realizacji projektu na wniosek lub za zgodą IOK.</w:t>
            </w:r>
          </w:p>
        </w:tc>
      </w:tr>
    </w:tbl>
    <w:p w:rsidR="00D7250B" w:rsidRPr="00D54490" w:rsidRDefault="00D7250B" w:rsidP="00D7250B">
      <w:pPr>
        <w:spacing w:before="120" w:after="120" w:line="240" w:lineRule="auto"/>
        <w:rPr>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8505"/>
        <w:gridCol w:w="4733"/>
      </w:tblGrid>
      <w:tr w:rsidR="00D7250B" w:rsidRPr="00D54490" w:rsidTr="00602A71">
        <w:trPr>
          <w:jc w:val="center"/>
        </w:trPr>
        <w:tc>
          <w:tcPr>
            <w:tcW w:w="14175" w:type="dxa"/>
            <w:gridSpan w:val="3"/>
            <w:shd w:val="clear" w:color="auto" w:fill="D9D9D9" w:themeFill="background1" w:themeFillShade="D9"/>
          </w:tcPr>
          <w:p w:rsidR="00D7250B" w:rsidRPr="00D54490" w:rsidRDefault="00D7250B" w:rsidP="00602A71">
            <w:pPr>
              <w:spacing w:before="40" w:after="40" w:line="240" w:lineRule="auto"/>
              <w:jc w:val="center"/>
              <w:rPr>
                <w:b/>
                <w:sz w:val="20"/>
              </w:rPr>
            </w:pPr>
            <w:r w:rsidRPr="00D54490">
              <w:rPr>
                <w:b/>
                <w:sz w:val="20"/>
              </w:rPr>
              <w:t>Kryteria premiujące</w:t>
            </w:r>
          </w:p>
        </w:tc>
      </w:tr>
      <w:tr w:rsidR="00D7250B" w:rsidRPr="00D54490" w:rsidTr="00602A71">
        <w:trPr>
          <w:jc w:val="center"/>
        </w:trPr>
        <w:tc>
          <w:tcPr>
            <w:tcW w:w="937" w:type="dxa"/>
          </w:tcPr>
          <w:p w:rsidR="00D7250B" w:rsidRPr="00D54490" w:rsidRDefault="00D7250B" w:rsidP="00602A71">
            <w:pPr>
              <w:spacing w:before="40" w:after="40" w:line="240" w:lineRule="auto"/>
              <w:jc w:val="center"/>
              <w:rPr>
                <w:sz w:val="20"/>
              </w:rPr>
            </w:pPr>
            <w:r w:rsidRPr="00D54490">
              <w:rPr>
                <w:sz w:val="20"/>
              </w:rPr>
              <w:t>L.p.</w:t>
            </w:r>
          </w:p>
        </w:tc>
        <w:tc>
          <w:tcPr>
            <w:tcW w:w="8505" w:type="dxa"/>
          </w:tcPr>
          <w:p w:rsidR="00D7250B" w:rsidRPr="00D54490" w:rsidRDefault="00D7250B" w:rsidP="00602A71">
            <w:pPr>
              <w:spacing w:before="40" w:after="40" w:line="240" w:lineRule="auto"/>
              <w:jc w:val="center"/>
              <w:rPr>
                <w:sz w:val="20"/>
              </w:rPr>
            </w:pPr>
            <w:r w:rsidRPr="00D54490">
              <w:rPr>
                <w:sz w:val="20"/>
              </w:rPr>
              <w:t>Definicja kryterium</w:t>
            </w:r>
          </w:p>
        </w:tc>
        <w:tc>
          <w:tcPr>
            <w:tcW w:w="4733" w:type="dxa"/>
          </w:tcPr>
          <w:p w:rsidR="00D7250B" w:rsidRPr="00D54490" w:rsidRDefault="00D7250B" w:rsidP="00602A71">
            <w:pPr>
              <w:spacing w:before="40" w:after="40" w:line="240" w:lineRule="auto"/>
              <w:jc w:val="center"/>
              <w:rPr>
                <w:sz w:val="20"/>
              </w:rPr>
            </w:pPr>
            <w:r w:rsidRPr="00D54490">
              <w:rPr>
                <w:sz w:val="20"/>
              </w:rPr>
              <w:t>Opis znaczenia kryterium</w:t>
            </w:r>
          </w:p>
        </w:tc>
      </w:tr>
      <w:tr w:rsidR="00D7250B" w:rsidRPr="00D54490" w:rsidTr="00602A71">
        <w:trPr>
          <w:jc w:val="center"/>
        </w:trPr>
        <w:tc>
          <w:tcPr>
            <w:tcW w:w="937" w:type="dxa"/>
          </w:tcPr>
          <w:p w:rsidR="00D7250B" w:rsidRPr="00D54490" w:rsidRDefault="00D7250B" w:rsidP="00602A71">
            <w:pPr>
              <w:spacing w:before="40" w:after="40" w:line="240" w:lineRule="auto"/>
              <w:jc w:val="center"/>
              <w:rPr>
                <w:sz w:val="20"/>
              </w:rPr>
            </w:pPr>
            <w:r w:rsidRPr="00D54490">
              <w:rPr>
                <w:sz w:val="20"/>
              </w:rPr>
              <w:t>1</w:t>
            </w:r>
          </w:p>
        </w:tc>
        <w:tc>
          <w:tcPr>
            <w:tcW w:w="8505" w:type="dxa"/>
          </w:tcPr>
          <w:p w:rsidR="00D7250B" w:rsidRPr="00D54490" w:rsidRDefault="00D7250B" w:rsidP="00602A71">
            <w:pPr>
              <w:spacing w:before="40" w:after="40" w:line="240" w:lineRule="auto"/>
              <w:jc w:val="center"/>
              <w:rPr>
                <w:sz w:val="20"/>
              </w:rPr>
            </w:pPr>
            <w:r w:rsidRPr="00D54490">
              <w:rPr>
                <w:sz w:val="20"/>
              </w:rPr>
              <w:t>3</w:t>
            </w:r>
          </w:p>
        </w:tc>
        <w:tc>
          <w:tcPr>
            <w:tcW w:w="4733" w:type="dxa"/>
          </w:tcPr>
          <w:p w:rsidR="00D7250B" w:rsidRPr="00D54490" w:rsidRDefault="00D7250B" w:rsidP="00602A71">
            <w:pPr>
              <w:spacing w:before="40" w:after="40" w:line="240" w:lineRule="auto"/>
              <w:jc w:val="center"/>
              <w:rPr>
                <w:sz w:val="20"/>
              </w:rPr>
            </w:pPr>
            <w:r w:rsidRPr="00D54490">
              <w:rPr>
                <w:sz w:val="20"/>
              </w:rPr>
              <w:t>4</w:t>
            </w:r>
          </w:p>
        </w:tc>
      </w:tr>
      <w:tr w:rsidR="00D7250B" w:rsidRPr="00D54490" w:rsidTr="00602A71">
        <w:trPr>
          <w:trHeight w:val="445"/>
          <w:jc w:val="center"/>
        </w:trPr>
        <w:tc>
          <w:tcPr>
            <w:tcW w:w="937" w:type="dxa"/>
          </w:tcPr>
          <w:p w:rsidR="00D7250B" w:rsidRPr="00DD0E1D" w:rsidRDefault="00D7250B" w:rsidP="00DD0E1D">
            <w:pPr>
              <w:adjustRightInd w:val="0"/>
              <w:jc w:val="both"/>
              <w:rPr>
                <w:rFonts w:ascii="Myriad Pro" w:hAnsi="Myriad Pro" w:cs="Arial"/>
                <w:sz w:val="20"/>
              </w:rPr>
            </w:pPr>
            <w:r w:rsidRPr="00DD0E1D">
              <w:rPr>
                <w:rFonts w:ascii="Myriad Pro" w:hAnsi="Myriad Pro" w:cs="Arial"/>
                <w:sz w:val="20"/>
              </w:rPr>
              <w:t>1.</w:t>
            </w:r>
          </w:p>
        </w:tc>
        <w:tc>
          <w:tcPr>
            <w:tcW w:w="8505" w:type="dxa"/>
          </w:tcPr>
          <w:p w:rsidR="00D7250B" w:rsidRPr="00DD0E1D" w:rsidRDefault="00D7250B" w:rsidP="00602A71">
            <w:pPr>
              <w:adjustRightInd w:val="0"/>
              <w:jc w:val="both"/>
              <w:rPr>
                <w:rFonts w:ascii="Myriad Pro" w:hAnsi="Myriad Pro" w:cs="Arial"/>
                <w:sz w:val="20"/>
              </w:rPr>
            </w:pPr>
            <w:r w:rsidRPr="00DD0E1D">
              <w:rPr>
                <w:rFonts w:ascii="Myriad Pro" w:hAnsi="Myriad Pro" w:cs="Arial"/>
                <w:sz w:val="20"/>
              </w:rPr>
              <w:t>Projektodawca lub Partner (jeśli dotyczy) posiada co najmniej 3-letnie doświadczenie w obszarze, którego dotyczy wybrany do realizacji RPZ.</w:t>
            </w:r>
          </w:p>
        </w:tc>
        <w:tc>
          <w:tcPr>
            <w:tcW w:w="4733" w:type="dxa"/>
          </w:tcPr>
          <w:p w:rsidR="00D7250B" w:rsidRPr="00DD0E1D" w:rsidRDefault="00D7250B" w:rsidP="00602A71">
            <w:pPr>
              <w:spacing w:before="40" w:after="40" w:line="240" w:lineRule="auto"/>
              <w:rPr>
                <w:rFonts w:ascii="Myriad Pro" w:hAnsi="Myriad Pro" w:cs="Arial"/>
                <w:sz w:val="20"/>
              </w:rPr>
            </w:pPr>
            <w:r w:rsidRPr="00DD0E1D">
              <w:rPr>
                <w:rFonts w:ascii="Myriad Pro" w:hAnsi="Myriad Pro" w:cs="Arial"/>
                <w:sz w:val="20"/>
              </w:rPr>
              <w:t>Liczba punktów: 10</w:t>
            </w:r>
          </w:p>
        </w:tc>
      </w:tr>
      <w:tr w:rsidR="00D7250B" w:rsidRPr="00D54490" w:rsidTr="00602A71">
        <w:trPr>
          <w:jc w:val="center"/>
        </w:trPr>
        <w:tc>
          <w:tcPr>
            <w:tcW w:w="937" w:type="dxa"/>
          </w:tcPr>
          <w:p w:rsidR="00D7250B" w:rsidRPr="00DD0E1D" w:rsidRDefault="00D7250B" w:rsidP="00DD0E1D">
            <w:pPr>
              <w:adjustRightInd w:val="0"/>
              <w:jc w:val="both"/>
              <w:rPr>
                <w:rFonts w:ascii="Myriad Pro" w:hAnsi="Myriad Pro" w:cs="Arial"/>
                <w:sz w:val="20"/>
              </w:rPr>
            </w:pPr>
            <w:r w:rsidRPr="00DD0E1D">
              <w:rPr>
                <w:rFonts w:ascii="Myriad Pro" w:hAnsi="Myriad Pro" w:cs="Arial"/>
                <w:sz w:val="20"/>
              </w:rPr>
              <w:t>2.</w:t>
            </w:r>
          </w:p>
        </w:tc>
        <w:tc>
          <w:tcPr>
            <w:tcW w:w="8505" w:type="dxa"/>
          </w:tcPr>
          <w:p w:rsidR="00D7250B" w:rsidRPr="00DD0E1D" w:rsidRDefault="00D7250B" w:rsidP="00602A71">
            <w:pPr>
              <w:autoSpaceDE w:val="0"/>
              <w:autoSpaceDN w:val="0"/>
              <w:adjustRightInd w:val="0"/>
              <w:spacing w:after="0" w:line="240" w:lineRule="auto"/>
              <w:jc w:val="both"/>
              <w:rPr>
                <w:rFonts w:ascii="Myriad Pro" w:hAnsi="Myriad Pro" w:cs="Arial"/>
                <w:sz w:val="20"/>
              </w:rPr>
            </w:pPr>
            <w:r w:rsidRPr="00DD0E1D">
              <w:rPr>
                <w:rFonts w:ascii="Myriad Pro" w:hAnsi="Myriad Pro" w:cs="Arial"/>
                <w:sz w:val="20"/>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4733" w:type="dxa"/>
          </w:tcPr>
          <w:p w:rsidR="00D7250B" w:rsidRPr="00DD0E1D" w:rsidRDefault="00D7250B" w:rsidP="00602A71">
            <w:pPr>
              <w:spacing w:before="40" w:after="40" w:line="240" w:lineRule="auto"/>
              <w:rPr>
                <w:rFonts w:ascii="Myriad Pro" w:hAnsi="Myriad Pro" w:cs="Arial"/>
                <w:sz w:val="20"/>
              </w:rPr>
            </w:pPr>
            <w:r w:rsidRPr="00DD0E1D">
              <w:rPr>
                <w:rFonts w:ascii="Myriad Pro" w:hAnsi="Myriad Pro" w:cs="Arial"/>
                <w:sz w:val="20"/>
              </w:rPr>
              <w:t>Liczba punktów: 10</w:t>
            </w:r>
          </w:p>
        </w:tc>
      </w:tr>
      <w:tr w:rsidR="00D7250B" w:rsidRPr="00D54490" w:rsidTr="00602A71">
        <w:trPr>
          <w:trHeight w:val="564"/>
          <w:jc w:val="center"/>
        </w:trPr>
        <w:tc>
          <w:tcPr>
            <w:tcW w:w="937" w:type="dxa"/>
          </w:tcPr>
          <w:p w:rsidR="00D7250B" w:rsidRPr="00DD0E1D" w:rsidRDefault="00D7250B" w:rsidP="00DD0E1D">
            <w:pPr>
              <w:adjustRightInd w:val="0"/>
              <w:jc w:val="both"/>
              <w:rPr>
                <w:rFonts w:ascii="Myriad Pro" w:hAnsi="Myriad Pro" w:cs="Arial"/>
                <w:sz w:val="20"/>
              </w:rPr>
            </w:pPr>
            <w:r w:rsidRPr="00DD0E1D">
              <w:rPr>
                <w:rFonts w:ascii="Myriad Pro" w:hAnsi="Myriad Pro" w:cs="Arial"/>
                <w:sz w:val="20"/>
              </w:rPr>
              <w:t>3.</w:t>
            </w:r>
          </w:p>
        </w:tc>
        <w:tc>
          <w:tcPr>
            <w:tcW w:w="8505" w:type="dxa"/>
          </w:tcPr>
          <w:p w:rsidR="00D7250B" w:rsidRPr="00DD0E1D" w:rsidRDefault="00D7250B" w:rsidP="00602A71">
            <w:pPr>
              <w:spacing w:before="40" w:after="40" w:line="240" w:lineRule="auto"/>
              <w:jc w:val="both"/>
              <w:rPr>
                <w:rFonts w:ascii="Myriad Pro" w:hAnsi="Myriad Pro" w:cs="Arial"/>
                <w:sz w:val="20"/>
              </w:rPr>
            </w:pPr>
            <w:r w:rsidRPr="00DD0E1D">
              <w:rPr>
                <w:rFonts w:ascii="Myriad Pro" w:hAnsi="Myriad Pro" w:cs="Arial"/>
                <w:sz w:val="20"/>
              </w:rPr>
              <w:t>W ramach projektu realizowane jest wsparcie również w godzinach popołudniowych (po godzinie 16:00) i wieczornych oraz w soboty.</w:t>
            </w:r>
          </w:p>
        </w:tc>
        <w:tc>
          <w:tcPr>
            <w:tcW w:w="4733" w:type="dxa"/>
          </w:tcPr>
          <w:p w:rsidR="00D7250B" w:rsidRPr="00DD0E1D" w:rsidRDefault="00D7250B" w:rsidP="00602A71">
            <w:pPr>
              <w:spacing w:before="40" w:after="40" w:line="240" w:lineRule="auto"/>
              <w:rPr>
                <w:rFonts w:ascii="Myriad Pro" w:hAnsi="Myriad Pro" w:cs="Arial"/>
                <w:sz w:val="20"/>
              </w:rPr>
            </w:pPr>
            <w:r w:rsidRPr="00DD0E1D">
              <w:rPr>
                <w:rFonts w:ascii="Myriad Pro" w:hAnsi="Myriad Pro" w:cs="Arial"/>
                <w:sz w:val="20"/>
              </w:rPr>
              <w:t>Liczba punktów: 10</w:t>
            </w:r>
          </w:p>
        </w:tc>
      </w:tr>
      <w:tr w:rsidR="00D7250B" w:rsidRPr="00D54490" w:rsidTr="00602A71">
        <w:trPr>
          <w:jc w:val="center"/>
        </w:trPr>
        <w:tc>
          <w:tcPr>
            <w:tcW w:w="937" w:type="dxa"/>
          </w:tcPr>
          <w:p w:rsidR="00D7250B" w:rsidRPr="00DD0E1D" w:rsidRDefault="00D7250B" w:rsidP="00DD0E1D">
            <w:pPr>
              <w:adjustRightInd w:val="0"/>
              <w:jc w:val="both"/>
              <w:rPr>
                <w:rFonts w:ascii="Myriad Pro" w:hAnsi="Myriad Pro" w:cs="Arial"/>
                <w:sz w:val="20"/>
              </w:rPr>
            </w:pPr>
            <w:r w:rsidRPr="00DD0E1D">
              <w:rPr>
                <w:rFonts w:ascii="Myriad Pro" w:hAnsi="Myriad Pro" w:cs="Arial"/>
                <w:sz w:val="20"/>
              </w:rPr>
              <w:t>4.</w:t>
            </w:r>
          </w:p>
        </w:tc>
        <w:tc>
          <w:tcPr>
            <w:tcW w:w="8505" w:type="dxa"/>
          </w:tcPr>
          <w:p w:rsidR="00D7250B" w:rsidRPr="00DD0E1D" w:rsidRDefault="00D7250B" w:rsidP="00602A71">
            <w:pPr>
              <w:spacing w:before="40" w:after="40" w:line="240" w:lineRule="auto"/>
              <w:jc w:val="both"/>
              <w:rPr>
                <w:rFonts w:ascii="Myriad Pro" w:hAnsi="Myriad Pro" w:cs="Arial"/>
                <w:sz w:val="20"/>
              </w:rPr>
            </w:pPr>
            <w:r w:rsidRPr="00DD0E1D">
              <w:rPr>
                <w:rFonts w:ascii="Myriad Pro" w:hAnsi="Myriad Pro" w:cs="Arial"/>
                <w:sz w:val="20"/>
              </w:rPr>
              <w:t>Projektodawca od co najmniej 1 roku na dzień złożenia wniosku posiada siedzibę, filię, delegaturę, oddział czy inną prawnie dozwoloną formę organizacyjną działalności podmiotu na terenie województwa zachodniopomorskiego.</w:t>
            </w:r>
          </w:p>
        </w:tc>
        <w:tc>
          <w:tcPr>
            <w:tcW w:w="4733" w:type="dxa"/>
          </w:tcPr>
          <w:p w:rsidR="00D7250B" w:rsidRPr="00DD0E1D" w:rsidRDefault="00D7250B" w:rsidP="00602A71">
            <w:pPr>
              <w:spacing w:before="40" w:after="40" w:line="240" w:lineRule="auto"/>
              <w:rPr>
                <w:rFonts w:ascii="Myriad Pro" w:hAnsi="Myriad Pro" w:cs="Arial"/>
                <w:sz w:val="20"/>
              </w:rPr>
            </w:pPr>
            <w:r w:rsidRPr="00DD0E1D">
              <w:rPr>
                <w:rFonts w:ascii="Myriad Pro" w:hAnsi="Myriad Pro" w:cs="Arial"/>
                <w:sz w:val="20"/>
              </w:rPr>
              <w:t>Liczba punktów: 10</w:t>
            </w:r>
          </w:p>
        </w:tc>
      </w:tr>
      <w:tr w:rsidR="00D7250B" w:rsidRPr="00D54490" w:rsidTr="00602A71">
        <w:trPr>
          <w:jc w:val="center"/>
        </w:trPr>
        <w:tc>
          <w:tcPr>
            <w:tcW w:w="937" w:type="dxa"/>
          </w:tcPr>
          <w:p w:rsidR="00D7250B" w:rsidRPr="00DD0E1D" w:rsidRDefault="00D7250B" w:rsidP="00602A71">
            <w:pPr>
              <w:spacing w:before="40" w:after="40" w:line="240" w:lineRule="auto"/>
              <w:jc w:val="center"/>
              <w:rPr>
                <w:rFonts w:ascii="Myriad Pro" w:hAnsi="Myriad Pro" w:cs="Arial"/>
                <w:sz w:val="20"/>
              </w:rPr>
            </w:pPr>
            <w:r w:rsidRPr="00DD0E1D">
              <w:rPr>
                <w:rFonts w:ascii="Myriad Pro" w:hAnsi="Myriad Pro" w:cs="Arial"/>
                <w:sz w:val="20"/>
              </w:rPr>
              <w:lastRenderedPageBreak/>
              <w:t>5.</w:t>
            </w:r>
          </w:p>
        </w:tc>
        <w:tc>
          <w:tcPr>
            <w:tcW w:w="8505" w:type="dxa"/>
          </w:tcPr>
          <w:p w:rsidR="00D7250B" w:rsidRPr="00DD0E1D" w:rsidRDefault="00D7250B" w:rsidP="00602A71">
            <w:pPr>
              <w:autoSpaceDE w:val="0"/>
              <w:autoSpaceDN w:val="0"/>
              <w:spacing w:after="0" w:line="240" w:lineRule="auto"/>
              <w:jc w:val="both"/>
              <w:rPr>
                <w:rFonts w:ascii="Myriad Pro" w:hAnsi="Myriad Pro" w:cs="Arial"/>
                <w:sz w:val="20"/>
              </w:rPr>
            </w:pPr>
            <w:r w:rsidRPr="00DD0E1D">
              <w:rPr>
                <w:rFonts w:ascii="Myriad Pro" w:hAnsi="Myriad Pro" w:cs="Arial"/>
                <w:sz w:val="20"/>
              </w:rPr>
              <w:t>Projekt realizowany jest w partnerstwie z co najmniej jedną organizacją pozarządową reprezentującą interesy pacjentów i posiadającą co najmniej 2 letnie doświadczenie w zakresie działań profilaktycznych z zakresu grupy chorób, których dotyczy projekt.</w:t>
            </w:r>
          </w:p>
        </w:tc>
        <w:tc>
          <w:tcPr>
            <w:tcW w:w="4733" w:type="dxa"/>
          </w:tcPr>
          <w:p w:rsidR="00D7250B" w:rsidRPr="00DD0E1D" w:rsidRDefault="00D7250B" w:rsidP="00602A71">
            <w:pPr>
              <w:spacing w:before="40" w:after="40" w:line="240" w:lineRule="auto"/>
              <w:rPr>
                <w:rFonts w:ascii="Myriad Pro" w:hAnsi="Myriad Pro" w:cs="Arial"/>
                <w:sz w:val="20"/>
              </w:rPr>
            </w:pPr>
            <w:r w:rsidRPr="00DD0E1D">
              <w:rPr>
                <w:rFonts w:ascii="Myriad Pro" w:hAnsi="Myriad Pro" w:cs="Arial"/>
                <w:sz w:val="20"/>
              </w:rPr>
              <w:t>Liczba punktów: 5</w:t>
            </w:r>
          </w:p>
        </w:tc>
      </w:tr>
    </w:tbl>
    <w:p w:rsidR="00DD0E1D" w:rsidRPr="00777C34" w:rsidRDefault="00DD0E1D" w:rsidP="00DD0E1D">
      <w:pPr>
        <w:rPr>
          <w:ins w:id="38" w:author="kholubczat" w:date="2020-09-17T13:39:00Z"/>
        </w:rPr>
      </w:pPr>
    </w:p>
    <w:p w:rsidR="00DD0E1D" w:rsidRPr="00077747" w:rsidRDefault="00DD0E1D" w:rsidP="00DD0E1D">
      <w:pPr>
        <w:autoSpaceDE w:val="0"/>
        <w:autoSpaceDN w:val="0"/>
        <w:adjustRightInd w:val="0"/>
        <w:jc w:val="center"/>
        <w:rPr>
          <w:rFonts w:ascii="Myriad Pro" w:hAnsi="Myriad Pro" w:cs="Arial"/>
          <w:b/>
          <w:bCs/>
          <w:sz w:val="20"/>
        </w:rPr>
      </w:pPr>
      <w:r>
        <w:rPr>
          <w:rFonts w:ascii="Myriad Pro" w:eastAsiaTheme="majorEastAsia" w:hAnsi="Myriad Pro" w:cs="Arial"/>
          <w:b/>
          <w:bCs/>
          <w:sz w:val="20"/>
        </w:rPr>
        <w:t xml:space="preserve">Kryteria ogólne przyjęte Uchwałą </w:t>
      </w:r>
      <w:r w:rsidRPr="002456AE">
        <w:rPr>
          <w:rFonts w:ascii="Myriad Pro" w:hAnsi="Myriad Pro" w:cs="Arial"/>
          <w:b/>
          <w:bCs/>
          <w:sz w:val="20"/>
        </w:rPr>
        <w:t>Nr</w:t>
      </w:r>
      <w:r>
        <w:rPr>
          <w:rFonts w:ascii="Myriad Pro" w:hAnsi="Myriad Pro" w:cs="Arial"/>
          <w:b/>
          <w:bCs/>
          <w:sz w:val="20"/>
        </w:rPr>
        <w:t xml:space="preserve"> 36/20Komitetu Monitorującego RPO WZ 2014-2020 </w:t>
      </w:r>
      <w:r w:rsidRPr="002456AE">
        <w:rPr>
          <w:rFonts w:ascii="Myriad Pro" w:hAnsi="Myriad Pro" w:cs="Arial"/>
          <w:b/>
          <w:bCs/>
          <w:sz w:val="20"/>
        </w:rPr>
        <w:t xml:space="preserve">z dnia </w:t>
      </w:r>
      <w:r>
        <w:rPr>
          <w:rFonts w:ascii="Myriad Pro" w:hAnsi="Myriad Pro" w:cs="Arial"/>
          <w:b/>
          <w:bCs/>
          <w:sz w:val="20"/>
        </w:rPr>
        <w:t>26 listopada 2017</w:t>
      </w:r>
      <w:r w:rsidRPr="00BC2A19">
        <w:rPr>
          <w:rFonts w:ascii="Myriad Pro" w:hAnsi="Myriad Pro" w:cs="Arial"/>
          <w:b/>
          <w:bCs/>
          <w:sz w:val="20"/>
        </w:rPr>
        <w:t xml:space="preserve"> r.</w:t>
      </w:r>
      <w:r>
        <w:rPr>
          <w:rFonts w:ascii="Myriad Pro" w:hAnsi="Myriad Pro" w:cs="Arial"/>
          <w:b/>
          <w:bCs/>
          <w:sz w:val="20"/>
        </w:rPr>
        <w:t xml:space="preserve"> </w:t>
      </w:r>
      <w:r w:rsidRPr="00077747">
        <w:rPr>
          <w:rFonts w:ascii="Myriad Pro" w:hAnsi="Myriad Pro" w:cs="Arial"/>
          <w:b/>
          <w:bCs/>
          <w:sz w:val="20"/>
        </w:rPr>
        <w:t>(tryb konkursowy)</w:t>
      </w:r>
      <w:r>
        <w:rPr>
          <w:rFonts w:ascii="Myriad Pro" w:hAnsi="Myriad Pro" w:cs="Arial"/>
          <w:b/>
          <w:bCs/>
          <w:sz w:val="20"/>
        </w:rPr>
        <w:t xml:space="preserve"> - aktualizacja </w:t>
      </w:r>
    </w:p>
    <w:p w:rsidR="00DD0E1D" w:rsidRPr="00841518" w:rsidRDefault="00DD0E1D" w:rsidP="00DD0E1D">
      <w:r w:rsidRPr="00841518">
        <w:t>Kryteria ogólne dotyczące RPZ pn. „Profilaktyka zakażeń wirusem brodawczaka ludzkiego (HPV) na lata 2021-2022”</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DD0E1D" w:rsidRPr="001E7EB3" w:rsidTr="00602A71">
        <w:trPr>
          <w:jc w:val="center"/>
        </w:trPr>
        <w:tc>
          <w:tcPr>
            <w:tcW w:w="1900" w:type="dxa"/>
            <w:shd w:val="clear" w:color="auto" w:fill="B6DDE8"/>
          </w:tcPr>
          <w:p w:rsidR="00DD0E1D" w:rsidRPr="001E7EB3" w:rsidRDefault="00DD0E1D" w:rsidP="00602A71">
            <w:pPr>
              <w:spacing w:before="40" w:after="40" w:line="240" w:lineRule="auto"/>
              <w:rPr>
                <w:rFonts w:ascii="Arial" w:hAnsi="Arial" w:cs="Arial"/>
                <w:sz w:val="20"/>
              </w:rPr>
            </w:pPr>
            <w:r w:rsidRPr="001E7EB3">
              <w:rPr>
                <w:rFonts w:ascii="Arial" w:hAnsi="Arial" w:cs="Arial"/>
                <w:sz w:val="20"/>
              </w:rPr>
              <w:t>Oś priorytetowa</w:t>
            </w:r>
          </w:p>
        </w:tc>
        <w:tc>
          <w:tcPr>
            <w:tcW w:w="12275" w:type="dxa"/>
            <w:shd w:val="clear" w:color="auto" w:fill="B6DDE8"/>
          </w:tcPr>
          <w:p w:rsidR="00DD0E1D" w:rsidRPr="001E7EB3" w:rsidRDefault="00DD0E1D" w:rsidP="00602A71">
            <w:pPr>
              <w:spacing w:before="40" w:after="40" w:line="240" w:lineRule="auto"/>
              <w:rPr>
                <w:rFonts w:ascii="Arial" w:hAnsi="Arial" w:cs="Arial"/>
                <w:sz w:val="20"/>
              </w:rPr>
            </w:pPr>
            <w:r w:rsidRPr="001E7EB3">
              <w:rPr>
                <w:rFonts w:ascii="Arial" w:eastAsia="MyriadPro-Regular" w:hAnsi="Arial" w:cs="Arial"/>
                <w:sz w:val="20"/>
              </w:rPr>
              <w:t>VII Włączenie społeczne</w:t>
            </w:r>
          </w:p>
        </w:tc>
      </w:tr>
      <w:tr w:rsidR="00DD0E1D" w:rsidRPr="001E7EB3" w:rsidTr="00602A71">
        <w:trPr>
          <w:jc w:val="center"/>
        </w:trPr>
        <w:tc>
          <w:tcPr>
            <w:tcW w:w="1900" w:type="dxa"/>
            <w:shd w:val="clear" w:color="auto" w:fill="B6DDE8"/>
          </w:tcPr>
          <w:p w:rsidR="00DD0E1D" w:rsidRPr="001E7EB3" w:rsidRDefault="00DD0E1D" w:rsidP="00602A71">
            <w:pPr>
              <w:spacing w:before="40" w:after="40" w:line="240" w:lineRule="auto"/>
              <w:rPr>
                <w:rFonts w:ascii="Arial" w:hAnsi="Arial" w:cs="Arial"/>
                <w:sz w:val="20"/>
              </w:rPr>
            </w:pPr>
            <w:r w:rsidRPr="001E7EB3">
              <w:rPr>
                <w:rFonts w:ascii="Arial" w:hAnsi="Arial" w:cs="Arial"/>
                <w:sz w:val="20"/>
              </w:rPr>
              <w:t>Priorytet Inwestycyjny</w:t>
            </w:r>
          </w:p>
        </w:tc>
        <w:tc>
          <w:tcPr>
            <w:tcW w:w="12275" w:type="dxa"/>
            <w:shd w:val="clear" w:color="auto" w:fill="B6DDE8"/>
          </w:tcPr>
          <w:p w:rsidR="00DD0E1D" w:rsidRPr="001E7EB3" w:rsidRDefault="00DD0E1D" w:rsidP="00602A71">
            <w:pPr>
              <w:autoSpaceDE w:val="0"/>
              <w:autoSpaceDN w:val="0"/>
              <w:adjustRightInd w:val="0"/>
              <w:spacing w:after="0" w:line="240" w:lineRule="auto"/>
              <w:rPr>
                <w:rFonts w:ascii="Arial" w:eastAsia="MyriadPro-Regular" w:hAnsi="Arial" w:cs="Arial"/>
                <w:sz w:val="20"/>
              </w:rPr>
            </w:pPr>
            <w:r w:rsidRPr="001E7EB3">
              <w:rPr>
                <w:rFonts w:ascii="Arial" w:eastAsia="MyriadPro-Regular" w:hAnsi="Arial" w:cs="Arial"/>
                <w:sz w:val="20"/>
              </w:rPr>
              <w:t>9iv: Ułatwianie dostępu do przystępnych cenowo, trwałych oraz wysokiej jakości usług, w tym opieki zdrowotnej i usług socjalnych świadczonych</w:t>
            </w:r>
          </w:p>
          <w:p w:rsidR="00DD0E1D" w:rsidRPr="001E7EB3" w:rsidRDefault="00DD0E1D" w:rsidP="00602A71">
            <w:pPr>
              <w:spacing w:before="40" w:after="40" w:line="240" w:lineRule="auto"/>
              <w:rPr>
                <w:rFonts w:ascii="Arial" w:hAnsi="Arial" w:cs="Arial"/>
                <w:iCs/>
                <w:sz w:val="20"/>
              </w:rPr>
            </w:pPr>
            <w:r w:rsidRPr="001E7EB3">
              <w:rPr>
                <w:rFonts w:ascii="Arial" w:eastAsia="MyriadPro-Regular" w:hAnsi="Arial" w:cs="Arial"/>
                <w:sz w:val="20"/>
              </w:rPr>
              <w:t>w interesie ogólnym</w:t>
            </w:r>
          </w:p>
        </w:tc>
      </w:tr>
      <w:tr w:rsidR="00DD0E1D" w:rsidRPr="001E7EB3" w:rsidTr="00602A71">
        <w:trPr>
          <w:jc w:val="center"/>
        </w:trPr>
        <w:tc>
          <w:tcPr>
            <w:tcW w:w="1900" w:type="dxa"/>
            <w:shd w:val="clear" w:color="auto" w:fill="B6DDE8"/>
          </w:tcPr>
          <w:p w:rsidR="00DD0E1D" w:rsidRPr="001E7EB3" w:rsidRDefault="00DD0E1D" w:rsidP="00602A71">
            <w:pPr>
              <w:spacing w:before="40" w:after="40" w:line="240" w:lineRule="auto"/>
              <w:rPr>
                <w:rFonts w:ascii="Arial" w:hAnsi="Arial" w:cs="Arial"/>
                <w:sz w:val="20"/>
              </w:rPr>
            </w:pPr>
            <w:r w:rsidRPr="001E7EB3">
              <w:rPr>
                <w:rFonts w:ascii="Arial" w:hAnsi="Arial" w:cs="Arial"/>
                <w:sz w:val="20"/>
              </w:rPr>
              <w:t>Działanie</w:t>
            </w:r>
          </w:p>
        </w:tc>
        <w:tc>
          <w:tcPr>
            <w:tcW w:w="12275" w:type="dxa"/>
            <w:shd w:val="clear" w:color="auto" w:fill="B6DDE8"/>
          </w:tcPr>
          <w:p w:rsidR="00DD0E1D" w:rsidRPr="00027D85" w:rsidRDefault="00DD0E1D" w:rsidP="00602A71">
            <w:pPr>
              <w:autoSpaceDE w:val="0"/>
              <w:autoSpaceDN w:val="0"/>
              <w:adjustRightInd w:val="0"/>
              <w:spacing w:after="0" w:line="240" w:lineRule="auto"/>
              <w:rPr>
                <w:rFonts w:ascii="Arial" w:eastAsia="MyriadPro-Regular" w:hAnsi="Arial" w:cs="Arial"/>
                <w:sz w:val="20"/>
              </w:rPr>
            </w:pPr>
            <w:r w:rsidRPr="00027D85">
              <w:rPr>
                <w:rFonts w:ascii="Arial" w:hAnsi="Arial" w:cs="Arial"/>
                <w:sz w:val="20"/>
              </w:rPr>
              <w:t>7.7 Wdrożenie programów wczesnego wykrywania wad rozwojowych i rehabilitacji dzieci z niepełnosprawnościami oraz zagrożonych niepełnosprawnością</w:t>
            </w:r>
            <w:r>
              <w:rPr>
                <w:rFonts w:ascii="Arial" w:hAnsi="Arial" w:cs="Arial"/>
                <w:sz w:val="20"/>
              </w:rPr>
              <w:t xml:space="preserve"> </w:t>
            </w:r>
            <w:r w:rsidRPr="001E47A8">
              <w:rPr>
                <w:rFonts w:ascii="Arial" w:hAnsi="Arial" w:cs="Arial"/>
                <w:sz w:val="20"/>
              </w:rPr>
              <w:t>oraz przedsięwzięć związanych z walką i zapobieganiem COVID-19</w:t>
            </w:r>
          </w:p>
        </w:tc>
      </w:tr>
    </w:tbl>
    <w:p w:rsidR="00DD0E1D" w:rsidRPr="007F692A" w:rsidRDefault="00DD0E1D" w:rsidP="00DD0E1D">
      <w:pPr>
        <w:spacing w:before="120" w:after="120" w:line="240" w:lineRule="auto"/>
        <w:rPr>
          <w:sz w:val="20"/>
        </w:rPr>
      </w:pPr>
    </w:p>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DD0E1D" w:rsidRPr="001F3A70" w:rsidTr="00602A71">
        <w:trPr>
          <w:jc w:val="center"/>
        </w:trPr>
        <w:tc>
          <w:tcPr>
            <w:tcW w:w="14175" w:type="dxa"/>
            <w:gridSpan w:val="4"/>
            <w:shd w:val="pct10" w:color="auto" w:fill="auto"/>
          </w:tcPr>
          <w:p w:rsidR="00DD0E1D" w:rsidRPr="001F3A70" w:rsidRDefault="00DD0E1D" w:rsidP="00602A71">
            <w:pPr>
              <w:spacing w:before="40" w:after="40"/>
              <w:jc w:val="center"/>
              <w:rPr>
                <w:rFonts w:ascii="Arial" w:hAnsi="Arial" w:cs="Arial"/>
                <w:b/>
                <w:sz w:val="20"/>
              </w:rPr>
            </w:pPr>
            <w:r w:rsidRPr="001F3A70">
              <w:rPr>
                <w:rFonts w:ascii="Arial" w:hAnsi="Arial" w:cs="Arial"/>
                <w:b/>
                <w:sz w:val="20"/>
              </w:rPr>
              <w:t>Kryteria dopuszczalności</w:t>
            </w:r>
          </w:p>
        </w:tc>
      </w:tr>
      <w:tr w:rsidR="00DD0E1D" w:rsidRPr="001F3A70" w:rsidTr="00602A71">
        <w:trPr>
          <w:jc w:val="center"/>
        </w:trPr>
        <w:tc>
          <w:tcPr>
            <w:tcW w:w="539" w:type="dxa"/>
          </w:tcPr>
          <w:p w:rsidR="00DD0E1D" w:rsidRPr="001F3A70" w:rsidRDefault="00DD0E1D" w:rsidP="00602A71">
            <w:pPr>
              <w:spacing w:before="40" w:after="40"/>
              <w:ind w:right="-81"/>
              <w:jc w:val="center"/>
              <w:rPr>
                <w:rFonts w:ascii="Arial" w:hAnsi="Arial" w:cs="Arial"/>
                <w:sz w:val="20"/>
              </w:rPr>
            </w:pPr>
            <w:r w:rsidRPr="008E7D87">
              <w:rPr>
                <w:rFonts w:ascii="Arial" w:hAnsi="Arial" w:cs="Arial"/>
                <w:sz w:val="20"/>
              </w:rPr>
              <w:t>L.p</w:t>
            </w:r>
            <w:r w:rsidRPr="008E7D87">
              <w:rPr>
                <w:rFonts w:ascii="Arial" w:hAnsi="Arial" w:cs="Arial"/>
              </w:rPr>
              <w:t>.</w:t>
            </w:r>
          </w:p>
        </w:tc>
        <w:tc>
          <w:tcPr>
            <w:tcW w:w="2524" w:type="dxa"/>
          </w:tcPr>
          <w:p w:rsidR="00DD0E1D" w:rsidRPr="001F3A70" w:rsidRDefault="00DD0E1D" w:rsidP="00602A71">
            <w:pPr>
              <w:spacing w:before="40" w:after="40"/>
              <w:jc w:val="center"/>
              <w:rPr>
                <w:rFonts w:ascii="Arial" w:hAnsi="Arial" w:cs="Arial"/>
                <w:sz w:val="20"/>
              </w:rPr>
            </w:pPr>
            <w:r w:rsidRPr="001F3A70">
              <w:rPr>
                <w:rFonts w:ascii="Arial" w:hAnsi="Arial" w:cs="Arial"/>
                <w:sz w:val="20"/>
              </w:rPr>
              <w:t>Nazwa kryterium</w:t>
            </w:r>
          </w:p>
        </w:tc>
        <w:tc>
          <w:tcPr>
            <w:tcW w:w="5101" w:type="dxa"/>
          </w:tcPr>
          <w:p w:rsidR="00DD0E1D" w:rsidRPr="001F3A70" w:rsidRDefault="00DD0E1D" w:rsidP="00602A71">
            <w:pPr>
              <w:spacing w:before="40" w:after="40"/>
              <w:jc w:val="center"/>
              <w:rPr>
                <w:rFonts w:ascii="Arial" w:hAnsi="Arial" w:cs="Arial"/>
                <w:sz w:val="20"/>
              </w:rPr>
            </w:pPr>
            <w:r w:rsidRPr="001F3A70">
              <w:rPr>
                <w:rFonts w:ascii="Arial" w:hAnsi="Arial" w:cs="Arial"/>
                <w:sz w:val="20"/>
              </w:rPr>
              <w:t>Definicja kryterium</w:t>
            </w:r>
          </w:p>
        </w:tc>
        <w:tc>
          <w:tcPr>
            <w:tcW w:w="6011" w:type="dxa"/>
          </w:tcPr>
          <w:p w:rsidR="00DD0E1D" w:rsidRPr="001F3A70" w:rsidRDefault="00DD0E1D" w:rsidP="00602A71">
            <w:pPr>
              <w:spacing w:before="40" w:after="40"/>
              <w:jc w:val="center"/>
              <w:rPr>
                <w:rFonts w:ascii="Arial" w:hAnsi="Arial" w:cs="Arial"/>
                <w:sz w:val="20"/>
              </w:rPr>
            </w:pPr>
            <w:r w:rsidRPr="001F3A70">
              <w:rPr>
                <w:rFonts w:ascii="Arial" w:hAnsi="Arial" w:cs="Arial"/>
                <w:sz w:val="20"/>
              </w:rPr>
              <w:t>Opis znaczenia kryterium</w:t>
            </w:r>
          </w:p>
        </w:tc>
      </w:tr>
      <w:tr w:rsidR="00DD0E1D" w:rsidRPr="001F3A70" w:rsidTr="00602A71">
        <w:trPr>
          <w:jc w:val="center"/>
        </w:trPr>
        <w:tc>
          <w:tcPr>
            <w:tcW w:w="539" w:type="dxa"/>
          </w:tcPr>
          <w:p w:rsidR="00DD0E1D" w:rsidRPr="001F3A70" w:rsidRDefault="00DD0E1D" w:rsidP="00602A71">
            <w:pPr>
              <w:spacing w:before="40" w:after="40"/>
              <w:jc w:val="center"/>
              <w:rPr>
                <w:rFonts w:ascii="Arial" w:hAnsi="Arial" w:cs="Arial"/>
                <w:sz w:val="20"/>
              </w:rPr>
            </w:pPr>
            <w:r w:rsidRPr="001F3A70">
              <w:rPr>
                <w:rFonts w:ascii="Arial" w:hAnsi="Arial" w:cs="Arial"/>
                <w:sz w:val="20"/>
              </w:rPr>
              <w:t>1</w:t>
            </w:r>
          </w:p>
        </w:tc>
        <w:tc>
          <w:tcPr>
            <w:tcW w:w="2524" w:type="dxa"/>
          </w:tcPr>
          <w:p w:rsidR="00DD0E1D" w:rsidRPr="001F3A70" w:rsidRDefault="00DD0E1D" w:rsidP="00602A71">
            <w:pPr>
              <w:spacing w:before="40" w:after="40"/>
              <w:jc w:val="center"/>
              <w:rPr>
                <w:rFonts w:ascii="Arial" w:hAnsi="Arial" w:cs="Arial"/>
                <w:sz w:val="20"/>
              </w:rPr>
            </w:pPr>
            <w:r w:rsidRPr="001F3A70">
              <w:rPr>
                <w:rFonts w:ascii="Arial" w:hAnsi="Arial" w:cs="Arial"/>
                <w:sz w:val="20"/>
              </w:rPr>
              <w:t>2</w:t>
            </w:r>
          </w:p>
        </w:tc>
        <w:tc>
          <w:tcPr>
            <w:tcW w:w="5101" w:type="dxa"/>
          </w:tcPr>
          <w:p w:rsidR="00DD0E1D" w:rsidRPr="001F3A70" w:rsidRDefault="00DD0E1D" w:rsidP="00602A71">
            <w:pPr>
              <w:spacing w:before="40" w:after="40"/>
              <w:jc w:val="center"/>
              <w:rPr>
                <w:rFonts w:ascii="Arial" w:hAnsi="Arial" w:cs="Arial"/>
                <w:sz w:val="20"/>
              </w:rPr>
            </w:pPr>
            <w:r w:rsidRPr="001F3A70">
              <w:rPr>
                <w:rFonts w:ascii="Arial" w:hAnsi="Arial" w:cs="Arial"/>
                <w:sz w:val="20"/>
              </w:rPr>
              <w:t>3</w:t>
            </w:r>
          </w:p>
        </w:tc>
        <w:tc>
          <w:tcPr>
            <w:tcW w:w="6011" w:type="dxa"/>
          </w:tcPr>
          <w:p w:rsidR="00DD0E1D" w:rsidRPr="001F3A70" w:rsidRDefault="00DD0E1D" w:rsidP="00602A71">
            <w:pPr>
              <w:spacing w:before="40" w:after="40"/>
              <w:jc w:val="center"/>
              <w:rPr>
                <w:rFonts w:ascii="Arial" w:hAnsi="Arial" w:cs="Arial"/>
                <w:sz w:val="20"/>
              </w:rPr>
            </w:pPr>
            <w:r w:rsidRPr="001F3A70">
              <w:rPr>
                <w:rFonts w:ascii="Arial" w:hAnsi="Arial" w:cs="Arial"/>
                <w:sz w:val="20"/>
              </w:rPr>
              <w:t>4</w:t>
            </w:r>
          </w:p>
        </w:tc>
      </w:tr>
      <w:tr w:rsidR="00DD0E1D" w:rsidRPr="001F3A70" w:rsidTr="00602A71">
        <w:trPr>
          <w:jc w:val="center"/>
        </w:trPr>
        <w:tc>
          <w:tcPr>
            <w:tcW w:w="539" w:type="dxa"/>
          </w:tcPr>
          <w:p w:rsidR="00DD0E1D" w:rsidRPr="001F3A70" w:rsidRDefault="00DD0E1D" w:rsidP="001C71E7">
            <w:pPr>
              <w:pStyle w:val="Akapitzlist"/>
              <w:numPr>
                <w:ilvl w:val="0"/>
                <w:numId w:val="513"/>
              </w:numPr>
              <w:spacing w:before="40" w:after="40"/>
              <w:contextualSpacing w:val="0"/>
              <w:rPr>
                <w:rFonts w:ascii="Arial" w:hAnsi="Arial" w:cs="Arial"/>
              </w:rPr>
            </w:pPr>
          </w:p>
        </w:tc>
        <w:tc>
          <w:tcPr>
            <w:tcW w:w="2524" w:type="dxa"/>
          </w:tcPr>
          <w:p w:rsidR="00DD0E1D" w:rsidRPr="001F3A70" w:rsidRDefault="00DD0E1D" w:rsidP="00602A71">
            <w:pPr>
              <w:spacing w:before="40" w:after="40"/>
              <w:rPr>
                <w:rFonts w:ascii="Arial" w:hAnsi="Arial" w:cs="Arial"/>
                <w:sz w:val="20"/>
              </w:rPr>
            </w:pPr>
            <w:r w:rsidRPr="001F3A70">
              <w:rPr>
                <w:rFonts w:ascii="Arial" w:hAnsi="Arial" w:cs="Arial"/>
                <w:sz w:val="20"/>
              </w:rPr>
              <w:t>Zgodność z celem szczegółowym i rezultatami Działania</w:t>
            </w:r>
          </w:p>
        </w:tc>
        <w:tc>
          <w:tcPr>
            <w:tcW w:w="5101" w:type="dxa"/>
          </w:tcPr>
          <w:p w:rsidR="00DD0E1D" w:rsidRPr="001F3A70" w:rsidRDefault="00DD0E1D" w:rsidP="00602A71">
            <w:pPr>
              <w:spacing w:before="40" w:after="40"/>
              <w:jc w:val="both"/>
              <w:rPr>
                <w:rFonts w:ascii="Arial" w:hAnsi="Arial" w:cs="Arial"/>
                <w:sz w:val="20"/>
              </w:rPr>
            </w:pPr>
            <w:r w:rsidRPr="001F3A70">
              <w:rPr>
                <w:rFonts w:ascii="Arial" w:hAnsi="Arial" w:cs="Arial"/>
                <w:sz w:val="20"/>
              </w:rPr>
              <w:t>Projekt jest zgodny z właściwym celem szczegółowym RPO WZ 2014-2020 oraz koresponduje ze wskaźnikami dla danego Działania/typu projektu.</w:t>
            </w:r>
          </w:p>
        </w:tc>
        <w:tc>
          <w:tcPr>
            <w:tcW w:w="6011" w:type="dxa"/>
          </w:tcPr>
          <w:p w:rsidR="00DD0E1D" w:rsidRPr="001F3A70" w:rsidRDefault="00DD0E1D" w:rsidP="00602A71">
            <w:pPr>
              <w:spacing w:before="40" w:after="40"/>
              <w:rPr>
                <w:rFonts w:ascii="Arial" w:hAnsi="Arial" w:cs="Arial"/>
                <w:sz w:val="20"/>
              </w:rPr>
            </w:pPr>
            <w:r w:rsidRPr="001F3A70">
              <w:rPr>
                <w:rFonts w:ascii="Arial" w:hAnsi="Arial" w:cs="Arial"/>
                <w:sz w:val="20"/>
              </w:rPr>
              <w:t>Spełnienie kryterium jest konieczne do przyznania dofinansowania.</w:t>
            </w:r>
          </w:p>
          <w:p w:rsidR="00DD0E1D" w:rsidRPr="001F3A70" w:rsidRDefault="00DD0E1D" w:rsidP="00602A71">
            <w:pPr>
              <w:spacing w:before="40" w:after="40"/>
              <w:rPr>
                <w:rFonts w:ascii="Arial" w:hAnsi="Arial" w:cs="Arial"/>
                <w:sz w:val="20"/>
              </w:rPr>
            </w:pPr>
            <w:r w:rsidRPr="001F3A70">
              <w:rPr>
                <w:rFonts w:ascii="Arial" w:hAnsi="Arial" w:cs="Arial"/>
                <w:sz w:val="20"/>
              </w:rPr>
              <w:t xml:space="preserve">Projekty niespełniające kryterium są odrzucane. </w:t>
            </w:r>
          </w:p>
          <w:p w:rsidR="00DD0E1D" w:rsidRPr="001F3A70" w:rsidRDefault="00DD0E1D" w:rsidP="00602A71">
            <w:pPr>
              <w:spacing w:before="40" w:after="40"/>
              <w:rPr>
                <w:rFonts w:ascii="Arial" w:hAnsi="Arial" w:cs="Arial"/>
                <w:sz w:val="20"/>
              </w:rPr>
            </w:pPr>
            <w:r w:rsidRPr="001F3A70">
              <w:rPr>
                <w:rFonts w:ascii="Arial" w:hAnsi="Arial" w:cs="Arial"/>
                <w:sz w:val="20"/>
              </w:rPr>
              <w:t>Ocena spełniania kryterium polega na przypisaniu wartości logicznych „tak”, „nie”.</w:t>
            </w:r>
          </w:p>
        </w:tc>
      </w:tr>
      <w:tr w:rsidR="00DD0E1D" w:rsidRPr="001F3A70" w:rsidTr="00602A71">
        <w:trPr>
          <w:jc w:val="center"/>
        </w:trPr>
        <w:tc>
          <w:tcPr>
            <w:tcW w:w="539" w:type="dxa"/>
          </w:tcPr>
          <w:p w:rsidR="00DD0E1D" w:rsidRPr="001F3A70" w:rsidRDefault="00DD0E1D" w:rsidP="001C71E7">
            <w:pPr>
              <w:pStyle w:val="Akapitzlist"/>
              <w:numPr>
                <w:ilvl w:val="0"/>
                <w:numId w:val="513"/>
              </w:numPr>
              <w:spacing w:before="40" w:after="40"/>
              <w:ind w:left="0" w:firstLine="0"/>
              <w:contextualSpacing w:val="0"/>
              <w:rPr>
                <w:rFonts w:ascii="Arial" w:hAnsi="Arial" w:cs="Arial"/>
              </w:rPr>
            </w:pPr>
          </w:p>
        </w:tc>
        <w:tc>
          <w:tcPr>
            <w:tcW w:w="2524" w:type="dxa"/>
          </w:tcPr>
          <w:p w:rsidR="00DD0E1D" w:rsidRPr="001F3A70" w:rsidRDefault="00DD0E1D" w:rsidP="00602A71">
            <w:pPr>
              <w:spacing w:before="40" w:after="40"/>
              <w:rPr>
                <w:rFonts w:ascii="Arial" w:hAnsi="Arial" w:cs="Arial"/>
                <w:sz w:val="20"/>
              </w:rPr>
            </w:pPr>
            <w:r w:rsidRPr="001F3A70">
              <w:rPr>
                <w:rFonts w:ascii="Arial" w:hAnsi="Arial" w:cs="Arial"/>
                <w:sz w:val="20"/>
              </w:rPr>
              <w:t>Zgodność z</w:t>
            </w:r>
            <w:r w:rsidRPr="001F3A70">
              <w:rPr>
                <w:rFonts w:ascii="Arial" w:hAnsi="Arial" w:cs="Arial"/>
                <w:i/>
                <w:sz w:val="20"/>
              </w:rPr>
              <w:t xml:space="preserve"> </w:t>
            </w:r>
            <w:r w:rsidRPr="001F3A70">
              <w:rPr>
                <w:rFonts w:ascii="Arial" w:hAnsi="Arial" w:cs="Arial"/>
                <w:sz w:val="20"/>
              </w:rPr>
              <w:t>typem projektu</w:t>
            </w:r>
          </w:p>
          <w:p w:rsidR="00DD0E1D" w:rsidRPr="001F3A70" w:rsidRDefault="00DD0E1D" w:rsidP="00602A71">
            <w:pPr>
              <w:spacing w:before="40" w:after="40"/>
              <w:rPr>
                <w:rFonts w:ascii="Arial" w:hAnsi="Arial" w:cs="Arial"/>
                <w:sz w:val="20"/>
              </w:rPr>
            </w:pPr>
          </w:p>
          <w:p w:rsidR="00DD0E1D" w:rsidRPr="001F3A70" w:rsidRDefault="00DD0E1D" w:rsidP="00602A71">
            <w:pPr>
              <w:spacing w:before="40" w:after="40"/>
              <w:rPr>
                <w:rFonts w:ascii="Arial" w:hAnsi="Arial" w:cs="Arial"/>
                <w:sz w:val="20"/>
              </w:rPr>
            </w:pPr>
          </w:p>
        </w:tc>
        <w:tc>
          <w:tcPr>
            <w:tcW w:w="5101" w:type="dxa"/>
          </w:tcPr>
          <w:p w:rsidR="00DD0E1D" w:rsidRPr="001F3A70" w:rsidRDefault="00DD0E1D" w:rsidP="00602A71">
            <w:pPr>
              <w:spacing w:before="40" w:after="40"/>
              <w:jc w:val="both"/>
              <w:rPr>
                <w:rFonts w:ascii="Arial" w:hAnsi="Arial" w:cs="Arial"/>
                <w:sz w:val="20"/>
              </w:rPr>
            </w:pPr>
            <w:r w:rsidRPr="001F3A70">
              <w:rPr>
                <w:rFonts w:ascii="Arial" w:hAnsi="Arial" w:cs="Arial"/>
                <w:sz w:val="20"/>
              </w:rPr>
              <w:t xml:space="preserve">Projekt jest zgodny z typem projektu oraz grupą docelową wskazaną w  </w:t>
            </w:r>
            <w:r w:rsidRPr="001F3A70">
              <w:rPr>
                <w:rFonts w:ascii="Arial" w:hAnsi="Arial" w:cs="Arial"/>
                <w:i/>
                <w:sz w:val="20"/>
              </w:rPr>
              <w:t>SOOP RPO WZ</w:t>
            </w:r>
            <w:r>
              <w:rPr>
                <w:rFonts w:ascii="Arial" w:hAnsi="Arial" w:cs="Arial"/>
                <w:i/>
                <w:sz w:val="20"/>
              </w:rPr>
              <w:t xml:space="preserve"> 2014-2020</w:t>
            </w:r>
            <w:r w:rsidRPr="001F3A70">
              <w:rPr>
                <w:rFonts w:ascii="Arial" w:hAnsi="Arial" w:cs="Arial"/>
                <w:i/>
                <w:sz w:val="20"/>
              </w:rPr>
              <w:t xml:space="preserve"> </w:t>
            </w:r>
            <w:r w:rsidRPr="001F3A70">
              <w:rPr>
                <w:rFonts w:ascii="Arial" w:hAnsi="Arial" w:cs="Arial"/>
                <w:sz w:val="20"/>
              </w:rPr>
              <w:t xml:space="preserve">oraz </w:t>
            </w:r>
            <w:r w:rsidRPr="001F3A70">
              <w:rPr>
                <w:rFonts w:ascii="Arial" w:hAnsi="Arial" w:cs="Arial"/>
                <w:i/>
                <w:sz w:val="20"/>
              </w:rPr>
              <w:t>Regulaminie konkursu.</w:t>
            </w:r>
            <w:r w:rsidRPr="001F3A70">
              <w:rPr>
                <w:rFonts w:ascii="Arial" w:hAnsi="Arial" w:cs="Arial"/>
                <w:sz w:val="20"/>
              </w:rPr>
              <w:t xml:space="preserve"> </w:t>
            </w:r>
          </w:p>
        </w:tc>
        <w:tc>
          <w:tcPr>
            <w:tcW w:w="6011" w:type="dxa"/>
          </w:tcPr>
          <w:p w:rsidR="00DD0E1D" w:rsidRPr="001F3A70" w:rsidRDefault="00DD0E1D" w:rsidP="00602A71">
            <w:pPr>
              <w:spacing w:before="40" w:after="40"/>
              <w:rPr>
                <w:rFonts w:ascii="Arial" w:hAnsi="Arial" w:cs="Arial"/>
                <w:sz w:val="20"/>
              </w:rPr>
            </w:pPr>
            <w:r w:rsidRPr="001F3A70">
              <w:rPr>
                <w:rFonts w:ascii="Arial" w:hAnsi="Arial" w:cs="Arial"/>
                <w:sz w:val="20"/>
              </w:rPr>
              <w:t>Spełnienie kryterium jest konieczne do przyznania dofinansowania.</w:t>
            </w:r>
          </w:p>
          <w:p w:rsidR="00DD0E1D" w:rsidRDefault="00DD0E1D" w:rsidP="00602A71">
            <w:pPr>
              <w:spacing w:before="40" w:after="40"/>
              <w:rPr>
                <w:rFonts w:ascii="Arial" w:hAnsi="Arial" w:cs="Arial"/>
                <w:sz w:val="20"/>
              </w:rPr>
            </w:pPr>
            <w:r w:rsidRPr="001F3A70">
              <w:rPr>
                <w:rFonts w:ascii="Arial" w:hAnsi="Arial" w:cs="Arial"/>
                <w:sz w:val="20"/>
              </w:rPr>
              <w:t>Projekty niespełniające kryterium są odrzucane.</w:t>
            </w:r>
          </w:p>
          <w:p w:rsidR="00DD0E1D" w:rsidRPr="001F3A70" w:rsidRDefault="00DD0E1D" w:rsidP="00602A71">
            <w:pPr>
              <w:spacing w:before="40" w:after="40"/>
              <w:jc w:val="both"/>
              <w:rPr>
                <w:rFonts w:ascii="Arial" w:hAnsi="Arial" w:cs="Arial"/>
                <w:sz w:val="20"/>
              </w:rPr>
            </w:pPr>
            <w:r>
              <w:rPr>
                <w:rFonts w:ascii="Arial" w:hAnsi="Arial" w:cs="Arial"/>
                <w:sz w:val="20"/>
              </w:rPr>
              <w:t xml:space="preserve">Za zgodą IP, na etapie realizacji projektu, dopuszcza się możliwość  odstępstwa od  zapisów Regulaminu konkursu w zakresie spełnienia przedmiotowego kryterium z uwagi na zmiany dokumentów nadrzędnych tj. </w:t>
            </w:r>
            <w:r w:rsidRPr="00AA05C6">
              <w:rPr>
                <w:rFonts w:ascii="Arial" w:hAnsi="Arial" w:cs="Arial"/>
                <w:i/>
                <w:sz w:val="20"/>
              </w:rPr>
              <w:t>RPO WZ 2014-2020</w:t>
            </w:r>
            <w:r>
              <w:rPr>
                <w:rFonts w:ascii="Arial" w:hAnsi="Arial" w:cs="Arial"/>
                <w:sz w:val="20"/>
              </w:rPr>
              <w:t xml:space="preserve">, </w:t>
            </w:r>
            <w:r w:rsidRPr="001F3A70">
              <w:rPr>
                <w:rFonts w:ascii="Arial" w:hAnsi="Arial" w:cs="Arial"/>
                <w:i/>
                <w:sz w:val="20"/>
              </w:rPr>
              <w:t xml:space="preserve">SOOP RPO WZ </w:t>
            </w:r>
            <w:r>
              <w:rPr>
                <w:rFonts w:ascii="Arial" w:hAnsi="Arial" w:cs="Arial"/>
                <w:i/>
                <w:sz w:val="20"/>
              </w:rPr>
              <w:t>2014-2020</w:t>
            </w:r>
            <w:r>
              <w:rPr>
                <w:rFonts w:ascii="Arial" w:hAnsi="Arial" w:cs="Arial"/>
                <w:sz w:val="20"/>
              </w:rPr>
              <w:t xml:space="preserve">, przepisów prawa -  mających wpływ na założenia dotyczące grupy docelowej i/lub typu projektu. </w:t>
            </w:r>
          </w:p>
          <w:p w:rsidR="00DD0E1D" w:rsidRPr="001F3A70" w:rsidRDefault="00DD0E1D" w:rsidP="00602A71">
            <w:pPr>
              <w:spacing w:before="40" w:after="40"/>
              <w:rPr>
                <w:rFonts w:ascii="Arial" w:hAnsi="Arial" w:cs="Arial"/>
                <w:sz w:val="20"/>
              </w:rPr>
            </w:pPr>
            <w:r w:rsidRPr="001F3A70">
              <w:rPr>
                <w:rFonts w:ascii="Arial" w:hAnsi="Arial" w:cs="Arial"/>
                <w:sz w:val="20"/>
              </w:rPr>
              <w:t xml:space="preserve">Ocena spełniania kryterium polega na przypisaniu wartości </w:t>
            </w:r>
            <w:r w:rsidRPr="001F3A70">
              <w:rPr>
                <w:rFonts w:ascii="Arial" w:hAnsi="Arial" w:cs="Arial"/>
                <w:sz w:val="20"/>
              </w:rPr>
              <w:lastRenderedPageBreak/>
              <w:t>logicznych „tak”, „nie”.</w:t>
            </w:r>
          </w:p>
        </w:tc>
      </w:tr>
      <w:tr w:rsidR="00DD0E1D" w:rsidRPr="001F3A70" w:rsidTr="00602A71">
        <w:trPr>
          <w:jc w:val="center"/>
        </w:trPr>
        <w:tc>
          <w:tcPr>
            <w:tcW w:w="539" w:type="dxa"/>
          </w:tcPr>
          <w:p w:rsidR="00DD0E1D" w:rsidRPr="001F3A70" w:rsidRDefault="00DD0E1D" w:rsidP="001C71E7">
            <w:pPr>
              <w:pStyle w:val="Akapitzlist"/>
              <w:numPr>
                <w:ilvl w:val="0"/>
                <w:numId w:val="513"/>
              </w:numPr>
              <w:spacing w:before="40" w:after="40"/>
              <w:ind w:left="0" w:firstLine="0"/>
              <w:contextualSpacing w:val="0"/>
              <w:rPr>
                <w:rFonts w:ascii="Arial" w:hAnsi="Arial" w:cs="Arial"/>
              </w:rPr>
            </w:pPr>
          </w:p>
        </w:tc>
        <w:tc>
          <w:tcPr>
            <w:tcW w:w="2524" w:type="dxa"/>
          </w:tcPr>
          <w:p w:rsidR="00DD0E1D" w:rsidRPr="001F3A70" w:rsidRDefault="00DD0E1D" w:rsidP="00602A71">
            <w:pPr>
              <w:spacing w:before="40" w:after="40"/>
              <w:rPr>
                <w:rFonts w:ascii="Arial" w:hAnsi="Arial" w:cs="Arial"/>
                <w:sz w:val="20"/>
              </w:rPr>
            </w:pPr>
            <w:r w:rsidRPr="001F3A70">
              <w:rPr>
                <w:rFonts w:ascii="Arial" w:hAnsi="Arial" w:cs="Arial"/>
                <w:sz w:val="20"/>
              </w:rPr>
              <w:t>Kwalifikowalność Beneficjenta/Partnera</w:t>
            </w:r>
          </w:p>
        </w:tc>
        <w:tc>
          <w:tcPr>
            <w:tcW w:w="5101" w:type="dxa"/>
          </w:tcPr>
          <w:p w:rsidR="00DD0E1D" w:rsidRPr="001F3A70" w:rsidRDefault="00DD0E1D" w:rsidP="00602A71">
            <w:pPr>
              <w:autoSpaceDE w:val="0"/>
              <w:autoSpaceDN w:val="0"/>
              <w:adjustRightInd w:val="0"/>
              <w:jc w:val="both"/>
              <w:rPr>
                <w:rFonts w:ascii="Arial" w:eastAsia="Malgun Gothic" w:hAnsi="Arial" w:cs="Arial"/>
                <w:sz w:val="20"/>
              </w:rPr>
            </w:pPr>
            <w:r w:rsidRPr="001F3A70">
              <w:rPr>
                <w:rFonts w:ascii="Arial" w:eastAsia="Malgun Gothic" w:hAnsi="Arial" w:cs="Arial"/>
                <w:sz w:val="20"/>
              </w:rPr>
              <w:t>Beneficjent oraz Partner/</w:t>
            </w:r>
            <w:proofErr w:type="spellStart"/>
            <w:r w:rsidRPr="001F3A70">
              <w:rPr>
                <w:rFonts w:ascii="Arial" w:eastAsia="Malgun Gothic" w:hAnsi="Arial" w:cs="Arial"/>
                <w:sz w:val="20"/>
              </w:rPr>
              <w:t>rzy</w:t>
            </w:r>
            <w:proofErr w:type="spellEnd"/>
            <w:r w:rsidRPr="001F3A70">
              <w:rPr>
                <w:rFonts w:ascii="Arial" w:eastAsia="Malgun Gothic" w:hAnsi="Arial" w:cs="Arial"/>
                <w:sz w:val="20"/>
              </w:rPr>
              <w:t xml:space="preserve"> (o ile dotyczy) nie podlega/ją wykluczeniu z możliwości ubiegania się </w:t>
            </w:r>
            <w:r>
              <w:rPr>
                <w:rFonts w:ascii="Arial" w:eastAsia="Malgun Gothic" w:hAnsi="Arial" w:cs="Arial"/>
                <w:sz w:val="20"/>
              </w:rPr>
              <w:br/>
            </w:r>
            <w:r w:rsidRPr="001F3A70">
              <w:rPr>
                <w:rFonts w:ascii="Arial" w:eastAsia="Malgun Gothic" w:hAnsi="Arial" w:cs="Arial"/>
                <w:sz w:val="20"/>
              </w:rPr>
              <w:t xml:space="preserve">o dofinansowanie, w tym wykluczeniu, o którym mowa w art. 207 ust. 4 ustawy z dnia 27 sierpnia 2009 r., </w:t>
            </w:r>
            <w:r>
              <w:rPr>
                <w:rFonts w:ascii="Arial" w:eastAsia="Malgun Gothic" w:hAnsi="Arial" w:cs="Arial"/>
                <w:sz w:val="20"/>
              </w:rPr>
              <w:br/>
            </w:r>
            <w:r w:rsidRPr="001F3A70">
              <w:rPr>
                <w:rFonts w:ascii="Arial" w:eastAsia="Malgun Gothic" w:hAnsi="Arial" w:cs="Arial"/>
                <w:sz w:val="20"/>
              </w:rPr>
              <w:t>o finansach publicznych.</w:t>
            </w:r>
          </w:p>
          <w:p w:rsidR="00DD0E1D" w:rsidRPr="001F3A70" w:rsidRDefault="00DD0E1D" w:rsidP="00602A71">
            <w:pPr>
              <w:autoSpaceDE w:val="0"/>
              <w:autoSpaceDN w:val="0"/>
              <w:adjustRightInd w:val="0"/>
              <w:jc w:val="both"/>
              <w:rPr>
                <w:rFonts w:ascii="Arial" w:eastAsia="MyriadPro-Regular" w:hAnsi="Arial" w:cs="Arial"/>
                <w:sz w:val="20"/>
              </w:rPr>
            </w:pPr>
            <w:r w:rsidRPr="001F3A70">
              <w:rPr>
                <w:rFonts w:ascii="Arial" w:eastAsia="MyriadPro-Regular" w:hAnsi="Arial" w:cs="Arial"/>
                <w:sz w:val="20"/>
              </w:rPr>
              <w:t xml:space="preserve">Beneficjent, zgodnie z </w:t>
            </w:r>
            <w:r w:rsidRPr="001F3A70">
              <w:rPr>
                <w:rFonts w:ascii="Arial" w:eastAsia="MyriadPro-Regular" w:hAnsi="Arial" w:cs="Arial"/>
                <w:i/>
                <w:sz w:val="20"/>
              </w:rPr>
              <w:t>SOOP RPO WZ 2014-2020</w:t>
            </w:r>
            <w:r w:rsidRPr="001F3A70">
              <w:rPr>
                <w:rFonts w:ascii="Arial" w:eastAsia="MyriadPro-Regular" w:hAnsi="Arial" w:cs="Arial"/>
                <w:sz w:val="20"/>
              </w:rPr>
              <w:t>,</w:t>
            </w:r>
            <w:r>
              <w:rPr>
                <w:rFonts w:ascii="Arial" w:eastAsia="MyriadPro-Regular" w:hAnsi="Arial" w:cs="Arial"/>
                <w:sz w:val="20"/>
              </w:rPr>
              <w:t xml:space="preserve"> </w:t>
            </w:r>
            <w:r w:rsidRPr="001F3A70">
              <w:rPr>
                <w:rFonts w:ascii="Arial" w:eastAsia="MyriadPro-Regular" w:hAnsi="Arial" w:cs="Arial"/>
                <w:sz w:val="20"/>
              </w:rPr>
              <w:t xml:space="preserve">jest podmiotem uprawnionym do ubiegania się </w:t>
            </w:r>
            <w:r>
              <w:rPr>
                <w:rFonts w:ascii="Arial" w:eastAsia="MyriadPro-Regular" w:hAnsi="Arial" w:cs="Arial"/>
                <w:sz w:val="20"/>
              </w:rPr>
              <w:br/>
            </w:r>
            <w:r w:rsidRPr="001F3A70">
              <w:rPr>
                <w:rFonts w:ascii="Arial" w:eastAsia="MyriadPro-Regular" w:hAnsi="Arial" w:cs="Arial"/>
                <w:sz w:val="20"/>
              </w:rPr>
              <w:t>o dofinansowanie w</w:t>
            </w:r>
            <w:r>
              <w:rPr>
                <w:rFonts w:ascii="Arial" w:eastAsia="MyriadPro-Regular" w:hAnsi="Arial" w:cs="Arial"/>
                <w:sz w:val="20"/>
              </w:rPr>
              <w:t xml:space="preserve"> </w:t>
            </w:r>
            <w:r w:rsidRPr="001F3A70">
              <w:rPr>
                <w:rFonts w:ascii="Arial" w:eastAsia="MyriadPro-Regular" w:hAnsi="Arial" w:cs="Arial"/>
                <w:sz w:val="20"/>
              </w:rPr>
              <w:t>ramach Działania typu/ów projektu/ów, w którym ogłoszony został konkurs.</w:t>
            </w:r>
          </w:p>
          <w:p w:rsidR="00DD0E1D" w:rsidRPr="001F3A70" w:rsidRDefault="00DD0E1D" w:rsidP="00602A71">
            <w:pPr>
              <w:autoSpaceDE w:val="0"/>
              <w:autoSpaceDN w:val="0"/>
              <w:adjustRightInd w:val="0"/>
              <w:jc w:val="both"/>
              <w:rPr>
                <w:rFonts w:ascii="Arial" w:eastAsia="Malgun Gothic" w:hAnsi="Arial" w:cs="Arial"/>
                <w:sz w:val="20"/>
              </w:rPr>
            </w:pPr>
          </w:p>
        </w:tc>
        <w:tc>
          <w:tcPr>
            <w:tcW w:w="6011" w:type="dxa"/>
          </w:tcPr>
          <w:p w:rsidR="00DD0E1D" w:rsidRPr="001F3A70" w:rsidRDefault="00DD0E1D" w:rsidP="00602A71">
            <w:pPr>
              <w:autoSpaceDE w:val="0"/>
              <w:autoSpaceDN w:val="0"/>
              <w:adjustRightInd w:val="0"/>
              <w:jc w:val="both"/>
              <w:rPr>
                <w:rFonts w:ascii="Arial" w:eastAsia="Malgun Gothic" w:hAnsi="Arial" w:cs="Arial"/>
                <w:sz w:val="20"/>
              </w:rPr>
            </w:pPr>
            <w:r w:rsidRPr="001F3A70">
              <w:rPr>
                <w:rFonts w:ascii="Arial" w:eastAsia="Malgun Gothic" w:hAnsi="Arial" w:cs="Arial"/>
                <w:sz w:val="20"/>
              </w:rPr>
              <w:t>Spełnienie kryterium jest konieczne do przyznania dofinansowania.</w:t>
            </w:r>
          </w:p>
          <w:p w:rsidR="00DD0E1D" w:rsidRDefault="00DD0E1D" w:rsidP="00602A71">
            <w:pPr>
              <w:autoSpaceDE w:val="0"/>
              <w:autoSpaceDN w:val="0"/>
              <w:adjustRightInd w:val="0"/>
              <w:jc w:val="both"/>
              <w:rPr>
                <w:rFonts w:ascii="Arial" w:eastAsia="Malgun Gothic" w:hAnsi="Arial" w:cs="Arial"/>
                <w:sz w:val="20"/>
              </w:rPr>
            </w:pPr>
            <w:r w:rsidRPr="001F3A70">
              <w:rPr>
                <w:rFonts w:ascii="Arial" w:eastAsia="Malgun Gothic" w:hAnsi="Arial" w:cs="Arial"/>
                <w:sz w:val="20"/>
              </w:rPr>
              <w:t>Projekty niespełniające kryterium są</w:t>
            </w:r>
            <w:r>
              <w:rPr>
                <w:rFonts w:ascii="Arial" w:eastAsia="Malgun Gothic" w:hAnsi="Arial" w:cs="Arial"/>
                <w:sz w:val="20"/>
              </w:rPr>
              <w:t xml:space="preserve"> odrzucane</w:t>
            </w:r>
            <w:r w:rsidRPr="001F3A70">
              <w:rPr>
                <w:rFonts w:ascii="Arial" w:eastAsia="Malgun Gothic" w:hAnsi="Arial" w:cs="Arial"/>
                <w:sz w:val="20"/>
              </w:rPr>
              <w:t>.</w:t>
            </w:r>
          </w:p>
          <w:p w:rsidR="00DD0E1D" w:rsidRPr="001F3A70" w:rsidRDefault="00DD0E1D" w:rsidP="00602A71">
            <w:pPr>
              <w:autoSpaceDE w:val="0"/>
              <w:autoSpaceDN w:val="0"/>
              <w:adjustRightInd w:val="0"/>
              <w:jc w:val="both"/>
              <w:rPr>
                <w:rFonts w:ascii="Arial" w:eastAsia="Malgun Gothic" w:hAnsi="Arial" w:cs="Arial"/>
                <w:sz w:val="20"/>
              </w:rPr>
            </w:pPr>
            <w:r>
              <w:rPr>
                <w:rFonts w:ascii="Arial" w:hAnsi="Arial" w:cs="Arial"/>
                <w:sz w:val="20"/>
              </w:rPr>
              <w:t xml:space="preserve">Kryterium będzie weryfikowane na etapie KOP, na dzień podpisania umowy oraz w przypadku zmiany Partnera (jeśli dotyczy). </w:t>
            </w:r>
          </w:p>
          <w:p w:rsidR="00DD0E1D" w:rsidRPr="001F3A70" w:rsidRDefault="00DD0E1D" w:rsidP="00602A71">
            <w:pPr>
              <w:spacing w:before="40"/>
              <w:ind w:left="36"/>
              <w:contextualSpacing/>
              <w:rPr>
                <w:rFonts w:ascii="Arial" w:eastAsia="Malgun Gothic" w:hAnsi="Arial" w:cs="Arial"/>
                <w:sz w:val="20"/>
              </w:rPr>
            </w:pPr>
            <w:r w:rsidRPr="001F3A70">
              <w:rPr>
                <w:rFonts w:ascii="Arial" w:eastAsia="Malgun Gothic" w:hAnsi="Arial" w:cs="Arial"/>
                <w:sz w:val="20"/>
              </w:rPr>
              <w:t>Ocena spełniania kryterium polega na przypisaniu wartości logicznych „tak”, „nie”.</w:t>
            </w:r>
          </w:p>
        </w:tc>
      </w:tr>
      <w:tr w:rsidR="00DD0E1D" w:rsidRPr="001F3A70" w:rsidTr="00602A71">
        <w:trPr>
          <w:jc w:val="center"/>
        </w:trPr>
        <w:tc>
          <w:tcPr>
            <w:tcW w:w="539" w:type="dxa"/>
          </w:tcPr>
          <w:p w:rsidR="00DD0E1D" w:rsidRPr="001F3A70" w:rsidRDefault="00DD0E1D" w:rsidP="001C71E7">
            <w:pPr>
              <w:pStyle w:val="Akapitzlist"/>
              <w:numPr>
                <w:ilvl w:val="0"/>
                <w:numId w:val="513"/>
              </w:numPr>
              <w:spacing w:before="40" w:after="40"/>
              <w:ind w:left="0" w:firstLine="0"/>
              <w:contextualSpacing w:val="0"/>
              <w:rPr>
                <w:rFonts w:ascii="Arial" w:hAnsi="Arial" w:cs="Arial"/>
              </w:rPr>
            </w:pPr>
          </w:p>
        </w:tc>
        <w:tc>
          <w:tcPr>
            <w:tcW w:w="2524" w:type="dxa"/>
          </w:tcPr>
          <w:p w:rsidR="00DD0E1D" w:rsidRPr="001F3A70" w:rsidRDefault="00DD0E1D" w:rsidP="00602A71">
            <w:pPr>
              <w:spacing w:before="40" w:after="40"/>
              <w:rPr>
                <w:rFonts w:ascii="Arial" w:hAnsi="Arial" w:cs="Arial"/>
                <w:sz w:val="20"/>
              </w:rPr>
            </w:pPr>
            <w:r w:rsidRPr="001F3A70">
              <w:rPr>
                <w:rFonts w:ascii="Arial" w:hAnsi="Arial" w:cs="Arial"/>
                <w:sz w:val="20"/>
              </w:rPr>
              <w:t>Zgodność z zasadami horyzontalnymi.</w:t>
            </w:r>
          </w:p>
        </w:tc>
        <w:tc>
          <w:tcPr>
            <w:tcW w:w="5101" w:type="dxa"/>
          </w:tcPr>
          <w:p w:rsidR="00DD0E1D" w:rsidRPr="001F3A70" w:rsidRDefault="00DD0E1D" w:rsidP="00602A71">
            <w:pPr>
              <w:spacing w:before="40" w:after="40"/>
              <w:rPr>
                <w:rFonts w:ascii="Arial" w:hAnsi="Arial" w:cs="Arial"/>
                <w:sz w:val="20"/>
              </w:rPr>
            </w:pPr>
            <w:r w:rsidRPr="001F3A70">
              <w:rPr>
                <w:rFonts w:ascii="Arial" w:hAnsi="Arial" w:cs="Arial"/>
                <w:sz w:val="20"/>
              </w:rPr>
              <w:t>Projekt jest zgodny z:</w:t>
            </w:r>
          </w:p>
          <w:p w:rsidR="00DD0E1D" w:rsidRDefault="00DD0E1D" w:rsidP="001C71E7">
            <w:pPr>
              <w:pStyle w:val="Akapitzlist"/>
              <w:numPr>
                <w:ilvl w:val="0"/>
                <w:numId w:val="514"/>
              </w:numPr>
              <w:spacing w:before="40" w:after="40"/>
              <w:contextualSpacing w:val="0"/>
              <w:rPr>
                <w:rFonts w:ascii="Arial" w:hAnsi="Arial" w:cs="Arial"/>
              </w:rPr>
            </w:pPr>
            <w:r w:rsidRPr="001F3A70">
              <w:rPr>
                <w:rFonts w:ascii="Arial" w:hAnsi="Arial" w:cs="Arial"/>
              </w:rPr>
              <w:t xml:space="preserve">zasadą równości szans kobiet i mężczyzn, </w:t>
            </w:r>
            <w:r w:rsidRPr="001F3A70">
              <w:rPr>
                <w:rFonts w:ascii="Arial" w:hAnsi="Arial" w:cs="Arial"/>
              </w:rPr>
              <w:br/>
              <w:t xml:space="preserve">w oparciu o </w:t>
            </w:r>
            <w:r w:rsidRPr="001F3A70">
              <w:rPr>
                <w:rFonts w:ascii="Arial" w:hAnsi="Arial" w:cs="Arial"/>
                <w:i/>
              </w:rPr>
              <w:t>standard minimum</w:t>
            </w:r>
            <w:r>
              <w:rPr>
                <w:rFonts w:ascii="Arial" w:hAnsi="Arial" w:cs="Arial"/>
                <w:i/>
              </w:rPr>
              <w:t>.</w:t>
            </w:r>
          </w:p>
          <w:p w:rsidR="00DD0E1D" w:rsidRDefault="00DD0E1D" w:rsidP="00602A71">
            <w:pPr>
              <w:pStyle w:val="Akapitzlist"/>
              <w:spacing w:before="40" w:after="40"/>
              <w:ind w:left="315"/>
              <w:contextualSpacing w:val="0"/>
              <w:rPr>
                <w:rFonts w:ascii="Arial" w:hAnsi="Arial" w:cs="Arial"/>
              </w:rPr>
            </w:pPr>
            <w:r w:rsidRPr="00E30CD6">
              <w:rPr>
                <w:rFonts w:ascii="Arial" w:hAnsi="Arial" w:cs="Arial"/>
              </w:rPr>
              <w:t>Ze względu na specyfikę wsparcia</w:t>
            </w:r>
            <w:r>
              <w:rPr>
                <w:rFonts w:ascii="Arial" w:hAnsi="Arial" w:cs="Arial"/>
              </w:rPr>
              <w:t xml:space="preserve"> udzielanego w ramach wdrażania RPZ pn. „Profilaktyka zakażeń wirusem brodawczaka ludzkiego (HPV) na lata 2021-2022”,</w:t>
            </w:r>
            <w:r w:rsidRPr="00E30CD6">
              <w:rPr>
                <w:rFonts w:ascii="Arial" w:hAnsi="Arial" w:cs="Arial"/>
              </w:rPr>
              <w:t xml:space="preserve"> kryterium </w:t>
            </w:r>
            <w:r>
              <w:rPr>
                <w:rFonts w:ascii="Arial" w:hAnsi="Arial" w:cs="Arial"/>
              </w:rPr>
              <w:t xml:space="preserve">w tym przypadku </w:t>
            </w:r>
            <w:r w:rsidRPr="00E30CD6">
              <w:rPr>
                <w:rFonts w:ascii="Arial" w:hAnsi="Arial" w:cs="Arial"/>
              </w:rPr>
              <w:t>uznaje się za spełnione w części dotyczącej zasady równości szans kobiet i mężczyzn w przypadku uzyskania minimalnej liczy punktów tj. 1 punktu w standardzie minimum.</w:t>
            </w:r>
            <w:del w:id="39" w:author="Stefańska-Naporowska Milena" w:date="2020-10-30T12:51:00Z">
              <w:r w:rsidRPr="001F3A70" w:rsidDel="0086381D">
                <w:rPr>
                  <w:rFonts w:ascii="Arial" w:hAnsi="Arial" w:cs="Arial"/>
                </w:rPr>
                <w:delText>,</w:delText>
              </w:r>
            </w:del>
          </w:p>
          <w:p w:rsidR="00DD0E1D" w:rsidRPr="001F3A70" w:rsidRDefault="00DD0E1D" w:rsidP="001C71E7">
            <w:pPr>
              <w:pStyle w:val="Akapitzlist"/>
              <w:numPr>
                <w:ilvl w:val="0"/>
                <w:numId w:val="514"/>
              </w:numPr>
              <w:spacing w:before="40" w:after="40"/>
              <w:ind w:left="315" w:hanging="284"/>
              <w:contextualSpacing w:val="0"/>
              <w:rPr>
                <w:rFonts w:ascii="Arial" w:hAnsi="Arial" w:cs="Arial"/>
              </w:rPr>
            </w:pPr>
            <w:r w:rsidRPr="001F3A70">
              <w:rPr>
                <w:rFonts w:ascii="Arial" w:hAnsi="Arial" w:cs="Arial"/>
              </w:rPr>
              <w:t>właściwymi politykami i zasadami wspólnotowym</w:t>
            </w:r>
            <w:r>
              <w:rPr>
                <w:rFonts w:ascii="Arial" w:hAnsi="Arial" w:cs="Arial"/>
              </w:rPr>
              <w:t>i</w:t>
            </w:r>
            <w:r w:rsidRPr="001F3A70">
              <w:rPr>
                <w:rFonts w:ascii="Arial" w:hAnsi="Arial" w:cs="Arial"/>
              </w:rPr>
              <w:t xml:space="preserve">: </w:t>
            </w:r>
          </w:p>
          <w:p w:rsidR="00DD0E1D" w:rsidRPr="001F3A70" w:rsidRDefault="00DD0E1D" w:rsidP="00602A71">
            <w:pPr>
              <w:pStyle w:val="Akapitzlist"/>
              <w:numPr>
                <w:ilvl w:val="0"/>
                <w:numId w:val="40"/>
              </w:numPr>
              <w:autoSpaceDE w:val="0"/>
              <w:autoSpaceDN w:val="0"/>
              <w:adjustRightInd w:val="0"/>
              <w:jc w:val="both"/>
              <w:rPr>
                <w:rFonts w:ascii="Arial" w:eastAsia="MyriadPro-Regular" w:hAnsi="Arial" w:cs="Arial"/>
              </w:rPr>
            </w:pPr>
            <w:r w:rsidRPr="001F3A70">
              <w:rPr>
                <w:rFonts w:ascii="Arial" w:eastAsia="MyriadPro-Regular" w:hAnsi="Arial" w:cs="Arial"/>
              </w:rPr>
              <w:t>zrównoważonego rozwoju,</w:t>
            </w:r>
          </w:p>
          <w:p w:rsidR="00DD0E1D" w:rsidRPr="001F3A70" w:rsidRDefault="00DD0E1D" w:rsidP="00602A71">
            <w:pPr>
              <w:pStyle w:val="Akapitzlist"/>
              <w:numPr>
                <w:ilvl w:val="0"/>
                <w:numId w:val="40"/>
              </w:numPr>
              <w:autoSpaceDE w:val="0"/>
              <w:autoSpaceDN w:val="0"/>
              <w:adjustRightInd w:val="0"/>
              <w:jc w:val="both"/>
              <w:rPr>
                <w:rFonts w:ascii="Arial" w:eastAsia="MyriadPro-Regular" w:hAnsi="Arial" w:cs="Arial"/>
              </w:rPr>
            </w:pPr>
            <w:r w:rsidRPr="001F3A70">
              <w:rPr>
                <w:rFonts w:ascii="Arial" w:eastAsia="MyriadPro-Regular" w:hAnsi="Arial" w:cs="Arial"/>
              </w:rPr>
              <w:t>promowania i realizacji zasady równości szans i niedyskryminacji, w tym. m. in. koniecznością stosowania zasady uniwersalnego projektowania.</w:t>
            </w:r>
          </w:p>
          <w:p w:rsidR="00DD0E1D" w:rsidRPr="00777C34" w:rsidRDefault="00DD0E1D" w:rsidP="00602A71">
            <w:pPr>
              <w:autoSpaceDE w:val="0"/>
              <w:autoSpaceDN w:val="0"/>
              <w:adjustRightInd w:val="0"/>
              <w:jc w:val="both"/>
              <w:rPr>
                <w:rFonts w:ascii="Arial" w:eastAsia="MyriadPro-Regular" w:hAnsi="Arial" w:cs="Arial"/>
                <w:sz w:val="20"/>
              </w:rPr>
            </w:pPr>
            <w:r w:rsidRPr="001F3A70">
              <w:rPr>
                <w:rFonts w:ascii="Arial" w:eastAsia="MyriadPro-Regular" w:hAnsi="Arial" w:cs="Arial"/>
                <w:sz w:val="20"/>
              </w:rPr>
              <w:t xml:space="preserve">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w:t>
            </w:r>
            <w:r>
              <w:rPr>
                <w:rFonts w:ascii="Arial" w:eastAsia="MyriadPro-Regular" w:hAnsi="Arial" w:cs="Arial"/>
                <w:sz w:val="20"/>
              </w:rPr>
              <w:br/>
              <w:t>z niepełnosprawnościami.</w:t>
            </w:r>
          </w:p>
        </w:tc>
        <w:tc>
          <w:tcPr>
            <w:tcW w:w="6011" w:type="dxa"/>
          </w:tcPr>
          <w:p w:rsidR="00DD0E1D" w:rsidRPr="001F3A70" w:rsidRDefault="00DD0E1D" w:rsidP="00602A71">
            <w:pPr>
              <w:spacing w:before="40" w:after="40"/>
              <w:rPr>
                <w:rFonts w:ascii="Arial" w:hAnsi="Arial" w:cs="Arial"/>
                <w:sz w:val="20"/>
              </w:rPr>
            </w:pPr>
            <w:r w:rsidRPr="001F3A70">
              <w:rPr>
                <w:rFonts w:ascii="Arial" w:hAnsi="Arial" w:cs="Arial"/>
                <w:sz w:val="20"/>
              </w:rPr>
              <w:t>Spełnienie kryterium jest konieczne do przyznania dofinansowania.</w:t>
            </w:r>
          </w:p>
          <w:p w:rsidR="00DD0E1D" w:rsidRPr="001F3A70" w:rsidRDefault="00DD0E1D" w:rsidP="00602A71">
            <w:pPr>
              <w:spacing w:before="40" w:after="40"/>
              <w:rPr>
                <w:rFonts w:ascii="Arial" w:hAnsi="Arial" w:cs="Arial"/>
                <w:sz w:val="20"/>
              </w:rPr>
            </w:pPr>
            <w:r w:rsidRPr="001F3A70">
              <w:rPr>
                <w:rFonts w:ascii="Arial" w:hAnsi="Arial" w:cs="Arial"/>
                <w:sz w:val="20"/>
              </w:rPr>
              <w:t>Projekty niespełniające kryterium są</w:t>
            </w:r>
            <w:r>
              <w:rPr>
                <w:rFonts w:ascii="Arial" w:hAnsi="Arial" w:cs="Arial"/>
                <w:sz w:val="20"/>
              </w:rPr>
              <w:t xml:space="preserve"> odrzucane</w:t>
            </w:r>
            <w:r w:rsidRPr="001F3A70">
              <w:rPr>
                <w:rFonts w:ascii="Arial" w:hAnsi="Arial" w:cs="Arial"/>
                <w:sz w:val="20"/>
              </w:rPr>
              <w:t>.</w:t>
            </w:r>
          </w:p>
          <w:p w:rsidR="00DD0E1D" w:rsidRPr="001F3A70" w:rsidRDefault="00DD0E1D" w:rsidP="00602A71">
            <w:pPr>
              <w:spacing w:before="40" w:after="40"/>
              <w:rPr>
                <w:rFonts w:ascii="Arial" w:hAnsi="Arial" w:cs="Arial"/>
                <w:sz w:val="20"/>
              </w:rPr>
            </w:pPr>
            <w:r w:rsidRPr="001F3A70">
              <w:rPr>
                <w:rFonts w:ascii="Arial" w:hAnsi="Arial" w:cs="Arial"/>
                <w:sz w:val="20"/>
              </w:rPr>
              <w:t>Ocena spełniania kryterium polega na przypisaniu wartości logicznych „tak”, „nie”.</w:t>
            </w:r>
          </w:p>
        </w:tc>
      </w:tr>
    </w:tbl>
    <w:p w:rsidR="00DD0E1D" w:rsidRPr="007F692A" w:rsidRDefault="00DD0E1D" w:rsidP="00DD0E1D">
      <w:pPr>
        <w:spacing w:before="120" w:after="120" w:line="240" w:lineRule="auto"/>
        <w:rPr>
          <w:rFonts w:ascii="Myriad Pro" w:hAnsi="Myriad Pro"/>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DD0E1D" w:rsidRPr="002B689F" w:rsidTr="00602A71">
        <w:trPr>
          <w:jc w:val="center"/>
        </w:trPr>
        <w:tc>
          <w:tcPr>
            <w:tcW w:w="14175" w:type="dxa"/>
            <w:gridSpan w:val="4"/>
            <w:shd w:val="clear" w:color="auto" w:fill="D9D9D9" w:themeFill="background1" w:themeFillShade="D9"/>
          </w:tcPr>
          <w:p w:rsidR="00DD0E1D" w:rsidRPr="002B689F" w:rsidRDefault="00DD0E1D" w:rsidP="00602A71">
            <w:pPr>
              <w:spacing w:before="40" w:after="40" w:line="240" w:lineRule="auto"/>
              <w:jc w:val="center"/>
              <w:rPr>
                <w:rFonts w:ascii="Arial" w:hAnsi="Arial" w:cs="Arial"/>
                <w:sz w:val="20"/>
              </w:rPr>
            </w:pPr>
            <w:r w:rsidRPr="005D12AA">
              <w:rPr>
                <w:rFonts w:ascii="Arial" w:hAnsi="Arial" w:cs="Arial"/>
                <w:b/>
                <w:sz w:val="20"/>
              </w:rPr>
              <w:lastRenderedPageBreak/>
              <w:t>Kryteria wykonalności</w:t>
            </w:r>
          </w:p>
        </w:tc>
      </w:tr>
      <w:tr w:rsidR="00DD0E1D" w:rsidRPr="002B689F" w:rsidTr="00602A71">
        <w:trPr>
          <w:jc w:val="center"/>
        </w:trPr>
        <w:tc>
          <w:tcPr>
            <w:tcW w:w="512" w:type="dxa"/>
          </w:tcPr>
          <w:p w:rsidR="00DD0E1D" w:rsidRPr="002B689F" w:rsidRDefault="00DD0E1D" w:rsidP="00602A71">
            <w:pPr>
              <w:spacing w:before="40" w:after="40" w:line="240" w:lineRule="auto"/>
              <w:ind w:left="-22" w:right="-108"/>
              <w:rPr>
                <w:rFonts w:ascii="Arial" w:hAnsi="Arial" w:cs="Arial"/>
                <w:sz w:val="20"/>
              </w:rPr>
            </w:pPr>
            <w:r w:rsidRPr="008E7D87">
              <w:rPr>
                <w:rFonts w:ascii="Arial" w:hAnsi="Arial" w:cs="Arial"/>
                <w:sz w:val="20"/>
              </w:rPr>
              <w:t>L.p.</w:t>
            </w:r>
          </w:p>
        </w:tc>
        <w:tc>
          <w:tcPr>
            <w:tcW w:w="2126" w:type="dxa"/>
          </w:tcPr>
          <w:p w:rsidR="00DD0E1D" w:rsidRPr="002B689F" w:rsidRDefault="00DD0E1D" w:rsidP="00602A71">
            <w:pPr>
              <w:spacing w:before="40" w:after="40" w:line="240" w:lineRule="auto"/>
              <w:jc w:val="center"/>
              <w:rPr>
                <w:rFonts w:ascii="Arial" w:hAnsi="Arial" w:cs="Arial"/>
                <w:sz w:val="20"/>
              </w:rPr>
            </w:pPr>
            <w:r w:rsidRPr="005D12AA">
              <w:rPr>
                <w:rFonts w:ascii="Arial" w:hAnsi="Arial" w:cs="Arial"/>
                <w:sz w:val="20"/>
              </w:rPr>
              <w:t>Nazwa kryterium</w:t>
            </w:r>
          </w:p>
        </w:tc>
        <w:tc>
          <w:tcPr>
            <w:tcW w:w="6804" w:type="dxa"/>
          </w:tcPr>
          <w:p w:rsidR="00DD0E1D" w:rsidRPr="002B689F" w:rsidRDefault="00DD0E1D" w:rsidP="00602A71">
            <w:pPr>
              <w:spacing w:before="40" w:after="40" w:line="240" w:lineRule="auto"/>
              <w:jc w:val="center"/>
              <w:rPr>
                <w:rFonts w:ascii="Arial" w:hAnsi="Arial" w:cs="Arial"/>
                <w:sz w:val="20"/>
              </w:rPr>
            </w:pPr>
            <w:r w:rsidRPr="005D12AA">
              <w:rPr>
                <w:rFonts w:ascii="Arial" w:hAnsi="Arial" w:cs="Arial"/>
                <w:sz w:val="20"/>
              </w:rPr>
              <w:t>Definicja kryterium</w:t>
            </w:r>
          </w:p>
        </w:tc>
        <w:tc>
          <w:tcPr>
            <w:tcW w:w="4733" w:type="dxa"/>
          </w:tcPr>
          <w:p w:rsidR="00DD0E1D" w:rsidRPr="002B689F" w:rsidRDefault="00DD0E1D" w:rsidP="00602A71">
            <w:pPr>
              <w:spacing w:before="40" w:after="40" w:line="240" w:lineRule="auto"/>
              <w:jc w:val="center"/>
              <w:rPr>
                <w:rFonts w:ascii="Arial" w:hAnsi="Arial" w:cs="Arial"/>
                <w:sz w:val="20"/>
              </w:rPr>
            </w:pPr>
            <w:r w:rsidRPr="005D12AA">
              <w:rPr>
                <w:rFonts w:ascii="Arial" w:hAnsi="Arial" w:cs="Arial"/>
                <w:sz w:val="20"/>
              </w:rPr>
              <w:t>Opis znaczenia kryterium</w:t>
            </w:r>
          </w:p>
        </w:tc>
      </w:tr>
      <w:tr w:rsidR="00DD0E1D" w:rsidRPr="002B689F" w:rsidTr="00602A71">
        <w:trPr>
          <w:jc w:val="center"/>
        </w:trPr>
        <w:tc>
          <w:tcPr>
            <w:tcW w:w="512" w:type="dxa"/>
          </w:tcPr>
          <w:p w:rsidR="00DD0E1D" w:rsidRPr="002B689F" w:rsidRDefault="00DD0E1D" w:rsidP="00602A71">
            <w:pPr>
              <w:spacing w:before="40" w:after="40" w:line="240" w:lineRule="auto"/>
              <w:jc w:val="center"/>
              <w:rPr>
                <w:rFonts w:ascii="Arial" w:hAnsi="Arial" w:cs="Arial"/>
                <w:sz w:val="20"/>
              </w:rPr>
            </w:pPr>
            <w:r w:rsidRPr="005D12AA">
              <w:rPr>
                <w:rFonts w:ascii="Arial" w:hAnsi="Arial" w:cs="Arial"/>
                <w:sz w:val="20"/>
              </w:rPr>
              <w:t>1</w:t>
            </w:r>
          </w:p>
        </w:tc>
        <w:tc>
          <w:tcPr>
            <w:tcW w:w="2126" w:type="dxa"/>
          </w:tcPr>
          <w:p w:rsidR="00DD0E1D" w:rsidRPr="002B689F" w:rsidRDefault="00DD0E1D" w:rsidP="00602A71">
            <w:pPr>
              <w:spacing w:before="40" w:after="40" w:line="240" w:lineRule="auto"/>
              <w:jc w:val="center"/>
              <w:rPr>
                <w:rFonts w:ascii="Arial" w:hAnsi="Arial" w:cs="Arial"/>
                <w:sz w:val="20"/>
              </w:rPr>
            </w:pPr>
            <w:r w:rsidRPr="005D12AA">
              <w:rPr>
                <w:rFonts w:ascii="Arial" w:hAnsi="Arial" w:cs="Arial"/>
                <w:sz w:val="20"/>
              </w:rPr>
              <w:t>2</w:t>
            </w:r>
          </w:p>
        </w:tc>
        <w:tc>
          <w:tcPr>
            <w:tcW w:w="6804" w:type="dxa"/>
          </w:tcPr>
          <w:p w:rsidR="00DD0E1D" w:rsidRPr="002B689F" w:rsidRDefault="00DD0E1D" w:rsidP="00602A71">
            <w:pPr>
              <w:spacing w:before="40" w:after="40" w:line="240" w:lineRule="auto"/>
              <w:jc w:val="center"/>
              <w:rPr>
                <w:rFonts w:ascii="Arial" w:hAnsi="Arial" w:cs="Arial"/>
                <w:sz w:val="20"/>
              </w:rPr>
            </w:pPr>
            <w:r w:rsidRPr="005D12AA">
              <w:rPr>
                <w:rFonts w:ascii="Arial" w:hAnsi="Arial" w:cs="Arial"/>
                <w:sz w:val="20"/>
              </w:rPr>
              <w:t>3</w:t>
            </w:r>
          </w:p>
        </w:tc>
        <w:tc>
          <w:tcPr>
            <w:tcW w:w="4733" w:type="dxa"/>
          </w:tcPr>
          <w:p w:rsidR="00DD0E1D" w:rsidRPr="002B689F" w:rsidRDefault="00DD0E1D" w:rsidP="00602A71">
            <w:pPr>
              <w:spacing w:before="40" w:after="40" w:line="240" w:lineRule="auto"/>
              <w:jc w:val="center"/>
              <w:rPr>
                <w:rFonts w:ascii="Arial" w:hAnsi="Arial" w:cs="Arial"/>
                <w:sz w:val="20"/>
              </w:rPr>
            </w:pPr>
            <w:r w:rsidRPr="005D12AA">
              <w:rPr>
                <w:rFonts w:ascii="Arial" w:hAnsi="Arial" w:cs="Arial"/>
                <w:sz w:val="20"/>
              </w:rPr>
              <w:t>4</w:t>
            </w:r>
          </w:p>
        </w:tc>
      </w:tr>
      <w:tr w:rsidR="00DD0E1D" w:rsidRPr="002B689F" w:rsidTr="00602A71">
        <w:trPr>
          <w:jc w:val="center"/>
        </w:trPr>
        <w:tc>
          <w:tcPr>
            <w:tcW w:w="512" w:type="dxa"/>
          </w:tcPr>
          <w:p w:rsidR="00DD0E1D" w:rsidRPr="002B689F" w:rsidRDefault="00DD0E1D" w:rsidP="001C71E7">
            <w:pPr>
              <w:pStyle w:val="Akapitzlist"/>
              <w:numPr>
                <w:ilvl w:val="0"/>
                <w:numId w:val="515"/>
              </w:numPr>
              <w:spacing w:before="40" w:after="40" w:line="240" w:lineRule="auto"/>
              <w:contextualSpacing w:val="0"/>
              <w:rPr>
                <w:rFonts w:ascii="Arial" w:hAnsi="Arial" w:cs="Arial"/>
              </w:rPr>
            </w:pPr>
          </w:p>
        </w:tc>
        <w:tc>
          <w:tcPr>
            <w:tcW w:w="2126" w:type="dxa"/>
            <w:shd w:val="clear" w:color="auto" w:fill="auto"/>
          </w:tcPr>
          <w:p w:rsidR="00DD0E1D" w:rsidRPr="002B689F" w:rsidRDefault="00DD0E1D" w:rsidP="00602A71">
            <w:pPr>
              <w:spacing w:before="40" w:after="40" w:line="240" w:lineRule="auto"/>
              <w:rPr>
                <w:rFonts w:ascii="Arial" w:hAnsi="Arial" w:cs="Arial"/>
                <w:sz w:val="20"/>
              </w:rPr>
            </w:pPr>
            <w:r w:rsidRPr="005D12AA">
              <w:rPr>
                <w:rFonts w:ascii="Arial" w:hAnsi="Arial" w:cs="Arial"/>
                <w:sz w:val="20"/>
              </w:rPr>
              <w:t>Zgodność prawna</w:t>
            </w:r>
          </w:p>
        </w:tc>
        <w:tc>
          <w:tcPr>
            <w:tcW w:w="6804" w:type="dxa"/>
          </w:tcPr>
          <w:p w:rsidR="00DD0E1D" w:rsidRDefault="00DD0E1D" w:rsidP="00602A71">
            <w:pPr>
              <w:autoSpaceDE w:val="0"/>
              <w:autoSpaceDN w:val="0"/>
              <w:adjustRightInd w:val="0"/>
              <w:spacing w:after="0"/>
              <w:jc w:val="both"/>
              <w:rPr>
                <w:rFonts w:ascii="Arial" w:eastAsia="MyriadPro-Regular" w:hAnsi="Arial" w:cs="Arial"/>
                <w:sz w:val="20"/>
              </w:rPr>
            </w:pPr>
            <w:r w:rsidRPr="005D12AA">
              <w:rPr>
                <w:rFonts w:ascii="Arial" w:hAnsi="Arial" w:cs="Arial"/>
                <w:sz w:val="20"/>
              </w:rPr>
              <w:t xml:space="preserve">Projekt jest zgodny z prawodawstwem wspólnotowym i krajowym, </w:t>
            </w:r>
            <w:r w:rsidRPr="005D12AA">
              <w:rPr>
                <w:rFonts w:ascii="Arial" w:hAnsi="Arial" w:cs="Arial"/>
                <w:sz w:val="20"/>
              </w:rPr>
              <w:br/>
              <w:t>w tym przepisami ustawy</w:t>
            </w:r>
            <w:r w:rsidRPr="005D12AA">
              <w:rPr>
                <w:rFonts w:ascii="Arial" w:hAnsi="Arial" w:cs="Arial"/>
                <w:i/>
                <w:sz w:val="20"/>
              </w:rPr>
              <w:t xml:space="preserve"> </w:t>
            </w:r>
            <w:r>
              <w:rPr>
                <w:rFonts w:ascii="Arial" w:hAnsi="Arial" w:cs="Arial"/>
                <w:sz w:val="20"/>
              </w:rPr>
              <w:t xml:space="preserve">z dnia 29 stycznia 2004 r. </w:t>
            </w:r>
            <w:r w:rsidRPr="005D12AA">
              <w:rPr>
                <w:rFonts w:ascii="Arial" w:hAnsi="Arial" w:cs="Arial"/>
                <w:i/>
                <w:sz w:val="20"/>
              </w:rPr>
              <w:t>Prawo zamówień publicznych</w:t>
            </w:r>
            <w:r w:rsidRPr="005D12AA">
              <w:rPr>
                <w:rFonts w:ascii="Arial" w:hAnsi="Arial" w:cs="Arial"/>
                <w:sz w:val="20"/>
              </w:rPr>
              <w:t>.</w:t>
            </w:r>
            <w:r w:rsidRPr="002B689F">
              <w:rPr>
                <w:rFonts w:ascii="Arial" w:eastAsia="MyriadPro-Regular" w:hAnsi="Arial" w:cs="Arial"/>
                <w:sz w:val="20"/>
              </w:rPr>
              <w:t xml:space="preserve"> </w:t>
            </w:r>
          </w:p>
          <w:p w:rsidR="00DD0E1D" w:rsidRPr="008E7D87" w:rsidRDefault="00DD0E1D" w:rsidP="00602A71">
            <w:pPr>
              <w:autoSpaceDE w:val="0"/>
              <w:autoSpaceDN w:val="0"/>
              <w:adjustRightInd w:val="0"/>
              <w:jc w:val="both"/>
              <w:rPr>
                <w:rFonts w:ascii="Arial" w:eastAsia="MyriadPro-Regular" w:hAnsi="Arial" w:cs="Arial"/>
                <w:sz w:val="20"/>
              </w:rPr>
            </w:pPr>
            <w:r w:rsidRPr="001F4040">
              <w:rPr>
                <w:rFonts w:ascii="Arial" w:eastAsia="MyriadPro-Regular" w:hAnsi="Arial" w:cs="Arial"/>
                <w:sz w:val="20"/>
              </w:rPr>
              <w:t xml:space="preserve">Projekt spełnia wymogi utworzenia partnerstwa zgodnie z art. 33 </w:t>
            </w:r>
            <w:r>
              <w:rPr>
                <w:rFonts w:ascii="Arial" w:eastAsia="MyriadPro-Regular" w:hAnsi="Arial" w:cs="Arial"/>
                <w:sz w:val="20"/>
              </w:rPr>
              <w:t xml:space="preserve">ust. 2-4a </w:t>
            </w:r>
            <w:r w:rsidRPr="001F4040">
              <w:rPr>
                <w:rFonts w:ascii="Arial" w:eastAsia="MyriadPro-Regular" w:hAnsi="Arial" w:cs="Arial"/>
                <w:sz w:val="20"/>
              </w:rPr>
              <w:t>ustawy z dnia</w:t>
            </w:r>
            <w:r>
              <w:rPr>
                <w:rFonts w:ascii="Arial" w:eastAsia="MyriadPro-Regular" w:hAnsi="Arial" w:cs="Arial"/>
                <w:sz w:val="20"/>
              </w:rPr>
              <w:t xml:space="preserve"> </w:t>
            </w:r>
            <w:r w:rsidRPr="001F4040">
              <w:rPr>
                <w:rFonts w:ascii="Arial" w:eastAsia="MyriadPro-Regular" w:hAnsi="Arial" w:cs="Arial"/>
                <w:sz w:val="20"/>
              </w:rPr>
              <w:t xml:space="preserve">11 lipca 2014 r. o zasadach realizacji programów </w:t>
            </w:r>
            <w:r>
              <w:rPr>
                <w:rFonts w:ascii="Arial" w:eastAsia="MyriadPro-Regular" w:hAnsi="Arial" w:cs="Arial"/>
                <w:sz w:val="20"/>
              </w:rPr>
              <w:br/>
            </w:r>
            <w:r w:rsidRPr="001F4040">
              <w:rPr>
                <w:rFonts w:ascii="Arial" w:eastAsia="MyriadPro-Regular" w:hAnsi="Arial" w:cs="Arial"/>
                <w:sz w:val="20"/>
              </w:rPr>
              <w:t>w zakresie polityki spójności</w:t>
            </w:r>
            <w:r>
              <w:rPr>
                <w:rFonts w:ascii="Arial" w:eastAsia="MyriadPro-Regular" w:hAnsi="Arial" w:cs="Arial"/>
                <w:sz w:val="20"/>
              </w:rPr>
              <w:t xml:space="preserve"> </w:t>
            </w:r>
            <w:r w:rsidRPr="001F4040">
              <w:rPr>
                <w:rFonts w:ascii="Arial" w:eastAsia="MyriadPro-Regular" w:hAnsi="Arial" w:cs="Arial"/>
                <w:sz w:val="20"/>
              </w:rPr>
              <w:t>finansowanych w perspektywie finansowej 2014-2020</w:t>
            </w:r>
            <w:r>
              <w:rPr>
                <w:rFonts w:ascii="Arial" w:eastAsia="MyriadPro-Regular" w:hAnsi="Arial" w:cs="Arial"/>
                <w:sz w:val="20"/>
              </w:rPr>
              <w:t xml:space="preserve"> (jeśli dotyczy)</w:t>
            </w:r>
            <w:r w:rsidRPr="001F4040">
              <w:rPr>
                <w:rFonts w:ascii="Arial" w:eastAsia="MyriadPro-Regular" w:hAnsi="Arial" w:cs="Arial"/>
                <w:sz w:val="20"/>
              </w:rPr>
              <w:t>.</w:t>
            </w:r>
          </w:p>
        </w:tc>
        <w:tc>
          <w:tcPr>
            <w:tcW w:w="4733" w:type="dxa"/>
          </w:tcPr>
          <w:p w:rsidR="00DD0E1D" w:rsidRPr="002B689F" w:rsidRDefault="00DD0E1D" w:rsidP="00602A71">
            <w:pPr>
              <w:spacing w:before="40" w:after="40"/>
              <w:ind w:left="34"/>
              <w:contextualSpacing/>
              <w:rPr>
                <w:rFonts w:ascii="Arial" w:hAnsi="Arial" w:cs="Arial"/>
                <w:sz w:val="20"/>
              </w:rPr>
            </w:pPr>
            <w:r w:rsidRPr="005D12AA">
              <w:rPr>
                <w:rFonts w:ascii="Arial" w:hAnsi="Arial" w:cs="Arial"/>
                <w:sz w:val="20"/>
              </w:rPr>
              <w:t>Spełnienie kryterium jest konieczne do przyznania dofinansowania.</w:t>
            </w:r>
          </w:p>
          <w:p w:rsidR="00DD0E1D" w:rsidRPr="002B689F" w:rsidRDefault="00DD0E1D" w:rsidP="00602A71">
            <w:pPr>
              <w:spacing w:before="40" w:after="40"/>
              <w:ind w:left="34"/>
              <w:contextualSpacing/>
              <w:rPr>
                <w:rFonts w:ascii="Arial" w:hAnsi="Arial" w:cs="Arial"/>
                <w:sz w:val="20"/>
              </w:rPr>
            </w:pPr>
            <w:r w:rsidRPr="005D12AA">
              <w:rPr>
                <w:rFonts w:ascii="Arial" w:hAnsi="Arial" w:cs="Arial"/>
                <w:sz w:val="20"/>
              </w:rPr>
              <w:t>Projekty niespełniające kryterium</w:t>
            </w:r>
            <w:r>
              <w:rPr>
                <w:rFonts w:ascii="Arial" w:hAnsi="Arial" w:cs="Arial"/>
                <w:sz w:val="20"/>
              </w:rPr>
              <w:t xml:space="preserve"> są odrzucane</w:t>
            </w:r>
            <w:r w:rsidRPr="005D12AA">
              <w:rPr>
                <w:rFonts w:ascii="Arial" w:hAnsi="Arial" w:cs="Arial"/>
                <w:sz w:val="20"/>
              </w:rPr>
              <w:t>.</w:t>
            </w:r>
          </w:p>
          <w:p w:rsidR="00DD0E1D" w:rsidRPr="002B689F" w:rsidRDefault="00DD0E1D" w:rsidP="00602A71">
            <w:pPr>
              <w:spacing w:before="40" w:after="40"/>
              <w:ind w:left="34"/>
              <w:contextualSpacing/>
              <w:rPr>
                <w:rFonts w:ascii="Arial" w:hAnsi="Arial" w:cs="Arial"/>
                <w:sz w:val="20"/>
              </w:rPr>
            </w:pPr>
            <w:r w:rsidRPr="005D12AA">
              <w:rPr>
                <w:rFonts w:ascii="Arial" w:hAnsi="Arial" w:cs="Arial"/>
                <w:sz w:val="20"/>
              </w:rPr>
              <w:t>Ocena spełniania kryterium polega na przypisaniu wartości logicznych „tak”, „nie”.</w:t>
            </w:r>
          </w:p>
        </w:tc>
      </w:tr>
      <w:tr w:rsidR="00DD0E1D" w:rsidRPr="002B689F" w:rsidTr="00602A71">
        <w:trPr>
          <w:jc w:val="center"/>
        </w:trPr>
        <w:tc>
          <w:tcPr>
            <w:tcW w:w="512" w:type="dxa"/>
          </w:tcPr>
          <w:p w:rsidR="00DD0E1D" w:rsidRPr="002B689F" w:rsidRDefault="00DD0E1D" w:rsidP="001C71E7">
            <w:pPr>
              <w:pStyle w:val="Akapitzlist"/>
              <w:numPr>
                <w:ilvl w:val="0"/>
                <w:numId w:val="515"/>
              </w:numPr>
              <w:spacing w:after="0" w:line="240" w:lineRule="auto"/>
              <w:ind w:left="0" w:firstLine="0"/>
              <w:contextualSpacing w:val="0"/>
              <w:rPr>
                <w:rFonts w:ascii="Arial" w:hAnsi="Arial" w:cs="Arial"/>
              </w:rPr>
            </w:pPr>
          </w:p>
        </w:tc>
        <w:tc>
          <w:tcPr>
            <w:tcW w:w="2126" w:type="dxa"/>
            <w:shd w:val="clear" w:color="auto" w:fill="auto"/>
          </w:tcPr>
          <w:p w:rsidR="00DD0E1D" w:rsidRPr="002B689F" w:rsidRDefault="00DD0E1D" w:rsidP="00602A71">
            <w:pPr>
              <w:autoSpaceDE w:val="0"/>
              <w:autoSpaceDN w:val="0"/>
              <w:adjustRightInd w:val="0"/>
              <w:spacing w:after="0"/>
              <w:rPr>
                <w:rFonts w:ascii="Arial" w:eastAsia="Malgun Gothic" w:hAnsi="Arial" w:cs="Arial"/>
                <w:sz w:val="20"/>
              </w:rPr>
            </w:pPr>
            <w:r w:rsidRPr="005D12AA">
              <w:rPr>
                <w:rFonts w:ascii="Arial" w:eastAsia="Malgun Gothic" w:hAnsi="Arial" w:cs="Arial"/>
                <w:sz w:val="20"/>
              </w:rPr>
              <w:t>Zgodność</w:t>
            </w:r>
          </w:p>
          <w:p w:rsidR="00DD0E1D" w:rsidRPr="002B689F" w:rsidRDefault="00DD0E1D" w:rsidP="00602A71">
            <w:pPr>
              <w:autoSpaceDE w:val="0"/>
              <w:autoSpaceDN w:val="0"/>
              <w:adjustRightInd w:val="0"/>
              <w:spacing w:after="0"/>
              <w:rPr>
                <w:rFonts w:ascii="Arial" w:eastAsia="Malgun Gothic" w:hAnsi="Arial" w:cs="Arial"/>
                <w:sz w:val="20"/>
              </w:rPr>
            </w:pPr>
            <w:r w:rsidRPr="005D12AA">
              <w:rPr>
                <w:rFonts w:ascii="Arial" w:eastAsia="Malgun Gothic" w:hAnsi="Arial" w:cs="Arial"/>
                <w:sz w:val="20"/>
              </w:rPr>
              <w:t>z wymogami pomocy</w:t>
            </w:r>
          </w:p>
          <w:p w:rsidR="00DD0E1D" w:rsidRPr="002B689F" w:rsidRDefault="00DD0E1D" w:rsidP="00602A71">
            <w:pPr>
              <w:spacing w:after="0" w:line="240" w:lineRule="auto"/>
              <w:rPr>
                <w:rFonts w:ascii="Arial" w:eastAsia="Malgun Gothic" w:hAnsi="Arial" w:cs="Arial"/>
                <w:sz w:val="20"/>
              </w:rPr>
            </w:pPr>
            <w:r w:rsidRPr="005D12AA">
              <w:rPr>
                <w:rFonts w:ascii="Arial" w:eastAsia="Malgun Gothic" w:hAnsi="Arial" w:cs="Arial"/>
                <w:sz w:val="20"/>
              </w:rPr>
              <w:t>publicznej</w:t>
            </w:r>
          </w:p>
        </w:tc>
        <w:tc>
          <w:tcPr>
            <w:tcW w:w="6804" w:type="dxa"/>
          </w:tcPr>
          <w:p w:rsidR="00DD0E1D" w:rsidRPr="002B689F" w:rsidRDefault="00DD0E1D" w:rsidP="00602A71">
            <w:pPr>
              <w:spacing w:after="0" w:line="240" w:lineRule="auto"/>
              <w:rPr>
                <w:rFonts w:ascii="Arial" w:eastAsia="Malgun Gothic" w:hAnsi="Arial" w:cs="Arial"/>
                <w:sz w:val="20"/>
              </w:rPr>
            </w:pPr>
            <w:r w:rsidRPr="005D12AA">
              <w:rPr>
                <w:rFonts w:ascii="Arial" w:eastAsia="Malgun Gothic" w:hAnsi="Arial" w:cs="Arial"/>
                <w:sz w:val="20"/>
              </w:rPr>
              <w:t xml:space="preserve">Projekt jest zgodny regułami pomocy publicznej i/lub pomocy </w:t>
            </w:r>
            <w:r w:rsidRPr="005D12AA">
              <w:rPr>
                <w:rFonts w:ascii="Arial" w:eastAsia="Malgun Gothic" w:hAnsi="Arial" w:cs="Arial"/>
                <w:i/>
                <w:sz w:val="20"/>
              </w:rPr>
              <w:t xml:space="preserve">de </w:t>
            </w:r>
            <w:proofErr w:type="spellStart"/>
            <w:r w:rsidRPr="005D12AA">
              <w:rPr>
                <w:rFonts w:ascii="Arial" w:eastAsia="Malgun Gothic" w:hAnsi="Arial" w:cs="Arial"/>
                <w:i/>
                <w:sz w:val="20"/>
              </w:rPr>
              <w:t>minimis</w:t>
            </w:r>
            <w:proofErr w:type="spellEnd"/>
            <w:r w:rsidRPr="005D12AA">
              <w:rPr>
                <w:rFonts w:ascii="Arial" w:eastAsia="Malgun Gothic" w:hAnsi="Arial" w:cs="Arial"/>
                <w:sz w:val="20"/>
              </w:rPr>
              <w:t>.</w:t>
            </w:r>
          </w:p>
        </w:tc>
        <w:tc>
          <w:tcPr>
            <w:tcW w:w="4733" w:type="dxa"/>
          </w:tcPr>
          <w:p w:rsidR="00DD0E1D" w:rsidRPr="002B689F" w:rsidRDefault="00DD0E1D" w:rsidP="00602A71">
            <w:pPr>
              <w:spacing w:before="40" w:after="40"/>
              <w:rPr>
                <w:rFonts w:ascii="Arial" w:hAnsi="Arial" w:cs="Arial"/>
                <w:sz w:val="20"/>
              </w:rPr>
            </w:pPr>
            <w:r w:rsidRPr="005D12AA">
              <w:rPr>
                <w:rFonts w:ascii="Arial" w:hAnsi="Arial" w:cs="Arial"/>
                <w:sz w:val="20"/>
              </w:rPr>
              <w:t>Jeżeli dotyczy: spełnienie kryterium jest konieczne do przyznania dofinansowania.</w:t>
            </w:r>
          </w:p>
          <w:p w:rsidR="00DD0E1D" w:rsidRDefault="00DD0E1D" w:rsidP="00602A71">
            <w:pPr>
              <w:autoSpaceDE w:val="0"/>
              <w:autoSpaceDN w:val="0"/>
              <w:adjustRightInd w:val="0"/>
              <w:spacing w:after="0"/>
              <w:jc w:val="both"/>
              <w:rPr>
                <w:rFonts w:ascii="Arial" w:hAnsi="Arial" w:cs="Arial"/>
                <w:sz w:val="20"/>
              </w:rPr>
            </w:pPr>
            <w:r w:rsidRPr="005D12AA">
              <w:rPr>
                <w:rFonts w:ascii="Arial" w:hAnsi="Arial" w:cs="Arial"/>
                <w:sz w:val="20"/>
              </w:rPr>
              <w:t xml:space="preserve">Projekty niespełniające kryterium są </w:t>
            </w:r>
            <w:r>
              <w:rPr>
                <w:rFonts w:ascii="Arial" w:hAnsi="Arial" w:cs="Arial"/>
                <w:sz w:val="20"/>
              </w:rPr>
              <w:t>odrzucane.</w:t>
            </w:r>
          </w:p>
          <w:p w:rsidR="00DD0E1D" w:rsidRPr="002B689F" w:rsidRDefault="00DD0E1D" w:rsidP="00602A71">
            <w:pPr>
              <w:autoSpaceDE w:val="0"/>
              <w:autoSpaceDN w:val="0"/>
              <w:adjustRightInd w:val="0"/>
              <w:jc w:val="both"/>
              <w:rPr>
                <w:rFonts w:ascii="Arial" w:hAnsi="Arial" w:cs="Arial"/>
                <w:sz w:val="20"/>
              </w:rPr>
            </w:pPr>
            <w:r w:rsidRPr="005D12AA">
              <w:rPr>
                <w:rFonts w:ascii="Arial" w:hAnsi="Arial" w:cs="Arial"/>
                <w:sz w:val="20"/>
              </w:rPr>
              <w:t>Ocena spełniania kryterium polega na przypisaniu wartości logicznych „tak”, „nie”, „nie dotyczy”.</w:t>
            </w:r>
          </w:p>
        </w:tc>
      </w:tr>
      <w:tr w:rsidR="00DD0E1D" w:rsidRPr="002B689F" w:rsidTr="00602A71">
        <w:trPr>
          <w:jc w:val="center"/>
        </w:trPr>
        <w:tc>
          <w:tcPr>
            <w:tcW w:w="512" w:type="dxa"/>
          </w:tcPr>
          <w:p w:rsidR="00DD0E1D" w:rsidRPr="002B689F" w:rsidRDefault="00DD0E1D" w:rsidP="001C71E7">
            <w:pPr>
              <w:pStyle w:val="Akapitzlist"/>
              <w:numPr>
                <w:ilvl w:val="0"/>
                <w:numId w:val="515"/>
              </w:numPr>
              <w:spacing w:after="0" w:line="240" w:lineRule="auto"/>
              <w:ind w:left="0" w:firstLine="0"/>
              <w:contextualSpacing w:val="0"/>
              <w:rPr>
                <w:rFonts w:ascii="Arial" w:hAnsi="Arial" w:cs="Arial"/>
              </w:rPr>
            </w:pPr>
          </w:p>
        </w:tc>
        <w:tc>
          <w:tcPr>
            <w:tcW w:w="2126" w:type="dxa"/>
            <w:shd w:val="clear" w:color="auto" w:fill="auto"/>
          </w:tcPr>
          <w:p w:rsidR="00DD0E1D" w:rsidRPr="002B689F" w:rsidRDefault="00DD0E1D" w:rsidP="00602A71">
            <w:pPr>
              <w:spacing w:before="40" w:after="40" w:line="240" w:lineRule="auto"/>
              <w:rPr>
                <w:rFonts w:ascii="Arial" w:hAnsi="Arial" w:cs="Arial"/>
                <w:sz w:val="20"/>
              </w:rPr>
            </w:pPr>
            <w:r w:rsidRPr="005D12AA">
              <w:rPr>
                <w:rFonts w:ascii="Arial" w:hAnsi="Arial" w:cs="Arial"/>
                <w:sz w:val="20"/>
              </w:rPr>
              <w:t>Zdolność finansowa</w:t>
            </w:r>
          </w:p>
        </w:tc>
        <w:tc>
          <w:tcPr>
            <w:tcW w:w="6804" w:type="dxa"/>
          </w:tcPr>
          <w:p w:rsidR="00DD0E1D" w:rsidRPr="002B689F" w:rsidRDefault="00DD0E1D" w:rsidP="00602A71">
            <w:pPr>
              <w:spacing w:before="40" w:after="40"/>
              <w:jc w:val="both"/>
              <w:rPr>
                <w:rFonts w:ascii="Arial" w:hAnsi="Arial" w:cs="Arial"/>
                <w:sz w:val="20"/>
              </w:rPr>
            </w:pPr>
            <w:r w:rsidRPr="005D12AA">
              <w:rPr>
                <w:rFonts w:ascii="Arial" w:hAnsi="Arial" w:cs="Arial"/>
                <w:sz w:val="20"/>
              </w:rPr>
              <w:t xml:space="preserve">Kondycja finansowa Beneficjenta </w:t>
            </w:r>
            <w:r>
              <w:rPr>
                <w:rFonts w:ascii="Arial" w:hAnsi="Arial" w:cs="Arial"/>
                <w:sz w:val="20"/>
              </w:rPr>
              <w:t xml:space="preserve">na dzień złożenia wniosku o dofinansowanie </w:t>
            </w:r>
            <w:r w:rsidRPr="005D12AA">
              <w:rPr>
                <w:rFonts w:ascii="Arial" w:hAnsi="Arial" w:cs="Arial"/>
                <w:sz w:val="20"/>
              </w:rPr>
              <w:t xml:space="preserve">gwarantuje osiągnięcie deklarowanych produktów lub rezultatów, zgodnie z deklarowanym planem finansowym </w:t>
            </w:r>
            <w:r>
              <w:rPr>
                <w:rFonts w:ascii="Arial" w:hAnsi="Arial" w:cs="Arial"/>
                <w:sz w:val="20"/>
              </w:rPr>
              <w:br/>
            </w:r>
            <w:r w:rsidRPr="005D12AA">
              <w:rPr>
                <w:rFonts w:ascii="Arial" w:hAnsi="Arial" w:cs="Arial"/>
                <w:sz w:val="20"/>
              </w:rPr>
              <w:t>i w terminie określonym we wniosku o dofinansowanie.</w:t>
            </w:r>
          </w:p>
          <w:p w:rsidR="00DD0E1D" w:rsidRDefault="00DD0E1D" w:rsidP="00602A71">
            <w:pPr>
              <w:autoSpaceDE w:val="0"/>
              <w:autoSpaceDN w:val="0"/>
              <w:adjustRightInd w:val="0"/>
              <w:spacing w:after="0"/>
              <w:jc w:val="both"/>
              <w:rPr>
                <w:rFonts w:ascii="Arial" w:eastAsia="MyriadPro-Regular" w:hAnsi="Arial" w:cs="Arial"/>
                <w:sz w:val="20"/>
              </w:rPr>
            </w:pPr>
            <w:r>
              <w:rPr>
                <w:rFonts w:ascii="Arial" w:eastAsia="MyriadPro-Regular" w:hAnsi="Arial" w:cs="Arial"/>
                <w:sz w:val="20"/>
              </w:rPr>
              <w:t>Beneficjent oraz Partner/</w:t>
            </w:r>
            <w:proofErr w:type="spellStart"/>
            <w:r>
              <w:rPr>
                <w:rFonts w:ascii="Arial" w:eastAsia="MyriadPro-Regular" w:hAnsi="Arial" w:cs="Arial"/>
                <w:sz w:val="20"/>
              </w:rPr>
              <w:t>rzy</w:t>
            </w:r>
            <w:proofErr w:type="spellEnd"/>
            <w:r>
              <w:rPr>
                <w:rFonts w:ascii="Arial" w:eastAsia="MyriadPro-Regular" w:hAnsi="Arial" w:cs="Arial"/>
                <w:sz w:val="20"/>
              </w:rPr>
              <w:t xml:space="preserve"> krajowi (o ile dotyczy), ponoszący wydatki</w:t>
            </w:r>
          </w:p>
          <w:p w:rsidR="00DD0E1D" w:rsidRDefault="00DD0E1D" w:rsidP="00602A71">
            <w:pPr>
              <w:autoSpaceDE w:val="0"/>
              <w:autoSpaceDN w:val="0"/>
              <w:adjustRightInd w:val="0"/>
              <w:spacing w:after="0"/>
              <w:jc w:val="both"/>
              <w:rPr>
                <w:rFonts w:ascii="Arial" w:eastAsia="MyriadPro-Regular" w:hAnsi="Arial" w:cs="Arial"/>
                <w:sz w:val="20"/>
              </w:rPr>
            </w:pPr>
            <w:r>
              <w:rPr>
                <w:rFonts w:ascii="Arial" w:eastAsia="MyriadPro-Regular" w:hAnsi="Arial" w:cs="Arial"/>
                <w:sz w:val="20"/>
              </w:rPr>
              <w:t xml:space="preserve">w danym projekcie z EFS, posiadają </w:t>
            </w:r>
            <w:r>
              <w:rPr>
                <w:rFonts w:ascii="Arial" w:hAnsi="Arial" w:cs="Arial"/>
                <w:sz w:val="20"/>
              </w:rPr>
              <w:t xml:space="preserve">łączny obrót za ostatni zatwierdzony rok obrotowy zgodnie z ustawą z dnia 29 września 1994 r. o rachunkowości (jeśli dotyczy) lub za ostatni zamknięty i zatwierdzony rok kalendarzowy </w:t>
            </w:r>
            <w:r>
              <w:rPr>
                <w:rFonts w:ascii="Arial" w:eastAsia="MyriadPro-Regular" w:hAnsi="Arial" w:cs="Arial"/>
                <w:sz w:val="20"/>
              </w:rPr>
              <w:t>równy lub wyższy od łącznych rocznych wydatków w danym projekcie z roku, w którym wydatki są najwyższe.</w:t>
            </w:r>
          </w:p>
          <w:p w:rsidR="00DD0E1D" w:rsidRDefault="00DD0E1D" w:rsidP="00602A71">
            <w:pPr>
              <w:spacing w:before="40" w:after="0"/>
              <w:jc w:val="both"/>
              <w:rPr>
                <w:rFonts w:ascii="Arial" w:hAnsi="Arial" w:cs="Arial"/>
                <w:sz w:val="20"/>
              </w:rPr>
            </w:pPr>
            <w:r>
              <w:rPr>
                <w:rFonts w:ascii="Arial" w:eastAsia="MyriadPro-Regular" w:hAnsi="Arial"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DD0E1D" w:rsidRDefault="00DD0E1D" w:rsidP="00602A71">
            <w:pPr>
              <w:spacing w:before="40" w:after="40"/>
              <w:ind w:left="34"/>
              <w:contextualSpacing/>
              <w:rPr>
                <w:rFonts w:ascii="Arial" w:hAnsi="Arial" w:cs="Arial"/>
                <w:sz w:val="20"/>
              </w:rPr>
            </w:pPr>
            <w:r w:rsidRPr="005D12AA">
              <w:rPr>
                <w:rFonts w:ascii="Arial" w:hAnsi="Arial" w:cs="Arial"/>
                <w:sz w:val="20"/>
              </w:rPr>
              <w:t xml:space="preserve">Spełnienie kryterium jest konieczne do przyznania dofinansowania. </w:t>
            </w:r>
          </w:p>
          <w:p w:rsidR="00DD0E1D" w:rsidRDefault="00DD0E1D" w:rsidP="00602A71">
            <w:pPr>
              <w:spacing w:before="40" w:after="40"/>
              <w:ind w:left="34"/>
              <w:contextualSpacing/>
              <w:rPr>
                <w:rFonts w:ascii="Arial" w:hAnsi="Arial" w:cs="Arial"/>
                <w:sz w:val="20"/>
              </w:rPr>
            </w:pPr>
            <w:r w:rsidRPr="005D12AA">
              <w:rPr>
                <w:rFonts w:ascii="Arial" w:hAnsi="Arial" w:cs="Arial"/>
                <w:sz w:val="20"/>
              </w:rPr>
              <w:t>Projekty niespełniające kryterium</w:t>
            </w:r>
            <w:r>
              <w:rPr>
                <w:rFonts w:ascii="Arial" w:hAnsi="Arial" w:cs="Arial"/>
                <w:sz w:val="20"/>
              </w:rPr>
              <w:t xml:space="preserve"> są odrzucane</w:t>
            </w:r>
            <w:r w:rsidRPr="005D12AA">
              <w:rPr>
                <w:rFonts w:ascii="Arial" w:hAnsi="Arial" w:cs="Arial"/>
                <w:sz w:val="20"/>
              </w:rPr>
              <w:t>.</w:t>
            </w:r>
          </w:p>
          <w:p w:rsidR="00DD0E1D" w:rsidRPr="002B689F" w:rsidRDefault="00DD0E1D" w:rsidP="00602A71">
            <w:pPr>
              <w:autoSpaceDE w:val="0"/>
              <w:autoSpaceDN w:val="0"/>
              <w:adjustRightInd w:val="0"/>
              <w:spacing w:after="0"/>
              <w:jc w:val="both"/>
              <w:rPr>
                <w:rFonts w:ascii="Arial" w:hAnsi="Arial" w:cs="Arial"/>
                <w:sz w:val="20"/>
              </w:rPr>
            </w:pPr>
            <w:r>
              <w:rPr>
                <w:rFonts w:ascii="Arial" w:hAnsi="Arial" w:cs="Arial"/>
                <w:sz w:val="20"/>
              </w:rPr>
              <w:t>Kryterium weryfikowane będzie na etapie KOP.</w:t>
            </w:r>
          </w:p>
          <w:p w:rsidR="00DD0E1D" w:rsidRPr="002B689F" w:rsidRDefault="00DD0E1D" w:rsidP="00602A71">
            <w:pPr>
              <w:spacing w:before="40" w:after="40"/>
              <w:rPr>
                <w:rFonts w:ascii="Arial" w:hAnsi="Arial" w:cs="Arial"/>
                <w:sz w:val="20"/>
              </w:rPr>
            </w:pPr>
            <w:r w:rsidRPr="005D12AA">
              <w:rPr>
                <w:rFonts w:ascii="Arial" w:hAnsi="Arial" w:cs="Arial"/>
                <w:sz w:val="20"/>
              </w:rPr>
              <w:t>Ocena spełniania kryterium polega na przypisaniu wartości logicznych „tak”, „nie”.</w:t>
            </w:r>
          </w:p>
        </w:tc>
      </w:tr>
    </w:tbl>
    <w:p w:rsidR="00DD0E1D" w:rsidRDefault="00DD0E1D" w:rsidP="00DD0E1D"/>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DD0E1D" w:rsidRPr="001A7052" w:rsidTr="00602A71">
        <w:trPr>
          <w:trHeight w:val="336"/>
        </w:trPr>
        <w:tc>
          <w:tcPr>
            <w:tcW w:w="14220" w:type="dxa"/>
            <w:gridSpan w:val="4"/>
            <w:shd w:val="clear" w:color="auto" w:fill="BFBFBF" w:themeFill="background1" w:themeFillShade="BF"/>
            <w:vAlign w:val="center"/>
          </w:tcPr>
          <w:p w:rsidR="00DD0E1D" w:rsidRPr="001A7052" w:rsidRDefault="00DD0E1D" w:rsidP="00602A71">
            <w:pPr>
              <w:spacing w:before="40" w:after="40" w:line="240" w:lineRule="auto"/>
              <w:contextualSpacing/>
              <w:jc w:val="center"/>
              <w:rPr>
                <w:rFonts w:ascii="Arial" w:hAnsi="Arial" w:cs="Arial"/>
                <w:b/>
                <w:sz w:val="20"/>
              </w:rPr>
            </w:pPr>
            <w:r w:rsidRPr="001A7052">
              <w:rPr>
                <w:rFonts w:ascii="Arial" w:hAnsi="Arial" w:cs="Arial"/>
                <w:b/>
                <w:sz w:val="20"/>
              </w:rPr>
              <w:lastRenderedPageBreak/>
              <w:t>Kryteria jakości</w:t>
            </w:r>
          </w:p>
        </w:tc>
      </w:tr>
      <w:tr w:rsidR="00DD0E1D" w:rsidRPr="001A7052" w:rsidTr="00602A71">
        <w:trPr>
          <w:trHeight w:val="387"/>
        </w:trPr>
        <w:tc>
          <w:tcPr>
            <w:tcW w:w="536" w:type="dxa"/>
          </w:tcPr>
          <w:p w:rsidR="00DD0E1D" w:rsidRPr="001A7052" w:rsidRDefault="00DD0E1D" w:rsidP="00602A71">
            <w:pPr>
              <w:spacing w:before="40" w:after="40" w:line="240" w:lineRule="auto"/>
              <w:ind w:left="-15"/>
              <w:contextualSpacing/>
              <w:jc w:val="center"/>
              <w:rPr>
                <w:rFonts w:ascii="Arial" w:hAnsi="Arial" w:cs="Arial"/>
                <w:sz w:val="20"/>
              </w:rPr>
            </w:pPr>
            <w:r w:rsidRPr="001A7052">
              <w:rPr>
                <w:rFonts w:ascii="Arial" w:hAnsi="Arial" w:cs="Arial"/>
                <w:sz w:val="20"/>
              </w:rPr>
              <w:t>L.p.</w:t>
            </w:r>
          </w:p>
        </w:tc>
        <w:tc>
          <w:tcPr>
            <w:tcW w:w="2833" w:type="dxa"/>
            <w:vAlign w:val="center"/>
          </w:tcPr>
          <w:p w:rsidR="00DD0E1D" w:rsidRPr="001A7052" w:rsidRDefault="00DD0E1D" w:rsidP="00602A71">
            <w:pPr>
              <w:spacing w:before="40" w:after="40" w:line="240" w:lineRule="auto"/>
              <w:contextualSpacing/>
              <w:jc w:val="center"/>
              <w:rPr>
                <w:rFonts w:ascii="Arial" w:hAnsi="Arial" w:cs="Arial"/>
                <w:sz w:val="20"/>
              </w:rPr>
            </w:pPr>
            <w:r w:rsidRPr="001A7052">
              <w:rPr>
                <w:rFonts w:ascii="Arial" w:hAnsi="Arial" w:cs="Arial"/>
                <w:sz w:val="20"/>
              </w:rPr>
              <w:t>Nazwa kryterium</w:t>
            </w:r>
          </w:p>
        </w:tc>
        <w:tc>
          <w:tcPr>
            <w:tcW w:w="6095" w:type="dxa"/>
            <w:vAlign w:val="center"/>
          </w:tcPr>
          <w:p w:rsidR="00DD0E1D" w:rsidRPr="001A7052" w:rsidRDefault="00DD0E1D" w:rsidP="00602A71">
            <w:pPr>
              <w:spacing w:before="40" w:after="40" w:line="240" w:lineRule="auto"/>
              <w:contextualSpacing/>
              <w:jc w:val="center"/>
              <w:rPr>
                <w:rFonts w:ascii="Arial" w:hAnsi="Arial" w:cs="Arial"/>
                <w:sz w:val="20"/>
              </w:rPr>
            </w:pPr>
            <w:r w:rsidRPr="001A7052">
              <w:rPr>
                <w:rFonts w:ascii="Arial" w:hAnsi="Arial" w:cs="Arial"/>
                <w:sz w:val="20"/>
              </w:rPr>
              <w:t>Definicja kryterium</w:t>
            </w:r>
          </w:p>
        </w:tc>
        <w:tc>
          <w:tcPr>
            <w:tcW w:w="4756" w:type="dxa"/>
            <w:vAlign w:val="center"/>
          </w:tcPr>
          <w:p w:rsidR="00DD0E1D" w:rsidRPr="001A7052" w:rsidRDefault="00DD0E1D" w:rsidP="00602A71">
            <w:pPr>
              <w:spacing w:before="40" w:after="40" w:line="240" w:lineRule="auto"/>
              <w:contextualSpacing/>
              <w:jc w:val="center"/>
              <w:rPr>
                <w:rFonts w:ascii="Arial" w:hAnsi="Arial" w:cs="Arial"/>
                <w:sz w:val="20"/>
              </w:rPr>
            </w:pPr>
            <w:r w:rsidRPr="001A7052">
              <w:rPr>
                <w:rFonts w:ascii="Arial" w:hAnsi="Arial" w:cs="Arial"/>
                <w:sz w:val="20"/>
              </w:rPr>
              <w:t>Opis znaczenia kryterium</w:t>
            </w:r>
          </w:p>
        </w:tc>
      </w:tr>
      <w:tr w:rsidR="00DD0E1D" w:rsidRPr="001A7052" w:rsidTr="00602A71">
        <w:tc>
          <w:tcPr>
            <w:tcW w:w="536" w:type="dxa"/>
          </w:tcPr>
          <w:p w:rsidR="00DD0E1D" w:rsidRPr="001A7052" w:rsidRDefault="00DD0E1D" w:rsidP="00602A71">
            <w:pPr>
              <w:spacing w:before="40" w:after="40" w:line="240" w:lineRule="auto"/>
              <w:contextualSpacing/>
              <w:jc w:val="center"/>
              <w:rPr>
                <w:rFonts w:ascii="Arial" w:hAnsi="Arial" w:cs="Arial"/>
                <w:sz w:val="20"/>
              </w:rPr>
            </w:pPr>
            <w:r w:rsidRPr="001A7052">
              <w:rPr>
                <w:rFonts w:ascii="Arial" w:hAnsi="Arial" w:cs="Arial"/>
                <w:sz w:val="20"/>
              </w:rPr>
              <w:t>1</w:t>
            </w:r>
          </w:p>
        </w:tc>
        <w:tc>
          <w:tcPr>
            <w:tcW w:w="2833" w:type="dxa"/>
            <w:vAlign w:val="center"/>
          </w:tcPr>
          <w:p w:rsidR="00DD0E1D" w:rsidRPr="001A7052" w:rsidRDefault="00DD0E1D" w:rsidP="00602A71">
            <w:pPr>
              <w:spacing w:before="40" w:after="40" w:line="240" w:lineRule="auto"/>
              <w:contextualSpacing/>
              <w:jc w:val="center"/>
              <w:rPr>
                <w:rFonts w:ascii="Arial" w:hAnsi="Arial" w:cs="Arial"/>
                <w:sz w:val="20"/>
              </w:rPr>
            </w:pPr>
            <w:r w:rsidRPr="001A7052">
              <w:rPr>
                <w:rFonts w:ascii="Arial" w:hAnsi="Arial" w:cs="Arial"/>
                <w:sz w:val="20"/>
              </w:rPr>
              <w:t>2</w:t>
            </w:r>
          </w:p>
        </w:tc>
        <w:tc>
          <w:tcPr>
            <w:tcW w:w="6095" w:type="dxa"/>
            <w:vAlign w:val="center"/>
          </w:tcPr>
          <w:p w:rsidR="00DD0E1D" w:rsidRPr="001A7052" w:rsidRDefault="00DD0E1D" w:rsidP="00602A71">
            <w:pPr>
              <w:spacing w:before="40" w:after="40" w:line="240" w:lineRule="auto"/>
              <w:contextualSpacing/>
              <w:jc w:val="center"/>
              <w:rPr>
                <w:rFonts w:ascii="Arial" w:hAnsi="Arial" w:cs="Arial"/>
                <w:sz w:val="20"/>
              </w:rPr>
            </w:pPr>
            <w:r w:rsidRPr="001A7052">
              <w:rPr>
                <w:rFonts w:ascii="Arial" w:hAnsi="Arial" w:cs="Arial"/>
                <w:sz w:val="20"/>
              </w:rPr>
              <w:t>3</w:t>
            </w:r>
          </w:p>
        </w:tc>
        <w:tc>
          <w:tcPr>
            <w:tcW w:w="4756" w:type="dxa"/>
            <w:vAlign w:val="center"/>
          </w:tcPr>
          <w:p w:rsidR="00DD0E1D" w:rsidRPr="001A7052" w:rsidRDefault="00DD0E1D" w:rsidP="00602A71">
            <w:pPr>
              <w:spacing w:before="40" w:after="40" w:line="240" w:lineRule="auto"/>
              <w:contextualSpacing/>
              <w:jc w:val="center"/>
              <w:rPr>
                <w:rFonts w:ascii="Arial" w:hAnsi="Arial" w:cs="Arial"/>
                <w:sz w:val="20"/>
              </w:rPr>
            </w:pPr>
            <w:r w:rsidRPr="001A7052">
              <w:rPr>
                <w:rFonts w:ascii="Arial" w:hAnsi="Arial" w:cs="Arial"/>
                <w:sz w:val="20"/>
              </w:rPr>
              <w:t>4</w:t>
            </w:r>
          </w:p>
        </w:tc>
      </w:tr>
      <w:tr w:rsidR="00DD0E1D" w:rsidRPr="001A7052" w:rsidTr="00602A71">
        <w:trPr>
          <w:trHeight w:val="411"/>
        </w:trPr>
        <w:tc>
          <w:tcPr>
            <w:tcW w:w="536" w:type="dxa"/>
          </w:tcPr>
          <w:p w:rsidR="00DD0E1D" w:rsidRPr="001A7052" w:rsidRDefault="00DD0E1D" w:rsidP="001C71E7">
            <w:pPr>
              <w:pStyle w:val="Akapitzlist"/>
              <w:numPr>
                <w:ilvl w:val="0"/>
                <w:numId w:val="516"/>
              </w:numPr>
              <w:spacing w:before="40" w:after="0" w:line="240" w:lineRule="auto"/>
              <w:rPr>
                <w:rFonts w:ascii="Arial" w:hAnsi="Arial" w:cs="Arial"/>
              </w:rPr>
            </w:pPr>
          </w:p>
        </w:tc>
        <w:tc>
          <w:tcPr>
            <w:tcW w:w="2833" w:type="dxa"/>
            <w:shd w:val="clear" w:color="auto" w:fill="auto"/>
          </w:tcPr>
          <w:p w:rsidR="00DD0E1D" w:rsidRPr="001A7052" w:rsidRDefault="00DD0E1D" w:rsidP="00602A71">
            <w:pPr>
              <w:spacing w:before="40" w:after="0" w:line="240" w:lineRule="auto"/>
              <w:contextualSpacing/>
              <w:rPr>
                <w:rFonts w:ascii="Arial" w:hAnsi="Arial" w:cs="Arial"/>
                <w:sz w:val="20"/>
              </w:rPr>
            </w:pPr>
            <w:r>
              <w:rPr>
                <w:rFonts w:ascii="Arial" w:hAnsi="Arial" w:cs="Arial"/>
                <w:sz w:val="20"/>
              </w:rPr>
              <w:t>Odpowiedniość</w:t>
            </w:r>
            <w:r w:rsidRPr="001A7052">
              <w:rPr>
                <w:rFonts w:ascii="Arial" w:hAnsi="Arial" w:cs="Arial"/>
                <w:sz w:val="20"/>
              </w:rPr>
              <w:t>/Adekwatność/Trafność</w:t>
            </w:r>
          </w:p>
        </w:tc>
        <w:tc>
          <w:tcPr>
            <w:tcW w:w="6095" w:type="dxa"/>
            <w:shd w:val="clear" w:color="auto" w:fill="auto"/>
          </w:tcPr>
          <w:p w:rsidR="00DD0E1D" w:rsidRDefault="00DD0E1D" w:rsidP="00602A71">
            <w:pPr>
              <w:autoSpaceDE w:val="0"/>
              <w:autoSpaceDN w:val="0"/>
              <w:adjustRightInd w:val="0"/>
              <w:spacing w:after="0"/>
              <w:jc w:val="both"/>
              <w:rPr>
                <w:rFonts w:ascii="Arial" w:eastAsia="MyriadPro-Regular" w:hAnsi="Arial" w:cs="Arial"/>
                <w:sz w:val="20"/>
              </w:rPr>
            </w:pPr>
            <w:r>
              <w:rPr>
                <w:rFonts w:ascii="Arial" w:eastAsia="MyriadPro-Regular" w:hAnsi="Arial" w:cs="Arial"/>
                <w:sz w:val="20"/>
              </w:rPr>
              <w:t xml:space="preserve">Stopień, w jakim grupa docelowa, oferowane formy wsparcia, harmonogram realizacji zadań i budżetu oraz dobrane wskaźniki są spójne z analizą sytuacji problemowej zawartą we wniosku </w:t>
            </w:r>
            <w:r>
              <w:rPr>
                <w:rFonts w:ascii="Arial" w:eastAsia="MyriadPro-Regular" w:hAnsi="Arial" w:cs="Arial"/>
                <w:sz w:val="20"/>
              </w:rPr>
              <w:br/>
              <w:t>o dofinansowanie.</w:t>
            </w:r>
          </w:p>
          <w:p w:rsidR="00DD0E1D" w:rsidRPr="00490392" w:rsidRDefault="00DD0E1D" w:rsidP="00602A71">
            <w:pPr>
              <w:autoSpaceDE w:val="0"/>
              <w:autoSpaceDN w:val="0"/>
              <w:adjustRightInd w:val="0"/>
              <w:spacing w:after="0"/>
              <w:jc w:val="both"/>
              <w:rPr>
                <w:rFonts w:ascii="Arial" w:eastAsia="MyriadPro-Regular" w:hAnsi="Arial" w:cs="Arial"/>
                <w:sz w:val="20"/>
              </w:rPr>
            </w:pPr>
            <w:r>
              <w:rPr>
                <w:rFonts w:ascii="Arial" w:eastAsia="MyriadPro-Regular" w:hAnsi="Arial" w:cs="Arial"/>
                <w:sz w:val="20"/>
              </w:rPr>
              <w:t xml:space="preserve">Stopień, w jakim projekt zaspokaja potrzeby i niweluje bariery grupy docelowej, a także przyczynia się do </w:t>
            </w:r>
            <w:r w:rsidRPr="00490392">
              <w:rPr>
                <w:rFonts w:ascii="Arial" w:eastAsia="MyriadPro-Regular" w:hAnsi="Arial" w:cs="Arial"/>
                <w:sz w:val="20"/>
              </w:rPr>
              <w:t>osiągnięcia celów RPO WZ 2014-2020.</w:t>
            </w:r>
          </w:p>
          <w:p w:rsidR="00DD0E1D" w:rsidRPr="001A7052" w:rsidRDefault="00DD0E1D" w:rsidP="00602A71">
            <w:pPr>
              <w:spacing w:before="40" w:line="240" w:lineRule="auto"/>
              <w:contextualSpacing/>
              <w:jc w:val="both"/>
              <w:rPr>
                <w:rFonts w:ascii="Arial" w:hAnsi="Arial" w:cs="Arial"/>
                <w:sz w:val="20"/>
              </w:rPr>
            </w:pPr>
            <w:r w:rsidRPr="00490392">
              <w:rPr>
                <w:rFonts w:ascii="Arial" w:eastAsia="MyriadPro-Regular" w:hAnsi="Arial" w:cs="Arial"/>
                <w:sz w:val="20"/>
              </w:rPr>
              <w:t>Projekt jest spójny i kompletny w zakresie ocenianego kryterium</w:t>
            </w:r>
            <w:r>
              <w:rPr>
                <w:rFonts w:ascii="Arial" w:eastAsia="MyriadPro-Regular" w:hAnsi="Arial" w:cs="Arial"/>
                <w:sz w:val="20"/>
              </w:rPr>
              <w:t>.</w:t>
            </w:r>
          </w:p>
        </w:tc>
        <w:tc>
          <w:tcPr>
            <w:tcW w:w="4756" w:type="dxa"/>
            <w:shd w:val="clear" w:color="auto" w:fill="auto"/>
          </w:tcPr>
          <w:p w:rsidR="00DD0E1D" w:rsidRPr="00F14BAD" w:rsidRDefault="00DD0E1D" w:rsidP="00602A71">
            <w:pPr>
              <w:autoSpaceDE w:val="0"/>
              <w:autoSpaceDN w:val="0"/>
              <w:adjustRightInd w:val="0"/>
              <w:spacing w:after="0"/>
              <w:jc w:val="both"/>
              <w:rPr>
                <w:rFonts w:ascii="Arial" w:eastAsia="MyriadPro-Regular" w:hAnsi="Arial" w:cs="Arial"/>
                <w:sz w:val="20"/>
              </w:rPr>
            </w:pPr>
            <w:r w:rsidRPr="00F14BAD">
              <w:rPr>
                <w:rFonts w:ascii="Arial" w:eastAsia="MyriadPro-Regular" w:hAnsi="Arial" w:cs="Arial"/>
                <w:sz w:val="20"/>
              </w:rPr>
              <w:t xml:space="preserve">Ocena spełniania kryterium dokonywana jest </w:t>
            </w:r>
            <w:r>
              <w:rPr>
                <w:rFonts w:ascii="Arial" w:eastAsia="MyriadPro-Regular" w:hAnsi="Arial" w:cs="Arial"/>
                <w:sz w:val="20"/>
              </w:rPr>
              <w:br/>
            </w:r>
            <w:r w:rsidRPr="00F14BAD">
              <w:rPr>
                <w:rFonts w:ascii="Arial" w:eastAsia="MyriadPro-Regular" w:hAnsi="Arial" w:cs="Arial"/>
                <w:sz w:val="20"/>
              </w:rPr>
              <w:t>w ramach skali punktowej.</w:t>
            </w:r>
          </w:p>
          <w:p w:rsidR="00DD0E1D" w:rsidRDefault="00DD0E1D" w:rsidP="00602A71">
            <w:pPr>
              <w:spacing w:before="40" w:after="0"/>
              <w:jc w:val="both"/>
              <w:rPr>
                <w:rFonts w:ascii="Arial" w:eastAsia="MyriadPro-Regular" w:hAnsi="Arial" w:cs="Arial"/>
                <w:sz w:val="20"/>
              </w:rPr>
            </w:pPr>
            <w:r w:rsidRPr="00F14BAD">
              <w:rPr>
                <w:rFonts w:ascii="Arial" w:eastAsia="MyriadPro-Regular" w:hAnsi="Arial" w:cs="Arial"/>
                <w:sz w:val="20"/>
              </w:rPr>
              <w:t>Skala punktów</w:t>
            </w:r>
            <w:r>
              <w:rPr>
                <w:rFonts w:ascii="Arial" w:eastAsia="MyriadPro-Regular" w:hAnsi="Arial" w:cs="Arial"/>
                <w:sz w:val="20"/>
              </w:rPr>
              <w:t>: 0-40.</w:t>
            </w:r>
          </w:p>
          <w:p w:rsidR="00DD0E1D" w:rsidRDefault="00DD0E1D" w:rsidP="00602A71">
            <w:pPr>
              <w:spacing w:before="40" w:after="0"/>
              <w:jc w:val="both"/>
              <w:rPr>
                <w:rFonts w:ascii="Arial" w:eastAsia="MyriadPro-Regular" w:hAnsi="Arial" w:cs="Arial"/>
                <w:sz w:val="20"/>
              </w:rPr>
            </w:pPr>
            <w:r>
              <w:rPr>
                <w:rFonts w:ascii="Arial" w:eastAsia="MyriadPro-Regular" w:hAnsi="Arial" w:cs="Arial"/>
                <w:sz w:val="20"/>
              </w:rPr>
              <w:t>Kryterium zostanie spełnione, jeżeli podczas jego oceny zostaną przyznane minimum 24 punkty.</w:t>
            </w:r>
          </w:p>
          <w:p w:rsidR="00DD0E1D" w:rsidRPr="001A7052" w:rsidRDefault="00DD0E1D" w:rsidP="00602A71">
            <w:pPr>
              <w:spacing w:before="40" w:after="0" w:line="240" w:lineRule="auto"/>
              <w:contextualSpacing/>
              <w:rPr>
                <w:rFonts w:ascii="Arial" w:hAnsi="Arial" w:cs="Arial"/>
                <w:sz w:val="20"/>
              </w:rPr>
            </w:pPr>
          </w:p>
        </w:tc>
      </w:tr>
      <w:tr w:rsidR="00DD0E1D" w:rsidRPr="001A7052" w:rsidTr="00602A71">
        <w:trPr>
          <w:trHeight w:val="83"/>
        </w:trPr>
        <w:tc>
          <w:tcPr>
            <w:tcW w:w="536" w:type="dxa"/>
          </w:tcPr>
          <w:p w:rsidR="00DD0E1D" w:rsidRPr="001A7052" w:rsidRDefault="00DD0E1D" w:rsidP="001C71E7">
            <w:pPr>
              <w:pStyle w:val="Akapitzlist"/>
              <w:numPr>
                <w:ilvl w:val="0"/>
                <w:numId w:val="516"/>
              </w:numPr>
              <w:spacing w:before="40" w:after="0" w:line="240" w:lineRule="auto"/>
              <w:ind w:left="0" w:firstLine="0"/>
              <w:rPr>
                <w:rFonts w:ascii="Arial" w:hAnsi="Arial" w:cs="Arial"/>
              </w:rPr>
            </w:pPr>
          </w:p>
        </w:tc>
        <w:tc>
          <w:tcPr>
            <w:tcW w:w="2833" w:type="dxa"/>
            <w:shd w:val="clear" w:color="auto" w:fill="auto"/>
          </w:tcPr>
          <w:p w:rsidR="00DD0E1D" w:rsidRPr="00AD663E" w:rsidRDefault="00DD0E1D" w:rsidP="00602A71">
            <w:pPr>
              <w:autoSpaceDE w:val="0"/>
              <w:autoSpaceDN w:val="0"/>
              <w:adjustRightInd w:val="0"/>
              <w:rPr>
                <w:rFonts w:ascii="Arial" w:eastAsia="MyriadPro-Regular" w:hAnsi="Arial" w:cs="Arial"/>
                <w:sz w:val="20"/>
              </w:rPr>
            </w:pPr>
            <w:r w:rsidRPr="00490392">
              <w:rPr>
                <w:rFonts w:ascii="Arial" w:eastAsia="MyriadPro-Regular" w:hAnsi="Arial" w:cs="Arial"/>
                <w:sz w:val="20"/>
              </w:rPr>
              <w:t>Skuteczność/Efektywność</w:t>
            </w:r>
          </w:p>
        </w:tc>
        <w:tc>
          <w:tcPr>
            <w:tcW w:w="6095" w:type="dxa"/>
            <w:shd w:val="clear" w:color="auto" w:fill="auto"/>
          </w:tcPr>
          <w:p w:rsidR="00DD0E1D" w:rsidRPr="00490392" w:rsidRDefault="00DD0E1D" w:rsidP="00602A71">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Stopnień, w jakim projekt przyczyni się do rozwiązania/złagodzenia sytuacji</w:t>
            </w:r>
            <w:r>
              <w:rPr>
                <w:rFonts w:ascii="Arial" w:eastAsia="MyriadPro-Regular" w:hAnsi="Arial" w:cs="Arial"/>
                <w:sz w:val="20"/>
              </w:rPr>
              <w:t xml:space="preserve"> </w:t>
            </w:r>
            <w:r w:rsidRPr="00490392">
              <w:rPr>
                <w:rFonts w:ascii="Arial" w:eastAsia="MyriadPro-Regular" w:hAnsi="Arial" w:cs="Arial"/>
                <w:sz w:val="20"/>
              </w:rPr>
              <w:t>problemowej wskazanej we wniosku o dofinansowanie.</w:t>
            </w:r>
          </w:p>
          <w:p w:rsidR="00DD0E1D" w:rsidRPr="00490392" w:rsidRDefault="00DD0E1D" w:rsidP="00602A71">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 xml:space="preserve">Stopień/poziom osiągnięcia zakładanych </w:t>
            </w:r>
            <w:r>
              <w:rPr>
                <w:rFonts w:ascii="Arial" w:eastAsia="MyriadPro-Regular" w:hAnsi="Arial" w:cs="Arial"/>
                <w:sz w:val="20"/>
              </w:rPr>
              <w:t xml:space="preserve">wskaźników </w:t>
            </w:r>
            <w:r>
              <w:rPr>
                <w:rFonts w:ascii="Arial" w:eastAsia="MyriadPro-Regular" w:hAnsi="Arial" w:cs="Arial"/>
                <w:sz w:val="20"/>
              </w:rPr>
              <w:br/>
            </w:r>
            <w:r w:rsidRPr="00490392">
              <w:rPr>
                <w:rFonts w:ascii="Arial" w:eastAsia="MyriadPro-Regular" w:hAnsi="Arial" w:cs="Arial"/>
                <w:sz w:val="20"/>
              </w:rPr>
              <w:t>w odniesieniu do</w:t>
            </w:r>
            <w:r>
              <w:rPr>
                <w:rFonts w:ascii="Arial" w:eastAsia="MyriadPro-Regular" w:hAnsi="Arial" w:cs="Arial"/>
                <w:sz w:val="20"/>
              </w:rPr>
              <w:t xml:space="preserve"> </w:t>
            </w:r>
            <w:r w:rsidRPr="00490392">
              <w:rPr>
                <w:rFonts w:ascii="Arial" w:eastAsia="MyriadPro-Regular" w:hAnsi="Arial" w:cs="Arial"/>
                <w:sz w:val="20"/>
              </w:rPr>
              <w:t>zaplanowanych kosztów.</w:t>
            </w:r>
          </w:p>
          <w:p w:rsidR="00DD0E1D" w:rsidRPr="00490392" w:rsidRDefault="00DD0E1D" w:rsidP="00602A71">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Ocena relacji nakład/rezultat.</w:t>
            </w:r>
          </w:p>
          <w:p w:rsidR="00DD0E1D" w:rsidRPr="001A7052" w:rsidRDefault="00DD0E1D" w:rsidP="00602A71">
            <w:pPr>
              <w:spacing w:before="40" w:after="0" w:line="240" w:lineRule="auto"/>
              <w:contextualSpacing/>
              <w:rPr>
                <w:rFonts w:ascii="Arial" w:hAnsi="Arial" w:cs="Arial"/>
                <w:sz w:val="20"/>
              </w:rPr>
            </w:pPr>
            <w:r w:rsidRPr="00490392">
              <w:rPr>
                <w:rFonts w:ascii="Arial" w:eastAsia="MyriadPro-Regular" w:hAnsi="Arial" w:cs="Arial"/>
                <w:sz w:val="20"/>
              </w:rPr>
              <w:t>Projekt jest spójny i kompletny w zakresie ocenianego kryterium.</w:t>
            </w:r>
          </w:p>
        </w:tc>
        <w:tc>
          <w:tcPr>
            <w:tcW w:w="4756" w:type="dxa"/>
            <w:shd w:val="clear" w:color="auto" w:fill="auto"/>
          </w:tcPr>
          <w:p w:rsidR="00DD0E1D" w:rsidRPr="00490392" w:rsidRDefault="00DD0E1D" w:rsidP="00602A71">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Ocena spełniania kryterium dokonywana jest</w:t>
            </w:r>
            <w:r>
              <w:rPr>
                <w:rFonts w:ascii="Arial" w:eastAsia="MyriadPro-Regular" w:hAnsi="Arial" w:cs="Arial"/>
                <w:sz w:val="20"/>
              </w:rPr>
              <w:t xml:space="preserve"> </w:t>
            </w:r>
            <w:r>
              <w:rPr>
                <w:rFonts w:ascii="Arial" w:eastAsia="MyriadPro-Regular" w:hAnsi="Arial" w:cs="Arial"/>
                <w:sz w:val="20"/>
              </w:rPr>
              <w:br/>
            </w:r>
            <w:r w:rsidRPr="00490392">
              <w:rPr>
                <w:rFonts w:ascii="Arial" w:eastAsia="MyriadPro-Regular" w:hAnsi="Arial" w:cs="Arial"/>
                <w:sz w:val="20"/>
              </w:rPr>
              <w:t>w ramach skali punktowej.</w:t>
            </w:r>
          </w:p>
          <w:p w:rsidR="00DD0E1D" w:rsidRDefault="00DD0E1D" w:rsidP="00602A71">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Skala punktów</w:t>
            </w:r>
            <w:r>
              <w:rPr>
                <w:rFonts w:ascii="Arial" w:eastAsia="MyriadPro-Regular" w:hAnsi="Arial" w:cs="Arial"/>
                <w:sz w:val="20"/>
              </w:rPr>
              <w:t>: 0-30.</w:t>
            </w:r>
          </w:p>
          <w:p w:rsidR="00DD0E1D" w:rsidRDefault="00DD0E1D" w:rsidP="00602A71">
            <w:pPr>
              <w:spacing w:before="40" w:after="0"/>
              <w:jc w:val="both"/>
              <w:rPr>
                <w:rFonts w:ascii="Arial" w:eastAsia="MyriadPro-Regular" w:hAnsi="Arial" w:cs="Arial"/>
                <w:sz w:val="20"/>
              </w:rPr>
            </w:pPr>
            <w:r>
              <w:rPr>
                <w:rFonts w:ascii="Arial" w:eastAsia="MyriadPro-Regular" w:hAnsi="Arial" w:cs="Arial"/>
                <w:sz w:val="20"/>
              </w:rPr>
              <w:t>Kryterium zostanie spełnione, jeżeli podczas jego oceny zostanie przyznane minimum 18 punktów.</w:t>
            </w:r>
          </w:p>
          <w:p w:rsidR="00DD0E1D" w:rsidRDefault="00DD0E1D" w:rsidP="00602A71">
            <w:pPr>
              <w:spacing w:before="40" w:after="0"/>
              <w:jc w:val="both"/>
              <w:rPr>
                <w:rFonts w:ascii="Arial" w:eastAsia="MyriadPro-Regular" w:hAnsi="Arial" w:cs="Arial"/>
                <w:sz w:val="20"/>
              </w:rPr>
            </w:pPr>
          </w:p>
          <w:p w:rsidR="00DD0E1D" w:rsidRPr="001A7052" w:rsidRDefault="00DD0E1D" w:rsidP="00602A71">
            <w:pPr>
              <w:spacing w:before="40" w:after="0" w:line="240" w:lineRule="auto"/>
              <w:contextualSpacing/>
              <w:rPr>
                <w:rFonts w:ascii="Arial" w:hAnsi="Arial" w:cs="Arial"/>
                <w:sz w:val="20"/>
              </w:rPr>
            </w:pPr>
          </w:p>
        </w:tc>
      </w:tr>
      <w:tr w:rsidR="00DD0E1D" w:rsidRPr="001A7052" w:rsidTr="00602A71">
        <w:trPr>
          <w:trHeight w:val="971"/>
        </w:trPr>
        <w:tc>
          <w:tcPr>
            <w:tcW w:w="536" w:type="dxa"/>
          </w:tcPr>
          <w:p w:rsidR="00DD0E1D" w:rsidRPr="001A7052" w:rsidRDefault="00DD0E1D" w:rsidP="001C71E7">
            <w:pPr>
              <w:pStyle w:val="Akapitzlist"/>
              <w:numPr>
                <w:ilvl w:val="0"/>
                <w:numId w:val="516"/>
              </w:numPr>
              <w:spacing w:before="40" w:after="0" w:line="240" w:lineRule="auto"/>
              <w:ind w:left="0" w:firstLine="0"/>
              <w:rPr>
                <w:rFonts w:ascii="Arial" w:hAnsi="Arial" w:cs="Arial"/>
              </w:rPr>
            </w:pPr>
          </w:p>
        </w:tc>
        <w:tc>
          <w:tcPr>
            <w:tcW w:w="2833" w:type="dxa"/>
            <w:shd w:val="clear" w:color="auto" w:fill="auto"/>
          </w:tcPr>
          <w:p w:rsidR="00DD0E1D" w:rsidRPr="001A7052" w:rsidRDefault="00DD0E1D" w:rsidP="00602A71">
            <w:pPr>
              <w:spacing w:before="40" w:after="40" w:line="240" w:lineRule="auto"/>
              <w:contextualSpacing/>
              <w:rPr>
                <w:rFonts w:ascii="Arial" w:hAnsi="Arial" w:cs="Arial"/>
                <w:sz w:val="20"/>
              </w:rPr>
            </w:pPr>
            <w:r w:rsidRPr="001A7052">
              <w:rPr>
                <w:rFonts w:ascii="Arial" w:hAnsi="Arial" w:cs="Arial"/>
                <w:sz w:val="20"/>
              </w:rPr>
              <w:t>Trwałość</w:t>
            </w:r>
          </w:p>
        </w:tc>
        <w:tc>
          <w:tcPr>
            <w:tcW w:w="6095" w:type="dxa"/>
            <w:shd w:val="clear" w:color="auto" w:fill="auto"/>
          </w:tcPr>
          <w:p w:rsidR="00DD0E1D" w:rsidRPr="00490392" w:rsidRDefault="00DD0E1D" w:rsidP="00602A71">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Ocena w jakim stopniu zaproponowane w projekcie instrumenty wsparcia oraz</w:t>
            </w:r>
            <w:r>
              <w:rPr>
                <w:rFonts w:ascii="Arial" w:eastAsia="MyriadPro-Regular" w:hAnsi="Arial" w:cs="Arial"/>
                <w:sz w:val="20"/>
              </w:rPr>
              <w:t xml:space="preserve"> </w:t>
            </w:r>
            <w:r w:rsidRPr="00490392">
              <w:rPr>
                <w:rFonts w:ascii="Arial" w:eastAsia="MyriadPro-Regular" w:hAnsi="Arial" w:cs="Arial"/>
                <w:sz w:val="20"/>
              </w:rPr>
              <w:t>zaplanowane rezultaty przyczynią się do trwałej zmiany sytuacji grup</w:t>
            </w:r>
            <w:r>
              <w:rPr>
                <w:rFonts w:ascii="Arial" w:eastAsia="MyriadPro-Regular" w:hAnsi="Arial" w:cs="Arial"/>
                <w:sz w:val="20"/>
              </w:rPr>
              <w:t xml:space="preserve"> </w:t>
            </w:r>
            <w:r w:rsidRPr="00490392">
              <w:rPr>
                <w:rFonts w:ascii="Arial" w:eastAsia="MyriadPro-Regular" w:hAnsi="Arial" w:cs="Arial"/>
                <w:sz w:val="20"/>
              </w:rPr>
              <w:t>docelowych.</w:t>
            </w:r>
          </w:p>
          <w:p w:rsidR="00DD0E1D" w:rsidRPr="001A7052" w:rsidRDefault="00DD0E1D" w:rsidP="00602A71">
            <w:pPr>
              <w:spacing w:before="40" w:after="0" w:line="240" w:lineRule="auto"/>
              <w:contextualSpacing/>
              <w:rPr>
                <w:rFonts w:ascii="Arial" w:hAnsi="Arial" w:cs="Arial"/>
                <w:sz w:val="20"/>
              </w:rPr>
            </w:pPr>
            <w:r w:rsidRPr="00490392">
              <w:rPr>
                <w:rFonts w:ascii="Arial" w:eastAsia="MyriadPro-Regular" w:hAnsi="Arial" w:cs="Arial"/>
                <w:sz w:val="20"/>
              </w:rPr>
              <w:t>Projekt jest spójny i kompletny w zakresie ocenianego kryterium.</w:t>
            </w:r>
          </w:p>
        </w:tc>
        <w:tc>
          <w:tcPr>
            <w:tcW w:w="4756" w:type="dxa"/>
            <w:shd w:val="clear" w:color="auto" w:fill="auto"/>
          </w:tcPr>
          <w:p w:rsidR="00DD0E1D" w:rsidRPr="001A7052" w:rsidRDefault="00DD0E1D" w:rsidP="00602A71">
            <w:pPr>
              <w:spacing w:before="40" w:after="0" w:line="240" w:lineRule="auto"/>
              <w:contextualSpacing/>
              <w:rPr>
                <w:rFonts w:ascii="Arial" w:hAnsi="Arial" w:cs="Arial"/>
                <w:sz w:val="20"/>
              </w:rPr>
            </w:pPr>
            <w:r w:rsidRPr="001A7052">
              <w:rPr>
                <w:rFonts w:ascii="Arial" w:hAnsi="Arial" w:cs="Arial"/>
                <w:sz w:val="20"/>
              </w:rPr>
              <w:t xml:space="preserve">Ocena spełniania kryterium dokonywana jest </w:t>
            </w:r>
            <w:r w:rsidRPr="001A7052">
              <w:rPr>
                <w:rFonts w:ascii="Arial" w:hAnsi="Arial" w:cs="Arial"/>
                <w:sz w:val="20"/>
              </w:rPr>
              <w:br/>
              <w:t>w ramach skali punktowej.</w:t>
            </w:r>
          </w:p>
          <w:p w:rsidR="00DD0E1D" w:rsidRDefault="00DD0E1D" w:rsidP="00602A71">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 xml:space="preserve">Skala punktów </w:t>
            </w:r>
            <w:r>
              <w:rPr>
                <w:rFonts w:ascii="Arial" w:eastAsia="MyriadPro-Regular" w:hAnsi="Arial" w:cs="Arial"/>
                <w:sz w:val="20"/>
              </w:rPr>
              <w:t xml:space="preserve">0-10 </w:t>
            </w:r>
          </w:p>
          <w:p w:rsidR="00DD0E1D" w:rsidRDefault="00DD0E1D" w:rsidP="00602A71">
            <w:pPr>
              <w:spacing w:before="40" w:after="0"/>
              <w:jc w:val="both"/>
              <w:rPr>
                <w:rFonts w:ascii="Arial" w:eastAsia="MyriadPro-Regular" w:hAnsi="Arial" w:cs="Arial"/>
                <w:sz w:val="20"/>
              </w:rPr>
            </w:pPr>
            <w:r>
              <w:rPr>
                <w:rFonts w:ascii="Arial" w:eastAsia="MyriadPro-Regular" w:hAnsi="Arial" w:cs="Arial"/>
                <w:sz w:val="20"/>
              </w:rPr>
              <w:t>Kryterium zostanie spełnione, jeżeli podczas jego oceny zostanie przyznane minimum 6 punktów.</w:t>
            </w:r>
          </w:p>
          <w:p w:rsidR="00DD0E1D" w:rsidRPr="001A7052" w:rsidRDefault="00DD0E1D" w:rsidP="00602A71">
            <w:pPr>
              <w:spacing w:before="40" w:after="0" w:line="240" w:lineRule="auto"/>
              <w:contextualSpacing/>
              <w:rPr>
                <w:rFonts w:ascii="Arial" w:hAnsi="Arial" w:cs="Arial"/>
                <w:sz w:val="20"/>
              </w:rPr>
            </w:pPr>
          </w:p>
        </w:tc>
      </w:tr>
      <w:tr w:rsidR="00DD0E1D" w:rsidRPr="001A7052" w:rsidTr="00602A71">
        <w:trPr>
          <w:trHeight w:val="971"/>
        </w:trPr>
        <w:tc>
          <w:tcPr>
            <w:tcW w:w="536" w:type="dxa"/>
          </w:tcPr>
          <w:p w:rsidR="00DD0E1D" w:rsidRPr="001A7052" w:rsidRDefault="00DD0E1D" w:rsidP="001C71E7">
            <w:pPr>
              <w:pStyle w:val="Akapitzlist"/>
              <w:numPr>
                <w:ilvl w:val="0"/>
                <w:numId w:val="516"/>
              </w:numPr>
              <w:spacing w:before="40" w:after="40" w:line="240" w:lineRule="auto"/>
              <w:ind w:left="0" w:firstLine="0"/>
              <w:rPr>
                <w:rFonts w:ascii="Arial" w:hAnsi="Arial" w:cs="Arial"/>
              </w:rPr>
            </w:pPr>
          </w:p>
        </w:tc>
        <w:tc>
          <w:tcPr>
            <w:tcW w:w="2833" w:type="dxa"/>
            <w:shd w:val="clear" w:color="auto" w:fill="auto"/>
          </w:tcPr>
          <w:p w:rsidR="00DD0E1D" w:rsidRPr="001A7052" w:rsidRDefault="00DD0E1D" w:rsidP="00602A71">
            <w:pPr>
              <w:spacing w:before="40" w:after="40" w:line="240" w:lineRule="auto"/>
              <w:contextualSpacing/>
              <w:rPr>
                <w:rFonts w:ascii="Arial" w:hAnsi="Arial" w:cs="Arial"/>
                <w:sz w:val="20"/>
              </w:rPr>
            </w:pPr>
            <w:r w:rsidRPr="00E15C99">
              <w:rPr>
                <w:rFonts w:ascii="Arial" w:eastAsia="MyriadPro-Regular" w:hAnsi="Arial" w:cs="Arial"/>
                <w:sz w:val="20"/>
              </w:rPr>
              <w:t>Doświadczenie wnioskodawcy i partnera (jeśli dotyczy)</w:t>
            </w:r>
          </w:p>
        </w:tc>
        <w:tc>
          <w:tcPr>
            <w:tcW w:w="6095" w:type="dxa"/>
            <w:shd w:val="clear" w:color="auto" w:fill="auto"/>
          </w:tcPr>
          <w:p w:rsidR="00DD0E1D" w:rsidRDefault="00DD0E1D" w:rsidP="00602A71">
            <w:pPr>
              <w:autoSpaceDE w:val="0"/>
              <w:autoSpaceDN w:val="0"/>
              <w:adjustRightInd w:val="0"/>
              <w:jc w:val="both"/>
              <w:rPr>
                <w:rFonts w:ascii="Arial" w:eastAsia="MyriadPro-Regular" w:hAnsi="Arial" w:cs="Arial"/>
                <w:sz w:val="20"/>
              </w:rPr>
            </w:pPr>
            <w:r>
              <w:rPr>
                <w:rFonts w:ascii="Arial" w:eastAsia="MyriadPro-Regular" w:hAnsi="Arial" w:cs="Arial"/>
                <w:sz w:val="20"/>
              </w:rPr>
              <w:t>D</w:t>
            </w:r>
            <w:r w:rsidRPr="00F35A64">
              <w:rPr>
                <w:rFonts w:ascii="Arial" w:eastAsia="MyriadPro-Regular" w:hAnsi="Arial" w:cs="Arial"/>
                <w:sz w:val="20"/>
              </w:rPr>
              <w:t>ośw</w:t>
            </w:r>
            <w:r>
              <w:rPr>
                <w:rFonts w:ascii="Arial" w:eastAsia="MyriadPro-Regular" w:hAnsi="Arial" w:cs="Arial"/>
                <w:sz w:val="20"/>
              </w:rPr>
              <w:t>iadczenie</w:t>
            </w:r>
            <w:r w:rsidRPr="00F35A64">
              <w:rPr>
                <w:rFonts w:ascii="Arial" w:eastAsia="MyriadPro-Regular" w:hAnsi="Arial" w:cs="Arial"/>
                <w:sz w:val="20"/>
              </w:rPr>
              <w:t xml:space="preserve"> w realizacji podobnych przedsięwzięć</w:t>
            </w:r>
            <w:r>
              <w:rPr>
                <w:rFonts w:ascii="Arial" w:eastAsia="MyriadPro-Regular" w:hAnsi="Arial" w:cs="Arial"/>
                <w:sz w:val="20"/>
              </w:rPr>
              <w:t xml:space="preserve"> realizowanych:</w:t>
            </w:r>
          </w:p>
          <w:p w:rsidR="00DD0E1D" w:rsidRPr="003D7242" w:rsidRDefault="00DD0E1D" w:rsidP="00602A71">
            <w:pPr>
              <w:pStyle w:val="Akapitzlist"/>
              <w:numPr>
                <w:ilvl w:val="0"/>
                <w:numId w:val="42"/>
              </w:numPr>
              <w:autoSpaceDE w:val="0"/>
              <w:autoSpaceDN w:val="0"/>
              <w:adjustRightInd w:val="0"/>
              <w:spacing w:after="0" w:line="240" w:lineRule="auto"/>
              <w:ind w:left="175" w:hanging="141"/>
              <w:jc w:val="both"/>
              <w:rPr>
                <w:rFonts w:ascii="Arial" w:hAnsi="Arial" w:cs="Arial"/>
              </w:rPr>
            </w:pPr>
            <w:r w:rsidRPr="003D7242">
              <w:rPr>
                <w:rFonts w:ascii="Arial" w:hAnsi="Arial" w:cs="Arial"/>
              </w:rPr>
              <w:t>w obszarze wsparcia projektu</w:t>
            </w:r>
            <w:r>
              <w:rPr>
                <w:rFonts w:ascii="Arial" w:hAnsi="Arial" w:cs="Arial"/>
              </w:rPr>
              <w:t>: maksymalnie</w:t>
            </w:r>
            <w:r w:rsidRPr="003D7242">
              <w:rPr>
                <w:rFonts w:ascii="Arial" w:hAnsi="Arial" w:cs="Arial"/>
              </w:rPr>
              <w:t xml:space="preserve"> </w:t>
            </w:r>
            <w:r w:rsidRPr="003D7242">
              <w:rPr>
                <w:rFonts w:ascii="Arial" w:hAnsi="Arial" w:cs="Arial"/>
                <w:b/>
              </w:rPr>
              <w:t>4 pkt</w:t>
            </w:r>
            <w:r w:rsidRPr="003D7242">
              <w:rPr>
                <w:rFonts w:ascii="Arial" w:hAnsi="Arial" w:cs="Arial"/>
              </w:rPr>
              <w:t xml:space="preserve">; </w:t>
            </w:r>
          </w:p>
          <w:p w:rsidR="00DD0E1D" w:rsidRPr="0056200A" w:rsidRDefault="00DD0E1D" w:rsidP="00602A71">
            <w:pPr>
              <w:pStyle w:val="Default"/>
              <w:numPr>
                <w:ilvl w:val="0"/>
                <w:numId w:val="41"/>
              </w:numPr>
              <w:ind w:left="175" w:hanging="141"/>
              <w:jc w:val="both"/>
              <w:rPr>
                <w:sz w:val="20"/>
                <w:szCs w:val="20"/>
              </w:rPr>
            </w:pPr>
            <w:r w:rsidRPr="0056200A">
              <w:rPr>
                <w:sz w:val="20"/>
                <w:szCs w:val="20"/>
              </w:rPr>
              <w:t>na rzecz grupy docelowej, do której skierowany bę</w:t>
            </w:r>
            <w:r>
              <w:rPr>
                <w:sz w:val="20"/>
                <w:szCs w:val="20"/>
              </w:rPr>
              <w:t xml:space="preserve">dzie projekt: maksymalnie </w:t>
            </w:r>
            <w:r w:rsidRPr="003D7242">
              <w:rPr>
                <w:b/>
                <w:sz w:val="20"/>
                <w:szCs w:val="20"/>
              </w:rPr>
              <w:t>4 pkt</w:t>
            </w:r>
            <w:r>
              <w:rPr>
                <w:sz w:val="20"/>
                <w:szCs w:val="20"/>
              </w:rPr>
              <w:t>;</w:t>
            </w:r>
          </w:p>
          <w:p w:rsidR="00DD0E1D" w:rsidRPr="00EE352B" w:rsidRDefault="00DD0E1D" w:rsidP="00602A71">
            <w:pPr>
              <w:pStyle w:val="Default"/>
              <w:numPr>
                <w:ilvl w:val="0"/>
                <w:numId w:val="41"/>
              </w:numPr>
              <w:spacing w:after="240"/>
              <w:ind w:left="175" w:hanging="141"/>
              <w:jc w:val="both"/>
              <w:rPr>
                <w:rFonts w:eastAsia="MyriadPro-Regular"/>
                <w:sz w:val="20"/>
                <w:szCs w:val="20"/>
              </w:rPr>
            </w:pPr>
            <w:r w:rsidRPr="0056200A">
              <w:rPr>
                <w:sz w:val="20"/>
                <w:szCs w:val="20"/>
              </w:rPr>
              <w:t>na okreś</w:t>
            </w:r>
            <w:r>
              <w:rPr>
                <w:sz w:val="20"/>
                <w:szCs w:val="20"/>
              </w:rPr>
              <w:t xml:space="preserve">lonym </w:t>
            </w:r>
            <w:r w:rsidRPr="0056200A">
              <w:rPr>
                <w:sz w:val="20"/>
                <w:szCs w:val="20"/>
              </w:rPr>
              <w:t>terytorium, którego będzie dotyczyć realizacja projektu</w:t>
            </w:r>
            <w:r>
              <w:rPr>
                <w:sz w:val="20"/>
                <w:szCs w:val="20"/>
              </w:rPr>
              <w:t xml:space="preserve">: maksymalnie </w:t>
            </w:r>
            <w:r w:rsidRPr="003D7242">
              <w:rPr>
                <w:b/>
                <w:sz w:val="20"/>
                <w:szCs w:val="20"/>
              </w:rPr>
              <w:t xml:space="preserve">2 pkt. </w:t>
            </w:r>
          </w:p>
        </w:tc>
        <w:tc>
          <w:tcPr>
            <w:tcW w:w="4756" w:type="dxa"/>
            <w:shd w:val="clear" w:color="auto" w:fill="auto"/>
          </w:tcPr>
          <w:p w:rsidR="00DD0E1D" w:rsidRPr="009C5126" w:rsidRDefault="00DD0E1D" w:rsidP="00602A71">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Ocena spełn</w:t>
            </w:r>
            <w:r>
              <w:rPr>
                <w:rFonts w:ascii="Arial" w:eastAsia="MyriadPro-Regular" w:hAnsi="Arial" w:cs="Arial"/>
                <w:sz w:val="20"/>
              </w:rPr>
              <w:t xml:space="preserve">iania kryterium dokonywana jest </w:t>
            </w:r>
            <w:r>
              <w:rPr>
                <w:rFonts w:ascii="Arial" w:eastAsia="MyriadPro-Regular" w:hAnsi="Arial" w:cs="Arial"/>
                <w:sz w:val="20"/>
              </w:rPr>
              <w:br/>
            </w:r>
            <w:r w:rsidRPr="00490392">
              <w:rPr>
                <w:rFonts w:ascii="Arial" w:eastAsia="MyriadPro-Regular" w:hAnsi="Arial" w:cs="Arial"/>
                <w:sz w:val="20"/>
              </w:rPr>
              <w:t>w ramach skali punktowej.</w:t>
            </w:r>
          </w:p>
          <w:p w:rsidR="00DD0E1D" w:rsidRDefault="00DD0E1D" w:rsidP="00602A71">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Skala punktów</w:t>
            </w:r>
            <w:r>
              <w:rPr>
                <w:rFonts w:ascii="Arial" w:eastAsia="MyriadPro-Regular" w:hAnsi="Arial" w:cs="Arial"/>
                <w:sz w:val="20"/>
              </w:rPr>
              <w:t>:</w:t>
            </w:r>
            <w:r w:rsidRPr="00490392">
              <w:rPr>
                <w:rFonts w:ascii="Arial" w:eastAsia="MyriadPro-Regular" w:hAnsi="Arial" w:cs="Arial"/>
                <w:sz w:val="20"/>
              </w:rPr>
              <w:t xml:space="preserve"> </w:t>
            </w:r>
            <w:r>
              <w:rPr>
                <w:rFonts w:ascii="Arial" w:eastAsia="MyriadPro-Regular" w:hAnsi="Arial" w:cs="Arial"/>
                <w:sz w:val="20"/>
              </w:rPr>
              <w:t>0- 10.</w:t>
            </w:r>
          </w:p>
          <w:p w:rsidR="00DD0E1D" w:rsidRPr="001A7052" w:rsidRDefault="00DD0E1D" w:rsidP="00602A71">
            <w:pPr>
              <w:spacing w:before="40" w:after="0" w:line="240" w:lineRule="auto"/>
              <w:contextualSpacing/>
              <w:rPr>
                <w:rFonts w:ascii="Arial" w:hAnsi="Arial" w:cs="Arial"/>
                <w:sz w:val="20"/>
              </w:rPr>
            </w:pPr>
            <w:r>
              <w:rPr>
                <w:rFonts w:ascii="Arial" w:eastAsia="MyriadPro-Regular" w:hAnsi="Arial" w:cs="Arial"/>
                <w:sz w:val="20"/>
              </w:rPr>
              <w:t>Kryterium zostanie spełnione, jeżeli podczas jego oceny zostanie przyznane minimum 6 punktów.</w:t>
            </w:r>
          </w:p>
        </w:tc>
      </w:tr>
      <w:tr w:rsidR="00DD0E1D" w:rsidRPr="001A7052" w:rsidTr="00602A71">
        <w:trPr>
          <w:trHeight w:val="971"/>
        </w:trPr>
        <w:tc>
          <w:tcPr>
            <w:tcW w:w="536" w:type="dxa"/>
          </w:tcPr>
          <w:p w:rsidR="00DD0E1D" w:rsidRPr="001A7052" w:rsidRDefault="00DD0E1D" w:rsidP="001C71E7">
            <w:pPr>
              <w:pStyle w:val="Akapitzlist"/>
              <w:numPr>
                <w:ilvl w:val="0"/>
                <w:numId w:val="516"/>
              </w:numPr>
              <w:spacing w:before="40" w:after="40" w:line="240" w:lineRule="auto"/>
              <w:ind w:left="0" w:firstLine="0"/>
              <w:rPr>
                <w:rFonts w:ascii="Arial" w:hAnsi="Arial" w:cs="Arial"/>
              </w:rPr>
            </w:pPr>
          </w:p>
        </w:tc>
        <w:tc>
          <w:tcPr>
            <w:tcW w:w="2833" w:type="dxa"/>
            <w:shd w:val="clear" w:color="auto" w:fill="auto"/>
          </w:tcPr>
          <w:p w:rsidR="00DD0E1D" w:rsidRPr="000C12DF" w:rsidRDefault="00DD0E1D" w:rsidP="00602A71">
            <w:pPr>
              <w:rPr>
                <w:rFonts w:ascii="Arial" w:eastAsia="MyriadPro-Regular" w:hAnsi="Arial" w:cs="Arial"/>
                <w:sz w:val="20"/>
              </w:rPr>
            </w:pPr>
            <w:r w:rsidRPr="00E15C99">
              <w:rPr>
                <w:rFonts w:ascii="Arial" w:eastAsia="MyriadPro-Regular" w:hAnsi="Arial" w:cs="Arial"/>
                <w:sz w:val="20"/>
              </w:rPr>
              <w:t>Zaplecze realizacji projektu</w:t>
            </w:r>
          </w:p>
        </w:tc>
        <w:tc>
          <w:tcPr>
            <w:tcW w:w="6095" w:type="dxa"/>
            <w:shd w:val="clear" w:color="auto" w:fill="auto"/>
          </w:tcPr>
          <w:p w:rsidR="00DD0E1D" w:rsidRPr="00E77BD0" w:rsidRDefault="00DD0E1D" w:rsidP="00602A71">
            <w:pPr>
              <w:autoSpaceDE w:val="0"/>
              <w:autoSpaceDN w:val="0"/>
              <w:adjustRightInd w:val="0"/>
              <w:jc w:val="both"/>
              <w:rPr>
                <w:rFonts w:ascii="Arial" w:eastAsia="MyriadPro-Regular" w:hAnsi="Arial" w:cs="Arial"/>
                <w:b/>
                <w:sz w:val="20"/>
              </w:rPr>
            </w:pPr>
            <w:r w:rsidRPr="00E77BD0">
              <w:rPr>
                <w:rFonts w:ascii="Arial" w:eastAsia="MyriadPro-Regular" w:hAnsi="Arial" w:cs="Arial"/>
                <w:b/>
                <w:sz w:val="20"/>
              </w:rPr>
              <w:t>W przypadku samodzielnej realizacji projektu:</w:t>
            </w:r>
          </w:p>
          <w:p w:rsidR="00DD0E1D" w:rsidRDefault="00DD0E1D" w:rsidP="00602A71">
            <w:pPr>
              <w:autoSpaceDE w:val="0"/>
              <w:autoSpaceDN w:val="0"/>
              <w:adjustRightInd w:val="0"/>
              <w:jc w:val="both"/>
              <w:rPr>
                <w:rFonts w:ascii="Arial" w:eastAsia="MyriadPro-Regular" w:hAnsi="Arial" w:cs="Arial"/>
                <w:sz w:val="20"/>
              </w:rPr>
            </w:pPr>
            <w:r>
              <w:rPr>
                <w:rFonts w:ascii="Arial" w:eastAsia="MyriadPro-Regular" w:hAnsi="Arial" w:cs="Arial"/>
                <w:sz w:val="20"/>
              </w:rPr>
              <w:t xml:space="preserve">Ocena potencjału organizacyjnego wnioskodawcy: maksymalnie </w:t>
            </w:r>
            <w:r w:rsidRPr="00E77BD0">
              <w:rPr>
                <w:rFonts w:ascii="Arial" w:eastAsia="MyriadPro-Regular" w:hAnsi="Arial" w:cs="Arial"/>
                <w:b/>
                <w:sz w:val="20"/>
              </w:rPr>
              <w:t>10 pkt</w:t>
            </w:r>
            <w:r>
              <w:rPr>
                <w:rFonts w:ascii="Arial" w:eastAsia="MyriadPro-Regular" w:hAnsi="Arial" w:cs="Arial"/>
                <w:sz w:val="20"/>
              </w:rPr>
              <w:t>, w tym:</w:t>
            </w:r>
          </w:p>
          <w:p w:rsidR="00DD0E1D" w:rsidRPr="00212630" w:rsidRDefault="00DD0E1D" w:rsidP="00602A71">
            <w:pPr>
              <w:pStyle w:val="Akapitzlist"/>
              <w:numPr>
                <w:ilvl w:val="0"/>
                <w:numId w:val="36"/>
              </w:numPr>
              <w:autoSpaceDE w:val="0"/>
              <w:autoSpaceDN w:val="0"/>
              <w:adjustRightInd w:val="0"/>
              <w:spacing w:after="0" w:line="240" w:lineRule="auto"/>
              <w:ind w:left="317" w:hanging="283"/>
              <w:jc w:val="both"/>
              <w:rPr>
                <w:rFonts w:ascii="Arial" w:eastAsia="MyriadPro-Regular" w:hAnsi="Arial" w:cs="Arial"/>
                <w:b/>
              </w:rPr>
            </w:pPr>
            <w:r>
              <w:rPr>
                <w:rFonts w:ascii="Arial" w:eastAsia="MyriadPro-Regular" w:hAnsi="Arial" w:cs="Arial"/>
              </w:rPr>
              <w:t xml:space="preserve">opis sposobu zarządzania projektem oraz realizacja wsparcia w oparciu o własne zasoby: maksymalnie </w:t>
            </w:r>
            <w:r>
              <w:rPr>
                <w:rFonts w:ascii="Arial" w:eastAsia="MyriadPro-Regular" w:hAnsi="Arial" w:cs="Arial"/>
                <w:b/>
              </w:rPr>
              <w:t xml:space="preserve">4 </w:t>
            </w:r>
            <w:r w:rsidRPr="00212630">
              <w:rPr>
                <w:rFonts w:ascii="Arial" w:eastAsia="MyriadPro-Regular" w:hAnsi="Arial" w:cs="Arial"/>
                <w:b/>
              </w:rPr>
              <w:t>pkt</w:t>
            </w:r>
          </w:p>
          <w:p w:rsidR="00DD0E1D" w:rsidRPr="00212630" w:rsidRDefault="00DD0E1D" w:rsidP="00602A71">
            <w:pPr>
              <w:pStyle w:val="Akapitzlist"/>
              <w:numPr>
                <w:ilvl w:val="0"/>
                <w:numId w:val="36"/>
              </w:numPr>
              <w:autoSpaceDE w:val="0"/>
              <w:autoSpaceDN w:val="0"/>
              <w:adjustRightInd w:val="0"/>
              <w:spacing w:after="0" w:line="240" w:lineRule="auto"/>
              <w:ind w:left="317" w:hanging="283"/>
              <w:jc w:val="both"/>
              <w:rPr>
                <w:rFonts w:ascii="Arial" w:eastAsia="MyriadPro-Regular" w:hAnsi="Arial" w:cs="Arial"/>
                <w:b/>
              </w:rPr>
            </w:pPr>
            <w:r>
              <w:rPr>
                <w:rFonts w:ascii="Arial" w:eastAsia="MyriadPro-Regular" w:hAnsi="Arial" w:cs="Arial"/>
              </w:rPr>
              <w:t xml:space="preserve">potencjał kadrowy zaangażowany do </w:t>
            </w:r>
            <w:r w:rsidRPr="00F35A64">
              <w:rPr>
                <w:rFonts w:ascii="Arial" w:eastAsia="MyriadPro-Regular" w:hAnsi="Arial" w:cs="Arial"/>
              </w:rPr>
              <w:t>obsługi</w:t>
            </w:r>
            <w:r>
              <w:rPr>
                <w:rFonts w:ascii="Arial" w:eastAsia="MyriadPro-Regular" w:hAnsi="Arial" w:cs="Arial"/>
              </w:rPr>
              <w:t xml:space="preserve"> projektu</w:t>
            </w:r>
            <w:r w:rsidRPr="00F35A64">
              <w:rPr>
                <w:rFonts w:ascii="Arial" w:eastAsia="MyriadPro-Regular" w:hAnsi="Arial" w:cs="Arial"/>
              </w:rPr>
              <w:t xml:space="preserve"> jak </w:t>
            </w:r>
            <w:r>
              <w:rPr>
                <w:rFonts w:ascii="Arial" w:eastAsia="MyriadPro-Regular" w:hAnsi="Arial" w:cs="Arial"/>
              </w:rPr>
              <w:br/>
            </w:r>
            <w:r w:rsidRPr="00F35A64">
              <w:rPr>
                <w:rFonts w:ascii="Arial" w:eastAsia="MyriadPro-Regular" w:hAnsi="Arial" w:cs="Arial"/>
              </w:rPr>
              <w:t>i realizacji</w:t>
            </w:r>
            <w:r>
              <w:rPr>
                <w:rFonts w:ascii="Arial" w:eastAsia="MyriadPro-Regular" w:hAnsi="Arial" w:cs="Arial"/>
              </w:rPr>
              <w:t xml:space="preserve"> </w:t>
            </w:r>
            <w:r w:rsidRPr="00F35A64">
              <w:rPr>
                <w:rFonts w:ascii="Arial" w:eastAsia="MyriadPro-Regular" w:hAnsi="Arial" w:cs="Arial"/>
              </w:rPr>
              <w:t>przedsięwzięć merytorycznych</w:t>
            </w:r>
            <w:r>
              <w:rPr>
                <w:rFonts w:ascii="Arial" w:eastAsia="MyriadPro-Regular" w:hAnsi="Arial" w:cs="Arial"/>
              </w:rPr>
              <w:t xml:space="preserve">: maksymalnie </w:t>
            </w:r>
            <w:r>
              <w:rPr>
                <w:rFonts w:ascii="Arial" w:eastAsia="MyriadPro-Regular" w:hAnsi="Arial" w:cs="Arial"/>
                <w:b/>
              </w:rPr>
              <w:t>4 pkt;</w:t>
            </w:r>
          </w:p>
          <w:p w:rsidR="00DD0E1D" w:rsidRPr="0078061A" w:rsidRDefault="00DD0E1D" w:rsidP="00602A71">
            <w:pPr>
              <w:pStyle w:val="Akapitzlist"/>
              <w:numPr>
                <w:ilvl w:val="0"/>
                <w:numId w:val="36"/>
              </w:numPr>
              <w:autoSpaceDE w:val="0"/>
              <w:autoSpaceDN w:val="0"/>
              <w:adjustRightInd w:val="0"/>
              <w:spacing w:line="240" w:lineRule="auto"/>
              <w:ind w:left="317" w:hanging="283"/>
              <w:jc w:val="both"/>
              <w:rPr>
                <w:rFonts w:ascii="Arial" w:eastAsia="MyriadPro-Regular" w:hAnsi="Arial" w:cs="Arial"/>
                <w:b/>
              </w:rPr>
            </w:pPr>
            <w:r w:rsidRPr="00F35A64">
              <w:rPr>
                <w:rFonts w:ascii="Arial" w:eastAsia="MyriadPro-Regular" w:hAnsi="Arial" w:cs="Arial"/>
              </w:rPr>
              <w:t>potencjał</w:t>
            </w:r>
            <w:r>
              <w:rPr>
                <w:rFonts w:ascii="Arial" w:eastAsia="MyriadPro-Regular" w:hAnsi="Arial" w:cs="Arial"/>
              </w:rPr>
              <w:t xml:space="preserve"> techniczny zaangażowany w realizację projektu: maksymalnie </w:t>
            </w:r>
            <w:r>
              <w:rPr>
                <w:rFonts w:ascii="Arial" w:eastAsia="MyriadPro-Regular" w:hAnsi="Arial" w:cs="Arial"/>
                <w:b/>
              </w:rPr>
              <w:t>2 pkt.</w:t>
            </w:r>
          </w:p>
          <w:p w:rsidR="00DD0E1D" w:rsidRDefault="00DD0E1D" w:rsidP="00602A71">
            <w:pPr>
              <w:autoSpaceDE w:val="0"/>
              <w:autoSpaceDN w:val="0"/>
              <w:adjustRightInd w:val="0"/>
              <w:jc w:val="both"/>
              <w:rPr>
                <w:rFonts w:ascii="Arial" w:eastAsia="MyriadPro-Regular" w:hAnsi="Arial" w:cs="Arial"/>
                <w:b/>
                <w:sz w:val="20"/>
              </w:rPr>
            </w:pPr>
            <w:r>
              <w:rPr>
                <w:rFonts w:ascii="Arial" w:eastAsia="MyriadPro-Regular" w:hAnsi="Arial" w:cs="Arial"/>
                <w:b/>
                <w:sz w:val="20"/>
              </w:rPr>
              <w:t>W przypadku realizacji projektu w partnerstwie:</w:t>
            </w:r>
          </w:p>
          <w:p w:rsidR="00DD0E1D" w:rsidRDefault="00DD0E1D" w:rsidP="00602A71">
            <w:pPr>
              <w:autoSpaceDE w:val="0"/>
              <w:autoSpaceDN w:val="0"/>
              <w:adjustRightInd w:val="0"/>
              <w:jc w:val="both"/>
              <w:rPr>
                <w:rFonts w:ascii="Arial" w:eastAsia="MyriadPro-Regular" w:hAnsi="Arial" w:cs="Arial"/>
                <w:sz w:val="20"/>
              </w:rPr>
            </w:pPr>
            <w:r>
              <w:rPr>
                <w:rFonts w:ascii="Arial" w:eastAsia="MyriadPro-Regular" w:hAnsi="Arial" w:cs="Arial"/>
                <w:sz w:val="20"/>
              </w:rPr>
              <w:t xml:space="preserve">Ocena potencjału organizacyjnego wnioskodawcy i partnera/ów: maksymalnie </w:t>
            </w:r>
            <w:r>
              <w:rPr>
                <w:rFonts w:ascii="Arial" w:eastAsia="MyriadPro-Regular" w:hAnsi="Arial" w:cs="Arial"/>
                <w:b/>
                <w:sz w:val="20"/>
              </w:rPr>
              <w:t>5</w:t>
            </w:r>
            <w:r w:rsidRPr="00E77BD0">
              <w:rPr>
                <w:rFonts w:ascii="Arial" w:eastAsia="MyriadPro-Regular" w:hAnsi="Arial" w:cs="Arial"/>
                <w:b/>
                <w:sz w:val="20"/>
              </w:rPr>
              <w:t xml:space="preserve"> pkt</w:t>
            </w:r>
            <w:r>
              <w:rPr>
                <w:rFonts w:ascii="Arial" w:eastAsia="MyriadPro-Regular" w:hAnsi="Arial" w:cs="Arial"/>
                <w:sz w:val="20"/>
              </w:rPr>
              <w:t>, w tym:</w:t>
            </w:r>
          </w:p>
          <w:p w:rsidR="00DD0E1D" w:rsidRPr="00212630" w:rsidRDefault="00DD0E1D" w:rsidP="00602A71">
            <w:pPr>
              <w:pStyle w:val="Akapitzlist"/>
              <w:numPr>
                <w:ilvl w:val="0"/>
                <w:numId w:val="36"/>
              </w:numPr>
              <w:autoSpaceDE w:val="0"/>
              <w:autoSpaceDN w:val="0"/>
              <w:adjustRightInd w:val="0"/>
              <w:spacing w:after="0" w:line="240" w:lineRule="auto"/>
              <w:ind w:left="317" w:hanging="283"/>
              <w:jc w:val="both"/>
              <w:rPr>
                <w:rFonts w:ascii="Arial" w:eastAsia="MyriadPro-Regular" w:hAnsi="Arial" w:cs="Arial"/>
                <w:b/>
              </w:rPr>
            </w:pPr>
            <w:r>
              <w:rPr>
                <w:rFonts w:ascii="Arial" w:eastAsia="MyriadPro-Regular" w:hAnsi="Arial" w:cs="Arial"/>
              </w:rPr>
              <w:t xml:space="preserve">opis sposobu zarządzania projektem oraz realizacja wsparcia w oparciu o własne zasoby: maksymalnie </w:t>
            </w:r>
            <w:r>
              <w:rPr>
                <w:rFonts w:ascii="Arial" w:eastAsia="MyriadPro-Regular" w:hAnsi="Arial" w:cs="Arial"/>
                <w:b/>
              </w:rPr>
              <w:t xml:space="preserve">2 </w:t>
            </w:r>
            <w:r w:rsidRPr="00212630">
              <w:rPr>
                <w:rFonts w:ascii="Arial" w:eastAsia="MyriadPro-Regular" w:hAnsi="Arial" w:cs="Arial"/>
                <w:b/>
              </w:rPr>
              <w:t>pkt</w:t>
            </w:r>
          </w:p>
          <w:p w:rsidR="00DD0E1D" w:rsidRPr="00212630" w:rsidRDefault="00DD0E1D" w:rsidP="00602A71">
            <w:pPr>
              <w:pStyle w:val="Akapitzlist"/>
              <w:numPr>
                <w:ilvl w:val="0"/>
                <w:numId w:val="36"/>
              </w:numPr>
              <w:autoSpaceDE w:val="0"/>
              <w:autoSpaceDN w:val="0"/>
              <w:adjustRightInd w:val="0"/>
              <w:spacing w:after="0" w:line="240" w:lineRule="auto"/>
              <w:ind w:left="317" w:hanging="283"/>
              <w:jc w:val="both"/>
              <w:rPr>
                <w:rFonts w:ascii="Arial" w:eastAsia="MyriadPro-Regular" w:hAnsi="Arial" w:cs="Arial"/>
                <w:b/>
              </w:rPr>
            </w:pPr>
            <w:r>
              <w:rPr>
                <w:rFonts w:ascii="Arial" w:eastAsia="MyriadPro-Regular" w:hAnsi="Arial" w:cs="Arial"/>
              </w:rPr>
              <w:t xml:space="preserve">potencjał kadrowy zaangażowany do </w:t>
            </w:r>
            <w:r w:rsidRPr="00F35A64">
              <w:rPr>
                <w:rFonts w:ascii="Arial" w:eastAsia="MyriadPro-Regular" w:hAnsi="Arial" w:cs="Arial"/>
              </w:rPr>
              <w:t>obsługi</w:t>
            </w:r>
            <w:r>
              <w:rPr>
                <w:rFonts w:ascii="Arial" w:eastAsia="MyriadPro-Regular" w:hAnsi="Arial" w:cs="Arial"/>
              </w:rPr>
              <w:t xml:space="preserve"> projektu</w:t>
            </w:r>
            <w:r w:rsidRPr="00F35A64">
              <w:rPr>
                <w:rFonts w:ascii="Arial" w:eastAsia="MyriadPro-Regular" w:hAnsi="Arial" w:cs="Arial"/>
              </w:rPr>
              <w:t xml:space="preserve"> jak </w:t>
            </w:r>
            <w:r>
              <w:rPr>
                <w:rFonts w:ascii="Arial" w:eastAsia="MyriadPro-Regular" w:hAnsi="Arial" w:cs="Arial"/>
              </w:rPr>
              <w:br/>
            </w:r>
            <w:r w:rsidRPr="00F35A64">
              <w:rPr>
                <w:rFonts w:ascii="Arial" w:eastAsia="MyriadPro-Regular" w:hAnsi="Arial" w:cs="Arial"/>
              </w:rPr>
              <w:t>i realizacji</w:t>
            </w:r>
            <w:r>
              <w:rPr>
                <w:rFonts w:ascii="Arial" w:eastAsia="MyriadPro-Regular" w:hAnsi="Arial" w:cs="Arial"/>
              </w:rPr>
              <w:t xml:space="preserve"> </w:t>
            </w:r>
            <w:r w:rsidRPr="00F35A64">
              <w:rPr>
                <w:rFonts w:ascii="Arial" w:eastAsia="MyriadPro-Regular" w:hAnsi="Arial" w:cs="Arial"/>
              </w:rPr>
              <w:t>przedsięwzięć merytorycznych</w:t>
            </w:r>
            <w:r>
              <w:rPr>
                <w:rFonts w:ascii="Arial" w:eastAsia="MyriadPro-Regular" w:hAnsi="Arial" w:cs="Arial"/>
              </w:rPr>
              <w:t xml:space="preserve">: maksymalnie </w:t>
            </w:r>
            <w:r>
              <w:rPr>
                <w:rFonts w:ascii="Arial" w:eastAsia="MyriadPro-Regular" w:hAnsi="Arial" w:cs="Arial"/>
                <w:b/>
              </w:rPr>
              <w:t>2 pkt;</w:t>
            </w:r>
          </w:p>
          <w:p w:rsidR="00DD0E1D" w:rsidRPr="0078061A" w:rsidRDefault="00DD0E1D" w:rsidP="00602A71">
            <w:pPr>
              <w:pStyle w:val="Akapitzlist"/>
              <w:numPr>
                <w:ilvl w:val="0"/>
                <w:numId w:val="36"/>
              </w:numPr>
              <w:autoSpaceDE w:val="0"/>
              <w:autoSpaceDN w:val="0"/>
              <w:adjustRightInd w:val="0"/>
              <w:spacing w:line="240" w:lineRule="auto"/>
              <w:ind w:left="317" w:hanging="283"/>
              <w:jc w:val="both"/>
              <w:rPr>
                <w:rFonts w:ascii="Arial" w:eastAsia="MyriadPro-Regular" w:hAnsi="Arial" w:cs="Arial"/>
                <w:b/>
              </w:rPr>
            </w:pPr>
            <w:r w:rsidRPr="00F35A64">
              <w:rPr>
                <w:rFonts w:ascii="Arial" w:eastAsia="MyriadPro-Regular" w:hAnsi="Arial" w:cs="Arial"/>
              </w:rPr>
              <w:t>potencjał</w:t>
            </w:r>
            <w:r>
              <w:rPr>
                <w:rFonts w:ascii="Arial" w:eastAsia="MyriadPro-Regular" w:hAnsi="Arial" w:cs="Arial"/>
              </w:rPr>
              <w:t xml:space="preserve"> techniczny zaangażowany w realizację projektu: maksymalnie </w:t>
            </w:r>
            <w:r>
              <w:rPr>
                <w:rFonts w:ascii="Arial" w:eastAsia="MyriadPro-Regular" w:hAnsi="Arial" w:cs="Arial"/>
                <w:b/>
              </w:rPr>
              <w:t>1 pkt.</w:t>
            </w:r>
          </w:p>
          <w:p w:rsidR="00DD0E1D" w:rsidRDefault="00DD0E1D" w:rsidP="00602A71">
            <w:pPr>
              <w:autoSpaceDE w:val="0"/>
              <w:autoSpaceDN w:val="0"/>
              <w:adjustRightInd w:val="0"/>
              <w:jc w:val="both"/>
              <w:rPr>
                <w:rFonts w:ascii="Arial" w:eastAsia="MyriadPro-Regular" w:hAnsi="Arial" w:cs="Arial"/>
                <w:sz w:val="20"/>
              </w:rPr>
            </w:pPr>
            <w:r>
              <w:rPr>
                <w:rFonts w:ascii="Arial" w:eastAsia="MyriadPro-Regular" w:hAnsi="Arial" w:cs="Arial"/>
                <w:sz w:val="20"/>
              </w:rPr>
              <w:t xml:space="preserve">Ocena zasadności partnerstwa zawiązanego w celu wspólnej realizacji projektu, w tym sposób podziału realizacji zadań: maksymalnie </w:t>
            </w:r>
            <w:r>
              <w:rPr>
                <w:rFonts w:ascii="Arial" w:eastAsia="MyriadPro-Regular" w:hAnsi="Arial" w:cs="Arial"/>
                <w:b/>
                <w:sz w:val="20"/>
              </w:rPr>
              <w:t>5</w:t>
            </w:r>
            <w:r w:rsidRPr="0056200A">
              <w:rPr>
                <w:rFonts w:ascii="Arial" w:eastAsia="MyriadPro-Regular" w:hAnsi="Arial" w:cs="Arial"/>
                <w:b/>
                <w:sz w:val="20"/>
              </w:rPr>
              <w:t xml:space="preserve"> </w:t>
            </w:r>
            <w:r>
              <w:rPr>
                <w:rFonts w:ascii="Arial" w:eastAsia="MyriadPro-Regular" w:hAnsi="Arial" w:cs="Arial"/>
                <w:b/>
                <w:sz w:val="20"/>
              </w:rPr>
              <w:t xml:space="preserve"> </w:t>
            </w:r>
            <w:r w:rsidRPr="0056200A">
              <w:rPr>
                <w:rFonts w:ascii="Arial" w:eastAsia="MyriadPro-Regular" w:hAnsi="Arial" w:cs="Arial"/>
                <w:b/>
                <w:sz w:val="20"/>
              </w:rPr>
              <w:t>pkt</w:t>
            </w:r>
          </w:p>
        </w:tc>
        <w:tc>
          <w:tcPr>
            <w:tcW w:w="4756" w:type="dxa"/>
            <w:shd w:val="clear" w:color="auto" w:fill="auto"/>
          </w:tcPr>
          <w:p w:rsidR="00DD0E1D" w:rsidRPr="009C5126" w:rsidRDefault="00DD0E1D" w:rsidP="00602A71">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Ocena spełn</w:t>
            </w:r>
            <w:r>
              <w:rPr>
                <w:rFonts w:ascii="Arial" w:eastAsia="MyriadPro-Regular" w:hAnsi="Arial" w:cs="Arial"/>
                <w:sz w:val="20"/>
              </w:rPr>
              <w:t xml:space="preserve">iania kryterium dokonywana jest </w:t>
            </w:r>
            <w:r>
              <w:rPr>
                <w:rFonts w:ascii="Arial" w:eastAsia="MyriadPro-Regular" w:hAnsi="Arial" w:cs="Arial"/>
                <w:sz w:val="20"/>
              </w:rPr>
              <w:br/>
            </w:r>
            <w:r w:rsidRPr="00490392">
              <w:rPr>
                <w:rFonts w:ascii="Arial" w:eastAsia="MyriadPro-Regular" w:hAnsi="Arial" w:cs="Arial"/>
                <w:sz w:val="20"/>
              </w:rPr>
              <w:t>w ramach skali punktowej.</w:t>
            </w:r>
          </w:p>
          <w:p w:rsidR="00DD0E1D" w:rsidRDefault="00DD0E1D" w:rsidP="00602A71">
            <w:pPr>
              <w:autoSpaceDE w:val="0"/>
              <w:autoSpaceDN w:val="0"/>
              <w:adjustRightInd w:val="0"/>
              <w:spacing w:after="0"/>
              <w:jc w:val="both"/>
              <w:rPr>
                <w:rFonts w:ascii="Arial" w:eastAsia="MyriadPro-Regular" w:hAnsi="Arial" w:cs="Arial"/>
                <w:sz w:val="20"/>
              </w:rPr>
            </w:pPr>
            <w:r w:rsidRPr="00490392">
              <w:rPr>
                <w:rFonts w:ascii="Arial" w:eastAsia="MyriadPro-Regular" w:hAnsi="Arial" w:cs="Arial"/>
                <w:sz w:val="20"/>
              </w:rPr>
              <w:t>Skala punktów</w:t>
            </w:r>
            <w:r>
              <w:rPr>
                <w:rFonts w:ascii="Arial" w:eastAsia="MyriadPro-Regular" w:hAnsi="Arial" w:cs="Arial"/>
                <w:sz w:val="20"/>
              </w:rPr>
              <w:t>:</w:t>
            </w:r>
            <w:r w:rsidRPr="00490392">
              <w:rPr>
                <w:rFonts w:ascii="Arial" w:eastAsia="MyriadPro-Regular" w:hAnsi="Arial" w:cs="Arial"/>
                <w:sz w:val="20"/>
              </w:rPr>
              <w:t xml:space="preserve"> </w:t>
            </w:r>
            <w:r>
              <w:rPr>
                <w:rFonts w:ascii="Arial" w:eastAsia="MyriadPro-Regular" w:hAnsi="Arial" w:cs="Arial"/>
                <w:sz w:val="20"/>
              </w:rPr>
              <w:t>0- 10</w:t>
            </w:r>
          </w:p>
          <w:p w:rsidR="00DD0E1D" w:rsidRPr="00490392" w:rsidRDefault="00DD0E1D" w:rsidP="00602A71">
            <w:pPr>
              <w:autoSpaceDE w:val="0"/>
              <w:autoSpaceDN w:val="0"/>
              <w:adjustRightInd w:val="0"/>
              <w:spacing w:after="0"/>
              <w:jc w:val="both"/>
              <w:rPr>
                <w:rFonts w:ascii="Arial" w:eastAsia="MyriadPro-Regular" w:hAnsi="Arial" w:cs="Arial"/>
                <w:sz w:val="20"/>
              </w:rPr>
            </w:pPr>
            <w:r>
              <w:rPr>
                <w:rFonts w:ascii="Arial" w:eastAsia="MyriadPro-Regular" w:hAnsi="Arial" w:cs="Arial"/>
                <w:sz w:val="20"/>
              </w:rPr>
              <w:t>Kryterium zostanie spełnione, jeżeli podczas jego oceny zostanie przyznane minimum 6 punktów.</w:t>
            </w:r>
          </w:p>
        </w:tc>
      </w:tr>
    </w:tbl>
    <w:p w:rsidR="00DD0E1D" w:rsidRDefault="00DD0E1D" w:rsidP="00DD0E1D">
      <w:pPr>
        <w:spacing w:after="0"/>
        <w:rPr>
          <w:rFonts w:ascii="Myriad Pro" w:hAnsi="Myriad Pro"/>
          <w:sz w:val="20"/>
        </w:rPr>
      </w:pPr>
    </w:p>
    <w:p w:rsidR="00DD0E1D" w:rsidRDefault="00DD0E1D" w:rsidP="00DD0E1D">
      <w:pPr>
        <w:spacing w:after="0"/>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6"/>
        <w:gridCol w:w="2824"/>
        <w:gridCol w:w="4803"/>
        <w:gridCol w:w="6012"/>
      </w:tblGrid>
      <w:tr w:rsidR="00DD0E1D" w:rsidRPr="007F546B" w:rsidTr="00602A71">
        <w:trPr>
          <w:jc w:val="center"/>
        </w:trPr>
        <w:tc>
          <w:tcPr>
            <w:tcW w:w="14175" w:type="dxa"/>
            <w:gridSpan w:val="4"/>
            <w:shd w:val="clear" w:color="auto" w:fill="D9D9D9" w:themeFill="background1" w:themeFillShade="D9"/>
            <w:vAlign w:val="center"/>
          </w:tcPr>
          <w:p w:rsidR="00DD0E1D" w:rsidRPr="007F546B" w:rsidRDefault="00DD0E1D" w:rsidP="00602A71">
            <w:pPr>
              <w:spacing w:before="40" w:after="40" w:line="276" w:lineRule="auto"/>
              <w:jc w:val="center"/>
              <w:rPr>
                <w:rFonts w:ascii="Myriad Pro" w:hAnsi="Myriad Pro" w:cs="Arial"/>
                <w:b/>
                <w:sz w:val="20"/>
              </w:rPr>
            </w:pPr>
            <w:r w:rsidRPr="007F546B">
              <w:rPr>
                <w:rFonts w:ascii="Myriad Pro" w:hAnsi="Myriad Pro" w:cs="Arial"/>
                <w:b/>
                <w:sz w:val="20"/>
              </w:rPr>
              <w:t>Kryteria administracyjności</w:t>
            </w:r>
          </w:p>
        </w:tc>
      </w:tr>
      <w:tr w:rsidR="00DD0E1D" w:rsidRPr="007F546B" w:rsidTr="00602A71">
        <w:trPr>
          <w:jc w:val="center"/>
        </w:trPr>
        <w:tc>
          <w:tcPr>
            <w:tcW w:w="536" w:type="dxa"/>
          </w:tcPr>
          <w:p w:rsidR="00DD0E1D" w:rsidRPr="007F546B" w:rsidRDefault="00DD0E1D" w:rsidP="00602A71">
            <w:pPr>
              <w:spacing w:before="40" w:after="40" w:line="276" w:lineRule="auto"/>
              <w:ind w:left="-22"/>
              <w:rPr>
                <w:rFonts w:ascii="Myriad Pro" w:hAnsi="Myriad Pro" w:cs="Arial"/>
                <w:sz w:val="20"/>
              </w:rPr>
            </w:pPr>
            <w:r w:rsidRPr="007F546B">
              <w:rPr>
                <w:rFonts w:ascii="Myriad Pro" w:hAnsi="Myriad Pro" w:cs="Arial"/>
                <w:sz w:val="20"/>
              </w:rPr>
              <w:t>L.p.</w:t>
            </w:r>
          </w:p>
        </w:tc>
        <w:tc>
          <w:tcPr>
            <w:tcW w:w="2824" w:type="dxa"/>
            <w:vAlign w:val="center"/>
          </w:tcPr>
          <w:p w:rsidR="00DD0E1D" w:rsidRPr="007F546B" w:rsidRDefault="00DD0E1D" w:rsidP="00602A71">
            <w:pPr>
              <w:spacing w:before="40" w:after="40" w:line="276" w:lineRule="auto"/>
              <w:jc w:val="center"/>
              <w:rPr>
                <w:rFonts w:ascii="Myriad Pro" w:hAnsi="Myriad Pro" w:cs="Arial"/>
                <w:sz w:val="20"/>
              </w:rPr>
            </w:pPr>
            <w:r w:rsidRPr="007F546B">
              <w:rPr>
                <w:rFonts w:ascii="Myriad Pro" w:hAnsi="Myriad Pro" w:cs="Arial"/>
                <w:sz w:val="20"/>
              </w:rPr>
              <w:t>Nazwa kryterium</w:t>
            </w:r>
          </w:p>
        </w:tc>
        <w:tc>
          <w:tcPr>
            <w:tcW w:w="4803" w:type="dxa"/>
            <w:vAlign w:val="center"/>
          </w:tcPr>
          <w:p w:rsidR="00DD0E1D" w:rsidRPr="007F546B" w:rsidRDefault="00DD0E1D" w:rsidP="00602A71">
            <w:pPr>
              <w:spacing w:before="40" w:after="40" w:line="276" w:lineRule="auto"/>
              <w:jc w:val="center"/>
              <w:rPr>
                <w:rFonts w:ascii="Myriad Pro" w:hAnsi="Myriad Pro" w:cs="Arial"/>
                <w:sz w:val="20"/>
              </w:rPr>
            </w:pPr>
            <w:r w:rsidRPr="007F546B">
              <w:rPr>
                <w:rFonts w:ascii="Myriad Pro" w:hAnsi="Myriad Pro" w:cs="Arial"/>
                <w:sz w:val="20"/>
              </w:rPr>
              <w:t>Definicja kryterium</w:t>
            </w:r>
          </w:p>
        </w:tc>
        <w:tc>
          <w:tcPr>
            <w:tcW w:w="6012" w:type="dxa"/>
            <w:vAlign w:val="center"/>
          </w:tcPr>
          <w:p w:rsidR="00DD0E1D" w:rsidRPr="007F546B" w:rsidRDefault="00DD0E1D" w:rsidP="00602A71">
            <w:pPr>
              <w:spacing w:before="40" w:after="40" w:line="276" w:lineRule="auto"/>
              <w:jc w:val="center"/>
              <w:rPr>
                <w:rFonts w:ascii="Myriad Pro" w:hAnsi="Myriad Pro" w:cs="Arial"/>
                <w:sz w:val="20"/>
              </w:rPr>
            </w:pPr>
            <w:r w:rsidRPr="007F546B">
              <w:rPr>
                <w:rFonts w:ascii="Myriad Pro" w:hAnsi="Myriad Pro" w:cs="Arial"/>
                <w:sz w:val="20"/>
              </w:rPr>
              <w:t>Opis znaczenia kryterium</w:t>
            </w:r>
          </w:p>
        </w:tc>
      </w:tr>
      <w:tr w:rsidR="00DD0E1D" w:rsidRPr="007F546B" w:rsidTr="00602A71">
        <w:trPr>
          <w:jc w:val="center"/>
        </w:trPr>
        <w:tc>
          <w:tcPr>
            <w:tcW w:w="536" w:type="dxa"/>
          </w:tcPr>
          <w:p w:rsidR="00DD0E1D" w:rsidRPr="007F546B" w:rsidRDefault="00DD0E1D" w:rsidP="00602A71">
            <w:pPr>
              <w:spacing w:before="40" w:after="40" w:line="276" w:lineRule="auto"/>
              <w:jc w:val="center"/>
              <w:rPr>
                <w:rFonts w:ascii="Myriad Pro" w:hAnsi="Myriad Pro" w:cs="Arial"/>
                <w:sz w:val="20"/>
              </w:rPr>
            </w:pPr>
            <w:r w:rsidRPr="007F546B">
              <w:rPr>
                <w:rFonts w:ascii="Myriad Pro" w:hAnsi="Myriad Pro" w:cs="Arial"/>
                <w:sz w:val="20"/>
              </w:rPr>
              <w:t>1</w:t>
            </w:r>
          </w:p>
        </w:tc>
        <w:tc>
          <w:tcPr>
            <w:tcW w:w="2824" w:type="dxa"/>
            <w:vAlign w:val="center"/>
          </w:tcPr>
          <w:p w:rsidR="00DD0E1D" w:rsidRPr="007F546B" w:rsidRDefault="00DD0E1D" w:rsidP="00602A71">
            <w:pPr>
              <w:spacing w:before="40" w:after="40" w:line="276" w:lineRule="auto"/>
              <w:jc w:val="center"/>
              <w:rPr>
                <w:rFonts w:ascii="Myriad Pro" w:hAnsi="Myriad Pro" w:cs="Arial"/>
                <w:sz w:val="20"/>
              </w:rPr>
            </w:pPr>
            <w:r w:rsidRPr="007F546B">
              <w:rPr>
                <w:rFonts w:ascii="Myriad Pro" w:hAnsi="Myriad Pro" w:cs="Arial"/>
                <w:sz w:val="20"/>
              </w:rPr>
              <w:t>2</w:t>
            </w:r>
          </w:p>
        </w:tc>
        <w:tc>
          <w:tcPr>
            <w:tcW w:w="4803" w:type="dxa"/>
            <w:vAlign w:val="center"/>
          </w:tcPr>
          <w:p w:rsidR="00DD0E1D" w:rsidRPr="007F546B" w:rsidRDefault="00DD0E1D" w:rsidP="00602A71">
            <w:pPr>
              <w:spacing w:before="40" w:after="40" w:line="276" w:lineRule="auto"/>
              <w:jc w:val="center"/>
              <w:rPr>
                <w:rFonts w:ascii="Myriad Pro" w:hAnsi="Myriad Pro" w:cs="Arial"/>
                <w:sz w:val="20"/>
              </w:rPr>
            </w:pPr>
            <w:r w:rsidRPr="007F546B">
              <w:rPr>
                <w:rFonts w:ascii="Myriad Pro" w:hAnsi="Myriad Pro" w:cs="Arial"/>
                <w:sz w:val="20"/>
              </w:rPr>
              <w:t>3</w:t>
            </w:r>
          </w:p>
        </w:tc>
        <w:tc>
          <w:tcPr>
            <w:tcW w:w="6012" w:type="dxa"/>
            <w:vAlign w:val="center"/>
          </w:tcPr>
          <w:p w:rsidR="00DD0E1D" w:rsidRPr="007F546B" w:rsidRDefault="00DD0E1D" w:rsidP="00602A71">
            <w:pPr>
              <w:spacing w:before="40" w:after="40" w:line="276" w:lineRule="auto"/>
              <w:jc w:val="center"/>
              <w:rPr>
                <w:rFonts w:ascii="Myriad Pro" w:hAnsi="Myriad Pro" w:cs="Arial"/>
                <w:sz w:val="20"/>
              </w:rPr>
            </w:pPr>
            <w:r w:rsidRPr="007F546B">
              <w:rPr>
                <w:rFonts w:ascii="Myriad Pro" w:hAnsi="Myriad Pro" w:cs="Arial"/>
                <w:sz w:val="20"/>
              </w:rPr>
              <w:t>4</w:t>
            </w:r>
          </w:p>
        </w:tc>
      </w:tr>
      <w:tr w:rsidR="00DD0E1D" w:rsidRPr="007F546B" w:rsidTr="00602A71">
        <w:trPr>
          <w:jc w:val="center"/>
        </w:trPr>
        <w:tc>
          <w:tcPr>
            <w:tcW w:w="536" w:type="dxa"/>
          </w:tcPr>
          <w:p w:rsidR="00DD0E1D" w:rsidRPr="007F546B" w:rsidRDefault="00DD0E1D" w:rsidP="00602A71">
            <w:pPr>
              <w:pStyle w:val="Akapitzlist"/>
              <w:numPr>
                <w:ilvl w:val="0"/>
                <w:numId w:val="102"/>
              </w:numPr>
              <w:spacing w:before="40" w:after="40" w:line="276" w:lineRule="auto"/>
              <w:ind w:left="357" w:hanging="357"/>
              <w:contextualSpacing w:val="0"/>
              <w:rPr>
                <w:rFonts w:cs="Arial"/>
              </w:rPr>
            </w:pPr>
          </w:p>
        </w:tc>
        <w:tc>
          <w:tcPr>
            <w:tcW w:w="2824" w:type="dxa"/>
          </w:tcPr>
          <w:p w:rsidR="00DD0E1D" w:rsidRPr="007F546B" w:rsidRDefault="00DD0E1D" w:rsidP="00602A71">
            <w:pPr>
              <w:spacing w:before="40" w:after="40" w:line="276" w:lineRule="auto"/>
              <w:rPr>
                <w:rFonts w:ascii="Myriad Pro" w:hAnsi="Myriad Pro" w:cs="Arial"/>
                <w:sz w:val="20"/>
              </w:rPr>
            </w:pPr>
            <w:r w:rsidRPr="007F546B">
              <w:rPr>
                <w:rFonts w:ascii="Myriad Pro" w:hAnsi="Myriad Pro" w:cs="Arial"/>
                <w:sz w:val="20"/>
              </w:rPr>
              <w:t>Intensywność wsparcia</w:t>
            </w:r>
          </w:p>
        </w:tc>
        <w:tc>
          <w:tcPr>
            <w:tcW w:w="4803" w:type="dxa"/>
          </w:tcPr>
          <w:p w:rsidR="00DD0E1D" w:rsidRPr="007F546B" w:rsidRDefault="00DD0E1D" w:rsidP="00602A71">
            <w:pPr>
              <w:spacing w:before="40" w:after="40" w:line="276" w:lineRule="auto"/>
              <w:jc w:val="both"/>
              <w:rPr>
                <w:rFonts w:ascii="Myriad Pro" w:hAnsi="Myriad Pro" w:cs="Arial"/>
                <w:sz w:val="20"/>
              </w:rPr>
            </w:pPr>
            <w:r w:rsidRPr="007F546B">
              <w:rPr>
                <w:rFonts w:ascii="Myriad Pro" w:hAnsi="Myriad Pro" w:cs="Arial"/>
                <w:sz w:val="20"/>
              </w:rPr>
              <w:t>Wnioskowana kw</w:t>
            </w:r>
            <w:r>
              <w:rPr>
                <w:rFonts w:ascii="Myriad Pro" w:hAnsi="Myriad Pro" w:cs="Arial"/>
                <w:sz w:val="20"/>
              </w:rPr>
              <w:t xml:space="preserve">ota i poziom wsparcia są zgodne </w:t>
            </w:r>
            <w:r w:rsidRPr="007F546B">
              <w:rPr>
                <w:rFonts w:ascii="Myriad Pro" w:hAnsi="Myriad Pro" w:cs="Arial"/>
                <w:sz w:val="20"/>
              </w:rPr>
              <w:t xml:space="preserve">z zapisami </w:t>
            </w:r>
            <w:r w:rsidRPr="007F546B">
              <w:rPr>
                <w:rFonts w:ascii="Myriad Pro" w:hAnsi="Myriad Pro" w:cs="Arial"/>
                <w:i/>
                <w:sz w:val="20"/>
              </w:rPr>
              <w:t>Regulaminu konkursu</w:t>
            </w:r>
            <w:r w:rsidRPr="007F546B">
              <w:rPr>
                <w:rFonts w:ascii="Myriad Pro" w:hAnsi="Myriad Pro" w:cs="Arial"/>
                <w:sz w:val="20"/>
              </w:rPr>
              <w:t>.</w:t>
            </w:r>
          </w:p>
        </w:tc>
        <w:tc>
          <w:tcPr>
            <w:tcW w:w="6012" w:type="dxa"/>
          </w:tcPr>
          <w:p w:rsidR="00DD0E1D" w:rsidRPr="007F546B" w:rsidRDefault="00DD0E1D" w:rsidP="00602A71">
            <w:pPr>
              <w:spacing w:before="40" w:after="40" w:line="276" w:lineRule="auto"/>
              <w:jc w:val="both"/>
              <w:rPr>
                <w:rFonts w:ascii="Myriad Pro" w:hAnsi="Myriad Pro" w:cs="Arial"/>
                <w:sz w:val="20"/>
              </w:rPr>
            </w:pPr>
            <w:r w:rsidRPr="007F546B">
              <w:rPr>
                <w:rFonts w:ascii="Myriad Pro" w:hAnsi="Myriad Pro" w:cs="Arial"/>
                <w:sz w:val="20"/>
              </w:rPr>
              <w:t>Spełnienie kryterium jest konieczne do przyznania dofinansowania.</w:t>
            </w:r>
          </w:p>
          <w:p w:rsidR="00DD0E1D" w:rsidRPr="007F546B" w:rsidRDefault="00DD0E1D" w:rsidP="00602A71">
            <w:pPr>
              <w:spacing w:before="40" w:after="40" w:line="276" w:lineRule="auto"/>
              <w:jc w:val="both"/>
              <w:rPr>
                <w:rFonts w:ascii="Myriad Pro" w:hAnsi="Myriad Pro" w:cs="Arial"/>
                <w:sz w:val="20"/>
              </w:rPr>
            </w:pPr>
            <w:r w:rsidRPr="007F546B">
              <w:rPr>
                <w:rFonts w:ascii="Myriad Pro" w:hAnsi="Myriad Pro" w:cs="Arial"/>
                <w:sz w:val="20"/>
              </w:rPr>
              <w:lastRenderedPageBreak/>
              <w:t>Projekty niespełniające kryterium kierowane są do poprawy lub uzupełnienia.</w:t>
            </w:r>
          </w:p>
          <w:p w:rsidR="00DD0E1D" w:rsidRPr="007F546B" w:rsidRDefault="00DD0E1D" w:rsidP="00602A71">
            <w:pPr>
              <w:spacing w:before="40" w:after="40" w:line="276" w:lineRule="auto"/>
              <w:jc w:val="both"/>
              <w:rPr>
                <w:rFonts w:ascii="Myriad Pro" w:hAnsi="Myriad Pro" w:cs="Arial"/>
                <w:sz w:val="20"/>
              </w:rPr>
            </w:pPr>
            <w:r w:rsidRPr="007F546B">
              <w:rPr>
                <w:rFonts w:ascii="Myriad Pro" w:hAnsi="Myriad Pro" w:cs="Arial"/>
                <w:sz w:val="20"/>
              </w:rPr>
              <w:t>Ocena spełniania kryterium polega na przypisaniu wartości logicznych „tak”, „nie”.</w:t>
            </w:r>
          </w:p>
        </w:tc>
      </w:tr>
      <w:tr w:rsidR="00DD0E1D" w:rsidRPr="007F546B" w:rsidTr="00602A71">
        <w:trPr>
          <w:jc w:val="center"/>
        </w:trPr>
        <w:tc>
          <w:tcPr>
            <w:tcW w:w="536" w:type="dxa"/>
          </w:tcPr>
          <w:p w:rsidR="00DD0E1D" w:rsidRPr="007F546B" w:rsidRDefault="00DD0E1D" w:rsidP="00602A71">
            <w:pPr>
              <w:pStyle w:val="Akapitzlist"/>
              <w:numPr>
                <w:ilvl w:val="0"/>
                <w:numId w:val="102"/>
              </w:numPr>
              <w:spacing w:before="40" w:after="40" w:line="276" w:lineRule="auto"/>
              <w:ind w:left="357" w:hanging="357"/>
              <w:contextualSpacing w:val="0"/>
              <w:rPr>
                <w:rFonts w:cs="Arial"/>
              </w:rPr>
            </w:pPr>
          </w:p>
        </w:tc>
        <w:tc>
          <w:tcPr>
            <w:tcW w:w="2824" w:type="dxa"/>
          </w:tcPr>
          <w:p w:rsidR="00DD0E1D" w:rsidRPr="007F546B" w:rsidRDefault="00DD0E1D" w:rsidP="00602A71">
            <w:pPr>
              <w:spacing w:before="40" w:after="40" w:line="276" w:lineRule="auto"/>
              <w:rPr>
                <w:rFonts w:ascii="Myriad Pro" w:hAnsi="Myriad Pro" w:cs="Arial"/>
                <w:sz w:val="20"/>
              </w:rPr>
            </w:pPr>
            <w:r w:rsidRPr="007F546B">
              <w:rPr>
                <w:rFonts w:ascii="Myriad Pro" w:hAnsi="Myriad Pro" w:cs="Arial"/>
                <w:sz w:val="20"/>
              </w:rPr>
              <w:t>Zgodność z kwalifikowalnością wydatków.</w:t>
            </w:r>
          </w:p>
        </w:tc>
        <w:tc>
          <w:tcPr>
            <w:tcW w:w="4803" w:type="dxa"/>
          </w:tcPr>
          <w:p w:rsidR="00DD0E1D" w:rsidRPr="007F546B" w:rsidRDefault="00DD0E1D" w:rsidP="00602A71">
            <w:pPr>
              <w:autoSpaceDE w:val="0"/>
              <w:autoSpaceDN w:val="0"/>
              <w:adjustRightInd w:val="0"/>
              <w:jc w:val="both"/>
              <w:rPr>
                <w:rFonts w:ascii="Myriad Pro" w:hAnsi="Myriad Pro" w:cs="MyriadPro-It"/>
                <w:i/>
                <w:sz w:val="20"/>
              </w:rPr>
            </w:pPr>
            <w:r w:rsidRPr="007F546B">
              <w:rPr>
                <w:rFonts w:ascii="Myriad Pro" w:eastAsia="MyriadPro-Regular" w:hAnsi="Myriad Pro" w:cs="Arial"/>
                <w:sz w:val="20"/>
              </w:rPr>
              <w:t xml:space="preserve">Wydatki w projekcie są zgodne z </w:t>
            </w:r>
            <w:r w:rsidRPr="007F546B">
              <w:rPr>
                <w:rFonts w:ascii="Myriad Pro" w:eastAsia="MyriadPro-Regular" w:hAnsi="Myriad Pro" w:cs="Arial"/>
                <w:i/>
                <w:sz w:val="20"/>
              </w:rPr>
              <w:t xml:space="preserve">Wytycznymi </w:t>
            </w:r>
            <w:r w:rsidRPr="007F546B">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sidRPr="007F546B">
              <w:rPr>
                <w:rFonts w:ascii="Myriad Pro" w:eastAsia="MyriadPro-Regular" w:hAnsi="Myriad Pro" w:cs="Arial"/>
                <w:sz w:val="20"/>
              </w:rPr>
              <w:t xml:space="preserve"> oraz z</w:t>
            </w:r>
            <w:r w:rsidRPr="007F546B">
              <w:rPr>
                <w:rFonts w:ascii="Myriad Pro" w:eastAsia="MyriadPro-Regular" w:hAnsi="Myriad Pro" w:cs="Arial"/>
                <w:i/>
                <w:sz w:val="20"/>
              </w:rPr>
              <w:t xml:space="preserve"> Wytycznymi w zak</w:t>
            </w:r>
            <w:r>
              <w:rPr>
                <w:rFonts w:ascii="Myriad Pro" w:eastAsia="MyriadPro-Regular" w:hAnsi="Myriad Pro" w:cs="Arial"/>
                <w:i/>
                <w:sz w:val="20"/>
              </w:rPr>
              <w:t xml:space="preserve">resie realizacji przedsięwzięć  </w:t>
            </w:r>
            <w:r w:rsidRPr="007F546B">
              <w:rPr>
                <w:rFonts w:ascii="Myriad Pro" w:eastAsia="MyriadPro-Regular" w:hAnsi="Myriad Pro" w:cs="Arial"/>
                <w:i/>
                <w:sz w:val="20"/>
              </w:rPr>
              <w:t xml:space="preserve">z udziałem środków Europejskiego Funduszu Społecznego </w:t>
            </w:r>
            <w:r w:rsidRPr="007F546B">
              <w:rPr>
                <w:rFonts w:ascii="Myriad Pro" w:eastAsia="Times New Roman" w:hAnsi="Myriad Pro" w:cs="Arial"/>
                <w:i/>
                <w:sz w:val="20"/>
              </w:rPr>
              <w:t xml:space="preserve">w obszarze </w:t>
            </w:r>
            <w:r w:rsidRPr="007F546B">
              <w:rPr>
                <w:rFonts w:ascii="Myriad Pro" w:hAnsi="Myriad Pro" w:cs="MyriadPro-It"/>
                <w:i/>
                <w:sz w:val="20"/>
              </w:rPr>
              <w:t>zdrowia na lata 2014-2020.</w:t>
            </w:r>
          </w:p>
          <w:p w:rsidR="00DD0E1D" w:rsidRPr="007F546B" w:rsidRDefault="00DD0E1D" w:rsidP="00602A71">
            <w:pPr>
              <w:autoSpaceDE w:val="0"/>
              <w:autoSpaceDN w:val="0"/>
              <w:adjustRightInd w:val="0"/>
              <w:jc w:val="both"/>
              <w:rPr>
                <w:rFonts w:ascii="Myriad Pro" w:eastAsia="MyriadPro-Regular" w:hAnsi="Myriad Pro" w:cs="Arial"/>
                <w:sz w:val="20"/>
              </w:rPr>
            </w:pPr>
            <w:r w:rsidRPr="007F546B">
              <w:rPr>
                <w:rFonts w:ascii="Myriad Pro" w:eastAsia="MyriadPro-Regular" w:hAnsi="Myriad Pro" w:cs="Arial"/>
                <w:sz w:val="20"/>
              </w:rPr>
              <w:t>Planowane wydatki są uzasadnione, niezbędne, racjonalne i adekwatne do zakresu merytorycznego</w:t>
            </w:r>
            <w:r w:rsidRPr="007F546B">
              <w:rPr>
                <w:rFonts w:ascii="Myriad Pro" w:eastAsia="MyriadPro-Regular" w:hAnsi="Myriad Pro" w:cs="MyriadPro-Regular"/>
                <w:sz w:val="20"/>
              </w:rPr>
              <w:t xml:space="preserve"> </w:t>
            </w:r>
            <w:r w:rsidRPr="007F546B">
              <w:rPr>
                <w:rFonts w:ascii="Myriad Pro" w:eastAsia="MyriadPro-Regular" w:hAnsi="Myriad Pro" w:cs="Arial"/>
                <w:sz w:val="20"/>
              </w:rPr>
              <w:t xml:space="preserve">projektu w tym opisu grupy docelowej </w:t>
            </w:r>
            <w:r w:rsidRPr="007F546B">
              <w:rPr>
                <w:rFonts w:ascii="Myriad Pro" w:eastAsia="MyriadPro-Regular" w:hAnsi="Myriad Pro" w:cs="Arial"/>
                <w:sz w:val="20"/>
              </w:rPr>
              <w:br/>
              <w:t>i planowanego wsparcia.</w:t>
            </w:r>
          </w:p>
          <w:p w:rsidR="00DD0E1D" w:rsidRPr="007F546B" w:rsidRDefault="00DD0E1D" w:rsidP="00602A71">
            <w:pPr>
              <w:autoSpaceDE w:val="0"/>
              <w:autoSpaceDN w:val="0"/>
              <w:adjustRightInd w:val="0"/>
              <w:jc w:val="both"/>
              <w:rPr>
                <w:rFonts w:ascii="Myriad Pro" w:eastAsia="MyriadPro-Regular" w:hAnsi="Myriad Pro" w:cs="Arial"/>
                <w:sz w:val="20"/>
              </w:rPr>
            </w:pPr>
            <w:r w:rsidRPr="007F546B">
              <w:rPr>
                <w:rFonts w:ascii="Myriad Pro" w:eastAsia="MyriadPro-Regular" w:hAnsi="Myriad Pro" w:cs="Arial"/>
                <w:sz w:val="20"/>
              </w:rPr>
              <w:t xml:space="preserve">Wydatki założone w projekcie są zgodne </w:t>
            </w:r>
            <w:r w:rsidRPr="007F546B">
              <w:rPr>
                <w:rFonts w:ascii="Myriad Pro" w:eastAsia="MyriadPro-Regular" w:hAnsi="Myriad Pro" w:cs="Arial"/>
                <w:sz w:val="20"/>
              </w:rPr>
              <w:br/>
              <w:t>z</w:t>
            </w:r>
            <w:r w:rsidRPr="007F546B">
              <w:rPr>
                <w:rFonts w:ascii="Myriad Pro" w:eastAsia="MyriadPro-Regular" w:hAnsi="Myriad Pro" w:cs="MyriadPro-Regular"/>
                <w:sz w:val="20"/>
              </w:rPr>
              <w:t xml:space="preserve"> </w:t>
            </w:r>
            <w:r w:rsidRPr="007F546B">
              <w:rPr>
                <w:rFonts w:ascii="Myriad Pro" w:eastAsia="MyriadPro-Regular" w:hAnsi="Myriad Pro" w:cs="Arial"/>
                <w:sz w:val="20"/>
              </w:rPr>
              <w:t>katalogiem wydatków,</w:t>
            </w:r>
            <w:r w:rsidRPr="007F546B">
              <w:rPr>
                <w:rFonts w:ascii="Myriad Pro" w:eastAsia="MyriadPro-Regular" w:hAnsi="Myriad Pro" w:cs="MyriadPro-Regular"/>
                <w:sz w:val="20"/>
              </w:rPr>
              <w:t xml:space="preserve"> </w:t>
            </w:r>
            <w:r w:rsidRPr="007F546B">
              <w:rPr>
                <w:rFonts w:ascii="Myriad Pro" w:eastAsia="MyriadPro-Regular" w:hAnsi="Myriad Pro" w:cs="Arial"/>
                <w:sz w:val="20"/>
              </w:rPr>
              <w:t xml:space="preserve">limitami (w tym stawką ryczałtową dla kosztów pośrednich) oraz zasadami kwalifikowalności określonymi w </w:t>
            </w:r>
            <w:r w:rsidRPr="007F546B">
              <w:rPr>
                <w:rFonts w:ascii="Myriad Pro" w:eastAsia="MyriadPro-Regular" w:hAnsi="Myriad Pro" w:cs="Arial"/>
                <w:i/>
                <w:sz w:val="20"/>
              </w:rPr>
              <w:t xml:space="preserve">Regulaminie konkursu </w:t>
            </w:r>
            <w:r w:rsidRPr="007F546B">
              <w:rPr>
                <w:rFonts w:ascii="Myriad Pro" w:eastAsia="MyriadPro-Regular" w:hAnsi="Myriad Pro" w:cs="Arial"/>
                <w:sz w:val="20"/>
              </w:rPr>
              <w:t>(jeśli dotyczy).</w:t>
            </w:r>
          </w:p>
          <w:p w:rsidR="00DD0E1D" w:rsidRPr="007F546B" w:rsidRDefault="00DD0E1D" w:rsidP="00602A71">
            <w:pPr>
              <w:autoSpaceDE w:val="0"/>
              <w:autoSpaceDN w:val="0"/>
              <w:adjustRightInd w:val="0"/>
              <w:jc w:val="both"/>
              <w:rPr>
                <w:rFonts w:ascii="Myriad Pro" w:eastAsia="MyriadPro-Regular" w:hAnsi="Myriad Pro" w:cs="Arial"/>
                <w:sz w:val="20"/>
              </w:rPr>
            </w:pPr>
            <w:r w:rsidRPr="007F546B">
              <w:rPr>
                <w:rFonts w:ascii="Myriad Pro" w:eastAsia="MyriadPro-Regular" w:hAnsi="Myriad Pro" w:cs="Arial"/>
                <w:sz w:val="20"/>
              </w:rPr>
              <w:t xml:space="preserve">Poziom wydatków w ramach cross </w:t>
            </w:r>
            <w:proofErr w:type="spellStart"/>
            <w:r w:rsidRPr="007F546B">
              <w:rPr>
                <w:rFonts w:ascii="Myriad Pro" w:eastAsia="MyriadPro-Regular" w:hAnsi="Myriad Pro" w:cs="Arial"/>
                <w:sz w:val="20"/>
              </w:rPr>
              <w:t>financingu</w:t>
            </w:r>
            <w:proofErr w:type="spellEnd"/>
            <w:r w:rsidRPr="007F546B">
              <w:rPr>
                <w:rFonts w:ascii="Myriad Pro" w:eastAsia="MyriadPro-Regular" w:hAnsi="Myriad Pro" w:cs="Arial"/>
                <w:sz w:val="20"/>
              </w:rPr>
              <w:t xml:space="preserve"> oraz środków trwałych jest zgodny z poziomem tych wydatków wskazanym w </w:t>
            </w:r>
            <w:r w:rsidRPr="007F546B">
              <w:rPr>
                <w:rFonts w:ascii="Myriad Pro" w:eastAsia="MyriadPro-Regular" w:hAnsi="Myriad Pro" w:cs="Arial"/>
                <w:i/>
                <w:sz w:val="20"/>
              </w:rPr>
              <w:t>Regulaminie konkursu</w:t>
            </w:r>
            <w:r w:rsidRPr="007F546B">
              <w:rPr>
                <w:rFonts w:ascii="Myriad Pro" w:eastAsia="MyriadPro-Regular" w:hAnsi="Myriad Pro" w:cs="Arial"/>
                <w:sz w:val="20"/>
              </w:rPr>
              <w:t>.</w:t>
            </w:r>
          </w:p>
        </w:tc>
        <w:tc>
          <w:tcPr>
            <w:tcW w:w="6012" w:type="dxa"/>
          </w:tcPr>
          <w:p w:rsidR="00DD0E1D" w:rsidRPr="007F546B" w:rsidRDefault="00DD0E1D" w:rsidP="00602A71">
            <w:pPr>
              <w:spacing w:before="40" w:after="40" w:line="276" w:lineRule="auto"/>
              <w:jc w:val="both"/>
              <w:rPr>
                <w:rFonts w:ascii="Myriad Pro" w:hAnsi="Myriad Pro" w:cs="Arial"/>
                <w:sz w:val="20"/>
              </w:rPr>
            </w:pPr>
            <w:r w:rsidRPr="007F546B">
              <w:rPr>
                <w:rFonts w:ascii="Myriad Pro" w:hAnsi="Myriad Pro" w:cs="Arial"/>
                <w:sz w:val="20"/>
              </w:rPr>
              <w:t>Spełnienie kryterium jest konieczne do przyznania dofinansowania.</w:t>
            </w:r>
          </w:p>
          <w:p w:rsidR="00DD0E1D" w:rsidRPr="007F546B" w:rsidRDefault="00DD0E1D" w:rsidP="00602A71">
            <w:pPr>
              <w:spacing w:before="40" w:after="40" w:line="276" w:lineRule="auto"/>
              <w:jc w:val="both"/>
              <w:rPr>
                <w:rFonts w:ascii="Myriad Pro" w:hAnsi="Myriad Pro" w:cs="Arial"/>
                <w:sz w:val="20"/>
              </w:rPr>
            </w:pPr>
            <w:r w:rsidRPr="007F546B">
              <w:rPr>
                <w:rFonts w:ascii="Myriad Pro" w:hAnsi="Myriad Pro" w:cs="Arial"/>
                <w:sz w:val="20"/>
              </w:rPr>
              <w:t>Projekty niespełniające kryterium kierowane są do poprawy lub uzupełnienia.</w:t>
            </w:r>
          </w:p>
          <w:p w:rsidR="00DD0E1D" w:rsidRPr="007F546B" w:rsidRDefault="00DD0E1D" w:rsidP="00602A71">
            <w:pPr>
              <w:spacing w:before="40" w:after="40" w:line="276" w:lineRule="auto"/>
              <w:jc w:val="both"/>
              <w:rPr>
                <w:rFonts w:ascii="Myriad Pro" w:hAnsi="Myriad Pro" w:cs="Arial"/>
                <w:sz w:val="20"/>
              </w:rPr>
            </w:pPr>
            <w:r w:rsidRPr="007F546B">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7F546B">
              <w:rPr>
                <w:rFonts w:ascii="Myriad Pro" w:hAnsi="Myriad Pro" w:cs="Arial"/>
                <w:i/>
                <w:sz w:val="20"/>
              </w:rPr>
              <w:t>SOOP RPO WZ 2014-2020</w:t>
            </w:r>
            <w:r w:rsidRPr="007F546B">
              <w:rPr>
                <w:rFonts w:ascii="Myriad Pro" w:hAnsi="Myriad Pro" w:cs="Arial"/>
                <w:sz w:val="20"/>
              </w:rPr>
              <w:t xml:space="preserve">, </w:t>
            </w:r>
            <w:r w:rsidRPr="007F546B">
              <w:rPr>
                <w:rFonts w:ascii="Myriad Pro" w:eastAsia="MyriadPro-Regular" w:hAnsi="Myriad Pro" w:cs="Arial"/>
                <w:i/>
                <w:sz w:val="20"/>
              </w:rPr>
              <w:t xml:space="preserve">Wytycznych w zakresie kwalifikowalności wydatków w ramach Europejskiego Funduszu Rozwoju Regionalnego, Europejskiego Funduszu Społecznego oraz Funduszu Spójności na lata 2014-2020  oraz </w:t>
            </w:r>
            <w:r w:rsidRPr="007F546B">
              <w:rPr>
                <w:rFonts w:ascii="Myriad Pro" w:eastAsia="MyriadPro-Regular" w:hAnsi="Myriad Pro" w:cs="Arial"/>
                <w:sz w:val="20"/>
              </w:rPr>
              <w:t xml:space="preserve"> </w:t>
            </w:r>
            <w:r w:rsidRPr="007F546B">
              <w:rPr>
                <w:rFonts w:ascii="Myriad Pro" w:hAnsi="Myriad Pro" w:cs="Arial"/>
                <w:sz w:val="20"/>
              </w:rPr>
              <w:t xml:space="preserve"> właściwych </w:t>
            </w:r>
            <w:r w:rsidRPr="007F546B">
              <w:rPr>
                <w:rFonts w:ascii="Myriad Pro" w:eastAsia="MyriadPro-Regular" w:hAnsi="Myriad Pro" w:cs="Arial"/>
                <w:i/>
                <w:sz w:val="20"/>
              </w:rPr>
              <w:t xml:space="preserve">Wytycznych obszarowych, </w:t>
            </w:r>
            <w:r w:rsidRPr="007F546B">
              <w:rPr>
                <w:rFonts w:ascii="Myriad Pro" w:hAnsi="Myriad Pro" w:cs="Arial"/>
                <w:sz w:val="20"/>
              </w:rPr>
              <w:t>mających wpływ na założenia dotyczące kwalifikowalności wydatków.</w:t>
            </w:r>
          </w:p>
          <w:p w:rsidR="00DD0E1D" w:rsidRPr="007F546B" w:rsidRDefault="00DD0E1D" w:rsidP="00602A71">
            <w:pPr>
              <w:spacing w:before="40" w:after="40" w:line="276" w:lineRule="auto"/>
              <w:jc w:val="both"/>
              <w:rPr>
                <w:rFonts w:ascii="Myriad Pro" w:hAnsi="Myriad Pro" w:cs="Arial"/>
                <w:sz w:val="20"/>
              </w:rPr>
            </w:pPr>
            <w:r w:rsidRPr="007F546B">
              <w:rPr>
                <w:rFonts w:ascii="Myriad Pro" w:hAnsi="Myriad Pro" w:cs="Arial"/>
                <w:sz w:val="20"/>
              </w:rPr>
              <w:t>Ocena spełniania kryterium polega na przypisaniu wartości logicznych „tak”, „nie”.</w:t>
            </w:r>
          </w:p>
        </w:tc>
      </w:tr>
      <w:tr w:rsidR="00DD0E1D" w:rsidRPr="007F546B" w:rsidTr="00602A71">
        <w:trPr>
          <w:jc w:val="center"/>
        </w:trPr>
        <w:tc>
          <w:tcPr>
            <w:tcW w:w="536" w:type="dxa"/>
          </w:tcPr>
          <w:p w:rsidR="00DD0E1D" w:rsidRPr="007F546B" w:rsidRDefault="00DD0E1D" w:rsidP="00602A71">
            <w:pPr>
              <w:pStyle w:val="Akapitzlist"/>
              <w:numPr>
                <w:ilvl w:val="0"/>
                <w:numId w:val="102"/>
              </w:numPr>
              <w:spacing w:before="40" w:after="40" w:line="276" w:lineRule="auto"/>
              <w:ind w:left="357" w:hanging="357"/>
              <w:contextualSpacing w:val="0"/>
              <w:rPr>
                <w:rFonts w:cs="Arial"/>
              </w:rPr>
            </w:pPr>
          </w:p>
        </w:tc>
        <w:tc>
          <w:tcPr>
            <w:tcW w:w="2824" w:type="dxa"/>
          </w:tcPr>
          <w:p w:rsidR="00DD0E1D" w:rsidRPr="007F546B" w:rsidRDefault="00DD0E1D" w:rsidP="00602A71">
            <w:pPr>
              <w:spacing w:before="40" w:after="40" w:line="276" w:lineRule="auto"/>
              <w:rPr>
                <w:rFonts w:ascii="Myriad Pro" w:hAnsi="Myriad Pro" w:cs="Arial"/>
                <w:sz w:val="20"/>
              </w:rPr>
            </w:pPr>
            <w:r w:rsidRPr="007F546B">
              <w:rPr>
                <w:rFonts w:ascii="Myriad Pro" w:eastAsia="MyriadPro-Regular" w:hAnsi="Myriad Pro" w:cs="Arial"/>
                <w:sz w:val="20"/>
              </w:rPr>
              <w:t>Zgodność z warunkami realizacji wsparcia.</w:t>
            </w:r>
          </w:p>
        </w:tc>
        <w:tc>
          <w:tcPr>
            <w:tcW w:w="4803" w:type="dxa"/>
          </w:tcPr>
          <w:p w:rsidR="00DD0E1D" w:rsidRPr="007F546B" w:rsidRDefault="00DD0E1D" w:rsidP="00602A71">
            <w:pPr>
              <w:spacing w:before="40" w:after="40" w:line="276" w:lineRule="auto"/>
              <w:jc w:val="both"/>
              <w:rPr>
                <w:rFonts w:ascii="Myriad Pro" w:hAnsi="Myriad Pro" w:cs="Arial"/>
                <w:sz w:val="20"/>
              </w:rPr>
            </w:pPr>
            <w:r w:rsidRPr="007F546B">
              <w:rPr>
                <w:rFonts w:ascii="Myriad Pro" w:eastAsia="MyriadPro-Regular" w:hAnsi="Myriad Pro" w:cs="Arial"/>
                <w:sz w:val="20"/>
              </w:rPr>
              <w:t xml:space="preserve">Wniosek został sporządzony zgodnie z uwarunkowaniami realizacji wsparcia określonymi we właściwych wytycznych obszarowych oraz z zasadami realizacji wsparcia wskazanymi przez IOK w części 5.3 </w:t>
            </w:r>
            <w:r w:rsidRPr="007F546B">
              <w:rPr>
                <w:rFonts w:ascii="Myriad Pro" w:eastAsia="MyriadPro-Regular" w:hAnsi="Myriad Pro" w:cs="Arial"/>
                <w:i/>
                <w:sz w:val="20"/>
              </w:rPr>
              <w:t xml:space="preserve">Regulaminu konkursu </w:t>
            </w:r>
            <w:r w:rsidRPr="007F546B">
              <w:rPr>
                <w:rFonts w:ascii="Myriad Pro" w:eastAsia="MyriadPro-Regular" w:hAnsi="Myriad Pro" w:cs="Arial"/>
                <w:sz w:val="20"/>
              </w:rPr>
              <w:t>(np. zasady realizacji danej formy wsparcia)</w:t>
            </w:r>
            <w:r w:rsidRPr="007F546B">
              <w:rPr>
                <w:rFonts w:ascii="Myriad Pro" w:eastAsia="MyriadPro-Regular" w:hAnsi="Myriad Pro" w:cs="Arial"/>
                <w:i/>
                <w:sz w:val="20"/>
              </w:rPr>
              <w:t>.</w:t>
            </w:r>
          </w:p>
        </w:tc>
        <w:tc>
          <w:tcPr>
            <w:tcW w:w="6012" w:type="dxa"/>
          </w:tcPr>
          <w:p w:rsidR="00DD0E1D" w:rsidRPr="007F546B" w:rsidRDefault="00DD0E1D" w:rsidP="00602A71">
            <w:pPr>
              <w:autoSpaceDE w:val="0"/>
              <w:autoSpaceDN w:val="0"/>
              <w:adjustRightInd w:val="0"/>
              <w:spacing w:line="276" w:lineRule="auto"/>
              <w:jc w:val="both"/>
              <w:rPr>
                <w:rFonts w:ascii="Myriad Pro" w:eastAsia="MyriadPro-Regular" w:hAnsi="Myriad Pro" w:cs="Arial"/>
                <w:sz w:val="20"/>
              </w:rPr>
            </w:pPr>
            <w:r w:rsidRPr="007F546B">
              <w:rPr>
                <w:rFonts w:ascii="Myriad Pro" w:eastAsia="MyriadPro-Regular" w:hAnsi="Myriad Pro" w:cs="Arial"/>
                <w:sz w:val="20"/>
              </w:rPr>
              <w:t>Spełnienie kryterium jest konieczne do przyznania dofinansowania.</w:t>
            </w:r>
          </w:p>
          <w:p w:rsidR="00DD0E1D" w:rsidRPr="007F546B" w:rsidRDefault="00DD0E1D" w:rsidP="00602A71">
            <w:pPr>
              <w:autoSpaceDE w:val="0"/>
              <w:autoSpaceDN w:val="0"/>
              <w:adjustRightInd w:val="0"/>
              <w:spacing w:line="276" w:lineRule="auto"/>
              <w:jc w:val="both"/>
              <w:rPr>
                <w:rFonts w:ascii="Myriad Pro" w:eastAsia="MyriadPro-Regular" w:hAnsi="Myriad Pro" w:cs="Arial"/>
                <w:sz w:val="20"/>
              </w:rPr>
            </w:pPr>
            <w:r w:rsidRPr="007F546B">
              <w:rPr>
                <w:rFonts w:ascii="Myriad Pro" w:eastAsia="MyriadPro-Regular" w:hAnsi="Myriad Pro" w:cs="Arial"/>
                <w:sz w:val="20"/>
              </w:rPr>
              <w:t>Projekty niespełniające kryterium kierowane są do poprawy lub uzupełnienia.</w:t>
            </w:r>
          </w:p>
          <w:p w:rsidR="00DD0E1D" w:rsidRPr="007F546B" w:rsidRDefault="00DD0E1D" w:rsidP="00602A71">
            <w:pPr>
              <w:autoSpaceDE w:val="0"/>
              <w:autoSpaceDN w:val="0"/>
              <w:adjustRightInd w:val="0"/>
              <w:spacing w:line="276" w:lineRule="auto"/>
              <w:jc w:val="both"/>
              <w:rPr>
                <w:rFonts w:ascii="Myriad Pro" w:eastAsia="MyriadPro-Regular" w:hAnsi="Myriad Pro" w:cs="Arial"/>
                <w:sz w:val="20"/>
              </w:rPr>
            </w:pPr>
            <w:r w:rsidRPr="007F546B">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7F546B">
              <w:rPr>
                <w:rFonts w:ascii="Myriad Pro" w:hAnsi="Myriad Pro" w:cs="Arial"/>
                <w:i/>
                <w:sz w:val="20"/>
              </w:rPr>
              <w:t>RPO WZ 2014-2020</w:t>
            </w:r>
            <w:r w:rsidRPr="007F546B">
              <w:rPr>
                <w:rFonts w:ascii="Myriad Pro" w:hAnsi="Myriad Pro" w:cs="Arial"/>
                <w:sz w:val="20"/>
              </w:rPr>
              <w:t xml:space="preserve">, przepisów prawa, </w:t>
            </w:r>
            <w:r w:rsidRPr="007F546B">
              <w:rPr>
                <w:rFonts w:ascii="Myriad Pro" w:hAnsi="Myriad Pro" w:cs="Arial"/>
                <w:i/>
                <w:sz w:val="20"/>
              </w:rPr>
              <w:t>SOOP RPO WZ 2014-2020</w:t>
            </w:r>
            <w:r w:rsidRPr="007F546B">
              <w:rPr>
                <w:rFonts w:ascii="Myriad Pro" w:hAnsi="Myriad Pro" w:cs="Arial"/>
                <w:sz w:val="20"/>
              </w:rPr>
              <w:t xml:space="preserve">, </w:t>
            </w:r>
            <w:r w:rsidRPr="007F546B">
              <w:rPr>
                <w:rFonts w:ascii="Myriad Pro" w:eastAsia="MyriadPro-Regular" w:hAnsi="Myriad Pro" w:cs="Arial"/>
                <w:sz w:val="20"/>
              </w:rPr>
              <w:t>właściwych</w:t>
            </w:r>
            <w:r w:rsidRPr="007F546B">
              <w:rPr>
                <w:rFonts w:ascii="Myriad Pro" w:eastAsia="MyriadPro-Regular" w:hAnsi="Myriad Pro" w:cs="Arial"/>
                <w:i/>
                <w:sz w:val="20"/>
              </w:rPr>
              <w:t xml:space="preserve"> Wytycznych obszarowych </w:t>
            </w:r>
            <w:r w:rsidRPr="007F546B">
              <w:rPr>
                <w:rFonts w:ascii="Myriad Pro" w:hAnsi="Myriad Pro" w:cs="Arial"/>
                <w:sz w:val="20"/>
              </w:rPr>
              <w:t>mających wpływ na założenia dotyczące uwarunkowań realizacji wsparcia.</w:t>
            </w:r>
          </w:p>
          <w:p w:rsidR="00DD0E1D" w:rsidRPr="007F546B" w:rsidRDefault="00DD0E1D" w:rsidP="00602A71">
            <w:pPr>
              <w:spacing w:before="40" w:line="276" w:lineRule="auto"/>
              <w:jc w:val="both"/>
              <w:rPr>
                <w:rFonts w:ascii="Myriad Pro" w:hAnsi="Myriad Pro" w:cs="Arial"/>
                <w:sz w:val="20"/>
              </w:rPr>
            </w:pPr>
            <w:r w:rsidRPr="007F546B">
              <w:rPr>
                <w:rFonts w:ascii="Myriad Pro" w:eastAsia="MyriadPro-Regular" w:hAnsi="Myriad Pro" w:cs="Arial"/>
                <w:sz w:val="20"/>
              </w:rPr>
              <w:t xml:space="preserve">Ocena spełniania kryterium polega na przypisaniu wartości </w:t>
            </w:r>
            <w:r w:rsidRPr="007F546B">
              <w:rPr>
                <w:rFonts w:ascii="Myriad Pro" w:eastAsia="MyriadPro-Regular" w:hAnsi="Myriad Pro" w:cs="Arial"/>
                <w:sz w:val="20"/>
              </w:rPr>
              <w:lastRenderedPageBreak/>
              <w:t>logicznych „tak”, „nie”.</w:t>
            </w:r>
          </w:p>
        </w:tc>
      </w:tr>
      <w:tr w:rsidR="00DD0E1D" w:rsidRPr="00CB72ED" w:rsidTr="00602A71">
        <w:trPr>
          <w:jc w:val="center"/>
        </w:trPr>
        <w:tc>
          <w:tcPr>
            <w:tcW w:w="536" w:type="dxa"/>
          </w:tcPr>
          <w:p w:rsidR="00DD0E1D" w:rsidRPr="007F546B" w:rsidRDefault="00DD0E1D" w:rsidP="00602A71">
            <w:pPr>
              <w:pStyle w:val="Akapitzlist"/>
              <w:numPr>
                <w:ilvl w:val="0"/>
                <w:numId w:val="102"/>
              </w:numPr>
              <w:spacing w:before="40" w:after="40" w:line="276" w:lineRule="auto"/>
              <w:ind w:left="357" w:hanging="357"/>
              <w:contextualSpacing w:val="0"/>
              <w:rPr>
                <w:rFonts w:cs="Arial"/>
              </w:rPr>
            </w:pPr>
          </w:p>
        </w:tc>
        <w:tc>
          <w:tcPr>
            <w:tcW w:w="2824" w:type="dxa"/>
          </w:tcPr>
          <w:p w:rsidR="00DD0E1D" w:rsidRPr="007F546B" w:rsidRDefault="00DD0E1D" w:rsidP="00602A71">
            <w:pPr>
              <w:spacing w:before="40" w:after="40" w:line="276" w:lineRule="auto"/>
              <w:rPr>
                <w:rFonts w:ascii="Myriad Pro" w:hAnsi="Myriad Pro" w:cs="Arial"/>
                <w:sz w:val="20"/>
              </w:rPr>
            </w:pPr>
            <w:r w:rsidRPr="007F546B">
              <w:rPr>
                <w:rFonts w:ascii="Myriad Pro" w:hAnsi="Myriad Pro" w:cs="Arial"/>
                <w:sz w:val="20"/>
              </w:rPr>
              <w:t xml:space="preserve">Spójność i kompletność zapisów </w:t>
            </w:r>
          </w:p>
        </w:tc>
        <w:tc>
          <w:tcPr>
            <w:tcW w:w="4803" w:type="dxa"/>
          </w:tcPr>
          <w:p w:rsidR="00DD0E1D" w:rsidRPr="007F546B" w:rsidRDefault="00DD0E1D" w:rsidP="00602A71">
            <w:pPr>
              <w:autoSpaceDE w:val="0"/>
              <w:autoSpaceDN w:val="0"/>
              <w:adjustRightInd w:val="0"/>
              <w:jc w:val="both"/>
              <w:rPr>
                <w:rFonts w:ascii="Myriad Pro" w:hAnsi="Myriad Pro" w:cs="Arial"/>
                <w:sz w:val="20"/>
              </w:rPr>
            </w:pPr>
            <w:r w:rsidRPr="007F546B">
              <w:rPr>
                <w:rFonts w:ascii="Myriad Pro" w:eastAsia="MyriadPro-Regular" w:hAnsi="Myriad Pro" w:cs="Arial"/>
                <w:sz w:val="20"/>
              </w:rPr>
              <w:t xml:space="preserve">Wniosek jest spójny i kompletny w odniesieniu do dokonanej oceny. </w:t>
            </w:r>
          </w:p>
        </w:tc>
        <w:tc>
          <w:tcPr>
            <w:tcW w:w="6012" w:type="dxa"/>
          </w:tcPr>
          <w:p w:rsidR="00DD0E1D" w:rsidRPr="007F546B" w:rsidRDefault="00DD0E1D" w:rsidP="00602A71">
            <w:pPr>
              <w:spacing w:before="40" w:after="40" w:line="276" w:lineRule="auto"/>
              <w:jc w:val="both"/>
              <w:rPr>
                <w:rFonts w:ascii="Myriad Pro" w:hAnsi="Myriad Pro" w:cs="Arial"/>
                <w:sz w:val="20"/>
              </w:rPr>
            </w:pPr>
            <w:r w:rsidRPr="007F546B">
              <w:rPr>
                <w:rFonts w:ascii="Myriad Pro" w:hAnsi="Myriad Pro" w:cs="Arial"/>
                <w:sz w:val="20"/>
              </w:rPr>
              <w:t>Spełnienie kryterium jest konieczne do przyznania dofinansowania.</w:t>
            </w:r>
          </w:p>
          <w:p w:rsidR="00DD0E1D" w:rsidRPr="007F546B" w:rsidRDefault="00DD0E1D" w:rsidP="00602A71">
            <w:pPr>
              <w:spacing w:before="40" w:after="40" w:line="276" w:lineRule="auto"/>
              <w:jc w:val="both"/>
              <w:rPr>
                <w:rFonts w:ascii="Myriad Pro" w:hAnsi="Myriad Pro" w:cs="Arial"/>
                <w:sz w:val="20"/>
              </w:rPr>
            </w:pPr>
            <w:r w:rsidRPr="007F546B">
              <w:rPr>
                <w:rFonts w:ascii="Myriad Pro" w:hAnsi="Myriad Pro" w:cs="Arial"/>
                <w:sz w:val="20"/>
              </w:rPr>
              <w:t>Projekty niespełniające kryterium kierowane są do poprawy lub uzupełnienia.</w:t>
            </w:r>
          </w:p>
          <w:p w:rsidR="00DD0E1D" w:rsidRPr="00CB72ED" w:rsidRDefault="00DD0E1D" w:rsidP="00602A71">
            <w:pPr>
              <w:spacing w:before="40" w:after="40" w:line="276" w:lineRule="auto"/>
              <w:jc w:val="both"/>
              <w:rPr>
                <w:rFonts w:ascii="Myriad Pro" w:hAnsi="Myriad Pro" w:cs="Arial"/>
                <w:sz w:val="20"/>
              </w:rPr>
            </w:pPr>
            <w:r w:rsidRPr="007F546B">
              <w:rPr>
                <w:rFonts w:ascii="Myriad Pro" w:hAnsi="Myriad Pro" w:cs="Arial"/>
                <w:sz w:val="20"/>
              </w:rPr>
              <w:t>Ocena spełniania kryterium polega na przypisaniu wartości logicznych „tak”, „nie.</w:t>
            </w:r>
          </w:p>
        </w:tc>
      </w:tr>
    </w:tbl>
    <w:p w:rsidR="00DD0E1D" w:rsidRDefault="00DD0E1D" w:rsidP="00DD0E1D">
      <w:pPr>
        <w:tabs>
          <w:tab w:val="center" w:pos="7002"/>
          <w:tab w:val="right" w:pos="14004"/>
        </w:tabs>
        <w:rPr>
          <w:rFonts w:ascii="Myriad Pro" w:eastAsiaTheme="majorEastAsia" w:hAnsi="Myriad Pro" w:cs="Arial"/>
          <w:b/>
          <w:bCs/>
          <w:sz w:val="20"/>
        </w:rPr>
      </w:pPr>
    </w:p>
    <w:p w:rsidR="00DD0E1D" w:rsidRPr="00A41F61" w:rsidRDefault="00DD0E1D" w:rsidP="00DD0E1D">
      <w:pPr>
        <w:tabs>
          <w:tab w:val="center" w:pos="7002"/>
          <w:tab w:val="right" w:pos="14004"/>
        </w:tabs>
        <w:jc w:val="center"/>
        <w:rPr>
          <w:rFonts w:ascii="Myriad Pro" w:eastAsiaTheme="majorEastAsia" w:hAnsi="Myriad Pro" w:cs="Arial"/>
          <w:b/>
          <w:bCs/>
          <w:sz w:val="20"/>
        </w:rPr>
      </w:pPr>
      <w:r w:rsidRPr="003F7915">
        <w:rPr>
          <w:rFonts w:ascii="Myriad Pro" w:eastAsiaTheme="majorEastAsia" w:hAnsi="Myriad Pro" w:cs="Arial"/>
          <w:b/>
          <w:bCs/>
          <w:sz w:val="20"/>
        </w:rPr>
        <w:t>Kryteria szczegółowe</w:t>
      </w:r>
      <w:r w:rsidRPr="003F7915">
        <w:rPr>
          <w:rFonts w:ascii="Myriad Pro" w:hAnsi="Myriad Pro"/>
          <w:b/>
          <w:sz w:val="20"/>
        </w:rPr>
        <w:t xml:space="preserve"> przyjęte Uchwałą N</w:t>
      </w:r>
      <w:r>
        <w:rPr>
          <w:rFonts w:ascii="Myriad Pro" w:hAnsi="Myriad Pro"/>
          <w:b/>
          <w:sz w:val="20"/>
        </w:rPr>
        <w:t>r 38/20</w:t>
      </w:r>
      <w:r w:rsidRPr="003F7915">
        <w:rPr>
          <w:rFonts w:ascii="Myriad Pro" w:hAnsi="Myriad Pro"/>
          <w:b/>
          <w:sz w:val="20"/>
        </w:rPr>
        <w:t xml:space="preserve"> Komitetu Monitorującego RPO WZ 2014-</w:t>
      </w:r>
      <w:r>
        <w:rPr>
          <w:rFonts w:ascii="Myriad Pro" w:hAnsi="Myriad Pro"/>
          <w:b/>
          <w:sz w:val="20"/>
        </w:rPr>
        <w:t xml:space="preserve">2020 z dnia </w:t>
      </w:r>
      <w:r>
        <w:rPr>
          <w:rFonts w:ascii="Myriad Pro" w:hAnsi="Myriad Pro" w:cs="Arial"/>
          <w:b/>
          <w:bCs/>
          <w:sz w:val="20"/>
        </w:rPr>
        <w:t xml:space="preserve">2 grudnia 2020 </w:t>
      </w:r>
      <w:r w:rsidRPr="00E779C9">
        <w:rPr>
          <w:rFonts w:ascii="Myriad Pro" w:hAnsi="Myriad Pro" w:cs="Arial"/>
          <w:b/>
          <w:bCs/>
          <w:sz w:val="20"/>
        </w:rPr>
        <w:t xml:space="preserve"> r.</w:t>
      </w:r>
      <w:r w:rsidRPr="003F7915">
        <w:rPr>
          <w:rFonts w:ascii="Myriad Pro" w:hAnsi="Myriad Pro"/>
          <w:b/>
          <w:sz w:val="20"/>
        </w:rPr>
        <w:t xml:space="preserve"> (tryb konkursowy)</w:t>
      </w:r>
      <w:r>
        <w:rPr>
          <w:rFonts w:ascii="Myriad Pro" w:hAnsi="Myriad Pro"/>
          <w:b/>
          <w:sz w:val="20"/>
        </w:rPr>
        <w:t xml:space="preserve"> typ 1 e</w:t>
      </w:r>
    </w:p>
    <w:p w:rsidR="00DD0E1D" w:rsidRPr="004D3FDF" w:rsidRDefault="00DD0E1D" w:rsidP="00DD0E1D">
      <w:pPr>
        <w:tabs>
          <w:tab w:val="center" w:pos="7002"/>
          <w:tab w:val="right" w:pos="14004"/>
        </w:tabs>
        <w:jc w:val="center"/>
        <w:rPr>
          <w:rFonts w:ascii="Myriad Pro" w:eastAsiaTheme="majorEastAsia" w:hAnsi="Myriad Pro" w:cs="Arial"/>
          <w:bCs/>
          <w:sz w:val="20"/>
        </w:rPr>
      </w:pPr>
      <w:r w:rsidRPr="004D3FDF">
        <w:rPr>
          <w:rFonts w:ascii="Myriad Pro" w:eastAsiaTheme="majorEastAsia" w:hAnsi="Myriad Pro" w:cs="Arial"/>
          <w:bCs/>
          <w:sz w:val="20"/>
        </w:rPr>
        <w:t>Nabór dot. Regionalnego Programu Zdrowotnego pn. "Profilaktyka zakażeń wirus</w:t>
      </w:r>
      <w:r>
        <w:rPr>
          <w:rFonts w:ascii="Myriad Pro" w:eastAsiaTheme="majorEastAsia" w:hAnsi="Myriad Pro" w:cs="Arial"/>
          <w:bCs/>
          <w:sz w:val="20"/>
        </w:rPr>
        <w:t xml:space="preserve">em brodawczaka ludzkiego (HPV) </w:t>
      </w:r>
      <w:r w:rsidRPr="004D3FDF">
        <w:rPr>
          <w:rFonts w:ascii="Myriad Pro" w:eastAsiaTheme="majorEastAsia" w:hAnsi="Myriad Pro" w:cs="Arial"/>
          <w:bCs/>
          <w:sz w:val="20"/>
        </w:rPr>
        <w:t>na lata 2021-2022"</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DD0E1D" w:rsidRPr="00D54490" w:rsidTr="00602A71">
        <w:trPr>
          <w:jc w:val="center"/>
        </w:trPr>
        <w:tc>
          <w:tcPr>
            <w:tcW w:w="1900" w:type="dxa"/>
            <w:shd w:val="clear" w:color="auto" w:fill="B6DDE8"/>
          </w:tcPr>
          <w:p w:rsidR="00DD0E1D" w:rsidRPr="00D7250B" w:rsidRDefault="00DD0E1D" w:rsidP="00602A71">
            <w:pPr>
              <w:spacing w:before="40" w:after="40" w:line="240" w:lineRule="auto"/>
              <w:rPr>
                <w:rFonts w:ascii="Myriad Pro" w:eastAsiaTheme="majorEastAsia" w:hAnsi="Myriad Pro" w:cs="Arial"/>
                <w:bCs/>
                <w:sz w:val="20"/>
              </w:rPr>
            </w:pPr>
            <w:r w:rsidRPr="00D7250B">
              <w:rPr>
                <w:rFonts w:ascii="Myriad Pro" w:eastAsiaTheme="majorEastAsia" w:hAnsi="Myriad Pro" w:cs="Arial"/>
                <w:bCs/>
                <w:sz w:val="20"/>
              </w:rPr>
              <w:t>Oś priorytetowa</w:t>
            </w:r>
          </w:p>
        </w:tc>
        <w:tc>
          <w:tcPr>
            <w:tcW w:w="12275" w:type="dxa"/>
            <w:shd w:val="clear" w:color="auto" w:fill="B6DDE8"/>
          </w:tcPr>
          <w:p w:rsidR="00DD0E1D" w:rsidRPr="00D7250B" w:rsidRDefault="00DD0E1D" w:rsidP="00602A71">
            <w:pPr>
              <w:spacing w:before="40" w:after="40" w:line="240" w:lineRule="auto"/>
              <w:rPr>
                <w:rFonts w:ascii="Myriad Pro" w:eastAsiaTheme="majorEastAsia" w:hAnsi="Myriad Pro" w:cs="Arial"/>
                <w:bCs/>
                <w:sz w:val="20"/>
              </w:rPr>
            </w:pPr>
            <w:r w:rsidRPr="00D7250B">
              <w:rPr>
                <w:rFonts w:ascii="Myriad Pro" w:eastAsiaTheme="majorEastAsia" w:hAnsi="Myriad Pro" w:cs="Arial"/>
                <w:bCs/>
                <w:sz w:val="20"/>
              </w:rPr>
              <w:t>VII Włączenie społeczne</w:t>
            </w:r>
          </w:p>
        </w:tc>
        <w:bookmarkStart w:id="40" w:name="_GoBack"/>
        <w:bookmarkEnd w:id="40"/>
      </w:tr>
      <w:tr w:rsidR="00DD0E1D" w:rsidRPr="00D54490" w:rsidTr="00602A71">
        <w:trPr>
          <w:jc w:val="center"/>
        </w:trPr>
        <w:tc>
          <w:tcPr>
            <w:tcW w:w="1900" w:type="dxa"/>
            <w:shd w:val="clear" w:color="auto" w:fill="B6DDE8"/>
          </w:tcPr>
          <w:p w:rsidR="00DD0E1D" w:rsidRPr="00D7250B" w:rsidRDefault="00DD0E1D" w:rsidP="00602A71">
            <w:pPr>
              <w:spacing w:before="40" w:after="40" w:line="240" w:lineRule="auto"/>
              <w:rPr>
                <w:rFonts w:ascii="Myriad Pro" w:eastAsiaTheme="majorEastAsia" w:hAnsi="Myriad Pro" w:cs="Arial"/>
                <w:bCs/>
                <w:sz w:val="20"/>
              </w:rPr>
            </w:pPr>
            <w:r w:rsidRPr="00D7250B">
              <w:rPr>
                <w:rFonts w:ascii="Myriad Pro" w:eastAsiaTheme="majorEastAsia" w:hAnsi="Myriad Pro" w:cs="Arial"/>
                <w:bCs/>
                <w:sz w:val="20"/>
              </w:rPr>
              <w:t>Priorytet Inwestycyjny</w:t>
            </w:r>
          </w:p>
        </w:tc>
        <w:tc>
          <w:tcPr>
            <w:tcW w:w="12275" w:type="dxa"/>
            <w:shd w:val="clear" w:color="auto" w:fill="B6DDE8"/>
          </w:tcPr>
          <w:p w:rsidR="00DD0E1D" w:rsidRPr="00D7250B" w:rsidRDefault="00DD0E1D" w:rsidP="00602A71">
            <w:pPr>
              <w:autoSpaceDE w:val="0"/>
              <w:autoSpaceDN w:val="0"/>
              <w:adjustRightInd w:val="0"/>
              <w:spacing w:after="0" w:line="240" w:lineRule="auto"/>
              <w:rPr>
                <w:rFonts w:ascii="Myriad Pro" w:eastAsiaTheme="majorEastAsia" w:hAnsi="Myriad Pro" w:cs="Arial"/>
                <w:bCs/>
                <w:sz w:val="20"/>
              </w:rPr>
            </w:pPr>
            <w:r w:rsidRPr="00D7250B">
              <w:rPr>
                <w:rFonts w:ascii="Myriad Pro" w:eastAsiaTheme="majorEastAsia" w:hAnsi="Myriad Pro" w:cs="Arial"/>
                <w:bCs/>
                <w:sz w:val="20"/>
              </w:rPr>
              <w:t>9iv: Ułatwianie dostępu do przystępnych cenowo, trwałych oraz wysokiej jakości usług, w tym opieki zdrowotnej i usług socjalnych świadczonych</w:t>
            </w:r>
          </w:p>
          <w:p w:rsidR="00DD0E1D" w:rsidRPr="00D7250B" w:rsidRDefault="00DD0E1D" w:rsidP="00602A71">
            <w:pPr>
              <w:spacing w:before="40" w:after="40" w:line="240" w:lineRule="auto"/>
              <w:rPr>
                <w:rFonts w:ascii="Myriad Pro" w:eastAsiaTheme="majorEastAsia" w:hAnsi="Myriad Pro" w:cs="Arial"/>
                <w:bCs/>
                <w:sz w:val="20"/>
              </w:rPr>
            </w:pPr>
            <w:r w:rsidRPr="00D7250B">
              <w:rPr>
                <w:rFonts w:ascii="Myriad Pro" w:eastAsiaTheme="majorEastAsia" w:hAnsi="Myriad Pro" w:cs="Arial"/>
                <w:bCs/>
                <w:sz w:val="20"/>
              </w:rPr>
              <w:t>w interesie ogólnym</w:t>
            </w:r>
          </w:p>
        </w:tc>
      </w:tr>
      <w:tr w:rsidR="00DD0E1D" w:rsidRPr="00D54490" w:rsidTr="00602A71">
        <w:trPr>
          <w:jc w:val="center"/>
        </w:trPr>
        <w:tc>
          <w:tcPr>
            <w:tcW w:w="1900" w:type="dxa"/>
            <w:shd w:val="clear" w:color="auto" w:fill="B6DDE8"/>
          </w:tcPr>
          <w:p w:rsidR="00DD0E1D" w:rsidRPr="00D7250B" w:rsidRDefault="00DD0E1D" w:rsidP="00602A71">
            <w:pPr>
              <w:spacing w:before="40" w:after="40" w:line="240" w:lineRule="auto"/>
              <w:rPr>
                <w:rFonts w:ascii="Myriad Pro" w:eastAsiaTheme="majorEastAsia" w:hAnsi="Myriad Pro" w:cs="Arial"/>
                <w:bCs/>
                <w:sz w:val="20"/>
              </w:rPr>
            </w:pPr>
            <w:r w:rsidRPr="00D7250B">
              <w:rPr>
                <w:rFonts w:ascii="Myriad Pro" w:eastAsiaTheme="majorEastAsia" w:hAnsi="Myriad Pro" w:cs="Arial"/>
                <w:bCs/>
                <w:sz w:val="20"/>
              </w:rPr>
              <w:t>Działanie</w:t>
            </w:r>
          </w:p>
        </w:tc>
        <w:tc>
          <w:tcPr>
            <w:tcW w:w="12275" w:type="dxa"/>
            <w:shd w:val="clear" w:color="auto" w:fill="B6DDE8"/>
          </w:tcPr>
          <w:p w:rsidR="00DD0E1D" w:rsidRPr="00D7250B" w:rsidRDefault="00DD0E1D" w:rsidP="00602A71">
            <w:pPr>
              <w:autoSpaceDE w:val="0"/>
              <w:autoSpaceDN w:val="0"/>
              <w:adjustRightInd w:val="0"/>
              <w:spacing w:after="0" w:line="240" w:lineRule="auto"/>
              <w:rPr>
                <w:rFonts w:ascii="Myriad Pro" w:eastAsiaTheme="majorEastAsia" w:hAnsi="Myriad Pro" w:cs="Arial"/>
                <w:bCs/>
                <w:sz w:val="20"/>
              </w:rPr>
            </w:pPr>
            <w:r w:rsidRPr="00D7250B">
              <w:rPr>
                <w:rFonts w:ascii="Myriad Pro" w:eastAsiaTheme="majorEastAsia" w:hAnsi="Myriad Pro" w:cs="Arial"/>
                <w:bCs/>
                <w:sz w:val="20"/>
              </w:rPr>
              <w:t>7.7 Wdrożenie programów wczesnego wykrywania wad rozwojowych i rehabilitacji dzieci z niepełnosprawnościami oraz zagrożonych niepełnosprawnością oraz przedsięwzięć związanych z walką i zapobieganiem COVID-19</w:t>
            </w:r>
          </w:p>
        </w:tc>
      </w:tr>
    </w:tbl>
    <w:p w:rsidR="00DD0E1D" w:rsidRPr="00D54490" w:rsidRDefault="00DD0E1D" w:rsidP="00DD0E1D">
      <w:pPr>
        <w:spacing w:before="120" w:after="120" w:line="240" w:lineRule="auto"/>
        <w:rPr>
          <w:sz w:val="20"/>
        </w:rPr>
      </w:pPr>
    </w:p>
    <w:p w:rsidR="00DD0E1D" w:rsidRPr="00D54490" w:rsidRDefault="00DD0E1D" w:rsidP="00DD0E1D">
      <w:pPr>
        <w:spacing w:before="120" w:after="120" w:line="240" w:lineRule="auto"/>
        <w:rPr>
          <w:sz w:val="20"/>
        </w:rPr>
      </w:pP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6"/>
        <w:gridCol w:w="6804"/>
        <w:gridCol w:w="4733"/>
      </w:tblGrid>
      <w:tr w:rsidR="00DD0E1D" w:rsidRPr="00D54490" w:rsidTr="00602A71">
        <w:trPr>
          <w:jc w:val="center"/>
        </w:trPr>
        <w:tc>
          <w:tcPr>
            <w:tcW w:w="14600" w:type="dxa"/>
            <w:gridSpan w:val="4"/>
            <w:shd w:val="clear" w:color="auto" w:fill="D9D9D9" w:themeFill="background1" w:themeFillShade="D9"/>
          </w:tcPr>
          <w:p w:rsidR="00DD0E1D" w:rsidRPr="00D54490" w:rsidRDefault="00DD0E1D" w:rsidP="00602A71">
            <w:pPr>
              <w:spacing w:before="40" w:after="40" w:line="240" w:lineRule="auto"/>
              <w:jc w:val="center"/>
              <w:rPr>
                <w:b/>
                <w:sz w:val="20"/>
              </w:rPr>
            </w:pPr>
            <w:r w:rsidRPr="00D54490">
              <w:rPr>
                <w:b/>
                <w:sz w:val="20"/>
              </w:rPr>
              <w:t>Kryteria dopuszczalności</w:t>
            </w:r>
          </w:p>
        </w:tc>
      </w:tr>
      <w:tr w:rsidR="00DD0E1D" w:rsidRPr="00D54490" w:rsidTr="00602A71">
        <w:trPr>
          <w:jc w:val="center"/>
        </w:trPr>
        <w:tc>
          <w:tcPr>
            <w:tcW w:w="937" w:type="dxa"/>
          </w:tcPr>
          <w:p w:rsidR="00DD0E1D" w:rsidRPr="00D54490" w:rsidRDefault="00DD0E1D" w:rsidP="00602A71">
            <w:pPr>
              <w:spacing w:before="40" w:after="40" w:line="240" w:lineRule="auto"/>
              <w:jc w:val="center"/>
              <w:rPr>
                <w:sz w:val="20"/>
              </w:rPr>
            </w:pPr>
            <w:r w:rsidRPr="00D54490">
              <w:rPr>
                <w:sz w:val="20"/>
              </w:rPr>
              <w:t>L.p.</w:t>
            </w:r>
          </w:p>
        </w:tc>
        <w:tc>
          <w:tcPr>
            <w:tcW w:w="2126" w:type="dxa"/>
          </w:tcPr>
          <w:p w:rsidR="00DD0E1D" w:rsidRPr="00D54490" w:rsidRDefault="00DD0E1D" w:rsidP="00602A71">
            <w:pPr>
              <w:spacing w:before="40" w:after="40" w:line="240" w:lineRule="auto"/>
              <w:jc w:val="center"/>
              <w:rPr>
                <w:sz w:val="20"/>
              </w:rPr>
            </w:pPr>
            <w:r w:rsidRPr="00D54490">
              <w:rPr>
                <w:sz w:val="20"/>
              </w:rPr>
              <w:t>Nazwa kryterium</w:t>
            </w:r>
          </w:p>
        </w:tc>
        <w:tc>
          <w:tcPr>
            <w:tcW w:w="6804" w:type="dxa"/>
          </w:tcPr>
          <w:p w:rsidR="00DD0E1D" w:rsidRPr="00D54490" w:rsidRDefault="00DD0E1D" w:rsidP="00602A71">
            <w:pPr>
              <w:spacing w:before="40" w:after="40" w:line="240" w:lineRule="auto"/>
              <w:jc w:val="center"/>
              <w:rPr>
                <w:sz w:val="20"/>
              </w:rPr>
            </w:pPr>
            <w:r w:rsidRPr="00D54490">
              <w:rPr>
                <w:sz w:val="20"/>
              </w:rPr>
              <w:t>Definicja kryterium</w:t>
            </w:r>
          </w:p>
        </w:tc>
        <w:tc>
          <w:tcPr>
            <w:tcW w:w="4733" w:type="dxa"/>
          </w:tcPr>
          <w:p w:rsidR="00DD0E1D" w:rsidRPr="00D54490" w:rsidRDefault="00DD0E1D" w:rsidP="00602A71">
            <w:pPr>
              <w:spacing w:before="40" w:after="40" w:line="240" w:lineRule="auto"/>
              <w:jc w:val="center"/>
              <w:rPr>
                <w:sz w:val="20"/>
              </w:rPr>
            </w:pPr>
            <w:r w:rsidRPr="00D54490">
              <w:rPr>
                <w:sz w:val="20"/>
              </w:rPr>
              <w:t>Opis znaczenia kryterium</w:t>
            </w:r>
          </w:p>
        </w:tc>
      </w:tr>
      <w:tr w:rsidR="00DD0E1D" w:rsidRPr="00D54490" w:rsidTr="00602A71">
        <w:trPr>
          <w:jc w:val="center"/>
        </w:trPr>
        <w:tc>
          <w:tcPr>
            <w:tcW w:w="937" w:type="dxa"/>
          </w:tcPr>
          <w:p w:rsidR="00DD0E1D" w:rsidRPr="00D54490" w:rsidRDefault="00DD0E1D" w:rsidP="00602A71">
            <w:pPr>
              <w:spacing w:before="40" w:after="40" w:line="240" w:lineRule="auto"/>
              <w:jc w:val="center"/>
              <w:rPr>
                <w:sz w:val="20"/>
              </w:rPr>
            </w:pPr>
            <w:r w:rsidRPr="00D54490">
              <w:rPr>
                <w:sz w:val="20"/>
              </w:rPr>
              <w:t>1</w:t>
            </w:r>
          </w:p>
        </w:tc>
        <w:tc>
          <w:tcPr>
            <w:tcW w:w="2126" w:type="dxa"/>
          </w:tcPr>
          <w:p w:rsidR="00DD0E1D" w:rsidRPr="00D54490" w:rsidRDefault="00DD0E1D" w:rsidP="00602A71">
            <w:pPr>
              <w:spacing w:before="40" w:after="40" w:line="240" w:lineRule="auto"/>
              <w:jc w:val="center"/>
              <w:rPr>
                <w:sz w:val="20"/>
              </w:rPr>
            </w:pPr>
            <w:r w:rsidRPr="00D54490">
              <w:rPr>
                <w:sz w:val="20"/>
              </w:rPr>
              <w:t>2</w:t>
            </w:r>
          </w:p>
        </w:tc>
        <w:tc>
          <w:tcPr>
            <w:tcW w:w="6804" w:type="dxa"/>
          </w:tcPr>
          <w:p w:rsidR="00DD0E1D" w:rsidRPr="00D54490" w:rsidRDefault="00DD0E1D" w:rsidP="00602A71">
            <w:pPr>
              <w:spacing w:before="40" w:after="40" w:line="240" w:lineRule="auto"/>
              <w:jc w:val="center"/>
              <w:rPr>
                <w:sz w:val="20"/>
              </w:rPr>
            </w:pPr>
            <w:r w:rsidRPr="00D54490">
              <w:rPr>
                <w:sz w:val="20"/>
              </w:rPr>
              <w:t>3</w:t>
            </w:r>
          </w:p>
        </w:tc>
        <w:tc>
          <w:tcPr>
            <w:tcW w:w="4733" w:type="dxa"/>
          </w:tcPr>
          <w:p w:rsidR="00DD0E1D" w:rsidRPr="00D54490" w:rsidRDefault="00DD0E1D" w:rsidP="00602A71">
            <w:pPr>
              <w:spacing w:before="40" w:after="40" w:line="240" w:lineRule="auto"/>
              <w:jc w:val="center"/>
              <w:rPr>
                <w:sz w:val="20"/>
              </w:rPr>
            </w:pPr>
            <w:r w:rsidRPr="00D54490">
              <w:rPr>
                <w:sz w:val="20"/>
              </w:rPr>
              <w:t>4</w:t>
            </w:r>
          </w:p>
        </w:tc>
      </w:tr>
      <w:tr w:rsidR="00DD0E1D" w:rsidRPr="00D54490" w:rsidTr="00602A71">
        <w:trPr>
          <w:jc w:val="center"/>
        </w:trPr>
        <w:tc>
          <w:tcPr>
            <w:tcW w:w="937" w:type="dxa"/>
          </w:tcPr>
          <w:p w:rsidR="00DD0E1D" w:rsidRPr="00D54490" w:rsidRDefault="00DD0E1D" w:rsidP="001C71E7">
            <w:pPr>
              <w:pStyle w:val="Akapitzlist"/>
              <w:numPr>
                <w:ilvl w:val="0"/>
                <w:numId w:val="519"/>
              </w:numPr>
              <w:spacing w:before="40" w:after="40" w:line="240" w:lineRule="auto"/>
              <w:contextualSpacing w:val="0"/>
            </w:pPr>
          </w:p>
        </w:tc>
        <w:tc>
          <w:tcPr>
            <w:tcW w:w="2126" w:type="dxa"/>
            <w:shd w:val="clear" w:color="auto" w:fill="auto"/>
          </w:tcPr>
          <w:p w:rsidR="00DD0E1D" w:rsidRPr="00D54490" w:rsidRDefault="00DD0E1D" w:rsidP="00602A71">
            <w:pPr>
              <w:spacing w:before="40" w:after="40" w:line="240" w:lineRule="auto"/>
              <w:rPr>
                <w:sz w:val="20"/>
              </w:rPr>
            </w:pPr>
            <w:r w:rsidRPr="00D54490">
              <w:rPr>
                <w:sz w:val="20"/>
              </w:rPr>
              <w:t>Wymogi organizacyjne</w:t>
            </w:r>
          </w:p>
        </w:tc>
        <w:tc>
          <w:tcPr>
            <w:tcW w:w="6804" w:type="dxa"/>
            <w:shd w:val="clear" w:color="auto" w:fill="auto"/>
          </w:tcPr>
          <w:p w:rsidR="00DD0E1D" w:rsidRPr="00D54490" w:rsidRDefault="00DD0E1D" w:rsidP="001C71E7">
            <w:pPr>
              <w:pStyle w:val="Akapitzlist"/>
              <w:numPr>
                <w:ilvl w:val="0"/>
                <w:numId w:val="520"/>
              </w:numPr>
            </w:pPr>
            <w:r w:rsidRPr="00D54490">
              <w:t xml:space="preserve"> Projektodawca w wyniku realizacji projektu, zasięgiem swojego działania obejmuje jeden z subregionów województwa zachodniopomorskiego: </w:t>
            </w:r>
          </w:p>
          <w:p w:rsidR="00DD0E1D" w:rsidRPr="00D54490" w:rsidRDefault="00DD0E1D" w:rsidP="00602A71">
            <w:pPr>
              <w:pStyle w:val="Akapitzlist"/>
            </w:pPr>
            <w:r w:rsidRPr="00D54490">
              <w:t xml:space="preserve">- szczeciński (obejmujący powiaty: gryficki, kamieński, goleniowski, policki, Miasto Świnoujście, Miasto Szczecin); </w:t>
            </w:r>
          </w:p>
          <w:p w:rsidR="00DD0E1D" w:rsidRPr="00D54490" w:rsidRDefault="00DD0E1D" w:rsidP="00602A71">
            <w:pPr>
              <w:pStyle w:val="Akapitzlist"/>
            </w:pPr>
            <w:r w:rsidRPr="00D54490">
              <w:t xml:space="preserve">- koszaliński (obejmujący powiaty: sławieński, koszaliński, białogardzki, kołobrzeski, Miasto Koszalin); </w:t>
            </w:r>
          </w:p>
          <w:p w:rsidR="00DD0E1D" w:rsidRPr="00D54490" w:rsidRDefault="00DD0E1D" w:rsidP="00602A71">
            <w:pPr>
              <w:pStyle w:val="Akapitzlist"/>
            </w:pPr>
            <w:r w:rsidRPr="00D54490">
              <w:lastRenderedPageBreak/>
              <w:t xml:space="preserve">- stargardzki (obejmujący powiaty: stargardzki, choszczeński, pyrzycki, myśliborski, gryfiński); </w:t>
            </w:r>
          </w:p>
          <w:p w:rsidR="00DD0E1D" w:rsidRDefault="00DD0E1D" w:rsidP="00602A71">
            <w:pPr>
              <w:pStyle w:val="Akapitzlist"/>
            </w:pPr>
            <w:r w:rsidRPr="00D54490">
              <w:t>- szczecinecki (obejmujący powiaty: szczecinecki, wałecki, drawski, świdwiński, łobeski).</w:t>
            </w:r>
          </w:p>
          <w:p w:rsidR="00DD0E1D" w:rsidRDefault="00DD0E1D" w:rsidP="00602A71">
            <w:pPr>
              <w:pStyle w:val="Akapitzlist"/>
              <w:numPr>
                <w:ilvl w:val="0"/>
                <w:numId w:val="0"/>
              </w:numPr>
              <w:ind w:left="714"/>
            </w:pPr>
          </w:p>
          <w:p w:rsidR="00DD0E1D" w:rsidRPr="00BF62ED" w:rsidRDefault="00DD0E1D" w:rsidP="001C71E7">
            <w:pPr>
              <w:pStyle w:val="Akapitzlist"/>
              <w:numPr>
                <w:ilvl w:val="0"/>
                <w:numId w:val="520"/>
              </w:numPr>
              <w:autoSpaceDE w:val="0"/>
              <w:autoSpaceDN w:val="0"/>
              <w:adjustRightInd w:val="0"/>
              <w:spacing w:after="0" w:line="240" w:lineRule="auto"/>
              <w:rPr>
                <w:rFonts w:eastAsia="Calibri" w:cs="Arial"/>
              </w:rPr>
            </w:pPr>
            <w:r w:rsidRPr="00BF62ED">
              <w:rPr>
                <w:rFonts w:eastAsia="Calibri" w:cs="Arial"/>
              </w:rPr>
              <w:t>Projektodawca składa nie więcej niż jeden wniosek o dofinansowanie w ramach jednego z następujących subregionów: szczecińskiego, koszalińskiego, stargardzkiego, szczecineckiego. W ramach konkursu zostanie wyłoniony jeden Beneficjent w ramach danego subregionu. W przypadku gdy ten sam podmiot występuje więcej niż jeden raz w roli Projektodawcy i/lub partnera we wnioskach o dofinansowanie na ten sam subregion, wszystkie te wnioski zostają odrzucone z postępowania konkursowego.</w:t>
            </w:r>
          </w:p>
        </w:tc>
        <w:tc>
          <w:tcPr>
            <w:tcW w:w="4733" w:type="dxa"/>
            <w:shd w:val="clear" w:color="auto" w:fill="auto"/>
          </w:tcPr>
          <w:p w:rsidR="00DD0E1D" w:rsidRPr="00D54490" w:rsidRDefault="00DD0E1D" w:rsidP="00602A71">
            <w:pPr>
              <w:spacing w:before="40" w:after="40" w:line="240" w:lineRule="auto"/>
              <w:rPr>
                <w:sz w:val="20"/>
              </w:rPr>
            </w:pPr>
            <w:r w:rsidRPr="00D54490">
              <w:rPr>
                <w:sz w:val="20"/>
              </w:rPr>
              <w:lastRenderedPageBreak/>
              <w:t>Spełnienie kryterium jest konieczne do przyznania dofinansowania.</w:t>
            </w:r>
          </w:p>
          <w:p w:rsidR="00DD0E1D" w:rsidRPr="00D54490" w:rsidRDefault="00DD0E1D" w:rsidP="00602A71">
            <w:pPr>
              <w:spacing w:before="40" w:after="40" w:line="240" w:lineRule="auto"/>
              <w:rPr>
                <w:sz w:val="20"/>
              </w:rPr>
            </w:pPr>
            <w:r w:rsidRPr="00D54490">
              <w:rPr>
                <w:sz w:val="20"/>
              </w:rPr>
              <w:t>Projekty niespełniające kryterium są odrzucane.</w:t>
            </w:r>
          </w:p>
          <w:p w:rsidR="00DD0E1D" w:rsidRPr="00D54490" w:rsidRDefault="00DD0E1D" w:rsidP="00602A71">
            <w:pPr>
              <w:spacing w:before="40" w:after="40" w:line="240" w:lineRule="auto"/>
              <w:rPr>
                <w:sz w:val="20"/>
              </w:rPr>
            </w:pPr>
            <w:r w:rsidRPr="00D54490">
              <w:rPr>
                <w:sz w:val="20"/>
              </w:rPr>
              <w:t>Ocena spełniania kryterium polega na przypisaniu wartości logicznych „tak”, „nie”.</w:t>
            </w:r>
          </w:p>
        </w:tc>
      </w:tr>
      <w:tr w:rsidR="00DD0E1D" w:rsidRPr="00D54490" w:rsidTr="00602A71">
        <w:trPr>
          <w:jc w:val="center"/>
        </w:trPr>
        <w:tc>
          <w:tcPr>
            <w:tcW w:w="937" w:type="dxa"/>
          </w:tcPr>
          <w:p w:rsidR="00DD0E1D" w:rsidRPr="00D54490" w:rsidRDefault="00DD0E1D" w:rsidP="001C71E7">
            <w:pPr>
              <w:pStyle w:val="Akapitzlist"/>
              <w:numPr>
                <w:ilvl w:val="0"/>
                <w:numId w:val="519"/>
              </w:numPr>
              <w:spacing w:before="40" w:after="40" w:line="240" w:lineRule="auto"/>
              <w:ind w:left="720"/>
              <w:contextualSpacing w:val="0"/>
            </w:pPr>
          </w:p>
        </w:tc>
        <w:tc>
          <w:tcPr>
            <w:tcW w:w="2126" w:type="dxa"/>
            <w:shd w:val="clear" w:color="auto" w:fill="auto"/>
          </w:tcPr>
          <w:p w:rsidR="00DD0E1D" w:rsidRPr="00D54490" w:rsidRDefault="00DD0E1D" w:rsidP="00602A71">
            <w:pPr>
              <w:spacing w:before="40" w:after="40" w:line="240" w:lineRule="auto"/>
              <w:rPr>
                <w:sz w:val="20"/>
              </w:rPr>
            </w:pPr>
            <w:r w:rsidRPr="00D54490">
              <w:rPr>
                <w:sz w:val="20"/>
              </w:rPr>
              <w:t>Zgodność wsparcia</w:t>
            </w:r>
          </w:p>
        </w:tc>
        <w:tc>
          <w:tcPr>
            <w:tcW w:w="6804" w:type="dxa"/>
            <w:shd w:val="clear" w:color="auto" w:fill="auto"/>
          </w:tcPr>
          <w:p w:rsidR="00DD0E1D" w:rsidRPr="00D54490" w:rsidRDefault="00DD0E1D" w:rsidP="001C71E7">
            <w:pPr>
              <w:pStyle w:val="Akapitzlist"/>
              <w:numPr>
                <w:ilvl w:val="0"/>
                <w:numId w:val="521"/>
              </w:numPr>
              <w:autoSpaceDE w:val="0"/>
              <w:autoSpaceDN w:val="0"/>
              <w:spacing w:before="40" w:after="40"/>
              <w:jc w:val="both"/>
              <w:rPr>
                <w:rFonts w:cs="Arial"/>
              </w:rPr>
            </w:pPr>
            <w:r w:rsidRPr="00D54490">
              <w:rPr>
                <w:rFonts w:cs="Arial"/>
              </w:rPr>
              <w:t>Maksymalna wartość projektu, w zależności od subregionu wynosi:</w:t>
            </w:r>
          </w:p>
          <w:p w:rsidR="00DD0E1D" w:rsidRPr="00D54490" w:rsidRDefault="00DD0E1D" w:rsidP="00602A71">
            <w:pPr>
              <w:numPr>
                <w:ilvl w:val="0"/>
                <w:numId w:val="223"/>
              </w:numPr>
              <w:autoSpaceDE w:val="0"/>
              <w:autoSpaceDN w:val="0"/>
              <w:adjustRightInd w:val="0"/>
              <w:spacing w:after="0" w:line="240" w:lineRule="auto"/>
              <w:ind w:left="360"/>
              <w:rPr>
                <w:rFonts w:eastAsia="Calibri" w:cs="Arial"/>
                <w:sz w:val="20"/>
              </w:rPr>
            </w:pPr>
            <w:r w:rsidRPr="00D54490">
              <w:rPr>
                <w:rFonts w:eastAsia="Calibri" w:cs="Arial"/>
                <w:sz w:val="20"/>
              </w:rPr>
              <w:t xml:space="preserve">dla subregionu </w:t>
            </w:r>
            <w:r w:rsidRPr="00D54490">
              <w:rPr>
                <w:rFonts w:eastAsia="Calibri" w:cs="Arial"/>
                <w:b/>
                <w:sz w:val="20"/>
              </w:rPr>
              <w:t>szczecińskiego – 2.638.721 zł</w:t>
            </w:r>
          </w:p>
          <w:p w:rsidR="00DD0E1D" w:rsidRPr="00D54490" w:rsidRDefault="00DD0E1D" w:rsidP="00602A71">
            <w:pPr>
              <w:numPr>
                <w:ilvl w:val="0"/>
                <w:numId w:val="223"/>
              </w:numPr>
              <w:autoSpaceDE w:val="0"/>
              <w:autoSpaceDN w:val="0"/>
              <w:adjustRightInd w:val="0"/>
              <w:spacing w:after="0" w:line="240" w:lineRule="auto"/>
              <w:ind w:left="360"/>
              <w:rPr>
                <w:rFonts w:eastAsia="Calibri" w:cs="Arial"/>
                <w:sz w:val="20"/>
              </w:rPr>
            </w:pPr>
            <w:r w:rsidRPr="00D54490">
              <w:rPr>
                <w:rFonts w:eastAsia="Calibri" w:cs="Arial"/>
                <w:sz w:val="20"/>
              </w:rPr>
              <w:t xml:space="preserve">dla subregionu </w:t>
            </w:r>
            <w:r w:rsidRPr="00D54490">
              <w:rPr>
                <w:rFonts w:eastAsia="Calibri" w:cs="Arial"/>
                <w:b/>
                <w:sz w:val="20"/>
              </w:rPr>
              <w:t>koszalińskiego – 1.326.395 zł</w:t>
            </w:r>
          </w:p>
          <w:p w:rsidR="00DD0E1D" w:rsidRPr="00D54490" w:rsidRDefault="00DD0E1D" w:rsidP="00602A71">
            <w:pPr>
              <w:numPr>
                <w:ilvl w:val="0"/>
                <w:numId w:val="223"/>
              </w:numPr>
              <w:autoSpaceDE w:val="0"/>
              <w:autoSpaceDN w:val="0"/>
              <w:adjustRightInd w:val="0"/>
              <w:spacing w:after="0" w:line="240" w:lineRule="auto"/>
              <w:ind w:left="360"/>
              <w:rPr>
                <w:rFonts w:eastAsia="Calibri" w:cs="Arial"/>
                <w:sz w:val="20"/>
              </w:rPr>
            </w:pPr>
            <w:r w:rsidRPr="00D54490">
              <w:rPr>
                <w:rFonts w:eastAsia="Calibri" w:cs="Arial"/>
                <w:sz w:val="20"/>
              </w:rPr>
              <w:t xml:space="preserve">dla subregionu </w:t>
            </w:r>
            <w:r w:rsidRPr="00D54490">
              <w:rPr>
                <w:rFonts w:eastAsia="Calibri" w:cs="Arial"/>
                <w:b/>
                <w:sz w:val="20"/>
              </w:rPr>
              <w:t>stargardzkiego – 1.456.860 zł</w:t>
            </w:r>
          </w:p>
          <w:p w:rsidR="00DD0E1D" w:rsidRPr="00D54490" w:rsidRDefault="00DD0E1D" w:rsidP="00602A71">
            <w:pPr>
              <w:numPr>
                <w:ilvl w:val="0"/>
                <w:numId w:val="223"/>
              </w:numPr>
              <w:autoSpaceDE w:val="0"/>
              <w:autoSpaceDN w:val="0"/>
              <w:adjustRightInd w:val="0"/>
              <w:spacing w:after="0" w:line="240" w:lineRule="auto"/>
              <w:ind w:left="360"/>
              <w:rPr>
                <w:rFonts w:eastAsia="Calibri" w:cs="Arial"/>
                <w:sz w:val="20"/>
              </w:rPr>
            </w:pPr>
            <w:r w:rsidRPr="00D54490">
              <w:rPr>
                <w:rFonts w:eastAsia="Calibri" w:cs="Arial"/>
                <w:sz w:val="20"/>
              </w:rPr>
              <w:t xml:space="preserve">dla subregionu </w:t>
            </w:r>
            <w:r w:rsidRPr="00D54490">
              <w:rPr>
                <w:rFonts w:eastAsia="Calibri" w:cs="Arial"/>
                <w:b/>
                <w:sz w:val="20"/>
              </w:rPr>
              <w:t>szczecineckiego – 1.091.046 zł.</w:t>
            </w:r>
          </w:p>
          <w:p w:rsidR="00DD0E1D" w:rsidRPr="00D54490" w:rsidRDefault="00DD0E1D" w:rsidP="00602A71">
            <w:pPr>
              <w:autoSpaceDE w:val="0"/>
              <w:autoSpaceDN w:val="0"/>
              <w:adjustRightInd w:val="0"/>
              <w:spacing w:after="0" w:line="240" w:lineRule="auto"/>
              <w:rPr>
                <w:rFonts w:eastAsia="Calibri" w:cs="Arial"/>
                <w:b/>
                <w:sz w:val="20"/>
              </w:rPr>
            </w:pPr>
          </w:p>
          <w:p w:rsidR="00DD0E1D" w:rsidRPr="00D54490" w:rsidRDefault="00DD0E1D" w:rsidP="00602A71">
            <w:pPr>
              <w:pStyle w:val="Akapitzlist"/>
              <w:autoSpaceDE w:val="0"/>
              <w:autoSpaceDN w:val="0"/>
              <w:adjustRightInd w:val="0"/>
              <w:spacing w:after="0" w:line="240" w:lineRule="auto"/>
              <w:rPr>
                <w:rFonts w:eastAsia="Calibri" w:cs="Arial"/>
              </w:rPr>
            </w:pPr>
          </w:p>
          <w:p w:rsidR="00DD0E1D" w:rsidRPr="00D54490" w:rsidRDefault="00DD0E1D" w:rsidP="001C71E7">
            <w:pPr>
              <w:pStyle w:val="Akapitzlist"/>
              <w:numPr>
                <w:ilvl w:val="0"/>
                <w:numId w:val="521"/>
              </w:numPr>
              <w:autoSpaceDE w:val="0"/>
              <w:autoSpaceDN w:val="0"/>
              <w:adjustRightInd w:val="0"/>
              <w:spacing w:after="0" w:line="240" w:lineRule="auto"/>
              <w:rPr>
                <w:rFonts w:eastAsia="Calibri" w:cs="Arial"/>
              </w:rPr>
            </w:pPr>
            <w:r w:rsidRPr="00D54490">
              <w:rPr>
                <w:rFonts w:cs="Arial"/>
              </w:rPr>
              <w:t>Projektodawcą  lub partnerem jest podmiot wykonujący działalność leczniczą, uprawniony do tego na mocy prawa powszechnie obowiązującego.</w:t>
            </w:r>
          </w:p>
          <w:p w:rsidR="00DD0E1D" w:rsidRPr="00D54490" w:rsidRDefault="00DD0E1D" w:rsidP="00602A71">
            <w:pPr>
              <w:pStyle w:val="Akapitzlist"/>
              <w:rPr>
                <w:rFonts w:eastAsia="Calibri" w:cs="Arial"/>
              </w:rPr>
            </w:pPr>
          </w:p>
          <w:p w:rsidR="00DD0E1D" w:rsidRPr="00D54490" w:rsidRDefault="00DD0E1D" w:rsidP="001C71E7">
            <w:pPr>
              <w:pStyle w:val="Akapitzlist"/>
              <w:numPr>
                <w:ilvl w:val="0"/>
                <w:numId w:val="521"/>
              </w:numPr>
              <w:autoSpaceDE w:val="0"/>
              <w:autoSpaceDN w:val="0"/>
              <w:adjustRightInd w:val="0"/>
              <w:spacing w:after="0" w:line="240" w:lineRule="auto"/>
              <w:rPr>
                <w:rFonts w:eastAsia="Calibri" w:cs="Arial"/>
              </w:rPr>
            </w:pPr>
            <w:r w:rsidRPr="00D54490">
              <w:rPr>
                <w:rFonts w:cs="Arial"/>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p w:rsidR="00DD0E1D" w:rsidRPr="00D54490" w:rsidRDefault="00DD0E1D" w:rsidP="00602A71">
            <w:pPr>
              <w:pStyle w:val="Akapitzlist"/>
              <w:rPr>
                <w:rFonts w:eastAsia="Calibri" w:cs="Arial"/>
              </w:rPr>
            </w:pPr>
          </w:p>
          <w:p w:rsidR="00DD0E1D" w:rsidRPr="002A3D0C" w:rsidRDefault="00DD0E1D" w:rsidP="001C71E7">
            <w:pPr>
              <w:pStyle w:val="Akapitzlist"/>
              <w:numPr>
                <w:ilvl w:val="0"/>
                <w:numId w:val="521"/>
              </w:numPr>
              <w:spacing w:before="40" w:after="40" w:line="240" w:lineRule="auto"/>
              <w:jc w:val="both"/>
              <w:rPr>
                <w:rFonts w:cs="Arial"/>
              </w:rPr>
            </w:pPr>
            <w:r w:rsidRPr="00D54490">
              <w:rPr>
                <w:rFonts w:cs="Arial"/>
              </w:rPr>
              <w:t>Grupa docelowa projektu zgodna jest z RPZ "Profilaktyka zakażeń wirusem brodawczaka ludzkiego (HPV) na lata 2021-2022". RPZ stanowi załącznik do Regulaminu konkursu.</w:t>
            </w:r>
          </w:p>
          <w:p w:rsidR="00DD0E1D" w:rsidRPr="00D54490" w:rsidRDefault="00DD0E1D" w:rsidP="00602A71">
            <w:pPr>
              <w:pStyle w:val="Akapitzlist"/>
              <w:rPr>
                <w:rFonts w:eastAsia="Calibri" w:cs="Arial"/>
              </w:rPr>
            </w:pPr>
          </w:p>
          <w:p w:rsidR="00DD0E1D" w:rsidRPr="00D54490" w:rsidRDefault="00DD0E1D" w:rsidP="001C71E7">
            <w:pPr>
              <w:pStyle w:val="Akapitzlist"/>
              <w:numPr>
                <w:ilvl w:val="0"/>
                <w:numId w:val="521"/>
              </w:numPr>
              <w:autoSpaceDE w:val="0"/>
              <w:autoSpaceDN w:val="0"/>
              <w:adjustRightInd w:val="0"/>
              <w:spacing w:after="0" w:line="240" w:lineRule="auto"/>
              <w:rPr>
                <w:rFonts w:eastAsia="Calibri" w:cs="Arial"/>
              </w:rPr>
            </w:pPr>
            <w:r w:rsidRPr="00D54490">
              <w:rPr>
                <w:rFonts w:cs="Arial"/>
              </w:rPr>
              <w:t xml:space="preserve">Projekt jest skierowany do osób zamieszkujących konkretny </w:t>
            </w:r>
            <w:r w:rsidRPr="00D54490">
              <w:rPr>
                <w:rFonts w:cs="Arial"/>
              </w:rPr>
              <w:lastRenderedPageBreak/>
              <w:t xml:space="preserve">subregion dla którego składany jest wniosek o dofinansowanie (w przypadku osób fizycznych, są to osoby zamieszkujące, uczące się, pracujące na obszarze </w:t>
            </w:r>
            <w:r w:rsidRPr="00D54490">
              <w:rPr>
                <w:rFonts w:eastAsia="Calibri" w:cs="Arial"/>
              </w:rPr>
              <w:t xml:space="preserve">wskazanego we wniosku subregionu </w:t>
            </w:r>
            <w:r w:rsidRPr="00D54490">
              <w:rPr>
                <w:rFonts w:cs="Arial"/>
              </w:rPr>
              <w:t>w rozumieniu przepisów Kodeksu Cywilnego) oraz  szkół posiadających jednostkę organizacyjną na jego obszarze.</w:t>
            </w:r>
          </w:p>
          <w:p w:rsidR="00DD0E1D" w:rsidRPr="00D54490" w:rsidRDefault="00DD0E1D" w:rsidP="00602A71">
            <w:pPr>
              <w:pStyle w:val="Akapitzlist"/>
              <w:rPr>
                <w:rFonts w:eastAsia="Calibri" w:cs="Arial"/>
              </w:rPr>
            </w:pPr>
          </w:p>
          <w:p w:rsidR="00DD0E1D" w:rsidRPr="00D54490" w:rsidRDefault="00DD0E1D" w:rsidP="001C71E7">
            <w:pPr>
              <w:pStyle w:val="Akapitzlist"/>
              <w:numPr>
                <w:ilvl w:val="0"/>
                <w:numId w:val="521"/>
              </w:numPr>
              <w:autoSpaceDE w:val="0"/>
              <w:autoSpaceDN w:val="0"/>
              <w:spacing w:after="0" w:line="240" w:lineRule="auto"/>
              <w:contextualSpacing w:val="0"/>
              <w:rPr>
                <w:rFonts w:cs="Arial"/>
              </w:rPr>
            </w:pPr>
            <w:r w:rsidRPr="00D54490">
              <w:rPr>
                <w:rFonts w:cs="Arial"/>
              </w:rPr>
              <w:t>Działania realizowane w projekcie przez Projektodawcę oraz ewentualnych Partnerów są zgodne z zakresem RPZ pn. „Profilaktyka zakażeń wirusem brodawczaka ludzkiego (HPV) na lata 2021-2022”, który jest załącznikiem do Regulaminu konkursu.</w:t>
            </w:r>
          </w:p>
          <w:p w:rsidR="00DD0E1D" w:rsidRPr="00D54490" w:rsidRDefault="00DD0E1D" w:rsidP="00602A71">
            <w:pPr>
              <w:autoSpaceDE w:val="0"/>
              <w:autoSpaceDN w:val="0"/>
              <w:adjustRightInd w:val="0"/>
              <w:spacing w:after="0" w:line="240" w:lineRule="auto"/>
              <w:rPr>
                <w:rFonts w:cs="Arial"/>
                <w:sz w:val="20"/>
              </w:rPr>
            </w:pPr>
          </w:p>
          <w:p w:rsidR="00DD0E1D" w:rsidRPr="00D54490" w:rsidRDefault="00DD0E1D" w:rsidP="001C71E7">
            <w:pPr>
              <w:pStyle w:val="Akapitzlist"/>
              <w:numPr>
                <w:ilvl w:val="0"/>
                <w:numId w:val="521"/>
              </w:numPr>
              <w:autoSpaceDE w:val="0"/>
              <w:autoSpaceDN w:val="0"/>
              <w:spacing w:before="40" w:after="40" w:line="240" w:lineRule="auto"/>
              <w:jc w:val="both"/>
              <w:rPr>
                <w:rFonts w:cs="Arial"/>
              </w:rPr>
            </w:pPr>
            <w:r w:rsidRPr="00D54490">
              <w:rPr>
                <w:rFonts w:cs="Arial"/>
              </w:rPr>
              <w:t xml:space="preserve">Projektodawca zapewnia, że minimalna liczba dziewcząt objętych szczepieniami wyniesie: </w:t>
            </w:r>
          </w:p>
          <w:p w:rsidR="00DD0E1D" w:rsidRPr="00D54490" w:rsidRDefault="00DD0E1D" w:rsidP="00602A71">
            <w:pPr>
              <w:pStyle w:val="Akapitzlist"/>
              <w:numPr>
                <w:ilvl w:val="0"/>
                <w:numId w:val="387"/>
              </w:numPr>
              <w:spacing w:before="40" w:after="40" w:line="240" w:lineRule="auto"/>
              <w:jc w:val="both"/>
              <w:rPr>
                <w:rFonts w:cs="Arial"/>
              </w:rPr>
            </w:pPr>
            <w:r w:rsidRPr="00D54490">
              <w:rPr>
                <w:rFonts w:cs="Arial"/>
              </w:rPr>
              <w:t xml:space="preserve">dla subregionu </w:t>
            </w:r>
            <w:r w:rsidRPr="00D54490">
              <w:rPr>
                <w:rFonts w:cs="Arial"/>
                <w:b/>
              </w:rPr>
              <w:t>szczecińskiego</w:t>
            </w:r>
            <w:r w:rsidRPr="00D54490">
              <w:rPr>
                <w:rFonts w:cs="Arial"/>
              </w:rPr>
              <w:t xml:space="preserve">: </w:t>
            </w:r>
            <w:r w:rsidRPr="004B179F">
              <w:rPr>
                <w:rFonts w:cs="Arial"/>
              </w:rPr>
              <w:t>2178</w:t>
            </w:r>
          </w:p>
          <w:p w:rsidR="00DD0E1D" w:rsidRPr="00D54490" w:rsidRDefault="00DD0E1D" w:rsidP="00602A71">
            <w:pPr>
              <w:pStyle w:val="Akapitzlist"/>
              <w:numPr>
                <w:ilvl w:val="0"/>
                <w:numId w:val="387"/>
              </w:numPr>
              <w:spacing w:before="40" w:after="40" w:line="240" w:lineRule="auto"/>
              <w:jc w:val="both"/>
              <w:rPr>
                <w:rFonts w:cs="Arial"/>
              </w:rPr>
            </w:pPr>
            <w:r w:rsidRPr="00D54490">
              <w:rPr>
                <w:rFonts w:cs="Arial"/>
              </w:rPr>
              <w:t xml:space="preserve">dla subregionu </w:t>
            </w:r>
            <w:r w:rsidRPr="00D54490">
              <w:rPr>
                <w:rFonts w:cs="Arial"/>
                <w:b/>
              </w:rPr>
              <w:t>koszalińskiego</w:t>
            </w:r>
            <w:r w:rsidRPr="00D54490">
              <w:rPr>
                <w:rFonts w:cs="Arial"/>
              </w:rPr>
              <w:t xml:space="preserve">: </w:t>
            </w:r>
            <w:r w:rsidRPr="004B179F">
              <w:rPr>
                <w:rFonts w:cs="Arial"/>
              </w:rPr>
              <w:t>1095</w:t>
            </w:r>
          </w:p>
          <w:p w:rsidR="00DD0E1D" w:rsidRPr="00D54490" w:rsidRDefault="00DD0E1D" w:rsidP="00602A71">
            <w:pPr>
              <w:pStyle w:val="Akapitzlist"/>
              <w:numPr>
                <w:ilvl w:val="0"/>
                <w:numId w:val="387"/>
              </w:numPr>
              <w:spacing w:before="40" w:after="40" w:line="240" w:lineRule="auto"/>
              <w:jc w:val="both"/>
              <w:rPr>
                <w:rFonts w:cs="Arial"/>
              </w:rPr>
            </w:pPr>
            <w:r w:rsidRPr="00D54490">
              <w:rPr>
                <w:rFonts w:cs="Arial"/>
              </w:rPr>
              <w:t xml:space="preserve">dla subregionu </w:t>
            </w:r>
            <w:r w:rsidRPr="00D54490">
              <w:rPr>
                <w:rFonts w:cs="Arial"/>
                <w:b/>
              </w:rPr>
              <w:t>stargardzkiego</w:t>
            </w:r>
            <w:r w:rsidRPr="00D54490">
              <w:rPr>
                <w:rFonts w:cs="Arial"/>
              </w:rPr>
              <w:t xml:space="preserve">: </w:t>
            </w:r>
            <w:r w:rsidRPr="004B179F">
              <w:rPr>
                <w:rFonts w:cs="Arial"/>
              </w:rPr>
              <w:t>1203</w:t>
            </w:r>
          </w:p>
          <w:p w:rsidR="00DD0E1D" w:rsidRPr="00D54490" w:rsidRDefault="00DD0E1D" w:rsidP="00602A71">
            <w:pPr>
              <w:pStyle w:val="Akapitzlist"/>
              <w:numPr>
                <w:ilvl w:val="0"/>
                <w:numId w:val="387"/>
              </w:numPr>
              <w:spacing w:before="40" w:after="40" w:line="240" w:lineRule="auto"/>
              <w:jc w:val="both"/>
              <w:rPr>
                <w:rFonts w:cs="Arial"/>
              </w:rPr>
            </w:pPr>
            <w:r w:rsidRPr="00D54490">
              <w:rPr>
                <w:rFonts w:cs="Arial"/>
              </w:rPr>
              <w:t xml:space="preserve">dla subregionu </w:t>
            </w:r>
            <w:r w:rsidRPr="00D54490">
              <w:rPr>
                <w:rFonts w:cs="Arial"/>
                <w:b/>
              </w:rPr>
              <w:t>szczecineckiego</w:t>
            </w:r>
            <w:r w:rsidRPr="00D54490">
              <w:rPr>
                <w:rFonts w:cs="Arial"/>
              </w:rPr>
              <w:t xml:space="preserve">: </w:t>
            </w:r>
            <w:r w:rsidRPr="004B179F">
              <w:rPr>
                <w:rFonts w:cs="Arial"/>
              </w:rPr>
              <w:t>901</w:t>
            </w:r>
            <w:r w:rsidRPr="00D54490">
              <w:rPr>
                <w:rFonts w:cs="Arial"/>
              </w:rPr>
              <w:t xml:space="preserve"> </w:t>
            </w:r>
          </w:p>
          <w:p w:rsidR="00DD0E1D" w:rsidRPr="00D54490" w:rsidRDefault="00DD0E1D" w:rsidP="00602A71">
            <w:pPr>
              <w:autoSpaceDE w:val="0"/>
              <w:autoSpaceDN w:val="0"/>
              <w:adjustRightInd w:val="0"/>
              <w:spacing w:after="0" w:line="240" w:lineRule="auto"/>
              <w:rPr>
                <w:rFonts w:cs="Arial"/>
                <w:sz w:val="20"/>
              </w:rPr>
            </w:pPr>
          </w:p>
          <w:p w:rsidR="00DD0E1D" w:rsidRPr="00D54490" w:rsidRDefault="00DD0E1D" w:rsidP="001C71E7">
            <w:pPr>
              <w:pStyle w:val="Akapitzlist"/>
              <w:numPr>
                <w:ilvl w:val="0"/>
                <w:numId w:val="521"/>
              </w:numPr>
              <w:autoSpaceDE w:val="0"/>
              <w:autoSpaceDN w:val="0"/>
              <w:spacing w:after="0" w:line="240" w:lineRule="auto"/>
              <w:jc w:val="both"/>
              <w:rPr>
                <w:rFonts w:cs="Arial"/>
              </w:rPr>
            </w:pPr>
            <w:r w:rsidRPr="00D54490">
              <w:rPr>
                <w:rFonts w:cs="Arial"/>
              </w:rPr>
              <w:t>Okres realizacji projektu trwa nie dłużej niż do 31.12.2022 r.</w:t>
            </w:r>
          </w:p>
          <w:p w:rsidR="00DD0E1D" w:rsidRPr="00D54490" w:rsidRDefault="00DD0E1D" w:rsidP="00602A71">
            <w:pPr>
              <w:autoSpaceDE w:val="0"/>
              <w:autoSpaceDN w:val="0"/>
              <w:adjustRightInd w:val="0"/>
              <w:spacing w:after="0" w:line="240" w:lineRule="auto"/>
              <w:rPr>
                <w:rFonts w:cs="Arial"/>
                <w:sz w:val="20"/>
              </w:rPr>
            </w:pPr>
          </w:p>
          <w:p w:rsidR="00DD0E1D" w:rsidRPr="00D54490" w:rsidRDefault="00DD0E1D" w:rsidP="001C71E7">
            <w:pPr>
              <w:pStyle w:val="Akapitzlist"/>
              <w:numPr>
                <w:ilvl w:val="0"/>
                <w:numId w:val="521"/>
              </w:numPr>
              <w:autoSpaceDE w:val="0"/>
              <w:autoSpaceDN w:val="0"/>
              <w:adjustRightInd w:val="0"/>
              <w:spacing w:after="0" w:line="240" w:lineRule="auto"/>
              <w:rPr>
                <w:rFonts w:cs="Arial"/>
              </w:rPr>
            </w:pPr>
            <w:r w:rsidRPr="00D54490">
              <w:rPr>
                <w:rFonts w:eastAsiaTheme="majorEastAsia" w:cs="Arial"/>
                <w:bCs/>
              </w:rPr>
              <w:t>Projektodawca</w:t>
            </w:r>
            <w:r w:rsidRPr="00D54490">
              <w:rPr>
                <w:rFonts w:cs="Arial"/>
              </w:rPr>
              <w:t xml:space="preserve"> wniesie wkład własny w wysokości nie mniejszej niż 10% wartości projektu, zgodnie z zapisami zawartymi w Szczegółowym Opisie Osi Priorytetowych Regionalnego Programu Operacyjnego Województwa Zachodniopomorskiego 2014-2020.</w:t>
            </w:r>
          </w:p>
          <w:p w:rsidR="00DD0E1D" w:rsidRPr="00D54490" w:rsidRDefault="00DD0E1D" w:rsidP="00602A71">
            <w:pPr>
              <w:pStyle w:val="Akapitzlist"/>
              <w:autoSpaceDE w:val="0"/>
              <w:autoSpaceDN w:val="0"/>
              <w:adjustRightInd w:val="0"/>
              <w:spacing w:after="0" w:line="240" w:lineRule="auto"/>
              <w:rPr>
                <w:rFonts w:cs="Arial"/>
              </w:rPr>
            </w:pPr>
          </w:p>
          <w:p w:rsidR="00DD0E1D" w:rsidRPr="00D54490" w:rsidRDefault="00DD0E1D" w:rsidP="001C71E7">
            <w:pPr>
              <w:pStyle w:val="Akapitzlist"/>
              <w:numPr>
                <w:ilvl w:val="0"/>
                <w:numId w:val="521"/>
              </w:numPr>
              <w:autoSpaceDE w:val="0"/>
              <w:autoSpaceDN w:val="0"/>
              <w:adjustRightInd w:val="0"/>
              <w:spacing w:after="0" w:line="240" w:lineRule="auto"/>
              <w:rPr>
                <w:rFonts w:cs="Arial"/>
              </w:rPr>
            </w:pPr>
            <w:r w:rsidRPr="00D54490">
              <w:rPr>
                <w:rFonts w:cs="Arial"/>
              </w:rPr>
              <w:t>Świadczenia w ramach programu polityki zdrowotnej będą realizowane z pełnym poszanowaniem istniejących ram prawnych i ochrony praw pacjenta, w tym zasad dotyczących prowadzenia i przechowywania dokumentacji medycznej.</w:t>
            </w:r>
          </w:p>
          <w:p w:rsidR="00DD0E1D" w:rsidRPr="00D54490" w:rsidRDefault="00DD0E1D" w:rsidP="00602A71">
            <w:pPr>
              <w:pStyle w:val="Akapitzlist"/>
              <w:rPr>
                <w:rFonts w:cs="Arial"/>
              </w:rPr>
            </w:pPr>
          </w:p>
          <w:p w:rsidR="00DD0E1D" w:rsidRPr="00D54490" w:rsidRDefault="00DD0E1D" w:rsidP="001C71E7">
            <w:pPr>
              <w:pStyle w:val="Akapitzlist"/>
              <w:numPr>
                <w:ilvl w:val="0"/>
                <w:numId w:val="521"/>
              </w:numPr>
              <w:autoSpaceDE w:val="0"/>
              <w:autoSpaceDN w:val="0"/>
              <w:adjustRightInd w:val="0"/>
              <w:spacing w:after="0" w:line="240" w:lineRule="auto"/>
              <w:rPr>
                <w:rFonts w:cs="Arial"/>
              </w:rPr>
            </w:pPr>
            <w:r w:rsidRPr="00D54490">
              <w:rPr>
                <w:rFonts w:cs="Arial"/>
              </w:rPr>
              <w:t>Projektodawca/Partner  nie  jest  realizatorem  analogicznego  programu  zdrowotnego  lub  programu polityki zdrowotnej realizowanego w ramach POWER.</w:t>
            </w:r>
          </w:p>
          <w:p w:rsidR="00DD0E1D" w:rsidRPr="00D54490" w:rsidRDefault="00DD0E1D" w:rsidP="00602A71">
            <w:pPr>
              <w:pStyle w:val="Akapitzlist"/>
              <w:rPr>
                <w:rFonts w:cs="Arial"/>
              </w:rPr>
            </w:pPr>
          </w:p>
          <w:p w:rsidR="00DD0E1D" w:rsidRPr="00D54490" w:rsidRDefault="00DD0E1D" w:rsidP="001C71E7">
            <w:pPr>
              <w:pStyle w:val="Akapitzlist"/>
              <w:numPr>
                <w:ilvl w:val="0"/>
                <w:numId w:val="521"/>
              </w:numPr>
              <w:autoSpaceDE w:val="0"/>
              <w:autoSpaceDN w:val="0"/>
              <w:adjustRightInd w:val="0"/>
              <w:spacing w:after="0" w:line="240" w:lineRule="auto"/>
              <w:rPr>
                <w:rFonts w:cs="Arial"/>
              </w:rPr>
            </w:pPr>
            <w:r w:rsidRPr="00D54490">
              <w:rPr>
                <w:rFonts w:cs="Arial"/>
              </w:rPr>
              <w:t>Koszty bezpośrednie projektu nie są rozliczane w całości kwotami ryczałtowymi określonymi przez beneficjenta.</w:t>
            </w:r>
          </w:p>
        </w:tc>
        <w:tc>
          <w:tcPr>
            <w:tcW w:w="4733" w:type="dxa"/>
            <w:shd w:val="clear" w:color="auto" w:fill="auto"/>
          </w:tcPr>
          <w:p w:rsidR="00DD0E1D" w:rsidRPr="00D54490" w:rsidRDefault="00DD0E1D" w:rsidP="00602A71">
            <w:pPr>
              <w:spacing w:before="40" w:after="40" w:line="240" w:lineRule="auto"/>
              <w:rPr>
                <w:sz w:val="20"/>
              </w:rPr>
            </w:pPr>
            <w:r w:rsidRPr="00D54490">
              <w:rPr>
                <w:sz w:val="20"/>
              </w:rPr>
              <w:lastRenderedPageBreak/>
              <w:t>Spełnienie kryterium jest konieczne do przyznania dofinansowania.</w:t>
            </w:r>
          </w:p>
          <w:p w:rsidR="00DD0E1D" w:rsidRPr="00D54490" w:rsidRDefault="00DD0E1D" w:rsidP="00602A71">
            <w:pPr>
              <w:spacing w:before="40" w:after="40" w:line="240" w:lineRule="auto"/>
              <w:rPr>
                <w:sz w:val="20"/>
              </w:rPr>
            </w:pPr>
            <w:r w:rsidRPr="00D54490">
              <w:rPr>
                <w:sz w:val="20"/>
              </w:rPr>
              <w:t>Projekt</w:t>
            </w:r>
            <w:r>
              <w:rPr>
                <w:sz w:val="20"/>
              </w:rPr>
              <w:t>y</w:t>
            </w:r>
            <w:r w:rsidRPr="00D54490">
              <w:rPr>
                <w:sz w:val="20"/>
              </w:rPr>
              <w:t xml:space="preserve"> niespełniające kryterium są odrzucane.</w:t>
            </w:r>
          </w:p>
          <w:p w:rsidR="00DD0E1D" w:rsidRPr="00D54490" w:rsidRDefault="00DD0E1D" w:rsidP="00602A71">
            <w:pPr>
              <w:spacing w:before="40" w:after="40" w:line="240" w:lineRule="auto"/>
              <w:rPr>
                <w:sz w:val="20"/>
              </w:rPr>
            </w:pPr>
            <w:r w:rsidRPr="00D54490">
              <w:rPr>
                <w:sz w:val="20"/>
              </w:rPr>
              <w:t>Ocena spełniania kryterium polega na przypisaniu wartości logicznych „tak”, „nie”.</w:t>
            </w:r>
          </w:p>
          <w:p w:rsidR="00DD0E1D" w:rsidRPr="00D54490" w:rsidRDefault="00DD0E1D" w:rsidP="00602A71">
            <w:pPr>
              <w:spacing w:before="40" w:after="40" w:line="240" w:lineRule="auto"/>
              <w:rPr>
                <w:sz w:val="20"/>
              </w:rPr>
            </w:pPr>
          </w:p>
          <w:p w:rsidR="00DD0E1D" w:rsidRPr="00D54490" w:rsidRDefault="00DD0E1D" w:rsidP="00602A71">
            <w:pPr>
              <w:autoSpaceDE w:val="0"/>
              <w:autoSpaceDN w:val="0"/>
              <w:adjustRightInd w:val="0"/>
              <w:spacing w:after="0" w:line="240" w:lineRule="auto"/>
              <w:rPr>
                <w:rFonts w:eastAsia="Calibri" w:cs="Arial"/>
                <w:sz w:val="20"/>
              </w:rPr>
            </w:pPr>
            <w:r w:rsidRPr="00D54490">
              <w:rPr>
                <w:sz w:val="20"/>
              </w:rPr>
              <w:t xml:space="preserve">W zakresie kryterium dostępu „Zgodność wsparcia” nr </w:t>
            </w:r>
            <w:r>
              <w:rPr>
                <w:sz w:val="20"/>
              </w:rPr>
              <w:t>4</w:t>
            </w:r>
            <w:r w:rsidRPr="00D54490">
              <w:rPr>
                <w:rFonts w:cs="Arial"/>
                <w:sz w:val="20"/>
              </w:rPr>
              <w:t xml:space="preserve"> na podstawie art. 45 ust. 3 ustawy z dnia 11 lipca 2014 r. o zasadach realizacji programów w zakresie polityki spójności finansowanych w perspektywie finansowej 2014–2020 (Dz. U. z 2020 r. poz. 818) w uzasadnionych przypadkach na etapie realizacji projektu, IOK dopuszcza możliwość odstępstwa w zakresie przedmiotowego kryterium poprzez modyfikację grupy docelowej w zakresie wieku na wniosek lub za zgodą IOK.</w:t>
            </w:r>
          </w:p>
          <w:p w:rsidR="00DD0E1D" w:rsidRDefault="00DD0E1D" w:rsidP="00602A71">
            <w:pPr>
              <w:spacing w:before="40" w:after="40"/>
              <w:jc w:val="both"/>
              <w:rPr>
                <w:sz w:val="20"/>
              </w:rPr>
            </w:pPr>
          </w:p>
          <w:p w:rsidR="00DD0E1D" w:rsidRPr="00D54490" w:rsidRDefault="00DD0E1D" w:rsidP="00602A71">
            <w:pPr>
              <w:autoSpaceDE w:val="0"/>
              <w:autoSpaceDN w:val="0"/>
              <w:adjustRightInd w:val="0"/>
              <w:spacing w:after="0" w:line="240" w:lineRule="auto"/>
              <w:rPr>
                <w:rFonts w:cs="Arial"/>
                <w:sz w:val="20"/>
              </w:rPr>
            </w:pPr>
            <w:r w:rsidRPr="00D54490">
              <w:rPr>
                <w:sz w:val="20"/>
              </w:rPr>
              <w:t>W zakresie kryterium dostępu „Zgodność wsparcia” nr</w:t>
            </w:r>
            <w:r>
              <w:rPr>
                <w:sz w:val="20"/>
              </w:rPr>
              <w:t xml:space="preserve"> 6 i 7 na</w:t>
            </w:r>
            <w:r w:rsidRPr="00D54490">
              <w:rPr>
                <w:rFonts w:cs="Arial"/>
                <w:sz w:val="20"/>
              </w:rPr>
              <w:t xml:space="preserve"> podstawie art. 45 ust. 3 ustawy z dnia 11 lipca 2014 r. o zasadach realizacji programów w zakresie polityki spójności finansowanych w perspektywie finansowej 2014–2020 (Dz. U. z 2020 r. poz. 818) treść </w:t>
            </w:r>
            <w:r w:rsidRPr="00D54490">
              <w:rPr>
                <w:rFonts w:cs="Arial"/>
                <w:sz w:val="20"/>
              </w:rPr>
              <w:lastRenderedPageBreak/>
              <w:t>wniosku o dofinansowanie w części dotyczącej spełnienia kryterium  może być uzupełniana lub poprawiana w zakresie określonym w Regulaminie konkursu.</w:t>
            </w:r>
          </w:p>
          <w:p w:rsidR="00DD0E1D" w:rsidRDefault="00DD0E1D" w:rsidP="00602A71">
            <w:pPr>
              <w:spacing w:before="40" w:after="40"/>
              <w:jc w:val="both"/>
              <w:rPr>
                <w:sz w:val="20"/>
              </w:rPr>
            </w:pPr>
          </w:p>
          <w:p w:rsidR="00DD0E1D" w:rsidRPr="00D54490" w:rsidRDefault="00DD0E1D" w:rsidP="00602A71">
            <w:pPr>
              <w:spacing w:before="40" w:after="40"/>
              <w:jc w:val="both"/>
              <w:rPr>
                <w:rFonts w:cs="Arial"/>
                <w:sz w:val="20"/>
              </w:rPr>
            </w:pPr>
            <w:r w:rsidRPr="00D54490">
              <w:rPr>
                <w:sz w:val="20"/>
              </w:rPr>
              <w:t>W zakresie kryterium dostępu „Zgodność wsparcia” nr</w:t>
            </w:r>
            <w:r>
              <w:rPr>
                <w:sz w:val="20"/>
              </w:rPr>
              <w:t xml:space="preserve"> 8</w:t>
            </w:r>
            <w:r>
              <w:rPr>
                <w:rFonts w:cs="Arial"/>
                <w:sz w:val="20"/>
              </w:rPr>
              <w:t xml:space="preserve"> </w:t>
            </w:r>
            <w:r w:rsidRPr="00D54490">
              <w:rPr>
                <w:rFonts w:cs="Arial"/>
                <w:sz w:val="20"/>
              </w:rPr>
              <w:t>na podstawie art. 45 ust. 3 ustawy z dnia 11 lipca 2014 r. o zasadach realizacji programów w zakresie polityki spójności finansowanych w perspektywie finansowej 2014–2020 (Dz. U. z 2020 r. poz. 818) w uzasadnionych przypadkach na etapie realizacji projektu, IOK dopuszcza możliwość odstępstwa w zakresie przedmiotowego kryterium poprzez wydłużenie terminu realizacji projektu na wniosek lub za zgodą IOK.</w:t>
            </w:r>
          </w:p>
          <w:p w:rsidR="00DD0E1D" w:rsidRPr="00D54490" w:rsidRDefault="00DD0E1D" w:rsidP="00602A71">
            <w:pPr>
              <w:autoSpaceDE w:val="0"/>
              <w:autoSpaceDN w:val="0"/>
              <w:adjustRightInd w:val="0"/>
              <w:spacing w:after="0" w:line="240" w:lineRule="auto"/>
              <w:rPr>
                <w:sz w:val="20"/>
              </w:rPr>
            </w:pPr>
          </w:p>
        </w:tc>
      </w:tr>
    </w:tbl>
    <w:p w:rsidR="00DD0E1D" w:rsidRPr="00D54490" w:rsidRDefault="00DD0E1D" w:rsidP="00DD0E1D">
      <w:pPr>
        <w:spacing w:before="120" w:after="120" w:line="240" w:lineRule="auto"/>
        <w:rPr>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8505"/>
        <w:gridCol w:w="4733"/>
      </w:tblGrid>
      <w:tr w:rsidR="00DD0E1D" w:rsidRPr="00D54490" w:rsidTr="00602A71">
        <w:trPr>
          <w:jc w:val="center"/>
        </w:trPr>
        <w:tc>
          <w:tcPr>
            <w:tcW w:w="14175" w:type="dxa"/>
            <w:gridSpan w:val="3"/>
            <w:shd w:val="clear" w:color="auto" w:fill="D9D9D9" w:themeFill="background1" w:themeFillShade="D9"/>
          </w:tcPr>
          <w:p w:rsidR="00DD0E1D" w:rsidRPr="00D54490" w:rsidRDefault="00DD0E1D" w:rsidP="00602A71">
            <w:pPr>
              <w:spacing w:before="40" w:after="40" w:line="240" w:lineRule="auto"/>
              <w:jc w:val="center"/>
              <w:rPr>
                <w:b/>
                <w:sz w:val="20"/>
              </w:rPr>
            </w:pPr>
            <w:r w:rsidRPr="00D54490">
              <w:rPr>
                <w:b/>
                <w:sz w:val="20"/>
              </w:rPr>
              <w:t>Kryteria premiujące</w:t>
            </w:r>
          </w:p>
        </w:tc>
      </w:tr>
      <w:tr w:rsidR="00DD0E1D" w:rsidRPr="00D54490" w:rsidTr="00602A71">
        <w:trPr>
          <w:jc w:val="center"/>
        </w:trPr>
        <w:tc>
          <w:tcPr>
            <w:tcW w:w="937" w:type="dxa"/>
          </w:tcPr>
          <w:p w:rsidR="00DD0E1D" w:rsidRPr="00D54490" w:rsidRDefault="00DD0E1D" w:rsidP="00602A71">
            <w:pPr>
              <w:spacing w:before="40" w:after="40" w:line="240" w:lineRule="auto"/>
              <w:jc w:val="center"/>
              <w:rPr>
                <w:sz w:val="20"/>
              </w:rPr>
            </w:pPr>
            <w:r w:rsidRPr="00D54490">
              <w:rPr>
                <w:sz w:val="20"/>
              </w:rPr>
              <w:t>L.p.</w:t>
            </w:r>
          </w:p>
        </w:tc>
        <w:tc>
          <w:tcPr>
            <w:tcW w:w="8505" w:type="dxa"/>
          </w:tcPr>
          <w:p w:rsidR="00DD0E1D" w:rsidRPr="00D54490" w:rsidRDefault="00DD0E1D" w:rsidP="00602A71">
            <w:pPr>
              <w:spacing w:before="40" w:after="40" w:line="240" w:lineRule="auto"/>
              <w:jc w:val="center"/>
              <w:rPr>
                <w:sz w:val="20"/>
              </w:rPr>
            </w:pPr>
            <w:r w:rsidRPr="00D54490">
              <w:rPr>
                <w:sz w:val="20"/>
              </w:rPr>
              <w:t>Definicja kryterium</w:t>
            </w:r>
          </w:p>
        </w:tc>
        <w:tc>
          <w:tcPr>
            <w:tcW w:w="4733" w:type="dxa"/>
          </w:tcPr>
          <w:p w:rsidR="00DD0E1D" w:rsidRPr="00D54490" w:rsidRDefault="00DD0E1D" w:rsidP="00602A71">
            <w:pPr>
              <w:spacing w:before="40" w:after="40" w:line="240" w:lineRule="auto"/>
              <w:jc w:val="center"/>
              <w:rPr>
                <w:sz w:val="20"/>
              </w:rPr>
            </w:pPr>
            <w:r w:rsidRPr="00D54490">
              <w:rPr>
                <w:sz w:val="20"/>
              </w:rPr>
              <w:t>Opis znaczenia kryterium</w:t>
            </w:r>
          </w:p>
        </w:tc>
      </w:tr>
      <w:tr w:rsidR="00DD0E1D" w:rsidRPr="00D54490" w:rsidTr="00602A71">
        <w:trPr>
          <w:jc w:val="center"/>
        </w:trPr>
        <w:tc>
          <w:tcPr>
            <w:tcW w:w="937" w:type="dxa"/>
          </w:tcPr>
          <w:p w:rsidR="00DD0E1D" w:rsidRPr="00D7250B" w:rsidRDefault="00DD0E1D" w:rsidP="00602A71">
            <w:pPr>
              <w:spacing w:before="40" w:after="40" w:line="240" w:lineRule="auto"/>
              <w:jc w:val="center"/>
              <w:rPr>
                <w:rFonts w:ascii="Myriad Pro" w:hAnsi="Myriad Pro" w:cs="Arial"/>
                <w:sz w:val="20"/>
              </w:rPr>
            </w:pPr>
            <w:r w:rsidRPr="00D7250B">
              <w:rPr>
                <w:rFonts w:ascii="Myriad Pro" w:hAnsi="Myriad Pro" w:cs="Arial"/>
                <w:sz w:val="20"/>
              </w:rPr>
              <w:t>1</w:t>
            </w:r>
          </w:p>
        </w:tc>
        <w:tc>
          <w:tcPr>
            <w:tcW w:w="8505" w:type="dxa"/>
          </w:tcPr>
          <w:p w:rsidR="00DD0E1D" w:rsidRPr="00D7250B" w:rsidRDefault="00DD0E1D" w:rsidP="00602A71">
            <w:pPr>
              <w:spacing w:before="40" w:after="40" w:line="240" w:lineRule="auto"/>
              <w:jc w:val="center"/>
              <w:rPr>
                <w:rFonts w:ascii="Myriad Pro" w:hAnsi="Myriad Pro" w:cs="Arial"/>
                <w:sz w:val="20"/>
              </w:rPr>
            </w:pPr>
            <w:r w:rsidRPr="00D7250B">
              <w:rPr>
                <w:rFonts w:ascii="Myriad Pro" w:hAnsi="Myriad Pro" w:cs="Arial"/>
                <w:sz w:val="20"/>
              </w:rPr>
              <w:t>3</w:t>
            </w:r>
          </w:p>
        </w:tc>
        <w:tc>
          <w:tcPr>
            <w:tcW w:w="4733" w:type="dxa"/>
          </w:tcPr>
          <w:p w:rsidR="00DD0E1D" w:rsidRPr="00D7250B" w:rsidRDefault="00DD0E1D" w:rsidP="00602A71">
            <w:pPr>
              <w:spacing w:before="40" w:after="40" w:line="240" w:lineRule="auto"/>
              <w:jc w:val="center"/>
              <w:rPr>
                <w:rFonts w:ascii="Myriad Pro" w:hAnsi="Myriad Pro" w:cs="Arial"/>
                <w:sz w:val="20"/>
              </w:rPr>
            </w:pPr>
            <w:r w:rsidRPr="00D7250B">
              <w:rPr>
                <w:rFonts w:ascii="Myriad Pro" w:hAnsi="Myriad Pro" w:cs="Arial"/>
                <w:sz w:val="20"/>
              </w:rPr>
              <w:t>4</w:t>
            </w:r>
          </w:p>
        </w:tc>
      </w:tr>
      <w:tr w:rsidR="00DD0E1D" w:rsidRPr="00D54490" w:rsidTr="00602A71">
        <w:trPr>
          <w:trHeight w:val="445"/>
          <w:jc w:val="center"/>
        </w:trPr>
        <w:tc>
          <w:tcPr>
            <w:tcW w:w="937" w:type="dxa"/>
          </w:tcPr>
          <w:p w:rsidR="00DD0E1D" w:rsidRPr="00D7250B" w:rsidRDefault="00DD0E1D" w:rsidP="00602A71">
            <w:pPr>
              <w:spacing w:before="40" w:after="40" w:line="240" w:lineRule="auto"/>
              <w:jc w:val="center"/>
              <w:rPr>
                <w:rFonts w:ascii="Myriad Pro" w:hAnsi="Myriad Pro" w:cs="Arial"/>
                <w:sz w:val="20"/>
              </w:rPr>
            </w:pPr>
            <w:r w:rsidRPr="00D7250B">
              <w:rPr>
                <w:rFonts w:ascii="Myriad Pro" w:hAnsi="Myriad Pro" w:cs="Arial"/>
                <w:sz w:val="20"/>
              </w:rPr>
              <w:t>1.</w:t>
            </w:r>
          </w:p>
        </w:tc>
        <w:tc>
          <w:tcPr>
            <w:tcW w:w="8505" w:type="dxa"/>
          </w:tcPr>
          <w:p w:rsidR="00DD0E1D" w:rsidRPr="00D7250B" w:rsidRDefault="00DD0E1D" w:rsidP="00602A71">
            <w:pPr>
              <w:adjustRightInd w:val="0"/>
              <w:jc w:val="both"/>
              <w:rPr>
                <w:rFonts w:ascii="Myriad Pro" w:hAnsi="Myriad Pro" w:cs="Arial"/>
                <w:sz w:val="20"/>
              </w:rPr>
            </w:pPr>
            <w:r w:rsidRPr="00D7250B">
              <w:rPr>
                <w:rFonts w:ascii="Myriad Pro" w:hAnsi="Myriad Pro" w:cs="Arial"/>
                <w:sz w:val="20"/>
              </w:rPr>
              <w:t>Projektodawca lub Partner (jeśli dotyczy) posiada co najmniej 3-letnie doświadczenie w zapobieganiu problemowi zdrowotnemu, którego dotyczy RPZ.</w:t>
            </w:r>
          </w:p>
        </w:tc>
        <w:tc>
          <w:tcPr>
            <w:tcW w:w="4733" w:type="dxa"/>
          </w:tcPr>
          <w:p w:rsidR="00DD0E1D" w:rsidRPr="00D7250B" w:rsidRDefault="00DD0E1D" w:rsidP="00602A71">
            <w:pPr>
              <w:spacing w:before="40" w:after="40" w:line="240" w:lineRule="auto"/>
              <w:rPr>
                <w:rFonts w:ascii="Myriad Pro" w:hAnsi="Myriad Pro" w:cs="Arial"/>
                <w:sz w:val="20"/>
              </w:rPr>
            </w:pPr>
            <w:r w:rsidRPr="00D7250B">
              <w:rPr>
                <w:rFonts w:ascii="Myriad Pro" w:hAnsi="Myriad Pro" w:cs="Arial"/>
                <w:sz w:val="20"/>
              </w:rPr>
              <w:t>Liczba punktów: 10</w:t>
            </w:r>
          </w:p>
        </w:tc>
      </w:tr>
      <w:tr w:rsidR="00DD0E1D" w:rsidRPr="00D54490" w:rsidTr="00602A71">
        <w:trPr>
          <w:jc w:val="center"/>
        </w:trPr>
        <w:tc>
          <w:tcPr>
            <w:tcW w:w="937" w:type="dxa"/>
          </w:tcPr>
          <w:p w:rsidR="00DD0E1D" w:rsidRPr="00D7250B" w:rsidRDefault="00DD0E1D" w:rsidP="00602A71">
            <w:pPr>
              <w:spacing w:before="40" w:after="40" w:line="240" w:lineRule="auto"/>
              <w:jc w:val="center"/>
              <w:rPr>
                <w:rFonts w:ascii="Myriad Pro" w:hAnsi="Myriad Pro" w:cs="Arial"/>
                <w:sz w:val="20"/>
              </w:rPr>
            </w:pPr>
            <w:r w:rsidRPr="00D7250B">
              <w:rPr>
                <w:rFonts w:ascii="Myriad Pro" w:hAnsi="Myriad Pro" w:cs="Arial"/>
                <w:sz w:val="20"/>
              </w:rPr>
              <w:t>2.</w:t>
            </w:r>
          </w:p>
        </w:tc>
        <w:tc>
          <w:tcPr>
            <w:tcW w:w="8505" w:type="dxa"/>
          </w:tcPr>
          <w:p w:rsidR="00DD0E1D" w:rsidRPr="00D7250B" w:rsidRDefault="00DD0E1D" w:rsidP="00602A71">
            <w:pPr>
              <w:autoSpaceDE w:val="0"/>
              <w:autoSpaceDN w:val="0"/>
              <w:adjustRightInd w:val="0"/>
              <w:spacing w:after="0" w:line="240" w:lineRule="auto"/>
              <w:jc w:val="both"/>
              <w:rPr>
                <w:rFonts w:ascii="Myriad Pro" w:hAnsi="Myriad Pro" w:cs="Arial"/>
                <w:sz w:val="20"/>
              </w:rPr>
            </w:pPr>
            <w:r w:rsidRPr="00D7250B">
              <w:rPr>
                <w:rFonts w:ascii="Myriad Pro" w:hAnsi="Myriad Pro" w:cs="Arial"/>
                <w:sz w:val="20"/>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4733" w:type="dxa"/>
          </w:tcPr>
          <w:p w:rsidR="00DD0E1D" w:rsidRPr="00D7250B" w:rsidRDefault="00DD0E1D" w:rsidP="00602A71">
            <w:pPr>
              <w:spacing w:before="40" w:after="40" w:line="240" w:lineRule="auto"/>
              <w:rPr>
                <w:rFonts w:ascii="Myriad Pro" w:hAnsi="Myriad Pro" w:cs="Arial"/>
                <w:sz w:val="20"/>
              </w:rPr>
            </w:pPr>
            <w:r w:rsidRPr="00D7250B">
              <w:rPr>
                <w:rFonts w:ascii="Myriad Pro" w:hAnsi="Myriad Pro" w:cs="Arial"/>
                <w:sz w:val="20"/>
              </w:rPr>
              <w:t>Liczba punktów: 5</w:t>
            </w:r>
          </w:p>
        </w:tc>
      </w:tr>
      <w:tr w:rsidR="00DD0E1D" w:rsidRPr="00D54490" w:rsidTr="00602A71">
        <w:trPr>
          <w:trHeight w:val="564"/>
          <w:jc w:val="center"/>
        </w:trPr>
        <w:tc>
          <w:tcPr>
            <w:tcW w:w="937" w:type="dxa"/>
          </w:tcPr>
          <w:p w:rsidR="00DD0E1D" w:rsidRPr="00D7250B" w:rsidRDefault="00DD0E1D" w:rsidP="00602A71">
            <w:pPr>
              <w:spacing w:before="40" w:after="40" w:line="240" w:lineRule="auto"/>
              <w:jc w:val="center"/>
              <w:rPr>
                <w:rFonts w:ascii="Myriad Pro" w:hAnsi="Myriad Pro" w:cs="Arial"/>
                <w:sz w:val="20"/>
              </w:rPr>
            </w:pPr>
            <w:r w:rsidRPr="00D7250B">
              <w:rPr>
                <w:rFonts w:ascii="Myriad Pro" w:hAnsi="Myriad Pro" w:cs="Arial"/>
                <w:sz w:val="20"/>
              </w:rPr>
              <w:t>3.</w:t>
            </w:r>
          </w:p>
        </w:tc>
        <w:tc>
          <w:tcPr>
            <w:tcW w:w="8505" w:type="dxa"/>
          </w:tcPr>
          <w:p w:rsidR="00DD0E1D" w:rsidRPr="00D7250B" w:rsidRDefault="00DD0E1D" w:rsidP="00602A71">
            <w:pPr>
              <w:spacing w:before="40" w:after="40" w:line="240" w:lineRule="auto"/>
              <w:jc w:val="both"/>
              <w:rPr>
                <w:rFonts w:ascii="Myriad Pro" w:hAnsi="Myriad Pro" w:cs="Arial"/>
                <w:sz w:val="20"/>
              </w:rPr>
            </w:pPr>
            <w:r w:rsidRPr="00D7250B">
              <w:rPr>
                <w:rFonts w:ascii="Myriad Pro" w:hAnsi="Myriad Pro" w:cs="Arial"/>
                <w:sz w:val="20"/>
              </w:rPr>
              <w:t>W ramach projektu realizowane jest wsparcie również w godzinach popołudniowych (po godzinie 16:00) i wieczornych oraz w soboty.</w:t>
            </w:r>
          </w:p>
        </w:tc>
        <w:tc>
          <w:tcPr>
            <w:tcW w:w="4733" w:type="dxa"/>
          </w:tcPr>
          <w:p w:rsidR="00DD0E1D" w:rsidRPr="00D7250B" w:rsidRDefault="00DD0E1D" w:rsidP="00602A71">
            <w:pPr>
              <w:spacing w:before="40" w:after="40" w:line="240" w:lineRule="auto"/>
              <w:rPr>
                <w:rFonts w:ascii="Myriad Pro" w:hAnsi="Myriad Pro" w:cs="Arial"/>
                <w:sz w:val="20"/>
              </w:rPr>
            </w:pPr>
            <w:r w:rsidRPr="00D7250B">
              <w:rPr>
                <w:rFonts w:ascii="Myriad Pro" w:hAnsi="Myriad Pro" w:cs="Arial"/>
                <w:sz w:val="20"/>
              </w:rPr>
              <w:t>Liczba punktów: 10</w:t>
            </w:r>
          </w:p>
        </w:tc>
      </w:tr>
      <w:tr w:rsidR="00DD0E1D" w:rsidRPr="00D54490" w:rsidTr="00602A71">
        <w:trPr>
          <w:jc w:val="center"/>
        </w:trPr>
        <w:tc>
          <w:tcPr>
            <w:tcW w:w="937" w:type="dxa"/>
          </w:tcPr>
          <w:p w:rsidR="00DD0E1D" w:rsidRPr="00D7250B" w:rsidRDefault="00DD0E1D" w:rsidP="00602A71">
            <w:pPr>
              <w:spacing w:before="40" w:after="40" w:line="240" w:lineRule="auto"/>
              <w:jc w:val="center"/>
              <w:rPr>
                <w:rFonts w:ascii="Myriad Pro" w:hAnsi="Myriad Pro" w:cs="Arial"/>
                <w:sz w:val="20"/>
              </w:rPr>
            </w:pPr>
            <w:r w:rsidRPr="00D7250B">
              <w:rPr>
                <w:rFonts w:ascii="Myriad Pro" w:hAnsi="Myriad Pro" w:cs="Arial"/>
                <w:sz w:val="20"/>
              </w:rPr>
              <w:t>4.</w:t>
            </w:r>
          </w:p>
        </w:tc>
        <w:tc>
          <w:tcPr>
            <w:tcW w:w="8505" w:type="dxa"/>
          </w:tcPr>
          <w:p w:rsidR="00DD0E1D" w:rsidRPr="00D7250B" w:rsidRDefault="00DD0E1D" w:rsidP="00602A71">
            <w:pPr>
              <w:spacing w:before="40" w:after="40" w:line="240" w:lineRule="auto"/>
              <w:jc w:val="both"/>
              <w:rPr>
                <w:rFonts w:ascii="Myriad Pro" w:hAnsi="Myriad Pro" w:cs="Arial"/>
                <w:sz w:val="20"/>
              </w:rPr>
            </w:pPr>
            <w:r w:rsidRPr="00D7250B">
              <w:rPr>
                <w:rFonts w:ascii="Myriad Pro" w:hAnsi="Myriad Pro" w:cs="Arial"/>
                <w:sz w:val="20"/>
              </w:rPr>
              <w:t>Projektodawca od co najmniej 1 roku na dzień złożenia wniosku posiada siedzibę, filię, delegaturę, oddział czy inną prawnie dozwoloną formę organizacyjną działalności podmiotu na terenie województwa zachodniopomorskiego.</w:t>
            </w:r>
          </w:p>
        </w:tc>
        <w:tc>
          <w:tcPr>
            <w:tcW w:w="4733" w:type="dxa"/>
          </w:tcPr>
          <w:p w:rsidR="00DD0E1D" w:rsidRPr="00D7250B" w:rsidRDefault="00DD0E1D" w:rsidP="00602A71">
            <w:pPr>
              <w:spacing w:before="40" w:after="40" w:line="240" w:lineRule="auto"/>
              <w:rPr>
                <w:rFonts w:ascii="Myriad Pro" w:hAnsi="Myriad Pro" w:cs="Arial"/>
                <w:sz w:val="20"/>
              </w:rPr>
            </w:pPr>
            <w:r w:rsidRPr="00D7250B">
              <w:rPr>
                <w:rFonts w:ascii="Myriad Pro" w:hAnsi="Myriad Pro" w:cs="Arial"/>
                <w:sz w:val="20"/>
              </w:rPr>
              <w:t>Liczba punktów: 10</w:t>
            </w:r>
          </w:p>
        </w:tc>
      </w:tr>
      <w:tr w:rsidR="00DD0E1D" w:rsidRPr="00D54490" w:rsidTr="00602A71">
        <w:trPr>
          <w:jc w:val="center"/>
        </w:trPr>
        <w:tc>
          <w:tcPr>
            <w:tcW w:w="937" w:type="dxa"/>
          </w:tcPr>
          <w:p w:rsidR="00DD0E1D" w:rsidRPr="00D7250B" w:rsidRDefault="00DD0E1D" w:rsidP="00602A71">
            <w:pPr>
              <w:spacing w:before="40" w:after="40" w:line="240" w:lineRule="auto"/>
              <w:jc w:val="center"/>
              <w:rPr>
                <w:rFonts w:ascii="Myriad Pro" w:hAnsi="Myriad Pro" w:cs="Arial"/>
                <w:sz w:val="20"/>
              </w:rPr>
            </w:pPr>
            <w:r w:rsidRPr="00D7250B">
              <w:rPr>
                <w:rFonts w:ascii="Myriad Pro" w:hAnsi="Myriad Pro" w:cs="Arial"/>
                <w:sz w:val="20"/>
              </w:rPr>
              <w:t>5.</w:t>
            </w:r>
          </w:p>
        </w:tc>
        <w:tc>
          <w:tcPr>
            <w:tcW w:w="8505" w:type="dxa"/>
          </w:tcPr>
          <w:p w:rsidR="00DD0E1D" w:rsidRPr="00D7250B" w:rsidRDefault="00DD0E1D" w:rsidP="00602A71">
            <w:pPr>
              <w:autoSpaceDE w:val="0"/>
              <w:autoSpaceDN w:val="0"/>
              <w:spacing w:after="0" w:line="240" w:lineRule="auto"/>
              <w:jc w:val="both"/>
              <w:rPr>
                <w:rFonts w:ascii="Myriad Pro" w:hAnsi="Myriad Pro" w:cs="Arial"/>
                <w:sz w:val="20"/>
              </w:rPr>
            </w:pPr>
            <w:r w:rsidRPr="00D7250B">
              <w:rPr>
                <w:rFonts w:ascii="Myriad Pro" w:hAnsi="Myriad Pro" w:cs="Arial"/>
                <w:sz w:val="20"/>
              </w:rPr>
              <w:t>Projekt realizowany jest w partnerstwie z co najmniej jedną organizacją pozarządową reprezentującą interesy pacjentów i posiadającą co najmniej 2 letnie doświadczenie w zakresie działań profilaktycznych z zakresu grupy chorób, których dotyczy projekt.</w:t>
            </w:r>
          </w:p>
        </w:tc>
        <w:tc>
          <w:tcPr>
            <w:tcW w:w="4733" w:type="dxa"/>
          </w:tcPr>
          <w:p w:rsidR="00DD0E1D" w:rsidRPr="00D7250B" w:rsidRDefault="00DD0E1D" w:rsidP="00602A71">
            <w:pPr>
              <w:spacing w:before="40" w:after="40" w:line="240" w:lineRule="auto"/>
              <w:rPr>
                <w:rFonts w:ascii="Myriad Pro" w:hAnsi="Myriad Pro" w:cs="Arial"/>
                <w:sz w:val="20"/>
              </w:rPr>
            </w:pPr>
            <w:r w:rsidRPr="00D7250B">
              <w:rPr>
                <w:rFonts w:ascii="Myriad Pro" w:hAnsi="Myriad Pro" w:cs="Arial"/>
                <w:sz w:val="20"/>
              </w:rPr>
              <w:t>Liczba punktów: 5</w:t>
            </w:r>
          </w:p>
        </w:tc>
      </w:tr>
    </w:tbl>
    <w:p w:rsidR="00DD0E1D" w:rsidRDefault="00DD0E1D" w:rsidP="00B56C25">
      <w:pPr>
        <w:spacing w:before="120" w:after="120" w:line="240" w:lineRule="auto"/>
        <w:rPr>
          <w:rFonts w:ascii="Myriad Pro" w:hAnsi="Myriad Pro"/>
          <w:sz w:val="20"/>
        </w:rPr>
      </w:pPr>
    </w:p>
    <w:p w:rsidR="005A0A6B" w:rsidRPr="00BE19D7" w:rsidRDefault="005A0A6B" w:rsidP="00487CEB">
      <w:pPr>
        <w:pStyle w:val="Nagwek"/>
        <w:rPr>
          <w:ins w:id="41" w:author="kholubczat" w:date="2020-09-17T13:39:00Z"/>
          <w:rFonts w:cs="Arial"/>
          <w:bCs/>
          <w:i/>
          <w:sz w:val="20"/>
        </w:rPr>
      </w:pPr>
    </w:p>
    <w:p w:rsidR="005A0A6B" w:rsidRPr="00980C97" w:rsidRDefault="005A0A6B" w:rsidP="00980C97">
      <w:pPr>
        <w:autoSpaceDE w:val="0"/>
        <w:autoSpaceDN w:val="0"/>
        <w:adjustRightInd w:val="0"/>
        <w:jc w:val="center"/>
        <w:rPr>
          <w:rFonts w:ascii="Myriad Pro" w:hAnsi="Myriad Pro" w:cs="Arial"/>
          <w:b/>
          <w:bCs/>
          <w:sz w:val="20"/>
        </w:rPr>
      </w:pPr>
      <w:r w:rsidRPr="00BE19D7">
        <w:rPr>
          <w:rFonts w:ascii="Myriad Pro" w:eastAsiaTheme="majorEastAsia" w:hAnsi="Myriad Pro" w:cs="Arial"/>
          <w:b/>
          <w:bCs/>
          <w:sz w:val="20"/>
        </w:rPr>
        <w:t xml:space="preserve">Kryteria ogólne przyjęte Uchwałą </w:t>
      </w:r>
      <w:r w:rsidRPr="00BE19D7">
        <w:rPr>
          <w:rFonts w:ascii="Myriad Pro" w:hAnsi="Myriad Pro" w:cs="Arial"/>
          <w:b/>
          <w:bCs/>
          <w:sz w:val="20"/>
        </w:rPr>
        <w:t>Nr</w:t>
      </w:r>
      <w:r w:rsidR="0004258C" w:rsidRPr="00BE19D7">
        <w:rPr>
          <w:rFonts w:ascii="Myriad Pro" w:hAnsi="Myriad Pro" w:cs="Arial"/>
          <w:b/>
          <w:bCs/>
          <w:sz w:val="20"/>
        </w:rPr>
        <w:t xml:space="preserve"> 24/20</w:t>
      </w:r>
      <w:r w:rsidRPr="00BE19D7">
        <w:rPr>
          <w:rFonts w:ascii="Myriad Pro" w:hAnsi="Myriad Pro" w:cs="Arial"/>
          <w:b/>
          <w:bCs/>
          <w:sz w:val="20"/>
        </w:rPr>
        <w:t xml:space="preserve"> Komitetu Monitorującego RPO WZ 2014-2020 z dnia </w:t>
      </w:r>
      <w:r w:rsidR="0004258C" w:rsidRPr="00BE19D7">
        <w:rPr>
          <w:rFonts w:ascii="Myriad Pro" w:hAnsi="Myriad Pro" w:cs="Arial"/>
          <w:b/>
          <w:bCs/>
          <w:sz w:val="20"/>
        </w:rPr>
        <w:t>14 lipca 202</w:t>
      </w:r>
      <w:r w:rsidR="00AE3B5E">
        <w:rPr>
          <w:rFonts w:ascii="Myriad Pro" w:hAnsi="Myriad Pro" w:cs="Arial"/>
          <w:b/>
          <w:bCs/>
          <w:sz w:val="20"/>
        </w:rPr>
        <w:t>0 r. (tryb nadzwyczajny)</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696"/>
        <w:gridCol w:w="12479"/>
      </w:tblGrid>
      <w:tr w:rsidR="005A0A6B" w:rsidRPr="00BE19D7" w:rsidTr="005A0A6B">
        <w:trPr>
          <w:jc w:val="center"/>
        </w:trPr>
        <w:tc>
          <w:tcPr>
            <w:tcW w:w="1696" w:type="dxa"/>
            <w:shd w:val="clear" w:color="auto" w:fill="B6DDE8" w:themeFill="accent5" w:themeFillTint="66"/>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Oś priorytetowa</w:t>
            </w:r>
          </w:p>
        </w:tc>
        <w:tc>
          <w:tcPr>
            <w:tcW w:w="12479" w:type="dxa"/>
            <w:shd w:val="clear" w:color="auto" w:fill="B6DDE8" w:themeFill="accent5" w:themeFillTint="66"/>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VII Włączenie społeczne</w:t>
            </w:r>
          </w:p>
        </w:tc>
      </w:tr>
      <w:tr w:rsidR="005A0A6B" w:rsidRPr="00BE19D7" w:rsidTr="005A0A6B">
        <w:trPr>
          <w:trHeight w:val="682"/>
          <w:jc w:val="center"/>
        </w:trPr>
        <w:tc>
          <w:tcPr>
            <w:tcW w:w="1696" w:type="dxa"/>
            <w:shd w:val="clear" w:color="auto" w:fill="B6DDE8" w:themeFill="accent5" w:themeFillTint="66"/>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Priorytet Inwestycyjny</w:t>
            </w:r>
          </w:p>
        </w:tc>
        <w:tc>
          <w:tcPr>
            <w:tcW w:w="12479" w:type="dxa"/>
            <w:shd w:val="clear" w:color="auto" w:fill="B6DDE8" w:themeFill="accent5" w:themeFillTint="66"/>
          </w:tcPr>
          <w:p w:rsidR="005A0A6B" w:rsidRPr="00BE19D7" w:rsidRDefault="005A0A6B" w:rsidP="005A0A6B">
            <w:pPr>
              <w:spacing w:before="40" w:after="40"/>
              <w:rPr>
                <w:rFonts w:ascii="Myriad Pro" w:hAnsi="Myriad Pro" w:cs="Arial"/>
                <w:iCs/>
                <w:sz w:val="20"/>
              </w:rPr>
            </w:pPr>
            <w:r w:rsidRPr="00BE19D7">
              <w:rPr>
                <w:rFonts w:ascii="Myriad Pro" w:eastAsia="MyriadPro-Regular" w:hAnsi="Myriad Pro" w:cs="Arial"/>
                <w:sz w:val="20"/>
              </w:rPr>
              <w:t>9 iv Ułatwianie dostępu do przystępnych cenowo, trwałych oraz wysokiej jakości usług, w tym opieki zdrowotnej i usług socjalnych świadczonych w interesie ogólnym</w:t>
            </w:r>
          </w:p>
        </w:tc>
      </w:tr>
      <w:tr w:rsidR="005A0A6B" w:rsidRPr="00BE19D7" w:rsidTr="005A0A6B">
        <w:trPr>
          <w:trHeight w:val="682"/>
          <w:jc w:val="center"/>
        </w:trPr>
        <w:tc>
          <w:tcPr>
            <w:tcW w:w="1696" w:type="dxa"/>
            <w:shd w:val="clear" w:color="auto" w:fill="B6DDE8" w:themeFill="accent5" w:themeFillTint="66"/>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Działanie</w:t>
            </w:r>
          </w:p>
        </w:tc>
        <w:tc>
          <w:tcPr>
            <w:tcW w:w="12479" w:type="dxa"/>
            <w:shd w:val="clear" w:color="auto" w:fill="B6DDE8" w:themeFill="accent5" w:themeFillTint="66"/>
          </w:tcPr>
          <w:p w:rsidR="005A0A6B" w:rsidRPr="00BE19D7" w:rsidRDefault="005A0A6B" w:rsidP="005A0A6B">
            <w:pPr>
              <w:pStyle w:val="Nagwek"/>
              <w:rPr>
                <w:rFonts w:cs="Arial"/>
                <w:bCs/>
                <w:sz w:val="20"/>
              </w:rPr>
            </w:pPr>
            <w:r w:rsidRPr="00BE19D7">
              <w:rPr>
                <w:rFonts w:eastAsia="MyriadPro-Regular" w:cs="Arial"/>
                <w:sz w:val="20"/>
              </w:rPr>
              <w:t xml:space="preserve">7.7 </w:t>
            </w:r>
            <w:r w:rsidRPr="00BE19D7">
              <w:rPr>
                <w:rFonts w:cs="Arial"/>
                <w:bCs/>
                <w:sz w:val="20"/>
              </w:rPr>
              <w:t>Wdrożenie programów wczesnego wykrywania wad rozwojowych i rehabilitacji dzieci z niepełnosprawnościami oraz zagrożonych niepełnosprawnością oraz przedsięwzięć związanych z walką i zapobieganiem COVID-19</w:t>
            </w:r>
          </w:p>
          <w:p w:rsidR="005A0A6B" w:rsidRPr="00BE19D7" w:rsidRDefault="005A0A6B" w:rsidP="005A0A6B">
            <w:pPr>
              <w:autoSpaceDE w:val="0"/>
              <w:autoSpaceDN w:val="0"/>
              <w:adjustRightInd w:val="0"/>
              <w:rPr>
                <w:rFonts w:ascii="Myriad Pro" w:eastAsia="MyriadPro-Regular" w:hAnsi="Myriad Pro" w:cs="Arial"/>
                <w:sz w:val="20"/>
              </w:rPr>
            </w:pPr>
          </w:p>
        </w:tc>
      </w:tr>
    </w:tbl>
    <w:p w:rsidR="005A0A6B" w:rsidRDefault="005A0A6B" w:rsidP="005A0A6B">
      <w:pPr>
        <w:rPr>
          <w:rFonts w:ascii="Myriad Pro" w:hAnsi="Myriad Pro" w:cs="Arial"/>
          <w:sz w:val="20"/>
        </w:rPr>
      </w:pPr>
    </w:p>
    <w:p w:rsidR="00DD0E1D" w:rsidRPr="00BE19D7" w:rsidRDefault="00DD0E1D" w:rsidP="005A0A6B">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704"/>
        <w:gridCol w:w="2657"/>
        <w:gridCol w:w="6216"/>
        <w:gridCol w:w="4598"/>
      </w:tblGrid>
      <w:tr w:rsidR="005A0A6B" w:rsidRPr="00BE19D7" w:rsidTr="005A0A6B">
        <w:trPr>
          <w:jc w:val="center"/>
        </w:trPr>
        <w:tc>
          <w:tcPr>
            <w:tcW w:w="14175" w:type="dxa"/>
            <w:gridSpan w:val="4"/>
          </w:tcPr>
          <w:p w:rsidR="005A0A6B" w:rsidRPr="00BE19D7" w:rsidRDefault="005A0A6B" w:rsidP="005A0A6B">
            <w:pPr>
              <w:spacing w:before="40" w:after="40"/>
              <w:jc w:val="center"/>
              <w:rPr>
                <w:rFonts w:ascii="Myriad Pro" w:hAnsi="Myriad Pro" w:cs="Arial"/>
                <w:b/>
                <w:sz w:val="20"/>
              </w:rPr>
            </w:pPr>
            <w:r w:rsidRPr="00BE19D7">
              <w:rPr>
                <w:rFonts w:ascii="Myriad Pro" w:hAnsi="Myriad Pro" w:cs="Arial"/>
                <w:b/>
                <w:sz w:val="20"/>
              </w:rPr>
              <w:lastRenderedPageBreak/>
              <w:t>Kryteria dopuszczalności</w:t>
            </w:r>
          </w:p>
        </w:tc>
      </w:tr>
      <w:tr w:rsidR="005A0A6B" w:rsidRPr="00BE19D7" w:rsidTr="005A0A6B">
        <w:trPr>
          <w:jc w:val="center"/>
        </w:trPr>
        <w:tc>
          <w:tcPr>
            <w:tcW w:w="704"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L.p.</w:t>
            </w:r>
          </w:p>
        </w:tc>
        <w:tc>
          <w:tcPr>
            <w:tcW w:w="2657"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Nazwa kryterium</w:t>
            </w:r>
          </w:p>
        </w:tc>
        <w:tc>
          <w:tcPr>
            <w:tcW w:w="6216"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Definicja kryterium</w:t>
            </w:r>
          </w:p>
        </w:tc>
        <w:tc>
          <w:tcPr>
            <w:tcW w:w="4598"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Opis znaczenia kryterium</w:t>
            </w:r>
          </w:p>
        </w:tc>
      </w:tr>
      <w:tr w:rsidR="005A0A6B" w:rsidRPr="00BE19D7" w:rsidTr="005A0A6B">
        <w:trPr>
          <w:jc w:val="center"/>
        </w:trPr>
        <w:tc>
          <w:tcPr>
            <w:tcW w:w="704"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1</w:t>
            </w:r>
          </w:p>
        </w:tc>
        <w:tc>
          <w:tcPr>
            <w:tcW w:w="2657"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2</w:t>
            </w:r>
          </w:p>
        </w:tc>
        <w:tc>
          <w:tcPr>
            <w:tcW w:w="6216"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3</w:t>
            </w:r>
          </w:p>
        </w:tc>
        <w:tc>
          <w:tcPr>
            <w:tcW w:w="4598"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4</w:t>
            </w:r>
          </w:p>
        </w:tc>
      </w:tr>
      <w:tr w:rsidR="005A0A6B" w:rsidRPr="00BE19D7" w:rsidTr="005A0A6B">
        <w:trPr>
          <w:jc w:val="center"/>
        </w:trPr>
        <w:tc>
          <w:tcPr>
            <w:tcW w:w="704" w:type="dxa"/>
          </w:tcPr>
          <w:p w:rsidR="005A0A6B" w:rsidRPr="00BE19D7" w:rsidRDefault="005A0A6B" w:rsidP="001B0A9F">
            <w:pPr>
              <w:pStyle w:val="Akapitzlist"/>
              <w:numPr>
                <w:ilvl w:val="0"/>
                <w:numId w:val="494"/>
              </w:numPr>
              <w:spacing w:before="40" w:after="40"/>
              <w:ind w:left="0" w:firstLine="0"/>
              <w:contextualSpacing w:val="0"/>
              <w:rPr>
                <w:rFonts w:cs="Arial"/>
              </w:rPr>
            </w:pPr>
          </w:p>
        </w:tc>
        <w:tc>
          <w:tcPr>
            <w:tcW w:w="2657" w:type="dxa"/>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Zgodność z typem projektu i rezultatami  Działania.</w:t>
            </w:r>
          </w:p>
          <w:p w:rsidR="005A0A6B" w:rsidRPr="00BE19D7" w:rsidRDefault="005A0A6B" w:rsidP="005A0A6B">
            <w:pPr>
              <w:spacing w:before="40" w:after="40"/>
              <w:rPr>
                <w:rFonts w:ascii="Myriad Pro" w:hAnsi="Myriad Pro" w:cs="Arial"/>
                <w:sz w:val="20"/>
              </w:rPr>
            </w:pPr>
          </w:p>
          <w:p w:rsidR="005A0A6B" w:rsidRPr="00BE19D7" w:rsidRDefault="005A0A6B" w:rsidP="005A0A6B">
            <w:pPr>
              <w:spacing w:before="40" w:after="40"/>
              <w:rPr>
                <w:rFonts w:ascii="Myriad Pro" w:hAnsi="Myriad Pro" w:cs="Arial"/>
                <w:sz w:val="20"/>
              </w:rPr>
            </w:pPr>
          </w:p>
        </w:tc>
        <w:tc>
          <w:tcPr>
            <w:tcW w:w="6216" w:type="dxa"/>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 xml:space="preserve">Projekt jest zgodny z typem projektu, wskaźnikami dla danego Działania/typu projektu oraz grupą docelową wskazanymi w </w:t>
            </w:r>
            <w:r w:rsidRPr="00BE19D7">
              <w:rPr>
                <w:rFonts w:ascii="Myriad Pro" w:hAnsi="Myriad Pro" w:cs="Arial"/>
                <w:i/>
                <w:sz w:val="20"/>
              </w:rPr>
              <w:t>SOOP RPO WZ 2014-2020</w:t>
            </w:r>
            <w:r w:rsidRPr="00BE19D7">
              <w:rPr>
                <w:rFonts w:ascii="Myriad Pro" w:hAnsi="Myriad Pro" w:cs="Arial"/>
                <w:sz w:val="20"/>
              </w:rPr>
              <w:t xml:space="preserve"> oraz </w:t>
            </w:r>
            <w:r w:rsidRPr="00BE19D7">
              <w:rPr>
                <w:rFonts w:ascii="Myriad Pro" w:hAnsi="Myriad Pro" w:cs="Arial"/>
                <w:i/>
                <w:sz w:val="20"/>
              </w:rPr>
              <w:t>Wezwaniu do złożenia wniosku.</w:t>
            </w:r>
          </w:p>
          <w:p w:rsidR="005A0A6B" w:rsidRPr="00BE19D7" w:rsidRDefault="005A0A6B" w:rsidP="005A0A6B">
            <w:pPr>
              <w:spacing w:before="40" w:after="40"/>
              <w:rPr>
                <w:rFonts w:ascii="Myriad Pro" w:hAnsi="Myriad Pro" w:cs="Arial"/>
                <w:sz w:val="20"/>
              </w:rPr>
            </w:pPr>
          </w:p>
        </w:tc>
        <w:tc>
          <w:tcPr>
            <w:tcW w:w="4598" w:type="dxa"/>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Spełnienie kryterium jest konieczne do przyznania dofinansowania.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 xml:space="preserve">Za zgodą IP, na etapie realizacji projektu, dopuszcza się możliwość odstępstwa od zapisów </w:t>
            </w:r>
            <w:r w:rsidRPr="00BE19D7">
              <w:rPr>
                <w:rFonts w:ascii="Myriad Pro" w:hAnsi="Myriad Pro" w:cs="Arial"/>
                <w:i/>
                <w:sz w:val="20"/>
              </w:rPr>
              <w:t>Wezwania do złożenia wniosku</w:t>
            </w:r>
            <w:r w:rsidRPr="00BE19D7" w:rsidDel="00B42223">
              <w:rPr>
                <w:rFonts w:ascii="Myriad Pro" w:hAnsi="Myriad Pro" w:cs="Arial"/>
                <w:sz w:val="20"/>
              </w:rPr>
              <w:t xml:space="preserve"> </w:t>
            </w:r>
            <w:r w:rsidRPr="00BE19D7">
              <w:rPr>
                <w:rFonts w:ascii="Myriad Pro" w:hAnsi="Myriad Pro" w:cs="Arial"/>
                <w:sz w:val="20"/>
              </w:rPr>
              <w:t>w zakresie spełnienia przedmiotowego kryterium z uwagi na zmiany dokumentów nadrzędnych tj. RPO WZ 2014-2020, SOOP RPO WZ 2014-2020, przepisów prawa - mających wpływ na założenia dotyczące grupy docelowej i/lub typu projektu.</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Ocena spełniania kryterium polega na przypisaniu wartości logicznych „tak”, „nie”.</w:t>
            </w:r>
          </w:p>
        </w:tc>
      </w:tr>
      <w:tr w:rsidR="005A0A6B" w:rsidRPr="00BE19D7" w:rsidTr="005A0A6B">
        <w:trPr>
          <w:jc w:val="center"/>
        </w:trPr>
        <w:tc>
          <w:tcPr>
            <w:tcW w:w="704" w:type="dxa"/>
          </w:tcPr>
          <w:p w:rsidR="005A0A6B" w:rsidRPr="00BE19D7" w:rsidRDefault="005A0A6B" w:rsidP="001B0A9F">
            <w:pPr>
              <w:pStyle w:val="Akapitzlist"/>
              <w:numPr>
                <w:ilvl w:val="0"/>
                <w:numId w:val="494"/>
              </w:numPr>
              <w:spacing w:before="40" w:after="40"/>
              <w:ind w:left="0" w:firstLine="0"/>
              <w:contextualSpacing w:val="0"/>
              <w:rPr>
                <w:rFonts w:cs="Arial"/>
              </w:rPr>
            </w:pPr>
          </w:p>
        </w:tc>
        <w:tc>
          <w:tcPr>
            <w:tcW w:w="2657" w:type="dxa"/>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Kwalifikowalność Beneficjenta</w:t>
            </w:r>
          </w:p>
        </w:tc>
        <w:tc>
          <w:tcPr>
            <w:tcW w:w="6216" w:type="dxa"/>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 xml:space="preserve">Beneficjent jest  podmiotem uprawnionym do ubiegania się o dofinansowanie w ramach Działania/ typu/ów projektu/ów zgodnie z właściwym </w:t>
            </w:r>
            <w:r w:rsidRPr="00BE19D7">
              <w:rPr>
                <w:rFonts w:ascii="Myriad Pro" w:hAnsi="Myriad Pro" w:cs="Arial"/>
                <w:i/>
                <w:sz w:val="20"/>
              </w:rPr>
              <w:t xml:space="preserve">Wezwaniem do złożenia wniosku </w:t>
            </w:r>
            <w:r w:rsidRPr="00BE19D7">
              <w:rPr>
                <w:rFonts w:ascii="Myriad Pro" w:hAnsi="Myriad Pro" w:cs="Arial"/>
                <w:sz w:val="20"/>
              </w:rPr>
              <w:t xml:space="preserve">oraz wykazem podmiotów dla naboru zatwierdzonym przez Zarząd Województwa Zachodniopomorskiego.   </w:t>
            </w:r>
          </w:p>
        </w:tc>
        <w:tc>
          <w:tcPr>
            <w:tcW w:w="4598" w:type="dxa"/>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Spełnienie kryterium jest konieczne do przyznania dofinansowania.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Ocena spełniania kryterium polega na przypisaniu wartości logicznych „tak”, „nie”.</w:t>
            </w:r>
          </w:p>
        </w:tc>
      </w:tr>
      <w:tr w:rsidR="005A0A6B" w:rsidRPr="00BE19D7" w:rsidTr="005A0A6B">
        <w:trPr>
          <w:jc w:val="center"/>
        </w:trPr>
        <w:tc>
          <w:tcPr>
            <w:tcW w:w="704" w:type="dxa"/>
          </w:tcPr>
          <w:p w:rsidR="005A0A6B" w:rsidRPr="00BE19D7" w:rsidRDefault="005A0A6B" w:rsidP="001B0A9F">
            <w:pPr>
              <w:pStyle w:val="Akapitzlist"/>
              <w:numPr>
                <w:ilvl w:val="0"/>
                <w:numId w:val="494"/>
              </w:numPr>
              <w:spacing w:before="40" w:after="40"/>
              <w:ind w:left="0" w:firstLine="0"/>
              <w:contextualSpacing w:val="0"/>
              <w:rPr>
                <w:rFonts w:cs="Arial"/>
              </w:rPr>
            </w:pPr>
          </w:p>
        </w:tc>
        <w:tc>
          <w:tcPr>
            <w:tcW w:w="2657" w:type="dxa"/>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Zgodność z zasadami horyzontalnymi</w:t>
            </w:r>
          </w:p>
        </w:tc>
        <w:tc>
          <w:tcPr>
            <w:tcW w:w="6216" w:type="dxa"/>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 xml:space="preserve">Projekt jest zgodny z: </w:t>
            </w:r>
          </w:p>
          <w:p w:rsidR="005A0A6B" w:rsidRPr="00BE19D7" w:rsidRDefault="005A0A6B" w:rsidP="001B0A9F">
            <w:pPr>
              <w:numPr>
                <w:ilvl w:val="0"/>
                <w:numId w:val="491"/>
              </w:numPr>
              <w:spacing w:before="40" w:after="40"/>
              <w:ind w:left="357" w:hanging="357"/>
              <w:rPr>
                <w:rFonts w:ascii="Myriad Pro" w:hAnsi="Myriad Pro" w:cs="Arial"/>
                <w:sz w:val="20"/>
              </w:rPr>
            </w:pPr>
            <w:r w:rsidRPr="00BE19D7">
              <w:rPr>
                <w:rFonts w:ascii="Myriad Pro" w:hAnsi="Myriad Pro" w:cs="Arial"/>
                <w:sz w:val="20"/>
              </w:rPr>
              <w:t>zasadą równości szans kobiet i mężczyzn, w oparciu o standard minimum,</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Ze względu na charakterystykę udzielanego wsparcia w ramach trybu nadzwyczajnego tj. przedsięwzięć związanych z walką i zapobieganiem COVID-19 kryterium uznaje się za spełnione w części dotyczącej zasady równości szans kobiet i mężczyzn w przypadku uzyskania minimalnej liczy punktów tj. 1 punktu w standardzie minimum za zapewnienie równościowego zarządzania w projekcie.</w:t>
            </w:r>
          </w:p>
          <w:p w:rsidR="005A0A6B" w:rsidRPr="00BE19D7" w:rsidRDefault="005A0A6B" w:rsidP="005A0A6B">
            <w:pPr>
              <w:spacing w:before="40" w:after="40"/>
              <w:ind w:left="357"/>
              <w:rPr>
                <w:rFonts w:ascii="Myriad Pro" w:hAnsi="Myriad Pro" w:cs="Arial"/>
                <w:sz w:val="20"/>
              </w:rPr>
            </w:pPr>
          </w:p>
          <w:p w:rsidR="00BB1044" w:rsidRDefault="005A0A6B" w:rsidP="001B0A9F">
            <w:pPr>
              <w:numPr>
                <w:ilvl w:val="0"/>
                <w:numId w:val="491"/>
              </w:numPr>
              <w:spacing w:before="40" w:after="40"/>
              <w:ind w:left="357" w:hanging="357"/>
              <w:rPr>
                <w:rFonts w:ascii="Myriad Pro" w:hAnsi="Myriad Pro" w:cs="Arial"/>
                <w:sz w:val="20"/>
              </w:rPr>
            </w:pPr>
            <w:r w:rsidRPr="00BE19D7">
              <w:rPr>
                <w:rFonts w:ascii="Myriad Pro" w:hAnsi="Myriad Pro" w:cs="Arial"/>
                <w:sz w:val="20"/>
              </w:rPr>
              <w:t>właściwymi politykami i zasadami wspólnotowym:</w:t>
            </w:r>
          </w:p>
          <w:p w:rsidR="005A0A6B" w:rsidRPr="00BE19D7" w:rsidRDefault="005A0A6B" w:rsidP="001B0A9F">
            <w:pPr>
              <w:pStyle w:val="Akapitzlist"/>
              <w:numPr>
                <w:ilvl w:val="0"/>
                <w:numId w:val="347"/>
              </w:numPr>
              <w:spacing w:before="40" w:after="40"/>
              <w:ind w:left="714" w:hanging="357"/>
              <w:contextualSpacing w:val="0"/>
              <w:rPr>
                <w:rFonts w:cs="Arial"/>
              </w:rPr>
            </w:pPr>
            <w:r w:rsidRPr="00BE19D7">
              <w:rPr>
                <w:rFonts w:cs="Arial"/>
              </w:rPr>
              <w:lastRenderedPageBreak/>
              <w:t xml:space="preserve">zrównoważonego rozwoju, </w:t>
            </w:r>
          </w:p>
          <w:p w:rsidR="005A0A6B" w:rsidRPr="00BE19D7" w:rsidRDefault="005A0A6B" w:rsidP="001B0A9F">
            <w:pPr>
              <w:pStyle w:val="Akapitzlist"/>
              <w:numPr>
                <w:ilvl w:val="0"/>
                <w:numId w:val="347"/>
              </w:numPr>
              <w:spacing w:before="40" w:after="40"/>
              <w:ind w:left="714" w:hanging="357"/>
              <w:contextualSpacing w:val="0"/>
              <w:rPr>
                <w:rFonts w:cs="Arial"/>
              </w:rPr>
            </w:pPr>
            <w:r w:rsidRPr="00BE19D7">
              <w:rPr>
                <w:rFonts w:cs="Arial"/>
              </w:rPr>
              <w:t>promowania i realizacji zasady równości szans i niedyskryminacji, w tym m.in. koniecznością stosowania zasady uniwersalnego projektowania.</w:t>
            </w:r>
          </w:p>
          <w:p w:rsidR="005A0A6B" w:rsidRPr="001C3995" w:rsidRDefault="005A0A6B" w:rsidP="001C3995">
            <w:pPr>
              <w:spacing w:before="40" w:after="40"/>
              <w:rPr>
                <w:rFonts w:ascii="Myriad Pro" w:hAnsi="Myriad Pro" w:cs="Arial"/>
                <w:sz w:val="20"/>
              </w:rPr>
            </w:pPr>
            <w:r w:rsidRPr="00BE19D7">
              <w:rPr>
                <w:rFonts w:ascii="Myriad Pro"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 dostępność dla jak najszerszego grona odbiorców, w szczególności osób z niepełnosprawnościami.</w:t>
            </w:r>
          </w:p>
        </w:tc>
        <w:tc>
          <w:tcPr>
            <w:tcW w:w="4598" w:type="dxa"/>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lastRenderedPageBreak/>
              <w:t>Spełnienie kryterium jest konieczne do przyznania dofinansowania.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Ocena spełniania kryterium polega na przypisaniu wartości logicznych „tak”, „nie”.</w:t>
            </w:r>
          </w:p>
          <w:p w:rsidR="005A0A6B" w:rsidRPr="00BE19D7" w:rsidRDefault="005A0A6B" w:rsidP="005A0A6B">
            <w:pPr>
              <w:spacing w:before="40" w:after="40"/>
              <w:rPr>
                <w:rFonts w:ascii="Myriad Pro" w:hAnsi="Myriad Pro" w:cs="Arial"/>
                <w:sz w:val="20"/>
              </w:rPr>
            </w:pPr>
          </w:p>
          <w:p w:rsidR="005A0A6B" w:rsidRPr="00BE19D7" w:rsidRDefault="005A0A6B" w:rsidP="005A0A6B">
            <w:pPr>
              <w:spacing w:before="40" w:after="40"/>
              <w:rPr>
                <w:rFonts w:ascii="Myriad Pro" w:hAnsi="Myriad Pro" w:cs="Arial"/>
                <w:sz w:val="20"/>
              </w:rPr>
            </w:pPr>
          </w:p>
        </w:tc>
      </w:tr>
    </w:tbl>
    <w:p w:rsidR="005A0A6B" w:rsidRPr="00BE19D7" w:rsidRDefault="005A0A6B" w:rsidP="005A0A6B">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538"/>
        <w:gridCol w:w="2823"/>
        <w:gridCol w:w="6216"/>
        <w:gridCol w:w="4598"/>
      </w:tblGrid>
      <w:tr w:rsidR="005A0A6B" w:rsidRPr="00BE19D7" w:rsidTr="005A0A6B">
        <w:trPr>
          <w:jc w:val="center"/>
        </w:trPr>
        <w:tc>
          <w:tcPr>
            <w:tcW w:w="14175" w:type="dxa"/>
            <w:gridSpan w:val="4"/>
          </w:tcPr>
          <w:p w:rsidR="005A0A6B" w:rsidRPr="00BE19D7" w:rsidRDefault="005A0A6B" w:rsidP="005A0A6B">
            <w:pPr>
              <w:spacing w:before="40" w:after="40"/>
              <w:jc w:val="center"/>
              <w:rPr>
                <w:rFonts w:ascii="Myriad Pro" w:hAnsi="Myriad Pro" w:cs="Arial"/>
                <w:b/>
                <w:sz w:val="20"/>
              </w:rPr>
            </w:pPr>
            <w:r w:rsidRPr="00BE19D7">
              <w:rPr>
                <w:rFonts w:ascii="Myriad Pro" w:hAnsi="Myriad Pro" w:cs="Arial"/>
                <w:b/>
                <w:sz w:val="20"/>
              </w:rPr>
              <w:t>Kryteria administracyjności</w:t>
            </w:r>
          </w:p>
        </w:tc>
      </w:tr>
      <w:tr w:rsidR="005A0A6B" w:rsidRPr="00BE19D7" w:rsidTr="005A0A6B">
        <w:trPr>
          <w:jc w:val="center"/>
        </w:trPr>
        <w:tc>
          <w:tcPr>
            <w:tcW w:w="538"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L.p.</w:t>
            </w:r>
          </w:p>
        </w:tc>
        <w:tc>
          <w:tcPr>
            <w:tcW w:w="2823"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Nazwa kryterium</w:t>
            </w:r>
          </w:p>
        </w:tc>
        <w:tc>
          <w:tcPr>
            <w:tcW w:w="6216"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Definicja kryterium</w:t>
            </w:r>
          </w:p>
        </w:tc>
        <w:tc>
          <w:tcPr>
            <w:tcW w:w="4598"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Opis znaczenia kryterium</w:t>
            </w:r>
          </w:p>
        </w:tc>
      </w:tr>
      <w:tr w:rsidR="005A0A6B" w:rsidRPr="00BE19D7" w:rsidTr="005A0A6B">
        <w:trPr>
          <w:jc w:val="center"/>
        </w:trPr>
        <w:tc>
          <w:tcPr>
            <w:tcW w:w="538"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1</w:t>
            </w:r>
          </w:p>
        </w:tc>
        <w:tc>
          <w:tcPr>
            <w:tcW w:w="2823"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2</w:t>
            </w:r>
          </w:p>
        </w:tc>
        <w:tc>
          <w:tcPr>
            <w:tcW w:w="6216"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3</w:t>
            </w:r>
          </w:p>
        </w:tc>
        <w:tc>
          <w:tcPr>
            <w:tcW w:w="4598"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4</w:t>
            </w:r>
          </w:p>
        </w:tc>
      </w:tr>
      <w:tr w:rsidR="005A0A6B" w:rsidRPr="00BE19D7" w:rsidTr="005A0A6B">
        <w:trPr>
          <w:jc w:val="center"/>
        </w:trPr>
        <w:tc>
          <w:tcPr>
            <w:tcW w:w="538" w:type="dxa"/>
          </w:tcPr>
          <w:p w:rsidR="005A0A6B" w:rsidRPr="00BE19D7" w:rsidRDefault="005A0A6B" w:rsidP="001B0A9F">
            <w:pPr>
              <w:pStyle w:val="Akapitzlist"/>
              <w:numPr>
                <w:ilvl w:val="0"/>
                <w:numId w:val="495"/>
              </w:numPr>
              <w:spacing w:before="40" w:after="40"/>
              <w:ind w:left="0" w:firstLine="0"/>
              <w:contextualSpacing w:val="0"/>
              <w:rPr>
                <w:rFonts w:cs="Arial"/>
              </w:rPr>
            </w:pPr>
          </w:p>
        </w:tc>
        <w:tc>
          <w:tcPr>
            <w:tcW w:w="2823"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Intensywność wsparcia</w:t>
            </w:r>
          </w:p>
        </w:tc>
        <w:tc>
          <w:tcPr>
            <w:tcW w:w="6216"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 xml:space="preserve">Wnioskowana kwota i poziom wsparcia są zgodne z zapisami </w:t>
            </w:r>
            <w:r w:rsidRPr="00BE19D7">
              <w:rPr>
                <w:rFonts w:ascii="Myriad Pro" w:hAnsi="Myriad Pro" w:cs="Arial"/>
                <w:i/>
                <w:sz w:val="20"/>
              </w:rPr>
              <w:t>Wezwania do złożenia wniosku</w:t>
            </w:r>
            <w:r w:rsidRPr="00BE19D7">
              <w:rPr>
                <w:rFonts w:ascii="Myriad Pro" w:hAnsi="Myriad Pro" w:cs="Arial"/>
                <w:sz w:val="20"/>
              </w:rPr>
              <w:t>.</w:t>
            </w:r>
          </w:p>
        </w:tc>
        <w:tc>
          <w:tcPr>
            <w:tcW w:w="4598"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Spełnienie kryterium jest konieczne do przyznania dofinansowania.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Ocena spełniania kryterium polega na przypisaniu wartości logicznych „tak”, „nie”.</w:t>
            </w:r>
          </w:p>
        </w:tc>
      </w:tr>
      <w:tr w:rsidR="005A0A6B" w:rsidRPr="00BE19D7" w:rsidTr="005A0A6B">
        <w:trPr>
          <w:jc w:val="center"/>
        </w:trPr>
        <w:tc>
          <w:tcPr>
            <w:tcW w:w="538" w:type="dxa"/>
          </w:tcPr>
          <w:p w:rsidR="005A0A6B" w:rsidRPr="00BE19D7" w:rsidRDefault="005A0A6B" w:rsidP="001B0A9F">
            <w:pPr>
              <w:pStyle w:val="Akapitzlist"/>
              <w:numPr>
                <w:ilvl w:val="0"/>
                <w:numId w:val="495"/>
              </w:numPr>
              <w:spacing w:before="40" w:after="40"/>
              <w:ind w:left="0" w:firstLine="0"/>
              <w:contextualSpacing w:val="0"/>
              <w:rPr>
                <w:rFonts w:cs="Arial"/>
              </w:rPr>
            </w:pPr>
          </w:p>
        </w:tc>
        <w:tc>
          <w:tcPr>
            <w:tcW w:w="2823"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Zgodność z kwalifikowalnością wydatków</w:t>
            </w:r>
          </w:p>
        </w:tc>
        <w:tc>
          <w:tcPr>
            <w:tcW w:w="6216" w:type="dxa"/>
          </w:tcPr>
          <w:p w:rsidR="005A0A6B" w:rsidRPr="00BE19D7" w:rsidRDefault="005A0A6B" w:rsidP="005A0A6B">
            <w:pPr>
              <w:spacing w:before="40" w:after="40"/>
              <w:rPr>
                <w:rFonts w:ascii="Myriad Pro" w:hAnsi="Myriad Pro" w:cs="Arial"/>
                <w:i/>
                <w:sz w:val="20"/>
              </w:rPr>
            </w:pPr>
            <w:r w:rsidRPr="00BE19D7">
              <w:rPr>
                <w:rFonts w:ascii="Myriad Pro" w:hAnsi="Myriad Pro" w:cs="Arial"/>
                <w:sz w:val="20"/>
              </w:rPr>
              <w:t xml:space="preserve">Wydatki w projekcie są zgodne z </w:t>
            </w:r>
            <w:r w:rsidRPr="00BE19D7">
              <w:rPr>
                <w:rFonts w:ascii="Myriad Pro" w:eastAsia="Times New Roman" w:hAnsi="Myriad Pro" w:cs="Arial"/>
                <w:i/>
                <w:sz w:val="20"/>
                <w:lang w:eastAsia="pl-PL"/>
              </w:rPr>
              <w:t>Wytycznymi w zakresie kwalifikowalności wydatków Europejskiego Funduszu Rozwoju Regionalnego, Europejskiego Funduszu Społecznego oraz Funduszu Spójności na lata 2014-2020</w:t>
            </w:r>
            <w:r w:rsidRPr="00BE19D7">
              <w:rPr>
                <w:rFonts w:ascii="Myriad Pro" w:hAnsi="Myriad Pro" w:cs="Arial"/>
                <w:i/>
                <w:sz w:val="20"/>
              </w:rPr>
              <w:t>.</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 xml:space="preserve">Planowane wydatki są uzasadnione, niezbędne i adekwatne do zakresu merytorycznego projektu w tym opisu grupy docelowej i planowanego wsparcia. Wydatki założone w projekcie  są  zgodne z katalogiem wydatków, limitami (w tym stawką ryczałtową  dla  kosztów pośrednich - jeśli dotyczy) oraz zasadami kwalifikowalności określonymi w </w:t>
            </w:r>
            <w:r w:rsidRPr="00BE19D7">
              <w:rPr>
                <w:rFonts w:ascii="Myriad Pro" w:hAnsi="Myriad Pro" w:cs="Arial"/>
                <w:i/>
                <w:sz w:val="20"/>
              </w:rPr>
              <w:t>Wezwaniu do złożenia wniosku</w:t>
            </w:r>
            <w:r w:rsidRPr="00BE19D7" w:rsidDel="00B42223">
              <w:rPr>
                <w:rFonts w:ascii="Myriad Pro" w:hAnsi="Myriad Pro" w:cs="Arial"/>
                <w:sz w:val="20"/>
              </w:rPr>
              <w:t xml:space="preserve"> </w:t>
            </w:r>
            <w:r w:rsidRPr="00BE19D7">
              <w:rPr>
                <w:rFonts w:ascii="Myriad Pro" w:hAnsi="Myriad Pro" w:cs="Arial"/>
                <w:sz w:val="20"/>
              </w:rPr>
              <w:t>(jeśli dotyczy). Poziom wydatków w ramach cross -</w:t>
            </w:r>
            <w:proofErr w:type="spellStart"/>
            <w:r w:rsidRPr="00BE19D7">
              <w:rPr>
                <w:rFonts w:ascii="Myriad Pro" w:hAnsi="Myriad Pro" w:cs="Arial"/>
                <w:sz w:val="20"/>
              </w:rPr>
              <w:t>financingu</w:t>
            </w:r>
            <w:proofErr w:type="spellEnd"/>
            <w:r w:rsidRPr="00BE19D7">
              <w:rPr>
                <w:rFonts w:ascii="Myriad Pro" w:hAnsi="Myriad Pro" w:cs="Arial"/>
                <w:sz w:val="20"/>
              </w:rPr>
              <w:t xml:space="preserve"> oraz środków trwałych jest  zgodny  z  poziomem tych wydatków wskazanym w </w:t>
            </w:r>
            <w:r w:rsidRPr="00BE19D7">
              <w:rPr>
                <w:rFonts w:ascii="Myriad Pro" w:hAnsi="Myriad Pro" w:cs="Arial"/>
                <w:i/>
                <w:sz w:val="20"/>
              </w:rPr>
              <w:t>Wezwaniu do złożenia wniosku.</w:t>
            </w:r>
          </w:p>
        </w:tc>
        <w:tc>
          <w:tcPr>
            <w:tcW w:w="4598"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Spełnienie kryterium jest konieczne do przyznania dofinansowania.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Ocena spełniania kryterium polega na przypisaniu wartości logicznych „tak”, „nie”.</w:t>
            </w:r>
          </w:p>
        </w:tc>
      </w:tr>
      <w:tr w:rsidR="005A0A6B" w:rsidRPr="00BE19D7" w:rsidTr="005A0A6B">
        <w:trPr>
          <w:jc w:val="center"/>
        </w:trPr>
        <w:tc>
          <w:tcPr>
            <w:tcW w:w="538" w:type="dxa"/>
          </w:tcPr>
          <w:p w:rsidR="005A0A6B" w:rsidRPr="00BE19D7" w:rsidRDefault="005A0A6B" w:rsidP="001B0A9F">
            <w:pPr>
              <w:pStyle w:val="Akapitzlist"/>
              <w:numPr>
                <w:ilvl w:val="0"/>
                <w:numId w:val="495"/>
              </w:numPr>
              <w:spacing w:before="40" w:after="40"/>
              <w:ind w:left="0" w:firstLine="0"/>
              <w:contextualSpacing w:val="0"/>
              <w:rPr>
                <w:rFonts w:cs="Arial"/>
              </w:rPr>
            </w:pPr>
          </w:p>
        </w:tc>
        <w:tc>
          <w:tcPr>
            <w:tcW w:w="2823"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Zgodność z warunkami realizacji wsparcia</w:t>
            </w:r>
          </w:p>
        </w:tc>
        <w:tc>
          <w:tcPr>
            <w:tcW w:w="6216"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 xml:space="preserve">Wniosek został sporządzony zgodnie z uwarunkowaniami realizacji wsparcia wskazanymi przez IP w </w:t>
            </w:r>
            <w:r w:rsidRPr="00BE19D7">
              <w:rPr>
                <w:rFonts w:ascii="Myriad Pro" w:hAnsi="Myriad Pro" w:cs="Arial"/>
                <w:i/>
                <w:sz w:val="20"/>
              </w:rPr>
              <w:t>Wezwaniu do złożenia wniosku</w:t>
            </w:r>
            <w:r w:rsidRPr="00BE19D7" w:rsidDel="00B42223">
              <w:rPr>
                <w:rFonts w:ascii="Myriad Pro" w:hAnsi="Myriad Pro" w:cs="Arial"/>
                <w:sz w:val="20"/>
              </w:rPr>
              <w:t xml:space="preserve"> </w:t>
            </w:r>
            <w:r w:rsidRPr="00BE19D7">
              <w:rPr>
                <w:rFonts w:ascii="Myriad Pro" w:hAnsi="Myriad Pro" w:cs="Arial"/>
                <w:sz w:val="20"/>
              </w:rPr>
              <w:t>(np. zasady realizacji danej formy wsparcia).</w:t>
            </w:r>
          </w:p>
        </w:tc>
        <w:tc>
          <w:tcPr>
            <w:tcW w:w="4598"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Spełnienie kryterium jest konieczne do przyznania dofinansowania.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 xml:space="preserve">Za zgodą IP, na etapie realizacji projektu, dopuszcza się możliwość  odstępstwa od  zapisów Wezwania do złożenia wniosku w zakresie spełnienia przedmiotowego kryterium z uwagi na zmiany m.in. RPO WZ 2014-2020, przepisów prawa, SOOP RPO WZ 2014-2020, mających wpływ na założenia dotyczące uwarunkowań realizacji wsparcia.    </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Ocena spełniania kryterium polega na przypisaniu wartości logicznych „tak”, „nie”.</w:t>
            </w:r>
          </w:p>
        </w:tc>
      </w:tr>
      <w:tr w:rsidR="005A0A6B" w:rsidRPr="00BE19D7" w:rsidTr="005A0A6B">
        <w:trPr>
          <w:jc w:val="center"/>
        </w:trPr>
        <w:tc>
          <w:tcPr>
            <w:tcW w:w="538" w:type="dxa"/>
          </w:tcPr>
          <w:p w:rsidR="005A0A6B" w:rsidRPr="00BE19D7" w:rsidRDefault="005A0A6B" w:rsidP="001B0A9F">
            <w:pPr>
              <w:pStyle w:val="Akapitzlist"/>
              <w:numPr>
                <w:ilvl w:val="0"/>
                <w:numId w:val="495"/>
              </w:numPr>
              <w:spacing w:before="40" w:after="40"/>
              <w:ind w:left="0" w:firstLine="0"/>
              <w:contextualSpacing w:val="0"/>
              <w:rPr>
                <w:rFonts w:cs="Arial"/>
              </w:rPr>
            </w:pPr>
          </w:p>
        </w:tc>
        <w:tc>
          <w:tcPr>
            <w:tcW w:w="2823"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 xml:space="preserve">Spójność wniosku </w:t>
            </w:r>
            <w:r w:rsidRPr="00BE19D7">
              <w:rPr>
                <w:rFonts w:ascii="Myriad Pro" w:hAnsi="Myriad Pro" w:cs="Arial"/>
                <w:sz w:val="20"/>
              </w:rPr>
              <w:br/>
              <w:t>i załączników</w:t>
            </w:r>
          </w:p>
        </w:tc>
        <w:tc>
          <w:tcPr>
            <w:tcW w:w="6216"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Opisy we wniosku oraz w załącznikach (jeżeli dotyczy) są ze sobą spójne i nie zawierają sprzecznych ze sobą kwestii.</w:t>
            </w:r>
          </w:p>
        </w:tc>
        <w:tc>
          <w:tcPr>
            <w:tcW w:w="4598" w:type="dxa"/>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Spełnienie kryterium jest konieczne do przyznania dofinansowania.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5A0A6B" w:rsidRPr="00BE19D7" w:rsidRDefault="005A0A6B" w:rsidP="005A0A6B">
            <w:pPr>
              <w:spacing w:before="40" w:after="40"/>
              <w:rPr>
                <w:rFonts w:ascii="Myriad Pro" w:hAnsi="Myriad Pro" w:cs="Arial"/>
                <w:b/>
                <w:sz w:val="20"/>
              </w:rPr>
            </w:pPr>
            <w:r w:rsidRPr="00BE19D7">
              <w:rPr>
                <w:rFonts w:ascii="Myriad Pro" w:hAnsi="Myriad Pro" w:cs="Arial"/>
                <w:sz w:val="20"/>
              </w:rPr>
              <w:t>Ocena spełniania kryterium polega na przypisaniu wartości logicznych „tak”, „nie”.</w:t>
            </w:r>
          </w:p>
        </w:tc>
      </w:tr>
    </w:tbl>
    <w:p w:rsidR="005A0A6B" w:rsidRPr="00BE19D7" w:rsidRDefault="005A0A6B" w:rsidP="005A0A6B">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535"/>
        <w:gridCol w:w="2824"/>
        <w:gridCol w:w="6217"/>
        <w:gridCol w:w="4599"/>
      </w:tblGrid>
      <w:tr w:rsidR="005A0A6B" w:rsidRPr="00BE19D7" w:rsidTr="005A0A6B">
        <w:trPr>
          <w:jc w:val="center"/>
        </w:trPr>
        <w:tc>
          <w:tcPr>
            <w:tcW w:w="14220" w:type="dxa"/>
            <w:gridSpan w:val="4"/>
          </w:tcPr>
          <w:p w:rsidR="005A0A6B" w:rsidRPr="00BE19D7" w:rsidRDefault="005A0A6B" w:rsidP="005A0A6B">
            <w:pPr>
              <w:spacing w:before="40" w:after="40"/>
              <w:jc w:val="center"/>
              <w:rPr>
                <w:rFonts w:ascii="Myriad Pro" w:hAnsi="Myriad Pro" w:cs="Arial"/>
                <w:b/>
                <w:sz w:val="20"/>
              </w:rPr>
            </w:pPr>
            <w:r w:rsidRPr="00BE19D7">
              <w:rPr>
                <w:rFonts w:ascii="Myriad Pro" w:hAnsi="Myriad Pro" w:cs="Arial"/>
                <w:b/>
                <w:sz w:val="20"/>
              </w:rPr>
              <w:t>Kryteria wykonalności</w:t>
            </w:r>
          </w:p>
        </w:tc>
      </w:tr>
      <w:tr w:rsidR="005A0A6B" w:rsidRPr="00BE19D7" w:rsidTr="005A0A6B">
        <w:trPr>
          <w:jc w:val="center"/>
        </w:trPr>
        <w:tc>
          <w:tcPr>
            <w:tcW w:w="536"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L.p.</w:t>
            </w:r>
          </w:p>
        </w:tc>
        <w:tc>
          <w:tcPr>
            <w:tcW w:w="2833"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Nazwa kryterium</w:t>
            </w:r>
          </w:p>
        </w:tc>
        <w:tc>
          <w:tcPr>
            <w:tcW w:w="6237"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Definicja kryterium</w:t>
            </w:r>
          </w:p>
        </w:tc>
        <w:tc>
          <w:tcPr>
            <w:tcW w:w="4614"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Opis znaczenia kryterium</w:t>
            </w:r>
          </w:p>
        </w:tc>
      </w:tr>
      <w:tr w:rsidR="005A0A6B" w:rsidRPr="00BE19D7" w:rsidTr="005A0A6B">
        <w:trPr>
          <w:jc w:val="center"/>
        </w:trPr>
        <w:tc>
          <w:tcPr>
            <w:tcW w:w="536" w:type="dxa"/>
            <w:tcBorders>
              <w:bottom w:val="single" w:sz="4" w:space="0" w:color="auto"/>
            </w:tcBorders>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1</w:t>
            </w:r>
          </w:p>
        </w:tc>
        <w:tc>
          <w:tcPr>
            <w:tcW w:w="2833" w:type="dxa"/>
            <w:tcBorders>
              <w:bottom w:val="single" w:sz="4" w:space="0" w:color="auto"/>
            </w:tcBorders>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2</w:t>
            </w:r>
          </w:p>
        </w:tc>
        <w:tc>
          <w:tcPr>
            <w:tcW w:w="6237" w:type="dxa"/>
            <w:tcBorders>
              <w:bottom w:val="single" w:sz="4" w:space="0" w:color="auto"/>
            </w:tcBorders>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3</w:t>
            </w:r>
          </w:p>
        </w:tc>
        <w:tc>
          <w:tcPr>
            <w:tcW w:w="4614" w:type="dxa"/>
            <w:tcBorders>
              <w:bottom w:val="single" w:sz="4" w:space="0" w:color="auto"/>
            </w:tcBorders>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4</w:t>
            </w:r>
          </w:p>
        </w:tc>
      </w:tr>
      <w:tr w:rsidR="005A0A6B" w:rsidRPr="00BE19D7" w:rsidTr="005A0A6B">
        <w:trPr>
          <w:trHeight w:val="861"/>
          <w:jc w:val="center"/>
        </w:trPr>
        <w:tc>
          <w:tcPr>
            <w:tcW w:w="536" w:type="dxa"/>
            <w:tcBorders>
              <w:bottom w:val="single" w:sz="4" w:space="0" w:color="auto"/>
            </w:tcBorders>
          </w:tcPr>
          <w:p w:rsidR="005A0A6B" w:rsidRPr="00BE19D7" w:rsidRDefault="005A0A6B" w:rsidP="005A0A6B">
            <w:pPr>
              <w:pStyle w:val="Akapitzlist"/>
              <w:spacing w:before="40" w:after="40"/>
              <w:ind w:left="0"/>
              <w:contextualSpacing w:val="0"/>
              <w:rPr>
                <w:rFonts w:cs="Arial"/>
              </w:rPr>
            </w:pPr>
            <w:r w:rsidRPr="00BE19D7">
              <w:rPr>
                <w:rFonts w:cs="Arial"/>
              </w:rPr>
              <w:t>1.</w:t>
            </w:r>
          </w:p>
        </w:tc>
        <w:tc>
          <w:tcPr>
            <w:tcW w:w="2833" w:type="dxa"/>
            <w:tcBorders>
              <w:bottom w:val="single" w:sz="4" w:space="0" w:color="auto"/>
            </w:tcBorders>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Zgodność prawna</w:t>
            </w:r>
          </w:p>
        </w:tc>
        <w:tc>
          <w:tcPr>
            <w:tcW w:w="6237" w:type="dxa"/>
            <w:tcBorders>
              <w:bottom w:val="single" w:sz="4" w:space="0" w:color="auto"/>
            </w:tcBorders>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 xml:space="preserve">Projekt jest zgodny z prawodawstwem wspólnotowym oraz krajowym, w tym przepisami ustawy z dnia 29 stycznia 2004 r. </w:t>
            </w:r>
            <w:r w:rsidRPr="00BE19D7">
              <w:rPr>
                <w:rFonts w:ascii="Myriad Pro" w:hAnsi="Myriad Pro" w:cs="Arial"/>
                <w:i/>
                <w:sz w:val="20"/>
              </w:rPr>
              <w:t>Prawo zamówień publicznych</w:t>
            </w:r>
            <w:r w:rsidRPr="00BE19D7">
              <w:rPr>
                <w:rFonts w:ascii="Myriad Pro" w:hAnsi="Myriad Pro" w:cs="Arial"/>
                <w:sz w:val="20"/>
              </w:rPr>
              <w:t xml:space="preserve">. </w:t>
            </w:r>
          </w:p>
          <w:p w:rsidR="005A0A6B" w:rsidRPr="00BE19D7" w:rsidRDefault="005A0A6B" w:rsidP="005A0A6B">
            <w:pPr>
              <w:spacing w:before="40" w:after="40"/>
              <w:rPr>
                <w:rFonts w:ascii="Myriad Pro" w:hAnsi="Myriad Pro" w:cs="Arial"/>
                <w:sz w:val="20"/>
              </w:rPr>
            </w:pPr>
          </w:p>
        </w:tc>
        <w:tc>
          <w:tcPr>
            <w:tcW w:w="4614" w:type="dxa"/>
            <w:tcBorders>
              <w:bottom w:val="single" w:sz="4" w:space="0" w:color="auto"/>
            </w:tcBorders>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Spełnienie kryterium jest konieczne do przyznania dofinansowania.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Ocena spełniania kryterium polega na przypisaniu wartości logicznych „tak”, „nie”.</w:t>
            </w:r>
          </w:p>
        </w:tc>
      </w:tr>
      <w:tr w:rsidR="005A0A6B" w:rsidRPr="00BE19D7" w:rsidTr="005A0A6B">
        <w:trPr>
          <w:jc w:val="center"/>
        </w:trPr>
        <w:tc>
          <w:tcPr>
            <w:tcW w:w="536" w:type="dxa"/>
          </w:tcPr>
          <w:p w:rsidR="005A0A6B" w:rsidRPr="00BE19D7" w:rsidRDefault="005A0A6B" w:rsidP="005A0A6B">
            <w:pPr>
              <w:pStyle w:val="Akapitzlist"/>
              <w:spacing w:before="40" w:after="40"/>
              <w:ind w:left="0"/>
              <w:contextualSpacing w:val="0"/>
              <w:rPr>
                <w:rFonts w:cs="Arial"/>
              </w:rPr>
            </w:pPr>
            <w:r w:rsidRPr="00BE19D7">
              <w:rPr>
                <w:rFonts w:cs="Arial"/>
              </w:rPr>
              <w:t>2.</w:t>
            </w:r>
          </w:p>
        </w:tc>
        <w:tc>
          <w:tcPr>
            <w:tcW w:w="2833"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Zgodność z wymogami pomocy publicznej</w:t>
            </w:r>
          </w:p>
        </w:tc>
        <w:tc>
          <w:tcPr>
            <w:tcW w:w="6237" w:type="dxa"/>
          </w:tcPr>
          <w:p w:rsidR="005A0A6B" w:rsidRPr="00BE19D7" w:rsidDel="004E6EE3" w:rsidRDefault="005A0A6B" w:rsidP="005A0A6B">
            <w:pPr>
              <w:spacing w:before="40" w:after="40"/>
              <w:rPr>
                <w:rFonts w:ascii="Myriad Pro" w:hAnsi="Myriad Pro" w:cs="Arial"/>
                <w:i/>
                <w:sz w:val="20"/>
              </w:rPr>
            </w:pPr>
            <w:r w:rsidRPr="00BE19D7">
              <w:rPr>
                <w:rFonts w:ascii="Myriad Pro" w:hAnsi="Myriad Pro" w:cs="Arial"/>
                <w:sz w:val="20"/>
              </w:rPr>
              <w:t xml:space="preserve">Projekt jest zgodny z regułami pomocy publicznej i/lub pomocy </w:t>
            </w:r>
            <w:r w:rsidRPr="00BE19D7">
              <w:rPr>
                <w:rFonts w:ascii="Myriad Pro" w:hAnsi="Myriad Pro" w:cs="Arial"/>
                <w:i/>
                <w:sz w:val="20"/>
              </w:rPr>
              <w:t xml:space="preserve">de </w:t>
            </w:r>
            <w:proofErr w:type="spellStart"/>
            <w:r w:rsidRPr="00BE19D7">
              <w:rPr>
                <w:rFonts w:ascii="Myriad Pro" w:hAnsi="Myriad Pro" w:cs="Arial"/>
                <w:i/>
                <w:sz w:val="20"/>
              </w:rPr>
              <w:t>minimis</w:t>
            </w:r>
            <w:proofErr w:type="spellEnd"/>
          </w:p>
        </w:tc>
        <w:tc>
          <w:tcPr>
            <w:tcW w:w="4614"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Jeżeli dotyczy: spełnienie kryterium jest konieczne do przyznania dofinansowania.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 xml:space="preserve">Projekty niespełniające kryterium kierowane są </w:t>
            </w:r>
            <w:r w:rsidRPr="00BE19D7">
              <w:rPr>
                <w:rFonts w:ascii="Myriad Pro" w:hAnsi="Myriad Pro" w:cs="Arial"/>
                <w:sz w:val="20"/>
              </w:rPr>
              <w:lastRenderedPageBreak/>
              <w:t>do poprawy lub uzupełnienia.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Ocena spełniania kryterium polega na przypisaniu wartości logicznych „tak”, „nie”, „nie dotyczy”.</w:t>
            </w:r>
          </w:p>
        </w:tc>
      </w:tr>
      <w:tr w:rsidR="005A0A6B" w:rsidRPr="00BE19D7" w:rsidTr="005A0A6B">
        <w:trPr>
          <w:jc w:val="center"/>
        </w:trPr>
        <w:tc>
          <w:tcPr>
            <w:tcW w:w="536" w:type="dxa"/>
          </w:tcPr>
          <w:p w:rsidR="005A0A6B" w:rsidRPr="00BE19D7" w:rsidRDefault="005A0A6B" w:rsidP="005A0A6B">
            <w:pPr>
              <w:pStyle w:val="Akapitzlist"/>
              <w:spacing w:before="40" w:after="40"/>
              <w:ind w:left="0"/>
              <w:contextualSpacing w:val="0"/>
              <w:rPr>
                <w:rFonts w:cs="Arial"/>
              </w:rPr>
            </w:pPr>
            <w:r w:rsidRPr="00BE19D7">
              <w:rPr>
                <w:rFonts w:cs="Arial"/>
              </w:rPr>
              <w:lastRenderedPageBreak/>
              <w:t>3.</w:t>
            </w:r>
          </w:p>
        </w:tc>
        <w:tc>
          <w:tcPr>
            <w:tcW w:w="2833"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Zdolność organizacyjno-operacyjna</w:t>
            </w:r>
          </w:p>
        </w:tc>
        <w:tc>
          <w:tcPr>
            <w:tcW w:w="6237"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Beneficjent zapewni do realizacji projektu i jego obsługi  odpowiednio wykwalifikowaną kadrę. Beneficjent dysponuje odpowiednim potencjałem organizacyjnym i technicznym. Ze względu na charakterystykę udzielanego wsparcia w ramach trybu nadzwyczajnego tj. przedsięwzięć związanych walką i zapobieganiem COVID-19 poprzez wskazane przez Zarząd Województwa Zachodniopomorskiego podmioty, kryterium uznaje się automatycznie za spełnione w części dotyczącej potencjału organizacyjnego i technicznego .</w:t>
            </w:r>
          </w:p>
          <w:p w:rsidR="005A0A6B" w:rsidRPr="00BE19D7" w:rsidRDefault="005A0A6B" w:rsidP="005A0A6B">
            <w:pPr>
              <w:spacing w:before="40" w:after="40"/>
              <w:rPr>
                <w:rFonts w:ascii="Myriad Pro" w:hAnsi="Myriad Pro" w:cs="Arial"/>
                <w:sz w:val="20"/>
              </w:rPr>
            </w:pPr>
          </w:p>
        </w:tc>
        <w:tc>
          <w:tcPr>
            <w:tcW w:w="4614"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Spełnienie kryterium jest konieczne do przyznania dofinansowania.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Ocena spełniania kryterium polega na przypisaniu wartości logicznych „tak”, „nie”.</w:t>
            </w:r>
          </w:p>
        </w:tc>
      </w:tr>
      <w:tr w:rsidR="005A0A6B" w:rsidRPr="00BE19D7" w:rsidTr="005A0A6B">
        <w:trPr>
          <w:jc w:val="center"/>
        </w:trPr>
        <w:tc>
          <w:tcPr>
            <w:tcW w:w="536" w:type="dxa"/>
          </w:tcPr>
          <w:p w:rsidR="005A0A6B" w:rsidRPr="00BE19D7" w:rsidRDefault="005A0A6B" w:rsidP="005A0A6B">
            <w:pPr>
              <w:pStyle w:val="Akapitzlist"/>
              <w:spacing w:before="40" w:after="40"/>
              <w:ind w:left="0"/>
              <w:contextualSpacing w:val="0"/>
              <w:rPr>
                <w:rFonts w:cs="Arial"/>
              </w:rPr>
            </w:pPr>
            <w:r w:rsidRPr="00BE19D7">
              <w:rPr>
                <w:rFonts w:cs="Arial"/>
              </w:rPr>
              <w:t>4.</w:t>
            </w:r>
          </w:p>
        </w:tc>
        <w:tc>
          <w:tcPr>
            <w:tcW w:w="2833"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Zdolność finansowa</w:t>
            </w:r>
          </w:p>
        </w:tc>
        <w:tc>
          <w:tcPr>
            <w:tcW w:w="6237"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Ze względu na charakterystykę udzielanego wsparcia w ramach trybu nadzwyczajnego tj. przedsięwzięć związanych z walką i zapobieganiem COVID-19 poprzez wskazane przez Zarząd Województwa Zachodniopomorskiego podmioty, kryterium uznaje się automatycznie za spełnione.</w:t>
            </w:r>
          </w:p>
          <w:p w:rsidR="005A0A6B" w:rsidRPr="00BE19D7" w:rsidRDefault="005A0A6B" w:rsidP="005A0A6B">
            <w:pPr>
              <w:spacing w:before="40" w:after="40"/>
              <w:rPr>
                <w:rFonts w:ascii="Myriad Pro" w:hAnsi="Myriad Pro" w:cs="Arial"/>
                <w:sz w:val="20"/>
              </w:rPr>
            </w:pPr>
          </w:p>
        </w:tc>
        <w:tc>
          <w:tcPr>
            <w:tcW w:w="4614"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Spełnienie kryterium jest konieczne do przyznania dofinansowania.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Ocena spełniania kryterium polega na przypisaniu wartości logicznych „tak”, „nie”.</w:t>
            </w:r>
          </w:p>
        </w:tc>
      </w:tr>
    </w:tbl>
    <w:p w:rsidR="005A0A6B" w:rsidRPr="00BE19D7" w:rsidRDefault="005A0A6B" w:rsidP="005A0A6B">
      <w:pPr>
        <w:rPr>
          <w:rFonts w:ascii="Myriad Pro" w:hAnsi="Myriad Pro" w:cs="Arial"/>
          <w:sz w:val="20"/>
        </w:rPr>
      </w:pPr>
    </w:p>
    <w:p w:rsidR="001421A8" w:rsidRPr="00BE19D7" w:rsidRDefault="001421A8" w:rsidP="001421A8">
      <w:pPr>
        <w:pStyle w:val="Nagwek"/>
        <w:rPr>
          <w:rFonts w:cs="Arial"/>
          <w:b/>
          <w:sz w:val="20"/>
        </w:rPr>
      </w:pPr>
    </w:p>
    <w:p w:rsidR="001421A8" w:rsidRPr="00980C97" w:rsidRDefault="001421A8" w:rsidP="00980C97">
      <w:pPr>
        <w:autoSpaceDE w:val="0"/>
        <w:autoSpaceDN w:val="0"/>
        <w:adjustRightInd w:val="0"/>
        <w:jc w:val="center"/>
        <w:rPr>
          <w:rFonts w:ascii="Myriad Pro" w:hAnsi="Myriad Pro" w:cs="Arial"/>
          <w:b/>
          <w:bCs/>
          <w:sz w:val="20"/>
        </w:rPr>
      </w:pPr>
      <w:r w:rsidRPr="00BE19D7">
        <w:rPr>
          <w:rFonts w:ascii="Myriad Pro" w:hAnsi="Myriad Pro" w:cs="Arial"/>
          <w:b/>
          <w:sz w:val="20"/>
        </w:rPr>
        <w:t xml:space="preserve">Kryteria szczegółowe </w:t>
      </w:r>
      <w:r w:rsidRPr="00BE19D7">
        <w:rPr>
          <w:rFonts w:ascii="Myriad Pro" w:eastAsiaTheme="majorEastAsia" w:hAnsi="Myriad Pro" w:cs="Arial"/>
          <w:b/>
          <w:bCs/>
          <w:sz w:val="20"/>
        </w:rPr>
        <w:t xml:space="preserve">przyjęte Uchwałą </w:t>
      </w:r>
      <w:r w:rsidRPr="00BE19D7">
        <w:rPr>
          <w:rFonts w:ascii="Myriad Pro" w:hAnsi="Myriad Pro" w:cs="Arial"/>
          <w:b/>
          <w:bCs/>
          <w:sz w:val="20"/>
        </w:rPr>
        <w:t xml:space="preserve">Nr 25/20 Komitetu </w:t>
      </w:r>
      <w:r w:rsidRPr="00487CEB">
        <w:rPr>
          <w:rFonts w:ascii="Myriad Pro" w:hAnsi="Myriad Pro" w:cs="Arial"/>
          <w:b/>
          <w:bCs/>
          <w:sz w:val="20"/>
        </w:rPr>
        <w:t>Monitorującego RPO WZ 2014-2020 z dnia 14 lipca 2020 r. (tryb nadzwyczajny)</w:t>
      </w:r>
      <w:r w:rsidR="00487CEB" w:rsidRPr="00487CEB">
        <w:rPr>
          <w:rFonts w:ascii="Myriad Pro" w:hAnsi="Myriad Pro" w:cs="Arial"/>
          <w:b/>
          <w:sz w:val="20"/>
        </w:rPr>
        <w:t xml:space="preserve"> </w:t>
      </w:r>
      <w:r w:rsidR="00EF7126">
        <w:rPr>
          <w:rFonts w:ascii="Myriad Pro" w:hAnsi="Myriad Pro" w:cs="Arial"/>
          <w:b/>
          <w:sz w:val="20"/>
        </w:rPr>
        <w:br/>
      </w:r>
      <w:r w:rsidR="00487CEB" w:rsidRPr="00487CEB">
        <w:rPr>
          <w:rFonts w:ascii="Myriad Pro" w:hAnsi="Myriad Pro" w:cs="Arial"/>
          <w:b/>
          <w:sz w:val="20"/>
        </w:rPr>
        <w:t>projekty indywidualne - szpitale</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696"/>
        <w:gridCol w:w="12479"/>
      </w:tblGrid>
      <w:tr w:rsidR="001421A8" w:rsidRPr="00BE19D7" w:rsidTr="00EB7B04">
        <w:trPr>
          <w:jc w:val="center"/>
        </w:trPr>
        <w:tc>
          <w:tcPr>
            <w:tcW w:w="1696" w:type="dxa"/>
            <w:shd w:val="clear" w:color="auto" w:fill="B6DDE8" w:themeFill="accent5" w:themeFillTint="66"/>
          </w:tcPr>
          <w:p w:rsidR="001421A8" w:rsidRPr="00BE19D7" w:rsidRDefault="001421A8" w:rsidP="00EB7B04">
            <w:pPr>
              <w:spacing w:before="40" w:after="40"/>
              <w:rPr>
                <w:rFonts w:ascii="Myriad Pro" w:hAnsi="Myriad Pro" w:cs="Arial"/>
                <w:sz w:val="20"/>
              </w:rPr>
            </w:pPr>
            <w:r w:rsidRPr="00BE19D7">
              <w:rPr>
                <w:rFonts w:ascii="Myriad Pro" w:hAnsi="Myriad Pro" w:cs="Arial"/>
                <w:sz w:val="20"/>
              </w:rPr>
              <w:t>Oś priorytetowa</w:t>
            </w:r>
          </w:p>
        </w:tc>
        <w:tc>
          <w:tcPr>
            <w:tcW w:w="12479" w:type="dxa"/>
            <w:shd w:val="clear" w:color="auto" w:fill="B6DDE8" w:themeFill="accent5" w:themeFillTint="66"/>
          </w:tcPr>
          <w:p w:rsidR="001421A8" w:rsidRPr="00BE19D7" w:rsidRDefault="001421A8" w:rsidP="00EB7B04">
            <w:pPr>
              <w:spacing w:before="40" w:after="40"/>
              <w:rPr>
                <w:rFonts w:ascii="Myriad Pro" w:hAnsi="Myriad Pro" w:cs="Arial"/>
                <w:sz w:val="20"/>
              </w:rPr>
            </w:pPr>
            <w:r w:rsidRPr="00BE19D7">
              <w:rPr>
                <w:rFonts w:ascii="Myriad Pro" w:hAnsi="Myriad Pro" w:cs="Arial"/>
                <w:sz w:val="20"/>
              </w:rPr>
              <w:t>VII Włączenie społeczne</w:t>
            </w:r>
          </w:p>
        </w:tc>
      </w:tr>
      <w:tr w:rsidR="001421A8" w:rsidRPr="00BE19D7" w:rsidTr="00EB7B04">
        <w:trPr>
          <w:trHeight w:val="682"/>
          <w:jc w:val="center"/>
        </w:trPr>
        <w:tc>
          <w:tcPr>
            <w:tcW w:w="1696" w:type="dxa"/>
            <w:shd w:val="clear" w:color="auto" w:fill="B6DDE8" w:themeFill="accent5" w:themeFillTint="66"/>
          </w:tcPr>
          <w:p w:rsidR="001421A8" w:rsidRPr="00BE19D7" w:rsidRDefault="001421A8" w:rsidP="00EB7B04">
            <w:pPr>
              <w:spacing w:before="40" w:after="40"/>
              <w:rPr>
                <w:rFonts w:ascii="Myriad Pro" w:hAnsi="Myriad Pro" w:cs="Arial"/>
                <w:sz w:val="20"/>
              </w:rPr>
            </w:pPr>
            <w:r w:rsidRPr="00BE19D7">
              <w:rPr>
                <w:rFonts w:ascii="Myriad Pro" w:hAnsi="Myriad Pro" w:cs="Arial"/>
                <w:sz w:val="20"/>
              </w:rPr>
              <w:t>Priorytet Inwestycyjny</w:t>
            </w:r>
          </w:p>
        </w:tc>
        <w:tc>
          <w:tcPr>
            <w:tcW w:w="12479" w:type="dxa"/>
            <w:shd w:val="clear" w:color="auto" w:fill="B6DDE8" w:themeFill="accent5" w:themeFillTint="66"/>
          </w:tcPr>
          <w:p w:rsidR="001421A8" w:rsidRPr="00BE19D7" w:rsidRDefault="001421A8" w:rsidP="00EB7B04">
            <w:pPr>
              <w:autoSpaceDE w:val="0"/>
              <w:autoSpaceDN w:val="0"/>
              <w:adjustRightInd w:val="0"/>
              <w:rPr>
                <w:rFonts w:ascii="Myriad Pro" w:hAnsi="Myriad Pro" w:cs="Arial"/>
                <w:iCs/>
                <w:sz w:val="20"/>
              </w:rPr>
            </w:pPr>
            <w:r w:rsidRPr="00BE19D7">
              <w:rPr>
                <w:rFonts w:ascii="Myriad Pro" w:hAnsi="Myriad Pro" w:cs="Arial"/>
                <w:sz w:val="20"/>
              </w:rPr>
              <w:t>9iv: Ułatwianie dostępu do przystępnych cenowo, trwałych oraz wysokiej jakości usług, w tym opieki zdrowotnej i usług socjalnych świadczonych w interesie ogólnym</w:t>
            </w:r>
          </w:p>
        </w:tc>
      </w:tr>
      <w:tr w:rsidR="001421A8" w:rsidRPr="00BE19D7" w:rsidTr="00EB7B04">
        <w:trPr>
          <w:trHeight w:val="682"/>
          <w:jc w:val="center"/>
        </w:trPr>
        <w:tc>
          <w:tcPr>
            <w:tcW w:w="1696" w:type="dxa"/>
            <w:shd w:val="clear" w:color="auto" w:fill="B6DDE8" w:themeFill="accent5" w:themeFillTint="66"/>
          </w:tcPr>
          <w:p w:rsidR="001421A8" w:rsidRPr="00BE19D7" w:rsidRDefault="001421A8" w:rsidP="00EB7B04">
            <w:pPr>
              <w:spacing w:before="40" w:after="40"/>
              <w:rPr>
                <w:rFonts w:ascii="Myriad Pro" w:hAnsi="Myriad Pro" w:cs="Arial"/>
                <w:sz w:val="20"/>
              </w:rPr>
            </w:pPr>
            <w:r w:rsidRPr="00BE19D7">
              <w:rPr>
                <w:rFonts w:ascii="Myriad Pro" w:hAnsi="Myriad Pro" w:cs="Arial"/>
                <w:sz w:val="20"/>
              </w:rPr>
              <w:t>Działanie</w:t>
            </w:r>
          </w:p>
        </w:tc>
        <w:tc>
          <w:tcPr>
            <w:tcW w:w="12479" w:type="dxa"/>
            <w:shd w:val="clear" w:color="auto" w:fill="B6DDE8" w:themeFill="accent5" w:themeFillTint="66"/>
          </w:tcPr>
          <w:p w:rsidR="001421A8" w:rsidRPr="00BE19D7" w:rsidRDefault="001421A8" w:rsidP="00EB7B04">
            <w:pPr>
              <w:autoSpaceDE w:val="0"/>
              <w:autoSpaceDN w:val="0"/>
              <w:adjustRightInd w:val="0"/>
              <w:rPr>
                <w:rFonts w:ascii="Myriad Pro" w:eastAsia="MyriadPro-Regular" w:hAnsi="Myriad Pro" w:cs="Arial"/>
                <w:sz w:val="20"/>
              </w:rPr>
            </w:pPr>
            <w:r w:rsidRPr="00BE19D7">
              <w:rPr>
                <w:rFonts w:ascii="Myriad Pro" w:hAnsi="Myriad Pro" w:cs="Arial"/>
                <w:sz w:val="20"/>
              </w:rPr>
              <w:t>7.7</w:t>
            </w:r>
            <w:r w:rsidRPr="00BE19D7">
              <w:rPr>
                <w:rFonts w:ascii="Myriad Pro" w:hAnsi="Myriad Pro" w:cs="Arial"/>
                <w:b/>
                <w:sz w:val="20"/>
              </w:rPr>
              <w:t xml:space="preserve"> </w:t>
            </w:r>
            <w:r w:rsidRPr="00BE19D7">
              <w:rPr>
                <w:rFonts w:ascii="Myriad Pro" w:eastAsia="Calibri" w:hAnsi="Myriad Pro" w:cs="Arial"/>
                <w:sz w:val="20"/>
              </w:rPr>
              <w:t>Wdrożenie programów wczesnego wykrywania wad rozwojowych i rehabilitacji dzieci z niepełnosprawnościami oraz zagrożonych niepełnosprawnością oraz przedsięwzięć związanych z walką i zapobieganiem COVID-19</w:t>
            </w:r>
          </w:p>
        </w:tc>
      </w:tr>
    </w:tbl>
    <w:p w:rsidR="001421A8" w:rsidRPr="00BE19D7" w:rsidRDefault="001421A8" w:rsidP="001421A8">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704"/>
        <w:gridCol w:w="2657"/>
        <w:gridCol w:w="6216"/>
        <w:gridCol w:w="4598"/>
      </w:tblGrid>
      <w:tr w:rsidR="001421A8" w:rsidRPr="00BE19D7" w:rsidTr="00EB7B04">
        <w:trPr>
          <w:jc w:val="center"/>
        </w:trPr>
        <w:tc>
          <w:tcPr>
            <w:tcW w:w="14175" w:type="dxa"/>
            <w:gridSpan w:val="4"/>
          </w:tcPr>
          <w:p w:rsidR="001421A8" w:rsidRPr="00BE19D7" w:rsidRDefault="001421A8" w:rsidP="00EB7B04">
            <w:pPr>
              <w:spacing w:before="40" w:after="40"/>
              <w:jc w:val="center"/>
              <w:rPr>
                <w:rFonts w:ascii="Myriad Pro" w:hAnsi="Myriad Pro" w:cs="Arial"/>
                <w:b/>
                <w:sz w:val="20"/>
              </w:rPr>
            </w:pPr>
            <w:r w:rsidRPr="00BE19D7">
              <w:rPr>
                <w:rFonts w:ascii="Myriad Pro" w:hAnsi="Myriad Pro" w:cs="Arial"/>
                <w:b/>
                <w:sz w:val="20"/>
              </w:rPr>
              <w:t>Kryteria dopuszczalności</w:t>
            </w:r>
          </w:p>
        </w:tc>
      </w:tr>
      <w:tr w:rsidR="001421A8" w:rsidRPr="00BE19D7" w:rsidTr="00EB7B04">
        <w:trPr>
          <w:jc w:val="center"/>
        </w:trPr>
        <w:tc>
          <w:tcPr>
            <w:tcW w:w="704" w:type="dxa"/>
          </w:tcPr>
          <w:p w:rsidR="001421A8" w:rsidRPr="00BE19D7" w:rsidRDefault="001421A8" w:rsidP="00EB7B04">
            <w:pPr>
              <w:spacing w:before="40" w:after="40"/>
              <w:jc w:val="center"/>
              <w:rPr>
                <w:rFonts w:ascii="Myriad Pro" w:hAnsi="Myriad Pro" w:cs="Arial"/>
                <w:sz w:val="20"/>
              </w:rPr>
            </w:pPr>
            <w:r w:rsidRPr="00BE19D7">
              <w:rPr>
                <w:rFonts w:ascii="Myriad Pro" w:hAnsi="Myriad Pro" w:cs="Arial"/>
                <w:sz w:val="20"/>
              </w:rPr>
              <w:t>L.p.</w:t>
            </w:r>
          </w:p>
        </w:tc>
        <w:tc>
          <w:tcPr>
            <w:tcW w:w="2657" w:type="dxa"/>
          </w:tcPr>
          <w:p w:rsidR="001421A8" w:rsidRPr="00BE19D7" w:rsidRDefault="001421A8" w:rsidP="00EB7B04">
            <w:pPr>
              <w:spacing w:before="40" w:after="40"/>
              <w:jc w:val="center"/>
              <w:rPr>
                <w:rFonts w:ascii="Myriad Pro" w:hAnsi="Myriad Pro" w:cs="Arial"/>
                <w:sz w:val="20"/>
              </w:rPr>
            </w:pPr>
            <w:r w:rsidRPr="00BE19D7">
              <w:rPr>
                <w:rFonts w:ascii="Myriad Pro" w:hAnsi="Myriad Pro" w:cs="Arial"/>
                <w:sz w:val="20"/>
              </w:rPr>
              <w:t>Nazwa kryterium</w:t>
            </w:r>
          </w:p>
        </w:tc>
        <w:tc>
          <w:tcPr>
            <w:tcW w:w="6216" w:type="dxa"/>
          </w:tcPr>
          <w:p w:rsidR="001421A8" w:rsidRPr="00BE19D7" w:rsidRDefault="001421A8" w:rsidP="00EB7B04">
            <w:pPr>
              <w:spacing w:before="40" w:after="40"/>
              <w:jc w:val="center"/>
              <w:rPr>
                <w:rFonts w:ascii="Myriad Pro" w:hAnsi="Myriad Pro" w:cs="Arial"/>
                <w:sz w:val="20"/>
              </w:rPr>
            </w:pPr>
            <w:r w:rsidRPr="00BE19D7">
              <w:rPr>
                <w:rFonts w:ascii="Myriad Pro" w:hAnsi="Myriad Pro" w:cs="Arial"/>
                <w:sz w:val="20"/>
              </w:rPr>
              <w:t>Definicja kryterium</w:t>
            </w:r>
          </w:p>
        </w:tc>
        <w:tc>
          <w:tcPr>
            <w:tcW w:w="4598" w:type="dxa"/>
          </w:tcPr>
          <w:p w:rsidR="001421A8" w:rsidRPr="00BE19D7" w:rsidRDefault="001421A8" w:rsidP="00EB7B04">
            <w:pPr>
              <w:spacing w:before="40" w:after="40"/>
              <w:jc w:val="center"/>
              <w:rPr>
                <w:rFonts w:ascii="Myriad Pro" w:hAnsi="Myriad Pro" w:cs="Arial"/>
                <w:sz w:val="20"/>
              </w:rPr>
            </w:pPr>
            <w:r w:rsidRPr="00BE19D7">
              <w:rPr>
                <w:rFonts w:ascii="Myriad Pro" w:hAnsi="Myriad Pro" w:cs="Arial"/>
                <w:sz w:val="20"/>
              </w:rPr>
              <w:t>Opis znaczenia kryterium</w:t>
            </w:r>
          </w:p>
        </w:tc>
      </w:tr>
      <w:tr w:rsidR="001421A8" w:rsidRPr="00BE19D7" w:rsidTr="00EB7B04">
        <w:trPr>
          <w:jc w:val="center"/>
        </w:trPr>
        <w:tc>
          <w:tcPr>
            <w:tcW w:w="704" w:type="dxa"/>
          </w:tcPr>
          <w:p w:rsidR="001421A8" w:rsidRPr="00BE19D7" w:rsidRDefault="001421A8" w:rsidP="00EB7B04">
            <w:pPr>
              <w:spacing w:before="40" w:after="40"/>
              <w:jc w:val="center"/>
              <w:rPr>
                <w:rFonts w:ascii="Myriad Pro" w:hAnsi="Myriad Pro" w:cs="Arial"/>
                <w:sz w:val="20"/>
              </w:rPr>
            </w:pPr>
            <w:r w:rsidRPr="00BE19D7">
              <w:rPr>
                <w:rFonts w:ascii="Myriad Pro" w:hAnsi="Myriad Pro" w:cs="Arial"/>
                <w:sz w:val="20"/>
              </w:rPr>
              <w:t>1</w:t>
            </w:r>
          </w:p>
        </w:tc>
        <w:tc>
          <w:tcPr>
            <w:tcW w:w="2657" w:type="dxa"/>
          </w:tcPr>
          <w:p w:rsidR="001421A8" w:rsidRPr="00BE19D7" w:rsidRDefault="001421A8" w:rsidP="00EB7B04">
            <w:pPr>
              <w:spacing w:before="40" w:after="40"/>
              <w:jc w:val="center"/>
              <w:rPr>
                <w:rFonts w:ascii="Myriad Pro" w:hAnsi="Myriad Pro" w:cs="Arial"/>
                <w:sz w:val="20"/>
              </w:rPr>
            </w:pPr>
            <w:r w:rsidRPr="00BE19D7">
              <w:rPr>
                <w:rFonts w:ascii="Myriad Pro" w:hAnsi="Myriad Pro" w:cs="Arial"/>
                <w:sz w:val="20"/>
              </w:rPr>
              <w:t>2</w:t>
            </w:r>
          </w:p>
        </w:tc>
        <w:tc>
          <w:tcPr>
            <w:tcW w:w="6216" w:type="dxa"/>
          </w:tcPr>
          <w:p w:rsidR="001421A8" w:rsidRPr="00BE19D7" w:rsidRDefault="001421A8" w:rsidP="00EB7B04">
            <w:pPr>
              <w:spacing w:before="40" w:after="40"/>
              <w:jc w:val="center"/>
              <w:rPr>
                <w:rFonts w:ascii="Myriad Pro" w:hAnsi="Myriad Pro" w:cs="Arial"/>
                <w:sz w:val="20"/>
              </w:rPr>
            </w:pPr>
            <w:r w:rsidRPr="00BE19D7">
              <w:rPr>
                <w:rFonts w:ascii="Myriad Pro" w:hAnsi="Myriad Pro" w:cs="Arial"/>
                <w:sz w:val="20"/>
              </w:rPr>
              <w:t>3</w:t>
            </w:r>
          </w:p>
        </w:tc>
        <w:tc>
          <w:tcPr>
            <w:tcW w:w="4598" w:type="dxa"/>
          </w:tcPr>
          <w:p w:rsidR="001421A8" w:rsidRPr="00BE19D7" w:rsidRDefault="001421A8" w:rsidP="00EB7B04">
            <w:pPr>
              <w:spacing w:before="40" w:after="40"/>
              <w:jc w:val="center"/>
              <w:rPr>
                <w:rFonts w:ascii="Myriad Pro" w:hAnsi="Myriad Pro" w:cs="Arial"/>
                <w:sz w:val="20"/>
              </w:rPr>
            </w:pPr>
            <w:r w:rsidRPr="00BE19D7">
              <w:rPr>
                <w:rFonts w:ascii="Myriad Pro" w:hAnsi="Myriad Pro" w:cs="Arial"/>
                <w:sz w:val="20"/>
              </w:rPr>
              <w:t>4</w:t>
            </w:r>
          </w:p>
        </w:tc>
      </w:tr>
      <w:tr w:rsidR="001421A8" w:rsidRPr="00BE19D7" w:rsidTr="00EB7B04">
        <w:trPr>
          <w:jc w:val="center"/>
        </w:trPr>
        <w:tc>
          <w:tcPr>
            <w:tcW w:w="704" w:type="dxa"/>
          </w:tcPr>
          <w:p w:rsidR="001421A8" w:rsidRPr="00BE19D7" w:rsidRDefault="001421A8" w:rsidP="001B0A9F">
            <w:pPr>
              <w:pStyle w:val="Akapitzlist"/>
              <w:numPr>
                <w:ilvl w:val="0"/>
                <w:numId w:val="496"/>
              </w:numPr>
              <w:spacing w:before="40" w:after="40"/>
              <w:ind w:left="0" w:firstLine="0"/>
              <w:contextualSpacing w:val="0"/>
              <w:rPr>
                <w:rFonts w:cs="Arial"/>
              </w:rPr>
            </w:pPr>
          </w:p>
        </w:tc>
        <w:tc>
          <w:tcPr>
            <w:tcW w:w="2657" w:type="dxa"/>
            <w:shd w:val="clear" w:color="auto" w:fill="auto"/>
          </w:tcPr>
          <w:p w:rsidR="001421A8" w:rsidRPr="00BE19D7" w:rsidRDefault="001421A8" w:rsidP="00EB7B04">
            <w:pPr>
              <w:spacing w:before="40" w:after="40"/>
              <w:rPr>
                <w:rFonts w:ascii="Myriad Pro" w:hAnsi="Myriad Pro" w:cs="Arial"/>
                <w:sz w:val="20"/>
              </w:rPr>
            </w:pPr>
            <w:r w:rsidRPr="00BE19D7">
              <w:rPr>
                <w:rFonts w:ascii="Myriad Pro" w:hAnsi="Myriad Pro" w:cs="Arial"/>
                <w:sz w:val="20"/>
              </w:rPr>
              <w:t xml:space="preserve">Zgodność wsparcia </w:t>
            </w:r>
          </w:p>
          <w:p w:rsidR="001421A8" w:rsidRPr="00BE19D7" w:rsidRDefault="001421A8" w:rsidP="00EB7B04">
            <w:pPr>
              <w:spacing w:before="40" w:after="40"/>
              <w:rPr>
                <w:rFonts w:ascii="Myriad Pro" w:hAnsi="Myriad Pro" w:cs="Arial"/>
                <w:sz w:val="20"/>
              </w:rPr>
            </w:pPr>
          </w:p>
        </w:tc>
        <w:tc>
          <w:tcPr>
            <w:tcW w:w="6216" w:type="dxa"/>
            <w:shd w:val="clear" w:color="auto" w:fill="auto"/>
          </w:tcPr>
          <w:p w:rsidR="001421A8" w:rsidRPr="00BE19D7" w:rsidRDefault="001421A8" w:rsidP="001B0A9F">
            <w:pPr>
              <w:pStyle w:val="Akapitzlist"/>
              <w:numPr>
                <w:ilvl w:val="0"/>
                <w:numId w:val="490"/>
              </w:numPr>
              <w:spacing w:before="40" w:after="40"/>
              <w:ind w:left="303" w:hanging="284"/>
              <w:jc w:val="both"/>
              <w:rPr>
                <w:rFonts w:cs="Arial"/>
              </w:rPr>
            </w:pPr>
            <w:r w:rsidRPr="00BE19D7">
              <w:rPr>
                <w:rFonts w:cs="Arial"/>
              </w:rPr>
              <w:t xml:space="preserve">Zaplanowane w ramach projektu działania wynikają z aktualnej  sytuacji epidemiologicznej. Są skierowane na zapobieganie, przeciwdziałanie i zwalczanie pandemii COVID-19, wywołanej </w:t>
            </w:r>
            <w:proofErr w:type="spellStart"/>
            <w:r w:rsidRPr="00BE19D7">
              <w:rPr>
                <w:rFonts w:cs="Arial"/>
              </w:rPr>
              <w:t>koronawirusem</w:t>
            </w:r>
            <w:proofErr w:type="spellEnd"/>
            <w:r w:rsidRPr="00BE19D7">
              <w:rPr>
                <w:rFonts w:cs="Arial"/>
              </w:rPr>
              <w:t xml:space="preserve"> SARS-CoV-2. </w:t>
            </w:r>
          </w:p>
          <w:p w:rsidR="001421A8" w:rsidRPr="00BE19D7" w:rsidRDefault="001421A8" w:rsidP="001C3995">
            <w:pPr>
              <w:pStyle w:val="Akapitzlist"/>
              <w:numPr>
                <w:ilvl w:val="0"/>
                <w:numId w:val="0"/>
              </w:numPr>
              <w:spacing w:before="40" w:after="40"/>
              <w:ind w:left="303"/>
              <w:jc w:val="both"/>
              <w:rPr>
                <w:rFonts w:cs="Arial"/>
              </w:rPr>
            </w:pPr>
          </w:p>
          <w:p w:rsidR="001421A8" w:rsidRPr="00BE19D7" w:rsidRDefault="001421A8" w:rsidP="001B0A9F">
            <w:pPr>
              <w:pStyle w:val="Akapitzlist"/>
              <w:numPr>
                <w:ilvl w:val="0"/>
                <w:numId w:val="490"/>
              </w:numPr>
              <w:spacing w:before="40" w:after="40"/>
              <w:ind w:left="303" w:hanging="284"/>
              <w:jc w:val="both"/>
              <w:rPr>
                <w:rFonts w:cs="Arial"/>
              </w:rPr>
            </w:pPr>
            <w:r w:rsidRPr="00BE19D7">
              <w:rPr>
                <w:rFonts w:cs="Arial"/>
              </w:rPr>
              <w:t xml:space="preserve">Projekt jest realizowany w koordynacji z Wojewodą Zachodniopomorskim. Potwierdzeniem spełnienia tego warunku jest pozytywna rekomendacja Wojewody przedłożona najpóźniej na moment podpisania umowy. </w:t>
            </w:r>
          </w:p>
          <w:p w:rsidR="001421A8" w:rsidRPr="00BE19D7" w:rsidRDefault="001421A8" w:rsidP="001C3995">
            <w:pPr>
              <w:pStyle w:val="Akapitzlist"/>
              <w:numPr>
                <w:ilvl w:val="0"/>
                <w:numId w:val="0"/>
              </w:numPr>
              <w:spacing w:before="40" w:after="40"/>
              <w:ind w:left="303"/>
              <w:jc w:val="both"/>
              <w:rPr>
                <w:rFonts w:cs="Arial"/>
              </w:rPr>
            </w:pPr>
          </w:p>
          <w:p w:rsidR="001421A8" w:rsidRPr="00BE19D7" w:rsidRDefault="001421A8" w:rsidP="001B0A9F">
            <w:pPr>
              <w:pStyle w:val="Akapitzlist"/>
              <w:numPr>
                <w:ilvl w:val="0"/>
                <w:numId w:val="490"/>
              </w:numPr>
              <w:spacing w:before="40" w:after="40"/>
              <w:ind w:left="303" w:hanging="284"/>
              <w:jc w:val="both"/>
              <w:rPr>
                <w:rFonts w:cs="Arial"/>
              </w:rPr>
            </w:pPr>
            <w:r w:rsidRPr="00BE19D7">
              <w:rPr>
                <w:rFonts w:cs="Arial"/>
              </w:rPr>
              <w:t>W przypadku zakupu sprzętu co najmniej 80% stanowić powinien sprzęt z katalogu Ministerstwa Zdrowia. W ramach pozostałych 20% beneficjent może sfinansować ewentualne inne zidentyfikowane potrzeby sprzętowe dedykowane walce z epidemią i przeciwdziałaniu jej skutkom. Katalog sprzętu opracowany przez Ministerstwo Zdrowia stanowi załącznik do Wezwania do złożenia wniosku. Kryterium nie dotyczy zakupu ambulansów przez Wojewódzką Stację Pogotowia Ratunkowego.</w:t>
            </w:r>
          </w:p>
          <w:p w:rsidR="001421A8" w:rsidRPr="00BE19D7" w:rsidRDefault="001421A8" w:rsidP="001C3995">
            <w:pPr>
              <w:pStyle w:val="Akapitzlist"/>
              <w:numPr>
                <w:ilvl w:val="0"/>
                <w:numId w:val="0"/>
              </w:numPr>
              <w:spacing w:before="40" w:after="40"/>
              <w:ind w:left="303"/>
              <w:jc w:val="both"/>
              <w:rPr>
                <w:rFonts w:cs="Arial"/>
              </w:rPr>
            </w:pPr>
          </w:p>
          <w:p w:rsidR="001421A8" w:rsidRPr="00BE19D7" w:rsidRDefault="001421A8" w:rsidP="001B0A9F">
            <w:pPr>
              <w:pStyle w:val="Akapitzlist"/>
              <w:numPr>
                <w:ilvl w:val="0"/>
                <w:numId w:val="490"/>
              </w:numPr>
              <w:spacing w:before="40" w:after="40"/>
              <w:ind w:left="303" w:hanging="284"/>
              <w:jc w:val="both"/>
            </w:pPr>
            <w:r w:rsidRPr="00BE19D7">
              <w:rPr>
                <w:rFonts w:cs="Arial"/>
              </w:rPr>
              <w:t xml:space="preserve">Okres realizacji projektu trwa nie dłużej niż do 31.12.2020 r. </w:t>
            </w:r>
            <w:r w:rsidRPr="00BE19D7">
              <w:rPr>
                <w:rFonts w:cs="Arial"/>
              </w:rPr>
              <w:br/>
              <w:t>W uzasadnionych przypadkach na etapie realizacji projektu na wniosek lub za zgodą IP, dopuszcza się możliwość odstępstwa w zakresie warunku zakończenia projektu do 31.12.2020 roku.</w:t>
            </w:r>
          </w:p>
          <w:p w:rsidR="001421A8" w:rsidRPr="00BE19D7" w:rsidRDefault="001421A8" w:rsidP="00EB7B04">
            <w:pPr>
              <w:spacing w:before="40" w:after="40"/>
              <w:jc w:val="both"/>
              <w:rPr>
                <w:rFonts w:ascii="Myriad Pro" w:hAnsi="Myriad Pro"/>
                <w:sz w:val="20"/>
              </w:rPr>
            </w:pPr>
          </w:p>
          <w:p w:rsidR="001421A8" w:rsidRPr="00BE19D7" w:rsidRDefault="001421A8" w:rsidP="001B0A9F">
            <w:pPr>
              <w:pStyle w:val="Akapitzlist"/>
              <w:numPr>
                <w:ilvl w:val="0"/>
                <w:numId w:val="490"/>
              </w:numPr>
              <w:spacing w:before="40" w:after="40"/>
              <w:ind w:left="303" w:hanging="284"/>
              <w:jc w:val="both"/>
              <w:rPr>
                <w:rFonts w:cs="Arial"/>
              </w:rPr>
            </w:pPr>
            <w:r w:rsidRPr="00BE19D7">
              <w:rPr>
                <w:rFonts w:cs="Arial"/>
              </w:rPr>
              <w:t>Wydatki finansowane w projekcie nie stanowiły i/lub nie będą stanowić przedmiotu refundacji przez wojewodę zachodniopomorskiego.</w:t>
            </w:r>
          </w:p>
        </w:tc>
        <w:tc>
          <w:tcPr>
            <w:tcW w:w="4598" w:type="dxa"/>
            <w:shd w:val="clear" w:color="auto" w:fill="auto"/>
          </w:tcPr>
          <w:p w:rsidR="001421A8" w:rsidRPr="00BE19D7" w:rsidRDefault="001421A8" w:rsidP="00EB7B04">
            <w:pPr>
              <w:spacing w:before="40" w:after="40"/>
              <w:rPr>
                <w:rFonts w:ascii="Myriad Pro" w:hAnsi="Myriad Pro" w:cs="Arial"/>
                <w:sz w:val="20"/>
              </w:rPr>
            </w:pPr>
            <w:r w:rsidRPr="00BE19D7">
              <w:rPr>
                <w:rFonts w:ascii="Myriad Pro" w:hAnsi="Myriad Pro" w:cs="Arial"/>
                <w:sz w:val="20"/>
              </w:rPr>
              <w:t>Spełnienie kryterium jest konieczne do przyznania dofinansowania.</w:t>
            </w:r>
          </w:p>
          <w:p w:rsidR="001421A8" w:rsidRPr="00BE19D7" w:rsidRDefault="001421A8" w:rsidP="00EB7B04">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1421A8" w:rsidRPr="00BE19D7" w:rsidRDefault="001421A8" w:rsidP="00EB7B04">
            <w:pPr>
              <w:spacing w:before="40" w:after="40"/>
              <w:jc w:val="both"/>
              <w:rPr>
                <w:rFonts w:ascii="Myriad Pro" w:hAnsi="Myriad Pro" w:cs="Arial"/>
                <w:sz w:val="20"/>
              </w:rPr>
            </w:pPr>
            <w:r w:rsidRPr="00BE19D7">
              <w:rPr>
                <w:rFonts w:ascii="Myriad Pro" w:hAnsi="Myriad Pro" w:cs="Arial"/>
                <w:sz w:val="20"/>
              </w:rPr>
              <w:t>Ocena spełniania kryterium polega na przypisaniu wartości logicznych „tak”, „nie”.</w:t>
            </w:r>
          </w:p>
          <w:p w:rsidR="001421A8" w:rsidRPr="00BE19D7" w:rsidRDefault="001421A8" w:rsidP="00EB7B04">
            <w:pPr>
              <w:rPr>
                <w:rFonts w:ascii="Myriad Pro" w:hAnsi="Myriad Pro" w:cs="Arial"/>
                <w:sz w:val="20"/>
              </w:rPr>
            </w:pPr>
            <w:r w:rsidRPr="00BE19D7">
              <w:rPr>
                <w:rFonts w:ascii="Myriad Pro" w:hAnsi="Myriad Pro" w:cs="Arial"/>
                <w:sz w:val="20"/>
              </w:rPr>
              <w:t xml:space="preserve"> </w:t>
            </w:r>
          </w:p>
          <w:p w:rsidR="001421A8" w:rsidRPr="00BE19D7" w:rsidRDefault="001421A8" w:rsidP="00EB7B04">
            <w:pPr>
              <w:spacing w:before="40" w:after="40"/>
              <w:jc w:val="both"/>
              <w:rPr>
                <w:rFonts w:ascii="Myriad Pro" w:hAnsi="Myriad Pro" w:cs="Arial"/>
                <w:b/>
                <w:sz w:val="20"/>
              </w:rPr>
            </w:pPr>
            <w:r w:rsidRPr="00BE19D7">
              <w:rPr>
                <w:rFonts w:ascii="Myriad Pro" w:hAnsi="Myriad Pro" w:cs="Arial"/>
                <w:b/>
                <w:sz w:val="20"/>
              </w:rPr>
              <w:t xml:space="preserve">Kryterium dopuszczalności "Zgodność wsparcia" nr 2 będzie weryfikowane na podstawie oświadczenia wnioskodawcy, iż wystąpił o rekomendację do Wojewody na etapie KOP oraz na podstawie przedłożonej pozytywnej rekomendacji Wojewody na etapie podpisania umowy. </w:t>
            </w:r>
          </w:p>
          <w:p w:rsidR="001421A8" w:rsidRPr="00BE19D7" w:rsidRDefault="001421A8" w:rsidP="00EB7B04">
            <w:pPr>
              <w:spacing w:before="40" w:after="40"/>
              <w:rPr>
                <w:rFonts w:ascii="Myriad Pro" w:hAnsi="Myriad Pro" w:cs="Arial"/>
                <w:sz w:val="20"/>
              </w:rPr>
            </w:pPr>
          </w:p>
        </w:tc>
      </w:tr>
    </w:tbl>
    <w:p w:rsidR="001421A8" w:rsidRPr="00BE19D7" w:rsidRDefault="001421A8" w:rsidP="001421A8">
      <w:pPr>
        <w:rPr>
          <w:rFonts w:ascii="Myriad Pro" w:hAnsi="Myriad Pro"/>
          <w:sz w:val="20"/>
        </w:rPr>
      </w:pPr>
    </w:p>
    <w:p w:rsidR="00DD0E1D" w:rsidRDefault="00DD0E1D" w:rsidP="00EF7126">
      <w:pPr>
        <w:autoSpaceDE w:val="0"/>
        <w:autoSpaceDN w:val="0"/>
        <w:adjustRightInd w:val="0"/>
        <w:ind w:left="360"/>
        <w:jc w:val="center"/>
        <w:rPr>
          <w:rFonts w:ascii="Myriad Pro" w:hAnsi="Myriad Pro" w:cs="Arial"/>
          <w:b/>
          <w:sz w:val="20"/>
        </w:rPr>
      </w:pPr>
    </w:p>
    <w:p w:rsidR="001421A8" w:rsidRPr="00EF7126" w:rsidRDefault="001421A8" w:rsidP="00EF7126">
      <w:pPr>
        <w:autoSpaceDE w:val="0"/>
        <w:autoSpaceDN w:val="0"/>
        <w:adjustRightInd w:val="0"/>
        <w:ind w:left="360"/>
        <w:jc w:val="center"/>
        <w:rPr>
          <w:rFonts w:ascii="Myriad Pro" w:hAnsi="Myriad Pro" w:cs="Arial"/>
          <w:b/>
          <w:bCs/>
          <w:sz w:val="20"/>
        </w:rPr>
      </w:pPr>
      <w:r w:rsidRPr="00EF7126">
        <w:rPr>
          <w:rFonts w:ascii="Myriad Pro" w:hAnsi="Myriad Pro" w:cs="Arial"/>
          <w:b/>
          <w:sz w:val="20"/>
        </w:rPr>
        <w:lastRenderedPageBreak/>
        <w:t xml:space="preserve">Kryteria szczegółowe </w:t>
      </w:r>
      <w:r w:rsidRPr="00EF7126">
        <w:rPr>
          <w:rFonts w:ascii="Myriad Pro" w:eastAsiaTheme="majorEastAsia" w:hAnsi="Myriad Pro" w:cs="Arial"/>
          <w:b/>
          <w:bCs/>
          <w:sz w:val="20"/>
        </w:rPr>
        <w:t xml:space="preserve">przyjęte Uchwałą </w:t>
      </w:r>
      <w:r w:rsidRPr="00EF7126">
        <w:rPr>
          <w:rFonts w:ascii="Myriad Pro" w:hAnsi="Myriad Pro" w:cs="Arial"/>
          <w:b/>
          <w:bCs/>
          <w:sz w:val="20"/>
        </w:rPr>
        <w:t>Nr 26/20 Komitetu Monitorującego RPO WZ 2014-2020 z dnia 14 lipca 2020 r. (tryb nadzwyczajny)</w:t>
      </w:r>
      <w:r w:rsidR="00EF7126" w:rsidRPr="00EF7126">
        <w:rPr>
          <w:rFonts w:ascii="Myriad Pro" w:hAnsi="Myriad Pro" w:cs="Arial"/>
          <w:b/>
          <w:sz w:val="20"/>
        </w:rPr>
        <w:t xml:space="preserve"> </w:t>
      </w:r>
      <w:r w:rsidR="00EF7126">
        <w:rPr>
          <w:rFonts w:ascii="Myriad Pro" w:hAnsi="Myriad Pro" w:cs="Arial"/>
          <w:b/>
          <w:sz w:val="20"/>
        </w:rPr>
        <w:br/>
        <w:t xml:space="preserve">projekty grantowe WZ, </w:t>
      </w:r>
      <w:r w:rsidR="00EF7126" w:rsidRPr="00EF7126">
        <w:rPr>
          <w:rFonts w:ascii="Myriad Pro" w:hAnsi="Myriad Pro" w:cs="Arial"/>
          <w:b/>
          <w:sz w:val="20"/>
        </w:rPr>
        <w:t>WOPR i O</w:t>
      </w:r>
      <w:r w:rsidR="00DD0E1D">
        <w:rPr>
          <w:rFonts w:ascii="Myriad Pro" w:hAnsi="Myriad Pro" w:cs="Arial"/>
          <w:b/>
          <w:sz w:val="20"/>
        </w:rPr>
        <w:t>SP</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696"/>
        <w:gridCol w:w="12479"/>
      </w:tblGrid>
      <w:tr w:rsidR="00AE7B2B" w:rsidRPr="00BE19D7" w:rsidTr="00EB7B04">
        <w:trPr>
          <w:jc w:val="center"/>
        </w:trPr>
        <w:tc>
          <w:tcPr>
            <w:tcW w:w="1696" w:type="dxa"/>
            <w:shd w:val="clear" w:color="auto" w:fill="B6DDE8" w:themeFill="accent5" w:themeFillTint="66"/>
          </w:tcPr>
          <w:p w:rsidR="00AE7B2B" w:rsidRPr="00BE19D7" w:rsidRDefault="00AE7B2B" w:rsidP="00EB7B04">
            <w:pPr>
              <w:spacing w:before="40" w:after="40"/>
              <w:rPr>
                <w:rFonts w:ascii="Myriad Pro" w:hAnsi="Myriad Pro" w:cs="Arial"/>
                <w:sz w:val="20"/>
              </w:rPr>
            </w:pPr>
            <w:r w:rsidRPr="00BE19D7">
              <w:rPr>
                <w:rFonts w:ascii="Myriad Pro" w:hAnsi="Myriad Pro" w:cs="Arial"/>
                <w:sz w:val="20"/>
              </w:rPr>
              <w:t>Oś priorytetowa</w:t>
            </w:r>
          </w:p>
        </w:tc>
        <w:tc>
          <w:tcPr>
            <w:tcW w:w="12479" w:type="dxa"/>
            <w:shd w:val="clear" w:color="auto" w:fill="B6DDE8" w:themeFill="accent5" w:themeFillTint="66"/>
          </w:tcPr>
          <w:p w:rsidR="00AE7B2B" w:rsidRPr="00BE19D7" w:rsidRDefault="00AE7B2B" w:rsidP="00EB7B04">
            <w:pPr>
              <w:spacing w:before="40" w:after="40"/>
              <w:rPr>
                <w:rFonts w:ascii="Myriad Pro" w:hAnsi="Myriad Pro" w:cs="Arial"/>
                <w:sz w:val="20"/>
              </w:rPr>
            </w:pPr>
            <w:r w:rsidRPr="00BE19D7">
              <w:rPr>
                <w:rFonts w:ascii="Myriad Pro" w:hAnsi="Myriad Pro" w:cs="Arial"/>
                <w:sz w:val="20"/>
              </w:rPr>
              <w:t>VII Włączenie społeczne</w:t>
            </w:r>
          </w:p>
        </w:tc>
      </w:tr>
      <w:tr w:rsidR="00AE7B2B" w:rsidRPr="00BE19D7" w:rsidTr="00EB7B04">
        <w:trPr>
          <w:trHeight w:val="682"/>
          <w:jc w:val="center"/>
        </w:trPr>
        <w:tc>
          <w:tcPr>
            <w:tcW w:w="1696" w:type="dxa"/>
            <w:shd w:val="clear" w:color="auto" w:fill="B6DDE8" w:themeFill="accent5" w:themeFillTint="66"/>
          </w:tcPr>
          <w:p w:rsidR="00AE7B2B" w:rsidRPr="00BE19D7" w:rsidRDefault="00AE7B2B" w:rsidP="00EB7B04">
            <w:pPr>
              <w:spacing w:before="40" w:after="40"/>
              <w:rPr>
                <w:rFonts w:ascii="Myriad Pro" w:hAnsi="Myriad Pro" w:cs="Arial"/>
                <w:sz w:val="20"/>
              </w:rPr>
            </w:pPr>
            <w:r w:rsidRPr="00BE19D7">
              <w:rPr>
                <w:rFonts w:ascii="Myriad Pro" w:hAnsi="Myriad Pro" w:cs="Arial"/>
                <w:sz w:val="20"/>
              </w:rPr>
              <w:t>Priorytet Inwestycyjny</w:t>
            </w:r>
          </w:p>
        </w:tc>
        <w:tc>
          <w:tcPr>
            <w:tcW w:w="12479" w:type="dxa"/>
            <w:shd w:val="clear" w:color="auto" w:fill="B6DDE8" w:themeFill="accent5" w:themeFillTint="66"/>
          </w:tcPr>
          <w:p w:rsidR="00AE7B2B" w:rsidRPr="00BE19D7" w:rsidRDefault="00AE7B2B" w:rsidP="00EB7B04">
            <w:pPr>
              <w:autoSpaceDE w:val="0"/>
              <w:autoSpaceDN w:val="0"/>
              <w:adjustRightInd w:val="0"/>
              <w:rPr>
                <w:rFonts w:ascii="Myriad Pro" w:hAnsi="Myriad Pro" w:cs="Arial"/>
                <w:iCs/>
                <w:sz w:val="20"/>
              </w:rPr>
            </w:pPr>
            <w:r w:rsidRPr="00BE19D7">
              <w:rPr>
                <w:rFonts w:ascii="Myriad Pro" w:hAnsi="Myriad Pro" w:cs="Arial"/>
                <w:sz w:val="20"/>
              </w:rPr>
              <w:t>9iv: Ułatwianie dostępu do przystępnych cenowo, trwałych oraz wysokiej jakości usług, w tym opieki zdrowotnej i usług socjalnych świadczonych w interesie ogólnym</w:t>
            </w:r>
          </w:p>
        </w:tc>
      </w:tr>
      <w:tr w:rsidR="00AE7B2B" w:rsidRPr="00BE19D7" w:rsidTr="00EB7B04">
        <w:trPr>
          <w:trHeight w:val="682"/>
          <w:jc w:val="center"/>
        </w:trPr>
        <w:tc>
          <w:tcPr>
            <w:tcW w:w="1696" w:type="dxa"/>
            <w:shd w:val="clear" w:color="auto" w:fill="B6DDE8" w:themeFill="accent5" w:themeFillTint="66"/>
          </w:tcPr>
          <w:p w:rsidR="00AE7B2B" w:rsidRPr="00BE19D7" w:rsidRDefault="00AE7B2B" w:rsidP="00EB7B04">
            <w:pPr>
              <w:spacing w:before="40" w:after="40"/>
              <w:rPr>
                <w:rFonts w:ascii="Myriad Pro" w:hAnsi="Myriad Pro" w:cs="Arial"/>
                <w:sz w:val="20"/>
              </w:rPr>
            </w:pPr>
            <w:r w:rsidRPr="00BE19D7">
              <w:rPr>
                <w:rFonts w:ascii="Myriad Pro" w:hAnsi="Myriad Pro" w:cs="Arial"/>
                <w:sz w:val="20"/>
              </w:rPr>
              <w:t>Działanie</w:t>
            </w:r>
          </w:p>
        </w:tc>
        <w:tc>
          <w:tcPr>
            <w:tcW w:w="12479" w:type="dxa"/>
            <w:shd w:val="clear" w:color="auto" w:fill="B6DDE8" w:themeFill="accent5" w:themeFillTint="66"/>
          </w:tcPr>
          <w:p w:rsidR="00AE7B2B" w:rsidRPr="00BE19D7" w:rsidRDefault="00AE7B2B" w:rsidP="00EB7B04">
            <w:pPr>
              <w:autoSpaceDE w:val="0"/>
              <w:autoSpaceDN w:val="0"/>
              <w:adjustRightInd w:val="0"/>
              <w:rPr>
                <w:rFonts w:ascii="Myriad Pro" w:eastAsia="MyriadPro-Regular" w:hAnsi="Myriad Pro" w:cs="Arial"/>
                <w:sz w:val="20"/>
              </w:rPr>
            </w:pPr>
            <w:r w:rsidRPr="00BE19D7">
              <w:rPr>
                <w:rFonts w:ascii="Myriad Pro" w:hAnsi="Myriad Pro" w:cs="Arial"/>
                <w:sz w:val="20"/>
              </w:rPr>
              <w:t>7.7</w:t>
            </w:r>
            <w:r w:rsidRPr="00BE19D7">
              <w:rPr>
                <w:rFonts w:ascii="Myriad Pro" w:hAnsi="Myriad Pro" w:cs="Arial"/>
                <w:b/>
                <w:sz w:val="20"/>
              </w:rPr>
              <w:t xml:space="preserve"> </w:t>
            </w:r>
            <w:r w:rsidRPr="00BE19D7">
              <w:rPr>
                <w:rFonts w:ascii="Myriad Pro" w:eastAsia="Calibri" w:hAnsi="Myriad Pro" w:cs="Arial"/>
                <w:sz w:val="20"/>
              </w:rPr>
              <w:t>Wdrożenie programów wczesnego wykrywania wad rozwojowych i rehabilitacji dzieci z niepełnosprawnościami oraz zagrożonych niepełnosprawnością oraz przedsięwzięć związanych z walką i zapobieganiem COVID-19</w:t>
            </w:r>
          </w:p>
        </w:tc>
      </w:tr>
    </w:tbl>
    <w:p w:rsidR="00AE7B2B" w:rsidRPr="00BE19D7" w:rsidRDefault="00AE7B2B" w:rsidP="00AE7B2B">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704"/>
        <w:gridCol w:w="2657"/>
        <w:gridCol w:w="6216"/>
        <w:gridCol w:w="4598"/>
      </w:tblGrid>
      <w:tr w:rsidR="00AE7B2B" w:rsidRPr="00BE19D7" w:rsidTr="00EB7B04">
        <w:trPr>
          <w:jc w:val="center"/>
        </w:trPr>
        <w:tc>
          <w:tcPr>
            <w:tcW w:w="14175" w:type="dxa"/>
            <w:gridSpan w:val="4"/>
          </w:tcPr>
          <w:p w:rsidR="00AE7B2B" w:rsidRPr="00BE19D7" w:rsidRDefault="00AE7B2B" w:rsidP="00EB7B04">
            <w:pPr>
              <w:spacing w:before="40" w:after="40"/>
              <w:jc w:val="center"/>
              <w:rPr>
                <w:rFonts w:ascii="Myriad Pro" w:hAnsi="Myriad Pro" w:cs="Arial"/>
                <w:b/>
                <w:sz w:val="20"/>
              </w:rPr>
            </w:pPr>
            <w:r w:rsidRPr="00BE19D7">
              <w:rPr>
                <w:rFonts w:ascii="Myriad Pro" w:hAnsi="Myriad Pro" w:cs="Arial"/>
                <w:b/>
                <w:sz w:val="20"/>
              </w:rPr>
              <w:t>Kryteria dopuszczalności</w:t>
            </w:r>
          </w:p>
        </w:tc>
      </w:tr>
      <w:tr w:rsidR="00AE7B2B" w:rsidRPr="00BE19D7" w:rsidTr="00EB7B04">
        <w:trPr>
          <w:jc w:val="center"/>
        </w:trPr>
        <w:tc>
          <w:tcPr>
            <w:tcW w:w="704" w:type="dxa"/>
          </w:tcPr>
          <w:p w:rsidR="00AE7B2B" w:rsidRPr="00BE19D7" w:rsidRDefault="00AE7B2B" w:rsidP="00EB7B04">
            <w:pPr>
              <w:spacing w:before="40" w:after="40"/>
              <w:jc w:val="center"/>
              <w:rPr>
                <w:rFonts w:ascii="Myriad Pro" w:hAnsi="Myriad Pro" w:cs="Arial"/>
                <w:sz w:val="20"/>
              </w:rPr>
            </w:pPr>
            <w:r w:rsidRPr="00BE19D7">
              <w:rPr>
                <w:rFonts w:ascii="Myriad Pro" w:hAnsi="Myriad Pro" w:cs="Arial"/>
                <w:sz w:val="20"/>
              </w:rPr>
              <w:t>L.p.</w:t>
            </w:r>
          </w:p>
        </w:tc>
        <w:tc>
          <w:tcPr>
            <w:tcW w:w="2657" w:type="dxa"/>
          </w:tcPr>
          <w:p w:rsidR="00AE7B2B" w:rsidRPr="00BE19D7" w:rsidRDefault="00AE7B2B" w:rsidP="00EB7B04">
            <w:pPr>
              <w:spacing w:before="40" w:after="40"/>
              <w:jc w:val="center"/>
              <w:rPr>
                <w:rFonts w:ascii="Myriad Pro" w:hAnsi="Myriad Pro" w:cs="Arial"/>
                <w:sz w:val="20"/>
              </w:rPr>
            </w:pPr>
            <w:r w:rsidRPr="00BE19D7">
              <w:rPr>
                <w:rFonts w:ascii="Myriad Pro" w:hAnsi="Myriad Pro" w:cs="Arial"/>
                <w:sz w:val="20"/>
              </w:rPr>
              <w:t>Nazwa kryterium</w:t>
            </w:r>
          </w:p>
        </w:tc>
        <w:tc>
          <w:tcPr>
            <w:tcW w:w="6216" w:type="dxa"/>
          </w:tcPr>
          <w:p w:rsidR="00AE7B2B" w:rsidRPr="00BE19D7" w:rsidRDefault="00AE7B2B" w:rsidP="00EB7B04">
            <w:pPr>
              <w:spacing w:before="40" w:after="40"/>
              <w:jc w:val="center"/>
              <w:rPr>
                <w:rFonts w:ascii="Myriad Pro" w:hAnsi="Myriad Pro" w:cs="Arial"/>
                <w:sz w:val="20"/>
              </w:rPr>
            </w:pPr>
            <w:r w:rsidRPr="00BE19D7">
              <w:rPr>
                <w:rFonts w:ascii="Myriad Pro" w:hAnsi="Myriad Pro" w:cs="Arial"/>
                <w:sz w:val="20"/>
              </w:rPr>
              <w:t>Definicja kryterium</w:t>
            </w:r>
          </w:p>
        </w:tc>
        <w:tc>
          <w:tcPr>
            <w:tcW w:w="4598" w:type="dxa"/>
          </w:tcPr>
          <w:p w:rsidR="00AE7B2B" w:rsidRPr="00BE19D7" w:rsidRDefault="00AE7B2B" w:rsidP="00EB7B04">
            <w:pPr>
              <w:spacing w:before="40" w:after="40"/>
              <w:jc w:val="center"/>
              <w:rPr>
                <w:rFonts w:ascii="Myriad Pro" w:hAnsi="Myriad Pro" w:cs="Arial"/>
                <w:sz w:val="20"/>
              </w:rPr>
            </w:pPr>
            <w:r w:rsidRPr="00BE19D7">
              <w:rPr>
                <w:rFonts w:ascii="Myriad Pro" w:hAnsi="Myriad Pro" w:cs="Arial"/>
                <w:sz w:val="20"/>
              </w:rPr>
              <w:t>Opis znaczenia kryterium</w:t>
            </w:r>
          </w:p>
        </w:tc>
      </w:tr>
      <w:tr w:rsidR="00AE7B2B" w:rsidRPr="00BE19D7" w:rsidTr="00EB7B04">
        <w:trPr>
          <w:jc w:val="center"/>
        </w:trPr>
        <w:tc>
          <w:tcPr>
            <w:tcW w:w="704" w:type="dxa"/>
          </w:tcPr>
          <w:p w:rsidR="00AE7B2B" w:rsidRPr="00BE19D7" w:rsidRDefault="00AE7B2B" w:rsidP="00EB7B04">
            <w:pPr>
              <w:spacing w:before="40" w:after="40"/>
              <w:jc w:val="center"/>
              <w:rPr>
                <w:rFonts w:ascii="Myriad Pro" w:hAnsi="Myriad Pro" w:cs="Arial"/>
                <w:sz w:val="20"/>
              </w:rPr>
            </w:pPr>
            <w:r w:rsidRPr="00BE19D7">
              <w:rPr>
                <w:rFonts w:ascii="Myriad Pro" w:hAnsi="Myriad Pro" w:cs="Arial"/>
                <w:sz w:val="20"/>
              </w:rPr>
              <w:t>1</w:t>
            </w:r>
          </w:p>
        </w:tc>
        <w:tc>
          <w:tcPr>
            <w:tcW w:w="2657" w:type="dxa"/>
          </w:tcPr>
          <w:p w:rsidR="00AE7B2B" w:rsidRPr="00BE19D7" w:rsidRDefault="00AE7B2B" w:rsidP="00EB7B04">
            <w:pPr>
              <w:spacing w:before="40" w:after="40"/>
              <w:jc w:val="center"/>
              <w:rPr>
                <w:rFonts w:ascii="Myriad Pro" w:hAnsi="Myriad Pro" w:cs="Arial"/>
                <w:sz w:val="20"/>
              </w:rPr>
            </w:pPr>
            <w:r w:rsidRPr="00BE19D7">
              <w:rPr>
                <w:rFonts w:ascii="Myriad Pro" w:hAnsi="Myriad Pro" w:cs="Arial"/>
                <w:sz w:val="20"/>
              </w:rPr>
              <w:t>2</w:t>
            </w:r>
          </w:p>
        </w:tc>
        <w:tc>
          <w:tcPr>
            <w:tcW w:w="6216" w:type="dxa"/>
          </w:tcPr>
          <w:p w:rsidR="00AE7B2B" w:rsidRPr="00BE19D7" w:rsidRDefault="00AE7B2B" w:rsidP="00EB7B04">
            <w:pPr>
              <w:spacing w:before="40" w:after="40"/>
              <w:jc w:val="center"/>
              <w:rPr>
                <w:rFonts w:ascii="Myriad Pro" w:hAnsi="Myriad Pro" w:cs="Arial"/>
                <w:sz w:val="20"/>
              </w:rPr>
            </w:pPr>
            <w:r w:rsidRPr="00BE19D7">
              <w:rPr>
                <w:rFonts w:ascii="Myriad Pro" w:hAnsi="Myriad Pro" w:cs="Arial"/>
                <w:sz w:val="20"/>
              </w:rPr>
              <w:t>3</w:t>
            </w:r>
          </w:p>
        </w:tc>
        <w:tc>
          <w:tcPr>
            <w:tcW w:w="4598" w:type="dxa"/>
          </w:tcPr>
          <w:p w:rsidR="00AE7B2B" w:rsidRPr="00BE19D7" w:rsidRDefault="00AE7B2B" w:rsidP="00EB7B04">
            <w:pPr>
              <w:spacing w:before="40" w:after="40"/>
              <w:jc w:val="center"/>
              <w:rPr>
                <w:rFonts w:ascii="Myriad Pro" w:hAnsi="Myriad Pro" w:cs="Arial"/>
                <w:sz w:val="20"/>
              </w:rPr>
            </w:pPr>
            <w:r w:rsidRPr="00BE19D7">
              <w:rPr>
                <w:rFonts w:ascii="Myriad Pro" w:hAnsi="Myriad Pro" w:cs="Arial"/>
                <w:sz w:val="20"/>
              </w:rPr>
              <w:t>4</w:t>
            </w:r>
          </w:p>
        </w:tc>
      </w:tr>
      <w:tr w:rsidR="00AE7B2B" w:rsidRPr="00BE19D7" w:rsidTr="00EB7B04">
        <w:trPr>
          <w:jc w:val="center"/>
        </w:trPr>
        <w:tc>
          <w:tcPr>
            <w:tcW w:w="704" w:type="dxa"/>
          </w:tcPr>
          <w:p w:rsidR="00AE7B2B" w:rsidRPr="00BE19D7" w:rsidRDefault="00AE7B2B" w:rsidP="001B0A9F">
            <w:pPr>
              <w:pStyle w:val="Akapitzlist"/>
              <w:numPr>
                <w:ilvl w:val="0"/>
                <w:numId w:val="497"/>
              </w:numPr>
              <w:spacing w:before="40" w:after="40"/>
              <w:ind w:left="0" w:firstLine="0"/>
              <w:contextualSpacing w:val="0"/>
              <w:rPr>
                <w:rFonts w:cs="Arial"/>
              </w:rPr>
            </w:pPr>
          </w:p>
        </w:tc>
        <w:tc>
          <w:tcPr>
            <w:tcW w:w="2657" w:type="dxa"/>
            <w:shd w:val="clear" w:color="auto" w:fill="auto"/>
          </w:tcPr>
          <w:p w:rsidR="00AE7B2B" w:rsidRPr="00BE19D7" w:rsidRDefault="00AE7B2B" w:rsidP="00EB7B04">
            <w:pPr>
              <w:spacing w:before="40" w:after="40"/>
              <w:rPr>
                <w:rFonts w:ascii="Myriad Pro" w:hAnsi="Myriad Pro" w:cs="Arial"/>
                <w:sz w:val="20"/>
              </w:rPr>
            </w:pPr>
            <w:r w:rsidRPr="00BE19D7">
              <w:rPr>
                <w:rFonts w:ascii="Myriad Pro" w:hAnsi="Myriad Pro" w:cs="Arial"/>
                <w:sz w:val="20"/>
              </w:rPr>
              <w:t xml:space="preserve">Zgodność wsparcia </w:t>
            </w:r>
          </w:p>
          <w:p w:rsidR="00AE7B2B" w:rsidRPr="00BE19D7" w:rsidRDefault="00AE7B2B" w:rsidP="00EB7B04">
            <w:pPr>
              <w:spacing w:before="40" w:after="40"/>
              <w:rPr>
                <w:rFonts w:ascii="Myriad Pro" w:hAnsi="Myriad Pro" w:cs="Arial"/>
                <w:sz w:val="20"/>
              </w:rPr>
            </w:pPr>
          </w:p>
        </w:tc>
        <w:tc>
          <w:tcPr>
            <w:tcW w:w="6216" w:type="dxa"/>
            <w:shd w:val="clear" w:color="auto" w:fill="auto"/>
          </w:tcPr>
          <w:p w:rsidR="00AE7B2B" w:rsidRPr="00BE19D7" w:rsidRDefault="00AE7B2B" w:rsidP="001B0A9F">
            <w:pPr>
              <w:pStyle w:val="Akapitzlist"/>
              <w:numPr>
                <w:ilvl w:val="0"/>
                <w:numId w:val="492"/>
              </w:numPr>
              <w:spacing w:before="40" w:after="40"/>
              <w:ind w:left="303" w:hanging="284"/>
              <w:jc w:val="both"/>
              <w:rPr>
                <w:rFonts w:cs="Arial"/>
              </w:rPr>
            </w:pPr>
            <w:r w:rsidRPr="00BE19D7">
              <w:rPr>
                <w:rFonts w:cs="Arial"/>
              </w:rPr>
              <w:t xml:space="preserve">Zaplanowane w ramach projektu działania wynikają z aktualnej  sytuacji epidemiologicznej. Są skierowane na zapobieganie, przeciwdziałanie i zwalczanie pandemii COVID-19, wywołanej </w:t>
            </w:r>
            <w:proofErr w:type="spellStart"/>
            <w:r w:rsidRPr="00BE19D7">
              <w:rPr>
                <w:rFonts w:cs="Arial"/>
              </w:rPr>
              <w:t>koronawirusem</w:t>
            </w:r>
            <w:proofErr w:type="spellEnd"/>
            <w:r w:rsidRPr="00BE19D7">
              <w:rPr>
                <w:rFonts w:cs="Arial"/>
              </w:rPr>
              <w:t xml:space="preserve"> SARS-CoV-2.</w:t>
            </w:r>
          </w:p>
          <w:p w:rsidR="00AE7B2B" w:rsidRPr="00BE19D7" w:rsidRDefault="00AE7B2B" w:rsidP="001B0A9F">
            <w:pPr>
              <w:pStyle w:val="Akapitzlist"/>
              <w:numPr>
                <w:ilvl w:val="0"/>
                <w:numId w:val="492"/>
              </w:numPr>
              <w:spacing w:before="40" w:after="40"/>
              <w:ind w:left="303" w:hanging="284"/>
              <w:jc w:val="both"/>
              <w:rPr>
                <w:rFonts w:cs="Arial"/>
              </w:rPr>
            </w:pPr>
            <w:r w:rsidRPr="00BE19D7">
              <w:rPr>
                <w:rFonts w:cs="Arial"/>
              </w:rPr>
              <w:t xml:space="preserve">Wnioskodawca zobowiązał się do uzgodnienia i przedstawienia do zatwierdzenia przez Instytucję Pośredniczącą </w:t>
            </w:r>
            <w:r w:rsidRPr="00BE19D7">
              <w:rPr>
                <w:rFonts w:cs="Arial"/>
                <w:i/>
              </w:rPr>
              <w:t xml:space="preserve">kryteriów wyboru </w:t>
            </w:r>
            <w:proofErr w:type="spellStart"/>
            <w:r w:rsidRPr="00BE19D7">
              <w:rPr>
                <w:rFonts w:cs="Arial"/>
                <w:i/>
              </w:rPr>
              <w:t>Grantobiorców</w:t>
            </w:r>
            <w:proofErr w:type="spellEnd"/>
            <w:r w:rsidRPr="00BE19D7">
              <w:rPr>
                <w:rFonts w:cs="Arial"/>
                <w:i/>
              </w:rPr>
              <w:t xml:space="preserve"> i wniosków o  grant  oraz procedur dotyczących udzielania grantów</w:t>
            </w:r>
            <w:r w:rsidRPr="00BE19D7">
              <w:rPr>
                <w:rFonts w:cs="Arial"/>
              </w:rPr>
              <w:t xml:space="preserve"> w ramach działania 7.7  – przed publikacją ogłoszenia dotyczącego wyboru </w:t>
            </w:r>
            <w:proofErr w:type="spellStart"/>
            <w:r w:rsidRPr="00BE19D7">
              <w:rPr>
                <w:rFonts w:cs="Arial"/>
              </w:rPr>
              <w:t>Grantobiorców</w:t>
            </w:r>
            <w:proofErr w:type="spellEnd"/>
            <w:r w:rsidRPr="00BE19D7">
              <w:rPr>
                <w:rFonts w:cs="Arial"/>
              </w:rPr>
              <w:t>. Kryterium dotyczy projektu składanego przez Województwo Zachodniopomorskie.</w:t>
            </w:r>
          </w:p>
          <w:p w:rsidR="00AE7B2B" w:rsidRPr="00BE19D7" w:rsidRDefault="00AE7B2B" w:rsidP="001B0A9F">
            <w:pPr>
              <w:pStyle w:val="Akapitzlist"/>
              <w:numPr>
                <w:ilvl w:val="0"/>
                <w:numId w:val="492"/>
              </w:numPr>
              <w:spacing w:before="40" w:after="40"/>
              <w:ind w:left="303" w:hanging="284"/>
              <w:jc w:val="both"/>
              <w:rPr>
                <w:rFonts w:cs="Arial"/>
              </w:rPr>
            </w:pPr>
            <w:r w:rsidRPr="00BE19D7">
              <w:rPr>
                <w:rFonts w:cs="Arial"/>
              </w:rPr>
              <w:t xml:space="preserve">Okres realizacji projektu trwa nie dłużej niż do 31.12.2020 r. </w:t>
            </w:r>
            <w:r w:rsidRPr="00BE19D7">
              <w:rPr>
                <w:rFonts w:cs="Arial"/>
              </w:rPr>
              <w:br/>
              <w:t>W uzasadnionych przypadkach na etapie realizacji projektu na wniosek lub za zgodą IP, dopuszcza się możliwość odstępstwa w zakresie warunku zakończenia projektu do 31.12.2020 roku.</w:t>
            </w:r>
          </w:p>
        </w:tc>
        <w:tc>
          <w:tcPr>
            <w:tcW w:w="4598" w:type="dxa"/>
            <w:shd w:val="clear" w:color="auto" w:fill="auto"/>
          </w:tcPr>
          <w:p w:rsidR="00AE7B2B" w:rsidRPr="00BE19D7" w:rsidRDefault="00AE7B2B" w:rsidP="00EB7B04">
            <w:pPr>
              <w:spacing w:before="40" w:after="40"/>
              <w:rPr>
                <w:rFonts w:ascii="Myriad Pro" w:hAnsi="Myriad Pro" w:cs="Arial"/>
                <w:sz w:val="20"/>
              </w:rPr>
            </w:pPr>
            <w:r w:rsidRPr="00BE19D7">
              <w:rPr>
                <w:rFonts w:ascii="Myriad Pro" w:hAnsi="Myriad Pro" w:cs="Arial"/>
                <w:sz w:val="20"/>
              </w:rPr>
              <w:t>Spełnienie kryterium jest konieczne do przyznania dofinansowania.</w:t>
            </w:r>
          </w:p>
          <w:p w:rsidR="00AE7B2B" w:rsidRPr="00BE19D7" w:rsidRDefault="00AE7B2B" w:rsidP="00EB7B04">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AE7B2B" w:rsidRPr="00BE19D7" w:rsidRDefault="00AE7B2B" w:rsidP="00EB7B04">
            <w:pPr>
              <w:spacing w:before="40" w:after="40"/>
              <w:jc w:val="both"/>
              <w:rPr>
                <w:rFonts w:ascii="Myriad Pro" w:hAnsi="Myriad Pro" w:cs="Arial"/>
                <w:sz w:val="20"/>
              </w:rPr>
            </w:pPr>
            <w:r w:rsidRPr="00BE19D7">
              <w:rPr>
                <w:rFonts w:ascii="Myriad Pro" w:hAnsi="Myriad Pro" w:cs="Arial"/>
                <w:sz w:val="20"/>
              </w:rPr>
              <w:t>Ocena spełniania kryterium polega na przypisaniu wartości logicznych „tak”, „nie”.</w:t>
            </w:r>
          </w:p>
          <w:p w:rsidR="00AE7B2B" w:rsidRPr="00BE19D7" w:rsidRDefault="00AE7B2B" w:rsidP="00EB7B04">
            <w:pPr>
              <w:rPr>
                <w:rFonts w:ascii="Myriad Pro" w:hAnsi="Myriad Pro" w:cs="Arial"/>
                <w:sz w:val="20"/>
              </w:rPr>
            </w:pPr>
            <w:r w:rsidRPr="00BE19D7">
              <w:rPr>
                <w:rFonts w:ascii="Myriad Pro" w:hAnsi="Myriad Pro" w:cs="Arial"/>
                <w:sz w:val="20"/>
              </w:rPr>
              <w:t xml:space="preserve"> </w:t>
            </w:r>
          </w:p>
          <w:p w:rsidR="00AE7B2B" w:rsidRPr="00BE19D7" w:rsidRDefault="00AE7B2B" w:rsidP="00EB7B04">
            <w:pPr>
              <w:spacing w:before="40" w:after="40"/>
              <w:rPr>
                <w:rFonts w:ascii="Myriad Pro" w:hAnsi="Myriad Pro" w:cs="Arial"/>
                <w:sz w:val="20"/>
              </w:rPr>
            </w:pPr>
          </w:p>
        </w:tc>
      </w:tr>
    </w:tbl>
    <w:p w:rsidR="00AE7B2B" w:rsidRPr="00BE19D7" w:rsidRDefault="00AE7B2B" w:rsidP="00AE7B2B">
      <w:pPr>
        <w:rPr>
          <w:rFonts w:ascii="Myriad Pro" w:hAnsi="Myriad Pro"/>
          <w:sz w:val="20"/>
        </w:rPr>
      </w:pPr>
    </w:p>
    <w:p w:rsidR="001421A8" w:rsidRPr="00BE19D7" w:rsidRDefault="001421A8" w:rsidP="001421A8">
      <w:pPr>
        <w:autoSpaceDE w:val="0"/>
        <w:autoSpaceDN w:val="0"/>
        <w:adjustRightInd w:val="0"/>
        <w:ind w:left="360"/>
        <w:rPr>
          <w:rFonts w:ascii="Myriad Pro" w:hAnsi="Myriad Pro" w:cs="Arial"/>
          <w:bCs/>
          <w:sz w:val="20"/>
        </w:rPr>
      </w:pPr>
    </w:p>
    <w:p w:rsidR="00B56C25" w:rsidRPr="00A41F61" w:rsidDel="00A00723" w:rsidRDefault="00B56C25" w:rsidP="00B56C25">
      <w:pPr>
        <w:spacing w:before="120" w:after="120" w:line="240" w:lineRule="auto"/>
        <w:rPr>
          <w:del w:id="42" w:author="kholubczat" w:date="2020-09-17T13:56:00Z"/>
          <w:rFonts w:ascii="Myriad Pro" w:hAnsi="Myriad Pro"/>
          <w:sz w:val="20"/>
        </w:rPr>
      </w:pPr>
    </w:p>
    <w:p w:rsidR="001B4159" w:rsidDel="00A00723" w:rsidRDefault="001B4159">
      <w:pPr>
        <w:rPr>
          <w:del w:id="43" w:author="kholubczat" w:date="2020-09-17T13:56:00Z"/>
        </w:rPr>
      </w:pPr>
      <w:del w:id="44" w:author="kholubczat" w:date="2020-09-17T13:56:00Z">
        <w:r w:rsidDel="00A00723">
          <w:br w:type="page"/>
        </w:r>
      </w:del>
    </w:p>
    <w:p w:rsidR="00575FB5" w:rsidDel="00A00723" w:rsidRDefault="00575FB5" w:rsidP="00A00723">
      <w:pPr>
        <w:rPr>
          <w:del w:id="45" w:author="kholubczat" w:date="2020-09-17T13:56:00Z"/>
        </w:rPr>
      </w:pPr>
    </w:p>
    <w:p w:rsidR="00575FB5" w:rsidDel="00A00723" w:rsidRDefault="00575FB5" w:rsidP="008C1875">
      <w:pPr>
        <w:jc w:val="both"/>
        <w:rPr>
          <w:del w:id="46" w:author="kholubczat" w:date="2020-09-17T13:56:00Z"/>
        </w:rPr>
      </w:pPr>
    </w:p>
    <w:p w:rsidR="00575FB5" w:rsidDel="00A00723" w:rsidRDefault="00575FB5" w:rsidP="008C1875">
      <w:pPr>
        <w:jc w:val="both"/>
        <w:rPr>
          <w:del w:id="47" w:author="kholubczat" w:date="2020-09-17T13:56:00Z"/>
        </w:rPr>
      </w:pPr>
    </w:p>
    <w:p w:rsidR="00575FB5" w:rsidRDefault="00575FB5" w:rsidP="008C1875">
      <w:pPr>
        <w:jc w:val="both"/>
      </w:pPr>
    </w:p>
    <w:p w:rsidR="00575FB5" w:rsidRDefault="00575FB5" w:rsidP="008C1875">
      <w:pPr>
        <w:jc w:val="both"/>
      </w:pPr>
    </w:p>
    <w:p w:rsidR="00575FB5" w:rsidRPr="00094254" w:rsidRDefault="00575FB5" w:rsidP="00606993">
      <w:pPr>
        <w:pStyle w:val="Tytu"/>
      </w:pPr>
      <w:bookmarkStart w:id="48" w:name="_Toc59089716"/>
      <w:r w:rsidRPr="00094254">
        <w:t>VIII EDUKACJA</w:t>
      </w:r>
      <w:bookmarkEnd w:id="48"/>
    </w:p>
    <w:p w:rsidR="00575FB5" w:rsidRDefault="00575FB5" w:rsidP="00575FB5">
      <w:pPr>
        <w:jc w:val="center"/>
      </w:pPr>
      <w:r w:rsidRPr="00575FB5">
        <w:rPr>
          <w:noProof/>
          <w:lang w:eastAsia="pl-PL"/>
        </w:rPr>
        <w:drawing>
          <wp:inline distT="0" distB="0" distL="0" distR="0">
            <wp:extent cx="1895475" cy="1878965"/>
            <wp:effectExtent l="19050" t="0" r="9525" b="0"/>
            <wp:docPr id="12"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srcRect/>
                    <a:stretch>
                      <a:fillRect/>
                    </a:stretch>
                  </pic:blipFill>
                  <pic:spPr bwMode="auto">
                    <a:xfrm>
                      <a:off x="0" y="0"/>
                      <a:ext cx="1895475" cy="1878965"/>
                    </a:xfrm>
                    <a:prstGeom prst="rect">
                      <a:avLst/>
                    </a:prstGeom>
                    <a:noFill/>
                    <a:ln w="9525">
                      <a:noFill/>
                      <a:miter lim="800000"/>
                      <a:headEnd/>
                      <a:tailEnd/>
                    </a:ln>
                  </pic:spPr>
                </pic:pic>
              </a:graphicData>
            </a:graphic>
          </wp:inline>
        </w:drawing>
      </w:r>
    </w:p>
    <w:p w:rsidR="00575FB5" w:rsidRDefault="00575FB5" w:rsidP="00575FB5">
      <w:pPr>
        <w:jc w:val="center"/>
      </w:pPr>
    </w:p>
    <w:p w:rsidR="00575FB5" w:rsidRDefault="00575FB5" w:rsidP="00575FB5">
      <w:pPr>
        <w:jc w:val="center"/>
      </w:pPr>
    </w:p>
    <w:p w:rsidR="00575FB5" w:rsidRDefault="00575FB5" w:rsidP="00575FB5">
      <w:pPr>
        <w:jc w:val="center"/>
      </w:pPr>
    </w:p>
    <w:p w:rsidR="001B4159" w:rsidRDefault="001B4159">
      <w:r>
        <w:br w:type="page"/>
      </w:r>
    </w:p>
    <w:p w:rsidR="00B11567" w:rsidRPr="0099629E" w:rsidRDefault="00B11567" w:rsidP="00606993">
      <w:pPr>
        <w:pStyle w:val="Podtytu"/>
        <w:rPr>
          <w:bCs/>
          <w:sz w:val="20"/>
        </w:rPr>
      </w:pPr>
      <w:bookmarkStart w:id="49" w:name="_Toc59089717"/>
      <w:r w:rsidRPr="0099629E">
        <w:lastRenderedPageBreak/>
        <w:t>8.1 Upowszechnienie edukacji przedszkolnej</w:t>
      </w:r>
      <w:bookmarkEnd w:id="49"/>
    </w:p>
    <w:p w:rsidR="00B11567" w:rsidRPr="00E6695D" w:rsidRDefault="00B11567" w:rsidP="00B11567">
      <w:pPr>
        <w:jc w:val="center"/>
        <w:rPr>
          <w:rFonts w:ascii="Myriad Pro" w:eastAsiaTheme="majorEastAsia" w:hAnsi="Myriad Pro" w:cs="Arial"/>
          <w:b/>
          <w:bCs/>
          <w:sz w:val="20"/>
        </w:rPr>
      </w:pPr>
      <w:r>
        <w:rPr>
          <w:rFonts w:ascii="Myriad Pro" w:eastAsiaTheme="majorEastAsia" w:hAnsi="Myriad Pro" w:cs="Arial"/>
          <w:b/>
          <w:bCs/>
          <w:sz w:val="20"/>
        </w:rPr>
        <w:t>K</w:t>
      </w:r>
      <w:r w:rsidRPr="00E6695D">
        <w:rPr>
          <w:rFonts w:ascii="Myriad Pro" w:eastAsiaTheme="majorEastAsia" w:hAnsi="Myriad Pro" w:cs="Arial"/>
          <w:b/>
          <w:bCs/>
          <w:sz w:val="20"/>
        </w:rPr>
        <w:t xml:space="preserve">ryteria ogólne </w:t>
      </w:r>
      <w:r>
        <w:rPr>
          <w:rFonts w:ascii="Myriad Pro" w:eastAsiaTheme="majorEastAsia" w:hAnsi="Myriad Pro" w:cs="Arial"/>
          <w:b/>
          <w:bCs/>
          <w:sz w:val="20"/>
        </w:rPr>
        <w:t>przyjęte Uchwałą Nr 93/17 Komitetu Monitorującego RPO WZ 2014-2020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B11567" w:rsidRPr="00E6695D" w:rsidTr="00B11567">
        <w:trPr>
          <w:jc w:val="center"/>
        </w:trPr>
        <w:tc>
          <w:tcPr>
            <w:tcW w:w="1905" w:type="dxa"/>
            <w:shd w:val="clear" w:color="auto" w:fill="B6DDE8"/>
          </w:tcPr>
          <w:p w:rsidR="00B11567" w:rsidRPr="00E6695D" w:rsidRDefault="00B11567" w:rsidP="00B11567">
            <w:pPr>
              <w:spacing w:before="40" w:after="40" w:line="240" w:lineRule="auto"/>
              <w:rPr>
                <w:rFonts w:ascii="Myriad Pro" w:hAnsi="Myriad Pro" w:cs="Arial"/>
                <w:sz w:val="20"/>
              </w:rPr>
            </w:pPr>
            <w:r w:rsidRPr="00E6695D">
              <w:rPr>
                <w:rFonts w:ascii="Myriad Pro" w:hAnsi="Myriad Pro" w:cs="Arial"/>
                <w:sz w:val="20"/>
              </w:rPr>
              <w:t>Oś priorytetowa</w:t>
            </w:r>
          </w:p>
        </w:tc>
        <w:tc>
          <w:tcPr>
            <w:tcW w:w="12315" w:type="dxa"/>
            <w:shd w:val="clear" w:color="auto" w:fill="B6DDE8"/>
          </w:tcPr>
          <w:p w:rsidR="00B11567" w:rsidRPr="00E6695D" w:rsidRDefault="00B11567" w:rsidP="00B11567">
            <w:pPr>
              <w:spacing w:before="40" w:after="40" w:line="240" w:lineRule="auto"/>
              <w:rPr>
                <w:rFonts w:ascii="Myriad Pro" w:hAnsi="Myriad Pro" w:cs="Arial"/>
                <w:sz w:val="20"/>
              </w:rPr>
            </w:pPr>
            <w:r w:rsidRPr="00E6695D">
              <w:rPr>
                <w:rFonts w:ascii="Myriad Pro" w:hAnsi="Myriad Pro" w:cs="Arial"/>
                <w:sz w:val="20"/>
              </w:rPr>
              <w:t>VIII Edukacja</w:t>
            </w:r>
          </w:p>
        </w:tc>
      </w:tr>
      <w:tr w:rsidR="00B11567" w:rsidRPr="00E6695D" w:rsidTr="00B11567">
        <w:trPr>
          <w:jc w:val="center"/>
        </w:trPr>
        <w:tc>
          <w:tcPr>
            <w:tcW w:w="1905" w:type="dxa"/>
            <w:shd w:val="clear" w:color="auto" w:fill="B6DDE8"/>
          </w:tcPr>
          <w:p w:rsidR="00B11567" w:rsidRPr="00E6695D" w:rsidRDefault="00B11567" w:rsidP="00B11567">
            <w:pPr>
              <w:spacing w:before="40" w:after="40" w:line="240" w:lineRule="auto"/>
              <w:rPr>
                <w:rFonts w:ascii="Myriad Pro" w:hAnsi="Myriad Pro" w:cs="Arial"/>
                <w:sz w:val="20"/>
              </w:rPr>
            </w:pPr>
            <w:r w:rsidRPr="00E6695D">
              <w:rPr>
                <w:rFonts w:ascii="Myriad Pro" w:hAnsi="Myriad Pro" w:cs="Arial"/>
                <w:sz w:val="20"/>
              </w:rPr>
              <w:t>Priorytet Inwestycyjny</w:t>
            </w:r>
          </w:p>
        </w:tc>
        <w:tc>
          <w:tcPr>
            <w:tcW w:w="12315" w:type="dxa"/>
            <w:shd w:val="clear" w:color="auto" w:fill="B6DDE8"/>
          </w:tcPr>
          <w:p w:rsidR="00B11567" w:rsidRPr="00E6695D" w:rsidRDefault="00B11567" w:rsidP="00B11567">
            <w:pPr>
              <w:spacing w:before="40" w:after="40" w:line="240" w:lineRule="auto"/>
              <w:rPr>
                <w:rFonts w:ascii="Myriad Pro" w:hAnsi="Myriad Pro" w:cs="Arial"/>
                <w:iCs/>
                <w:sz w:val="20"/>
              </w:rPr>
            </w:pPr>
            <w:r w:rsidRPr="00E6695D">
              <w:rPr>
                <w:rFonts w:ascii="Myriad Pro" w:eastAsia="Times New Roman" w:hAnsi="Myriad Pro" w:cs="Arial"/>
                <w:sz w:val="20"/>
              </w:rPr>
              <w:t xml:space="preserve">10i Ograniczenie i zapobieganie przedwczesnemu kończeniu nauki szkolnej oraz zapewnianie równego dostępu do dobrej jakości wczesnej edukacji elementarnej oraz kształcenia podstawowego, gimnazjalnego i ponadgimnazjalnego z uwzględnieniem formalnych, nieformalnych i </w:t>
            </w:r>
            <w:proofErr w:type="spellStart"/>
            <w:r w:rsidRPr="00E6695D">
              <w:rPr>
                <w:rFonts w:ascii="Myriad Pro" w:eastAsia="Times New Roman" w:hAnsi="Myriad Pro" w:cs="Arial"/>
                <w:sz w:val="20"/>
              </w:rPr>
              <w:t>pozaformalnych</w:t>
            </w:r>
            <w:proofErr w:type="spellEnd"/>
            <w:r w:rsidRPr="00E6695D">
              <w:rPr>
                <w:rFonts w:ascii="Myriad Pro" w:eastAsia="Times New Roman" w:hAnsi="Myriad Pro" w:cs="Arial"/>
                <w:sz w:val="20"/>
              </w:rPr>
              <w:t xml:space="preserve"> ścieżek kształcenia umożliwiających ponowne podjęcie kształcenia i szkolenia</w:t>
            </w:r>
          </w:p>
        </w:tc>
      </w:tr>
      <w:tr w:rsidR="00B11567" w:rsidRPr="00E6695D" w:rsidTr="00B11567">
        <w:trPr>
          <w:jc w:val="center"/>
        </w:trPr>
        <w:tc>
          <w:tcPr>
            <w:tcW w:w="1905" w:type="dxa"/>
            <w:shd w:val="clear" w:color="auto" w:fill="B6DDE8"/>
          </w:tcPr>
          <w:p w:rsidR="00B11567" w:rsidRPr="00E6695D" w:rsidRDefault="00B11567" w:rsidP="00B11567">
            <w:pPr>
              <w:spacing w:before="40" w:after="40" w:line="240" w:lineRule="auto"/>
              <w:rPr>
                <w:rFonts w:ascii="Myriad Pro" w:hAnsi="Myriad Pro" w:cs="Arial"/>
                <w:sz w:val="20"/>
              </w:rPr>
            </w:pPr>
            <w:r w:rsidRPr="00E6695D">
              <w:rPr>
                <w:rFonts w:ascii="Myriad Pro" w:hAnsi="Myriad Pro" w:cs="Arial"/>
                <w:sz w:val="20"/>
              </w:rPr>
              <w:t>Działanie</w:t>
            </w:r>
          </w:p>
        </w:tc>
        <w:tc>
          <w:tcPr>
            <w:tcW w:w="12315" w:type="dxa"/>
            <w:shd w:val="clear" w:color="auto" w:fill="B6DDE8"/>
          </w:tcPr>
          <w:p w:rsidR="00B11567" w:rsidRPr="00615BB5" w:rsidRDefault="00B11567" w:rsidP="00B11567">
            <w:pPr>
              <w:autoSpaceDE w:val="0"/>
              <w:autoSpaceDN w:val="0"/>
              <w:adjustRightInd w:val="0"/>
              <w:spacing w:after="0" w:line="240" w:lineRule="auto"/>
              <w:rPr>
                <w:rFonts w:ascii="Myriad Pro" w:eastAsia="MyriadPro-Regular" w:hAnsi="Myriad Pro" w:cs="Arial"/>
                <w:sz w:val="20"/>
              </w:rPr>
            </w:pPr>
            <w:r w:rsidRPr="00615BB5">
              <w:rPr>
                <w:rFonts w:ascii="Myriad Pro" w:eastAsia="Times New Roman" w:hAnsi="Myriad Pro" w:cs="Arial"/>
                <w:sz w:val="20"/>
              </w:rPr>
              <w:t>8.1 Upowszechnienie edukacji przedszkolnej</w:t>
            </w:r>
          </w:p>
        </w:tc>
      </w:tr>
      <w:tr w:rsidR="00B11567" w:rsidRPr="00E6695D" w:rsidTr="00B11567">
        <w:trPr>
          <w:jc w:val="center"/>
        </w:trPr>
        <w:tc>
          <w:tcPr>
            <w:tcW w:w="1905" w:type="dxa"/>
            <w:shd w:val="clear" w:color="auto" w:fill="B6DDE8"/>
          </w:tcPr>
          <w:p w:rsidR="00B11567" w:rsidRPr="00E6695D" w:rsidRDefault="00B11567" w:rsidP="00B11567">
            <w:pPr>
              <w:spacing w:before="40" w:after="40" w:line="240" w:lineRule="auto"/>
              <w:rPr>
                <w:rFonts w:ascii="Myriad Pro" w:hAnsi="Myriad Pro" w:cs="Arial"/>
                <w:sz w:val="20"/>
              </w:rPr>
            </w:pPr>
            <w:r w:rsidRPr="00E6695D">
              <w:rPr>
                <w:rFonts w:ascii="Myriad Pro" w:hAnsi="Myriad Pro" w:cs="Arial"/>
                <w:sz w:val="20"/>
              </w:rPr>
              <w:t>Typ projektu</w:t>
            </w:r>
          </w:p>
        </w:tc>
        <w:tc>
          <w:tcPr>
            <w:tcW w:w="12315" w:type="dxa"/>
            <w:shd w:val="clear" w:color="auto" w:fill="B6DDE8"/>
          </w:tcPr>
          <w:p w:rsidR="00B11567" w:rsidRPr="00E6695D" w:rsidRDefault="00B11567" w:rsidP="00912095">
            <w:pPr>
              <w:numPr>
                <w:ilvl w:val="0"/>
                <w:numId w:val="104"/>
              </w:numPr>
              <w:spacing w:before="40" w:after="40"/>
              <w:ind w:left="357" w:hanging="357"/>
              <w:jc w:val="both"/>
              <w:rPr>
                <w:rFonts w:ascii="Myriad Pro" w:hAnsi="Myriad Pro" w:cs="Arial"/>
                <w:sz w:val="20"/>
              </w:rPr>
            </w:pPr>
            <w:r w:rsidRPr="00E6695D">
              <w:rPr>
                <w:rFonts w:ascii="Myriad Pro" w:hAnsi="Myriad Pro" w:cs="Arial"/>
                <w:sz w:val="20"/>
              </w:rPr>
              <w:t>Tworzenie nowych miejsc wychowania przedszkolnego dla dzieci w wieku 3-4 lata, w tym dostosowanych do potrzeb dzieci z niepełnosprawnościami, w istniejących lub nowo utworzonych ośrodkach wychowania przedszkolnego (również specjalnych i integracyjnych).</w:t>
            </w:r>
          </w:p>
          <w:p w:rsidR="00B11567" w:rsidRPr="00E6695D" w:rsidRDefault="00B11567" w:rsidP="00912095">
            <w:pPr>
              <w:numPr>
                <w:ilvl w:val="0"/>
                <w:numId w:val="104"/>
              </w:numPr>
              <w:spacing w:before="40" w:after="40"/>
              <w:ind w:left="357" w:hanging="357"/>
              <w:jc w:val="both"/>
              <w:rPr>
                <w:rFonts w:ascii="Myriad Pro" w:hAnsi="Myriad Pro" w:cs="Arial"/>
                <w:sz w:val="20"/>
              </w:rPr>
            </w:pPr>
            <w:r w:rsidRPr="00E6695D">
              <w:rPr>
                <w:rFonts w:ascii="Myriad Pro" w:hAnsi="Myriad Pro" w:cs="Arial"/>
                <w:sz w:val="20"/>
              </w:rPr>
              <w:t>Dostosowanie istniejących miejsc wychowania przedszkolnego do potrzeb dzieci z niepełnosprawnościami lub realizacja dodatkowej oferty edukacyjnej i specjalistycznej umożliwiającej dziecku z niepełnosprawnością udział w wychowaniu przedszkolnym poprzez wyrównanie deficytu wynikającego z niepełnosprawności.</w:t>
            </w:r>
          </w:p>
          <w:p w:rsidR="00B11567" w:rsidRPr="00E6695D" w:rsidRDefault="00B11567" w:rsidP="00912095">
            <w:pPr>
              <w:numPr>
                <w:ilvl w:val="0"/>
                <w:numId w:val="104"/>
              </w:numPr>
              <w:spacing w:before="40" w:after="40"/>
              <w:ind w:left="357" w:hanging="357"/>
              <w:jc w:val="both"/>
              <w:rPr>
                <w:rFonts w:ascii="Myriad Pro" w:hAnsi="Myriad Pro" w:cs="Arial"/>
                <w:sz w:val="20"/>
              </w:rPr>
            </w:pPr>
            <w:r w:rsidRPr="00E6695D">
              <w:rPr>
                <w:rFonts w:ascii="Myriad Pro" w:hAnsi="Myriad Pro" w:cs="Arial"/>
                <w:sz w:val="20"/>
              </w:rPr>
              <w:t>Rozszerzenie oferty ośrodka wychowania przedszkolnego o dodatkowe zajęcia zwiększające szanse edukacyjne dzieci oraz wyrównujące zdiagnozowane deficyty; katalog dodatkowych zajęć obejmuje wyłącznie:</w:t>
            </w:r>
          </w:p>
          <w:p w:rsidR="00B11567" w:rsidRPr="00E6695D" w:rsidRDefault="00B11567" w:rsidP="00912095">
            <w:pPr>
              <w:numPr>
                <w:ilvl w:val="0"/>
                <w:numId w:val="105"/>
              </w:numPr>
              <w:spacing w:before="40" w:after="40"/>
              <w:ind w:left="714" w:hanging="357"/>
              <w:jc w:val="both"/>
              <w:rPr>
                <w:rFonts w:ascii="Myriad Pro" w:hAnsi="Myriad Pro" w:cs="Arial"/>
                <w:sz w:val="20"/>
              </w:rPr>
            </w:pPr>
            <w:r w:rsidRPr="00E6695D">
              <w:rPr>
                <w:rFonts w:ascii="Myriad Pro" w:hAnsi="Myriad Pro" w:cs="Arial"/>
                <w:sz w:val="20"/>
              </w:rPr>
              <w:t xml:space="preserve">zajęcia specjalistyczne: korekcyjno-kompensacyjne, logopedyczne, socjoterapeutyczne oraz inne zajęcia o charakterze terapeutycznym, </w:t>
            </w:r>
          </w:p>
          <w:p w:rsidR="00B11567" w:rsidRPr="00E6695D" w:rsidRDefault="00B11567" w:rsidP="00912095">
            <w:pPr>
              <w:numPr>
                <w:ilvl w:val="0"/>
                <w:numId w:val="105"/>
              </w:numPr>
              <w:spacing w:before="40" w:after="40"/>
              <w:ind w:left="714" w:hanging="357"/>
              <w:jc w:val="both"/>
              <w:rPr>
                <w:rFonts w:ascii="Myriad Pro" w:hAnsi="Myriad Pro" w:cs="Arial"/>
                <w:sz w:val="20"/>
              </w:rPr>
            </w:pPr>
            <w:r w:rsidRPr="00E6695D">
              <w:rPr>
                <w:rFonts w:ascii="Myriad Pro" w:hAnsi="Myriad Pro" w:cs="Arial"/>
                <w:sz w:val="20"/>
              </w:rPr>
              <w:t>zajęcia stymulujące rozwój psychoruchowy np. gimnastykę korekcyjną,</w:t>
            </w:r>
          </w:p>
          <w:p w:rsidR="00B11567" w:rsidRPr="00E6695D" w:rsidRDefault="00B11567" w:rsidP="00912095">
            <w:pPr>
              <w:numPr>
                <w:ilvl w:val="0"/>
                <w:numId w:val="105"/>
              </w:numPr>
              <w:spacing w:before="40" w:after="40"/>
              <w:ind w:left="714" w:hanging="357"/>
              <w:jc w:val="both"/>
              <w:rPr>
                <w:rFonts w:ascii="Myriad Pro" w:hAnsi="Myriad Pro" w:cs="Arial"/>
                <w:sz w:val="20"/>
              </w:rPr>
            </w:pPr>
            <w:r w:rsidRPr="00E6695D">
              <w:rPr>
                <w:rFonts w:ascii="Myriad Pro" w:hAnsi="Myriad Pro" w:cs="Arial"/>
                <w:sz w:val="20"/>
              </w:rPr>
              <w:t xml:space="preserve">zajęcia w ramach wczesnego wspomagania rozwoju w rozumieniu ustawy o systemie oświaty, </w:t>
            </w:r>
          </w:p>
          <w:p w:rsidR="00B11567" w:rsidRPr="00E6695D" w:rsidRDefault="00B11567" w:rsidP="00912095">
            <w:pPr>
              <w:numPr>
                <w:ilvl w:val="0"/>
                <w:numId w:val="105"/>
              </w:numPr>
              <w:spacing w:before="40" w:after="40"/>
              <w:ind w:left="714" w:hanging="357"/>
              <w:jc w:val="both"/>
              <w:rPr>
                <w:rFonts w:ascii="Myriad Pro" w:hAnsi="Myriad Pro" w:cs="Arial"/>
                <w:sz w:val="20"/>
              </w:rPr>
            </w:pPr>
            <w:r w:rsidRPr="00E6695D">
              <w:rPr>
                <w:rFonts w:ascii="Myriad Pro" w:hAnsi="Myriad Pro" w:cs="Arial"/>
                <w:sz w:val="20"/>
              </w:rPr>
              <w:t>zajęcia edukacyjne, rozwijające kompetencje społeczno-emocjonalne.</w:t>
            </w:r>
          </w:p>
          <w:p w:rsidR="00B11567" w:rsidRPr="00E6695D" w:rsidRDefault="00B11567" w:rsidP="00912095">
            <w:pPr>
              <w:numPr>
                <w:ilvl w:val="0"/>
                <w:numId w:val="104"/>
              </w:numPr>
              <w:spacing w:before="40" w:after="40"/>
              <w:ind w:left="357" w:hanging="357"/>
              <w:jc w:val="both"/>
              <w:rPr>
                <w:rFonts w:ascii="Myriad Pro" w:hAnsi="Myriad Pro" w:cs="Arial"/>
                <w:sz w:val="20"/>
              </w:rPr>
            </w:pPr>
            <w:r w:rsidRPr="00E6695D">
              <w:rPr>
                <w:rFonts w:ascii="Myriad Pro" w:hAnsi="Myriad Pro" w:cs="Arial"/>
                <w:sz w:val="20"/>
              </w:rPr>
              <w:t>Wydłużenie godzin pracy ośrodka wychowania przedszkolnego.</w:t>
            </w:r>
          </w:p>
          <w:p w:rsidR="00B11567" w:rsidRPr="00E6695D" w:rsidRDefault="00B11567" w:rsidP="00912095">
            <w:pPr>
              <w:numPr>
                <w:ilvl w:val="0"/>
                <w:numId w:val="104"/>
              </w:numPr>
              <w:spacing w:before="40" w:after="40"/>
              <w:ind w:left="357" w:hanging="357"/>
              <w:jc w:val="both"/>
              <w:rPr>
                <w:rFonts w:ascii="Myriad Pro" w:hAnsi="Myriad Pro" w:cs="Arial"/>
                <w:sz w:val="20"/>
              </w:rPr>
            </w:pPr>
            <w:r w:rsidRPr="00E6695D">
              <w:rPr>
                <w:rFonts w:ascii="Myriad Pro" w:hAnsi="Myriad Pro" w:cs="Arial"/>
                <w:sz w:val="20"/>
              </w:rPr>
              <w:t xml:space="preserve">Doskonalenie umiejętności, kompetencji lub kwalifikacji nauczycieli </w:t>
            </w:r>
            <w:r w:rsidRPr="00E6695D">
              <w:rPr>
                <w:rFonts w:ascii="Myriad Pro" w:eastAsia="Times New Roman" w:hAnsi="Myriad Pro" w:cs="Arial"/>
                <w:sz w:val="20"/>
              </w:rPr>
              <w:t>i ośrodków wychowania przedszkolnego</w:t>
            </w:r>
            <w:r w:rsidRPr="00E6695D">
              <w:rPr>
                <w:rFonts w:ascii="Myriad Pro" w:hAnsi="Myriad Pro" w:cs="Arial"/>
                <w:sz w:val="20"/>
              </w:rPr>
              <w:t xml:space="preserve"> </w:t>
            </w:r>
            <w:r w:rsidRPr="00E6695D">
              <w:rPr>
                <w:rFonts w:ascii="Myriad Pro" w:eastAsia="Times New Roman" w:hAnsi="Myriad Pro" w:cs="Arial"/>
                <w:sz w:val="20"/>
              </w:rPr>
              <w:t>do pracy z dziećmi w wieku przedszkolnym, w tym w szczególności z dziećmi ze specjalnymi potrzebami edukacyjnymi oraz w zakresie współpracy nauczycieli z rodzicami, w tym radzenia sobie w sytuacjach trudnych, obejmujące w szczególności:</w:t>
            </w:r>
          </w:p>
          <w:p w:rsidR="00B11567" w:rsidRPr="00E6695D" w:rsidRDefault="00B11567" w:rsidP="00912095">
            <w:pPr>
              <w:numPr>
                <w:ilvl w:val="0"/>
                <w:numId w:val="106"/>
              </w:numPr>
              <w:spacing w:before="40" w:after="40"/>
              <w:ind w:left="714" w:hanging="357"/>
              <w:jc w:val="both"/>
              <w:rPr>
                <w:rFonts w:ascii="Myriad Pro" w:hAnsi="Myriad Pro" w:cs="Arial"/>
                <w:sz w:val="20"/>
              </w:rPr>
            </w:pPr>
            <w:r w:rsidRPr="00E6695D">
              <w:rPr>
                <w:rFonts w:ascii="Myriad Pro" w:hAnsi="Myriad Pro" w:cs="Arial"/>
                <w:sz w:val="20"/>
              </w:rPr>
              <w:t>kursy i szkolenia doskonalące (teoretyczne i praktyczne), w tym z wykorzystaniem pracy trenerów przeszkolonych w ra</w:t>
            </w:r>
            <w:r>
              <w:rPr>
                <w:rFonts w:ascii="Myriad Pro" w:hAnsi="Myriad Pro" w:cs="Arial"/>
                <w:sz w:val="20"/>
              </w:rPr>
              <w:t>mach PO WER, studia Podyplomowe,</w:t>
            </w:r>
          </w:p>
          <w:p w:rsidR="00B11567" w:rsidRPr="00E6695D" w:rsidRDefault="00B11567" w:rsidP="00912095">
            <w:pPr>
              <w:numPr>
                <w:ilvl w:val="0"/>
                <w:numId w:val="106"/>
              </w:numPr>
              <w:spacing w:before="40" w:after="40"/>
              <w:ind w:left="714" w:hanging="357"/>
              <w:jc w:val="both"/>
              <w:rPr>
                <w:rFonts w:ascii="Myriad Pro" w:hAnsi="Myriad Pro" w:cs="Arial"/>
                <w:sz w:val="20"/>
              </w:rPr>
            </w:pPr>
            <w:r w:rsidRPr="00E6695D">
              <w:rPr>
                <w:rFonts w:ascii="Myriad Pro" w:hAnsi="Myriad Pro" w:cs="Arial"/>
                <w:sz w:val="20"/>
              </w:rPr>
              <w:t xml:space="preserve">wspieranie istniejących, budowanie nowych i moderowanie sieci współpracy i samokształcenia nauczycieli, </w:t>
            </w:r>
          </w:p>
          <w:p w:rsidR="00B11567" w:rsidRPr="00E6695D" w:rsidRDefault="00B11567" w:rsidP="00912095">
            <w:pPr>
              <w:numPr>
                <w:ilvl w:val="0"/>
                <w:numId w:val="106"/>
              </w:numPr>
              <w:spacing w:before="40" w:after="40"/>
              <w:ind w:left="714" w:hanging="357"/>
              <w:jc w:val="both"/>
              <w:rPr>
                <w:rFonts w:ascii="Myriad Pro" w:hAnsi="Myriad Pro" w:cs="Arial"/>
                <w:sz w:val="20"/>
              </w:rPr>
            </w:pPr>
            <w:r w:rsidRPr="00E6695D">
              <w:rPr>
                <w:rFonts w:ascii="Myriad Pro" w:hAnsi="Myriad Pro" w:cs="Arial"/>
                <w:sz w:val="20"/>
              </w:rPr>
              <w:t>współpracę ze specjalistycznymi ośrodkami, np. specjalnymi ośrodkami szkolno-wychowawczymi, poradniami psychologiczno-pedagogicznymi, OWP i szkołami kształcącymi dzieci i młodzież z niepełnosprawnościami. </w:t>
            </w:r>
          </w:p>
        </w:tc>
      </w:tr>
    </w:tbl>
    <w:p w:rsidR="00B11567" w:rsidRPr="00E6695D" w:rsidRDefault="00B11567" w:rsidP="00B11567">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B11567" w:rsidRPr="00E6695D" w:rsidTr="00B11567">
        <w:trPr>
          <w:jc w:val="center"/>
        </w:trPr>
        <w:tc>
          <w:tcPr>
            <w:tcW w:w="14175" w:type="dxa"/>
            <w:gridSpan w:val="4"/>
            <w:shd w:val="pct10" w:color="auto" w:fill="auto"/>
          </w:tcPr>
          <w:p w:rsidR="00B11567" w:rsidRPr="00E6695D" w:rsidRDefault="00B11567" w:rsidP="00B11567">
            <w:pPr>
              <w:spacing w:before="40" w:after="40" w:line="276" w:lineRule="auto"/>
              <w:jc w:val="center"/>
              <w:rPr>
                <w:rFonts w:ascii="Myriad Pro" w:hAnsi="Myriad Pro" w:cs="Arial"/>
                <w:b/>
                <w:sz w:val="20"/>
              </w:rPr>
            </w:pPr>
            <w:r w:rsidRPr="00E6695D">
              <w:rPr>
                <w:rFonts w:ascii="Myriad Pro" w:hAnsi="Myriad Pro" w:cs="Arial"/>
                <w:b/>
                <w:sz w:val="20"/>
              </w:rPr>
              <w:t>Kryteria dopuszczalności</w:t>
            </w:r>
          </w:p>
        </w:tc>
      </w:tr>
      <w:tr w:rsidR="00B11567" w:rsidRPr="00E6695D" w:rsidTr="00B11567">
        <w:trPr>
          <w:jc w:val="center"/>
        </w:trPr>
        <w:tc>
          <w:tcPr>
            <w:tcW w:w="539" w:type="dxa"/>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18"/>
              </w:rPr>
              <w:t>L.p</w:t>
            </w:r>
            <w:r w:rsidRPr="00E6695D">
              <w:rPr>
                <w:rFonts w:ascii="Myriad Pro" w:hAnsi="Myriad Pro" w:cs="Arial"/>
                <w:sz w:val="20"/>
              </w:rPr>
              <w:t>.</w:t>
            </w:r>
          </w:p>
        </w:tc>
        <w:tc>
          <w:tcPr>
            <w:tcW w:w="2524" w:type="dxa"/>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Nazwa kryterium</w:t>
            </w:r>
          </w:p>
        </w:tc>
        <w:tc>
          <w:tcPr>
            <w:tcW w:w="5101" w:type="dxa"/>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Definicja kryterium</w:t>
            </w:r>
          </w:p>
        </w:tc>
        <w:tc>
          <w:tcPr>
            <w:tcW w:w="6011" w:type="dxa"/>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Opis znaczenia kryterium</w:t>
            </w:r>
          </w:p>
        </w:tc>
      </w:tr>
      <w:tr w:rsidR="00B11567" w:rsidRPr="00E6695D" w:rsidTr="00B11567">
        <w:trPr>
          <w:jc w:val="center"/>
        </w:trPr>
        <w:tc>
          <w:tcPr>
            <w:tcW w:w="539" w:type="dxa"/>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1</w:t>
            </w:r>
          </w:p>
        </w:tc>
        <w:tc>
          <w:tcPr>
            <w:tcW w:w="2524" w:type="dxa"/>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2</w:t>
            </w:r>
          </w:p>
        </w:tc>
        <w:tc>
          <w:tcPr>
            <w:tcW w:w="5101" w:type="dxa"/>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3</w:t>
            </w:r>
          </w:p>
        </w:tc>
        <w:tc>
          <w:tcPr>
            <w:tcW w:w="6011" w:type="dxa"/>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4</w:t>
            </w:r>
          </w:p>
        </w:tc>
      </w:tr>
      <w:tr w:rsidR="00B11567" w:rsidRPr="00E6695D" w:rsidTr="00B11567">
        <w:trPr>
          <w:jc w:val="center"/>
        </w:trPr>
        <w:tc>
          <w:tcPr>
            <w:tcW w:w="539" w:type="dxa"/>
          </w:tcPr>
          <w:p w:rsidR="00B11567" w:rsidRPr="00E6695D" w:rsidRDefault="00B11567" w:rsidP="00912095">
            <w:pPr>
              <w:pStyle w:val="Akapitzlist"/>
              <w:numPr>
                <w:ilvl w:val="0"/>
                <w:numId w:val="163"/>
              </w:numPr>
              <w:spacing w:before="40" w:after="40" w:line="276" w:lineRule="auto"/>
              <w:ind w:left="0" w:firstLine="0"/>
              <w:contextualSpacing w:val="0"/>
              <w:rPr>
                <w:rFonts w:cs="Arial"/>
              </w:rPr>
            </w:pPr>
          </w:p>
        </w:tc>
        <w:tc>
          <w:tcPr>
            <w:tcW w:w="2524" w:type="dxa"/>
          </w:tcPr>
          <w:p w:rsidR="00B11567" w:rsidRPr="00E6695D" w:rsidRDefault="00B11567" w:rsidP="00B11567">
            <w:pPr>
              <w:spacing w:before="40" w:after="40" w:line="276" w:lineRule="auto"/>
              <w:rPr>
                <w:rFonts w:ascii="Myriad Pro" w:hAnsi="Myriad Pro" w:cs="Arial"/>
                <w:sz w:val="20"/>
              </w:rPr>
            </w:pPr>
            <w:r w:rsidRPr="00E6695D">
              <w:rPr>
                <w:rFonts w:ascii="Myriad Pro" w:hAnsi="Myriad Pro" w:cs="Arial"/>
                <w:sz w:val="20"/>
              </w:rPr>
              <w:t>Zgodność z celem szczegółowym i rezultatami Działania</w:t>
            </w:r>
          </w:p>
        </w:tc>
        <w:tc>
          <w:tcPr>
            <w:tcW w:w="5101"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Projekt jest zgodny z właściwym celem szczegółowym RPO WZ 2014-2020 oraz koresponduje ze wskaźnikami dla danego Działania/typu projektu.</w:t>
            </w:r>
          </w:p>
        </w:tc>
        <w:tc>
          <w:tcPr>
            <w:tcW w:w="6011"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Spełnienie kryterium jest konieczne do przyznania dofinansowania.</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 xml:space="preserve">Projekty niespełniające kryterium są odrzucane. </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Ocena spełniania kryterium polega na przypisaniu wartości logicznych „tak”, „nie”.</w:t>
            </w:r>
          </w:p>
        </w:tc>
      </w:tr>
      <w:tr w:rsidR="00B11567" w:rsidRPr="00E6695D" w:rsidTr="00B11567">
        <w:trPr>
          <w:jc w:val="center"/>
        </w:trPr>
        <w:tc>
          <w:tcPr>
            <w:tcW w:w="539" w:type="dxa"/>
          </w:tcPr>
          <w:p w:rsidR="00B11567" w:rsidRPr="00E6695D" w:rsidRDefault="00B11567" w:rsidP="00912095">
            <w:pPr>
              <w:pStyle w:val="Akapitzlist"/>
              <w:numPr>
                <w:ilvl w:val="0"/>
                <w:numId w:val="163"/>
              </w:numPr>
              <w:spacing w:before="40" w:after="40" w:line="276" w:lineRule="auto"/>
              <w:ind w:left="0" w:firstLine="0"/>
              <w:contextualSpacing w:val="0"/>
              <w:rPr>
                <w:rFonts w:cs="Arial"/>
              </w:rPr>
            </w:pPr>
          </w:p>
        </w:tc>
        <w:tc>
          <w:tcPr>
            <w:tcW w:w="2524" w:type="dxa"/>
          </w:tcPr>
          <w:p w:rsidR="00B11567" w:rsidRPr="00E6695D" w:rsidRDefault="00B11567" w:rsidP="00B11567">
            <w:pPr>
              <w:spacing w:before="40" w:after="40" w:line="276" w:lineRule="auto"/>
              <w:rPr>
                <w:rFonts w:ascii="Myriad Pro" w:hAnsi="Myriad Pro" w:cs="Arial"/>
                <w:sz w:val="20"/>
              </w:rPr>
            </w:pPr>
            <w:r w:rsidRPr="00E6695D">
              <w:rPr>
                <w:rFonts w:ascii="Myriad Pro" w:hAnsi="Myriad Pro" w:cs="Arial"/>
                <w:sz w:val="20"/>
              </w:rPr>
              <w:t>Zgodność z</w:t>
            </w:r>
            <w:r w:rsidRPr="00E6695D">
              <w:rPr>
                <w:rFonts w:ascii="Myriad Pro" w:hAnsi="Myriad Pro" w:cs="Arial"/>
                <w:i/>
                <w:sz w:val="20"/>
              </w:rPr>
              <w:t xml:space="preserve"> </w:t>
            </w:r>
            <w:r w:rsidRPr="00E6695D">
              <w:rPr>
                <w:rFonts w:ascii="Myriad Pro" w:hAnsi="Myriad Pro" w:cs="Arial"/>
                <w:sz w:val="20"/>
              </w:rPr>
              <w:t>typem projektu</w:t>
            </w:r>
          </w:p>
          <w:p w:rsidR="00B11567" w:rsidRPr="00E6695D" w:rsidRDefault="00B11567" w:rsidP="00B11567">
            <w:pPr>
              <w:spacing w:before="40" w:after="40" w:line="276" w:lineRule="auto"/>
              <w:rPr>
                <w:rFonts w:ascii="Myriad Pro" w:hAnsi="Myriad Pro" w:cs="Arial"/>
                <w:sz w:val="20"/>
              </w:rPr>
            </w:pPr>
          </w:p>
        </w:tc>
        <w:tc>
          <w:tcPr>
            <w:tcW w:w="5101"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 xml:space="preserve">Projekt jest zgodny z typem projektu oraz grupą docelową wskazaną w  </w:t>
            </w:r>
            <w:r w:rsidRPr="00E6695D">
              <w:rPr>
                <w:rFonts w:ascii="Myriad Pro" w:hAnsi="Myriad Pro" w:cs="Arial"/>
                <w:i/>
                <w:sz w:val="20"/>
              </w:rPr>
              <w:t xml:space="preserve">SOOP RPO WZ 2014-2020 </w:t>
            </w:r>
            <w:r w:rsidRPr="00E6695D">
              <w:rPr>
                <w:rFonts w:ascii="Myriad Pro" w:hAnsi="Myriad Pro" w:cs="Arial"/>
                <w:sz w:val="20"/>
              </w:rPr>
              <w:t xml:space="preserve">oraz </w:t>
            </w:r>
            <w:r w:rsidRPr="00E6695D">
              <w:rPr>
                <w:rFonts w:ascii="Myriad Pro" w:hAnsi="Myriad Pro" w:cs="Arial"/>
                <w:i/>
                <w:sz w:val="20"/>
              </w:rPr>
              <w:t>Regulaminie konkursu.</w:t>
            </w:r>
            <w:r w:rsidRPr="00E6695D">
              <w:rPr>
                <w:rFonts w:ascii="Myriad Pro" w:hAnsi="Myriad Pro" w:cs="Arial"/>
                <w:sz w:val="20"/>
              </w:rPr>
              <w:t xml:space="preserve"> </w:t>
            </w:r>
          </w:p>
        </w:tc>
        <w:tc>
          <w:tcPr>
            <w:tcW w:w="6011"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Spełnienie kryterium jest konieczne do przyznania dofinansowania.</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Projekty niespełniające kryterium są odrzucane.</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E6695D">
              <w:rPr>
                <w:rFonts w:ascii="Myriad Pro" w:hAnsi="Myriad Pro" w:cs="Arial"/>
                <w:i/>
                <w:sz w:val="20"/>
              </w:rPr>
              <w:t>RPO WZ 2014-2020</w:t>
            </w:r>
            <w:r w:rsidRPr="00E6695D">
              <w:rPr>
                <w:rFonts w:ascii="Myriad Pro" w:hAnsi="Myriad Pro" w:cs="Arial"/>
                <w:sz w:val="20"/>
              </w:rPr>
              <w:t xml:space="preserve">, </w:t>
            </w:r>
            <w:r w:rsidRPr="00E6695D">
              <w:rPr>
                <w:rFonts w:ascii="Myriad Pro" w:hAnsi="Myriad Pro" w:cs="Arial"/>
                <w:i/>
                <w:sz w:val="20"/>
              </w:rPr>
              <w:t>SOOP RPO WZ 2014-2020</w:t>
            </w:r>
            <w:r>
              <w:rPr>
                <w:rFonts w:ascii="Myriad Pro" w:hAnsi="Myriad Pro" w:cs="Arial"/>
                <w:sz w:val="20"/>
              </w:rPr>
              <w:t xml:space="preserve">, przepisów prawa </w:t>
            </w:r>
            <w:r w:rsidRPr="00E6695D">
              <w:rPr>
                <w:rFonts w:ascii="Myriad Pro" w:hAnsi="Myriad Pro" w:cs="Arial"/>
                <w:sz w:val="20"/>
              </w:rPr>
              <w:t xml:space="preserve">mających wpływ na założenia dotyczące grupy docelowej i/lub typu projektu. </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Ocena spełniania kryterium polega na przypisaniu wartości logicznych „tak”, „nie”.</w:t>
            </w:r>
          </w:p>
        </w:tc>
      </w:tr>
      <w:tr w:rsidR="00B11567" w:rsidRPr="00E6695D" w:rsidTr="00B11567">
        <w:trPr>
          <w:jc w:val="center"/>
        </w:trPr>
        <w:tc>
          <w:tcPr>
            <w:tcW w:w="539" w:type="dxa"/>
          </w:tcPr>
          <w:p w:rsidR="00B11567" w:rsidRPr="00E6695D" w:rsidRDefault="00B11567" w:rsidP="00912095">
            <w:pPr>
              <w:pStyle w:val="Akapitzlist"/>
              <w:numPr>
                <w:ilvl w:val="0"/>
                <w:numId w:val="163"/>
              </w:numPr>
              <w:spacing w:before="40" w:after="40" w:line="276" w:lineRule="auto"/>
              <w:ind w:left="0" w:firstLine="0"/>
              <w:contextualSpacing w:val="0"/>
              <w:rPr>
                <w:rFonts w:cs="Arial"/>
              </w:rPr>
            </w:pPr>
          </w:p>
        </w:tc>
        <w:tc>
          <w:tcPr>
            <w:tcW w:w="2524" w:type="dxa"/>
          </w:tcPr>
          <w:p w:rsidR="00B11567" w:rsidRPr="00E6695D" w:rsidRDefault="00B11567" w:rsidP="00B11567">
            <w:pPr>
              <w:spacing w:before="40" w:after="40" w:line="276" w:lineRule="auto"/>
              <w:rPr>
                <w:rFonts w:ascii="Myriad Pro" w:hAnsi="Myriad Pro" w:cs="Arial"/>
                <w:sz w:val="20"/>
              </w:rPr>
            </w:pPr>
            <w:r w:rsidRPr="00E6695D">
              <w:rPr>
                <w:rFonts w:ascii="Myriad Pro" w:hAnsi="Myriad Pro" w:cs="Arial"/>
                <w:sz w:val="20"/>
              </w:rPr>
              <w:t>Kwalifikowalność Beneficjenta/Partnera</w:t>
            </w:r>
          </w:p>
        </w:tc>
        <w:tc>
          <w:tcPr>
            <w:tcW w:w="5101" w:type="dxa"/>
          </w:tcPr>
          <w:p w:rsidR="00B11567" w:rsidRPr="00E6695D" w:rsidRDefault="00B11567" w:rsidP="00B11567">
            <w:pPr>
              <w:autoSpaceDE w:val="0"/>
              <w:autoSpaceDN w:val="0"/>
              <w:adjustRightInd w:val="0"/>
              <w:spacing w:after="200" w:line="276" w:lineRule="auto"/>
              <w:jc w:val="both"/>
              <w:rPr>
                <w:rFonts w:ascii="Myriad Pro" w:eastAsia="Malgun Gothic" w:hAnsi="Myriad Pro" w:cs="Arial"/>
                <w:sz w:val="20"/>
              </w:rPr>
            </w:pPr>
            <w:r w:rsidRPr="00E6695D">
              <w:rPr>
                <w:rFonts w:ascii="Myriad Pro" w:eastAsia="Malgun Gothic" w:hAnsi="Myriad Pro" w:cs="Arial"/>
                <w:sz w:val="20"/>
              </w:rPr>
              <w:t>Beneficjent oraz Partner/</w:t>
            </w:r>
            <w:proofErr w:type="spellStart"/>
            <w:r w:rsidRPr="00E6695D">
              <w:rPr>
                <w:rFonts w:ascii="Myriad Pro" w:eastAsia="Malgun Gothic" w:hAnsi="Myriad Pro" w:cs="Arial"/>
                <w:sz w:val="20"/>
              </w:rPr>
              <w:t>rzy</w:t>
            </w:r>
            <w:proofErr w:type="spellEnd"/>
            <w:r w:rsidRPr="00E6695D">
              <w:rPr>
                <w:rFonts w:ascii="Myriad Pro" w:eastAsia="Malgun Gothic" w:hAnsi="Myriad Pro" w:cs="Arial"/>
                <w:sz w:val="20"/>
              </w:rPr>
              <w:t xml:space="preserve"> (o ile dotyczy) nie podlega/ją wyklucze</w:t>
            </w:r>
            <w:r>
              <w:rPr>
                <w:rFonts w:ascii="Myriad Pro" w:eastAsia="Malgun Gothic" w:hAnsi="Myriad Pro" w:cs="Arial"/>
                <w:sz w:val="20"/>
              </w:rPr>
              <w:t xml:space="preserve">niu z możliwości ubiegania się </w:t>
            </w:r>
            <w:r w:rsidRPr="00E6695D">
              <w:rPr>
                <w:rFonts w:ascii="Myriad Pro" w:eastAsia="Malgun Gothic" w:hAnsi="Myriad Pro" w:cs="Arial"/>
                <w:sz w:val="20"/>
              </w:rPr>
              <w:t>o dofinansowanie, w tym wykluczeniu, o którym mowa w art. 207 ust. 4 usta</w:t>
            </w:r>
            <w:r>
              <w:rPr>
                <w:rFonts w:ascii="Myriad Pro" w:eastAsia="Malgun Gothic" w:hAnsi="Myriad Pro" w:cs="Arial"/>
                <w:sz w:val="20"/>
              </w:rPr>
              <w:t xml:space="preserve">wy z dnia 27 sierpnia 2009 r., </w:t>
            </w:r>
            <w:r w:rsidRPr="00E6695D">
              <w:rPr>
                <w:rFonts w:ascii="Myriad Pro" w:eastAsia="Malgun Gothic" w:hAnsi="Myriad Pro" w:cs="Arial"/>
                <w:sz w:val="20"/>
              </w:rPr>
              <w:t>o finansach publicznych.</w:t>
            </w:r>
          </w:p>
          <w:p w:rsidR="00B11567" w:rsidRPr="00AD009B"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 xml:space="preserve">Beneficjent, zgodnie z </w:t>
            </w:r>
            <w:r w:rsidRPr="00E6695D">
              <w:rPr>
                <w:rFonts w:ascii="Myriad Pro" w:eastAsia="MyriadPro-Regular" w:hAnsi="Myriad Pro" w:cs="Arial"/>
                <w:i/>
                <w:sz w:val="20"/>
              </w:rPr>
              <w:t>SOOP RPO WZ 2014-2020</w:t>
            </w:r>
            <w:r w:rsidRPr="00E6695D">
              <w:rPr>
                <w:rFonts w:ascii="Myriad Pro" w:eastAsia="MyriadPro-Regular" w:hAnsi="Myriad Pro" w:cs="Arial"/>
                <w:sz w:val="20"/>
              </w:rPr>
              <w:t>, jest podmiote</w:t>
            </w:r>
            <w:r>
              <w:rPr>
                <w:rFonts w:ascii="Myriad Pro" w:eastAsia="MyriadPro-Regular" w:hAnsi="Myriad Pro" w:cs="Arial"/>
                <w:sz w:val="20"/>
              </w:rPr>
              <w:t xml:space="preserve">m uprawnionym do ubiegania się </w:t>
            </w:r>
            <w:r w:rsidRPr="00E6695D">
              <w:rPr>
                <w:rFonts w:ascii="Myriad Pro" w:eastAsia="MyriadPro-Regular" w:hAnsi="Myriad Pro" w:cs="Arial"/>
                <w:sz w:val="20"/>
              </w:rPr>
              <w:t>o dofinansowanie w ramach Działania typu/ów projektu/ów, w którym ogłoszony został konkurs.</w:t>
            </w:r>
          </w:p>
        </w:tc>
        <w:tc>
          <w:tcPr>
            <w:tcW w:w="6011" w:type="dxa"/>
          </w:tcPr>
          <w:p w:rsidR="00B11567" w:rsidRPr="00E6695D" w:rsidRDefault="00B11567" w:rsidP="00B11567">
            <w:pPr>
              <w:autoSpaceDE w:val="0"/>
              <w:autoSpaceDN w:val="0"/>
              <w:adjustRightInd w:val="0"/>
              <w:spacing w:line="276" w:lineRule="auto"/>
              <w:jc w:val="both"/>
              <w:rPr>
                <w:rFonts w:ascii="Myriad Pro" w:eastAsia="Malgun Gothic" w:hAnsi="Myriad Pro" w:cs="Arial"/>
                <w:sz w:val="20"/>
              </w:rPr>
            </w:pPr>
            <w:r w:rsidRPr="00E6695D">
              <w:rPr>
                <w:rFonts w:ascii="Myriad Pro" w:eastAsia="Malgun Gothic" w:hAnsi="Myriad Pro" w:cs="Arial"/>
                <w:sz w:val="20"/>
              </w:rPr>
              <w:t>Spełnienie kryterium jest konieczne do przyznania dofinansowania.</w:t>
            </w:r>
          </w:p>
          <w:p w:rsidR="00B11567" w:rsidRPr="00E6695D" w:rsidRDefault="00B11567" w:rsidP="00B11567">
            <w:pPr>
              <w:autoSpaceDE w:val="0"/>
              <w:autoSpaceDN w:val="0"/>
              <w:adjustRightInd w:val="0"/>
              <w:spacing w:line="276" w:lineRule="auto"/>
              <w:jc w:val="both"/>
              <w:rPr>
                <w:rFonts w:ascii="Myriad Pro" w:eastAsia="Malgun Gothic" w:hAnsi="Myriad Pro" w:cs="Arial"/>
                <w:sz w:val="20"/>
              </w:rPr>
            </w:pPr>
            <w:r w:rsidRPr="00E6695D">
              <w:rPr>
                <w:rFonts w:ascii="Myriad Pro" w:eastAsia="Malgun Gothic" w:hAnsi="Myriad Pro" w:cs="Arial"/>
                <w:sz w:val="20"/>
              </w:rPr>
              <w:t>Projekty niespełniające kryterium są odrzucane.</w:t>
            </w:r>
          </w:p>
          <w:p w:rsidR="00B11567" w:rsidRPr="00E6695D" w:rsidRDefault="00B11567" w:rsidP="00B11567">
            <w:pPr>
              <w:autoSpaceDE w:val="0"/>
              <w:autoSpaceDN w:val="0"/>
              <w:adjustRightInd w:val="0"/>
              <w:spacing w:line="276" w:lineRule="auto"/>
              <w:jc w:val="both"/>
              <w:rPr>
                <w:rFonts w:ascii="Myriad Pro" w:eastAsia="Malgun Gothic" w:hAnsi="Myriad Pro" w:cs="Arial"/>
                <w:sz w:val="20"/>
              </w:rPr>
            </w:pPr>
            <w:r w:rsidRPr="00E6695D">
              <w:rPr>
                <w:rFonts w:ascii="Myriad Pro" w:hAnsi="Myriad Pro" w:cs="Arial"/>
                <w:sz w:val="20"/>
              </w:rPr>
              <w:t>Kryterium będzie weryfikowane na etapie KOP, na dzień podpisania umowy oraz w przypadku zmiany Partnera (jeśli dotyczy).</w:t>
            </w:r>
          </w:p>
          <w:p w:rsidR="00B11567" w:rsidRPr="00E6695D" w:rsidRDefault="00B11567" w:rsidP="00B11567">
            <w:pPr>
              <w:spacing w:before="40" w:line="276" w:lineRule="auto"/>
              <w:ind w:left="36"/>
              <w:contextualSpacing/>
              <w:jc w:val="both"/>
              <w:rPr>
                <w:rFonts w:ascii="Myriad Pro" w:eastAsia="Malgun Gothic" w:hAnsi="Myriad Pro" w:cs="Arial"/>
                <w:sz w:val="20"/>
              </w:rPr>
            </w:pPr>
            <w:r w:rsidRPr="00E6695D">
              <w:rPr>
                <w:rFonts w:ascii="Myriad Pro" w:eastAsia="Malgun Gothic" w:hAnsi="Myriad Pro" w:cs="Arial"/>
                <w:sz w:val="20"/>
              </w:rPr>
              <w:t>Ocena spełniania kryterium polega na przypisaniu wartości logicznych „tak”, „nie”.</w:t>
            </w:r>
          </w:p>
        </w:tc>
      </w:tr>
      <w:tr w:rsidR="00B11567" w:rsidRPr="00E6695D" w:rsidTr="00B11567">
        <w:trPr>
          <w:jc w:val="center"/>
        </w:trPr>
        <w:tc>
          <w:tcPr>
            <w:tcW w:w="539" w:type="dxa"/>
          </w:tcPr>
          <w:p w:rsidR="00B11567" w:rsidRPr="00E6695D" w:rsidRDefault="00B11567" w:rsidP="00912095">
            <w:pPr>
              <w:pStyle w:val="Akapitzlist"/>
              <w:numPr>
                <w:ilvl w:val="0"/>
                <w:numId w:val="163"/>
              </w:numPr>
              <w:spacing w:before="40" w:after="40" w:line="276" w:lineRule="auto"/>
              <w:ind w:left="0" w:firstLine="0"/>
              <w:contextualSpacing w:val="0"/>
              <w:rPr>
                <w:rFonts w:cs="Arial"/>
              </w:rPr>
            </w:pPr>
          </w:p>
        </w:tc>
        <w:tc>
          <w:tcPr>
            <w:tcW w:w="2524" w:type="dxa"/>
          </w:tcPr>
          <w:p w:rsidR="00B11567" w:rsidRPr="00E6695D" w:rsidRDefault="00B11567" w:rsidP="00B11567">
            <w:pPr>
              <w:spacing w:before="40" w:after="40" w:line="276" w:lineRule="auto"/>
              <w:rPr>
                <w:rFonts w:ascii="Myriad Pro" w:hAnsi="Myriad Pro" w:cs="Arial"/>
                <w:sz w:val="20"/>
              </w:rPr>
            </w:pPr>
            <w:r w:rsidRPr="00E6695D">
              <w:rPr>
                <w:rFonts w:ascii="Myriad Pro" w:hAnsi="Myriad Pro" w:cs="Arial"/>
                <w:sz w:val="20"/>
              </w:rPr>
              <w:t xml:space="preserve">Zgodność z zasadami </w:t>
            </w:r>
            <w:r w:rsidRPr="00E6695D">
              <w:rPr>
                <w:rFonts w:ascii="Myriad Pro" w:hAnsi="Myriad Pro" w:cs="Arial"/>
                <w:sz w:val="20"/>
              </w:rPr>
              <w:lastRenderedPageBreak/>
              <w:t>horyzontalnymi</w:t>
            </w:r>
          </w:p>
        </w:tc>
        <w:tc>
          <w:tcPr>
            <w:tcW w:w="5101"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lastRenderedPageBreak/>
              <w:t>Projekt jest zgodny z:</w:t>
            </w:r>
          </w:p>
          <w:p w:rsidR="00B11567" w:rsidRPr="00E6695D" w:rsidRDefault="00B11567" w:rsidP="00912095">
            <w:pPr>
              <w:pStyle w:val="Akapitzlist"/>
              <w:numPr>
                <w:ilvl w:val="0"/>
                <w:numId w:val="164"/>
              </w:numPr>
              <w:spacing w:before="40" w:after="40" w:line="276" w:lineRule="auto"/>
              <w:ind w:left="315" w:hanging="284"/>
              <w:contextualSpacing w:val="0"/>
              <w:jc w:val="both"/>
              <w:rPr>
                <w:rFonts w:cs="Arial"/>
              </w:rPr>
            </w:pPr>
            <w:r w:rsidRPr="00E6695D">
              <w:rPr>
                <w:rFonts w:cs="Arial"/>
              </w:rPr>
              <w:lastRenderedPageBreak/>
              <w:t>zasadą rów</w:t>
            </w:r>
            <w:r>
              <w:rPr>
                <w:rFonts w:cs="Arial"/>
              </w:rPr>
              <w:t xml:space="preserve">ności szans kobiet i mężczyzn, </w:t>
            </w:r>
            <w:r w:rsidRPr="00E6695D">
              <w:rPr>
                <w:rFonts w:cs="Arial"/>
              </w:rPr>
              <w:t xml:space="preserve">w oparciu o </w:t>
            </w:r>
            <w:r w:rsidRPr="00E6695D">
              <w:rPr>
                <w:rFonts w:cs="Arial"/>
                <w:i/>
              </w:rPr>
              <w:t>standard minimum</w:t>
            </w:r>
            <w:r w:rsidRPr="00E6695D">
              <w:rPr>
                <w:rFonts w:cs="Arial"/>
              </w:rPr>
              <w:t>,</w:t>
            </w:r>
          </w:p>
          <w:p w:rsidR="00B11567" w:rsidRPr="00E6695D" w:rsidRDefault="00B11567" w:rsidP="00912095">
            <w:pPr>
              <w:pStyle w:val="Akapitzlist"/>
              <w:numPr>
                <w:ilvl w:val="0"/>
                <w:numId w:val="164"/>
              </w:numPr>
              <w:spacing w:before="40" w:after="40" w:line="276" w:lineRule="auto"/>
              <w:ind w:left="315" w:hanging="284"/>
              <w:contextualSpacing w:val="0"/>
              <w:jc w:val="both"/>
              <w:rPr>
                <w:rFonts w:cs="Arial"/>
              </w:rPr>
            </w:pPr>
            <w:r w:rsidRPr="00E6695D">
              <w:rPr>
                <w:rFonts w:cs="Arial"/>
              </w:rPr>
              <w:t xml:space="preserve">właściwymi politykami i zasadami wspólnotowym: </w:t>
            </w:r>
          </w:p>
          <w:p w:rsidR="00B11567" w:rsidRPr="00E6695D" w:rsidRDefault="00B11567" w:rsidP="00912095">
            <w:pPr>
              <w:pStyle w:val="Akapitzlist"/>
              <w:numPr>
                <w:ilvl w:val="0"/>
                <w:numId w:val="40"/>
              </w:numPr>
              <w:autoSpaceDE w:val="0"/>
              <w:autoSpaceDN w:val="0"/>
              <w:adjustRightInd w:val="0"/>
              <w:jc w:val="both"/>
              <w:rPr>
                <w:rFonts w:eastAsia="MyriadPro-Regular" w:cs="Arial"/>
              </w:rPr>
            </w:pPr>
            <w:r w:rsidRPr="00E6695D">
              <w:rPr>
                <w:rFonts w:eastAsia="MyriadPro-Regular" w:cs="Arial"/>
              </w:rPr>
              <w:t>zrównoważonego rozwoju,</w:t>
            </w:r>
          </w:p>
          <w:p w:rsidR="00B11567" w:rsidRPr="00E6695D" w:rsidRDefault="00B11567" w:rsidP="00912095">
            <w:pPr>
              <w:pStyle w:val="Akapitzlist"/>
              <w:numPr>
                <w:ilvl w:val="0"/>
                <w:numId w:val="40"/>
              </w:numPr>
              <w:autoSpaceDE w:val="0"/>
              <w:autoSpaceDN w:val="0"/>
              <w:adjustRightInd w:val="0"/>
              <w:jc w:val="both"/>
              <w:rPr>
                <w:rFonts w:eastAsia="MyriadPro-Regular" w:cs="Arial"/>
              </w:rPr>
            </w:pPr>
            <w:r w:rsidRPr="00E6695D">
              <w:rPr>
                <w:rFonts w:eastAsia="MyriadPro-Regular" w:cs="Arial"/>
              </w:rPr>
              <w:t>promowania i realizacji zasady równości szans i niedyskryminacji, w tym. m. in. koniecznością stosowania zasady uniwersalnego projektowania.</w:t>
            </w:r>
          </w:p>
          <w:p w:rsidR="00B11567" w:rsidRPr="00E6695D"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w:t>
            </w:r>
            <w:r>
              <w:rPr>
                <w:rFonts w:ascii="Myriad Pro" w:eastAsia="MyriadPro-Regular" w:hAnsi="Myriad Pro" w:cs="Arial"/>
                <w:sz w:val="20"/>
              </w:rPr>
              <w:t xml:space="preserve">dbiorców, w szczególności osób </w:t>
            </w:r>
            <w:r w:rsidRPr="00E6695D">
              <w:rPr>
                <w:rFonts w:ascii="Myriad Pro" w:eastAsia="MyriadPro-Regular" w:hAnsi="Myriad Pro" w:cs="Arial"/>
                <w:sz w:val="20"/>
              </w:rPr>
              <w:t>z niepełnosprawnościami.</w:t>
            </w:r>
          </w:p>
        </w:tc>
        <w:tc>
          <w:tcPr>
            <w:tcW w:w="6011"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lastRenderedPageBreak/>
              <w:t xml:space="preserve">Spełnienie kryterium jest konieczne do przyznania </w:t>
            </w:r>
            <w:r w:rsidRPr="00E6695D">
              <w:rPr>
                <w:rFonts w:ascii="Myriad Pro" w:hAnsi="Myriad Pro" w:cs="Arial"/>
                <w:sz w:val="20"/>
              </w:rPr>
              <w:lastRenderedPageBreak/>
              <w:t>dofinansowania.</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Projekty niespełniające kryterium są odrzucane.</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Ocena spełniania kryterium polega na przypisaniu wartości logicznych „tak”, „nie”.</w:t>
            </w:r>
          </w:p>
        </w:tc>
      </w:tr>
    </w:tbl>
    <w:p w:rsidR="00B11567" w:rsidRPr="00E6695D" w:rsidRDefault="00B11567" w:rsidP="00B11567">
      <w:pPr>
        <w:spacing w:before="120" w:after="120" w:line="240" w:lineRule="auto"/>
        <w:rPr>
          <w:rFonts w:ascii="Myriad Pro" w:hAnsi="Myriad Pro"/>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B11567" w:rsidRPr="00E6695D" w:rsidTr="00B11567">
        <w:trPr>
          <w:jc w:val="center"/>
        </w:trPr>
        <w:tc>
          <w:tcPr>
            <w:tcW w:w="14175" w:type="dxa"/>
            <w:gridSpan w:val="4"/>
            <w:shd w:val="clear" w:color="auto" w:fill="D9D9D9" w:themeFill="background1" w:themeFillShade="D9"/>
          </w:tcPr>
          <w:p w:rsidR="00B11567" w:rsidRPr="00E6695D" w:rsidRDefault="00B11567" w:rsidP="00B11567">
            <w:pPr>
              <w:spacing w:before="40" w:after="40" w:line="240" w:lineRule="auto"/>
              <w:jc w:val="center"/>
              <w:rPr>
                <w:rFonts w:ascii="Myriad Pro" w:hAnsi="Myriad Pro" w:cs="Arial"/>
                <w:sz w:val="20"/>
              </w:rPr>
            </w:pPr>
            <w:r w:rsidRPr="00E6695D">
              <w:rPr>
                <w:rFonts w:ascii="Myriad Pro" w:hAnsi="Myriad Pro" w:cs="Arial"/>
                <w:b/>
                <w:sz w:val="20"/>
              </w:rPr>
              <w:t>Kryteria wykonalności</w:t>
            </w:r>
          </w:p>
        </w:tc>
      </w:tr>
      <w:tr w:rsidR="00B11567" w:rsidRPr="00E6695D" w:rsidTr="00B11567">
        <w:trPr>
          <w:jc w:val="center"/>
        </w:trPr>
        <w:tc>
          <w:tcPr>
            <w:tcW w:w="512" w:type="dxa"/>
          </w:tcPr>
          <w:p w:rsidR="00B11567" w:rsidRPr="00E6695D" w:rsidRDefault="00B11567" w:rsidP="00B11567">
            <w:pPr>
              <w:spacing w:before="40" w:after="40" w:line="240" w:lineRule="auto"/>
              <w:ind w:left="-22"/>
              <w:rPr>
                <w:rFonts w:ascii="Myriad Pro" w:hAnsi="Myriad Pro" w:cs="Arial"/>
                <w:sz w:val="20"/>
              </w:rPr>
            </w:pPr>
            <w:r w:rsidRPr="00E6695D">
              <w:rPr>
                <w:rFonts w:ascii="Myriad Pro" w:hAnsi="Myriad Pro" w:cs="Arial"/>
                <w:sz w:val="18"/>
              </w:rPr>
              <w:t>L.p.</w:t>
            </w:r>
          </w:p>
        </w:tc>
        <w:tc>
          <w:tcPr>
            <w:tcW w:w="2126" w:type="dxa"/>
          </w:tcPr>
          <w:p w:rsidR="00B11567" w:rsidRPr="00E6695D" w:rsidRDefault="00B11567" w:rsidP="00B11567">
            <w:pPr>
              <w:spacing w:before="40" w:after="40" w:line="240" w:lineRule="auto"/>
              <w:jc w:val="center"/>
              <w:rPr>
                <w:rFonts w:ascii="Myriad Pro" w:hAnsi="Myriad Pro" w:cs="Arial"/>
                <w:sz w:val="20"/>
              </w:rPr>
            </w:pPr>
            <w:r w:rsidRPr="00E6695D">
              <w:rPr>
                <w:rFonts w:ascii="Myriad Pro" w:hAnsi="Myriad Pro" w:cs="Arial"/>
                <w:sz w:val="20"/>
              </w:rPr>
              <w:t>Nazwa kryterium</w:t>
            </w:r>
          </w:p>
        </w:tc>
        <w:tc>
          <w:tcPr>
            <w:tcW w:w="6804" w:type="dxa"/>
          </w:tcPr>
          <w:p w:rsidR="00B11567" w:rsidRPr="00E6695D" w:rsidRDefault="00B11567" w:rsidP="00B11567">
            <w:pPr>
              <w:spacing w:before="40" w:after="40" w:line="240" w:lineRule="auto"/>
              <w:jc w:val="center"/>
              <w:rPr>
                <w:rFonts w:ascii="Myriad Pro" w:hAnsi="Myriad Pro" w:cs="Arial"/>
                <w:sz w:val="20"/>
              </w:rPr>
            </w:pPr>
            <w:r w:rsidRPr="00E6695D">
              <w:rPr>
                <w:rFonts w:ascii="Myriad Pro" w:hAnsi="Myriad Pro" w:cs="Arial"/>
                <w:sz w:val="20"/>
              </w:rPr>
              <w:t>Definicja kryterium</w:t>
            </w:r>
          </w:p>
        </w:tc>
        <w:tc>
          <w:tcPr>
            <w:tcW w:w="4733" w:type="dxa"/>
          </w:tcPr>
          <w:p w:rsidR="00B11567" w:rsidRPr="00E6695D" w:rsidRDefault="00B11567" w:rsidP="00B11567">
            <w:pPr>
              <w:spacing w:before="40" w:after="40" w:line="240" w:lineRule="auto"/>
              <w:jc w:val="center"/>
              <w:rPr>
                <w:rFonts w:ascii="Myriad Pro" w:hAnsi="Myriad Pro" w:cs="Arial"/>
                <w:sz w:val="20"/>
              </w:rPr>
            </w:pPr>
            <w:r w:rsidRPr="00E6695D">
              <w:rPr>
                <w:rFonts w:ascii="Myriad Pro" w:hAnsi="Myriad Pro" w:cs="Arial"/>
                <w:sz w:val="20"/>
              </w:rPr>
              <w:t>Opis znaczenia kryterium</w:t>
            </w:r>
          </w:p>
        </w:tc>
      </w:tr>
      <w:tr w:rsidR="00B11567" w:rsidRPr="00E6695D" w:rsidTr="00B11567">
        <w:trPr>
          <w:jc w:val="center"/>
        </w:trPr>
        <w:tc>
          <w:tcPr>
            <w:tcW w:w="512" w:type="dxa"/>
          </w:tcPr>
          <w:p w:rsidR="00B11567" w:rsidRPr="00E6695D" w:rsidRDefault="00B11567" w:rsidP="00B11567">
            <w:pPr>
              <w:spacing w:before="40" w:after="40" w:line="240" w:lineRule="auto"/>
              <w:jc w:val="center"/>
              <w:rPr>
                <w:rFonts w:ascii="Myriad Pro" w:hAnsi="Myriad Pro" w:cs="Arial"/>
                <w:sz w:val="20"/>
              </w:rPr>
            </w:pPr>
            <w:r w:rsidRPr="00E6695D">
              <w:rPr>
                <w:rFonts w:ascii="Myriad Pro" w:hAnsi="Myriad Pro" w:cs="Arial"/>
                <w:sz w:val="20"/>
              </w:rPr>
              <w:t>1</w:t>
            </w:r>
          </w:p>
        </w:tc>
        <w:tc>
          <w:tcPr>
            <w:tcW w:w="2126" w:type="dxa"/>
          </w:tcPr>
          <w:p w:rsidR="00B11567" w:rsidRPr="00E6695D" w:rsidRDefault="00B11567" w:rsidP="00B11567">
            <w:pPr>
              <w:spacing w:before="40" w:after="40" w:line="240" w:lineRule="auto"/>
              <w:jc w:val="center"/>
              <w:rPr>
                <w:rFonts w:ascii="Myriad Pro" w:hAnsi="Myriad Pro" w:cs="Arial"/>
                <w:sz w:val="20"/>
              </w:rPr>
            </w:pPr>
            <w:r w:rsidRPr="00E6695D">
              <w:rPr>
                <w:rFonts w:ascii="Myriad Pro" w:hAnsi="Myriad Pro" w:cs="Arial"/>
                <w:sz w:val="20"/>
              </w:rPr>
              <w:t>2</w:t>
            </w:r>
          </w:p>
        </w:tc>
        <w:tc>
          <w:tcPr>
            <w:tcW w:w="6804" w:type="dxa"/>
          </w:tcPr>
          <w:p w:rsidR="00B11567" w:rsidRPr="00E6695D" w:rsidRDefault="00B11567" w:rsidP="00B11567">
            <w:pPr>
              <w:spacing w:before="40" w:after="40" w:line="240" w:lineRule="auto"/>
              <w:jc w:val="center"/>
              <w:rPr>
                <w:rFonts w:ascii="Myriad Pro" w:hAnsi="Myriad Pro" w:cs="Arial"/>
                <w:sz w:val="20"/>
              </w:rPr>
            </w:pPr>
            <w:r w:rsidRPr="00E6695D">
              <w:rPr>
                <w:rFonts w:ascii="Myriad Pro" w:hAnsi="Myriad Pro" w:cs="Arial"/>
                <w:sz w:val="20"/>
              </w:rPr>
              <w:t>3</w:t>
            </w:r>
          </w:p>
        </w:tc>
        <w:tc>
          <w:tcPr>
            <w:tcW w:w="4733" w:type="dxa"/>
          </w:tcPr>
          <w:p w:rsidR="00B11567" w:rsidRPr="00E6695D" w:rsidRDefault="00B11567" w:rsidP="00B11567">
            <w:pPr>
              <w:spacing w:before="40" w:after="40" w:line="240" w:lineRule="auto"/>
              <w:jc w:val="center"/>
              <w:rPr>
                <w:rFonts w:ascii="Myriad Pro" w:hAnsi="Myriad Pro" w:cs="Arial"/>
                <w:sz w:val="20"/>
              </w:rPr>
            </w:pPr>
            <w:r w:rsidRPr="00E6695D">
              <w:rPr>
                <w:rFonts w:ascii="Myriad Pro" w:hAnsi="Myriad Pro" w:cs="Arial"/>
                <w:sz w:val="20"/>
              </w:rPr>
              <w:t>4</w:t>
            </w:r>
          </w:p>
        </w:tc>
      </w:tr>
      <w:tr w:rsidR="00B11567" w:rsidRPr="00E6695D" w:rsidTr="00B11567">
        <w:trPr>
          <w:jc w:val="center"/>
        </w:trPr>
        <w:tc>
          <w:tcPr>
            <w:tcW w:w="512" w:type="dxa"/>
          </w:tcPr>
          <w:p w:rsidR="00B11567" w:rsidRPr="00E6695D" w:rsidRDefault="00B11567" w:rsidP="00912095">
            <w:pPr>
              <w:pStyle w:val="Akapitzlist"/>
              <w:numPr>
                <w:ilvl w:val="0"/>
                <w:numId w:val="165"/>
              </w:numPr>
              <w:spacing w:before="40" w:after="40" w:line="240" w:lineRule="auto"/>
              <w:ind w:left="0" w:firstLine="0"/>
              <w:contextualSpacing w:val="0"/>
              <w:rPr>
                <w:rFonts w:cs="Arial"/>
              </w:rPr>
            </w:pPr>
          </w:p>
        </w:tc>
        <w:tc>
          <w:tcPr>
            <w:tcW w:w="2126" w:type="dxa"/>
            <w:shd w:val="clear" w:color="auto" w:fill="auto"/>
          </w:tcPr>
          <w:p w:rsidR="00B11567" w:rsidRPr="00E6695D" w:rsidRDefault="00B11567" w:rsidP="00B11567">
            <w:pPr>
              <w:spacing w:before="40" w:after="40" w:line="240" w:lineRule="auto"/>
              <w:rPr>
                <w:rFonts w:ascii="Myriad Pro" w:hAnsi="Myriad Pro" w:cs="Arial"/>
                <w:sz w:val="20"/>
              </w:rPr>
            </w:pPr>
            <w:r w:rsidRPr="00E6695D">
              <w:rPr>
                <w:rFonts w:ascii="Myriad Pro" w:hAnsi="Myriad Pro" w:cs="Arial"/>
                <w:sz w:val="20"/>
              </w:rPr>
              <w:t>Zgodność prawna</w:t>
            </w:r>
          </w:p>
        </w:tc>
        <w:tc>
          <w:tcPr>
            <w:tcW w:w="6804" w:type="dxa"/>
          </w:tcPr>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hAnsi="Myriad Pro" w:cs="Arial"/>
                <w:sz w:val="20"/>
              </w:rPr>
              <w:t>Projekt jest zgodny z prawodaw</w:t>
            </w:r>
            <w:r>
              <w:rPr>
                <w:rFonts w:ascii="Myriad Pro" w:hAnsi="Myriad Pro" w:cs="Arial"/>
                <w:sz w:val="20"/>
              </w:rPr>
              <w:t xml:space="preserve">stwem wspólnotowym i krajowym, </w:t>
            </w:r>
            <w:r w:rsidRPr="00E6695D">
              <w:rPr>
                <w:rFonts w:ascii="Myriad Pro" w:hAnsi="Myriad Pro" w:cs="Arial"/>
                <w:sz w:val="20"/>
              </w:rPr>
              <w:t>w tym przepisami ustawy</w:t>
            </w:r>
            <w:r w:rsidRPr="00E6695D">
              <w:rPr>
                <w:rFonts w:ascii="Myriad Pro" w:hAnsi="Myriad Pro" w:cs="Arial"/>
                <w:i/>
                <w:sz w:val="20"/>
              </w:rPr>
              <w:t xml:space="preserve"> </w:t>
            </w:r>
            <w:r w:rsidRPr="00E6695D">
              <w:rPr>
                <w:rFonts w:ascii="Myriad Pro" w:hAnsi="Myriad Pro" w:cs="Arial"/>
                <w:sz w:val="20"/>
              </w:rPr>
              <w:t xml:space="preserve">z dnia 29 stycznia 2004 r. </w:t>
            </w:r>
            <w:r w:rsidRPr="00E6695D">
              <w:rPr>
                <w:rFonts w:ascii="Myriad Pro" w:hAnsi="Myriad Pro" w:cs="Arial"/>
                <w:i/>
                <w:sz w:val="20"/>
              </w:rPr>
              <w:t>Prawo zamówień publicznych</w:t>
            </w:r>
            <w:r w:rsidRPr="00E6695D">
              <w:rPr>
                <w:rFonts w:ascii="Myriad Pro" w:hAnsi="Myriad Pro" w:cs="Arial"/>
                <w:sz w:val="20"/>
              </w:rPr>
              <w:t>.</w:t>
            </w:r>
            <w:r w:rsidRPr="00E6695D">
              <w:rPr>
                <w:rFonts w:ascii="Myriad Pro" w:eastAsia="MyriadPro-Regular" w:hAnsi="Myriad Pro" w:cs="Arial"/>
                <w:sz w:val="20"/>
              </w:rPr>
              <w:t xml:space="preserve"> </w:t>
            </w:r>
          </w:p>
          <w:p w:rsidR="00B11567" w:rsidRPr="00E6695D"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Projekt spełnia wymogi utworzenia partnerstwa zgodnie z art. 33 ust. 2-4a ustawy z dnia 11 lipca 2014 r. o</w:t>
            </w:r>
            <w:r>
              <w:rPr>
                <w:rFonts w:ascii="Myriad Pro" w:eastAsia="MyriadPro-Regular" w:hAnsi="Myriad Pro" w:cs="Arial"/>
                <w:sz w:val="20"/>
              </w:rPr>
              <w:t xml:space="preserve"> zasadach realizacji programów </w:t>
            </w:r>
            <w:r w:rsidRPr="00E6695D">
              <w:rPr>
                <w:rFonts w:ascii="Myriad Pro" w:eastAsia="MyriadPro-Regular" w:hAnsi="Myriad Pro" w:cs="Arial"/>
                <w:sz w:val="20"/>
              </w:rPr>
              <w:t>w zakresie polityki spójności finansowanych w perspektywie finansowej 2014-2020 (jeśli dotyczy).</w:t>
            </w:r>
          </w:p>
        </w:tc>
        <w:tc>
          <w:tcPr>
            <w:tcW w:w="4733" w:type="dxa"/>
          </w:tcPr>
          <w:p w:rsidR="00B11567" w:rsidRPr="00E6695D" w:rsidRDefault="00B11567" w:rsidP="00B11567">
            <w:pPr>
              <w:spacing w:before="40" w:after="40" w:line="240" w:lineRule="auto"/>
              <w:ind w:left="34"/>
              <w:contextualSpacing/>
              <w:jc w:val="both"/>
              <w:rPr>
                <w:rFonts w:ascii="Myriad Pro" w:hAnsi="Myriad Pro" w:cs="Arial"/>
                <w:sz w:val="20"/>
              </w:rPr>
            </w:pPr>
            <w:r w:rsidRPr="00E6695D">
              <w:rPr>
                <w:rFonts w:ascii="Myriad Pro" w:hAnsi="Myriad Pro" w:cs="Arial"/>
                <w:sz w:val="20"/>
              </w:rPr>
              <w:t>Spełnienie kryterium jest konieczne do przyznania dofinansowania.</w:t>
            </w:r>
          </w:p>
          <w:p w:rsidR="00B11567" w:rsidRPr="00E6695D" w:rsidRDefault="00B11567" w:rsidP="00B11567">
            <w:pPr>
              <w:spacing w:before="40" w:after="40" w:line="240" w:lineRule="auto"/>
              <w:ind w:left="34"/>
              <w:contextualSpacing/>
              <w:jc w:val="both"/>
              <w:rPr>
                <w:rFonts w:ascii="Myriad Pro" w:hAnsi="Myriad Pro" w:cs="Arial"/>
                <w:sz w:val="20"/>
              </w:rPr>
            </w:pPr>
            <w:r w:rsidRPr="00E6695D">
              <w:rPr>
                <w:rFonts w:ascii="Myriad Pro" w:hAnsi="Myriad Pro" w:cs="Arial"/>
                <w:sz w:val="20"/>
              </w:rPr>
              <w:t>Projekty niespełniające kryterium są odrzucane.</w:t>
            </w:r>
          </w:p>
          <w:p w:rsidR="00B11567" w:rsidRPr="00E6695D" w:rsidRDefault="00B11567" w:rsidP="00B11567">
            <w:pPr>
              <w:spacing w:before="40" w:after="40" w:line="240" w:lineRule="auto"/>
              <w:ind w:left="34"/>
              <w:contextualSpacing/>
              <w:jc w:val="both"/>
              <w:rPr>
                <w:rFonts w:ascii="Myriad Pro" w:hAnsi="Myriad Pro" w:cs="Arial"/>
                <w:sz w:val="20"/>
              </w:rPr>
            </w:pPr>
            <w:r w:rsidRPr="00E6695D">
              <w:rPr>
                <w:rFonts w:ascii="Myriad Pro" w:hAnsi="Myriad Pro" w:cs="Arial"/>
                <w:sz w:val="20"/>
              </w:rPr>
              <w:t>Ocena spełniania kryterium polega na przypisaniu wartości logicznych „tak”, „nie”.</w:t>
            </w:r>
          </w:p>
        </w:tc>
      </w:tr>
      <w:tr w:rsidR="00B11567" w:rsidRPr="00E6695D" w:rsidTr="00B11567">
        <w:trPr>
          <w:jc w:val="center"/>
        </w:trPr>
        <w:tc>
          <w:tcPr>
            <w:tcW w:w="512" w:type="dxa"/>
          </w:tcPr>
          <w:p w:rsidR="00B11567" w:rsidRPr="00E6695D" w:rsidRDefault="00B11567" w:rsidP="00912095">
            <w:pPr>
              <w:pStyle w:val="Akapitzlist"/>
              <w:numPr>
                <w:ilvl w:val="0"/>
                <w:numId w:val="165"/>
              </w:numPr>
              <w:spacing w:after="0" w:line="240" w:lineRule="auto"/>
              <w:ind w:left="0" w:firstLine="0"/>
              <w:contextualSpacing w:val="0"/>
              <w:rPr>
                <w:rFonts w:cs="Arial"/>
              </w:rPr>
            </w:pPr>
          </w:p>
        </w:tc>
        <w:tc>
          <w:tcPr>
            <w:tcW w:w="2126" w:type="dxa"/>
            <w:shd w:val="clear" w:color="auto" w:fill="auto"/>
          </w:tcPr>
          <w:p w:rsidR="00B11567" w:rsidRPr="00E6695D" w:rsidRDefault="00B11567" w:rsidP="00B11567">
            <w:pPr>
              <w:autoSpaceDE w:val="0"/>
              <w:autoSpaceDN w:val="0"/>
              <w:adjustRightInd w:val="0"/>
              <w:spacing w:after="0"/>
              <w:rPr>
                <w:rFonts w:ascii="Myriad Pro" w:eastAsia="Malgun Gothic" w:hAnsi="Myriad Pro" w:cs="Arial"/>
                <w:sz w:val="20"/>
              </w:rPr>
            </w:pPr>
            <w:r w:rsidRPr="00E6695D">
              <w:rPr>
                <w:rFonts w:ascii="Myriad Pro" w:eastAsia="Malgun Gothic" w:hAnsi="Myriad Pro" w:cs="Arial"/>
                <w:sz w:val="20"/>
              </w:rPr>
              <w:t>Zgodność</w:t>
            </w:r>
          </w:p>
          <w:p w:rsidR="00B11567" w:rsidRPr="00E6695D" w:rsidRDefault="00B11567" w:rsidP="00B11567">
            <w:pPr>
              <w:autoSpaceDE w:val="0"/>
              <w:autoSpaceDN w:val="0"/>
              <w:adjustRightInd w:val="0"/>
              <w:spacing w:after="0"/>
              <w:rPr>
                <w:rFonts w:ascii="Myriad Pro" w:eastAsia="Malgun Gothic" w:hAnsi="Myriad Pro" w:cs="Arial"/>
                <w:sz w:val="20"/>
              </w:rPr>
            </w:pPr>
            <w:r w:rsidRPr="00E6695D">
              <w:rPr>
                <w:rFonts w:ascii="Myriad Pro" w:eastAsia="Malgun Gothic" w:hAnsi="Myriad Pro" w:cs="Arial"/>
                <w:sz w:val="20"/>
              </w:rPr>
              <w:t>z wymogami pomocy</w:t>
            </w:r>
          </w:p>
          <w:p w:rsidR="00B11567" w:rsidRPr="00E6695D" w:rsidRDefault="00B11567" w:rsidP="00B11567">
            <w:pPr>
              <w:spacing w:after="0" w:line="240" w:lineRule="auto"/>
              <w:rPr>
                <w:rFonts w:ascii="Myriad Pro" w:eastAsia="Malgun Gothic" w:hAnsi="Myriad Pro" w:cs="Arial"/>
                <w:sz w:val="20"/>
              </w:rPr>
            </w:pPr>
            <w:r w:rsidRPr="00E6695D">
              <w:rPr>
                <w:rFonts w:ascii="Myriad Pro" w:eastAsia="Malgun Gothic" w:hAnsi="Myriad Pro" w:cs="Arial"/>
                <w:sz w:val="20"/>
              </w:rPr>
              <w:t>publicznej</w:t>
            </w:r>
          </w:p>
        </w:tc>
        <w:tc>
          <w:tcPr>
            <w:tcW w:w="6804" w:type="dxa"/>
          </w:tcPr>
          <w:p w:rsidR="00B11567" w:rsidRPr="00E6695D" w:rsidRDefault="00B11567" w:rsidP="00B11567">
            <w:pPr>
              <w:spacing w:after="0" w:line="240" w:lineRule="auto"/>
              <w:jc w:val="both"/>
              <w:rPr>
                <w:rFonts w:ascii="Myriad Pro" w:eastAsia="Malgun Gothic" w:hAnsi="Myriad Pro" w:cs="Arial"/>
                <w:sz w:val="20"/>
              </w:rPr>
            </w:pPr>
            <w:r w:rsidRPr="00E6695D">
              <w:rPr>
                <w:rFonts w:ascii="Myriad Pro" w:eastAsia="Malgun Gothic" w:hAnsi="Myriad Pro" w:cs="Arial"/>
                <w:sz w:val="20"/>
              </w:rPr>
              <w:t xml:space="preserve">Projekt jest zgodny regułami pomocy publicznej i/lub pomocy </w:t>
            </w:r>
            <w:r w:rsidRPr="00E6695D">
              <w:rPr>
                <w:rFonts w:ascii="Myriad Pro" w:eastAsia="Malgun Gothic" w:hAnsi="Myriad Pro" w:cs="Arial"/>
                <w:i/>
                <w:sz w:val="20"/>
              </w:rPr>
              <w:t xml:space="preserve">de </w:t>
            </w:r>
            <w:proofErr w:type="spellStart"/>
            <w:r w:rsidRPr="00E6695D">
              <w:rPr>
                <w:rFonts w:ascii="Myriad Pro" w:eastAsia="Malgun Gothic" w:hAnsi="Myriad Pro" w:cs="Arial"/>
                <w:i/>
                <w:sz w:val="20"/>
              </w:rPr>
              <w:t>minimis</w:t>
            </w:r>
            <w:proofErr w:type="spellEnd"/>
            <w:r w:rsidRPr="00E6695D">
              <w:rPr>
                <w:rFonts w:ascii="Myriad Pro" w:eastAsia="Malgun Gothic" w:hAnsi="Myriad Pro" w:cs="Arial"/>
                <w:sz w:val="20"/>
              </w:rPr>
              <w:t>.</w:t>
            </w:r>
          </w:p>
        </w:tc>
        <w:tc>
          <w:tcPr>
            <w:tcW w:w="4733" w:type="dxa"/>
          </w:tcPr>
          <w:p w:rsidR="00B11567" w:rsidRPr="00E6695D" w:rsidRDefault="00B11567" w:rsidP="00B11567">
            <w:pPr>
              <w:spacing w:before="40" w:after="40"/>
              <w:jc w:val="both"/>
              <w:rPr>
                <w:rFonts w:ascii="Myriad Pro" w:hAnsi="Myriad Pro" w:cs="Arial"/>
                <w:sz w:val="20"/>
              </w:rPr>
            </w:pPr>
            <w:r w:rsidRPr="00E6695D">
              <w:rPr>
                <w:rFonts w:ascii="Myriad Pro" w:hAnsi="Myriad Pro" w:cs="Arial"/>
                <w:sz w:val="20"/>
              </w:rPr>
              <w:t>Jeżeli dotyczy: spełnienie kryterium jest konieczne do przyznania dofinansowania.</w:t>
            </w:r>
          </w:p>
          <w:p w:rsidR="00B11567" w:rsidRPr="00E6695D" w:rsidRDefault="00B11567" w:rsidP="00B11567">
            <w:pPr>
              <w:autoSpaceDE w:val="0"/>
              <w:autoSpaceDN w:val="0"/>
              <w:adjustRightInd w:val="0"/>
              <w:spacing w:after="0"/>
              <w:jc w:val="both"/>
              <w:rPr>
                <w:rFonts w:ascii="Myriad Pro" w:hAnsi="Myriad Pro" w:cs="Arial"/>
                <w:sz w:val="20"/>
              </w:rPr>
            </w:pPr>
            <w:r w:rsidRPr="00E6695D">
              <w:rPr>
                <w:rFonts w:ascii="Myriad Pro" w:hAnsi="Myriad Pro" w:cs="Arial"/>
                <w:sz w:val="20"/>
              </w:rPr>
              <w:t>Projekty niespełniające kryterium są odrzucane.</w:t>
            </w:r>
          </w:p>
          <w:p w:rsidR="00B11567" w:rsidRPr="00E6695D" w:rsidRDefault="00B11567" w:rsidP="00B11567">
            <w:pPr>
              <w:autoSpaceDE w:val="0"/>
              <w:autoSpaceDN w:val="0"/>
              <w:adjustRightInd w:val="0"/>
              <w:jc w:val="both"/>
              <w:rPr>
                <w:rFonts w:ascii="Myriad Pro" w:hAnsi="Myriad Pro" w:cs="Arial"/>
                <w:sz w:val="20"/>
              </w:rPr>
            </w:pPr>
            <w:r w:rsidRPr="00E6695D">
              <w:rPr>
                <w:rFonts w:ascii="Myriad Pro" w:hAnsi="Myriad Pro" w:cs="Arial"/>
                <w:sz w:val="20"/>
              </w:rPr>
              <w:t>Ocena spełniania kryterium polega na przypisaniu wartości logicznych „tak”, „nie”, „nie dotyczy”.</w:t>
            </w:r>
          </w:p>
        </w:tc>
      </w:tr>
      <w:tr w:rsidR="00B11567" w:rsidRPr="00E6695D" w:rsidTr="00B11567">
        <w:trPr>
          <w:jc w:val="center"/>
        </w:trPr>
        <w:tc>
          <w:tcPr>
            <w:tcW w:w="512" w:type="dxa"/>
          </w:tcPr>
          <w:p w:rsidR="00B11567" w:rsidRPr="00E6695D" w:rsidRDefault="00B11567" w:rsidP="00912095">
            <w:pPr>
              <w:pStyle w:val="Akapitzlist"/>
              <w:numPr>
                <w:ilvl w:val="0"/>
                <w:numId w:val="165"/>
              </w:numPr>
              <w:spacing w:after="0" w:line="240" w:lineRule="auto"/>
              <w:ind w:left="0" w:firstLine="0"/>
              <w:contextualSpacing w:val="0"/>
              <w:rPr>
                <w:rFonts w:cs="Arial"/>
              </w:rPr>
            </w:pPr>
          </w:p>
        </w:tc>
        <w:tc>
          <w:tcPr>
            <w:tcW w:w="2126" w:type="dxa"/>
            <w:shd w:val="clear" w:color="auto" w:fill="auto"/>
          </w:tcPr>
          <w:p w:rsidR="00B11567" w:rsidRPr="00E6695D" w:rsidRDefault="00B11567" w:rsidP="00B11567">
            <w:pPr>
              <w:spacing w:before="40" w:after="40" w:line="240" w:lineRule="auto"/>
              <w:rPr>
                <w:rFonts w:ascii="Myriad Pro" w:hAnsi="Myriad Pro" w:cs="Arial"/>
                <w:sz w:val="20"/>
              </w:rPr>
            </w:pPr>
            <w:r w:rsidRPr="00E6695D">
              <w:rPr>
                <w:rFonts w:ascii="Myriad Pro" w:hAnsi="Myriad Pro" w:cs="Arial"/>
                <w:sz w:val="20"/>
              </w:rPr>
              <w:t>Zdolność finansowa</w:t>
            </w:r>
          </w:p>
        </w:tc>
        <w:tc>
          <w:tcPr>
            <w:tcW w:w="6804" w:type="dxa"/>
          </w:tcPr>
          <w:p w:rsidR="00B11567" w:rsidRPr="00E6695D" w:rsidRDefault="00B11567" w:rsidP="00B11567">
            <w:pPr>
              <w:spacing w:before="40" w:after="40"/>
              <w:jc w:val="both"/>
              <w:rPr>
                <w:rFonts w:ascii="Myriad Pro" w:hAnsi="Myriad Pro" w:cs="Arial"/>
                <w:sz w:val="20"/>
              </w:rPr>
            </w:pPr>
            <w:r w:rsidRPr="00E6695D">
              <w:rPr>
                <w:rFonts w:ascii="Myriad Pro" w:hAnsi="Myriad Pro" w:cs="Arial"/>
                <w:sz w:val="20"/>
              </w:rPr>
              <w:t xml:space="preserve">Kondycja finansowa Beneficjenta na dzień złożenia wniosku o dofinansowanie gwarantuje osiągnięcie deklarowanych produktów lub rezultatów, zgodnie z </w:t>
            </w:r>
            <w:r>
              <w:rPr>
                <w:rFonts w:ascii="Myriad Pro" w:hAnsi="Myriad Pro" w:cs="Arial"/>
                <w:sz w:val="20"/>
              </w:rPr>
              <w:t xml:space="preserve">deklarowanym planem finansowym </w:t>
            </w:r>
            <w:r w:rsidRPr="00E6695D">
              <w:rPr>
                <w:rFonts w:ascii="Myriad Pro" w:hAnsi="Myriad Pro" w:cs="Arial"/>
                <w:sz w:val="20"/>
              </w:rPr>
              <w:t>i w terminie określonym we wniosku o dofinansowanie.</w:t>
            </w:r>
          </w:p>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Beneficjent oraz Partner/</w:t>
            </w:r>
            <w:proofErr w:type="spellStart"/>
            <w:r w:rsidRPr="00E6695D">
              <w:rPr>
                <w:rFonts w:ascii="Myriad Pro" w:eastAsia="MyriadPro-Regular" w:hAnsi="Myriad Pro" w:cs="Arial"/>
                <w:sz w:val="20"/>
              </w:rPr>
              <w:t>rzy</w:t>
            </w:r>
            <w:proofErr w:type="spellEnd"/>
            <w:r w:rsidRPr="00E6695D">
              <w:rPr>
                <w:rFonts w:ascii="Myriad Pro" w:eastAsia="MyriadPro-Regular" w:hAnsi="Myriad Pro" w:cs="Arial"/>
                <w:sz w:val="20"/>
              </w:rPr>
              <w:t xml:space="preserve"> krajowi (o ile dotyczy), ponoszący wydatki</w:t>
            </w:r>
            <w:r>
              <w:rPr>
                <w:rFonts w:ascii="Myriad Pro" w:eastAsia="MyriadPro-Regular" w:hAnsi="Myriad Pro" w:cs="Arial"/>
                <w:sz w:val="20"/>
              </w:rPr>
              <w:t xml:space="preserve"> </w:t>
            </w:r>
            <w:r w:rsidRPr="00E6695D">
              <w:rPr>
                <w:rFonts w:ascii="Myriad Pro" w:eastAsia="MyriadPro-Regular" w:hAnsi="Myriad Pro" w:cs="Arial"/>
                <w:sz w:val="20"/>
              </w:rPr>
              <w:t xml:space="preserve">w danym projekcie z EFS, posiadają </w:t>
            </w:r>
            <w:r w:rsidRPr="00E6695D">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E6695D">
              <w:rPr>
                <w:rFonts w:ascii="Myriad Pro" w:eastAsia="MyriadPro-Regular" w:hAnsi="Myriad Pro" w:cs="Arial"/>
                <w:sz w:val="20"/>
              </w:rPr>
              <w:t>równy lub wyższy od łącznych rocznych wydatków w danym projekcie z roku, w którym wydatki są najwyższe.</w:t>
            </w:r>
          </w:p>
          <w:p w:rsidR="00B11567" w:rsidRPr="00E6695D" w:rsidRDefault="00B11567" w:rsidP="00B11567">
            <w:pPr>
              <w:spacing w:before="40" w:after="0"/>
              <w:jc w:val="both"/>
              <w:rPr>
                <w:rFonts w:ascii="Myriad Pro" w:hAnsi="Myriad Pro" w:cs="Arial"/>
                <w:sz w:val="20"/>
              </w:rPr>
            </w:pPr>
            <w:r w:rsidRPr="00E6695D">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B11567" w:rsidRPr="00E6695D" w:rsidRDefault="00B11567" w:rsidP="00B11567">
            <w:pPr>
              <w:spacing w:before="40" w:after="40"/>
              <w:jc w:val="both"/>
              <w:rPr>
                <w:rFonts w:ascii="Myriad Pro" w:hAnsi="Myriad Pro" w:cs="Arial"/>
                <w:sz w:val="20"/>
              </w:rPr>
            </w:pPr>
            <w:r w:rsidRPr="00E6695D">
              <w:rPr>
                <w:rFonts w:ascii="Myriad Pro" w:hAnsi="Myriad Pro" w:cs="Arial"/>
                <w:sz w:val="20"/>
              </w:rPr>
              <w:t xml:space="preserve">Spełnienie kryterium jest konieczne do przyznania dofinansowania. </w:t>
            </w:r>
          </w:p>
          <w:p w:rsidR="00B11567" w:rsidRPr="00E6695D" w:rsidRDefault="00B11567" w:rsidP="00B11567">
            <w:pPr>
              <w:autoSpaceDE w:val="0"/>
              <w:autoSpaceDN w:val="0"/>
              <w:adjustRightInd w:val="0"/>
              <w:spacing w:after="0"/>
              <w:jc w:val="both"/>
              <w:rPr>
                <w:rFonts w:ascii="Myriad Pro" w:hAnsi="Myriad Pro" w:cs="Arial"/>
                <w:sz w:val="20"/>
              </w:rPr>
            </w:pPr>
            <w:r w:rsidRPr="00E6695D">
              <w:rPr>
                <w:rFonts w:ascii="Myriad Pro" w:hAnsi="Myriad Pro" w:cs="Arial"/>
                <w:sz w:val="20"/>
              </w:rPr>
              <w:t>Projekty niespełniające kryterium są odrzucane.</w:t>
            </w:r>
          </w:p>
          <w:p w:rsidR="00B11567" w:rsidRPr="00E6695D" w:rsidRDefault="00B11567" w:rsidP="00B11567">
            <w:pPr>
              <w:autoSpaceDE w:val="0"/>
              <w:autoSpaceDN w:val="0"/>
              <w:adjustRightInd w:val="0"/>
              <w:spacing w:after="0"/>
              <w:jc w:val="both"/>
              <w:rPr>
                <w:rFonts w:ascii="Myriad Pro" w:hAnsi="Myriad Pro" w:cs="Arial"/>
                <w:sz w:val="20"/>
              </w:rPr>
            </w:pPr>
            <w:r w:rsidRPr="00E6695D">
              <w:rPr>
                <w:rFonts w:ascii="Myriad Pro" w:hAnsi="Myriad Pro" w:cs="Arial"/>
                <w:sz w:val="20"/>
              </w:rPr>
              <w:t>Kryterium weryfikowane będzie na etapie KOP.</w:t>
            </w:r>
          </w:p>
          <w:p w:rsidR="00B11567" w:rsidRPr="00E6695D" w:rsidRDefault="00B11567" w:rsidP="00B11567">
            <w:pPr>
              <w:spacing w:before="40" w:after="40"/>
              <w:jc w:val="both"/>
              <w:rPr>
                <w:rFonts w:ascii="Myriad Pro" w:hAnsi="Myriad Pro" w:cs="Arial"/>
                <w:sz w:val="20"/>
              </w:rPr>
            </w:pPr>
            <w:r w:rsidRPr="00E6695D">
              <w:rPr>
                <w:rFonts w:ascii="Myriad Pro" w:hAnsi="Myriad Pro" w:cs="Arial"/>
                <w:sz w:val="20"/>
              </w:rPr>
              <w:t>Ocena spełniania kryterium polega na przypisaniu wartości logicznych „tak”, „nie”.</w:t>
            </w:r>
          </w:p>
        </w:tc>
      </w:tr>
    </w:tbl>
    <w:p w:rsidR="00B11567" w:rsidRPr="00E6695D" w:rsidRDefault="00B11567" w:rsidP="00B11567">
      <w:pPr>
        <w:rPr>
          <w:rFonts w:ascii="Myriad Pro" w:hAnsi="Myriad Pro"/>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B11567" w:rsidRPr="00E6695D" w:rsidTr="00B11567">
        <w:trPr>
          <w:trHeight w:val="336"/>
        </w:trPr>
        <w:tc>
          <w:tcPr>
            <w:tcW w:w="14220" w:type="dxa"/>
            <w:gridSpan w:val="4"/>
            <w:shd w:val="clear" w:color="auto" w:fill="BFBFBF" w:themeFill="background1" w:themeFillShade="BF"/>
            <w:vAlign w:val="center"/>
          </w:tcPr>
          <w:p w:rsidR="00B11567" w:rsidRPr="00E6695D" w:rsidRDefault="00B11567" w:rsidP="00B11567">
            <w:pPr>
              <w:spacing w:before="40" w:after="40" w:line="240" w:lineRule="auto"/>
              <w:contextualSpacing/>
              <w:jc w:val="center"/>
              <w:rPr>
                <w:rFonts w:ascii="Myriad Pro" w:hAnsi="Myriad Pro" w:cs="Arial"/>
                <w:b/>
                <w:sz w:val="20"/>
              </w:rPr>
            </w:pPr>
            <w:r w:rsidRPr="00E6695D">
              <w:rPr>
                <w:rFonts w:ascii="Myriad Pro" w:hAnsi="Myriad Pro" w:cs="Arial"/>
                <w:b/>
                <w:sz w:val="20"/>
              </w:rPr>
              <w:t>Kryteria jakości</w:t>
            </w:r>
          </w:p>
        </w:tc>
      </w:tr>
      <w:tr w:rsidR="00B11567" w:rsidRPr="00E6695D" w:rsidTr="00B11567">
        <w:trPr>
          <w:trHeight w:val="387"/>
        </w:trPr>
        <w:tc>
          <w:tcPr>
            <w:tcW w:w="536" w:type="dxa"/>
          </w:tcPr>
          <w:p w:rsidR="00B11567" w:rsidRPr="00E6695D" w:rsidRDefault="00B11567" w:rsidP="00B11567">
            <w:pPr>
              <w:spacing w:before="40" w:after="40" w:line="240" w:lineRule="auto"/>
              <w:ind w:left="-15"/>
              <w:contextualSpacing/>
              <w:jc w:val="center"/>
              <w:rPr>
                <w:rFonts w:ascii="Myriad Pro" w:hAnsi="Myriad Pro" w:cs="Arial"/>
                <w:sz w:val="20"/>
              </w:rPr>
            </w:pPr>
            <w:r w:rsidRPr="00E6695D">
              <w:rPr>
                <w:rFonts w:ascii="Myriad Pro" w:hAnsi="Myriad Pro" w:cs="Arial"/>
                <w:sz w:val="20"/>
              </w:rPr>
              <w:t>L.p.</w:t>
            </w:r>
          </w:p>
        </w:tc>
        <w:tc>
          <w:tcPr>
            <w:tcW w:w="2833" w:type="dxa"/>
            <w:vAlign w:val="center"/>
          </w:tcPr>
          <w:p w:rsidR="00B11567" w:rsidRPr="00E6695D" w:rsidRDefault="00B11567" w:rsidP="00B11567">
            <w:pPr>
              <w:spacing w:before="40" w:after="40" w:line="240" w:lineRule="auto"/>
              <w:contextualSpacing/>
              <w:jc w:val="center"/>
              <w:rPr>
                <w:rFonts w:ascii="Myriad Pro" w:hAnsi="Myriad Pro" w:cs="Arial"/>
                <w:sz w:val="20"/>
              </w:rPr>
            </w:pPr>
            <w:r w:rsidRPr="00E6695D">
              <w:rPr>
                <w:rFonts w:ascii="Myriad Pro" w:hAnsi="Myriad Pro" w:cs="Arial"/>
                <w:sz w:val="20"/>
              </w:rPr>
              <w:t>Nazwa kryterium</w:t>
            </w:r>
          </w:p>
        </w:tc>
        <w:tc>
          <w:tcPr>
            <w:tcW w:w="6095" w:type="dxa"/>
            <w:vAlign w:val="center"/>
          </w:tcPr>
          <w:p w:rsidR="00B11567" w:rsidRPr="00E6695D" w:rsidRDefault="00B11567" w:rsidP="00B11567">
            <w:pPr>
              <w:spacing w:before="40" w:after="40" w:line="240" w:lineRule="auto"/>
              <w:contextualSpacing/>
              <w:jc w:val="center"/>
              <w:rPr>
                <w:rFonts w:ascii="Myriad Pro" w:hAnsi="Myriad Pro" w:cs="Arial"/>
                <w:sz w:val="20"/>
              </w:rPr>
            </w:pPr>
            <w:r w:rsidRPr="00E6695D">
              <w:rPr>
                <w:rFonts w:ascii="Myriad Pro" w:hAnsi="Myriad Pro" w:cs="Arial"/>
                <w:sz w:val="20"/>
              </w:rPr>
              <w:t>Definicja kryterium</w:t>
            </w:r>
          </w:p>
        </w:tc>
        <w:tc>
          <w:tcPr>
            <w:tcW w:w="4756" w:type="dxa"/>
            <w:vAlign w:val="center"/>
          </w:tcPr>
          <w:p w:rsidR="00B11567" w:rsidRPr="00E6695D" w:rsidRDefault="00B11567" w:rsidP="00B11567">
            <w:pPr>
              <w:spacing w:before="40" w:after="40" w:line="240" w:lineRule="auto"/>
              <w:contextualSpacing/>
              <w:jc w:val="center"/>
              <w:rPr>
                <w:rFonts w:ascii="Myriad Pro" w:hAnsi="Myriad Pro" w:cs="Arial"/>
                <w:sz w:val="20"/>
              </w:rPr>
            </w:pPr>
            <w:r w:rsidRPr="00E6695D">
              <w:rPr>
                <w:rFonts w:ascii="Myriad Pro" w:hAnsi="Myriad Pro" w:cs="Arial"/>
                <w:sz w:val="20"/>
              </w:rPr>
              <w:t>Opis znaczenia kryterium</w:t>
            </w:r>
          </w:p>
        </w:tc>
      </w:tr>
      <w:tr w:rsidR="00B11567" w:rsidRPr="00E6695D" w:rsidTr="00B11567">
        <w:tc>
          <w:tcPr>
            <w:tcW w:w="536" w:type="dxa"/>
          </w:tcPr>
          <w:p w:rsidR="00B11567" w:rsidRPr="00E6695D" w:rsidRDefault="00B11567" w:rsidP="00B11567">
            <w:pPr>
              <w:spacing w:before="40" w:after="40" w:line="240" w:lineRule="auto"/>
              <w:contextualSpacing/>
              <w:jc w:val="center"/>
              <w:rPr>
                <w:rFonts w:ascii="Myriad Pro" w:hAnsi="Myriad Pro" w:cs="Arial"/>
                <w:sz w:val="20"/>
              </w:rPr>
            </w:pPr>
            <w:r w:rsidRPr="00E6695D">
              <w:rPr>
                <w:rFonts w:ascii="Myriad Pro" w:hAnsi="Myriad Pro" w:cs="Arial"/>
                <w:sz w:val="20"/>
              </w:rPr>
              <w:t>1</w:t>
            </w:r>
          </w:p>
        </w:tc>
        <w:tc>
          <w:tcPr>
            <w:tcW w:w="2833" w:type="dxa"/>
            <w:vAlign w:val="center"/>
          </w:tcPr>
          <w:p w:rsidR="00B11567" w:rsidRPr="00E6695D" w:rsidRDefault="00B11567" w:rsidP="00B11567">
            <w:pPr>
              <w:spacing w:before="40" w:after="40" w:line="240" w:lineRule="auto"/>
              <w:contextualSpacing/>
              <w:jc w:val="center"/>
              <w:rPr>
                <w:rFonts w:ascii="Myriad Pro" w:hAnsi="Myriad Pro" w:cs="Arial"/>
                <w:sz w:val="20"/>
              </w:rPr>
            </w:pPr>
            <w:r w:rsidRPr="00E6695D">
              <w:rPr>
                <w:rFonts w:ascii="Myriad Pro" w:hAnsi="Myriad Pro" w:cs="Arial"/>
                <w:sz w:val="20"/>
              </w:rPr>
              <w:t>2</w:t>
            </w:r>
          </w:p>
        </w:tc>
        <w:tc>
          <w:tcPr>
            <w:tcW w:w="6095" w:type="dxa"/>
            <w:vAlign w:val="center"/>
          </w:tcPr>
          <w:p w:rsidR="00B11567" w:rsidRPr="00E6695D" w:rsidRDefault="00B11567" w:rsidP="00B11567">
            <w:pPr>
              <w:spacing w:before="40" w:after="40" w:line="240" w:lineRule="auto"/>
              <w:contextualSpacing/>
              <w:jc w:val="center"/>
              <w:rPr>
                <w:rFonts w:ascii="Myriad Pro" w:hAnsi="Myriad Pro" w:cs="Arial"/>
                <w:sz w:val="20"/>
              </w:rPr>
            </w:pPr>
            <w:r w:rsidRPr="00E6695D">
              <w:rPr>
                <w:rFonts w:ascii="Myriad Pro" w:hAnsi="Myriad Pro" w:cs="Arial"/>
                <w:sz w:val="20"/>
              </w:rPr>
              <w:t>3</w:t>
            </w:r>
          </w:p>
        </w:tc>
        <w:tc>
          <w:tcPr>
            <w:tcW w:w="4756" w:type="dxa"/>
            <w:vAlign w:val="center"/>
          </w:tcPr>
          <w:p w:rsidR="00B11567" w:rsidRPr="00E6695D" w:rsidRDefault="00B11567" w:rsidP="00B11567">
            <w:pPr>
              <w:spacing w:before="40" w:after="40" w:line="240" w:lineRule="auto"/>
              <w:contextualSpacing/>
              <w:jc w:val="center"/>
              <w:rPr>
                <w:rFonts w:ascii="Myriad Pro" w:hAnsi="Myriad Pro" w:cs="Arial"/>
                <w:sz w:val="20"/>
              </w:rPr>
            </w:pPr>
            <w:r w:rsidRPr="00E6695D">
              <w:rPr>
                <w:rFonts w:ascii="Myriad Pro" w:hAnsi="Myriad Pro" w:cs="Arial"/>
                <w:sz w:val="20"/>
              </w:rPr>
              <w:t>4</w:t>
            </w:r>
          </w:p>
        </w:tc>
      </w:tr>
      <w:tr w:rsidR="00B11567" w:rsidRPr="00E6695D" w:rsidTr="00B11567">
        <w:trPr>
          <w:trHeight w:val="411"/>
        </w:trPr>
        <w:tc>
          <w:tcPr>
            <w:tcW w:w="536" w:type="dxa"/>
          </w:tcPr>
          <w:p w:rsidR="00B11567" w:rsidRPr="00E6695D" w:rsidRDefault="00B11567" w:rsidP="00912095">
            <w:pPr>
              <w:pStyle w:val="Akapitzlist"/>
              <w:numPr>
                <w:ilvl w:val="0"/>
                <w:numId w:val="166"/>
              </w:numPr>
              <w:spacing w:before="40" w:after="0" w:line="240" w:lineRule="auto"/>
              <w:ind w:left="0" w:firstLine="0"/>
              <w:rPr>
                <w:rFonts w:cs="Arial"/>
              </w:rPr>
            </w:pPr>
          </w:p>
        </w:tc>
        <w:tc>
          <w:tcPr>
            <w:tcW w:w="2833" w:type="dxa"/>
            <w:shd w:val="clear" w:color="auto" w:fill="auto"/>
          </w:tcPr>
          <w:p w:rsidR="00B11567" w:rsidRPr="00E6695D" w:rsidRDefault="00B11567" w:rsidP="00B11567">
            <w:pPr>
              <w:spacing w:before="40" w:after="0" w:line="240" w:lineRule="auto"/>
              <w:contextualSpacing/>
              <w:rPr>
                <w:rFonts w:ascii="Myriad Pro" w:hAnsi="Myriad Pro" w:cs="Arial"/>
                <w:sz w:val="20"/>
              </w:rPr>
            </w:pPr>
            <w:r w:rsidRPr="00E6695D">
              <w:rPr>
                <w:rFonts w:ascii="Myriad Pro" w:hAnsi="Myriad Pro" w:cs="Arial"/>
                <w:sz w:val="20"/>
              </w:rPr>
              <w:t>Odpowiedniość/Adekwatność/Trafność</w:t>
            </w:r>
          </w:p>
        </w:tc>
        <w:tc>
          <w:tcPr>
            <w:tcW w:w="6095" w:type="dxa"/>
            <w:shd w:val="clear" w:color="auto" w:fill="auto"/>
          </w:tcPr>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Stopień, w jakim grupa docelowa, oferowane formy wsparcia, harmonogram realizacji zadań i bu</w:t>
            </w:r>
            <w:r>
              <w:rPr>
                <w:rFonts w:ascii="Myriad Pro" w:eastAsia="MyriadPro-Regular" w:hAnsi="Myriad Pro" w:cs="Arial"/>
                <w:sz w:val="20"/>
              </w:rPr>
              <w:t xml:space="preserve">dżetu oraz dobrane wskaźniki są </w:t>
            </w:r>
            <w:r w:rsidRPr="00E6695D">
              <w:rPr>
                <w:rFonts w:ascii="Myriad Pro" w:eastAsia="MyriadPro-Regular" w:hAnsi="Myriad Pro" w:cs="Arial"/>
                <w:sz w:val="20"/>
              </w:rPr>
              <w:t>spójne z analizą sytuacji problemowe</w:t>
            </w:r>
            <w:r>
              <w:rPr>
                <w:rFonts w:ascii="Myriad Pro" w:eastAsia="MyriadPro-Regular" w:hAnsi="Myriad Pro" w:cs="Arial"/>
                <w:sz w:val="20"/>
              </w:rPr>
              <w:t xml:space="preserve">j zawartą we wniosku </w:t>
            </w:r>
            <w:r w:rsidRPr="00E6695D">
              <w:rPr>
                <w:rFonts w:ascii="Myriad Pro" w:eastAsia="MyriadPro-Regular" w:hAnsi="Myriad Pro" w:cs="Arial"/>
                <w:sz w:val="20"/>
              </w:rPr>
              <w:t>o dofinansowanie.</w:t>
            </w:r>
          </w:p>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Stopień, w jakim projekt zaspokaja potrzeby i niweluje bariery grupy docelowej, a także przyczynia się do osiągnięcia celów RPO WZ 2014-2020.</w:t>
            </w:r>
          </w:p>
          <w:p w:rsidR="00B11567" w:rsidRPr="00E6695D" w:rsidRDefault="00B11567" w:rsidP="00B11567">
            <w:pPr>
              <w:spacing w:before="40" w:line="240" w:lineRule="auto"/>
              <w:contextualSpacing/>
              <w:jc w:val="both"/>
              <w:rPr>
                <w:rFonts w:ascii="Myriad Pro" w:hAnsi="Myriad Pro" w:cs="Arial"/>
                <w:sz w:val="20"/>
              </w:rPr>
            </w:pPr>
            <w:r w:rsidRPr="00E6695D">
              <w:rPr>
                <w:rFonts w:ascii="Myriad Pro" w:eastAsia="MyriadPro-Regular" w:hAnsi="Myriad Pro" w:cs="Arial"/>
                <w:sz w:val="20"/>
              </w:rPr>
              <w:t>Projekt jest spójny i kompletny w zakresie ocenianego kryterium.</w:t>
            </w:r>
          </w:p>
        </w:tc>
        <w:tc>
          <w:tcPr>
            <w:tcW w:w="4756" w:type="dxa"/>
            <w:shd w:val="clear" w:color="auto" w:fill="auto"/>
          </w:tcPr>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Ocena spełni</w:t>
            </w:r>
            <w:r>
              <w:rPr>
                <w:rFonts w:ascii="Myriad Pro" w:eastAsia="MyriadPro-Regular" w:hAnsi="Myriad Pro" w:cs="Arial"/>
                <w:sz w:val="20"/>
              </w:rPr>
              <w:t xml:space="preserve">ania kryterium dokonywana jest </w:t>
            </w:r>
            <w:r w:rsidRPr="00E6695D">
              <w:rPr>
                <w:rFonts w:ascii="Myriad Pro" w:eastAsia="MyriadPro-Regular" w:hAnsi="Myriad Pro" w:cs="Arial"/>
                <w:sz w:val="20"/>
              </w:rPr>
              <w:t>w ramach skali punktowej.</w:t>
            </w:r>
          </w:p>
          <w:p w:rsidR="00B11567" w:rsidRPr="00E6695D" w:rsidRDefault="00B11567" w:rsidP="00B11567">
            <w:pPr>
              <w:spacing w:before="40" w:after="0"/>
              <w:jc w:val="both"/>
              <w:rPr>
                <w:rFonts w:ascii="Myriad Pro" w:eastAsia="MyriadPro-Regular" w:hAnsi="Myriad Pro" w:cs="Arial"/>
                <w:sz w:val="20"/>
              </w:rPr>
            </w:pPr>
            <w:r w:rsidRPr="00E6695D">
              <w:rPr>
                <w:rFonts w:ascii="Myriad Pro" w:eastAsia="MyriadPro-Regular" w:hAnsi="Myriad Pro" w:cs="Arial"/>
                <w:sz w:val="20"/>
              </w:rPr>
              <w:t>Skala punktów: 0-40.</w:t>
            </w:r>
          </w:p>
          <w:p w:rsidR="00B11567" w:rsidRPr="00CB40D3" w:rsidRDefault="00B11567" w:rsidP="00B11567">
            <w:pPr>
              <w:spacing w:before="40" w:after="0"/>
              <w:jc w:val="both"/>
              <w:rPr>
                <w:rFonts w:ascii="Myriad Pro" w:eastAsia="MyriadPro-Regular" w:hAnsi="Myriad Pro" w:cs="Arial"/>
                <w:sz w:val="20"/>
              </w:rPr>
            </w:pPr>
            <w:r w:rsidRPr="00E6695D">
              <w:rPr>
                <w:rFonts w:ascii="Myriad Pro" w:eastAsia="MyriadPro-Regular" w:hAnsi="Myriad Pro" w:cs="Arial"/>
                <w:sz w:val="20"/>
              </w:rPr>
              <w:t>Kryterium zostanie spełnione, jeżeli podczas jego oceny zostaną przyznane minimum 24 punkty.</w:t>
            </w:r>
          </w:p>
        </w:tc>
      </w:tr>
      <w:tr w:rsidR="00B11567" w:rsidRPr="00E6695D" w:rsidTr="00B11567">
        <w:trPr>
          <w:trHeight w:val="83"/>
        </w:trPr>
        <w:tc>
          <w:tcPr>
            <w:tcW w:w="536" w:type="dxa"/>
          </w:tcPr>
          <w:p w:rsidR="00B11567" w:rsidRPr="00E6695D" w:rsidRDefault="00B11567" w:rsidP="00912095">
            <w:pPr>
              <w:pStyle w:val="Akapitzlist"/>
              <w:numPr>
                <w:ilvl w:val="0"/>
                <w:numId w:val="166"/>
              </w:numPr>
              <w:spacing w:before="40" w:after="0" w:line="240" w:lineRule="auto"/>
              <w:ind w:left="0" w:firstLine="0"/>
              <w:rPr>
                <w:rFonts w:cs="Arial"/>
              </w:rPr>
            </w:pPr>
          </w:p>
        </w:tc>
        <w:tc>
          <w:tcPr>
            <w:tcW w:w="2833" w:type="dxa"/>
            <w:shd w:val="clear" w:color="auto" w:fill="auto"/>
          </w:tcPr>
          <w:p w:rsidR="00B11567" w:rsidRPr="00E6695D" w:rsidRDefault="00B11567" w:rsidP="00B11567">
            <w:pPr>
              <w:autoSpaceDE w:val="0"/>
              <w:autoSpaceDN w:val="0"/>
              <w:adjustRightInd w:val="0"/>
              <w:rPr>
                <w:rFonts w:ascii="Myriad Pro" w:eastAsia="MyriadPro-Regular" w:hAnsi="Myriad Pro" w:cs="Arial"/>
                <w:sz w:val="20"/>
              </w:rPr>
            </w:pPr>
            <w:r w:rsidRPr="00E6695D">
              <w:rPr>
                <w:rFonts w:ascii="Myriad Pro" w:eastAsia="MyriadPro-Regular" w:hAnsi="Myriad Pro" w:cs="Arial"/>
                <w:sz w:val="20"/>
              </w:rPr>
              <w:t>Skuteczność/Efektywność</w:t>
            </w:r>
          </w:p>
        </w:tc>
        <w:tc>
          <w:tcPr>
            <w:tcW w:w="6095" w:type="dxa"/>
            <w:shd w:val="clear" w:color="auto" w:fill="auto"/>
          </w:tcPr>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Stopnień, w jakim projekt przyczyni się do rozwiązania/złagodzenia sytuacji problemowej wskazanej we wniosku o dofinansowanie.</w:t>
            </w:r>
          </w:p>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Stopień/poziom osią</w:t>
            </w:r>
            <w:r>
              <w:rPr>
                <w:rFonts w:ascii="Myriad Pro" w:eastAsia="MyriadPro-Regular" w:hAnsi="Myriad Pro" w:cs="Arial"/>
                <w:sz w:val="20"/>
              </w:rPr>
              <w:t xml:space="preserve">gnięcia zakładanych wskaźników </w:t>
            </w:r>
            <w:r w:rsidRPr="00E6695D">
              <w:rPr>
                <w:rFonts w:ascii="Myriad Pro" w:eastAsia="MyriadPro-Regular" w:hAnsi="Myriad Pro" w:cs="Arial"/>
                <w:sz w:val="20"/>
              </w:rPr>
              <w:t>w odniesieniu do zaplanowanych kosztów.</w:t>
            </w:r>
          </w:p>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lastRenderedPageBreak/>
              <w:t>Ocena relacji nakład/rezultat.</w:t>
            </w:r>
          </w:p>
          <w:p w:rsidR="00B11567" w:rsidRPr="00E6695D" w:rsidRDefault="00B11567" w:rsidP="00B11567">
            <w:pPr>
              <w:spacing w:before="40" w:after="0" w:line="240" w:lineRule="auto"/>
              <w:contextualSpacing/>
              <w:rPr>
                <w:rFonts w:ascii="Myriad Pro" w:hAnsi="Myriad Pro" w:cs="Arial"/>
                <w:sz w:val="20"/>
              </w:rPr>
            </w:pPr>
            <w:r w:rsidRPr="00E6695D">
              <w:rPr>
                <w:rFonts w:ascii="Myriad Pro" w:eastAsia="MyriadPro-Regular" w:hAnsi="Myriad Pro" w:cs="Arial"/>
                <w:sz w:val="20"/>
              </w:rPr>
              <w:t>Projekt jest spójny i kompletny w zakresie ocenianego kryterium.</w:t>
            </w:r>
          </w:p>
        </w:tc>
        <w:tc>
          <w:tcPr>
            <w:tcW w:w="4756" w:type="dxa"/>
            <w:shd w:val="clear" w:color="auto" w:fill="auto"/>
          </w:tcPr>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lastRenderedPageBreak/>
              <w:t xml:space="preserve">Ocena spełniania kryterium dokonywana jest </w:t>
            </w:r>
            <w:r w:rsidRPr="00E6695D">
              <w:rPr>
                <w:rFonts w:ascii="Myriad Pro" w:eastAsia="MyriadPro-Regular" w:hAnsi="Myriad Pro" w:cs="Arial"/>
                <w:sz w:val="20"/>
              </w:rPr>
              <w:br/>
              <w:t>w ramach skali punktowej.</w:t>
            </w:r>
          </w:p>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Skala punktów: 0-30.</w:t>
            </w:r>
          </w:p>
          <w:p w:rsidR="00B11567" w:rsidRPr="00CB40D3" w:rsidRDefault="00B11567" w:rsidP="00B11567">
            <w:pPr>
              <w:spacing w:before="40" w:after="0"/>
              <w:jc w:val="both"/>
              <w:rPr>
                <w:rFonts w:ascii="Myriad Pro" w:eastAsia="MyriadPro-Regular" w:hAnsi="Myriad Pro" w:cs="Arial"/>
                <w:sz w:val="20"/>
              </w:rPr>
            </w:pPr>
            <w:r w:rsidRPr="00E6695D">
              <w:rPr>
                <w:rFonts w:ascii="Myriad Pro" w:eastAsia="MyriadPro-Regular" w:hAnsi="Myriad Pro" w:cs="Arial"/>
                <w:sz w:val="20"/>
              </w:rPr>
              <w:t>Kryterium zostanie spełnione, jeżeli podczas jego oceny zostanie przyznane minimum 18 punktów.</w:t>
            </w:r>
          </w:p>
        </w:tc>
      </w:tr>
      <w:tr w:rsidR="00B11567" w:rsidRPr="00E6695D" w:rsidTr="00B11567">
        <w:trPr>
          <w:trHeight w:val="971"/>
        </w:trPr>
        <w:tc>
          <w:tcPr>
            <w:tcW w:w="536" w:type="dxa"/>
          </w:tcPr>
          <w:p w:rsidR="00B11567" w:rsidRPr="00E6695D" w:rsidRDefault="00B11567" w:rsidP="00912095">
            <w:pPr>
              <w:pStyle w:val="Akapitzlist"/>
              <w:numPr>
                <w:ilvl w:val="0"/>
                <w:numId w:val="166"/>
              </w:numPr>
              <w:spacing w:before="40" w:after="0" w:line="240" w:lineRule="auto"/>
              <w:ind w:left="0" w:firstLine="0"/>
              <w:rPr>
                <w:rFonts w:cs="Arial"/>
              </w:rPr>
            </w:pPr>
          </w:p>
        </w:tc>
        <w:tc>
          <w:tcPr>
            <w:tcW w:w="2833" w:type="dxa"/>
            <w:shd w:val="clear" w:color="auto" w:fill="auto"/>
          </w:tcPr>
          <w:p w:rsidR="00B11567" w:rsidRPr="00E6695D" w:rsidRDefault="00B11567" w:rsidP="00B11567">
            <w:pPr>
              <w:spacing w:before="40" w:after="40" w:line="240" w:lineRule="auto"/>
              <w:contextualSpacing/>
              <w:rPr>
                <w:rFonts w:ascii="Myriad Pro" w:hAnsi="Myriad Pro" w:cs="Arial"/>
                <w:sz w:val="20"/>
              </w:rPr>
            </w:pPr>
            <w:r w:rsidRPr="00E6695D">
              <w:rPr>
                <w:rFonts w:ascii="Myriad Pro" w:hAnsi="Myriad Pro" w:cs="Arial"/>
                <w:sz w:val="20"/>
              </w:rPr>
              <w:t>Trwałość</w:t>
            </w:r>
          </w:p>
        </w:tc>
        <w:tc>
          <w:tcPr>
            <w:tcW w:w="6095" w:type="dxa"/>
            <w:shd w:val="clear" w:color="auto" w:fill="auto"/>
          </w:tcPr>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Ocena w jakim stopniu zaproponowane w projekcie instrumenty wsparcia oraz zaplanowane rezultaty przyczynią się do trwałej zmiany sytuacji grup docelowych.</w:t>
            </w:r>
          </w:p>
          <w:p w:rsidR="00B11567" w:rsidRPr="00E6695D" w:rsidRDefault="00B11567" w:rsidP="00B11567">
            <w:pPr>
              <w:spacing w:before="40" w:after="0" w:line="240" w:lineRule="auto"/>
              <w:contextualSpacing/>
              <w:rPr>
                <w:rFonts w:ascii="Myriad Pro" w:hAnsi="Myriad Pro" w:cs="Arial"/>
                <w:sz w:val="20"/>
              </w:rPr>
            </w:pPr>
            <w:r w:rsidRPr="00E6695D">
              <w:rPr>
                <w:rFonts w:ascii="Myriad Pro" w:eastAsia="MyriadPro-Regular" w:hAnsi="Myriad Pro" w:cs="Arial"/>
                <w:sz w:val="20"/>
              </w:rPr>
              <w:t>Projekt jest spójny i kompletny w zakresie ocenianego kryterium.</w:t>
            </w:r>
          </w:p>
        </w:tc>
        <w:tc>
          <w:tcPr>
            <w:tcW w:w="4756" w:type="dxa"/>
            <w:shd w:val="clear" w:color="auto" w:fill="auto"/>
          </w:tcPr>
          <w:p w:rsidR="00B11567" w:rsidRPr="00E6695D" w:rsidRDefault="00B11567" w:rsidP="00B11567">
            <w:pPr>
              <w:spacing w:before="40" w:after="0" w:line="240" w:lineRule="auto"/>
              <w:contextualSpacing/>
              <w:rPr>
                <w:rFonts w:ascii="Myriad Pro" w:hAnsi="Myriad Pro" w:cs="Arial"/>
                <w:sz w:val="20"/>
              </w:rPr>
            </w:pPr>
            <w:r w:rsidRPr="00E6695D">
              <w:rPr>
                <w:rFonts w:ascii="Myriad Pro" w:hAnsi="Myriad Pro" w:cs="Arial"/>
                <w:sz w:val="20"/>
              </w:rPr>
              <w:t xml:space="preserve">Ocena spełniania kryterium dokonywana jest </w:t>
            </w:r>
            <w:r w:rsidRPr="00E6695D">
              <w:rPr>
                <w:rFonts w:ascii="Myriad Pro" w:hAnsi="Myriad Pro" w:cs="Arial"/>
                <w:sz w:val="20"/>
              </w:rPr>
              <w:br/>
              <w:t>w ramach skali punktowej.</w:t>
            </w:r>
          </w:p>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 xml:space="preserve">Skala punktów 0-10 </w:t>
            </w:r>
          </w:p>
          <w:p w:rsidR="00B11567" w:rsidRPr="006426BB" w:rsidRDefault="00B11567" w:rsidP="00B11567">
            <w:pPr>
              <w:spacing w:before="40" w:after="0"/>
              <w:jc w:val="both"/>
              <w:rPr>
                <w:rFonts w:ascii="Myriad Pro" w:eastAsia="MyriadPro-Regular" w:hAnsi="Myriad Pro" w:cs="Arial"/>
                <w:sz w:val="20"/>
              </w:rPr>
            </w:pPr>
            <w:r w:rsidRPr="00E6695D">
              <w:rPr>
                <w:rFonts w:ascii="Myriad Pro" w:eastAsia="MyriadPro-Regular" w:hAnsi="Myriad Pro" w:cs="Arial"/>
                <w:sz w:val="20"/>
              </w:rPr>
              <w:t>Kryterium zostanie spełnione, jeżeli podczas jego oceny zostanie przyznane minimum 6 punktów.</w:t>
            </w:r>
          </w:p>
        </w:tc>
      </w:tr>
      <w:tr w:rsidR="00B11567" w:rsidRPr="00E6695D" w:rsidTr="00B11567">
        <w:trPr>
          <w:trHeight w:val="708"/>
        </w:trPr>
        <w:tc>
          <w:tcPr>
            <w:tcW w:w="536" w:type="dxa"/>
          </w:tcPr>
          <w:p w:rsidR="00B11567" w:rsidRPr="00E6695D" w:rsidRDefault="00B11567" w:rsidP="00912095">
            <w:pPr>
              <w:pStyle w:val="Akapitzlist"/>
              <w:numPr>
                <w:ilvl w:val="0"/>
                <w:numId w:val="166"/>
              </w:numPr>
              <w:spacing w:before="40" w:after="40" w:line="240" w:lineRule="auto"/>
              <w:ind w:left="0" w:firstLine="0"/>
              <w:rPr>
                <w:rFonts w:cs="Arial"/>
              </w:rPr>
            </w:pPr>
          </w:p>
        </w:tc>
        <w:tc>
          <w:tcPr>
            <w:tcW w:w="2833" w:type="dxa"/>
            <w:shd w:val="clear" w:color="auto" w:fill="auto"/>
          </w:tcPr>
          <w:p w:rsidR="00B11567" w:rsidRPr="00E6695D" w:rsidRDefault="00B11567" w:rsidP="00B11567">
            <w:pPr>
              <w:spacing w:before="40" w:after="40" w:line="240" w:lineRule="auto"/>
              <w:contextualSpacing/>
              <w:rPr>
                <w:rFonts w:ascii="Myriad Pro" w:hAnsi="Myriad Pro" w:cs="Arial"/>
                <w:sz w:val="20"/>
              </w:rPr>
            </w:pPr>
            <w:r w:rsidRPr="00E6695D">
              <w:rPr>
                <w:rFonts w:ascii="Myriad Pro" w:eastAsia="MyriadPro-Regular" w:hAnsi="Myriad Pro" w:cs="Arial"/>
                <w:sz w:val="20"/>
              </w:rPr>
              <w:t>Doświadczenie wnioskodawcy i partnera (jeśli dotyczy)</w:t>
            </w:r>
          </w:p>
        </w:tc>
        <w:tc>
          <w:tcPr>
            <w:tcW w:w="6095" w:type="dxa"/>
            <w:shd w:val="clear" w:color="auto" w:fill="auto"/>
          </w:tcPr>
          <w:p w:rsidR="00B11567" w:rsidRPr="00E6695D"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Doświadczenie w realizacji podobnych przedsięwzięć realizowanych:</w:t>
            </w:r>
          </w:p>
          <w:p w:rsidR="00B11567" w:rsidRPr="00E6695D" w:rsidRDefault="00B11567" w:rsidP="00912095">
            <w:pPr>
              <w:pStyle w:val="Akapitzlist"/>
              <w:numPr>
                <w:ilvl w:val="0"/>
                <w:numId w:val="42"/>
              </w:numPr>
              <w:autoSpaceDE w:val="0"/>
              <w:autoSpaceDN w:val="0"/>
              <w:adjustRightInd w:val="0"/>
              <w:spacing w:after="0" w:line="240" w:lineRule="auto"/>
              <w:ind w:left="175" w:hanging="141"/>
              <w:jc w:val="both"/>
              <w:rPr>
                <w:rFonts w:cs="Arial"/>
              </w:rPr>
            </w:pPr>
            <w:r w:rsidRPr="00E6695D">
              <w:rPr>
                <w:rFonts w:cs="Arial"/>
              </w:rPr>
              <w:t xml:space="preserve">w obszarze wsparcia projektu: maksymalnie </w:t>
            </w:r>
            <w:r w:rsidRPr="00E6695D">
              <w:rPr>
                <w:rFonts w:cs="Arial"/>
                <w:b/>
              </w:rPr>
              <w:t>4 pkt</w:t>
            </w:r>
            <w:r w:rsidRPr="00E6695D">
              <w:rPr>
                <w:rFonts w:cs="Arial"/>
              </w:rPr>
              <w:t xml:space="preserve">; </w:t>
            </w:r>
          </w:p>
          <w:p w:rsidR="00B11567" w:rsidRPr="00E6695D" w:rsidRDefault="00B11567" w:rsidP="00912095">
            <w:pPr>
              <w:pStyle w:val="Default"/>
              <w:numPr>
                <w:ilvl w:val="0"/>
                <w:numId w:val="41"/>
              </w:numPr>
              <w:ind w:left="175" w:hanging="141"/>
              <w:jc w:val="both"/>
              <w:rPr>
                <w:rFonts w:ascii="Myriad Pro" w:hAnsi="Myriad Pro"/>
                <w:sz w:val="20"/>
                <w:szCs w:val="20"/>
              </w:rPr>
            </w:pPr>
            <w:r w:rsidRPr="00E6695D">
              <w:rPr>
                <w:rFonts w:ascii="Myriad Pro" w:hAnsi="Myriad Pro"/>
                <w:sz w:val="20"/>
                <w:szCs w:val="20"/>
              </w:rPr>
              <w:t xml:space="preserve">na rzecz grupy docelowej, do której skierowany będzie projekt: maksymalnie </w:t>
            </w:r>
            <w:r w:rsidRPr="00E6695D">
              <w:rPr>
                <w:rFonts w:ascii="Myriad Pro" w:hAnsi="Myriad Pro"/>
                <w:b/>
                <w:sz w:val="20"/>
                <w:szCs w:val="20"/>
              </w:rPr>
              <w:t>4 pkt</w:t>
            </w:r>
            <w:r w:rsidRPr="00E6695D">
              <w:rPr>
                <w:rFonts w:ascii="Myriad Pro" w:hAnsi="Myriad Pro"/>
                <w:sz w:val="20"/>
                <w:szCs w:val="20"/>
              </w:rPr>
              <w:t>;</w:t>
            </w:r>
          </w:p>
          <w:p w:rsidR="00B11567" w:rsidRPr="00E6695D" w:rsidRDefault="00B11567" w:rsidP="00912095">
            <w:pPr>
              <w:pStyle w:val="Default"/>
              <w:numPr>
                <w:ilvl w:val="0"/>
                <w:numId w:val="41"/>
              </w:numPr>
              <w:spacing w:after="240"/>
              <w:ind w:left="175" w:hanging="141"/>
              <w:jc w:val="both"/>
              <w:rPr>
                <w:rFonts w:ascii="Myriad Pro" w:hAnsi="Myriad Pro"/>
                <w:b/>
                <w:sz w:val="20"/>
                <w:szCs w:val="20"/>
              </w:rPr>
            </w:pPr>
            <w:r w:rsidRPr="00E6695D">
              <w:rPr>
                <w:rFonts w:ascii="Myriad Pro" w:hAnsi="Myriad Pro"/>
                <w:sz w:val="20"/>
                <w:szCs w:val="20"/>
              </w:rPr>
              <w:t xml:space="preserve">na określonym terytorium, którego będzie dotyczyć realizacja projektu: maksymalnie </w:t>
            </w:r>
            <w:r w:rsidRPr="00E6695D">
              <w:rPr>
                <w:rFonts w:ascii="Myriad Pro" w:hAnsi="Myriad Pro"/>
                <w:b/>
                <w:sz w:val="20"/>
                <w:szCs w:val="20"/>
              </w:rPr>
              <w:t xml:space="preserve">2 pkt. </w:t>
            </w:r>
          </w:p>
        </w:tc>
        <w:tc>
          <w:tcPr>
            <w:tcW w:w="4756" w:type="dxa"/>
            <w:shd w:val="clear" w:color="auto" w:fill="auto"/>
          </w:tcPr>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Ocena spełniania kryterium dokonywana jest w ramach skali punktowej.</w:t>
            </w:r>
          </w:p>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Skala punktów: 0- 10.</w:t>
            </w:r>
          </w:p>
          <w:p w:rsidR="00B11567" w:rsidRPr="00E6695D" w:rsidRDefault="00B11567" w:rsidP="00B11567">
            <w:pPr>
              <w:spacing w:before="40" w:after="0" w:line="240" w:lineRule="auto"/>
              <w:contextualSpacing/>
              <w:jc w:val="both"/>
              <w:rPr>
                <w:rFonts w:ascii="Myriad Pro" w:hAnsi="Myriad Pro" w:cs="Arial"/>
                <w:sz w:val="20"/>
              </w:rPr>
            </w:pPr>
            <w:r w:rsidRPr="00E6695D">
              <w:rPr>
                <w:rFonts w:ascii="Myriad Pro" w:eastAsia="MyriadPro-Regular" w:hAnsi="Myriad Pro" w:cs="Arial"/>
                <w:sz w:val="20"/>
              </w:rPr>
              <w:t>Kryterium zostanie spełnione, jeżeli podczas jego oceny zostanie przyznane minimum 6 punktów.</w:t>
            </w:r>
          </w:p>
        </w:tc>
      </w:tr>
      <w:tr w:rsidR="00B11567" w:rsidRPr="00E6695D" w:rsidTr="00B11567">
        <w:trPr>
          <w:trHeight w:val="6237"/>
        </w:trPr>
        <w:tc>
          <w:tcPr>
            <w:tcW w:w="536" w:type="dxa"/>
          </w:tcPr>
          <w:p w:rsidR="00B11567" w:rsidRPr="00E6695D" w:rsidRDefault="00B11567" w:rsidP="00912095">
            <w:pPr>
              <w:pStyle w:val="Akapitzlist"/>
              <w:numPr>
                <w:ilvl w:val="0"/>
                <w:numId w:val="166"/>
              </w:numPr>
              <w:spacing w:before="40" w:after="40" w:line="240" w:lineRule="auto"/>
              <w:ind w:left="0" w:firstLine="0"/>
              <w:rPr>
                <w:rFonts w:cs="Arial"/>
              </w:rPr>
            </w:pPr>
          </w:p>
        </w:tc>
        <w:tc>
          <w:tcPr>
            <w:tcW w:w="2833" w:type="dxa"/>
            <w:shd w:val="clear" w:color="auto" w:fill="auto"/>
          </w:tcPr>
          <w:p w:rsidR="00B11567" w:rsidRPr="00E6695D" w:rsidRDefault="00B11567" w:rsidP="00B11567">
            <w:pPr>
              <w:rPr>
                <w:rFonts w:ascii="Myriad Pro" w:eastAsia="MyriadPro-Regular" w:hAnsi="Myriad Pro" w:cs="Arial"/>
                <w:sz w:val="20"/>
              </w:rPr>
            </w:pPr>
            <w:r w:rsidRPr="00E6695D">
              <w:rPr>
                <w:rFonts w:ascii="Myriad Pro" w:eastAsia="MyriadPro-Regular" w:hAnsi="Myriad Pro" w:cs="Arial"/>
                <w:sz w:val="20"/>
              </w:rPr>
              <w:t>Zaplecze realizacji projektu</w:t>
            </w:r>
          </w:p>
        </w:tc>
        <w:tc>
          <w:tcPr>
            <w:tcW w:w="6095" w:type="dxa"/>
            <w:shd w:val="clear" w:color="auto" w:fill="auto"/>
          </w:tcPr>
          <w:p w:rsidR="00B11567" w:rsidRPr="00E6695D" w:rsidRDefault="00B11567" w:rsidP="00B11567">
            <w:pPr>
              <w:autoSpaceDE w:val="0"/>
              <w:autoSpaceDN w:val="0"/>
              <w:adjustRightInd w:val="0"/>
              <w:jc w:val="both"/>
              <w:rPr>
                <w:rFonts w:ascii="Myriad Pro" w:eastAsia="MyriadPro-Regular" w:hAnsi="Myriad Pro" w:cs="Arial"/>
                <w:b/>
                <w:sz w:val="20"/>
              </w:rPr>
            </w:pPr>
            <w:r w:rsidRPr="00E6695D">
              <w:rPr>
                <w:rFonts w:ascii="Myriad Pro" w:eastAsia="MyriadPro-Regular" w:hAnsi="Myriad Pro" w:cs="Arial"/>
                <w:b/>
                <w:sz w:val="20"/>
              </w:rPr>
              <w:t>W przypadku samodzielnej realizacji projektu:</w:t>
            </w:r>
          </w:p>
          <w:p w:rsidR="00B11567" w:rsidRPr="00E6695D"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 xml:space="preserve">Ocena potencjału organizacyjnego wnioskodawcy: maksymalnie </w:t>
            </w:r>
            <w:r w:rsidRPr="00E6695D">
              <w:rPr>
                <w:rFonts w:ascii="Myriad Pro" w:eastAsia="MyriadPro-Regular" w:hAnsi="Myriad Pro" w:cs="Arial"/>
                <w:b/>
                <w:sz w:val="20"/>
              </w:rPr>
              <w:t>10 pkt</w:t>
            </w:r>
            <w:r w:rsidRPr="00E6695D">
              <w:rPr>
                <w:rFonts w:ascii="Myriad Pro" w:eastAsia="MyriadPro-Regular" w:hAnsi="Myriad Pro" w:cs="Arial"/>
                <w:sz w:val="20"/>
              </w:rPr>
              <w:t>, w tym:</w:t>
            </w:r>
          </w:p>
          <w:p w:rsidR="00B11567" w:rsidRPr="00E6695D"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6695D">
              <w:rPr>
                <w:rFonts w:eastAsia="MyriadPro-Regular" w:cs="Arial"/>
              </w:rPr>
              <w:t xml:space="preserve">opis sposobu zarządzania projektem oraz realizacja wsparcia w oparciu o własne zasoby: maksymalnie </w:t>
            </w:r>
            <w:r w:rsidRPr="00E6695D">
              <w:rPr>
                <w:rFonts w:eastAsia="MyriadPro-Regular" w:cs="Arial"/>
                <w:b/>
              </w:rPr>
              <w:t>4 pkt</w:t>
            </w:r>
          </w:p>
          <w:p w:rsidR="00B11567" w:rsidRPr="00E6695D"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6695D">
              <w:rPr>
                <w:rFonts w:eastAsia="MyriadPro-Regular" w:cs="Arial"/>
              </w:rPr>
              <w:t>potencjał kadrowy zaanga</w:t>
            </w:r>
            <w:r>
              <w:rPr>
                <w:rFonts w:eastAsia="MyriadPro-Regular" w:cs="Arial"/>
              </w:rPr>
              <w:t xml:space="preserve">żowany do obsługi projektu jak </w:t>
            </w:r>
            <w:r w:rsidRPr="00E6695D">
              <w:rPr>
                <w:rFonts w:eastAsia="MyriadPro-Regular" w:cs="Arial"/>
              </w:rPr>
              <w:t xml:space="preserve">i realizacji przedsięwzięć merytorycznych: maksymalnie </w:t>
            </w:r>
            <w:r w:rsidRPr="00E6695D">
              <w:rPr>
                <w:rFonts w:eastAsia="MyriadPro-Regular" w:cs="Arial"/>
                <w:b/>
              </w:rPr>
              <w:t>4 pkt;</w:t>
            </w:r>
          </w:p>
          <w:p w:rsidR="00B11567" w:rsidRPr="00E6695D"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E6695D">
              <w:rPr>
                <w:rFonts w:eastAsia="MyriadPro-Regular" w:cs="Arial"/>
              </w:rPr>
              <w:t xml:space="preserve">potencjał techniczny zaangażowany w realizację projektu: maksymalnie </w:t>
            </w:r>
            <w:r w:rsidRPr="00E6695D">
              <w:rPr>
                <w:rFonts w:eastAsia="MyriadPro-Regular" w:cs="Arial"/>
                <w:b/>
              </w:rPr>
              <w:t>2 pkt.</w:t>
            </w:r>
          </w:p>
          <w:p w:rsidR="00B11567" w:rsidRPr="00E6695D" w:rsidRDefault="00B11567" w:rsidP="00B11567">
            <w:pPr>
              <w:autoSpaceDE w:val="0"/>
              <w:autoSpaceDN w:val="0"/>
              <w:adjustRightInd w:val="0"/>
              <w:jc w:val="both"/>
              <w:rPr>
                <w:rFonts w:ascii="Myriad Pro" w:eastAsia="MyriadPro-Regular" w:hAnsi="Myriad Pro" w:cs="Arial"/>
                <w:b/>
                <w:sz w:val="20"/>
              </w:rPr>
            </w:pPr>
            <w:r w:rsidRPr="00E6695D">
              <w:rPr>
                <w:rFonts w:ascii="Myriad Pro" w:eastAsia="MyriadPro-Regular" w:hAnsi="Myriad Pro" w:cs="Arial"/>
                <w:b/>
                <w:sz w:val="20"/>
              </w:rPr>
              <w:t>W przypadku realizacji projektu w partnerstwie:</w:t>
            </w:r>
          </w:p>
          <w:p w:rsidR="00B11567" w:rsidRPr="00E6695D"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 xml:space="preserve">Ocena potencjału organizacyjnego wnioskodawcy i partnera/ów: maksymalnie </w:t>
            </w:r>
            <w:r w:rsidRPr="00E6695D">
              <w:rPr>
                <w:rFonts w:ascii="Myriad Pro" w:eastAsia="MyriadPro-Regular" w:hAnsi="Myriad Pro" w:cs="Arial"/>
                <w:b/>
                <w:sz w:val="20"/>
              </w:rPr>
              <w:t>5 pkt</w:t>
            </w:r>
            <w:r w:rsidRPr="00E6695D">
              <w:rPr>
                <w:rFonts w:ascii="Myriad Pro" w:eastAsia="MyriadPro-Regular" w:hAnsi="Myriad Pro" w:cs="Arial"/>
                <w:sz w:val="20"/>
              </w:rPr>
              <w:t>, w tym:</w:t>
            </w:r>
          </w:p>
          <w:p w:rsidR="00B11567" w:rsidRPr="00E6695D"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6695D">
              <w:rPr>
                <w:rFonts w:eastAsia="MyriadPro-Regular" w:cs="Arial"/>
              </w:rPr>
              <w:t xml:space="preserve">opis sposobu zarządzania projektem oraz realizacja wsparcia w oparciu o własne zasoby: maksymalnie </w:t>
            </w:r>
            <w:r w:rsidRPr="00E6695D">
              <w:rPr>
                <w:rFonts w:eastAsia="MyriadPro-Regular" w:cs="Arial"/>
                <w:b/>
              </w:rPr>
              <w:t>2 pkt</w:t>
            </w:r>
          </w:p>
          <w:p w:rsidR="00B11567" w:rsidRPr="00E6695D"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6695D">
              <w:rPr>
                <w:rFonts w:eastAsia="MyriadPro-Regular" w:cs="Arial"/>
              </w:rPr>
              <w:t xml:space="preserve">potencjał kadrowy zaangażowany do obsługi projektu jak </w:t>
            </w:r>
            <w:r w:rsidRPr="00E6695D">
              <w:rPr>
                <w:rFonts w:eastAsia="MyriadPro-Regular" w:cs="Arial"/>
              </w:rPr>
              <w:br/>
              <w:t xml:space="preserve">i realizacji przedsięwzięć merytorycznych: maksymalnie </w:t>
            </w:r>
            <w:r w:rsidRPr="00E6695D">
              <w:rPr>
                <w:rFonts w:eastAsia="MyriadPro-Regular" w:cs="Arial"/>
                <w:b/>
              </w:rPr>
              <w:t>2 pkt;</w:t>
            </w:r>
          </w:p>
          <w:p w:rsidR="00B11567" w:rsidRPr="00E6695D"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E6695D">
              <w:rPr>
                <w:rFonts w:eastAsia="MyriadPro-Regular" w:cs="Arial"/>
              </w:rPr>
              <w:t xml:space="preserve">potencjał techniczny zaangażowany w realizację projektu: maksymalnie </w:t>
            </w:r>
            <w:r w:rsidRPr="00E6695D">
              <w:rPr>
                <w:rFonts w:eastAsia="MyriadPro-Regular" w:cs="Arial"/>
                <w:b/>
              </w:rPr>
              <w:t>1 pkt.</w:t>
            </w:r>
          </w:p>
          <w:p w:rsidR="00B11567" w:rsidRPr="00E6695D"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 xml:space="preserve">Ocena zasadności partnerstwa zawiązanego w celu wspólnej realizacji projektu, w tym sposób podziału realizacji zadań: maksymalnie </w:t>
            </w:r>
            <w:r>
              <w:rPr>
                <w:rFonts w:ascii="Myriad Pro" w:eastAsia="MyriadPro-Regular" w:hAnsi="Myriad Pro" w:cs="Arial"/>
                <w:b/>
                <w:sz w:val="20"/>
              </w:rPr>
              <w:t xml:space="preserve">5 </w:t>
            </w:r>
            <w:r w:rsidRPr="00E6695D">
              <w:rPr>
                <w:rFonts w:ascii="Myriad Pro" w:eastAsia="MyriadPro-Regular" w:hAnsi="Myriad Pro" w:cs="Arial"/>
                <w:b/>
                <w:sz w:val="20"/>
              </w:rPr>
              <w:t>pkt</w:t>
            </w:r>
          </w:p>
        </w:tc>
        <w:tc>
          <w:tcPr>
            <w:tcW w:w="4756" w:type="dxa"/>
            <w:shd w:val="clear" w:color="auto" w:fill="auto"/>
          </w:tcPr>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 xml:space="preserve">Ocena spełniania kryterium dokonywana jest </w:t>
            </w:r>
            <w:r w:rsidRPr="00E6695D">
              <w:rPr>
                <w:rFonts w:ascii="Myriad Pro" w:eastAsia="MyriadPro-Regular" w:hAnsi="Myriad Pro" w:cs="Arial"/>
                <w:sz w:val="20"/>
              </w:rPr>
              <w:br/>
              <w:t>w ramach skali punktowej.</w:t>
            </w:r>
          </w:p>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Skala punktów: 0- 10</w:t>
            </w:r>
          </w:p>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Kryterium zostanie spełnione, jeżeli podczas jego oceny zostanie przyznane minimum 6 punktów.</w:t>
            </w:r>
          </w:p>
        </w:tc>
      </w:tr>
    </w:tbl>
    <w:p w:rsidR="00E119CB" w:rsidRPr="00E6695D" w:rsidRDefault="00E119CB" w:rsidP="00B11567">
      <w:pPr>
        <w:rPr>
          <w:rFonts w:ascii="Myriad Pro" w:hAnsi="Myriad Pro"/>
        </w:rPr>
      </w:pPr>
    </w:p>
    <w:tbl>
      <w:tblPr>
        <w:tblStyle w:val="Tabela-Siatka"/>
        <w:tblW w:w="14175" w:type="dxa"/>
        <w:jc w:val="center"/>
        <w:tblLayout w:type="fixed"/>
        <w:tblLook w:val="04A0" w:firstRow="1" w:lastRow="0" w:firstColumn="1" w:lastColumn="0" w:noHBand="0" w:noVBand="1"/>
      </w:tblPr>
      <w:tblGrid>
        <w:gridCol w:w="536"/>
        <w:gridCol w:w="2824"/>
        <w:gridCol w:w="4803"/>
        <w:gridCol w:w="6012"/>
      </w:tblGrid>
      <w:tr w:rsidR="00B11567" w:rsidRPr="00E6695D" w:rsidTr="00B11567">
        <w:trPr>
          <w:jc w:val="center"/>
        </w:trPr>
        <w:tc>
          <w:tcPr>
            <w:tcW w:w="14175" w:type="dxa"/>
            <w:gridSpan w:val="4"/>
            <w:shd w:val="clear" w:color="auto" w:fill="D9D9D9" w:themeFill="background1" w:themeFillShade="D9"/>
            <w:vAlign w:val="center"/>
          </w:tcPr>
          <w:p w:rsidR="00B11567" w:rsidRPr="00E6695D" w:rsidRDefault="00B11567" w:rsidP="00B11567">
            <w:pPr>
              <w:spacing w:before="40" w:after="40" w:line="276" w:lineRule="auto"/>
              <w:jc w:val="center"/>
              <w:rPr>
                <w:rFonts w:ascii="Myriad Pro" w:hAnsi="Myriad Pro" w:cs="Arial"/>
                <w:b/>
                <w:sz w:val="20"/>
              </w:rPr>
            </w:pPr>
            <w:r w:rsidRPr="00E6695D">
              <w:rPr>
                <w:rFonts w:ascii="Myriad Pro" w:hAnsi="Myriad Pro" w:cs="Arial"/>
                <w:b/>
                <w:sz w:val="20"/>
              </w:rPr>
              <w:t>Kryteria administracyjności</w:t>
            </w:r>
          </w:p>
        </w:tc>
      </w:tr>
      <w:tr w:rsidR="00B11567" w:rsidRPr="00E6695D" w:rsidTr="00B11567">
        <w:trPr>
          <w:jc w:val="center"/>
        </w:trPr>
        <w:tc>
          <w:tcPr>
            <w:tcW w:w="536" w:type="dxa"/>
          </w:tcPr>
          <w:p w:rsidR="00B11567" w:rsidRPr="00E6695D" w:rsidRDefault="00B11567" w:rsidP="00B11567">
            <w:pPr>
              <w:spacing w:before="40" w:after="40" w:line="276" w:lineRule="auto"/>
              <w:ind w:left="-22"/>
              <w:rPr>
                <w:rFonts w:ascii="Myriad Pro" w:hAnsi="Myriad Pro" w:cs="Arial"/>
                <w:sz w:val="20"/>
              </w:rPr>
            </w:pPr>
            <w:r w:rsidRPr="00E6695D">
              <w:rPr>
                <w:rFonts w:ascii="Myriad Pro" w:hAnsi="Myriad Pro" w:cs="Arial"/>
                <w:sz w:val="20"/>
              </w:rPr>
              <w:t>L.p.</w:t>
            </w:r>
          </w:p>
        </w:tc>
        <w:tc>
          <w:tcPr>
            <w:tcW w:w="2824" w:type="dxa"/>
            <w:vAlign w:val="center"/>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Nazwa kryterium</w:t>
            </w:r>
          </w:p>
        </w:tc>
        <w:tc>
          <w:tcPr>
            <w:tcW w:w="4803" w:type="dxa"/>
            <w:vAlign w:val="center"/>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Definicja kryterium</w:t>
            </w:r>
          </w:p>
        </w:tc>
        <w:tc>
          <w:tcPr>
            <w:tcW w:w="6012" w:type="dxa"/>
            <w:vAlign w:val="center"/>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Opis znaczenia kryterium</w:t>
            </w:r>
          </w:p>
        </w:tc>
      </w:tr>
      <w:tr w:rsidR="00B11567" w:rsidRPr="00E6695D" w:rsidTr="00B11567">
        <w:trPr>
          <w:jc w:val="center"/>
        </w:trPr>
        <w:tc>
          <w:tcPr>
            <w:tcW w:w="536" w:type="dxa"/>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1</w:t>
            </w:r>
          </w:p>
        </w:tc>
        <w:tc>
          <w:tcPr>
            <w:tcW w:w="2824" w:type="dxa"/>
            <w:vAlign w:val="center"/>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2</w:t>
            </w:r>
          </w:p>
        </w:tc>
        <w:tc>
          <w:tcPr>
            <w:tcW w:w="4803" w:type="dxa"/>
            <w:vAlign w:val="center"/>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3</w:t>
            </w:r>
          </w:p>
        </w:tc>
        <w:tc>
          <w:tcPr>
            <w:tcW w:w="6012" w:type="dxa"/>
            <w:vAlign w:val="center"/>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4</w:t>
            </w:r>
          </w:p>
        </w:tc>
      </w:tr>
      <w:tr w:rsidR="00B11567" w:rsidRPr="00E6695D" w:rsidTr="00B11567">
        <w:trPr>
          <w:jc w:val="center"/>
        </w:trPr>
        <w:tc>
          <w:tcPr>
            <w:tcW w:w="536" w:type="dxa"/>
          </w:tcPr>
          <w:p w:rsidR="00B11567" w:rsidRPr="00E6695D" w:rsidRDefault="00B11567" w:rsidP="00912095">
            <w:pPr>
              <w:pStyle w:val="Akapitzlist"/>
              <w:numPr>
                <w:ilvl w:val="0"/>
                <w:numId w:val="167"/>
              </w:numPr>
              <w:spacing w:before="40" w:after="40" w:line="276" w:lineRule="auto"/>
              <w:ind w:left="357" w:hanging="357"/>
              <w:contextualSpacing w:val="0"/>
              <w:rPr>
                <w:rFonts w:cs="Arial"/>
              </w:rPr>
            </w:pPr>
          </w:p>
        </w:tc>
        <w:tc>
          <w:tcPr>
            <w:tcW w:w="2824" w:type="dxa"/>
          </w:tcPr>
          <w:p w:rsidR="00B11567" w:rsidRPr="00E6695D" w:rsidRDefault="00B11567" w:rsidP="00B11567">
            <w:pPr>
              <w:spacing w:before="40" w:after="40" w:line="276" w:lineRule="auto"/>
              <w:rPr>
                <w:rFonts w:ascii="Myriad Pro" w:hAnsi="Myriad Pro" w:cs="Arial"/>
                <w:sz w:val="20"/>
              </w:rPr>
            </w:pPr>
            <w:r w:rsidRPr="00E6695D">
              <w:rPr>
                <w:rFonts w:ascii="Myriad Pro" w:hAnsi="Myriad Pro" w:cs="Arial"/>
                <w:sz w:val="20"/>
              </w:rPr>
              <w:t>Intensywność wsparcia</w:t>
            </w:r>
          </w:p>
        </w:tc>
        <w:tc>
          <w:tcPr>
            <w:tcW w:w="4803"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 xml:space="preserve">Wnioskowana kwota i poziom wsparcia są zgodne z zapisami </w:t>
            </w:r>
            <w:r w:rsidRPr="00E6695D">
              <w:rPr>
                <w:rFonts w:ascii="Myriad Pro" w:hAnsi="Myriad Pro" w:cs="Arial"/>
                <w:i/>
                <w:sz w:val="20"/>
              </w:rPr>
              <w:t>Regulaminu konkursu</w:t>
            </w:r>
            <w:r w:rsidRPr="00E6695D">
              <w:rPr>
                <w:rFonts w:ascii="Myriad Pro" w:hAnsi="Myriad Pro" w:cs="Arial"/>
                <w:sz w:val="20"/>
              </w:rPr>
              <w:t>.</w:t>
            </w:r>
          </w:p>
        </w:tc>
        <w:tc>
          <w:tcPr>
            <w:tcW w:w="6012"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Spełnienie kryterium jest konieczne do przyznania dofinansowania.</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lastRenderedPageBreak/>
              <w:t>Projekty niespełniające kryterium kierowane są do poprawy lub uzupełnienia.</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Ocena spełniania kryterium polega na przypisaniu wartości logicznych „tak”, „nie”.</w:t>
            </w:r>
          </w:p>
        </w:tc>
      </w:tr>
      <w:tr w:rsidR="00B11567" w:rsidRPr="00E6695D" w:rsidTr="00B11567">
        <w:trPr>
          <w:jc w:val="center"/>
        </w:trPr>
        <w:tc>
          <w:tcPr>
            <w:tcW w:w="536" w:type="dxa"/>
          </w:tcPr>
          <w:p w:rsidR="00B11567" w:rsidRPr="00E6695D" w:rsidRDefault="00B11567" w:rsidP="00912095">
            <w:pPr>
              <w:pStyle w:val="Akapitzlist"/>
              <w:numPr>
                <w:ilvl w:val="0"/>
                <w:numId w:val="167"/>
              </w:numPr>
              <w:spacing w:before="40" w:after="40" w:line="276" w:lineRule="auto"/>
              <w:ind w:left="357" w:hanging="357"/>
              <w:contextualSpacing w:val="0"/>
              <w:rPr>
                <w:rFonts w:cs="Arial"/>
              </w:rPr>
            </w:pPr>
          </w:p>
        </w:tc>
        <w:tc>
          <w:tcPr>
            <w:tcW w:w="2824" w:type="dxa"/>
          </w:tcPr>
          <w:p w:rsidR="00B11567" w:rsidRPr="00E6695D" w:rsidRDefault="00B11567" w:rsidP="00B11567">
            <w:pPr>
              <w:spacing w:before="40" w:after="40" w:line="276" w:lineRule="auto"/>
              <w:rPr>
                <w:rFonts w:ascii="Myriad Pro" w:hAnsi="Myriad Pro" w:cs="Arial"/>
                <w:sz w:val="20"/>
              </w:rPr>
            </w:pPr>
            <w:r w:rsidRPr="00E6695D">
              <w:rPr>
                <w:rFonts w:ascii="Myriad Pro" w:hAnsi="Myriad Pro" w:cs="Arial"/>
                <w:sz w:val="20"/>
              </w:rPr>
              <w:t>Zgodność z kwalifikowalnością wydatków</w:t>
            </w:r>
          </w:p>
        </w:tc>
        <w:tc>
          <w:tcPr>
            <w:tcW w:w="4803" w:type="dxa"/>
          </w:tcPr>
          <w:p w:rsidR="00B11567" w:rsidRPr="00E6695D" w:rsidRDefault="00B11567" w:rsidP="00B11567">
            <w:pPr>
              <w:jc w:val="both"/>
              <w:rPr>
                <w:rFonts w:ascii="Myriad Pro" w:eastAsia="Times New Roman" w:hAnsi="Myriad Pro" w:cs="Arial"/>
                <w:i/>
                <w:sz w:val="20"/>
              </w:rPr>
            </w:pPr>
            <w:r w:rsidRPr="00E6695D">
              <w:rPr>
                <w:rFonts w:ascii="Myriad Pro" w:eastAsia="MyriadPro-Regular" w:hAnsi="Myriad Pro" w:cs="Arial"/>
                <w:sz w:val="20"/>
              </w:rPr>
              <w:t xml:space="preserve">Wydatki w projekcie są zgodne z </w:t>
            </w:r>
            <w:r w:rsidRPr="00E6695D">
              <w:rPr>
                <w:rFonts w:ascii="Myriad Pro" w:eastAsia="MyriadPro-Regular" w:hAnsi="Myriad Pro" w:cs="Arial"/>
                <w:i/>
                <w:sz w:val="20"/>
              </w:rPr>
              <w:t xml:space="preserve">Wytycznymi </w:t>
            </w:r>
            <w:r w:rsidRPr="00E6695D">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Pr>
                <w:rFonts w:ascii="Myriad Pro" w:eastAsia="MyriadPro-Regular" w:hAnsi="Myriad Pro" w:cs="Arial"/>
                <w:sz w:val="20"/>
              </w:rPr>
              <w:t xml:space="preserve"> oraz </w:t>
            </w:r>
            <w:r w:rsidRPr="00E6695D">
              <w:rPr>
                <w:rFonts w:ascii="Myriad Pro" w:eastAsia="MyriadPro-Regular" w:hAnsi="Myriad Pro" w:cs="Arial"/>
                <w:sz w:val="20"/>
              </w:rPr>
              <w:t>z</w:t>
            </w:r>
            <w:r w:rsidRPr="00E6695D">
              <w:rPr>
                <w:rFonts w:ascii="Myriad Pro" w:eastAsia="MyriadPro-Regular" w:hAnsi="Myriad Pro" w:cs="Arial"/>
                <w:i/>
                <w:sz w:val="20"/>
              </w:rPr>
              <w:t xml:space="preserve"> </w:t>
            </w:r>
            <w:r w:rsidRPr="00E6695D">
              <w:rPr>
                <w:rFonts w:ascii="Myriad Pro" w:eastAsia="Times New Roman" w:hAnsi="Myriad Pro" w:cs="Arial"/>
                <w:i/>
                <w:sz w:val="20"/>
              </w:rPr>
              <w:t>Wytycznymi w zakresie realizacji przedsięwzięć z udziałem środków Europejskiego Funduszu Społecznego w obszarze edukacji na lata 2014 – 2020.</w:t>
            </w:r>
          </w:p>
          <w:p w:rsidR="00B11567" w:rsidRPr="00E6695D"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Planowane wydatki są uzasadnione, niezbędne, racjonalne i adekwatne do zakresu merytorycznego</w:t>
            </w:r>
            <w:r w:rsidRPr="00E6695D">
              <w:rPr>
                <w:rFonts w:ascii="Myriad Pro" w:eastAsia="MyriadPro-Regular" w:hAnsi="Myriad Pro" w:cs="MyriadPro-Regular"/>
                <w:sz w:val="20"/>
              </w:rPr>
              <w:t xml:space="preserve"> </w:t>
            </w:r>
            <w:r w:rsidRPr="00E6695D">
              <w:rPr>
                <w:rFonts w:ascii="Myriad Pro" w:eastAsia="MyriadPro-Regular" w:hAnsi="Myriad Pro" w:cs="Arial"/>
                <w:sz w:val="20"/>
              </w:rPr>
              <w:t>projek</w:t>
            </w:r>
            <w:r>
              <w:rPr>
                <w:rFonts w:ascii="Myriad Pro" w:eastAsia="MyriadPro-Regular" w:hAnsi="Myriad Pro" w:cs="Arial"/>
                <w:sz w:val="20"/>
              </w:rPr>
              <w:t xml:space="preserve">tu w tym opisu grupy docelowej </w:t>
            </w:r>
            <w:r w:rsidRPr="00E6695D">
              <w:rPr>
                <w:rFonts w:ascii="Myriad Pro" w:eastAsia="MyriadPro-Regular" w:hAnsi="Myriad Pro" w:cs="Arial"/>
                <w:sz w:val="20"/>
              </w:rPr>
              <w:t>i planowanego wsparcia.</w:t>
            </w:r>
          </w:p>
          <w:p w:rsidR="00B11567" w:rsidRPr="00E6695D"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Wydatki z</w:t>
            </w:r>
            <w:r>
              <w:rPr>
                <w:rFonts w:ascii="Myriad Pro" w:eastAsia="MyriadPro-Regular" w:hAnsi="Myriad Pro" w:cs="Arial"/>
                <w:sz w:val="20"/>
              </w:rPr>
              <w:t xml:space="preserve">ałożone w projekcie są zgodne </w:t>
            </w:r>
            <w:r w:rsidRPr="00E6695D">
              <w:rPr>
                <w:rFonts w:ascii="Myriad Pro" w:eastAsia="MyriadPro-Regular" w:hAnsi="Myriad Pro" w:cs="Arial"/>
                <w:sz w:val="20"/>
              </w:rPr>
              <w:t>z</w:t>
            </w:r>
            <w:r w:rsidRPr="00E6695D">
              <w:rPr>
                <w:rFonts w:ascii="Myriad Pro" w:eastAsia="MyriadPro-Regular" w:hAnsi="Myriad Pro" w:cs="MyriadPro-Regular"/>
                <w:sz w:val="20"/>
              </w:rPr>
              <w:t xml:space="preserve"> </w:t>
            </w:r>
            <w:r w:rsidRPr="00E6695D">
              <w:rPr>
                <w:rFonts w:ascii="Myriad Pro" w:eastAsia="MyriadPro-Regular" w:hAnsi="Myriad Pro" w:cs="Arial"/>
                <w:sz w:val="20"/>
              </w:rPr>
              <w:t>katalogiem wydatków,</w:t>
            </w:r>
            <w:r w:rsidRPr="00E6695D">
              <w:rPr>
                <w:rFonts w:ascii="Myriad Pro" w:eastAsia="MyriadPro-Regular" w:hAnsi="Myriad Pro" w:cs="MyriadPro-Regular"/>
                <w:sz w:val="20"/>
              </w:rPr>
              <w:t xml:space="preserve"> </w:t>
            </w:r>
            <w:r w:rsidRPr="00E6695D">
              <w:rPr>
                <w:rFonts w:ascii="Myriad Pro" w:eastAsia="MyriadPro-Regular" w:hAnsi="Myriad Pro" w:cs="Arial"/>
                <w:sz w:val="20"/>
              </w:rPr>
              <w:t xml:space="preserve">limitami (w tym stawką ryczałtową dla kosztów pośrednich) oraz zasadami kwalifikowalności określonymi w </w:t>
            </w:r>
            <w:r w:rsidRPr="00E6695D">
              <w:rPr>
                <w:rFonts w:ascii="Myriad Pro" w:eastAsia="MyriadPro-Regular" w:hAnsi="Myriad Pro" w:cs="Arial"/>
                <w:i/>
                <w:sz w:val="20"/>
              </w:rPr>
              <w:t>Regulaminie konkursu</w:t>
            </w:r>
            <w:r w:rsidRPr="00E6695D">
              <w:rPr>
                <w:rFonts w:ascii="Myriad Pro" w:eastAsia="MyriadPro-Regular" w:hAnsi="Myriad Pro" w:cs="Arial"/>
                <w:sz w:val="20"/>
              </w:rPr>
              <w:t xml:space="preserve"> (jeśli dotyczy).</w:t>
            </w:r>
          </w:p>
          <w:p w:rsidR="00B11567" w:rsidRPr="00E6695D"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 xml:space="preserve">Poziom wydatków w ramach cross </w:t>
            </w:r>
            <w:proofErr w:type="spellStart"/>
            <w:r w:rsidRPr="00E6695D">
              <w:rPr>
                <w:rFonts w:ascii="Myriad Pro" w:eastAsia="MyriadPro-Regular" w:hAnsi="Myriad Pro" w:cs="Arial"/>
                <w:sz w:val="20"/>
              </w:rPr>
              <w:t>financingu</w:t>
            </w:r>
            <w:proofErr w:type="spellEnd"/>
            <w:r w:rsidRPr="00E6695D">
              <w:rPr>
                <w:rFonts w:ascii="Myriad Pro" w:eastAsia="MyriadPro-Regular" w:hAnsi="Myriad Pro" w:cs="Arial"/>
                <w:sz w:val="20"/>
              </w:rPr>
              <w:t xml:space="preserve"> oraz środków trwałych jest zgodny z poziomem tych wydatków wskazanym w </w:t>
            </w:r>
            <w:r w:rsidRPr="00E6695D">
              <w:rPr>
                <w:rFonts w:ascii="Myriad Pro" w:eastAsia="MyriadPro-Regular" w:hAnsi="Myriad Pro" w:cs="Arial"/>
                <w:i/>
                <w:sz w:val="20"/>
              </w:rPr>
              <w:t>Regulaminie konkursu</w:t>
            </w:r>
            <w:r w:rsidRPr="00E6695D">
              <w:rPr>
                <w:rFonts w:ascii="Myriad Pro" w:eastAsia="MyriadPro-Regular" w:hAnsi="Myriad Pro" w:cs="Arial"/>
                <w:sz w:val="20"/>
              </w:rPr>
              <w:t>.</w:t>
            </w:r>
          </w:p>
        </w:tc>
        <w:tc>
          <w:tcPr>
            <w:tcW w:w="6012"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Spełnienie kryterium jest konieczne do przyznania dofinansowania.</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Projekty niespełniające kryterium kierowane są do poprawy lub uzupełnienia.</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E6695D">
              <w:rPr>
                <w:rFonts w:ascii="Myriad Pro" w:hAnsi="Myriad Pro" w:cs="Arial"/>
                <w:i/>
                <w:sz w:val="20"/>
              </w:rPr>
              <w:t>SOOP RPO WZ 2014-2020</w:t>
            </w:r>
            <w:r w:rsidRPr="00E6695D">
              <w:rPr>
                <w:rFonts w:ascii="Myriad Pro" w:hAnsi="Myriad Pro" w:cs="Arial"/>
                <w:sz w:val="20"/>
              </w:rPr>
              <w:t xml:space="preserve">, </w:t>
            </w:r>
            <w:r>
              <w:rPr>
                <w:rFonts w:ascii="Myriad Pro" w:eastAsia="MyriadPro-Regular" w:hAnsi="Myriad Pro" w:cs="Arial"/>
                <w:i/>
                <w:sz w:val="20"/>
              </w:rPr>
              <w:t xml:space="preserve">Wytycznych </w:t>
            </w:r>
            <w:r w:rsidRPr="00E6695D">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sidRPr="00E6695D">
              <w:rPr>
                <w:rFonts w:ascii="Myriad Pro" w:eastAsia="MyriadPro-Regular" w:hAnsi="Myriad Pro" w:cs="Arial"/>
                <w:sz w:val="20"/>
              </w:rPr>
              <w:t xml:space="preserve"> </w:t>
            </w:r>
            <w:r w:rsidRPr="00E6695D">
              <w:rPr>
                <w:rFonts w:ascii="Myriad Pro" w:hAnsi="Myriad Pro" w:cs="Arial"/>
                <w:sz w:val="20"/>
              </w:rPr>
              <w:t xml:space="preserve"> właściwych </w:t>
            </w:r>
            <w:r w:rsidRPr="00E6695D">
              <w:rPr>
                <w:rFonts w:ascii="Myriad Pro" w:eastAsia="MyriadPro-Regular" w:hAnsi="Myriad Pro" w:cs="Arial"/>
                <w:i/>
                <w:sz w:val="20"/>
              </w:rPr>
              <w:t xml:space="preserve">Wytycznych obszarowych, </w:t>
            </w:r>
            <w:r w:rsidRPr="00E6695D">
              <w:rPr>
                <w:rFonts w:ascii="Myriad Pro" w:hAnsi="Myriad Pro" w:cs="Arial"/>
                <w:sz w:val="20"/>
              </w:rPr>
              <w:t>mających wpływ na założenia dotyczące kwalifikowalności wydatków.</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Ocena spełniania kryterium polega na przypisaniu wartości logicznych „tak”, „nie”.</w:t>
            </w:r>
          </w:p>
        </w:tc>
      </w:tr>
      <w:tr w:rsidR="00B11567" w:rsidRPr="00E6695D" w:rsidTr="00B11567">
        <w:trPr>
          <w:jc w:val="center"/>
        </w:trPr>
        <w:tc>
          <w:tcPr>
            <w:tcW w:w="536" w:type="dxa"/>
          </w:tcPr>
          <w:p w:rsidR="00B11567" w:rsidRPr="00E6695D" w:rsidRDefault="00B11567" w:rsidP="00912095">
            <w:pPr>
              <w:pStyle w:val="Akapitzlist"/>
              <w:numPr>
                <w:ilvl w:val="0"/>
                <w:numId w:val="167"/>
              </w:numPr>
              <w:spacing w:before="40" w:after="40" w:line="276" w:lineRule="auto"/>
              <w:ind w:left="357" w:hanging="357"/>
              <w:contextualSpacing w:val="0"/>
              <w:rPr>
                <w:rFonts w:cs="Arial"/>
              </w:rPr>
            </w:pPr>
          </w:p>
        </w:tc>
        <w:tc>
          <w:tcPr>
            <w:tcW w:w="2824" w:type="dxa"/>
          </w:tcPr>
          <w:p w:rsidR="00B11567" w:rsidRPr="00E6695D" w:rsidRDefault="00B11567" w:rsidP="00B11567">
            <w:pPr>
              <w:spacing w:before="40" w:after="40" w:line="276" w:lineRule="auto"/>
              <w:rPr>
                <w:rFonts w:ascii="Myriad Pro" w:hAnsi="Myriad Pro" w:cs="Arial"/>
                <w:sz w:val="20"/>
              </w:rPr>
            </w:pPr>
            <w:r w:rsidRPr="00E6695D">
              <w:rPr>
                <w:rFonts w:ascii="Myriad Pro" w:eastAsia="MyriadPro-Regular" w:hAnsi="Myriad Pro" w:cs="Arial"/>
                <w:sz w:val="20"/>
              </w:rPr>
              <w:t>Zgodność z warunkami realizacji wsparcia</w:t>
            </w:r>
          </w:p>
        </w:tc>
        <w:tc>
          <w:tcPr>
            <w:tcW w:w="4803"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eastAsia="MyriadPro-Regular" w:hAnsi="Myriad Pro" w:cs="Arial"/>
                <w:sz w:val="20"/>
              </w:rPr>
              <w:t>Wnio</w:t>
            </w:r>
            <w:r>
              <w:rPr>
                <w:rFonts w:ascii="Myriad Pro" w:eastAsia="MyriadPro-Regular" w:hAnsi="Myriad Pro" w:cs="Arial"/>
                <w:sz w:val="20"/>
              </w:rPr>
              <w:t xml:space="preserve">sek został sporządzony zgodnie z </w:t>
            </w:r>
            <w:r w:rsidRPr="00E6695D">
              <w:rPr>
                <w:rFonts w:ascii="Myriad Pro" w:eastAsia="MyriadPro-Regular" w:hAnsi="Myriad Pro" w:cs="Arial"/>
                <w:sz w:val="20"/>
              </w:rPr>
              <w:t xml:space="preserve">uwarunkowaniami realizacji wsparcia określonymi we właściwych wytycznych obszarowych oraz z zasadami realizacji wsparcia wskazanymi przez IOK w części 5.3 </w:t>
            </w:r>
            <w:r w:rsidRPr="00E6695D">
              <w:rPr>
                <w:rFonts w:ascii="Myriad Pro" w:eastAsia="MyriadPro-Regular" w:hAnsi="Myriad Pro" w:cs="Arial"/>
                <w:i/>
                <w:sz w:val="20"/>
              </w:rPr>
              <w:t xml:space="preserve">Regulaminu konkursu </w:t>
            </w:r>
            <w:r w:rsidRPr="00E6695D">
              <w:rPr>
                <w:rFonts w:ascii="Myriad Pro" w:eastAsia="MyriadPro-Regular" w:hAnsi="Myriad Pro" w:cs="Arial"/>
                <w:sz w:val="20"/>
              </w:rPr>
              <w:t>(np. zasady realizacji danej formy wsparcia)</w:t>
            </w:r>
            <w:r w:rsidRPr="00E6695D">
              <w:rPr>
                <w:rFonts w:ascii="Myriad Pro" w:eastAsia="MyriadPro-Regular" w:hAnsi="Myriad Pro" w:cs="Arial"/>
                <w:i/>
                <w:sz w:val="20"/>
              </w:rPr>
              <w:t>.</w:t>
            </w:r>
          </w:p>
        </w:tc>
        <w:tc>
          <w:tcPr>
            <w:tcW w:w="6012" w:type="dxa"/>
          </w:tcPr>
          <w:p w:rsidR="00B11567" w:rsidRPr="00E6695D" w:rsidRDefault="00B11567" w:rsidP="00B11567">
            <w:pPr>
              <w:autoSpaceDE w:val="0"/>
              <w:autoSpaceDN w:val="0"/>
              <w:adjustRightInd w:val="0"/>
              <w:spacing w:line="276" w:lineRule="auto"/>
              <w:jc w:val="both"/>
              <w:rPr>
                <w:rFonts w:ascii="Myriad Pro" w:eastAsia="MyriadPro-Regular" w:hAnsi="Myriad Pro" w:cs="Arial"/>
                <w:sz w:val="20"/>
              </w:rPr>
            </w:pPr>
            <w:r w:rsidRPr="00E6695D">
              <w:rPr>
                <w:rFonts w:ascii="Myriad Pro" w:eastAsia="MyriadPro-Regular" w:hAnsi="Myriad Pro" w:cs="Arial"/>
                <w:sz w:val="20"/>
              </w:rPr>
              <w:t>Spełnienie kryterium jest konieczne do przyznania dofinansowania.</w:t>
            </w:r>
          </w:p>
          <w:p w:rsidR="00B11567" w:rsidRPr="00E6695D" w:rsidRDefault="00B11567" w:rsidP="00B11567">
            <w:pPr>
              <w:autoSpaceDE w:val="0"/>
              <w:autoSpaceDN w:val="0"/>
              <w:adjustRightInd w:val="0"/>
              <w:spacing w:line="276" w:lineRule="auto"/>
              <w:jc w:val="both"/>
              <w:rPr>
                <w:rFonts w:ascii="Myriad Pro" w:eastAsia="MyriadPro-Regular" w:hAnsi="Myriad Pro" w:cs="Arial"/>
                <w:sz w:val="20"/>
              </w:rPr>
            </w:pPr>
            <w:r w:rsidRPr="00E6695D">
              <w:rPr>
                <w:rFonts w:ascii="Myriad Pro" w:eastAsia="MyriadPro-Regular" w:hAnsi="Myriad Pro" w:cs="Arial"/>
                <w:sz w:val="20"/>
              </w:rPr>
              <w:t>Projekty niespełniające kryterium kierowane są do poprawy lub uzupełnienia.</w:t>
            </w:r>
          </w:p>
          <w:p w:rsidR="00B11567" w:rsidRPr="00E6695D" w:rsidRDefault="00B11567" w:rsidP="00B11567">
            <w:pPr>
              <w:autoSpaceDE w:val="0"/>
              <w:autoSpaceDN w:val="0"/>
              <w:adjustRightInd w:val="0"/>
              <w:jc w:val="both"/>
              <w:rPr>
                <w:rFonts w:ascii="Myriad Pro" w:eastAsia="MyriadPro-Regular" w:hAnsi="Myriad Pro" w:cs="Arial"/>
                <w:i/>
                <w:sz w:val="20"/>
              </w:rPr>
            </w:pPr>
            <w:r w:rsidRPr="00E6695D">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E6695D">
              <w:rPr>
                <w:rFonts w:ascii="Myriad Pro" w:hAnsi="Myriad Pro" w:cs="Arial"/>
                <w:i/>
                <w:sz w:val="20"/>
              </w:rPr>
              <w:t>RPO WZ 2014-2020</w:t>
            </w:r>
            <w:r w:rsidRPr="00E6695D">
              <w:rPr>
                <w:rFonts w:ascii="Myriad Pro" w:hAnsi="Myriad Pro" w:cs="Arial"/>
                <w:sz w:val="20"/>
              </w:rPr>
              <w:t xml:space="preserve">, przepisów prawa, </w:t>
            </w:r>
            <w:r w:rsidRPr="00E6695D">
              <w:rPr>
                <w:rFonts w:ascii="Myriad Pro" w:hAnsi="Myriad Pro" w:cs="Arial"/>
                <w:i/>
                <w:sz w:val="20"/>
              </w:rPr>
              <w:t>SOOP RPO WZ 2014-2020</w:t>
            </w:r>
            <w:r w:rsidRPr="00E6695D">
              <w:rPr>
                <w:rFonts w:ascii="Myriad Pro" w:hAnsi="Myriad Pro" w:cs="Arial"/>
                <w:sz w:val="20"/>
              </w:rPr>
              <w:t xml:space="preserve">, </w:t>
            </w:r>
            <w:r w:rsidRPr="00E6695D">
              <w:rPr>
                <w:rFonts w:ascii="Myriad Pro" w:eastAsia="MyriadPro-Regular" w:hAnsi="Myriad Pro" w:cs="Arial"/>
                <w:sz w:val="20"/>
              </w:rPr>
              <w:t>właściwych</w:t>
            </w:r>
            <w:r w:rsidRPr="00E6695D">
              <w:rPr>
                <w:rFonts w:ascii="Myriad Pro" w:eastAsia="MyriadPro-Regular" w:hAnsi="Myriad Pro" w:cs="Arial"/>
                <w:i/>
                <w:sz w:val="20"/>
              </w:rPr>
              <w:t xml:space="preserve"> Wytycznych obszarowych, </w:t>
            </w:r>
            <w:r w:rsidRPr="00E6695D">
              <w:rPr>
                <w:rFonts w:ascii="Myriad Pro" w:hAnsi="Myriad Pro" w:cs="Arial"/>
                <w:sz w:val="20"/>
              </w:rPr>
              <w:t xml:space="preserve">mających wpływ na założenia dotyczące uwarunkowań realizacji wsparcia.    </w:t>
            </w:r>
          </w:p>
          <w:p w:rsidR="00B11567" w:rsidRPr="00E6695D" w:rsidRDefault="00B11567" w:rsidP="00B11567">
            <w:pPr>
              <w:spacing w:before="40" w:line="276" w:lineRule="auto"/>
              <w:jc w:val="both"/>
              <w:rPr>
                <w:rFonts w:ascii="Myriad Pro" w:hAnsi="Myriad Pro" w:cs="Arial"/>
                <w:sz w:val="20"/>
              </w:rPr>
            </w:pPr>
            <w:r w:rsidRPr="00E6695D">
              <w:rPr>
                <w:rFonts w:ascii="Myriad Pro" w:eastAsia="MyriadPro-Regular" w:hAnsi="Myriad Pro" w:cs="Arial"/>
                <w:sz w:val="20"/>
              </w:rPr>
              <w:t>Ocena spełniania kryterium polega na przypisaniu wartości logicznych „tak”, „nie”.</w:t>
            </w:r>
          </w:p>
        </w:tc>
      </w:tr>
      <w:tr w:rsidR="00B11567" w:rsidRPr="00E6695D" w:rsidTr="00B11567">
        <w:trPr>
          <w:jc w:val="center"/>
        </w:trPr>
        <w:tc>
          <w:tcPr>
            <w:tcW w:w="536" w:type="dxa"/>
          </w:tcPr>
          <w:p w:rsidR="00B11567" w:rsidRPr="00E6695D" w:rsidRDefault="00B11567" w:rsidP="00912095">
            <w:pPr>
              <w:pStyle w:val="Akapitzlist"/>
              <w:numPr>
                <w:ilvl w:val="0"/>
                <w:numId w:val="167"/>
              </w:numPr>
              <w:spacing w:before="40" w:after="40" w:line="276" w:lineRule="auto"/>
              <w:ind w:left="357" w:hanging="357"/>
              <w:contextualSpacing w:val="0"/>
              <w:rPr>
                <w:rFonts w:cs="Arial"/>
              </w:rPr>
            </w:pPr>
          </w:p>
        </w:tc>
        <w:tc>
          <w:tcPr>
            <w:tcW w:w="2824" w:type="dxa"/>
          </w:tcPr>
          <w:p w:rsidR="00B11567" w:rsidRPr="00E6695D" w:rsidRDefault="00B11567" w:rsidP="00B11567">
            <w:pPr>
              <w:spacing w:before="40" w:after="40" w:line="276" w:lineRule="auto"/>
              <w:rPr>
                <w:rFonts w:ascii="Myriad Pro" w:hAnsi="Myriad Pro" w:cs="Arial"/>
                <w:sz w:val="20"/>
              </w:rPr>
            </w:pPr>
            <w:r w:rsidRPr="00E6695D">
              <w:rPr>
                <w:rFonts w:ascii="Myriad Pro" w:hAnsi="Myriad Pro" w:cs="Arial"/>
                <w:sz w:val="20"/>
              </w:rPr>
              <w:t xml:space="preserve">Spójność i kompletność zapisów </w:t>
            </w:r>
          </w:p>
        </w:tc>
        <w:tc>
          <w:tcPr>
            <w:tcW w:w="4803" w:type="dxa"/>
          </w:tcPr>
          <w:p w:rsidR="00B11567" w:rsidRPr="00DB7D90" w:rsidRDefault="00B11567" w:rsidP="00B11567">
            <w:pPr>
              <w:autoSpaceDE w:val="0"/>
              <w:autoSpaceDN w:val="0"/>
              <w:adjustRightInd w:val="0"/>
              <w:spacing w:after="200" w:line="276" w:lineRule="auto"/>
              <w:jc w:val="both"/>
              <w:rPr>
                <w:rFonts w:ascii="Myriad Pro" w:eastAsia="MyriadPro-Regular" w:hAnsi="Myriad Pro" w:cs="Arial"/>
                <w:sz w:val="20"/>
              </w:rPr>
            </w:pPr>
            <w:r w:rsidRPr="00E6695D">
              <w:rPr>
                <w:rFonts w:ascii="Myriad Pro" w:eastAsia="MyriadPro-Regular" w:hAnsi="Myriad Pro" w:cs="Arial"/>
                <w:sz w:val="20"/>
              </w:rPr>
              <w:t xml:space="preserve">Wniosek jest spójny i kompletny w odniesieniu do dokonanej oceny. </w:t>
            </w:r>
          </w:p>
        </w:tc>
        <w:tc>
          <w:tcPr>
            <w:tcW w:w="6012"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Spełnienie kryterium jest konieczne do przyznania dofinansowania.</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Projekty niespełniające kryterium kierowane są do poprawy lub uzupełnienia.</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Ocena spełniania kryterium polega na przypisaniu wartości logicznych „tak”, „nie.</w:t>
            </w:r>
          </w:p>
        </w:tc>
      </w:tr>
    </w:tbl>
    <w:p w:rsidR="00CF23F9" w:rsidRDefault="00CF23F9" w:rsidP="00F64771">
      <w:pPr>
        <w:spacing w:after="0" w:line="240" w:lineRule="auto"/>
        <w:rPr>
          <w:rFonts w:ascii="Myriad Pro" w:hAnsi="Myriad Pro" w:cs="Arial"/>
          <w:sz w:val="20"/>
        </w:rPr>
      </w:pPr>
    </w:p>
    <w:p w:rsidR="00C34718" w:rsidRPr="009A305E" w:rsidRDefault="00C34718" w:rsidP="00C34718">
      <w:pPr>
        <w:jc w:val="center"/>
        <w:rPr>
          <w:rFonts w:ascii="Myriad Pro" w:eastAsiaTheme="majorEastAsia" w:hAnsi="Myriad Pro" w:cs="Arial"/>
          <w:b/>
          <w:bCs/>
          <w:sz w:val="20"/>
        </w:rPr>
      </w:pPr>
      <w:r w:rsidRPr="009A305E">
        <w:rPr>
          <w:rFonts w:ascii="Myriad Pro" w:eastAsiaTheme="majorEastAsia" w:hAnsi="Myriad Pro" w:cs="Arial"/>
          <w:b/>
          <w:bCs/>
          <w:sz w:val="20"/>
        </w:rPr>
        <w:t>Kryteria szczegółowe</w:t>
      </w:r>
      <w:r>
        <w:rPr>
          <w:rFonts w:ascii="Myriad Pro" w:eastAsiaTheme="majorEastAsia" w:hAnsi="Myriad Pro" w:cs="Arial"/>
          <w:b/>
          <w:bCs/>
          <w:sz w:val="20"/>
        </w:rPr>
        <w:t xml:space="preserve"> </w:t>
      </w:r>
      <w:r w:rsidRPr="003745C4">
        <w:rPr>
          <w:rFonts w:ascii="Myriad Pro" w:eastAsiaTheme="majorEastAsia" w:hAnsi="Myriad Pro" w:cs="Arial"/>
          <w:b/>
          <w:bCs/>
          <w:sz w:val="20"/>
        </w:rPr>
        <w:t xml:space="preserve">przyjęte Uchwałą </w:t>
      </w:r>
      <w:r w:rsidRPr="003745C4">
        <w:rPr>
          <w:rFonts w:ascii="Myriad Pro" w:hAnsi="Myriad Pro" w:cs="Arial"/>
          <w:b/>
          <w:bCs/>
          <w:sz w:val="20"/>
        </w:rPr>
        <w:t xml:space="preserve">Nr </w:t>
      </w:r>
      <w:r>
        <w:rPr>
          <w:rFonts w:ascii="Myriad Pro" w:hAnsi="Myriad Pro" w:cs="Arial"/>
          <w:b/>
          <w:bCs/>
          <w:sz w:val="20"/>
        </w:rPr>
        <w:t>9</w:t>
      </w:r>
      <w:r w:rsidRPr="003745C4">
        <w:rPr>
          <w:rFonts w:ascii="Myriad Pro" w:hAnsi="Myriad Pro" w:cs="Arial"/>
          <w:b/>
          <w:bCs/>
          <w:sz w:val="20"/>
        </w:rPr>
        <w:t>/20 Komitetu Monitorującego RPO WZ 2014-2020 z dnia 26 lutego 2020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C34718" w:rsidRPr="009A305E" w:rsidTr="00630BE4">
        <w:trPr>
          <w:jc w:val="center"/>
        </w:trPr>
        <w:tc>
          <w:tcPr>
            <w:tcW w:w="1900" w:type="dxa"/>
            <w:shd w:val="clear" w:color="auto" w:fill="B6DDE8"/>
          </w:tcPr>
          <w:p w:rsidR="00C34718" w:rsidRPr="009A305E" w:rsidRDefault="00C34718" w:rsidP="00630BE4">
            <w:pPr>
              <w:spacing w:before="40" w:after="40" w:line="240" w:lineRule="auto"/>
              <w:rPr>
                <w:rFonts w:ascii="Myriad Pro" w:hAnsi="Myriad Pro" w:cs="Arial"/>
                <w:sz w:val="20"/>
              </w:rPr>
            </w:pPr>
            <w:r w:rsidRPr="009A305E">
              <w:rPr>
                <w:rFonts w:ascii="Myriad Pro" w:hAnsi="Myriad Pro" w:cs="Arial"/>
                <w:sz w:val="20"/>
              </w:rPr>
              <w:t>Oś priorytetowa</w:t>
            </w:r>
          </w:p>
        </w:tc>
        <w:tc>
          <w:tcPr>
            <w:tcW w:w="12275" w:type="dxa"/>
            <w:shd w:val="clear" w:color="auto" w:fill="B6DDE8"/>
          </w:tcPr>
          <w:p w:rsidR="00C34718" w:rsidRPr="009A305E" w:rsidRDefault="00C34718" w:rsidP="00630BE4">
            <w:pPr>
              <w:spacing w:before="40" w:after="40" w:line="240" w:lineRule="auto"/>
              <w:rPr>
                <w:rFonts w:ascii="Myriad Pro" w:hAnsi="Myriad Pro" w:cs="Arial"/>
                <w:sz w:val="20"/>
              </w:rPr>
            </w:pPr>
            <w:r w:rsidRPr="009A305E">
              <w:rPr>
                <w:rFonts w:ascii="Myriad Pro" w:hAnsi="Myriad Pro" w:cs="Arial"/>
                <w:sz w:val="20"/>
              </w:rPr>
              <w:t>VIII  Edukacja</w:t>
            </w:r>
          </w:p>
        </w:tc>
      </w:tr>
      <w:tr w:rsidR="00C34718" w:rsidRPr="009A305E" w:rsidTr="00630BE4">
        <w:trPr>
          <w:jc w:val="center"/>
        </w:trPr>
        <w:tc>
          <w:tcPr>
            <w:tcW w:w="1900" w:type="dxa"/>
            <w:shd w:val="clear" w:color="auto" w:fill="B6DDE8"/>
          </w:tcPr>
          <w:p w:rsidR="00C34718" w:rsidRPr="009A305E" w:rsidRDefault="00C34718" w:rsidP="00630BE4">
            <w:pPr>
              <w:spacing w:before="40" w:after="40" w:line="240" w:lineRule="auto"/>
              <w:rPr>
                <w:rFonts w:ascii="Myriad Pro" w:hAnsi="Myriad Pro" w:cs="Arial"/>
                <w:sz w:val="20"/>
              </w:rPr>
            </w:pPr>
            <w:r w:rsidRPr="009A305E">
              <w:rPr>
                <w:rFonts w:ascii="Myriad Pro" w:hAnsi="Myriad Pro" w:cs="Arial"/>
                <w:sz w:val="20"/>
              </w:rPr>
              <w:t>Priorytet Inwestycyjny</w:t>
            </w:r>
          </w:p>
        </w:tc>
        <w:tc>
          <w:tcPr>
            <w:tcW w:w="12275" w:type="dxa"/>
            <w:shd w:val="clear" w:color="auto" w:fill="B6DDE8"/>
          </w:tcPr>
          <w:p w:rsidR="00C34718" w:rsidRPr="009A305E" w:rsidRDefault="00C34718" w:rsidP="00630BE4">
            <w:pPr>
              <w:spacing w:before="40" w:after="40" w:line="240" w:lineRule="auto"/>
              <w:rPr>
                <w:rFonts w:ascii="Myriad Pro" w:hAnsi="Myriad Pro" w:cs="Arial"/>
                <w:iCs/>
                <w:sz w:val="20"/>
              </w:rPr>
            </w:pPr>
            <w:r w:rsidRPr="009A305E">
              <w:rPr>
                <w:rFonts w:ascii="Myriad Pro" w:eastAsia="Times New Roman" w:hAnsi="Myriad Pro" w:cs="Arial"/>
                <w:sz w:val="20"/>
              </w:rPr>
              <w:t xml:space="preserve">10i Ograniczenie i zapobieganie przedwczesnemu kończeniu nauki szkolnej oraz zapewnianie równego dostępu do dobrej jakości wczesnej edukacji elementarnej oraz kształcenia podstawowego, gimnazjalnego i ponadgimnazjalnego z uwzględnieniem formalnych, nieformalnych i </w:t>
            </w:r>
            <w:proofErr w:type="spellStart"/>
            <w:r w:rsidRPr="009A305E">
              <w:rPr>
                <w:rFonts w:ascii="Myriad Pro" w:eastAsia="Times New Roman" w:hAnsi="Myriad Pro" w:cs="Arial"/>
                <w:sz w:val="20"/>
              </w:rPr>
              <w:t>pozaformalnych</w:t>
            </w:r>
            <w:proofErr w:type="spellEnd"/>
            <w:r w:rsidRPr="009A305E">
              <w:rPr>
                <w:rFonts w:ascii="Myriad Pro" w:eastAsia="Times New Roman" w:hAnsi="Myriad Pro" w:cs="Arial"/>
                <w:sz w:val="20"/>
              </w:rPr>
              <w:t xml:space="preserve"> ścieżek kształcenia umożliwiających ponowne podjęcie kształcenia i szkolenia</w:t>
            </w:r>
          </w:p>
        </w:tc>
      </w:tr>
      <w:tr w:rsidR="00C34718" w:rsidRPr="009A305E" w:rsidTr="00630BE4">
        <w:trPr>
          <w:jc w:val="center"/>
        </w:trPr>
        <w:tc>
          <w:tcPr>
            <w:tcW w:w="1900" w:type="dxa"/>
            <w:shd w:val="clear" w:color="auto" w:fill="B6DDE8"/>
          </w:tcPr>
          <w:p w:rsidR="00C34718" w:rsidRPr="009A305E" w:rsidRDefault="00C34718" w:rsidP="00630BE4">
            <w:pPr>
              <w:spacing w:before="40" w:after="40" w:line="240" w:lineRule="auto"/>
              <w:rPr>
                <w:rFonts w:ascii="Myriad Pro" w:hAnsi="Myriad Pro" w:cs="Arial"/>
                <w:sz w:val="20"/>
              </w:rPr>
            </w:pPr>
            <w:r w:rsidRPr="009A305E">
              <w:rPr>
                <w:rFonts w:ascii="Myriad Pro" w:hAnsi="Myriad Pro" w:cs="Arial"/>
                <w:sz w:val="20"/>
              </w:rPr>
              <w:t>Działanie</w:t>
            </w:r>
          </w:p>
        </w:tc>
        <w:tc>
          <w:tcPr>
            <w:tcW w:w="12275" w:type="dxa"/>
            <w:shd w:val="clear" w:color="auto" w:fill="B6DDE8"/>
          </w:tcPr>
          <w:p w:rsidR="00C34718" w:rsidRPr="009A305E" w:rsidRDefault="00C34718" w:rsidP="00630BE4">
            <w:pPr>
              <w:autoSpaceDE w:val="0"/>
              <w:autoSpaceDN w:val="0"/>
              <w:adjustRightInd w:val="0"/>
              <w:spacing w:after="0" w:line="240" w:lineRule="auto"/>
              <w:rPr>
                <w:rFonts w:ascii="Myriad Pro" w:eastAsia="MyriadPro-Regular" w:hAnsi="Myriad Pro" w:cs="Arial"/>
                <w:sz w:val="20"/>
              </w:rPr>
            </w:pPr>
            <w:r w:rsidRPr="009A305E">
              <w:rPr>
                <w:rFonts w:ascii="Myriad Pro" w:eastAsia="Times New Roman" w:hAnsi="Myriad Pro" w:cs="Arial"/>
                <w:sz w:val="20"/>
              </w:rPr>
              <w:t>8.1 Upowszechnienie edukacji przedszkolnej</w:t>
            </w:r>
          </w:p>
        </w:tc>
      </w:tr>
    </w:tbl>
    <w:p w:rsidR="00C34718" w:rsidRPr="00C34718" w:rsidRDefault="00C34718" w:rsidP="00C34718"/>
    <w:tbl>
      <w:tblPr>
        <w:tblW w:w="143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6"/>
        <w:gridCol w:w="6804"/>
        <w:gridCol w:w="4465"/>
      </w:tblGrid>
      <w:tr w:rsidR="00C34718" w:rsidRPr="009A305E" w:rsidTr="00324057">
        <w:trPr>
          <w:jc w:val="center"/>
        </w:trPr>
        <w:tc>
          <w:tcPr>
            <w:tcW w:w="14332" w:type="dxa"/>
            <w:gridSpan w:val="4"/>
            <w:shd w:val="clear" w:color="auto" w:fill="D9D9D9" w:themeFill="background1" w:themeFillShade="D9"/>
          </w:tcPr>
          <w:p w:rsidR="00C34718" w:rsidRPr="009A305E" w:rsidRDefault="00C34718" w:rsidP="00630BE4">
            <w:pPr>
              <w:spacing w:before="40" w:after="40" w:line="240" w:lineRule="auto"/>
              <w:jc w:val="center"/>
              <w:rPr>
                <w:rFonts w:ascii="Myriad Pro" w:hAnsi="Myriad Pro"/>
                <w:b/>
                <w:sz w:val="20"/>
              </w:rPr>
            </w:pPr>
            <w:r w:rsidRPr="009A305E">
              <w:rPr>
                <w:rFonts w:ascii="Myriad Pro" w:hAnsi="Myriad Pro"/>
                <w:b/>
                <w:sz w:val="20"/>
              </w:rPr>
              <w:t>Kryteria dopuszczalności</w:t>
            </w:r>
          </w:p>
        </w:tc>
      </w:tr>
      <w:tr w:rsidR="00C34718" w:rsidRPr="009A305E" w:rsidTr="00324057">
        <w:trPr>
          <w:jc w:val="center"/>
        </w:trPr>
        <w:tc>
          <w:tcPr>
            <w:tcW w:w="937"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L.p.</w:t>
            </w:r>
          </w:p>
        </w:tc>
        <w:tc>
          <w:tcPr>
            <w:tcW w:w="2126"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Nazwa kryterium</w:t>
            </w:r>
          </w:p>
        </w:tc>
        <w:tc>
          <w:tcPr>
            <w:tcW w:w="6804"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Definicja kryterium</w:t>
            </w:r>
          </w:p>
        </w:tc>
        <w:tc>
          <w:tcPr>
            <w:tcW w:w="4465"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Opis znaczenia kryterium</w:t>
            </w:r>
          </w:p>
        </w:tc>
      </w:tr>
      <w:tr w:rsidR="00C34718" w:rsidRPr="009A305E" w:rsidTr="00324057">
        <w:trPr>
          <w:jc w:val="center"/>
        </w:trPr>
        <w:tc>
          <w:tcPr>
            <w:tcW w:w="937"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1</w:t>
            </w:r>
          </w:p>
        </w:tc>
        <w:tc>
          <w:tcPr>
            <w:tcW w:w="2126"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2</w:t>
            </w:r>
          </w:p>
        </w:tc>
        <w:tc>
          <w:tcPr>
            <w:tcW w:w="6804"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3</w:t>
            </w:r>
          </w:p>
        </w:tc>
        <w:tc>
          <w:tcPr>
            <w:tcW w:w="4465"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4</w:t>
            </w:r>
          </w:p>
        </w:tc>
      </w:tr>
      <w:tr w:rsidR="00C34718" w:rsidRPr="009A305E" w:rsidTr="00324057">
        <w:trPr>
          <w:jc w:val="center"/>
        </w:trPr>
        <w:tc>
          <w:tcPr>
            <w:tcW w:w="937" w:type="dxa"/>
          </w:tcPr>
          <w:p w:rsidR="00C34718" w:rsidRPr="009A305E" w:rsidRDefault="00C34718" w:rsidP="001B0A9F">
            <w:pPr>
              <w:pStyle w:val="Akapitzlist"/>
              <w:numPr>
                <w:ilvl w:val="0"/>
                <w:numId w:val="455"/>
              </w:numPr>
              <w:spacing w:before="40" w:after="40" w:line="240" w:lineRule="auto"/>
              <w:ind w:left="720"/>
              <w:contextualSpacing w:val="0"/>
            </w:pPr>
          </w:p>
        </w:tc>
        <w:tc>
          <w:tcPr>
            <w:tcW w:w="2126" w:type="dxa"/>
            <w:shd w:val="clear" w:color="auto" w:fill="auto"/>
          </w:tcPr>
          <w:p w:rsidR="00C34718" w:rsidRPr="009A305E" w:rsidRDefault="00C34718" w:rsidP="00630BE4">
            <w:pPr>
              <w:spacing w:before="40" w:after="40" w:line="240" w:lineRule="auto"/>
              <w:rPr>
                <w:rFonts w:ascii="Myriad Pro" w:hAnsi="Myriad Pro"/>
                <w:sz w:val="20"/>
              </w:rPr>
            </w:pPr>
            <w:r w:rsidRPr="009A305E">
              <w:rPr>
                <w:rFonts w:ascii="Myriad Pro" w:hAnsi="Myriad Pro"/>
                <w:sz w:val="20"/>
              </w:rPr>
              <w:t>Wymogi organizacyjne</w:t>
            </w:r>
          </w:p>
        </w:tc>
        <w:tc>
          <w:tcPr>
            <w:tcW w:w="6804" w:type="dxa"/>
            <w:shd w:val="clear" w:color="auto" w:fill="auto"/>
          </w:tcPr>
          <w:p w:rsidR="00C34718" w:rsidRPr="009A305E" w:rsidRDefault="00C34718" w:rsidP="001B0A9F">
            <w:pPr>
              <w:pStyle w:val="Akapitzlist"/>
              <w:numPr>
                <w:ilvl w:val="0"/>
                <w:numId w:val="456"/>
              </w:numPr>
              <w:spacing w:before="40" w:after="40"/>
              <w:ind w:left="720"/>
              <w:jc w:val="both"/>
            </w:pPr>
            <w:r w:rsidRPr="009A305E">
              <w:rPr>
                <w:rFonts w:cs="Arial"/>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w:t>
            </w:r>
          </w:p>
        </w:tc>
        <w:tc>
          <w:tcPr>
            <w:tcW w:w="4465" w:type="dxa"/>
            <w:shd w:val="clear" w:color="auto" w:fill="auto"/>
          </w:tcPr>
          <w:p w:rsidR="00C34718" w:rsidRPr="009A305E" w:rsidRDefault="00C34718" w:rsidP="00630BE4">
            <w:pPr>
              <w:spacing w:before="40" w:after="40" w:line="240" w:lineRule="auto"/>
              <w:rPr>
                <w:rFonts w:ascii="Myriad Pro" w:hAnsi="Myriad Pro"/>
                <w:sz w:val="20"/>
              </w:rPr>
            </w:pPr>
            <w:r w:rsidRPr="009A305E">
              <w:rPr>
                <w:rFonts w:ascii="Myriad Pro" w:hAnsi="Myriad Pro"/>
                <w:sz w:val="20"/>
              </w:rPr>
              <w:t>Spełnienie kryterium jest konieczne do przyznania dofinansowania.</w:t>
            </w:r>
          </w:p>
          <w:p w:rsidR="00C34718" w:rsidRPr="009A305E" w:rsidRDefault="00C34718" w:rsidP="00630BE4">
            <w:pPr>
              <w:spacing w:before="40" w:after="40" w:line="240" w:lineRule="auto"/>
              <w:rPr>
                <w:rFonts w:ascii="Myriad Pro" w:hAnsi="Myriad Pro"/>
                <w:sz w:val="20"/>
              </w:rPr>
            </w:pPr>
            <w:r w:rsidRPr="009A305E">
              <w:rPr>
                <w:rFonts w:ascii="Myriad Pro" w:hAnsi="Myriad Pro"/>
                <w:sz w:val="20"/>
              </w:rPr>
              <w:t>Projekt niespełniające kryterium są odrzucane.</w:t>
            </w:r>
          </w:p>
          <w:p w:rsidR="00C34718" w:rsidRPr="009A305E" w:rsidRDefault="00C34718" w:rsidP="00630BE4">
            <w:pPr>
              <w:spacing w:before="40" w:after="40" w:line="240" w:lineRule="auto"/>
              <w:rPr>
                <w:rFonts w:ascii="Myriad Pro" w:hAnsi="Myriad Pro"/>
                <w:sz w:val="20"/>
              </w:rPr>
            </w:pPr>
            <w:r w:rsidRPr="009A305E">
              <w:rPr>
                <w:rFonts w:ascii="Myriad Pro" w:hAnsi="Myriad Pro"/>
                <w:sz w:val="20"/>
              </w:rPr>
              <w:t>Ocena spełniania kryterium polega na przypisaniu wartości logicznych „tak”, „nie”.</w:t>
            </w:r>
          </w:p>
        </w:tc>
      </w:tr>
      <w:tr w:rsidR="00C34718" w:rsidRPr="009A305E" w:rsidTr="00F64771">
        <w:trPr>
          <w:trHeight w:val="425"/>
          <w:jc w:val="center"/>
        </w:trPr>
        <w:tc>
          <w:tcPr>
            <w:tcW w:w="937" w:type="dxa"/>
          </w:tcPr>
          <w:p w:rsidR="00C34718" w:rsidRPr="009A305E" w:rsidRDefault="00C34718" w:rsidP="001B0A9F">
            <w:pPr>
              <w:pStyle w:val="Akapitzlist"/>
              <w:numPr>
                <w:ilvl w:val="0"/>
                <w:numId w:val="455"/>
              </w:numPr>
              <w:spacing w:before="40" w:after="40" w:line="240" w:lineRule="auto"/>
              <w:ind w:left="720"/>
              <w:contextualSpacing w:val="0"/>
            </w:pPr>
          </w:p>
        </w:tc>
        <w:tc>
          <w:tcPr>
            <w:tcW w:w="2126" w:type="dxa"/>
            <w:shd w:val="clear" w:color="auto" w:fill="auto"/>
          </w:tcPr>
          <w:p w:rsidR="00C34718" w:rsidRPr="009A305E" w:rsidRDefault="00C34718" w:rsidP="00630BE4">
            <w:pPr>
              <w:spacing w:before="40" w:after="40" w:line="240" w:lineRule="auto"/>
              <w:rPr>
                <w:rFonts w:ascii="Myriad Pro" w:hAnsi="Myriad Pro"/>
                <w:sz w:val="20"/>
              </w:rPr>
            </w:pPr>
            <w:r w:rsidRPr="009A305E">
              <w:rPr>
                <w:rFonts w:ascii="Myriad Pro" w:hAnsi="Myriad Pro"/>
                <w:sz w:val="20"/>
              </w:rPr>
              <w:t>Zgodność wsparcia</w:t>
            </w:r>
          </w:p>
        </w:tc>
        <w:tc>
          <w:tcPr>
            <w:tcW w:w="6804" w:type="dxa"/>
            <w:shd w:val="clear" w:color="auto" w:fill="auto"/>
          </w:tcPr>
          <w:p w:rsidR="00C34718" w:rsidRPr="009A305E" w:rsidRDefault="00C34718" w:rsidP="001B0A9F">
            <w:pPr>
              <w:pStyle w:val="Akapitzlist"/>
              <w:numPr>
                <w:ilvl w:val="0"/>
                <w:numId w:val="457"/>
              </w:numPr>
              <w:autoSpaceDE w:val="0"/>
              <w:autoSpaceDN w:val="0"/>
              <w:spacing w:after="0"/>
              <w:ind w:left="720"/>
              <w:jc w:val="both"/>
              <w:rPr>
                <w:rFonts w:cs="Arial"/>
              </w:rPr>
            </w:pPr>
            <w:r w:rsidRPr="009A305E">
              <w:rPr>
                <w:rFonts w:cs="Arial"/>
              </w:rPr>
              <w:t>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p w:rsidR="00C34718" w:rsidRPr="009A305E" w:rsidRDefault="00C34718" w:rsidP="001B0A9F">
            <w:pPr>
              <w:pStyle w:val="Akapitzlist"/>
              <w:numPr>
                <w:ilvl w:val="0"/>
                <w:numId w:val="457"/>
              </w:numPr>
              <w:autoSpaceDE w:val="0"/>
              <w:autoSpaceDN w:val="0"/>
              <w:spacing w:after="0"/>
              <w:ind w:left="720"/>
              <w:jc w:val="both"/>
              <w:rPr>
                <w:rFonts w:cs="Arial"/>
              </w:rPr>
            </w:pPr>
            <w:r w:rsidRPr="009A305E">
              <w:rPr>
                <w:rFonts w:eastAsia="Calibri" w:cs="Arial"/>
              </w:rPr>
              <w:lastRenderedPageBreak/>
              <w:t>Projekt zakłada zachowanie trwałości utworzonych w ramach projektu miejsc wychowania przedszkolnego przez okres 2 lat od daty zakończenia realizacji projektu.</w:t>
            </w:r>
          </w:p>
          <w:p w:rsidR="00C34718" w:rsidRPr="009A305E" w:rsidRDefault="00C34718" w:rsidP="001B0A9F">
            <w:pPr>
              <w:pStyle w:val="Akapitzlist"/>
              <w:numPr>
                <w:ilvl w:val="0"/>
                <w:numId w:val="457"/>
              </w:numPr>
              <w:spacing w:after="0"/>
              <w:ind w:left="720"/>
              <w:rPr>
                <w:rFonts w:eastAsia="Times New Roman" w:cs="Arial"/>
              </w:rPr>
            </w:pPr>
            <w:r w:rsidRPr="009A305E">
              <w:rPr>
                <w:rFonts w:eastAsia="Times New Roman" w:cs="Arial"/>
                <w:bCs/>
              </w:rPr>
              <w:t>Projekt trwa nie dłużej niż do 30 czerwca 2023 r.</w:t>
            </w:r>
          </w:p>
          <w:p w:rsidR="00C34718" w:rsidRPr="009A305E" w:rsidRDefault="00C34718" w:rsidP="001B0A9F">
            <w:pPr>
              <w:pStyle w:val="Akapitzlist"/>
              <w:numPr>
                <w:ilvl w:val="0"/>
                <w:numId w:val="457"/>
              </w:numPr>
              <w:autoSpaceDE w:val="0"/>
              <w:autoSpaceDN w:val="0"/>
              <w:spacing w:after="0"/>
              <w:ind w:left="720"/>
              <w:jc w:val="both"/>
              <w:rPr>
                <w:rFonts w:cs="Arial"/>
              </w:rPr>
            </w:pPr>
            <w:r w:rsidRPr="009A305E">
              <w:rPr>
                <w:rFonts w:eastAsia="Calibri" w:cs="Arial"/>
              </w:rPr>
              <w:t>Dodatkowe zajęcia mogą być realizowane w ośrodku wychowania przedszkolnego, w którym w analogicznym zakresie, co do treści i odbiorców  nie były finansowane od co najmniej 12 miesięcy poprzedzających dzień złożenia wniosku o dofinansowanie.</w:t>
            </w:r>
          </w:p>
          <w:p w:rsidR="00C34718" w:rsidRPr="009A305E" w:rsidRDefault="00C34718" w:rsidP="001B0A9F">
            <w:pPr>
              <w:pStyle w:val="Akapitzlist"/>
              <w:numPr>
                <w:ilvl w:val="0"/>
                <w:numId w:val="457"/>
              </w:numPr>
              <w:autoSpaceDE w:val="0"/>
              <w:autoSpaceDN w:val="0"/>
              <w:spacing w:after="0"/>
              <w:ind w:left="720"/>
              <w:jc w:val="both"/>
              <w:rPr>
                <w:rFonts w:cs="Arial"/>
              </w:rPr>
            </w:pPr>
            <w:r w:rsidRPr="009A305E">
              <w:rPr>
                <w:rFonts w:eastAsia="Calibri" w:cs="Arial"/>
              </w:rPr>
              <w:t>Wskazany w SOOP RPO WZ typ projektu: tworzenie nowych miejsc wychowania przedszkolnego dla dzieci w wieku przedszkolnym, w tym dostosowanych do potrzeb dzieci z niepełnosprawnościami, w istniejących lub nowoutworzonych OWP (również specjalnych i integracyjnych)  i/lub typ projektu: dostosowanie istniejących miejsc wychowania przedszkolnego do potrzeb dzieci z niepełnosprawnościami lub realizacja dodatkowej oferty edukacyjnej i specjalistycznej umożliwiającej dziecku z niepełnosprawnością udział w wychowaniu przedszkolnym poprzez wyrównanie deficytu wynikającego z niepełnosprawności, jest obligatoryjny.  Realizacja pozostałych typów projektu jest fakultatywna i może jedynie wystąpić jako uzupełnienie działań.</w:t>
            </w:r>
          </w:p>
          <w:p w:rsidR="00C34718" w:rsidRPr="009A305E" w:rsidRDefault="00C34718" w:rsidP="001B0A9F">
            <w:pPr>
              <w:pStyle w:val="Akapitzlist"/>
              <w:numPr>
                <w:ilvl w:val="0"/>
                <w:numId w:val="457"/>
              </w:numPr>
              <w:autoSpaceDE w:val="0"/>
              <w:autoSpaceDN w:val="0"/>
              <w:spacing w:after="0"/>
              <w:ind w:left="720"/>
              <w:jc w:val="both"/>
              <w:rPr>
                <w:rFonts w:cs="Arial"/>
              </w:rPr>
            </w:pPr>
            <w:r w:rsidRPr="009A305E">
              <w:rPr>
                <w:rFonts w:eastAsia="Calibri" w:cs="Arial"/>
              </w:rPr>
              <w:t>Ośrodek wychowania przedszkolnego może wydłużyć czas pracy maksymalnie o 5 godzin w stosunku do czasu pracy określonego przez organ prowadzący dla danej placówki, dla grupy minimum 10% dzieci uczęszczających do danej placówki.</w:t>
            </w:r>
          </w:p>
          <w:p w:rsidR="00C34718" w:rsidRPr="009A305E" w:rsidRDefault="00C34718" w:rsidP="001B0A9F">
            <w:pPr>
              <w:pStyle w:val="Akapitzlist"/>
              <w:numPr>
                <w:ilvl w:val="0"/>
                <w:numId w:val="457"/>
              </w:numPr>
              <w:autoSpaceDE w:val="0"/>
              <w:autoSpaceDN w:val="0"/>
              <w:spacing w:after="0"/>
              <w:ind w:left="720"/>
              <w:jc w:val="both"/>
              <w:rPr>
                <w:rFonts w:cs="Arial"/>
              </w:rPr>
            </w:pPr>
            <w:r w:rsidRPr="009A305E">
              <w:rPr>
                <w:rFonts w:eastAsia="Times New Roman" w:cs="Arial"/>
                <w:bCs/>
              </w:rPr>
              <w:t>Projektodawca wniesie wkład własny w wysokości nie mniejszej niż 15% wartości projektu, zgodnie z zapisami zawartymi w Szczegółowym Opisie Osi Priorytetowych Regionalnego Programu Operacyjnego Województwa Zachodniopomorskiego 2014-2020.</w:t>
            </w:r>
          </w:p>
          <w:p w:rsidR="00C34718" w:rsidRPr="009A305E" w:rsidRDefault="00C34718" w:rsidP="001B0A9F">
            <w:pPr>
              <w:pStyle w:val="Akapitzlist"/>
              <w:numPr>
                <w:ilvl w:val="0"/>
                <w:numId w:val="457"/>
              </w:numPr>
              <w:autoSpaceDE w:val="0"/>
              <w:autoSpaceDN w:val="0"/>
              <w:spacing w:after="0"/>
              <w:ind w:left="720"/>
              <w:jc w:val="both"/>
              <w:rPr>
                <w:rFonts w:eastAsia="Times New Roman" w:cs="Arial"/>
              </w:rPr>
            </w:pPr>
            <w:r w:rsidRPr="009A305E">
              <w:rPr>
                <w:rFonts w:eastAsia="Times New Roman" w:cs="Arial"/>
              </w:rPr>
              <w:t xml:space="preserve">Realizacja wsparcia na rzecz ośrodka wychowania przedszkolnego dokonywana jest na podstawie  indywidualnej diagnozy danego ośrodka wychowania przedszkolnego. </w:t>
            </w:r>
          </w:p>
          <w:p w:rsidR="00C34718" w:rsidRPr="009A305E" w:rsidRDefault="00C34718" w:rsidP="001B0A9F">
            <w:pPr>
              <w:pStyle w:val="Akapitzlist"/>
              <w:numPr>
                <w:ilvl w:val="0"/>
                <w:numId w:val="457"/>
              </w:numPr>
              <w:autoSpaceDE w:val="0"/>
              <w:autoSpaceDN w:val="0"/>
              <w:spacing w:after="0"/>
              <w:ind w:left="720"/>
              <w:jc w:val="both"/>
              <w:rPr>
                <w:rFonts w:cs="Arial"/>
              </w:rPr>
            </w:pPr>
            <w:r w:rsidRPr="009A305E">
              <w:rPr>
                <w:rFonts w:eastAsia="Times New Roman" w:cs="Arial"/>
              </w:rPr>
              <w:t xml:space="preserve">Średni koszt wydatków kwalifikowalnych ogółem w projekcie przypadający na dofinansowanie jednego miejsca wychowania </w:t>
            </w:r>
            <w:r w:rsidRPr="009A305E">
              <w:rPr>
                <w:rFonts w:eastAsia="Times New Roman" w:cs="Arial"/>
              </w:rPr>
              <w:lastRenderedPageBreak/>
              <w:t>przed</w:t>
            </w:r>
            <w:r w:rsidRPr="009A305E">
              <w:rPr>
                <w:rFonts w:cs="Arial"/>
              </w:rPr>
              <w:t xml:space="preserve">szkolnego nie może przekroczyć </w:t>
            </w:r>
            <w:r w:rsidRPr="009A305E">
              <w:rPr>
                <w:rFonts w:eastAsia="Times New Roman" w:cs="Arial"/>
              </w:rPr>
              <w:t>12 500 zł/ miejsce</w:t>
            </w:r>
            <w:r w:rsidRPr="009A305E">
              <w:rPr>
                <w:rFonts w:cs="Arial"/>
              </w:rPr>
              <w:t>.</w:t>
            </w:r>
          </w:p>
          <w:p w:rsidR="00C34718" w:rsidRPr="009A305E" w:rsidRDefault="00C34718" w:rsidP="001B0A9F">
            <w:pPr>
              <w:pStyle w:val="Akapitzlist"/>
              <w:numPr>
                <w:ilvl w:val="0"/>
                <w:numId w:val="457"/>
              </w:numPr>
              <w:autoSpaceDE w:val="0"/>
              <w:autoSpaceDN w:val="0"/>
              <w:spacing w:after="0"/>
              <w:ind w:left="720"/>
              <w:jc w:val="both"/>
              <w:rPr>
                <w:rFonts w:cs="Arial"/>
              </w:rPr>
            </w:pPr>
            <w:r w:rsidRPr="009A305E">
              <w:rPr>
                <w:rFonts w:eastAsia="Times New Roman" w:cs="Arial"/>
              </w:rPr>
              <w:t>Koszty bezpośrednie projektu są/nie są rozliczane w całości kwotami ryczałtowymi określonymi przez beneficjenta.</w:t>
            </w:r>
          </w:p>
        </w:tc>
        <w:tc>
          <w:tcPr>
            <w:tcW w:w="4465" w:type="dxa"/>
            <w:shd w:val="clear" w:color="auto" w:fill="auto"/>
          </w:tcPr>
          <w:p w:rsidR="00C34718" w:rsidRPr="009A305E" w:rsidRDefault="00C34718" w:rsidP="00630BE4">
            <w:pPr>
              <w:spacing w:before="40" w:after="40" w:line="240" w:lineRule="auto"/>
              <w:rPr>
                <w:rFonts w:ascii="Myriad Pro" w:hAnsi="Myriad Pro"/>
                <w:sz w:val="20"/>
              </w:rPr>
            </w:pPr>
            <w:r w:rsidRPr="009A305E">
              <w:rPr>
                <w:rFonts w:ascii="Myriad Pro" w:hAnsi="Myriad Pro"/>
                <w:sz w:val="20"/>
              </w:rPr>
              <w:lastRenderedPageBreak/>
              <w:t>Spełnienie kryterium jest konieczne do przyznania dofinansowania.</w:t>
            </w:r>
          </w:p>
          <w:p w:rsidR="00C34718" w:rsidRPr="009A305E" w:rsidRDefault="00C34718" w:rsidP="00630BE4">
            <w:pPr>
              <w:spacing w:before="40" w:after="40" w:line="240" w:lineRule="auto"/>
              <w:rPr>
                <w:rFonts w:ascii="Myriad Pro" w:hAnsi="Myriad Pro"/>
                <w:sz w:val="20"/>
              </w:rPr>
            </w:pPr>
            <w:r w:rsidRPr="009A305E">
              <w:rPr>
                <w:rFonts w:ascii="Myriad Pro" w:hAnsi="Myriad Pro"/>
                <w:sz w:val="20"/>
              </w:rPr>
              <w:t>Projekty niespełniające kryterium są odrzucane.</w:t>
            </w:r>
          </w:p>
          <w:p w:rsidR="00C34718" w:rsidRPr="009A305E" w:rsidRDefault="00C34718" w:rsidP="00630BE4">
            <w:pPr>
              <w:autoSpaceDE w:val="0"/>
              <w:autoSpaceDN w:val="0"/>
              <w:spacing w:after="0" w:line="240" w:lineRule="auto"/>
              <w:jc w:val="both"/>
              <w:rPr>
                <w:rFonts w:ascii="Myriad Pro" w:hAnsi="Myriad Pro" w:cs="Arial"/>
                <w:sz w:val="20"/>
              </w:rPr>
            </w:pPr>
            <w:r w:rsidRPr="009A305E">
              <w:rPr>
                <w:rFonts w:ascii="Myriad Pro" w:hAnsi="Myriad Pro"/>
                <w:sz w:val="20"/>
              </w:rPr>
              <w:t>Ocena spełniania kryterium polega na przypisaniu wartości logicznych „tak”, „nie”.</w:t>
            </w:r>
            <w:r w:rsidRPr="009A305E">
              <w:rPr>
                <w:rFonts w:ascii="Myriad Pro" w:hAnsi="Myriad Pro" w:cs="Arial"/>
                <w:sz w:val="20"/>
              </w:rPr>
              <w:t xml:space="preserve"> </w:t>
            </w:r>
          </w:p>
          <w:p w:rsidR="00C34718" w:rsidRPr="009A305E" w:rsidRDefault="00C34718" w:rsidP="00630BE4">
            <w:pPr>
              <w:autoSpaceDE w:val="0"/>
              <w:autoSpaceDN w:val="0"/>
              <w:spacing w:after="0" w:line="240" w:lineRule="auto"/>
              <w:jc w:val="both"/>
              <w:rPr>
                <w:rFonts w:ascii="Myriad Pro" w:hAnsi="Myriad Pro" w:cs="Arial"/>
                <w:sz w:val="20"/>
              </w:rPr>
            </w:pPr>
          </w:p>
          <w:p w:rsidR="00C34718" w:rsidRPr="009A305E" w:rsidRDefault="00C34718" w:rsidP="00630BE4">
            <w:pPr>
              <w:autoSpaceDE w:val="0"/>
              <w:autoSpaceDN w:val="0"/>
              <w:spacing w:after="0" w:line="240" w:lineRule="auto"/>
              <w:jc w:val="both"/>
              <w:rPr>
                <w:rFonts w:ascii="Myriad Pro" w:hAnsi="Myriad Pro"/>
                <w:sz w:val="20"/>
              </w:rPr>
            </w:pPr>
            <w:r w:rsidRPr="009A305E">
              <w:rPr>
                <w:rFonts w:ascii="Myriad Pro" w:hAnsi="Myriad Pro"/>
                <w:sz w:val="20"/>
              </w:rPr>
              <w:t xml:space="preserve">W zakresie kryterium dostępu "Zgodność wsparcia" nr 3 </w:t>
            </w:r>
            <w:r w:rsidRPr="009A305E">
              <w:rPr>
                <w:rFonts w:ascii="Myriad Pro" w:hAnsi="Myriad Pro" w:cs="Arial"/>
                <w:sz w:val="20"/>
              </w:rPr>
              <w:t xml:space="preserve">na podstawie art. 45 ust. 3 </w:t>
            </w:r>
            <w:r w:rsidRPr="009A305E">
              <w:rPr>
                <w:rFonts w:ascii="Myriad Pro" w:hAnsi="Myriad Pro" w:cs="Arial"/>
                <w:sz w:val="20"/>
              </w:rPr>
              <w:lastRenderedPageBreak/>
              <w:t>ustawy z dnia 11 lipca 2014 r. o zasadach realizacji programów w zakresie polityki spójności finansowanych w perspektywie finansowej 2014–2020 (Dz. U. z 2018 r. poz. 1431)</w:t>
            </w:r>
            <w:r w:rsidRPr="009A305E">
              <w:rPr>
                <w:rFonts w:ascii="Myriad Pro" w:hAnsi="Myriad Pro"/>
                <w:sz w:val="20"/>
              </w:rPr>
              <w:t xml:space="preserve"> w</w:t>
            </w:r>
            <w:r w:rsidRPr="009A305E">
              <w:rPr>
                <w:rFonts w:ascii="Myriad Pro" w:eastAsia="Times New Roman" w:hAnsi="Myriad Pro" w:cs="Arial"/>
                <w:sz w:val="20"/>
              </w:rPr>
              <w:t xml:space="preserve"> uzasadnionych przypadkach na etapie realizacji projektu, IOK dopuszcza możliwość odstępstwa w zakresie przedmiotowego kryterium poprzez wydłużenie terminu realizacji projektu na wniosek lub za zgodą IOK.</w:t>
            </w:r>
          </w:p>
          <w:p w:rsidR="00C34718" w:rsidRPr="009A305E" w:rsidRDefault="00C34718" w:rsidP="00630BE4">
            <w:pPr>
              <w:autoSpaceDE w:val="0"/>
              <w:autoSpaceDN w:val="0"/>
              <w:spacing w:after="0" w:line="240" w:lineRule="auto"/>
              <w:jc w:val="both"/>
              <w:rPr>
                <w:rFonts w:ascii="Myriad Pro" w:hAnsi="Myriad Pro" w:cs="Arial"/>
                <w:sz w:val="20"/>
              </w:rPr>
            </w:pPr>
          </w:p>
          <w:p w:rsidR="00C34718" w:rsidRPr="009A305E" w:rsidRDefault="00C34718" w:rsidP="00630BE4">
            <w:pPr>
              <w:autoSpaceDE w:val="0"/>
              <w:autoSpaceDN w:val="0"/>
              <w:spacing w:after="0" w:line="240" w:lineRule="auto"/>
              <w:jc w:val="both"/>
              <w:rPr>
                <w:rFonts w:ascii="Myriad Pro" w:hAnsi="Myriad Pro" w:cs="Arial"/>
                <w:sz w:val="20"/>
              </w:rPr>
            </w:pPr>
          </w:p>
          <w:p w:rsidR="0033023C" w:rsidRDefault="00C34718" w:rsidP="00630BE4">
            <w:pPr>
              <w:jc w:val="both"/>
              <w:rPr>
                <w:rFonts w:ascii="Myriad Pro" w:hAnsi="Myriad Pro" w:cs="Arial"/>
                <w:sz w:val="20"/>
              </w:rPr>
            </w:pPr>
            <w:r w:rsidRPr="009A305E">
              <w:rPr>
                <w:rFonts w:ascii="Myriad Pro" w:hAnsi="Myriad Pro" w:cs="Arial"/>
                <w:sz w:val="20"/>
              </w:rPr>
              <w:t>W zakresie kryterium dostępu "Zgodność wsparcia" nr 8 kryterium weryfikowane będzie na dwóch etapach:</w:t>
            </w:r>
          </w:p>
          <w:p w:rsidR="0033023C" w:rsidRDefault="00C34718" w:rsidP="001B0A9F">
            <w:pPr>
              <w:pStyle w:val="Akapitzlist"/>
              <w:numPr>
                <w:ilvl w:val="0"/>
                <w:numId w:val="464"/>
              </w:numPr>
              <w:jc w:val="both"/>
              <w:rPr>
                <w:rFonts w:cs="Arial"/>
              </w:rPr>
            </w:pPr>
            <w:r w:rsidRPr="0033023C">
              <w:rPr>
                <w:rFonts w:cs="Arial"/>
              </w:rPr>
              <w:t xml:space="preserve">etap  prac Komisji Oceny Projektów - na podstawie treści wniosku o dofinansowanie projektu i/lub na podstawie oświadczenia Projektodawcy, zawartego we wniosku o dofinansowanie, </w:t>
            </w:r>
          </w:p>
          <w:p w:rsidR="00C34718" w:rsidRPr="0033023C" w:rsidRDefault="00C34718" w:rsidP="001B0A9F">
            <w:pPr>
              <w:pStyle w:val="Akapitzlist"/>
              <w:numPr>
                <w:ilvl w:val="0"/>
                <w:numId w:val="464"/>
              </w:numPr>
              <w:jc w:val="both"/>
              <w:rPr>
                <w:rFonts w:cs="Arial"/>
              </w:rPr>
            </w:pPr>
            <w:r w:rsidRPr="0033023C">
              <w:rPr>
                <w:rFonts w:cs="Arial"/>
              </w:rPr>
              <w:t>etap podpisania umowy o dofinansowanie projektu - Projektodawca zobowiązany jest do przedłożenia decyzji danego organu prowadzącego, w sprawie zatwierdzenia diagnozy.</w:t>
            </w:r>
          </w:p>
          <w:p w:rsidR="00C34718" w:rsidRPr="009A305E" w:rsidRDefault="00C34718" w:rsidP="00630BE4">
            <w:pPr>
              <w:autoSpaceDE w:val="0"/>
              <w:autoSpaceDN w:val="0"/>
              <w:spacing w:after="0" w:line="240" w:lineRule="auto"/>
              <w:jc w:val="both"/>
              <w:rPr>
                <w:rFonts w:ascii="Myriad Pro" w:hAnsi="Myriad Pro" w:cs="Arial"/>
                <w:sz w:val="20"/>
              </w:rPr>
            </w:pPr>
          </w:p>
          <w:p w:rsidR="00C34718" w:rsidRPr="009A305E" w:rsidRDefault="00C34718" w:rsidP="00630BE4">
            <w:pPr>
              <w:spacing w:before="40" w:after="40" w:line="240" w:lineRule="auto"/>
              <w:rPr>
                <w:rFonts w:ascii="Myriad Pro" w:hAnsi="Myriad Pro"/>
                <w:sz w:val="20"/>
              </w:rPr>
            </w:pPr>
            <w:r w:rsidRPr="009A305E">
              <w:rPr>
                <w:rFonts w:ascii="Myriad Pro" w:hAnsi="Myriad Pro"/>
                <w:sz w:val="20"/>
              </w:rPr>
              <w:t xml:space="preserve">W zakresie kryterium dostępu "Zgodność wsparcia" nr 10: </w:t>
            </w:r>
          </w:p>
          <w:p w:rsidR="00C34718" w:rsidRPr="009A305E" w:rsidRDefault="00C34718" w:rsidP="00630BE4">
            <w:pPr>
              <w:jc w:val="both"/>
              <w:rPr>
                <w:rFonts w:ascii="Myriad Pro" w:hAnsi="Myriad Pro" w:cs="Arial"/>
                <w:sz w:val="20"/>
              </w:rPr>
            </w:pPr>
            <w:r w:rsidRPr="009A305E">
              <w:rPr>
                <w:rFonts w:ascii="Myriad Pro" w:hAnsi="Myriad Pro" w:cs="Arial"/>
                <w:sz w:val="20"/>
              </w:rPr>
              <w:t xml:space="preserve">Metoda rozliczania kosztów bezpośrednich z zastosowaniem kwot ryczałtowych określonych przez beneficjenta ma zastosowanie tylko do projektów o wartości dofinansowania nieprzekraczającej wyrażonej w PLN </w:t>
            </w:r>
            <w:r w:rsidRPr="009A305E">
              <w:rPr>
                <w:rFonts w:ascii="Myriad Pro" w:hAnsi="Myriad Pro" w:cs="Arial"/>
                <w:sz w:val="20"/>
              </w:rPr>
              <w:lastRenderedPageBreak/>
              <w:t>równowartości 100 tys. EUR</w:t>
            </w:r>
            <w:r w:rsidR="00EC5D3F">
              <w:rPr>
                <w:rStyle w:val="Odwoanieprzypisudolnego"/>
                <w:rFonts w:ascii="Myriad Pro" w:hAnsi="Myriad Pro" w:cs="Arial"/>
                <w:sz w:val="20"/>
              </w:rPr>
              <w:footnoteReference w:id="19"/>
            </w:r>
            <w:r w:rsidRPr="009A305E">
              <w:rPr>
                <w:rFonts w:ascii="Myriad Pro" w:hAnsi="Myriad Pro" w:cs="Arial"/>
                <w:sz w:val="20"/>
              </w:rPr>
              <w:t xml:space="preserve"> i musi być stosowana dla wszystkich projektów składanych w ramach danego naboru</w:t>
            </w:r>
            <w:r w:rsidR="00EC5D3F">
              <w:rPr>
                <w:rStyle w:val="Odwoanieprzypisudolnego"/>
                <w:rFonts w:ascii="Myriad Pro" w:hAnsi="Myriad Pro" w:cs="Arial"/>
                <w:sz w:val="20"/>
              </w:rPr>
              <w:footnoteReference w:id="20"/>
            </w:r>
            <w:r w:rsidR="00EC5D3F">
              <w:rPr>
                <w:rFonts w:ascii="Myriad Pro" w:hAnsi="Myriad Pro"/>
                <w:sz w:val="20"/>
              </w:rPr>
              <w:t>.</w:t>
            </w:r>
          </w:p>
          <w:p w:rsidR="0033023C" w:rsidRDefault="00C34718" w:rsidP="00630BE4">
            <w:pPr>
              <w:jc w:val="both"/>
              <w:rPr>
                <w:rFonts w:ascii="Myriad Pro" w:hAnsi="Myriad Pro" w:cs="Arial"/>
                <w:sz w:val="20"/>
              </w:rPr>
            </w:pPr>
            <w:r w:rsidRPr="009A305E">
              <w:rPr>
                <w:rFonts w:ascii="Myriad Pro" w:hAnsi="Myriad Pro" w:cs="Arial"/>
                <w:sz w:val="20"/>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33023C" w:rsidRDefault="00C34718" w:rsidP="001B0A9F">
            <w:pPr>
              <w:pStyle w:val="Akapitzlist"/>
              <w:numPr>
                <w:ilvl w:val="0"/>
                <w:numId w:val="465"/>
              </w:numPr>
              <w:jc w:val="both"/>
              <w:rPr>
                <w:rFonts w:cs="Arial"/>
              </w:rPr>
            </w:pPr>
            <w:r w:rsidRPr="0033023C">
              <w:rPr>
                <w:rFonts w:cs="Arial"/>
              </w:rPr>
              <w:t>wybór wariantu są – dla naborów, w których wartość dofinansowania projektu nie może przekroczyć wyrażonej w PLN równowartości 100 tys. EUR;</w:t>
            </w:r>
          </w:p>
          <w:p w:rsidR="00C34718" w:rsidRPr="0033023C" w:rsidRDefault="00C34718" w:rsidP="001B0A9F">
            <w:pPr>
              <w:pStyle w:val="Akapitzlist"/>
              <w:numPr>
                <w:ilvl w:val="0"/>
                <w:numId w:val="465"/>
              </w:numPr>
              <w:jc w:val="both"/>
              <w:rPr>
                <w:rFonts w:cs="Arial"/>
              </w:rPr>
            </w:pPr>
            <w:r w:rsidRPr="0033023C">
              <w:rPr>
                <w:rFonts w:cs="Arial"/>
              </w:rPr>
              <w:t>wybór wariantu nie są – dla naborów, w których wartość dofinansowania projektu musi być wyższa od wyrażonej w PLN równowartości 100 tys. EUR.</w:t>
            </w:r>
          </w:p>
          <w:p w:rsidR="00C34718" w:rsidRPr="009A305E" w:rsidRDefault="00C34718" w:rsidP="00630BE4">
            <w:pPr>
              <w:jc w:val="both"/>
              <w:rPr>
                <w:rFonts w:ascii="Myriad Pro" w:hAnsi="Myriad Pro" w:cs="Arial"/>
                <w:sz w:val="20"/>
              </w:rPr>
            </w:pPr>
            <w:r w:rsidRPr="009A305E">
              <w:rPr>
                <w:rFonts w:ascii="Myriad Pro" w:hAnsi="Myriad Pro" w:cs="Arial"/>
                <w:sz w:val="20"/>
              </w:rPr>
              <w:t>Kryterium będzie weryfikowane na etapie KOP.</w:t>
            </w:r>
          </w:p>
          <w:p w:rsidR="00C34718" w:rsidRPr="00324057" w:rsidRDefault="00C34718" w:rsidP="00324057">
            <w:pPr>
              <w:spacing w:after="0" w:line="240" w:lineRule="auto"/>
              <w:rPr>
                <w:rFonts w:ascii="Myriad Pro" w:hAnsi="Myriad Pro" w:cs="Arial"/>
                <w:sz w:val="20"/>
              </w:rPr>
            </w:pPr>
            <w:r w:rsidRPr="009A305E">
              <w:rPr>
                <w:rFonts w:ascii="Myriad Pro" w:hAnsi="Myriad Pro" w:cs="Arial"/>
                <w:sz w:val="20"/>
              </w:rPr>
              <w:t>Kryterium zostanie zweryfikowane na podstawie tr</w:t>
            </w:r>
            <w:r w:rsidR="00324057">
              <w:rPr>
                <w:rFonts w:ascii="Myriad Pro" w:hAnsi="Myriad Pro" w:cs="Arial"/>
                <w:sz w:val="20"/>
              </w:rPr>
              <w:t xml:space="preserve">eści wniosku o dofinansowanie. </w:t>
            </w:r>
          </w:p>
        </w:tc>
      </w:tr>
    </w:tbl>
    <w:p w:rsidR="00C34718" w:rsidRPr="009A305E" w:rsidRDefault="00C34718" w:rsidP="00C34718">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8505"/>
        <w:gridCol w:w="4733"/>
      </w:tblGrid>
      <w:tr w:rsidR="00C34718" w:rsidRPr="009A305E" w:rsidTr="00630BE4">
        <w:trPr>
          <w:jc w:val="center"/>
        </w:trPr>
        <w:tc>
          <w:tcPr>
            <w:tcW w:w="14175" w:type="dxa"/>
            <w:gridSpan w:val="3"/>
            <w:shd w:val="clear" w:color="auto" w:fill="D9D9D9" w:themeFill="background1" w:themeFillShade="D9"/>
          </w:tcPr>
          <w:p w:rsidR="00C34718" w:rsidRPr="009A305E" w:rsidRDefault="00C34718" w:rsidP="00630BE4">
            <w:pPr>
              <w:spacing w:before="40" w:after="40" w:line="240" w:lineRule="auto"/>
              <w:jc w:val="center"/>
              <w:rPr>
                <w:rFonts w:ascii="Myriad Pro" w:hAnsi="Myriad Pro"/>
                <w:b/>
                <w:sz w:val="20"/>
              </w:rPr>
            </w:pPr>
            <w:r w:rsidRPr="009A305E">
              <w:rPr>
                <w:rFonts w:ascii="Myriad Pro" w:hAnsi="Myriad Pro"/>
                <w:b/>
                <w:sz w:val="20"/>
              </w:rPr>
              <w:t>Kryteria premiujące</w:t>
            </w:r>
          </w:p>
        </w:tc>
      </w:tr>
      <w:tr w:rsidR="00C34718" w:rsidRPr="009A305E" w:rsidTr="00630BE4">
        <w:trPr>
          <w:jc w:val="center"/>
        </w:trPr>
        <w:tc>
          <w:tcPr>
            <w:tcW w:w="937"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L.p.</w:t>
            </w:r>
          </w:p>
        </w:tc>
        <w:tc>
          <w:tcPr>
            <w:tcW w:w="8505"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Definicja kryterium</w:t>
            </w:r>
          </w:p>
        </w:tc>
        <w:tc>
          <w:tcPr>
            <w:tcW w:w="4733"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Opis znaczenia kryterium</w:t>
            </w:r>
          </w:p>
        </w:tc>
      </w:tr>
      <w:tr w:rsidR="00C34718" w:rsidRPr="009A305E" w:rsidTr="00630BE4">
        <w:trPr>
          <w:jc w:val="center"/>
        </w:trPr>
        <w:tc>
          <w:tcPr>
            <w:tcW w:w="937"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1</w:t>
            </w:r>
          </w:p>
        </w:tc>
        <w:tc>
          <w:tcPr>
            <w:tcW w:w="8505"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2</w:t>
            </w:r>
          </w:p>
        </w:tc>
        <w:tc>
          <w:tcPr>
            <w:tcW w:w="4733"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3</w:t>
            </w:r>
          </w:p>
        </w:tc>
      </w:tr>
      <w:tr w:rsidR="00C34718" w:rsidRPr="009A305E" w:rsidTr="00630BE4">
        <w:trPr>
          <w:jc w:val="center"/>
        </w:trPr>
        <w:tc>
          <w:tcPr>
            <w:tcW w:w="937" w:type="dxa"/>
          </w:tcPr>
          <w:p w:rsidR="00C34718" w:rsidRPr="009A305E" w:rsidRDefault="00C34718" w:rsidP="00630BE4">
            <w:pPr>
              <w:spacing w:before="40" w:after="40" w:line="240" w:lineRule="auto"/>
              <w:jc w:val="center"/>
              <w:rPr>
                <w:rFonts w:ascii="Myriad Pro" w:hAnsi="Myriad Pro" w:cs="Arial"/>
                <w:sz w:val="20"/>
              </w:rPr>
            </w:pPr>
            <w:r w:rsidRPr="009A305E">
              <w:rPr>
                <w:rFonts w:ascii="Myriad Pro" w:hAnsi="Myriad Pro" w:cs="Arial"/>
                <w:sz w:val="20"/>
              </w:rPr>
              <w:lastRenderedPageBreak/>
              <w:t>1.</w:t>
            </w:r>
          </w:p>
        </w:tc>
        <w:tc>
          <w:tcPr>
            <w:tcW w:w="8505" w:type="dxa"/>
          </w:tcPr>
          <w:p w:rsidR="00C34718" w:rsidRPr="009A305E" w:rsidRDefault="00C34718" w:rsidP="00630BE4">
            <w:pPr>
              <w:adjustRightInd w:val="0"/>
              <w:jc w:val="both"/>
              <w:rPr>
                <w:rFonts w:ascii="Myriad Pro" w:hAnsi="Myriad Pro" w:cs="Arial"/>
                <w:bCs/>
                <w:sz w:val="20"/>
              </w:rPr>
            </w:pPr>
            <w:r w:rsidRPr="009A305E">
              <w:rPr>
                <w:rFonts w:ascii="Myriad Pro" w:eastAsia="Times New Roman" w:hAnsi="Myriad Pro" w:cs="Arial"/>
                <w:sz w:val="20"/>
              </w:rPr>
              <w:t>Wsparcie w ramach projektu skierowane jest do grupy docelowej, której minimum 10% stanowią dzieci z niepełnosprawnościami i/lub dzieci dla których pierwszym językiem nie jest język polski.</w:t>
            </w:r>
          </w:p>
        </w:tc>
        <w:tc>
          <w:tcPr>
            <w:tcW w:w="4733" w:type="dxa"/>
          </w:tcPr>
          <w:p w:rsidR="00C34718" w:rsidRPr="009A305E" w:rsidRDefault="00C34718" w:rsidP="00630BE4">
            <w:pPr>
              <w:spacing w:before="40" w:after="40" w:line="240" w:lineRule="auto"/>
              <w:rPr>
                <w:rFonts w:ascii="Myriad Pro" w:hAnsi="Myriad Pro" w:cs="Arial"/>
                <w:sz w:val="20"/>
              </w:rPr>
            </w:pPr>
            <w:r w:rsidRPr="009A305E">
              <w:rPr>
                <w:rFonts w:ascii="Myriad Pro" w:hAnsi="Myriad Pro" w:cs="Arial"/>
                <w:sz w:val="20"/>
              </w:rPr>
              <w:t>Liczba punktów: 10</w:t>
            </w:r>
          </w:p>
        </w:tc>
      </w:tr>
      <w:tr w:rsidR="00C34718" w:rsidRPr="009A305E" w:rsidTr="00630BE4">
        <w:trPr>
          <w:jc w:val="center"/>
        </w:trPr>
        <w:tc>
          <w:tcPr>
            <w:tcW w:w="937" w:type="dxa"/>
          </w:tcPr>
          <w:p w:rsidR="00C34718" w:rsidRPr="009A305E" w:rsidRDefault="00C34718" w:rsidP="00630BE4">
            <w:pPr>
              <w:spacing w:before="40" w:after="40" w:line="240" w:lineRule="auto"/>
              <w:jc w:val="center"/>
              <w:rPr>
                <w:rFonts w:ascii="Myriad Pro" w:hAnsi="Myriad Pro" w:cs="Arial"/>
                <w:sz w:val="20"/>
              </w:rPr>
            </w:pPr>
            <w:r w:rsidRPr="009A305E">
              <w:rPr>
                <w:rFonts w:ascii="Myriad Pro" w:hAnsi="Myriad Pro" w:cs="Arial"/>
                <w:sz w:val="20"/>
              </w:rPr>
              <w:t>2.</w:t>
            </w:r>
          </w:p>
        </w:tc>
        <w:tc>
          <w:tcPr>
            <w:tcW w:w="8505" w:type="dxa"/>
          </w:tcPr>
          <w:p w:rsidR="00C34718" w:rsidRPr="009A305E" w:rsidRDefault="00C34718" w:rsidP="00630BE4">
            <w:pPr>
              <w:autoSpaceDE w:val="0"/>
              <w:autoSpaceDN w:val="0"/>
              <w:spacing w:after="0"/>
              <w:jc w:val="both"/>
              <w:rPr>
                <w:rFonts w:ascii="Myriad Pro" w:hAnsi="Myriad Pro" w:cs="Arial"/>
                <w:sz w:val="20"/>
              </w:rPr>
            </w:pPr>
            <w:r w:rsidRPr="009A305E">
              <w:rPr>
                <w:rFonts w:ascii="Myriad Pro" w:eastAsia="Times New Roman" w:hAnsi="Myriad Pro" w:cs="Arial"/>
                <w:sz w:val="20"/>
              </w:rPr>
              <w:t xml:space="preserve">Ośrodek wychowania przedszkolnego objęty wsparciem w ramach projektu nie otrzymał dofinansowania ze środków EFS (8.1, 8.4 oraz 8.5 RPO WZ 2014 - 2020) w ciągu 36 miesięcy poprzedzających moment złożenia wniosku o dofinansowanie w ramach przedmiotowego konkursu 8.1 RPO WZ. </w:t>
            </w:r>
          </w:p>
        </w:tc>
        <w:tc>
          <w:tcPr>
            <w:tcW w:w="4733" w:type="dxa"/>
          </w:tcPr>
          <w:p w:rsidR="00C34718" w:rsidRPr="009A305E" w:rsidRDefault="00C34718" w:rsidP="00630BE4">
            <w:pPr>
              <w:spacing w:before="40" w:after="40" w:line="240" w:lineRule="auto"/>
              <w:rPr>
                <w:rFonts w:ascii="Myriad Pro" w:hAnsi="Myriad Pro" w:cs="Arial"/>
                <w:sz w:val="20"/>
              </w:rPr>
            </w:pPr>
            <w:r w:rsidRPr="009A305E">
              <w:rPr>
                <w:rFonts w:ascii="Myriad Pro" w:hAnsi="Myriad Pro" w:cs="Arial"/>
                <w:sz w:val="20"/>
              </w:rPr>
              <w:t>Liczba punktów: 10</w:t>
            </w:r>
          </w:p>
        </w:tc>
      </w:tr>
      <w:tr w:rsidR="00C34718" w:rsidRPr="009A305E" w:rsidTr="00630BE4">
        <w:trPr>
          <w:jc w:val="center"/>
        </w:trPr>
        <w:tc>
          <w:tcPr>
            <w:tcW w:w="937" w:type="dxa"/>
          </w:tcPr>
          <w:p w:rsidR="00C34718" w:rsidRPr="009A305E" w:rsidRDefault="00C34718" w:rsidP="00630BE4">
            <w:pPr>
              <w:spacing w:before="40" w:after="40" w:line="240" w:lineRule="auto"/>
              <w:jc w:val="center"/>
              <w:rPr>
                <w:rFonts w:ascii="Myriad Pro" w:hAnsi="Myriad Pro" w:cs="Arial"/>
                <w:sz w:val="20"/>
              </w:rPr>
            </w:pPr>
            <w:r w:rsidRPr="009A305E">
              <w:rPr>
                <w:rFonts w:ascii="Myriad Pro" w:hAnsi="Myriad Pro" w:cs="Arial"/>
                <w:sz w:val="20"/>
              </w:rPr>
              <w:t>3.</w:t>
            </w:r>
          </w:p>
        </w:tc>
        <w:tc>
          <w:tcPr>
            <w:tcW w:w="8505" w:type="dxa"/>
          </w:tcPr>
          <w:p w:rsidR="00C34718" w:rsidRPr="009A305E" w:rsidRDefault="00C34718" w:rsidP="00630BE4">
            <w:pPr>
              <w:autoSpaceDE w:val="0"/>
              <w:autoSpaceDN w:val="0"/>
              <w:spacing w:after="0"/>
              <w:jc w:val="both"/>
              <w:rPr>
                <w:rFonts w:ascii="Myriad Pro" w:hAnsi="Myriad Pro" w:cs="Arial"/>
                <w:sz w:val="20"/>
              </w:rPr>
            </w:pPr>
            <w:r w:rsidRPr="009A305E">
              <w:rPr>
                <w:rFonts w:ascii="Myriad Pro" w:eastAsia="Times New Roman" w:hAnsi="Myriad Pro" w:cs="Arial"/>
                <w:sz w:val="20"/>
              </w:rPr>
              <w:t>Wynikiem realizacji projektu jest utworzenie nowych miejsc wychowania przedszkolnego (w istniejących lub nowo utworzonych OWP) i/lub dostosowanie miejsc wychowania przedszkolnego do potrzeb dzieci z niepełnosprawnościami w ośrodkach wychowania przedszkolnego zlokalizowanych tylko i wyłącznie na terenach wiejskich województwa zachodniopomorskiego.</w:t>
            </w:r>
          </w:p>
        </w:tc>
        <w:tc>
          <w:tcPr>
            <w:tcW w:w="4733" w:type="dxa"/>
          </w:tcPr>
          <w:p w:rsidR="00C34718" w:rsidRPr="009A305E" w:rsidRDefault="00C34718" w:rsidP="00630BE4">
            <w:pPr>
              <w:spacing w:before="40" w:after="40" w:line="240" w:lineRule="auto"/>
              <w:rPr>
                <w:rFonts w:ascii="Myriad Pro" w:hAnsi="Myriad Pro" w:cs="Arial"/>
                <w:sz w:val="20"/>
              </w:rPr>
            </w:pPr>
            <w:r w:rsidRPr="009A305E">
              <w:rPr>
                <w:rFonts w:ascii="Myriad Pro" w:hAnsi="Myriad Pro" w:cs="Arial"/>
                <w:sz w:val="20"/>
              </w:rPr>
              <w:t>Liczba punktów: 10</w:t>
            </w:r>
          </w:p>
        </w:tc>
      </w:tr>
      <w:tr w:rsidR="00C34718" w:rsidRPr="009A305E" w:rsidTr="00630BE4">
        <w:trPr>
          <w:jc w:val="center"/>
        </w:trPr>
        <w:tc>
          <w:tcPr>
            <w:tcW w:w="937" w:type="dxa"/>
          </w:tcPr>
          <w:p w:rsidR="00C34718" w:rsidRPr="009A305E" w:rsidRDefault="00C34718" w:rsidP="00630BE4">
            <w:pPr>
              <w:spacing w:before="40" w:after="40" w:line="240" w:lineRule="auto"/>
              <w:jc w:val="center"/>
              <w:rPr>
                <w:rFonts w:ascii="Myriad Pro" w:hAnsi="Myriad Pro" w:cs="Arial"/>
                <w:sz w:val="20"/>
              </w:rPr>
            </w:pPr>
            <w:r w:rsidRPr="009A305E">
              <w:rPr>
                <w:rFonts w:ascii="Myriad Pro" w:hAnsi="Myriad Pro" w:cs="Arial"/>
                <w:sz w:val="20"/>
              </w:rPr>
              <w:t>4.</w:t>
            </w:r>
          </w:p>
        </w:tc>
        <w:tc>
          <w:tcPr>
            <w:tcW w:w="8505" w:type="dxa"/>
          </w:tcPr>
          <w:p w:rsidR="00C34718" w:rsidRPr="009A305E" w:rsidRDefault="00C34718" w:rsidP="00630BE4">
            <w:pPr>
              <w:autoSpaceDE w:val="0"/>
              <w:autoSpaceDN w:val="0"/>
              <w:spacing w:after="0"/>
              <w:jc w:val="both"/>
              <w:rPr>
                <w:rFonts w:ascii="Myriad Pro" w:hAnsi="Myriad Pro" w:cs="Arial"/>
                <w:sz w:val="20"/>
              </w:rPr>
            </w:pPr>
            <w:r w:rsidRPr="009A305E">
              <w:rPr>
                <w:rFonts w:ascii="Myriad Pro" w:eastAsia="Times New Roman" w:hAnsi="Myriad Pro" w:cs="Arial"/>
                <w:sz w:val="20"/>
              </w:rPr>
              <w:t xml:space="preserve">Doskonalenie umiejętności, kompetencji oraz kwalifikacji nauczycieli ośrodków wychowania przedszkolnego odbywa się poprzez studia podyplomowe z zakresu pedagogiki specjalnej, spełniające wymogi określone w rozporządzeniu </w:t>
            </w:r>
            <w:proofErr w:type="spellStart"/>
            <w:r w:rsidRPr="009A305E">
              <w:rPr>
                <w:rFonts w:ascii="Myriad Pro" w:eastAsia="Times New Roman" w:hAnsi="Myriad Pro" w:cs="Arial"/>
                <w:sz w:val="20"/>
              </w:rPr>
              <w:t>MNiSW</w:t>
            </w:r>
            <w:proofErr w:type="spellEnd"/>
            <w:r w:rsidRPr="009A305E">
              <w:rPr>
                <w:rFonts w:ascii="Myriad Pro" w:eastAsia="Times New Roman" w:hAnsi="Myriad Pro" w:cs="Arial"/>
                <w:sz w:val="20"/>
              </w:rPr>
              <w:t xml:space="preserve"> z dnia 17 stycznia 2012 r. w sprawie standardów kształcenia przygotowującego do wykonywania zawodu nauczyciela.</w:t>
            </w:r>
          </w:p>
        </w:tc>
        <w:tc>
          <w:tcPr>
            <w:tcW w:w="4733" w:type="dxa"/>
          </w:tcPr>
          <w:p w:rsidR="00C34718" w:rsidRPr="009A305E" w:rsidRDefault="00C34718" w:rsidP="00630BE4">
            <w:pPr>
              <w:spacing w:before="40" w:after="40" w:line="240" w:lineRule="auto"/>
              <w:rPr>
                <w:rFonts w:ascii="Myriad Pro" w:hAnsi="Myriad Pro" w:cs="Arial"/>
                <w:sz w:val="20"/>
              </w:rPr>
            </w:pPr>
            <w:r w:rsidRPr="009A305E">
              <w:rPr>
                <w:rFonts w:ascii="Myriad Pro" w:hAnsi="Myriad Pro" w:cs="Arial"/>
                <w:sz w:val="20"/>
              </w:rPr>
              <w:t>Liczba punktów: 2</w:t>
            </w:r>
          </w:p>
        </w:tc>
      </w:tr>
      <w:tr w:rsidR="00C34718" w:rsidRPr="009A305E" w:rsidTr="00630BE4">
        <w:trPr>
          <w:jc w:val="center"/>
        </w:trPr>
        <w:tc>
          <w:tcPr>
            <w:tcW w:w="937" w:type="dxa"/>
          </w:tcPr>
          <w:p w:rsidR="00C34718" w:rsidRPr="009A305E" w:rsidRDefault="00C34718" w:rsidP="00630BE4">
            <w:pPr>
              <w:spacing w:before="40" w:after="40" w:line="240" w:lineRule="auto"/>
              <w:jc w:val="center"/>
              <w:rPr>
                <w:rFonts w:ascii="Myriad Pro" w:hAnsi="Myriad Pro" w:cs="Arial"/>
                <w:sz w:val="20"/>
              </w:rPr>
            </w:pPr>
            <w:r w:rsidRPr="009A305E">
              <w:rPr>
                <w:rFonts w:ascii="Myriad Pro" w:hAnsi="Myriad Pro" w:cs="Arial"/>
                <w:sz w:val="20"/>
              </w:rPr>
              <w:t>5.</w:t>
            </w:r>
          </w:p>
        </w:tc>
        <w:tc>
          <w:tcPr>
            <w:tcW w:w="8505" w:type="dxa"/>
          </w:tcPr>
          <w:p w:rsidR="00C34718" w:rsidRPr="009A305E" w:rsidRDefault="00C34718" w:rsidP="00630BE4">
            <w:pPr>
              <w:autoSpaceDE w:val="0"/>
              <w:autoSpaceDN w:val="0"/>
              <w:spacing w:after="0"/>
              <w:jc w:val="both"/>
              <w:rPr>
                <w:rFonts w:ascii="Myriad Pro" w:hAnsi="Myriad Pro" w:cs="Arial"/>
                <w:sz w:val="20"/>
              </w:rPr>
            </w:pPr>
            <w:r w:rsidRPr="009A305E">
              <w:rPr>
                <w:rFonts w:ascii="Myriad Pro" w:eastAsia="Times New Roman" w:hAnsi="Myriad Pro" w:cs="Arial"/>
                <w:sz w:val="20"/>
              </w:rPr>
              <w:t>Projekt zakłada dofinansowanie miejsc wychowania przedszkolnego dla minimum 50 dzieci w wieku przedszkolnym.</w:t>
            </w:r>
          </w:p>
        </w:tc>
        <w:tc>
          <w:tcPr>
            <w:tcW w:w="4733" w:type="dxa"/>
          </w:tcPr>
          <w:p w:rsidR="00C34718" w:rsidRPr="009A305E" w:rsidRDefault="00C34718" w:rsidP="00630BE4">
            <w:pPr>
              <w:spacing w:before="40" w:after="40" w:line="240" w:lineRule="auto"/>
              <w:rPr>
                <w:rFonts w:ascii="Myriad Pro" w:hAnsi="Myriad Pro" w:cs="Arial"/>
                <w:sz w:val="20"/>
              </w:rPr>
            </w:pPr>
            <w:r w:rsidRPr="009A305E">
              <w:rPr>
                <w:rFonts w:ascii="Myriad Pro" w:hAnsi="Myriad Pro" w:cs="Arial"/>
                <w:sz w:val="20"/>
              </w:rPr>
              <w:t>Liczba punktów: 20</w:t>
            </w:r>
          </w:p>
        </w:tc>
      </w:tr>
    </w:tbl>
    <w:p w:rsidR="00D25F35" w:rsidRPr="004D1904" w:rsidRDefault="00D25F35" w:rsidP="00C34718">
      <w:pPr>
        <w:rPr>
          <w:rFonts w:ascii="Myriad Pro" w:hAnsi="Myriad Pro" w:cs="Arial"/>
          <w:sz w:val="20"/>
        </w:rPr>
      </w:pPr>
    </w:p>
    <w:p w:rsidR="00324057" w:rsidRDefault="00324057" w:rsidP="00606993">
      <w:pPr>
        <w:pStyle w:val="Podtytu"/>
        <w:rPr>
          <w:rFonts w:eastAsia="Times New Roman"/>
          <w:lang w:eastAsia="pl-PL"/>
        </w:rPr>
      </w:pPr>
      <w:r>
        <w:rPr>
          <w:rFonts w:eastAsia="Times New Roman"/>
          <w:lang w:eastAsia="pl-PL"/>
        </w:rPr>
        <w:br w:type="page"/>
      </w:r>
    </w:p>
    <w:p w:rsidR="00B11567" w:rsidRPr="0082025E" w:rsidRDefault="00B11567" w:rsidP="00606993">
      <w:pPr>
        <w:pStyle w:val="Podtytu"/>
        <w:rPr>
          <w:bCs/>
          <w:sz w:val="20"/>
        </w:rPr>
      </w:pPr>
      <w:bookmarkStart w:id="50" w:name="_Toc59089718"/>
      <w:r w:rsidRPr="0082025E">
        <w:rPr>
          <w:rFonts w:eastAsia="Times New Roman"/>
          <w:lang w:eastAsia="pl-PL"/>
        </w:rPr>
        <w:lastRenderedPageBreak/>
        <w:t>8.2 Wsparcie szkół i placówek prowadzących kształcenie ogólne oraz uczniów uczestniczących w kształceniu podstawowym, gimnazjalnym i ponadgimnazjalnym</w:t>
      </w:r>
      <w:bookmarkEnd w:id="50"/>
    </w:p>
    <w:p w:rsidR="00B11567" w:rsidRDefault="00B11567" w:rsidP="00B11567">
      <w:pPr>
        <w:jc w:val="center"/>
        <w:rPr>
          <w:rFonts w:ascii="Myriad Pro" w:eastAsiaTheme="majorEastAsia" w:hAnsi="Myriad Pro" w:cs="Arial"/>
          <w:b/>
          <w:bCs/>
          <w:sz w:val="20"/>
        </w:rPr>
      </w:pPr>
      <w:r w:rsidRPr="00E6695D">
        <w:rPr>
          <w:rFonts w:ascii="Myriad Pro" w:eastAsiaTheme="majorEastAsia" w:hAnsi="Myriad Pro" w:cstheme="majorBidi"/>
          <w:b/>
          <w:bCs/>
          <w:sz w:val="20"/>
        </w:rPr>
        <w:t>Kryteria ogólne</w:t>
      </w:r>
      <w:r>
        <w:rPr>
          <w:rFonts w:ascii="Myriad Pro" w:eastAsiaTheme="majorEastAsia" w:hAnsi="Myriad Pro" w:cstheme="majorBidi"/>
          <w:b/>
          <w:bCs/>
          <w:sz w:val="20"/>
        </w:rPr>
        <w:t xml:space="preserve"> przyjęte Uchwałą Nr 95/17 </w:t>
      </w:r>
      <w:r>
        <w:rPr>
          <w:rFonts w:ascii="Myriad Pro" w:eastAsiaTheme="majorEastAsia" w:hAnsi="Myriad Pro" w:cs="Arial"/>
          <w:b/>
          <w:bCs/>
          <w:sz w:val="20"/>
        </w:rPr>
        <w:t>Komitetu Monitorującego RPO WZ 2014-2020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B11567" w:rsidRPr="00073808" w:rsidTr="00B11567">
        <w:trPr>
          <w:jc w:val="center"/>
        </w:trPr>
        <w:tc>
          <w:tcPr>
            <w:tcW w:w="1905" w:type="dxa"/>
            <w:shd w:val="clear" w:color="auto" w:fill="B6DDE8"/>
          </w:tcPr>
          <w:p w:rsidR="00B11567" w:rsidRPr="00457E59" w:rsidRDefault="00B11567" w:rsidP="00B11567">
            <w:pPr>
              <w:spacing w:before="40" w:after="40" w:line="240" w:lineRule="auto"/>
              <w:rPr>
                <w:rFonts w:ascii="Myriad Pro" w:hAnsi="Myriad Pro" w:cs="Arial"/>
                <w:sz w:val="20"/>
              </w:rPr>
            </w:pPr>
            <w:r w:rsidRPr="00457E59">
              <w:rPr>
                <w:rFonts w:ascii="Myriad Pro" w:hAnsi="Myriad Pro" w:cs="Arial"/>
                <w:sz w:val="20"/>
              </w:rPr>
              <w:t>Oś priorytetowa</w:t>
            </w:r>
          </w:p>
        </w:tc>
        <w:tc>
          <w:tcPr>
            <w:tcW w:w="12315" w:type="dxa"/>
            <w:shd w:val="clear" w:color="auto" w:fill="B6DDE8"/>
          </w:tcPr>
          <w:p w:rsidR="00B11567" w:rsidRPr="00457E59" w:rsidRDefault="00B11567" w:rsidP="00B11567">
            <w:pPr>
              <w:spacing w:before="40" w:after="40" w:line="240" w:lineRule="auto"/>
              <w:rPr>
                <w:rFonts w:ascii="Myriad Pro" w:hAnsi="Myriad Pro" w:cs="Arial"/>
                <w:sz w:val="20"/>
              </w:rPr>
            </w:pPr>
            <w:r w:rsidRPr="00457E59">
              <w:rPr>
                <w:rFonts w:ascii="Myriad Pro" w:hAnsi="Myriad Pro" w:cs="Arial"/>
                <w:sz w:val="20"/>
              </w:rPr>
              <w:t>VIII Edukacja</w:t>
            </w:r>
          </w:p>
        </w:tc>
      </w:tr>
      <w:tr w:rsidR="00B11567" w:rsidRPr="00073808" w:rsidTr="00B11567">
        <w:trPr>
          <w:jc w:val="center"/>
        </w:trPr>
        <w:tc>
          <w:tcPr>
            <w:tcW w:w="1905" w:type="dxa"/>
            <w:shd w:val="clear" w:color="auto" w:fill="B6DDE8"/>
          </w:tcPr>
          <w:p w:rsidR="00B11567" w:rsidRPr="00457E59" w:rsidRDefault="00B11567" w:rsidP="00B11567">
            <w:pPr>
              <w:spacing w:before="40" w:after="40" w:line="240" w:lineRule="auto"/>
              <w:rPr>
                <w:rFonts w:ascii="Myriad Pro" w:hAnsi="Myriad Pro" w:cs="Arial"/>
                <w:sz w:val="20"/>
              </w:rPr>
            </w:pPr>
            <w:r w:rsidRPr="00457E59">
              <w:rPr>
                <w:rFonts w:ascii="Myriad Pro" w:hAnsi="Myriad Pro" w:cs="Arial"/>
                <w:sz w:val="20"/>
              </w:rPr>
              <w:t>Priorytet Inwestycyjny</w:t>
            </w:r>
          </w:p>
        </w:tc>
        <w:tc>
          <w:tcPr>
            <w:tcW w:w="12315" w:type="dxa"/>
            <w:shd w:val="clear" w:color="auto" w:fill="B6DDE8"/>
          </w:tcPr>
          <w:p w:rsidR="00B11567" w:rsidRPr="00457E59" w:rsidRDefault="00B11567" w:rsidP="00B11567">
            <w:pPr>
              <w:spacing w:before="40" w:after="40" w:line="240" w:lineRule="auto"/>
              <w:rPr>
                <w:rFonts w:ascii="Myriad Pro" w:hAnsi="Myriad Pro" w:cs="Arial"/>
                <w:iCs/>
                <w:sz w:val="20"/>
              </w:rPr>
            </w:pPr>
            <w:r w:rsidRPr="00457E59">
              <w:rPr>
                <w:rFonts w:ascii="Myriad Pro" w:eastAsia="Times New Roman" w:hAnsi="Myriad Pro" w:cs="Arial"/>
                <w:sz w:val="20"/>
                <w:lang w:eastAsia="pl-PL"/>
              </w:rPr>
              <w:t xml:space="preserve">10i Ograniczenie i zapobieganie przedwczesnemu kończeniu nauki szkolnej oraz zapewnianie równego dostępu do dobrej jakości wczesnej edukacji elementarnej oraz kształcenia podstawowego, gimnazjalnego i ponadgimnazjalnego z uwzględnieniem formalnych, nieformalnych i </w:t>
            </w:r>
            <w:proofErr w:type="spellStart"/>
            <w:r w:rsidRPr="00457E59">
              <w:rPr>
                <w:rFonts w:ascii="Myriad Pro" w:eastAsia="Times New Roman" w:hAnsi="Myriad Pro" w:cs="Arial"/>
                <w:sz w:val="20"/>
                <w:lang w:eastAsia="pl-PL"/>
              </w:rPr>
              <w:t>pozaformalnych</w:t>
            </w:r>
            <w:proofErr w:type="spellEnd"/>
            <w:r w:rsidRPr="00457E59">
              <w:rPr>
                <w:rFonts w:ascii="Myriad Pro" w:eastAsia="Times New Roman" w:hAnsi="Myriad Pro" w:cs="Arial"/>
                <w:sz w:val="20"/>
                <w:lang w:eastAsia="pl-PL"/>
              </w:rPr>
              <w:t xml:space="preserve"> ścieżek kształcenia umożliwiających ponowne podjęcie kształcenia i szkolenia</w:t>
            </w:r>
          </w:p>
        </w:tc>
      </w:tr>
      <w:tr w:rsidR="00B11567" w:rsidRPr="00073808" w:rsidTr="00B11567">
        <w:trPr>
          <w:jc w:val="center"/>
        </w:trPr>
        <w:tc>
          <w:tcPr>
            <w:tcW w:w="1905" w:type="dxa"/>
            <w:shd w:val="clear" w:color="auto" w:fill="B6DDE8"/>
          </w:tcPr>
          <w:p w:rsidR="00B11567" w:rsidRPr="00457E59" w:rsidRDefault="00B11567" w:rsidP="00B11567">
            <w:pPr>
              <w:spacing w:before="40" w:after="40" w:line="240" w:lineRule="auto"/>
              <w:rPr>
                <w:rFonts w:ascii="Myriad Pro" w:hAnsi="Myriad Pro" w:cs="Arial"/>
                <w:sz w:val="20"/>
              </w:rPr>
            </w:pPr>
            <w:r w:rsidRPr="00457E59">
              <w:rPr>
                <w:rFonts w:ascii="Myriad Pro" w:hAnsi="Myriad Pro" w:cs="Arial"/>
                <w:sz w:val="20"/>
              </w:rPr>
              <w:t>Działanie</w:t>
            </w:r>
          </w:p>
        </w:tc>
        <w:tc>
          <w:tcPr>
            <w:tcW w:w="12315" w:type="dxa"/>
            <w:shd w:val="clear" w:color="auto" w:fill="B6DDE8"/>
          </w:tcPr>
          <w:p w:rsidR="00B11567" w:rsidRPr="00457E59" w:rsidRDefault="00B11567" w:rsidP="00B11567">
            <w:pPr>
              <w:autoSpaceDE w:val="0"/>
              <w:autoSpaceDN w:val="0"/>
              <w:adjustRightInd w:val="0"/>
              <w:spacing w:after="0" w:line="240" w:lineRule="auto"/>
              <w:rPr>
                <w:rFonts w:ascii="Myriad Pro" w:eastAsia="MyriadPro-Regular" w:hAnsi="Myriad Pro" w:cs="Arial"/>
                <w:sz w:val="20"/>
              </w:rPr>
            </w:pPr>
            <w:r w:rsidRPr="00457E59">
              <w:rPr>
                <w:rFonts w:ascii="Myriad Pro" w:hAnsi="Myriad Pro" w:cs="Arial"/>
                <w:sz w:val="20"/>
              </w:rPr>
              <w:t>8.2 Wsparcie szkół i placówek prowadzących kształcenie ogólne oraz uczniów uczestniczących w kształceniu podstawowym, gimnazjalnym i ponadgimnazjalnym</w:t>
            </w:r>
          </w:p>
        </w:tc>
      </w:tr>
      <w:tr w:rsidR="00B11567" w:rsidRPr="00073808" w:rsidTr="00B11567">
        <w:trPr>
          <w:jc w:val="center"/>
        </w:trPr>
        <w:tc>
          <w:tcPr>
            <w:tcW w:w="1905" w:type="dxa"/>
            <w:shd w:val="clear" w:color="auto" w:fill="B6DDE8"/>
          </w:tcPr>
          <w:p w:rsidR="00B11567" w:rsidRPr="00457E59" w:rsidRDefault="00B11567" w:rsidP="00B11567">
            <w:pPr>
              <w:spacing w:before="40" w:after="40" w:line="240" w:lineRule="auto"/>
              <w:rPr>
                <w:rFonts w:ascii="Myriad Pro" w:hAnsi="Myriad Pro" w:cs="Arial"/>
                <w:sz w:val="20"/>
              </w:rPr>
            </w:pPr>
            <w:r w:rsidRPr="00457E59">
              <w:rPr>
                <w:rFonts w:ascii="Myriad Pro" w:hAnsi="Myriad Pro" w:cs="Arial"/>
                <w:sz w:val="20"/>
              </w:rPr>
              <w:t>Typ projektu</w:t>
            </w:r>
          </w:p>
        </w:tc>
        <w:tc>
          <w:tcPr>
            <w:tcW w:w="12315" w:type="dxa"/>
            <w:shd w:val="clear" w:color="auto" w:fill="B6DDE8"/>
          </w:tcPr>
          <w:p w:rsidR="00B11567" w:rsidRPr="00457E59" w:rsidRDefault="00B11567" w:rsidP="00912095">
            <w:pPr>
              <w:pStyle w:val="Akapitzlist"/>
              <w:numPr>
                <w:ilvl w:val="0"/>
                <w:numId w:val="156"/>
              </w:numPr>
              <w:autoSpaceDE w:val="0"/>
              <w:autoSpaceDN w:val="0"/>
              <w:adjustRightInd w:val="0"/>
              <w:spacing w:before="40" w:after="40"/>
              <w:rPr>
                <w:rFonts w:cs="Arial"/>
              </w:rPr>
            </w:pPr>
            <w:r w:rsidRPr="00457E59">
              <w:rPr>
                <w:rFonts w:cs="Arial"/>
              </w:rPr>
              <w:t>Kształcenie u uczniów i słuchaczy kompetencji kluczowych oraz właściwych postaw i umiejętności niezbędnych na rynku pracy głównie poprzez:</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rPr>
            </w:pPr>
            <w:r w:rsidRPr="00457E59">
              <w:rPr>
                <w:rFonts w:cs="Arial"/>
              </w:rPr>
              <w:t>realizację projektów edukacyjnych w szkołach lub placówkach systemu oświaty objętych wsparciem,</w:t>
            </w:r>
          </w:p>
          <w:p w:rsidR="00B11567" w:rsidRPr="00457E59" w:rsidRDefault="00B11567" w:rsidP="00912095">
            <w:pPr>
              <w:pStyle w:val="Akapitzlist"/>
              <w:numPr>
                <w:ilvl w:val="0"/>
                <w:numId w:val="153"/>
              </w:numPr>
              <w:autoSpaceDE w:val="0"/>
              <w:autoSpaceDN w:val="0"/>
              <w:adjustRightInd w:val="0"/>
              <w:spacing w:before="40" w:after="40"/>
              <w:contextualSpacing w:val="0"/>
              <w:jc w:val="both"/>
              <w:rPr>
                <w:rFonts w:cs="Arial"/>
              </w:rPr>
            </w:pPr>
            <w:r w:rsidRPr="00457E59">
              <w:rPr>
                <w:rFonts w:cs="Arial"/>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rPr>
            </w:pPr>
            <w:r w:rsidRPr="00457E59">
              <w:rPr>
                <w:rFonts w:cs="Arial"/>
              </w:rPr>
              <w:t>realizację różnych form rozwijających uzdolnienia uczniów lub słuchaczy,</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rPr>
            </w:pPr>
            <w:r w:rsidRPr="00457E59">
              <w:rPr>
                <w:rFonts w:cs="Arial"/>
              </w:rPr>
              <w:t xml:space="preserve">wdrożenie nowych form i programów nauczania </w:t>
            </w:r>
            <w:r w:rsidRPr="00457E59">
              <w:rPr>
                <w:rFonts w:eastAsia="Times New Roman" w:cs="Arial"/>
                <w:lang w:eastAsia="pl-PL"/>
              </w:rPr>
              <w:t xml:space="preserve">w szkołach lub placówkach systemu oświaty, </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rPr>
            </w:pPr>
            <w:r w:rsidRPr="00457E59">
              <w:rPr>
                <w:rFonts w:cs="Arial"/>
              </w:rPr>
              <w:t xml:space="preserve">tworzenie i realizacja zajęć w klasach o nowatorskich rozwiązaniach programowych, organizacyjnych lub metodycznych </w:t>
            </w:r>
            <w:r w:rsidRPr="00457E59">
              <w:rPr>
                <w:rFonts w:eastAsia="Times New Roman" w:cs="Arial"/>
                <w:lang w:eastAsia="pl-PL"/>
              </w:rPr>
              <w:t>w szkołach lub placówkach systemu oświaty,</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rPr>
            </w:pPr>
            <w:r w:rsidRPr="00457E59">
              <w:rPr>
                <w:rFonts w:cs="Arial"/>
              </w:rPr>
              <w:t>organizację kółek zainteresowań, warsztatów, laboratoriów dla uczniów lub słuchaczy,</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sz w:val="18"/>
              </w:rPr>
            </w:pPr>
            <w:r w:rsidRPr="00457E59">
              <w:rPr>
                <w:rFonts w:eastAsia="Times New Roman" w:cs="Arial"/>
                <w:lang w:eastAsia="pl-PL"/>
              </w:rPr>
              <w:t>nawiązywanie współpracy z otoczeniem społeczno-gospodarczym szkoły lub placówki systemu oświaty w celu realizacji programów edukacyjnych,</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rPr>
            </w:pPr>
            <w:r w:rsidRPr="00457E59">
              <w:rPr>
                <w:rFonts w:cs="Arial"/>
              </w:rPr>
              <w:t xml:space="preserve">wykorzystanie narzędzi, metod lub form pracy wypracowanych w ramach projektów, w tym pozytywnie </w:t>
            </w:r>
            <w:proofErr w:type="spellStart"/>
            <w:r w:rsidRPr="00457E59">
              <w:rPr>
                <w:rFonts w:cs="Arial"/>
              </w:rPr>
              <w:t>zwalidowanych</w:t>
            </w:r>
            <w:proofErr w:type="spellEnd"/>
            <w:r w:rsidRPr="00457E59">
              <w:rPr>
                <w:rFonts w:cs="Arial"/>
              </w:rPr>
              <w:t xml:space="preserve"> produktów projektów innowacyjnych, zrealizowanych w latach 2007-2013 w ramach PO KL,</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sz w:val="18"/>
              </w:rPr>
            </w:pPr>
            <w:r w:rsidRPr="00457E59">
              <w:rPr>
                <w:rFonts w:eastAsia="Times New Roman" w:cs="Arial"/>
                <w:lang w:eastAsia="pl-PL"/>
              </w:rPr>
              <w:t>pomoc stypendialną dla uczniów lub słuchaczy szczególnie uzdolnionych w zakresie przedmiotów przyrodniczych, informatycznych, języków obcych nowożytnych, matematyki lub przedsiębiorczości, których niekorzystna sytuacja materialna stanowi barierę w rozwoju edukacyjnym,</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rPr>
            </w:pPr>
            <w:r w:rsidRPr="00457E59">
              <w:rPr>
                <w:rFonts w:cs="Arial"/>
              </w:rPr>
              <w:t>doradztwo edukacyjno-zawodowe dla uczniów lub słuchaczy, ze szczególnym uwzględnieniem uczniów ze specjalnymi potrzebami rozwojowymi i edukacyjnymi,</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rPr>
            </w:pPr>
            <w:r w:rsidRPr="00457E59">
              <w:rPr>
                <w:rFonts w:cs="Arial"/>
              </w:rPr>
              <w:t>realizację zajęć poza szkołą lub poza lekcjami.</w:t>
            </w:r>
          </w:p>
          <w:p w:rsidR="00B11567" w:rsidRPr="00457E59" w:rsidRDefault="00B11567" w:rsidP="00912095">
            <w:pPr>
              <w:pStyle w:val="Akapitzlist"/>
              <w:numPr>
                <w:ilvl w:val="0"/>
                <w:numId w:val="156"/>
              </w:numPr>
              <w:autoSpaceDE w:val="0"/>
              <w:autoSpaceDN w:val="0"/>
              <w:adjustRightInd w:val="0"/>
              <w:spacing w:before="40" w:after="40"/>
              <w:ind w:left="368"/>
              <w:contextualSpacing w:val="0"/>
              <w:rPr>
                <w:rFonts w:cs="Arial"/>
              </w:rPr>
            </w:pPr>
            <w:r w:rsidRPr="00457E59">
              <w:rPr>
                <w:rFonts w:cs="Arial"/>
              </w:rPr>
              <w:lastRenderedPageBreak/>
              <w:t>Doskonalenie umiejętności, kompetencji lub kwalifikacji nauczycieli prowadzących kształcenie w zakresie stosowania metod i form organizacyjnych sprzyjających kształtowaniu i rozwijaniu u uczniów kompetencji kluczowych niezbędnych na rynku pracy oraz właściwych postaw/umiejętności  (kreatywności, innowacyjności oraz pracy zespołowej poprzez:</w:t>
            </w:r>
          </w:p>
          <w:p w:rsidR="00B11567" w:rsidRPr="00457E59" w:rsidRDefault="00B11567" w:rsidP="00912095">
            <w:pPr>
              <w:pStyle w:val="Akapitzlist"/>
              <w:numPr>
                <w:ilvl w:val="0"/>
                <w:numId w:val="145"/>
              </w:numPr>
              <w:autoSpaceDE w:val="0"/>
              <w:autoSpaceDN w:val="0"/>
              <w:adjustRightInd w:val="0"/>
              <w:spacing w:before="40" w:after="40"/>
              <w:contextualSpacing w:val="0"/>
              <w:rPr>
                <w:rFonts w:cs="Arial"/>
              </w:rPr>
            </w:pPr>
            <w:r w:rsidRPr="00457E59">
              <w:rPr>
                <w:rFonts w:cs="Arial"/>
              </w:rPr>
              <w:t>kursy i szkolenia doskonalące (teoretyczne i praktyczne), w tym z wykorzystaniem pracy trenerów przeszkolonych w ramach PO WER, studia podyplomowe,</w:t>
            </w:r>
          </w:p>
          <w:p w:rsidR="00B11567" w:rsidRPr="00457E59" w:rsidRDefault="00B11567" w:rsidP="00912095">
            <w:pPr>
              <w:pStyle w:val="Akapitzlist"/>
              <w:numPr>
                <w:ilvl w:val="0"/>
                <w:numId w:val="145"/>
              </w:numPr>
              <w:autoSpaceDE w:val="0"/>
              <w:autoSpaceDN w:val="0"/>
              <w:adjustRightInd w:val="0"/>
              <w:spacing w:before="40" w:after="40"/>
              <w:contextualSpacing w:val="0"/>
              <w:rPr>
                <w:rFonts w:cs="Arial"/>
              </w:rPr>
            </w:pPr>
            <w:r w:rsidRPr="00457E59">
              <w:rPr>
                <w:rFonts w:cs="Arial"/>
              </w:rPr>
              <w:t>wspieranie istniejących, budowanie nowych i moderowanie sieci współpracy i samokształcenia nauczycieli,</w:t>
            </w:r>
          </w:p>
          <w:p w:rsidR="00B11567" w:rsidRPr="00457E59" w:rsidRDefault="00B11567" w:rsidP="00912095">
            <w:pPr>
              <w:pStyle w:val="Akapitzlist"/>
              <w:numPr>
                <w:ilvl w:val="0"/>
                <w:numId w:val="145"/>
              </w:numPr>
              <w:autoSpaceDE w:val="0"/>
              <w:autoSpaceDN w:val="0"/>
              <w:adjustRightInd w:val="0"/>
              <w:spacing w:before="40" w:after="40"/>
              <w:contextualSpacing w:val="0"/>
              <w:rPr>
                <w:rFonts w:cs="Arial"/>
              </w:rPr>
            </w:pPr>
            <w:r w:rsidRPr="00457E59">
              <w:rPr>
                <w:rFonts w:cs="Arial"/>
              </w:rPr>
              <w:t>realizację w szkole lub placówce systemu oświaty programów wspomagania,</w:t>
            </w:r>
          </w:p>
          <w:p w:rsidR="00B11567" w:rsidRPr="00457E59" w:rsidRDefault="00B11567" w:rsidP="00912095">
            <w:pPr>
              <w:pStyle w:val="Akapitzlist"/>
              <w:numPr>
                <w:ilvl w:val="0"/>
                <w:numId w:val="145"/>
              </w:numPr>
              <w:autoSpaceDE w:val="0"/>
              <w:autoSpaceDN w:val="0"/>
              <w:adjustRightInd w:val="0"/>
              <w:spacing w:before="40" w:after="40"/>
              <w:contextualSpacing w:val="0"/>
              <w:rPr>
                <w:rFonts w:cs="Arial"/>
              </w:rPr>
            </w:pPr>
            <w:r w:rsidRPr="00457E59">
              <w:rPr>
                <w:rFonts w:cs="Arial"/>
              </w:rPr>
              <w:t>staże i praktyki nauczycieli realizowane we współpracy z podmiotami z otoczenia szkoły lub placówki systemu oświaty,</w:t>
            </w:r>
          </w:p>
          <w:p w:rsidR="00B11567" w:rsidRPr="00457E59" w:rsidRDefault="00B11567" w:rsidP="00912095">
            <w:pPr>
              <w:pStyle w:val="Akapitzlist"/>
              <w:numPr>
                <w:ilvl w:val="0"/>
                <w:numId w:val="145"/>
              </w:numPr>
              <w:autoSpaceDE w:val="0"/>
              <w:autoSpaceDN w:val="0"/>
              <w:adjustRightInd w:val="0"/>
              <w:spacing w:before="40" w:after="40"/>
              <w:contextualSpacing w:val="0"/>
              <w:rPr>
                <w:rFonts w:cs="Arial"/>
              </w:rPr>
            </w:pPr>
            <w:r w:rsidRPr="00457E59">
              <w:rPr>
                <w:rFonts w:cs="Arial"/>
              </w:rPr>
              <w:t>współpracę ze specjalistycznymi ośrodkami, np. szkołami kształcącymi dzieci i młodzież z niepełnosprawnościami, specjalnymi ośrodkami szkolno-wychowawczymi, młodzieżowymi ośrodkami wychowawczymi, młodzieżowymi ośrodkami socjoterapii, poradniami psychologiczno-pedagogicznymi;</w:t>
            </w:r>
          </w:p>
          <w:p w:rsidR="00B11567" w:rsidRPr="00457E59" w:rsidRDefault="00B11567" w:rsidP="00912095">
            <w:pPr>
              <w:pStyle w:val="Akapitzlist"/>
              <w:numPr>
                <w:ilvl w:val="0"/>
                <w:numId w:val="145"/>
              </w:numPr>
              <w:autoSpaceDE w:val="0"/>
              <w:autoSpaceDN w:val="0"/>
              <w:adjustRightInd w:val="0"/>
              <w:spacing w:before="40" w:after="40"/>
              <w:contextualSpacing w:val="0"/>
              <w:rPr>
                <w:rFonts w:cs="Arial"/>
              </w:rPr>
            </w:pPr>
            <w:r w:rsidRPr="00457E59">
              <w:rPr>
                <w:rFonts w:cs="Arial"/>
              </w:rPr>
              <w:t xml:space="preserve">wykorzystanie narzędzi, metod lub form pracy wypracowanych w ramach projektów, w tym pozytywnie </w:t>
            </w:r>
            <w:proofErr w:type="spellStart"/>
            <w:r w:rsidRPr="00457E59">
              <w:rPr>
                <w:rFonts w:cs="Arial"/>
              </w:rPr>
              <w:t>zwalidowanych</w:t>
            </w:r>
            <w:proofErr w:type="spellEnd"/>
            <w:r w:rsidRPr="00457E59">
              <w:rPr>
                <w:rFonts w:cs="Arial"/>
              </w:rPr>
              <w:t xml:space="preserve"> produktów projektów innowacyjnych, zrealizowanych w latach 2007-2013 w ramach PO KL.</w:t>
            </w:r>
          </w:p>
          <w:p w:rsidR="00B11567" w:rsidRPr="00457E59" w:rsidRDefault="00B11567" w:rsidP="00912095">
            <w:pPr>
              <w:pStyle w:val="Akapitzlist"/>
              <w:numPr>
                <w:ilvl w:val="0"/>
                <w:numId w:val="156"/>
              </w:numPr>
              <w:autoSpaceDE w:val="0"/>
              <w:autoSpaceDN w:val="0"/>
              <w:adjustRightInd w:val="0"/>
              <w:spacing w:before="40" w:after="40"/>
              <w:ind w:left="368"/>
              <w:contextualSpacing w:val="0"/>
              <w:rPr>
                <w:rFonts w:cs="Arial"/>
              </w:rPr>
            </w:pPr>
            <w:r w:rsidRPr="00457E59">
              <w:rPr>
                <w:rFonts w:cs="Arial"/>
              </w:rPr>
              <w:t>Indywidualizację pracy z uczniem ze szczególnymi potrzebami rozwojowymi i edukacyjnymi, w tym ucznia młodszego oraz ucznia zdolnego i wsparcie uczniów zagrożonych przedwczesnym zakończeniem nauki szkolnej poprzez:</w:t>
            </w:r>
          </w:p>
          <w:p w:rsidR="00B11567" w:rsidRPr="00457E59" w:rsidRDefault="00B11567" w:rsidP="00912095">
            <w:pPr>
              <w:pStyle w:val="Akapitzlist"/>
              <w:numPr>
                <w:ilvl w:val="0"/>
                <w:numId w:val="154"/>
              </w:numPr>
              <w:autoSpaceDE w:val="0"/>
              <w:autoSpaceDN w:val="0"/>
              <w:adjustRightInd w:val="0"/>
              <w:spacing w:before="40" w:after="40"/>
              <w:contextualSpacing w:val="0"/>
              <w:rPr>
                <w:rFonts w:cs="Arial"/>
              </w:rPr>
            </w:pPr>
            <w:r w:rsidRPr="00457E59">
              <w:rPr>
                <w:rFonts w:cs="Arial"/>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 ze szczególnym uwzględnieniem tych pomocy, sprzętu i narzędzi, które są zgodne z koncepcją uniwersalnego projektowania,</w:t>
            </w:r>
          </w:p>
          <w:p w:rsidR="00B11567" w:rsidRPr="00457E59" w:rsidRDefault="00B11567" w:rsidP="00912095">
            <w:pPr>
              <w:pStyle w:val="Akapitzlist"/>
              <w:numPr>
                <w:ilvl w:val="0"/>
                <w:numId w:val="154"/>
              </w:numPr>
              <w:autoSpaceDE w:val="0"/>
              <w:autoSpaceDN w:val="0"/>
              <w:adjustRightInd w:val="0"/>
              <w:spacing w:before="40" w:after="40"/>
              <w:contextualSpacing w:val="0"/>
              <w:rPr>
                <w:rFonts w:cs="Arial"/>
              </w:rPr>
            </w:pPr>
            <w:r w:rsidRPr="00457E59">
              <w:rPr>
                <w:rFonts w:cs="Arial"/>
              </w:rPr>
              <w:t>przygotowanie nauczycieli do prowadzenia procesu indywidualizacji pracy z uczniem ze specjalnymi potrzebami edukacyjnymi, w tym wsparcia ucznia młodszego, rozpoznawania potrzeb rozwojowych, edukacyjnych i możliwości psychofizycznych uczniów i efektywnego stosowania ww. pomocy dydaktycznych w pracy,</w:t>
            </w:r>
          </w:p>
          <w:p w:rsidR="00B11567" w:rsidRPr="00457E59" w:rsidRDefault="00B11567" w:rsidP="00912095">
            <w:pPr>
              <w:pStyle w:val="Akapitzlist"/>
              <w:numPr>
                <w:ilvl w:val="0"/>
                <w:numId w:val="154"/>
              </w:numPr>
              <w:autoSpaceDE w:val="0"/>
              <w:autoSpaceDN w:val="0"/>
              <w:adjustRightInd w:val="0"/>
              <w:spacing w:before="40" w:after="40"/>
              <w:contextualSpacing w:val="0"/>
              <w:rPr>
                <w:rFonts w:cs="Arial"/>
              </w:rPr>
            </w:pPr>
            <w:r w:rsidRPr="00457E59">
              <w:rPr>
                <w:rFonts w:cs="Arial"/>
              </w:rPr>
              <w:t>wsparcie uczniów ze specjalnymi potrzebami rozwojowymi i edukacyjnymi, w tym uczniów młodszych oraz uczniów zdolnych w ramach zajęć uzupełniających ofertę szkoły lub placówki systemu oświaty, w tym:</w:t>
            </w:r>
          </w:p>
          <w:p w:rsidR="00B11567" w:rsidRPr="00457E59" w:rsidRDefault="00B11567" w:rsidP="00912095">
            <w:pPr>
              <w:pStyle w:val="Akapitzlist"/>
              <w:numPr>
                <w:ilvl w:val="0"/>
                <w:numId w:val="130"/>
              </w:numPr>
              <w:autoSpaceDE w:val="0"/>
              <w:autoSpaceDN w:val="0"/>
              <w:adjustRightInd w:val="0"/>
              <w:spacing w:before="40" w:after="40"/>
              <w:ind w:left="1071" w:hanging="357"/>
              <w:contextualSpacing w:val="0"/>
              <w:rPr>
                <w:rFonts w:cs="Arial"/>
              </w:rPr>
            </w:pPr>
            <w:r w:rsidRPr="00457E59">
              <w:rPr>
                <w:rFonts w:cs="Arial"/>
              </w:rPr>
              <w:t xml:space="preserve">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w:t>
            </w:r>
            <w:proofErr w:type="spellStart"/>
            <w:r w:rsidRPr="00457E59">
              <w:rPr>
                <w:rFonts w:cs="Arial"/>
              </w:rPr>
              <w:t>psychoedukacyjnych</w:t>
            </w:r>
            <w:proofErr w:type="spellEnd"/>
            <w:r w:rsidRPr="00457E59">
              <w:rPr>
                <w:rFonts w:cs="Arial"/>
              </w:rPr>
              <w:t xml:space="preserve"> oraz innych zajęć o charakterze terapeutycznym,</w:t>
            </w:r>
          </w:p>
          <w:p w:rsidR="00B11567" w:rsidRPr="00457E59" w:rsidRDefault="00B11567" w:rsidP="00912095">
            <w:pPr>
              <w:pStyle w:val="Akapitzlist"/>
              <w:numPr>
                <w:ilvl w:val="0"/>
                <w:numId w:val="130"/>
              </w:numPr>
              <w:autoSpaceDE w:val="0"/>
              <w:autoSpaceDN w:val="0"/>
              <w:adjustRightInd w:val="0"/>
              <w:spacing w:before="40" w:after="40"/>
              <w:ind w:left="1071" w:hanging="357"/>
              <w:contextualSpacing w:val="0"/>
              <w:rPr>
                <w:rFonts w:cs="Arial"/>
              </w:rPr>
            </w:pPr>
            <w:r w:rsidRPr="00457E59">
              <w:rPr>
                <w:rFonts w:cs="Arial"/>
              </w:rPr>
              <w:t>zajęć dydaktyczno-wyrównawczych, organizowanych dla uczniów ze specjalnymi potrzebami edukacyjnymi, w tym uczniów młodszych, mających trudności w spełnianiu wymagań edukacyjnych wynikających z podstawy programowej kształcenia ogólnego dla danego etapu edukacyjnego,</w:t>
            </w:r>
          </w:p>
          <w:p w:rsidR="00B11567" w:rsidRPr="00457E59" w:rsidRDefault="00B11567" w:rsidP="00912095">
            <w:pPr>
              <w:pStyle w:val="Akapitzlist"/>
              <w:numPr>
                <w:ilvl w:val="0"/>
                <w:numId w:val="130"/>
              </w:numPr>
              <w:autoSpaceDE w:val="0"/>
              <w:autoSpaceDN w:val="0"/>
              <w:adjustRightInd w:val="0"/>
              <w:spacing w:before="40" w:after="40"/>
              <w:ind w:left="1071" w:hanging="357"/>
              <w:contextualSpacing w:val="0"/>
              <w:rPr>
                <w:rFonts w:cs="Arial"/>
              </w:rPr>
            </w:pPr>
            <w:r w:rsidRPr="00457E59">
              <w:rPr>
                <w:rFonts w:cs="Arial"/>
              </w:rPr>
              <w:lastRenderedPageBreak/>
              <w:t>warsztatów,</w:t>
            </w:r>
          </w:p>
          <w:p w:rsidR="00B11567" w:rsidRPr="00457E59" w:rsidRDefault="00B11567" w:rsidP="00912095">
            <w:pPr>
              <w:pStyle w:val="Akapitzlist"/>
              <w:numPr>
                <w:ilvl w:val="0"/>
                <w:numId w:val="130"/>
              </w:numPr>
              <w:autoSpaceDE w:val="0"/>
              <w:autoSpaceDN w:val="0"/>
              <w:adjustRightInd w:val="0"/>
              <w:spacing w:before="40" w:after="40"/>
              <w:ind w:left="1071" w:hanging="357"/>
              <w:contextualSpacing w:val="0"/>
              <w:rPr>
                <w:rFonts w:cs="Arial"/>
              </w:rPr>
            </w:pPr>
            <w:r w:rsidRPr="00457E59">
              <w:rPr>
                <w:rFonts w:cs="Arial"/>
              </w:rPr>
              <w:t>porad i konsultacji.</w:t>
            </w:r>
          </w:p>
          <w:p w:rsidR="00B11567" w:rsidRPr="00457E59" w:rsidRDefault="00B11567" w:rsidP="00912095">
            <w:pPr>
              <w:pStyle w:val="Akapitzlist"/>
              <w:numPr>
                <w:ilvl w:val="0"/>
                <w:numId w:val="156"/>
              </w:numPr>
              <w:autoSpaceDE w:val="0"/>
              <w:autoSpaceDN w:val="0"/>
              <w:adjustRightInd w:val="0"/>
              <w:spacing w:before="40" w:after="40"/>
              <w:ind w:left="368"/>
              <w:contextualSpacing w:val="0"/>
              <w:rPr>
                <w:rFonts w:cs="Arial"/>
              </w:rPr>
            </w:pPr>
            <w:r w:rsidRPr="00457E59">
              <w:rPr>
                <w:rFonts w:cs="Arial"/>
              </w:rPr>
              <w:t>Tworzenie warunków dla nauczania opartego na metodzie eksperymentu głównie poprzez:</w:t>
            </w:r>
          </w:p>
          <w:p w:rsidR="00B11567" w:rsidRPr="00457E59" w:rsidRDefault="00B11567" w:rsidP="00912095">
            <w:pPr>
              <w:pStyle w:val="Akapitzlist"/>
              <w:numPr>
                <w:ilvl w:val="0"/>
                <w:numId w:val="146"/>
              </w:numPr>
              <w:autoSpaceDE w:val="0"/>
              <w:autoSpaceDN w:val="0"/>
              <w:adjustRightInd w:val="0"/>
              <w:spacing w:before="40" w:after="40"/>
              <w:contextualSpacing w:val="0"/>
              <w:rPr>
                <w:rFonts w:cs="Arial"/>
              </w:rPr>
            </w:pPr>
            <w:r w:rsidRPr="00457E59">
              <w:rPr>
                <w:rFonts w:cs="Arial"/>
              </w:rPr>
              <w:t>wyposażenie pracowni szkolnych w narzędzia do nauczania przedmiotów przyrodniczych lub matematyki,</w:t>
            </w:r>
          </w:p>
          <w:p w:rsidR="00B11567" w:rsidRPr="00457E59" w:rsidRDefault="00B11567" w:rsidP="00912095">
            <w:pPr>
              <w:pStyle w:val="Akapitzlist"/>
              <w:numPr>
                <w:ilvl w:val="0"/>
                <w:numId w:val="146"/>
              </w:numPr>
              <w:autoSpaceDE w:val="0"/>
              <w:autoSpaceDN w:val="0"/>
              <w:adjustRightInd w:val="0"/>
              <w:spacing w:before="40" w:after="40"/>
              <w:contextualSpacing w:val="0"/>
              <w:rPr>
                <w:rFonts w:cs="Arial"/>
              </w:rPr>
            </w:pPr>
            <w:r w:rsidRPr="00457E59">
              <w:rPr>
                <w:rFonts w:cs="Arial"/>
              </w:rPr>
              <w:t>doskonalenie umiejętności, kompetencji lub kwalifikacji zawodowych nauczycieli, w tym nauczycieli przedmiotów przyrodniczych lub matematyki, niezbędnych do prowadzenia procesu nauczania opartego na metodzie eksperymentu,</w:t>
            </w:r>
          </w:p>
          <w:p w:rsidR="00B11567" w:rsidRPr="00457E59" w:rsidRDefault="00B11567" w:rsidP="00912095">
            <w:pPr>
              <w:pStyle w:val="Akapitzlist"/>
              <w:numPr>
                <w:ilvl w:val="0"/>
                <w:numId w:val="146"/>
              </w:numPr>
              <w:autoSpaceDE w:val="0"/>
              <w:autoSpaceDN w:val="0"/>
              <w:adjustRightInd w:val="0"/>
              <w:spacing w:before="40" w:after="40"/>
              <w:contextualSpacing w:val="0"/>
              <w:rPr>
                <w:rFonts w:cs="Arial"/>
              </w:rPr>
            </w:pPr>
            <w:r w:rsidRPr="00457E59">
              <w:rPr>
                <w:rFonts w:cs="Arial"/>
              </w:rPr>
              <w:t>kształtowanie i rozwijanie kompetencji uczniów w zakresie przedmiotów przyrodniczych lub matematyki.</w:t>
            </w:r>
          </w:p>
          <w:p w:rsidR="00B11567" w:rsidRPr="00457E59" w:rsidRDefault="00B11567" w:rsidP="00912095">
            <w:pPr>
              <w:pStyle w:val="Akapitzlist"/>
              <w:numPr>
                <w:ilvl w:val="0"/>
                <w:numId w:val="156"/>
              </w:numPr>
              <w:autoSpaceDE w:val="0"/>
              <w:autoSpaceDN w:val="0"/>
              <w:adjustRightInd w:val="0"/>
              <w:spacing w:before="40" w:after="40"/>
              <w:ind w:left="368"/>
              <w:contextualSpacing w:val="0"/>
              <w:rPr>
                <w:rFonts w:cs="Arial"/>
              </w:rPr>
            </w:pPr>
            <w:r w:rsidRPr="00457E59">
              <w:rPr>
                <w:rFonts w:cs="Arial"/>
              </w:rPr>
              <w:t>Korzystanie z technologii informacyjno-komunikacyjnych (TIK) w szczególności poprzez:</w:t>
            </w:r>
          </w:p>
          <w:p w:rsidR="00B11567" w:rsidRPr="00457E59" w:rsidRDefault="00B11567" w:rsidP="00912095">
            <w:pPr>
              <w:pStyle w:val="Akapitzlist"/>
              <w:numPr>
                <w:ilvl w:val="0"/>
                <w:numId w:val="155"/>
              </w:numPr>
              <w:autoSpaceDE w:val="0"/>
              <w:autoSpaceDN w:val="0"/>
              <w:adjustRightInd w:val="0"/>
              <w:spacing w:before="40" w:after="40"/>
              <w:contextualSpacing w:val="0"/>
              <w:rPr>
                <w:rFonts w:cs="Arial"/>
              </w:rPr>
            </w:pPr>
            <w:r w:rsidRPr="00457E59">
              <w:rPr>
                <w:rFonts w:cs="Arial"/>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B11567" w:rsidRPr="00457E59" w:rsidRDefault="00B11567" w:rsidP="00912095">
            <w:pPr>
              <w:pStyle w:val="Akapitzlist"/>
              <w:numPr>
                <w:ilvl w:val="0"/>
                <w:numId w:val="155"/>
              </w:numPr>
              <w:autoSpaceDE w:val="0"/>
              <w:autoSpaceDN w:val="0"/>
              <w:adjustRightInd w:val="0"/>
              <w:spacing w:before="40" w:after="40"/>
              <w:contextualSpacing w:val="0"/>
              <w:rPr>
                <w:rFonts w:cs="Arial"/>
              </w:rPr>
            </w:pPr>
            <w:r w:rsidRPr="00457E59">
              <w:rPr>
                <w:rFonts w:cs="Arial"/>
              </w:rPr>
              <w:t>podnoszenie kompetencji cyfrowych nauczycieli wszystkich przedmiotów, w tym w zakresie korzystania z narzędzi TIK zakupionych do szkół lub placówek systemu oświaty oraz włączania narzędzi TIK do nauczania przedmiotowego,</w:t>
            </w:r>
          </w:p>
          <w:p w:rsidR="00B11567" w:rsidRPr="00457E59" w:rsidRDefault="00B11567" w:rsidP="00912095">
            <w:pPr>
              <w:pStyle w:val="Akapitzlist"/>
              <w:numPr>
                <w:ilvl w:val="0"/>
                <w:numId w:val="155"/>
              </w:numPr>
              <w:autoSpaceDE w:val="0"/>
              <w:autoSpaceDN w:val="0"/>
              <w:adjustRightInd w:val="0"/>
              <w:spacing w:before="40" w:after="40"/>
              <w:contextualSpacing w:val="0"/>
              <w:rPr>
                <w:rFonts w:cs="Arial"/>
              </w:rPr>
            </w:pPr>
            <w:r w:rsidRPr="00457E59">
              <w:rPr>
                <w:rFonts w:cs="Arial"/>
              </w:rPr>
              <w:t>kształtowanie i rozwijanie podstawowych kompetencji cyfrowych uczniów lub słuchaczy, w tym z uwzględnieniem bezpieczeństwa w cyberprzestrzeni i wynikających z tego tytułu zagrożeń,</w:t>
            </w:r>
          </w:p>
          <w:p w:rsidR="00B11567" w:rsidRPr="00457E59" w:rsidRDefault="00B11567" w:rsidP="00912095">
            <w:pPr>
              <w:pStyle w:val="Akapitzlist"/>
              <w:numPr>
                <w:ilvl w:val="0"/>
                <w:numId w:val="155"/>
              </w:numPr>
              <w:autoSpaceDE w:val="0"/>
              <w:autoSpaceDN w:val="0"/>
              <w:adjustRightInd w:val="0"/>
              <w:spacing w:before="40" w:after="40"/>
              <w:contextualSpacing w:val="0"/>
              <w:rPr>
                <w:rFonts w:cs="Arial"/>
              </w:rPr>
            </w:pPr>
            <w:r w:rsidRPr="00457E59">
              <w:rPr>
                <w:rFonts w:cs="Arial"/>
              </w:rPr>
              <w:t>programy rozwijania kompetencji cyfrowych uczniów lub słuchaczy przez naukę programowania.</w:t>
            </w:r>
          </w:p>
        </w:tc>
      </w:tr>
    </w:tbl>
    <w:p w:rsidR="00B11567" w:rsidRDefault="00B11567" w:rsidP="00B11567">
      <w:pPr>
        <w:rPr>
          <w:rFonts w:ascii="Myriad Pro" w:eastAsiaTheme="majorEastAsia" w:hAnsi="Myriad Pro" w:cs="Arial"/>
          <w:b/>
          <w:bCs/>
          <w:sz w:val="20"/>
        </w:rPr>
      </w:pPr>
    </w:p>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B11567" w:rsidRPr="001F3A70" w:rsidTr="00B11567">
        <w:trPr>
          <w:jc w:val="center"/>
        </w:trPr>
        <w:tc>
          <w:tcPr>
            <w:tcW w:w="14175" w:type="dxa"/>
            <w:gridSpan w:val="4"/>
            <w:shd w:val="pct10" w:color="auto" w:fill="auto"/>
          </w:tcPr>
          <w:p w:rsidR="00B11567" w:rsidRPr="00457E59" w:rsidRDefault="00B11567" w:rsidP="00B11567">
            <w:pPr>
              <w:spacing w:before="40" w:after="40" w:line="276" w:lineRule="auto"/>
              <w:jc w:val="center"/>
              <w:rPr>
                <w:rFonts w:ascii="Myriad Pro" w:hAnsi="Myriad Pro" w:cs="Arial"/>
                <w:b/>
                <w:sz w:val="20"/>
              </w:rPr>
            </w:pPr>
            <w:r w:rsidRPr="00457E59">
              <w:rPr>
                <w:rFonts w:ascii="Myriad Pro" w:hAnsi="Myriad Pro" w:cs="Arial"/>
                <w:b/>
                <w:sz w:val="20"/>
              </w:rPr>
              <w:t>Kryteria dopuszczalności</w:t>
            </w:r>
          </w:p>
        </w:tc>
      </w:tr>
      <w:tr w:rsidR="00B11567" w:rsidRPr="001F3A70" w:rsidTr="00B11567">
        <w:trPr>
          <w:jc w:val="center"/>
        </w:trPr>
        <w:tc>
          <w:tcPr>
            <w:tcW w:w="539" w:type="dxa"/>
          </w:tcPr>
          <w:p w:rsidR="00B11567" w:rsidRPr="001F3A70" w:rsidRDefault="00B11567" w:rsidP="00B11567">
            <w:pPr>
              <w:spacing w:before="40" w:after="40" w:line="276" w:lineRule="auto"/>
              <w:jc w:val="center"/>
              <w:rPr>
                <w:rFonts w:ascii="Arial" w:hAnsi="Arial" w:cs="Arial"/>
                <w:sz w:val="20"/>
              </w:rPr>
            </w:pPr>
            <w:r w:rsidRPr="0016512C">
              <w:rPr>
                <w:rFonts w:ascii="Arial" w:hAnsi="Arial" w:cs="Arial"/>
                <w:sz w:val="18"/>
              </w:rPr>
              <w:t>L.p</w:t>
            </w:r>
            <w:r w:rsidRPr="001F3A70">
              <w:rPr>
                <w:rFonts w:ascii="Arial" w:hAnsi="Arial" w:cs="Arial"/>
                <w:sz w:val="20"/>
              </w:rPr>
              <w:t>.</w:t>
            </w:r>
          </w:p>
        </w:tc>
        <w:tc>
          <w:tcPr>
            <w:tcW w:w="2524" w:type="dxa"/>
          </w:tcPr>
          <w:p w:rsidR="00B11567" w:rsidRPr="00457E59" w:rsidRDefault="00B11567" w:rsidP="00B11567">
            <w:pPr>
              <w:spacing w:before="40" w:after="40" w:line="276" w:lineRule="auto"/>
              <w:jc w:val="center"/>
              <w:rPr>
                <w:rFonts w:ascii="Myriad Pro" w:hAnsi="Myriad Pro" w:cs="Arial"/>
                <w:sz w:val="20"/>
              </w:rPr>
            </w:pPr>
            <w:r w:rsidRPr="00457E59">
              <w:rPr>
                <w:rFonts w:ascii="Myriad Pro" w:hAnsi="Myriad Pro" w:cs="Arial"/>
                <w:sz w:val="20"/>
              </w:rPr>
              <w:t>Nazwa kryterium</w:t>
            </w:r>
          </w:p>
        </w:tc>
        <w:tc>
          <w:tcPr>
            <w:tcW w:w="5101" w:type="dxa"/>
          </w:tcPr>
          <w:p w:rsidR="00B11567" w:rsidRPr="00457E59" w:rsidRDefault="00B11567" w:rsidP="00B11567">
            <w:pPr>
              <w:spacing w:before="40" w:after="40" w:line="276" w:lineRule="auto"/>
              <w:jc w:val="center"/>
              <w:rPr>
                <w:rFonts w:ascii="Myriad Pro" w:hAnsi="Myriad Pro" w:cs="Arial"/>
                <w:sz w:val="20"/>
              </w:rPr>
            </w:pPr>
            <w:r w:rsidRPr="00457E59">
              <w:rPr>
                <w:rFonts w:ascii="Myriad Pro" w:hAnsi="Myriad Pro" w:cs="Arial"/>
                <w:sz w:val="20"/>
              </w:rPr>
              <w:t>Definicja kryterium</w:t>
            </w:r>
          </w:p>
        </w:tc>
        <w:tc>
          <w:tcPr>
            <w:tcW w:w="6011" w:type="dxa"/>
          </w:tcPr>
          <w:p w:rsidR="00B11567" w:rsidRPr="00457E59" w:rsidRDefault="00B11567" w:rsidP="00B11567">
            <w:pPr>
              <w:spacing w:before="40" w:after="40" w:line="276" w:lineRule="auto"/>
              <w:jc w:val="center"/>
              <w:rPr>
                <w:rFonts w:ascii="Myriad Pro" w:hAnsi="Myriad Pro" w:cs="Arial"/>
                <w:sz w:val="20"/>
              </w:rPr>
            </w:pPr>
            <w:r w:rsidRPr="00457E59">
              <w:rPr>
                <w:rFonts w:ascii="Myriad Pro" w:hAnsi="Myriad Pro" w:cs="Arial"/>
                <w:sz w:val="20"/>
              </w:rPr>
              <w:t>Opis znaczenia kryterium</w:t>
            </w:r>
          </w:p>
        </w:tc>
      </w:tr>
      <w:tr w:rsidR="00B11567" w:rsidRPr="001F3A70" w:rsidTr="00B11567">
        <w:trPr>
          <w:jc w:val="center"/>
        </w:trPr>
        <w:tc>
          <w:tcPr>
            <w:tcW w:w="539" w:type="dxa"/>
          </w:tcPr>
          <w:p w:rsidR="00B11567" w:rsidRPr="00457E59" w:rsidRDefault="00B11567" w:rsidP="00B11567">
            <w:pPr>
              <w:spacing w:before="40" w:after="40" w:line="276" w:lineRule="auto"/>
              <w:jc w:val="center"/>
              <w:rPr>
                <w:rFonts w:ascii="Myriad Pro" w:hAnsi="Myriad Pro" w:cs="Arial"/>
                <w:sz w:val="20"/>
              </w:rPr>
            </w:pPr>
            <w:r w:rsidRPr="00457E59">
              <w:rPr>
                <w:rFonts w:ascii="Myriad Pro" w:hAnsi="Myriad Pro" w:cs="Arial"/>
                <w:sz w:val="20"/>
              </w:rPr>
              <w:t>1</w:t>
            </w:r>
          </w:p>
        </w:tc>
        <w:tc>
          <w:tcPr>
            <w:tcW w:w="2524" w:type="dxa"/>
          </w:tcPr>
          <w:p w:rsidR="00B11567" w:rsidRPr="00457E59" w:rsidRDefault="00B11567" w:rsidP="00B11567">
            <w:pPr>
              <w:spacing w:before="40" w:after="40" w:line="276" w:lineRule="auto"/>
              <w:jc w:val="center"/>
              <w:rPr>
                <w:rFonts w:ascii="Myriad Pro" w:hAnsi="Myriad Pro" w:cs="Arial"/>
                <w:sz w:val="20"/>
              </w:rPr>
            </w:pPr>
            <w:r w:rsidRPr="00457E59">
              <w:rPr>
                <w:rFonts w:ascii="Myriad Pro" w:hAnsi="Myriad Pro" w:cs="Arial"/>
                <w:sz w:val="20"/>
              </w:rPr>
              <w:t>2</w:t>
            </w:r>
          </w:p>
        </w:tc>
        <w:tc>
          <w:tcPr>
            <w:tcW w:w="5101" w:type="dxa"/>
          </w:tcPr>
          <w:p w:rsidR="00B11567" w:rsidRPr="00457E59" w:rsidRDefault="00B11567" w:rsidP="00B11567">
            <w:pPr>
              <w:spacing w:before="40" w:after="40" w:line="276" w:lineRule="auto"/>
              <w:jc w:val="center"/>
              <w:rPr>
                <w:rFonts w:ascii="Myriad Pro" w:hAnsi="Myriad Pro" w:cs="Arial"/>
                <w:sz w:val="20"/>
              </w:rPr>
            </w:pPr>
            <w:r w:rsidRPr="00457E59">
              <w:rPr>
                <w:rFonts w:ascii="Myriad Pro" w:hAnsi="Myriad Pro" w:cs="Arial"/>
                <w:sz w:val="20"/>
              </w:rPr>
              <w:t>3</w:t>
            </w:r>
          </w:p>
        </w:tc>
        <w:tc>
          <w:tcPr>
            <w:tcW w:w="6011" w:type="dxa"/>
          </w:tcPr>
          <w:p w:rsidR="00B11567" w:rsidRPr="00457E59" w:rsidRDefault="00B11567" w:rsidP="00B11567">
            <w:pPr>
              <w:spacing w:before="40" w:after="40" w:line="276" w:lineRule="auto"/>
              <w:jc w:val="center"/>
              <w:rPr>
                <w:rFonts w:ascii="Myriad Pro" w:hAnsi="Myriad Pro" w:cs="Arial"/>
                <w:sz w:val="20"/>
              </w:rPr>
            </w:pPr>
            <w:r w:rsidRPr="00457E59">
              <w:rPr>
                <w:rFonts w:ascii="Myriad Pro" w:hAnsi="Myriad Pro" w:cs="Arial"/>
                <w:sz w:val="20"/>
              </w:rPr>
              <w:t>4</w:t>
            </w:r>
          </w:p>
        </w:tc>
      </w:tr>
      <w:tr w:rsidR="00B11567" w:rsidRPr="001F3A70" w:rsidTr="00B11567">
        <w:trPr>
          <w:jc w:val="center"/>
        </w:trPr>
        <w:tc>
          <w:tcPr>
            <w:tcW w:w="539" w:type="dxa"/>
          </w:tcPr>
          <w:p w:rsidR="00B11567" w:rsidRPr="001F3A70" w:rsidRDefault="00B11567" w:rsidP="00912095">
            <w:pPr>
              <w:pStyle w:val="Akapitzlist"/>
              <w:numPr>
                <w:ilvl w:val="0"/>
                <w:numId w:val="157"/>
              </w:numPr>
              <w:spacing w:before="40" w:after="40" w:line="276" w:lineRule="auto"/>
              <w:ind w:left="0" w:firstLine="0"/>
              <w:contextualSpacing w:val="0"/>
              <w:rPr>
                <w:rFonts w:ascii="Arial" w:hAnsi="Arial" w:cs="Arial"/>
              </w:rPr>
            </w:pPr>
          </w:p>
        </w:tc>
        <w:tc>
          <w:tcPr>
            <w:tcW w:w="2524" w:type="dxa"/>
          </w:tcPr>
          <w:p w:rsidR="00B11567" w:rsidRPr="00457E59" w:rsidRDefault="00B11567" w:rsidP="00B11567">
            <w:pPr>
              <w:spacing w:before="40" w:after="40" w:line="276" w:lineRule="auto"/>
              <w:rPr>
                <w:rFonts w:ascii="Myriad Pro" w:hAnsi="Myriad Pro" w:cs="Arial"/>
                <w:sz w:val="20"/>
              </w:rPr>
            </w:pPr>
            <w:r w:rsidRPr="00457E59">
              <w:rPr>
                <w:rFonts w:ascii="Myriad Pro" w:hAnsi="Myriad Pro" w:cs="Arial"/>
                <w:sz w:val="20"/>
              </w:rPr>
              <w:t>Zgodność z celem szczegółowym i rezultatami Działania</w:t>
            </w:r>
          </w:p>
        </w:tc>
        <w:tc>
          <w:tcPr>
            <w:tcW w:w="5101" w:type="dxa"/>
          </w:tcPr>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Projekt jest zgodny z właściwym celem szczegółowym RPO WZ 2014-2020 oraz koresponduje ze wskaźnikami dla danego Działania/typu projektu.</w:t>
            </w:r>
          </w:p>
        </w:tc>
        <w:tc>
          <w:tcPr>
            <w:tcW w:w="6011" w:type="dxa"/>
          </w:tcPr>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Spełnienie kryterium jest konieczne do przyznania dofinansowania.</w:t>
            </w:r>
          </w:p>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 xml:space="preserve">Projekty niespełniające kryterium są odrzucane. </w:t>
            </w:r>
          </w:p>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Ocena spełniania kryterium polega na przypisaniu wartości logicznych „tak”, „nie”.</w:t>
            </w:r>
          </w:p>
        </w:tc>
      </w:tr>
      <w:tr w:rsidR="00B11567" w:rsidRPr="001F3A70" w:rsidTr="00B11567">
        <w:trPr>
          <w:jc w:val="center"/>
        </w:trPr>
        <w:tc>
          <w:tcPr>
            <w:tcW w:w="539" w:type="dxa"/>
          </w:tcPr>
          <w:p w:rsidR="00B11567" w:rsidRPr="001F3A70" w:rsidRDefault="00B11567" w:rsidP="00912095">
            <w:pPr>
              <w:pStyle w:val="Akapitzlist"/>
              <w:numPr>
                <w:ilvl w:val="0"/>
                <w:numId w:val="157"/>
              </w:numPr>
              <w:spacing w:before="40" w:after="40" w:line="276" w:lineRule="auto"/>
              <w:ind w:left="0" w:firstLine="0"/>
              <w:contextualSpacing w:val="0"/>
              <w:rPr>
                <w:rFonts w:ascii="Arial" w:hAnsi="Arial" w:cs="Arial"/>
              </w:rPr>
            </w:pPr>
          </w:p>
        </w:tc>
        <w:tc>
          <w:tcPr>
            <w:tcW w:w="2524" w:type="dxa"/>
          </w:tcPr>
          <w:p w:rsidR="00B11567" w:rsidRPr="00457E59" w:rsidRDefault="00B11567" w:rsidP="00B11567">
            <w:pPr>
              <w:spacing w:before="40" w:after="40" w:line="276" w:lineRule="auto"/>
              <w:rPr>
                <w:rFonts w:ascii="Myriad Pro" w:hAnsi="Myriad Pro" w:cs="Arial"/>
                <w:sz w:val="20"/>
              </w:rPr>
            </w:pPr>
            <w:r w:rsidRPr="00457E59">
              <w:rPr>
                <w:rFonts w:ascii="Myriad Pro" w:hAnsi="Myriad Pro" w:cs="Arial"/>
                <w:sz w:val="20"/>
              </w:rPr>
              <w:t>Zgodność z</w:t>
            </w:r>
            <w:r w:rsidRPr="00457E59">
              <w:rPr>
                <w:rFonts w:ascii="Myriad Pro" w:hAnsi="Myriad Pro" w:cs="Arial"/>
                <w:i/>
                <w:sz w:val="20"/>
              </w:rPr>
              <w:t xml:space="preserve"> </w:t>
            </w:r>
            <w:r w:rsidRPr="00457E59">
              <w:rPr>
                <w:rFonts w:ascii="Myriad Pro" w:hAnsi="Myriad Pro" w:cs="Arial"/>
                <w:sz w:val="20"/>
              </w:rPr>
              <w:t>typem projektu</w:t>
            </w:r>
          </w:p>
          <w:p w:rsidR="00B11567" w:rsidRPr="00457E59" w:rsidRDefault="00B11567" w:rsidP="00B11567">
            <w:pPr>
              <w:spacing w:before="40" w:after="40" w:line="276" w:lineRule="auto"/>
              <w:rPr>
                <w:rFonts w:ascii="Myriad Pro" w:hAnsi="Myriad Pro" w:cs="Arial"/>
                <w:sz w:val="20"/>
              </w:rPr>
            </w:pPr>
          </w:p>
          <w:p w:rsidR="00B11567" w:rsidRPr="00457E59" w:rsidRDefault="00B11567" w:rsidP="00B11567">
            <w:pPr>
              <w:spacing w:before="40" w:after="40" w:line="276" w:lineRule="auto"/>
              <w:rPr>
                <w:rFonts w:ascii="Myriad Pro" w:hAnsi="Myriad Pro" w:cs="Arial"/>
                <w:sz w:val="20"/>
              </w:rPr>
            </w:pPr>
          </w:p>
        </w:tc>
        <w:tc>
          <w:tcPr>
            <w:tcW w:w="5101" w:type="dxa"/>
          </w:tcPr>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 xml:space="preserve">Projekt jest zgodny z typem projektu oraz grupą docelową wskazaną w  </w:t>
            </w:r>
            <w:r w:rsidRPr="00457E59">
              <w:rPr>
                <w:rFonts w:ascii="Myriad Pro" w:hAnsi="Myriad Pro" w:cs="Arial"/>
                <w:i/>
                <w:sz w:val="20"/>
              </w:rPr>
              <w:t xml:space="preserve">SOOP RPO WZ 2014-2020 </w:t>
            </w:r>
            <w:r w:rsidRPr="00457E59">
              <w:rPr>
                <w:rFonts w:ascii="Myriad Pro" w:hAnsi="Myriad Pro" w:cs="Arial"/>
                <w:sz w:val="20"/>
              </w:rPr>
              <w:t xml:space="preserve">oraz </w:t>
            </w:r>
            <w:r w:rsidRPr="00457E59">
              <w:rPr>
                <w:rFonts w:ascii="Myriad Pro" w:hAnsi="Myriad Pro" w:cs="Arial"/>
                <w:i/>
                <w:sz w:val="20"/>
              </w:rPr>
              <w:t>Regulaminie konkursu.</w:t>
            </w:r>
            <w:r w:rsidRPr="00457E59">
              <w:rPr>
                <w:rFonts w:ascii="Myriad Pro" w:hAnsi="Myriad Pro" w:cs="Arial"/>
                <w:sz w:val="20"/>
              </w:rPr>
              <w:t xml:space="preserve"> </w:t>
            </w:r>
          </w:p>
        </w:tc>
        <w:tc>
          <w:tcPr>
            <w:tcW w:w="6011" w:type="dxa"/>
          </w:tcPr>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Spełnienie kryterium jest konieczne do przyznania dofinansowania.</w:t>
            </w:r>
          </w:p>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Projekty niespełniające kryterium są odrzucane.</w:t>
            </w:r>
          </w:p>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 xml:space="preserve">Za zgodą IP, na etapie realizacji projektu, dopuszcza się </w:t>
            </w:r>
            <w:r w:rsidRPr="00457E59">
              <w:rPr>
                <w:rFonts w:ascii="Myriad Pro" w:hAnsi="Myriad Pro" w:cs="Arial"/>
                <w:sz w:val="20"/>
              </w:rPr>
              <w:lastRenderedPageBreak/>
              <w:t xml:space="preserve">możliwość  odstępstwa od  zapisów Regulaminu konkursu w zakresie spełnienia przedmiotowego kryterium z uwagi na zmiany dokumentów nadrzędnych tj. </w:t>
            </w:r>
            <w:r w:rsidRPr="00457E59">
              <w:rPr>
                <w:rFonts w:ascii="Myriad Pro" w:hAnsi="Myriad Pro" w:cs="Arial"/>
                <w:i/>
                <w:sz w:val="20"/>
              </w:rPr>
              <w:t>RPO WZ 2014-2020</w:t>
            </w:r>
            <w:r w:rsidRPr="00457E59">
              <w:rPr>
                <w:rFonts w:ascii="Myriad Pro" w:hAnsi="Myriad Pro" w:cs="Arial"/>
                <w:sz w:val="20"/>
              </w:rPr>
              <w:t xml:space="preserve">, </w:t>
            </w:r>
            <w:r w:rsidRPr="00457E59">
              <w:rPr>
                <w:rFonts w:ascii="Myriad Pro" w:hAnsi="Myriad Pro" w:cs="Arial"/>
                <w:i/>
                <w:sz w:val="20"/>
              </w:rPr>
              <w:t>SOOP RPO WZ 2014-2020</w:t>
            </w:r>
            <w:r>
              <w:rPr>
                <w:rFonts w:ascii="Myriad Pro" w:hAnsi="Myriad Pro" w:cs="Arial"/>
                <w:sz w:val="20"/>
              </w:rPr>
              <w:t xml:space="preserve">, przepisów prawa </w:t>
            </w:r>
            <w:r w:rsidRPr="00457E59">
              <w:rPr>
                <w:rFonts w:ascii="Myriad Pro" w:hAnsi="Myriad Pro" w:cs="Arial"/>
                <w:sz w:val="20"/>
              </w:rPr>
              <w:t xml:space="preserve">mających wpływ na założenia dotyczące grupy docelowej i/lub typu projektu. </w:t>
            </w:r>
          </w:p>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Ocena spełniania kryterium polega na przypisaniu wartości logicznych „tak”, „nie”.</w:t>
            </w:r>
          </w:p>
        </w:tc>
      </w:tr>
      <w:tr w:rsidR="00B11567" w:rsidRPr="001F3A70" w:rsidTr="00B11567">
        <w:trPr>
          <w:jc w:val="center"/>
        </w:trPr>
        <w:tc>
          <w:tcPr>
            <w:tcW w:w="539" w:type="dxa"/>
          </w:tcPr>
          <w:p w:rsidR="00B11567" w:rsidRPr="001F3A70" w:rsidRDefault="00B11567" w:rsidP="00912095">
            <w:pPr>
              <w:pStyle w:val="Akapitzlist"/>
              <w:numPr>
                <w:ilvl w:val="0"/>
                <w:numId w:val="157"/>
              </w:numPr>
              <w:spacing w:before="40" w:after="40" w:line="276" w:lineRule="auto"/>
              <w:ind w:left="0" w:firstLine="0"/>
              <w:contextualSpacing w:val="0"/>
              <w:rPr>
                <w:rFonts w:ascii="Arial" w:hAnsi="Arial" w:cs="Arial"/>
              </w:rPr>
            </w:pPr>
          </w:p>
        </w:tc>
        <w:tc>
          <w:tcPr>
            <w:tcW w:w="2524" w:type="dxa"/>
          </w:tcPr>
          <w:p w:rsidR="00B11567" w:rsidRPr="00457E59" w:rsidRDefault="00B11567" w:rsidP="00B11567">
            <w:pPr>
              <w:spacing w:before="40" w:after="40" w:line="276" w:lineRule="auto"/>
              <w:rPr>
                <w:rFonts w:ascii="Myriad Pro" w:hAnsi="Myriad Pro" w:cs="Arial"/>
                <w:sz w:val="20"/>
              </w:rPr>
            </w:pPr>
            <w:r w:rsidRPr="00457E59">
              <w:rPr>
                <w:rFonts w:ascii="Myriad Pro" w:hAnsi="Myriad Pro" w:cs="Arial"/>
                <w:sz w:val="20"/>
              </w:rPr>
              <w:t>Kwalifikowalność Beneficjenta/Partnera</w:t>
            </w:r>
          </w:p>
        </w:tc>
        <w:tc>
          <w:tcPr>
            <w:tcW w:w="5101" w:type="dxa"/>
          </w:tcPr>
          <w:p w:rsidR="00B11567" w:rsidRPr="00457E59" w:rsidRDefault="00B11567" w:rsidP="00B11567">
            <w:pPr>
              <w:autoSpaceDE w:val="0"/>
              <w:autoSpaceDN w:val="0"/>
              <w:adjustRightInd w:val="0"/>
              <w:spacing w:after="200" w:line="276" w:lineRule="auto"/>
              <w:jc w:val="both"/>
              <w:rPr>
                <w:rFonts w:ascii="Myriad Pro" w:eastAsia="Malgun Gothic" w:hAnsi="Myriad Pro" w:cs="Arial"/>
                <w:sz w:val="20"/>
              </w:rPr>
            </w:pPr>
            <w:r w:rsidRPr="00457E59">
              <w:rPr>
                <w:rFonts w:ascii="Myriad Pro" w:eastAsia="Malgun Gothic" w:hAnsi="Myriad Pro" w:cs="Arial"/>
                <w:sz w:val="20"/>
              </w:rPr>
              <w:t>Beneficjent oraz Partner/</w:t>
            </w:r>
            <w:proofErr w:type="spellStart"/>
            <w:r w:rsidRPr="00457E59">
              <w:rPr>
                <w:rFonts w:ascii="Myriad Pro" w:eastAsia="Malgun Gothic" w:hAnsi="Myriad Pro" w:cs="Arial"/>
                <w:sz w:val="20"/>
              </w:rPr>
              <w:t>rzy</w:t>
            </w:r>
            <w:proofErr w:type="spellEnd"/>
            <w:r w:rsidRPr="00457E59">
              <w:rPr>
                <w:rFonts w:ascii="Myriad Pro" w:eastAsia="Malgun Gothic" w:hAnsi="Myriad Pro" w:cs="Arial"/>
                <w:sz w:val="20"/>
              </w:rPr>
              <w:t xml:space="preserve"> (o ile dotyczy) nie podlega/ją wyklucze</w:t>
            </w:r>
            <w:r>
              <w:rPr>
                <w:rFonts w:ascii="Myriad Pro" w:eastAsia="Malgun Gothic" w:hAnsi="Myriad Pro" w:cs="Arial"/>
                <w:sz w:val="20"/>
              </w:rPr>
              <w:t xml:space="preserve">niu z możliwości ubiegania się </w:t>
            </w:r>
            <w:r w:rsidRPr="00457E59">
              <w:rPr>
                <w:rFonts w:ascii="Myriad Pro" w:eastAsia="Malgun Gothic" w:hAnsi="Myriad Pro" w:cs="Arial"/>
                <w:sz w:val="20"/>
              </w:rPr>
              <w:t>o dofinansowanie, w tym wykluczeniu, o którym mowa w art. 207 ust. 4 usta</w:t>
            </w:r>
            <w:r>
              <w:rPr>
                <w:rFonts w:ascii="Myriad Pro" w:eastAsia="Malgun Gothic" w:hAnsi="Myriad Pro" w:cs="Arial"/>
                <w:sz w:val="20"/>
              </w:rPr>
              <w:t xml:space="preserve">wy z dnia 27 sierpnia 2009 r., </w:t>
            </w:r>
            <w:r w:rsidRPr="00457E59">
              <w:rPr>
                <w:rFonts w:ascii="Myriad Pro" w:eastAsia="Malgun Gothic" w:hAnsi="Myriad Pro" w:cs="Arial"/>
                <w:sz w:val="20"/>
              </w:rPr>
              <w:t>o finansach publicznych.</w:t>
            </w:r>
          </w:p>
          <w:p w:rsidR="00B11567" w:rsidRPr="009E668A" w:rsidRDefault="00B11567" w:rsidP="00B11567">
            <w:pPr>
              <w:autoSpaceDE w:val="0"/>
              <w:autoSpaceDN w:val="0"/>
              <w:adjustRightInd w:val="0"/>
              <w:jc w:val="both"/>
              <w:rPr>
                <w:rFonts w:ascii="Myriad Pro" w:eastAsia="MyriadPro-Regular" w:hAnsi="Myriad Pro" w:cs="Arial"/>
                <w:sz w:val="20"/>
              </w:rPr>
            </w:pPr>
            <w:r w:rsidRPr="00457E59">
              <w:rPr>
                <w:rFonts w:ascii="Myriad Pro" w:eastAsia="MyriadPro-Regular" w:hAnsi="Myriad Pro" w:cs="Arial"/>
                <w:sz w:val="20"/>
              </w:rPr>
              <w:t xml:space="preserve">Beneficjent, zgodnie z </w:t>
            </w:r>
            <w:r w:rsidRPr="00457E59">
              <w:rPr>
                <w:rFonts w:ascii="Myriad Pro" w:eastAsia="MyriadPro-Regular" w:hAnsi="Myriad Pro" w:cs="Arial"/>
                <w:i/>
                <w:sz w:val="20"/>
              </w:rPr>
              <w:t>SOOP RPO WZ 2014-2020</w:t>
            </w:r>
            <w:r w:rsidRPr="00457E59">
              <w:rPr>
                <w:rFonts w:ascii="Myriad Pro" w:eastAsia="MyriadPro-Regular" w:hAnsi="Myriad Pro" w:cs="Arial"/>
                <w:sz w:val="20"/>
              </w:rPr>
              <w:t>, jest podmiotem uprawnionym do ubiegania się o dofinansowanie w ramach Działania typu/ów projektu/ów, w k</w:t>
            </w:r>
            <w:r>
              <w:rPr>
                <w:rFonts w:ascii="Myriad Pro" w:eastAsia="MyriadPro-Regular" w:hAnsi="Myriad Pro" w:cs="Arial"/>
                <w:sz w:val="20"/>
              </w:rPr>
              <w:t>tórym ogłoszony został konkurs.</w:t>
            </w:r>
          </w:p>
        </w:tc>
        <w:tc>
          <w:tcPr>
            <w:tcW w:w="6011" w:type="dxa"/>
          </w:tcPr>
          <w:p w:rsidR="00B11567" w:rsidRPr="00457E59" w:rsidRDefault="00B11567" w:rsidP="00B11567">
            <w:pPr>
              <w:autoSpaceDE w:val="0"/>
              <w:autoSpaceDN w:val="0"/>
              <w:adjustRightInd w:val="0"/>
              <w:spacing w:line="276" w:lineRule="auto"/>
              <w:jc w:val="both"/>
              <w:rPr>
                <w:rFonts w:ascii="Myriad Pro" w:eastAsia="Malgun Gothic" w:hAnsi="Myriad Pro" w:cs="Arial"/>
                <w:sz w:val="20"/>
              </w:rPr>
            </w:pPr>
            <w:r w:rsidRPr="00457E59">
              <w:rPr>
                <w:rFonts w:ascii="Myriad Pro" w:eastAsia="Malgun Gothic" w:hAnsi="Myriad Pro" w:cs="Arial"/>
                <w:sz w:val="20"/>
              </w:rPr>
              <w:t>Spełnienie kryterium jest konieczne do przyznania dofinansowania.</w:t>
            </w:r>
          </w:p>
          <w:p w:rsidR="00B11567" w:rsidRPr="00457E59" w:rsidRDefault="00B11567" w:rsidP="00B11567">
            <w:pPr>
              <w:autoSpaceDE w:val="0"/>
              <w:autoSpaceDN w:val="0"/>
              <w:adjustRightInd w:val="0"/>
              <w:spacing w:line="276" w:lineRule="auto"/>
              <w:jc w:val="both"/>
              <w:rPr>
                <w:rFonts w:ascii="Myriad Pro" w:eastAsia="Malgun Gothic" w:hAnsi="Myriad Pro" w:cs="Arial"/>
                <w:sz w:val="20"/>
              </w:rPr>
            </w:pPr>
            <w:r w:rsidRPr="00457E59">
              <w:rPr>
                <w:rFonts w:ascii="Myriad Pro" w:eastAsia="Malgun Gothic" w:hAnsi="Myriad Pro" w:cs="Arial"/>
                <w:sz w:val="20"/>
              </w:rPr>
              <w:t>Projekty niespełniające kryterium są odrzucane.</w:t>
            </w:r>
          </w:p>
          <w:p w:rsidR="00B11567" w:rsidRPr="00457E59" w:rsidRDefault="00B11567" w:rsidP="00B11567">
            <w:pPr>
              <w:autoSpaceDE w:val="0"/>
              <w:autoSpaceDN w:val="0"/>
              <w:adjustRightInd w:val="0"/>
              <w:spacing w:line="276" w:lineRule="auto"/>
              <w:jc w:val="both"/>
              <w:rPr>
                <w:rFonts w:ascii="Myriad Pro" w:eastAsia="Malgun Gothic" w:hAnsi="Myriad Pro" w:cs="Arial"/>
                <w:sz w:val="20"/>
              </w:rPr>
            </w:pPr>
            <w:r w:rsidRPr="00457E59">
              <w:rPr>
                <w:rFonts w:ascii="Myriad Pro" w:hAnsi="Myriad Pro" w:cs="Arial"/>
                <w:sz w:val="20"/>
              </w:rPr>
              <w:t xml:space="preserve">Kryterium będzie weryfikowane na etapie KOP, na dzień podpisania umowy oraz w przypadku zmiany Partnera (jeśli dotyczy). </w:t>
            </w:r>
          </w:p>
          <w:p w:rsidR="00B11567" w:rsidRPr="00457E59" w:rsidRDefault="00B11567" w:rsidP="00B11567">
            <w:pPr>
              <w:spacing w:before="40" w:line="276" w:lineRule="auto"/>
              <w:ind w:left="36"/>
              <w:contextualSpacing/>
              <w:jc w:val="both"/>
              <w:rPr>
                <w:rFonts w:ascii="Myriad Pro" w:eastAsia="Malgun Gothic" w:hAnsi="Myriad Pro" w:cs="Arial"/>
                <w:sz w:val="20"/>
              </w:rPr>
            </w:pPr>
            <w:r w:rsidRPr="00457E59">
              <w:rPr>
                <w:rFonts w:ascii="Myriad Pro" w:eastAsia="Malgun Gothic" w:hAnsi="Myriad Pro" w:cs="Arial"/>
                <w:sz w:val="20"/>
              </w:rPr>
              <w:t>Ocena spełniania kryterium polega na przypisaniu wartości logicznych „tak”, „nie”.</w:t>
            </w:r>
          </w:p>
        </w:tc>
      </w:tr>
      <w:tr w:rsidR="00B11567" w:rsidRPr="001F3A70" w:rsidTr="00B11567">
        <w:trPr>
          <w:trHeight w:val="3706"/>
          <w:jc w:val="center"/>
        </w:trPr>
        <w:tc>
          <w:tcPr>
            <w:tcW w:w="539" w:type="dxa"/>
          </w:tcPr>
          <w:p w:rsidR="00B11567" w:rsidRPr="001F3A70" w:rsidRDefault="00B11567" w:rsidP="00912095">
            <w:pPr>
              <w:pStyle w:val="Akapitzlist"/>
              <w:numPr>
                <w:ilvl w:val="0"/>
                <w:numId w:val="157"/>
              </w:numPr>
              <w:spacing w:before="40" w:after="40" w:line="276" w:lineRule="auto"/>
              <w:ind w:left="0" w:firstLine="0"/>
              <w:contextualSpacing w:val="0"/>
              <w:rPr>
                <w:rFonts w:ascii="Arial" w:hAnsi="Arial" w:cs="Arial"/>
              </w:rPr>
            </w:pPr>
          </w:p>
        </w:tc>
        <w:tc>
          <w:tcPr>
            <w:tcW w:w="2524" w:type="dxa"/>
          </w:tcPr>
          <w:p w:rsidR="00B11567" w:rsidRPr="00457E59" w:rsidRDefault="00B11567" w:rsidP="00B11567">
            <w:pPr>
              <w:spacing w:before="40" w:after="40" w:line="276" w:lineRule="auto"/>
              <w:rPr>
                <w:rFonts w:ascii="Myriad Pro" w:hAnsi="Myriad Pro" w:cs="Arial"/>
                <w:sz w:val="20"/>
              </w:rPr>
            </w:pPr>
            <w:r w:rsidRPr="00457E59">
              <w:rPr>
                <w:rFonts w:ascii="Myriad Pro" w:hAnsi="Myriad Pro" w:cs="Arial"/>
                <w:sz w:val="20"/>
              </w:rPr>
              <w:t>Zgodność z zasadami horyzontalnymi.</w:t>
            </w:r>
          </w:p>
        </w:tc>
        <w:tc>
          <w:tcPr>
            <w:tcW w:w="5101" w:type="dxa"/>
          </w:tcPr>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Projekt jest zgodny z:</w:t>
            </w:r>
          </w:p>
          <w:p w:rsidR="00B11567" w:rsidRPr="00457E59" w:rsidRDefault="00B11567" w:rsidP="00912095">
            <w:pPr>
              <w:pStyle w:val="Akapitzlist"/>
              <w:numPr>
                <w:ilvl w:val="0"/>
                <w:numId w:val="158"/>
              </w:numPr>
              <w:spacing w:before="40" w:after="40" w:line="276" w:lineRule="auto"/>
              <w:ind w:left="315" w:hanging="284"/>
              <w:contextualSpacing w:val="0"/>
              <w:jc w:val="both"/>
              <w:rPr>
                <w:rFonts w:cs="Arial"/>
              </w:rPr>
            </w:pPr>
            <w:r w:rsidRPr="00457E59">
              <w:rPr>
                <w:rFonts w:cs="Arial"/>
              </w:rPr>
              <w:t>zasadą rów</w:t>
            </w:r>
            <w:r>
              <w:rPr>
                <w:rFonts w:cs="Arial"/>
              </w:rPr>
              <w:t xml:space="preserve">ności szans kobiet i mężczyzn,  </w:t>
            </w:r>
            <w:r w:rsidRPr="00457E59">
              <w:rPr>
                <w:rFonts w:cs="Arial"/>
              </w:rPr>
              <w:t xml:space="preserve">w oparciu o </w:t>
            </w:r>
            <w:r w:rsidRPr="00457E59">
              <w:rPr>
                <w:rFonts w:cs="Arial"/>
                <w:i/>
              </w:rPr>
              <w:t>standard minimum</w:t>
            </w:r>
            <w:r w:rsidRPr="00457E59">
              <w:rPr>
                <w:rFonts w:cs="Arial"/>
              </w:rPr>
              <w:t>,</w:t>
            </w:r>
          </w:p>
          <w:p w:rsidR="00B11567" w:rsidRPr="00457E59" w:rsidRDefault="00B11567" w:rsidP="00912095">
            <w:pPr>
              <w:pStyle w:val="Akapitzlist"/>
              <w:numPr>
                <w:ilvl w:val="0"/>
                <w:numId w:val="158"/>
              </w:numPr>
              <w:spacing w:before="40" w:after="40" w:line="276" w:lineRule="auto"/>
              <w:ind w:left="315" w:hanging="284"/>
              <w:contextualSpacing w:val="0"/>
              <w:jc w:val="both"/>
              <w:rPr>
                <w:rFonts w:cs="Arial"/>
              </w:rPr>
            </w:pPr>
            <w:r w:rsidRPr="00457E59">
              <w:rPr>
                <w:rFonts w:cs="Arial"/>
              </w:rPr>
              <w:t xml:space="preserve">właściwymi politykami i zasadami wspólnotowymi: </w:t>
            </w:r>
          </w:p>
          <w:p w:rsidR="00B11567" w:rsidRPr="00457E59" w:rsidRDefault="00B11567" w:rsidP="00912095">
            <w:pPr>
              <w:pStyle w:val="Akapitzlist"/>
              <w:numPr>
                <w:ilvl w:val="0"/>
                <w:numId w:val="40"/>
              </w:numPr>
              <w:autoSpaceDE w:val="0"/>
              <w:autoSpaceDN w:val="0"/>
              <w:adjustRightInd w:val="0"/>
              <w:jc w:val="both"/>
              <w:rPr>
                <w:rFonts w:eastAsia="MyriadPro-Regular" w:cs="Arial"/>
              </w:rPr>
            </w:pPr>
            <w:r w:rsidRPr="00457E59">
              <w:rPr>
                <w:rFonts w:eastAsia="MyriadPro-Regular" w:cs="Arial"/>
              </w:rPr>
              <w:t>zrównoważonego rozwoju,</w:t>
            </w:r>
          </w:p>
          <w:p w:rsidR="00B11567" w:rsidRPr="00457E59" w:rsidRDefault="00B11567" w:rsidP="00912095">
            <w:pPr>
              <w:pStyle w:val="Akapitzlist"/>
              <w:numPr>
                <w:ilvl w:val="0"/>
                <w:numId w:val="40"/>
              </w:numPr>
              <w:autoSpaceDE w:val="0"/>
              <w:autoSpaceDN w:val="0"/>
              <w:adjustRightInd w:val="0"/>
              <w:jc w:val="both"/>
              <w:rPr>
                <w:rFonts w:eastAsia="MyriadPro-Regular" w:cs="Arial"/>
              </w:rPr>
            </w:pPr>
            <w:r w:rsidRPr="00457E59">
              <w:rPr>
                <w:rFonts w:eastAsia="MyriadPro-Regular" w:cs="Arial"/>
              </w:rPr>
              <w:t>promowania i realizacji zasady równości szans i niedyskryminacji, w tym. m. in. koniecznością stosowania zasady uniwersalnego projektowania.</w:t>
            </w:r>
          </w:p>
          <w:p w:rsidR="00B11567" w:rsidRPr="00457E59" w:rsidRDefault="00B11567" w:rsidP="00B11567">
            <w:pPr>
              <w:autoSpaceDE w:val="0"/>
              <w:autoSpaceDN w:val="0"/>
              <w:adjustRightInd w:val="0"/>
              <w:jc w:val="both"/>
              <w:rPr>
                <w:rFonts w:ascii="Myriad Pro" w:eastAsia="MyriadPro-Regular" w:hAnsi="Myriad Pro" w:cs="Arial"/>
                <w:sz w:val="20"/>
              </w:rPr>
            </w:pPr>
            <w:r w:rsidRPr="00457E59">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Pr>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Spełnienie kryterium jest konieczne do przyznania dofinansowania.</w:t>
            </w:r>
          </w:p>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Projekty niespełniające kryterium są odrzucane.</w:t>
            </w:r>
          </w:p>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Ocena spełniania kryterium polega na przypisaniu wartości logicznych „tak”, „nie”.</w:t>
            </w:r>
          </w:p>
        </w:tc>
      </w:tr>
    </w:tbl>
    <w:p w:rsidR="00331538" w:rsidRDefault="00331538" w:rsidP="00B11567">
      <w:pPr>
        <w:rPr>
          <w:rFonts w:ascii="Myriad Pro" w:eastAsiaTheme="majorEastAsia" w:hAnsi="Myriad Pro" w:cs="Arial"/>
          <w:b/>
          <w:bCs/>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B11567" w:rsidRPr="002B689F" w:rsidTr="00B11567">
        <w:trPr>
          <w:jc w:val="center"/>
        </w:trPr>
        <w:tc>
          <w:tcPr>
            <w:tcW w:w="14175" w:type="dxa"/>
            <w:gridSpan w:val="4"/>
            <w:shd w:val="clear" w:color="auto" w:fill="D9D9D9" w:themeFill="background1" w:themeFillShade="D9"/>
          </w:tcPr>
          <w:p w:rsidR="00B11567" w:rsidRPr="00457E59" w:rsidRDefault="00B11567" w:rsidP="00B11567">
            <w:pPr>
              <w:spacing w:before="40" w:after="40" w:line="240" w:lineRule="auto"/>
              <w:jc w:val="center"/>
              <w:rPr>
                <w:rFonts w:ascii="Myriad Pro" w:hAnsi="Myriad Pro" w:cs="Arial"/>
                <w:sz w:val="20"/>
              </w:rPr>
            </w:pPr>
            <w:r w:rsidRPr="00457E59">
              <w:rPr>
                <w:rFonts w:ascii="Myriad Pro" w:hAnsi="Myriad Pro" w:cs="Arial"/>
                <w:b/>
                <w:sz w:val="20"/>
              </w:rPr>
              <w:lastRenderedPageBreak/>
              <w:t>Kryteria wykonalności</w:t>
            </w:r>
          </w:p>
        </w:tc>
      </w:tr>
      <w:tr w:rsidR="00B11567" w:rsidRPr="002B689F" w:rsidTr="00B11567">
        <w:trPr>
          <w:jc w:val="center"/>
        </w:trPr>
        <w:tc>
          <w:tcPr>
            <w:tcW w:w="512" w:type="dxa"/>
          </w:tcPr>
          <w:p w:rsidR="00B11567" w:rsidRPr="00457E59" w:rsidRDefault="00B11567" w:rsidP="00B11567">
            <w:pPr>
              <w:spacing w:before="40" w:after="40" w:line="240" w:lineRule="auto"/>
              <w:ind w:left="-22"/>
              <w:rPr>
                <w:rFonts w:ascii="Myriad Pro" w:hAnsi="Myriad Pro" w:cs="Arial"/>
                <w:sz w:val="20"/>
              </w:rPr>
            </w:pPr>
            <w:r w:rsidRPr="00457E59">
              <w:rPr>
                <w:rFonts w:ascii="Myriad Pro" w:hAnsi="Myriad Pro" w:cs="Arial"/>
                <w:sz w:val="18"/>
              </w:rPr>
              <w:t>L.p.</w:t>
            </w:r>
          </w:p>
        </w:tc>
        <w:tc>
          <w:tcPr>
            <w:tcW w:w="2126" w:type="dxa"/>
          </w:tcPr>
          <w:p w:rsidR="00B11567" w:rsidRPr="00457E59" w:rsidRDefault="00B11567" w:rsidP="00B11567">
            <w:pPr>
              <w:spacing w:before="40" w:after="40" w:line="240" w:lineRule="auto"/>
              <w:jc w:val="center"/>
              <w:rPr>
                <w:rFonts w:ascii="Myriad Pro" w:hAnsi="Myriad Pro" w:cs="Arial"/>
                <w:sz w:val="20"/>
              </w:rPr>
            </w:pPr>
            <w:r w:rsidRPr="00457E59">
              <w:rPr>
                <w:rFonts w:ascii="Myriad Pro" w:hAnsi="Myriad Pro" w:cs="Arial"/>
                <w:sz w:val="20"/>
              </w:rPr>
              <w:t>Nazwa kryterium</w:t>
            </w:r>
          </w:p>
        </w:tc>
        <w:tc>
          <w:tcPr>
            <w:tcW w:w="6804" w:type="dxa"/>
          </w:tcPr>
          <w:p w:rsidR="00B11567" w:rsidRPr="00457E59" w:rsidRDefault="00B11567" w:rsidP="00B11567">
            <w:pPr>
              <w:spacing w:before="40" w:after="40" w:line="240" w:lineRule="auto"/>
              <w:jc w:val="center"/>
              <w:rPr>
                <w:rFonts w:ascii="Myriad Pro" w:hAnsi="Myriad Pro" w:cs="Arial"/>
                <w:sz w:val="20"/>
              </w:rPr>
            </w:pPr>
            <w:r w:rsidRPr="00457E59">
              <w:rPr>
                <w:rFonts w:ascii="Myriad Pro" w:hAnsi="Myriad Pro" w:cs="Arial"/>
                <w:sz w:val="20"/>
              </w:rPr>
              <w:t>Definicja kryterium</w:t>
            </w:r>
          </w:p>
        </w:tc>
        <w:tc>
          <w:tcPr>
            <w:tcW w:w="4733" w:type="dxa"/>
          </w:tcPr>
          <w:p w:rsidR="00B11567" w:rsidRPr="00457E59" w:rsidRDefault="00B11567" w:rsidP="00B11567">
            <w:pPr>
              <w:spacing w:before="40" w:after="40" w:line="240" w:lineRule="auto"/>
              <w:jc w:val="center"/>
              <w:rPr>
                <w:rFonts w:ascii="Myriad Pro" w:hAnsi="Myriad Pro" w:cs="Arial"/>
                <w:sz w:val="20"/>
              </w:rPr>
            </w:pPr>
            <w:r w:rsidRPr="00457E59">
              <w:rPr>
                <w:rFonts w:ascii="Myriad Pro" w:hAnsi="Myriad Pro" w:cs="Arial"/>
                <w:sz w:val="20"/>
              </w:rPr>
              <w:t>Opis znaczenia kryterium</w:t>
            </w:r>
          </w:p>
        </w:tc>
      </w:tr>
      <w:tr w:rsidR="00B11567" w:rsidRPr="002B689F" w:rsidTr="00B11567">
        <w:trPr>
          <w:jc w:val="center"/>
        </w:trPr>
        <w:tc>
          <w:tcPr>
            <w:tcW w:w="512" w:type="dxa"/>
          </w:tcPr>
          <w:p w:rsidR="00B11567" w:rsidRPr="00457E59" w:rsidRDefault="00B11567" w:rsidP="00B11567">
            <w:pPr>
              <w:spacing w:before="40" w:after="40" w:line="240" w:lineRule="auto"/>
              <w:jc w:val="center"/>
              <w:rPr>
                <w:rFonts w:ascii="Myriad Pro" w:hAnsi="Myriad Pro" w:cs="Arial"/>
                <w:sz w:val="20"/>
              </w:rPr>
            </w:pPr>
            <w:r w:rsidRPr="00457E59">
              <w:rPr>
                <w:rFonts w:ascii="Myriad Pro" w:hAnsi="Myriad Pro" w:cs="Arial"/>
                <w:sz w:val="20"/>
              </w:rPr>
              <w:t>1</w:t>
            </w:r>
          </w:p>
        </w:tc>
        <w:tc>
          <w:tcPr>
            <w:tcW w:w="2126" w:type="dxa"/>
          </w:tcPr>
          <w:p w:rsidR="00B11567" w:rsidRPr="00457E59" w:rsidRDefault="00B11567" w:rsidP="00B11567">
            <w:pPr>
              <w:spacing w:before="40" w:after="40" w:line="240" w:lineRule="auto"/>
              <w:jc w:val="center"/>
              <w:rPr>
                <w:rFonts w:ascii="Myriad Pro" w:hAnsi="Myriad Pro" w:cs="Arial"/>
                <w:sz w:val="20"/>
              </w:rPr>
            </w:pPr>
            <w:r w:rsidRPr="00457E59">
              <w:rPr>
                <w:rFonts w:ascii="Myriad Pro" w:hAnsi="Myriad Pro" w:cs="Arial"/>
                <w:sz w:val="20"/>
              </w:rPr>
              <w:t>2</w:t>
            </w:r>
          </w:p>
        </w:tc>
        <w:tc>
          <w:tcPr>
            <w:tcW w:w="6804" w:type="dxa"/>
          </w:tcPr>
          <w:p w:rsidR="00B11567" w:rsidRPr="00457E59" w:rsidRDefault="00B11567" w:rsidP="00B11567">
            <w:pPr>
              <w:spacing w:before="40" w:after="40" w:line="240" w:lineRule="auto"/>
              <w:jc w:val="center"/>
              <w:rPr>
                <w:rFonts w:ascii="Myriad Pro" w:hAnsi="Myriad Pro" w:cs="Arial"/>
                <w:sz w:val="20"/>
              </w:rPr>
            </w:pPr>
            <w:r w:rsidRPr="00457E59">
              <w:rPr>
                <w:rFonts w:ascii="Myriad Pro" w:hAnsi="Myriad Pro" w:cs="Arial"/>
                <w:sz w:val="20"/>
              </w:rPr>
              <w:t>3</w:t>
            </w:r>
          </w:p>
        </w:tc>
        <w:tc>
          <w:tcPr>
            <w:tcW w:w="4733" w:type="dxa"/>
          </w:tcPr>
          <w:p w:rsidR="00B11567" w:rsidRPr="00457E59" w:rsidRDefault="00B11567" w:rsidP="00B11567">
            <w:pPr>
              <w:spacing w:before="40" w:after="40" w:line="240" w:lineRule="auto"/>
              <w:jc w:val="center"/>
              <w:rPr>
                <w:rFonts w:ascii="Myriad Pro" w:hAnsi="Myriad Pro" w:cs="Arial"/>
                <w:sz w:val="20"/>
              </w:rPr>
            </w:pPr>
            <w:r w:rsidRPr="00457E59">
              <w:rPr>
                <w:rFonts w:ascii="Myriad Pro" w:hAnsi="Myriad Pro" w:cs="Arial"/>
                <w:sz w:val="20"/>
              </w:rPr>
              <w:t>4</w:t>
            </w:r>
          </w:p>
        </w:tc>
      </w:tr>
      <w:tr w:rsidR="00B11567" w:rsidRPr="002B689F" w:rsidTr="00B11567">
        <w:trPr>
          <w:jc w:val="center"/>
        </w:trPr>
        <w:tc>
          <w:tcPr>
            <w:tcW w:w="512" w:type="dxa"/>
          </w:tcPr>
          <w:p w:rsidR="00B11567" w:rsidRPr="00457E59" w:rsidRDefault="00B11567" w:rsidP="00912095">
            <w:pPr>
              <w:pStyle w:val="Akapitzlist"/>
              <w:numPr>
                <w:ilvl w:val="0"/>
                <w:numId w:val="159"/>
              </w:numPr>
              <w:spacing w:before="40" w:after="40" w:line="240" w:lineRule="auto"/>
              <w:ind w:left="0" w:firstLine="0"/>
              <w:contextualSpacing w:val="0"/>
              <w:rPr>
                <w:rFonts w:cs="Arial"/>
              </w:rPr>
            </w:pPr>
          </w:p>
        </w:tc>
        <w:tc>
          <w:tcPr>
            <w:tcW w:w="2126" w:type="dxa"/>
            <w:shd w:val="clear" w:color="auto" w:fill="auto"/>
          </w:tcPr>
          <w:p w:rsidR="00B11567" w:rsidRPr="00457E59" w:rsidRDefault="00B11567" w:rsidP="00B11567">
            <w:pPr>
              <w:spacing w:before="40" w:after="40" w:line="240" w:lineRule="auto"/>
              <w:rPr>
                <w:rFonts w:ascii="Myriad Pro" w:hAnsi="Myriad Pro" w:cs="Arial"/>
                <w:sz w:val="20"/>
              </w:rPr>
            </w:pPr>
            <w:r w:rsidRPr="00457E59">
              <w:rPr>
                <w:rFonts w:ascii="Myriad Pro" w:hAnsi="Myriad Pro" w:cs="Arial"/>
                <w:sz w:val="20"/>
              </w:rPr>
              <w:t>Zgodność prawna</w:t>
            </w:r>
          </w:p>
        </w:tc>
        <w:tc>
          <w:tcPr>
            <w:tcW w:w="6804" w:type="dxa"/>
          </w:tcPr>
          <w:p w:rsidR="00B11567" w:rsidRPr="00457E59" w:rsidRDefault="00B11567" w:rsidP="00B11567">
            <w:pPr>
              <w:autoSpaceDE w:val="0"/>
              <w:autoSpaceDN w:val="0"/>
              <w:adjustRightInd w:val="0"/>
              <w:spacing w:after="0"/>
              <w:jc w:val="both"/>
              <w:rPr>
                <w:rFonts w:ascii="Myriad Pro" w:eastAsia="MyriadPro-Regular" w:hAnsi="Myriad Pro" w:cs="Arial"/>
                <w:sz w:val="20"/>
              </w:rPr>
            </w:pPr>
            <w:r w:rsidRPr="00457E59">
              <w:rPr>
                <w:rFonts w:ascii="Myriad Pro" w:hAnsi="Myriad Pro" w:cs="Arial"/>
                <w:sz w:val="20"/>
              </w:rPr>
              <w:t>Projekt jest zgodny z prawodaw</w:t>
            </w:r>
            <w:r>
              <w:rPr>
                <w:rFonts w:ascii="Myriad Pro" w:hAnsi="Myriad Pro" w:cs="Arial"/>
                <w:sz w:val="20"/>
              </w:rPr>
              <w:t xml:space="preserve">stwem wspólnotowym i krajowym, </w:t>
            </w:r>
            <w:r w:rsidRPr="00457E59">
              <w:rPr>
                <w:rFonts w:ascii="Myriad Pro" w:hAnsi="Myriad Pro" w:cs="Arial"/>
                <w:sz w:val="20"/>
              </w:rPr>
              <w:t xml:space="preserve">w tym przepisami ustawy z dnia 29 stycznia 2004 r. </w:t>
            </w:r>
            <w:r w:rsidRPr="00457E59">
              <w:rPr>
                <w:rFonts w:ascii="Myriad Pro" w:hAnsi="Myriad Pro" w:cs="Arial"/>
                <w:i/>
                <w:sz w:val="20"/>
              </w:rPr>
              <w:t>Prawo zamówień publicznych</w:t>
            </w:r>
            <w:r w:rsidRPr="00457E59">
              <w:rPr>
                <w:rFonts w:ascii="Myriad Pro" w:hAnsi="Myriad Pro" w:cs="Arial"/>
                <w:sz w:val="20"/>
              </w:rPr>
              <w:t>.</w:t>
            </w:r>
            <w:r w:rsidRPr="00457E59">
              <w:rPr>
                <w:rFonts w:ascii="Myriad Pro" w:eastAsia="MyriadPro-Regular" w:hAnsi="Myriad Pro" w:cs="Arial"/>
                <w:sz w:val="20"/>
              </w:rPr>
              <w:t xml:space="preserve"> </w:t>
            </w:r>
          </w:p>
          <w:p w:rsidR="00B11567" w:rsidRPr="009E668A" w:rsidRDefault="00B11567" w:rsidP="00B11567">
            <w:pPr>
              <w:autoSpaceDE w:val="0"/>
              <w:autoSpaceDN w:val="0"/>
              <w:adjustRightInd w:val="0"/>
              <w:jc w:val="both"/>
              <w:rPr>
                <w:rFonts w:ascii="Myriad Pro" w:eastAsia="MyriadPro-Regular" w:hAnsi="Myriad Pro" w:cs="Arial"/>
                <w:sz w:val="20"/>
              </w:rPr>
            </w:pPr>
            <w:r w:rsidRPr="00457E59">
              <w:rPr>
                <w:rFonts w:ascii="Myriad Pro" w:eastAsia="MyriadPro-Regular" w:hAnsi="Myriad Pro" w:cs="Arial"/>
                <w:sz w:val="20"/>
              </w:rPr>
              <w:t>Projekt spełnia wymogi utworzenia partnerstwa zgodnie z art. 33 ust. 2-4a ustawy z dnia 11 lipca 2014 r. o</w:t>
            </w:r>
            <w:r>
              <w:rPr>
                <w:rFonts w:ascii="Myriad Pro" w:eastAsia="MyriadPro-Regular" w:hAnsi="Myriad Pro" w:cs="Arial"/>
                <w:sz w:val="20"/>
              </w:rPr>
              <w:t xml:space="preserve"> zasadach realizacji programów </w:t>
            </w:r>
            <w:r w:rsidRPr="00457E59">
              <w:rPr>
                <w:rFonts w:ascii="Myriad Pro" w:eastAsia="MyriadPro-Regular" w:hAnsi="Myriad Pro" w:cs="Arial"/>
                <w:sz w:val="20"/>
              </w:rPr>
              <w:t>w zakresie polityki spójności finansowanych w perspektywie finansowej 2014-2020 (jeśli dotyczy).</w:t>
            </w:r>
          </w:p>
        </w:tc>
        <w:tc>
          <w:tcPr>
            <w:tcW w:w="4733" w:type="dxa"/>
          </w:tcPr>
          <w:p w:rsidR="00B11567" w:rsidRPr="00457E59" w:rsidRDefault="00B11567" w:rsidP="00B11567">
            <w:pPr>
              <w:spacing w:before="40" w:after="40" w:line="240" w:lineRule="auto"/>
              <w:ind w:left="34"/>
              <w:contextualSpacing/>
              <w:jc w:val="both"/>
              <w:rPr>
                <w:rFonts w:ascii="Myriad Pro" w:hAnsi="Myriad Pro" w:cs="Arial"/>
                <w:sz w:val="20"/>
              </w:rPr>
            </w:pPr>
            <w:r w:rsidRPr="00457E59">
              <w:rPr>
                <w:rFonts w:ascii="Myriad Pro" w:hAnsi="Myriad Pro" w:cs="Arial"/>
                <w:sz w:val="20"/>
              </w:rPr>
              <w:t>Spełnienie kryterium jest konieczne do przyznania dofinansowania.</w:t>
            </w:r>
          </w:p>
          <w:p w:rsidR="00B11567" w:rsidRPr="00457E59" w:rsidRDefault="00B11567" w:rsidP="00B11567">
            <w:pPr>
              <w:spacing w:before="40" w:after="40" w:line="240" w:lineRule="auto"/>
              <w:ind w:left="34"/>
              <w:contextualSpacing/>
              <w:jc w:val="both"/>
              <w:rPr>
                <w:rFonts w:ascii="Myriad Pro" w:hAnsi="Myriad Pro" w:cs="Arial"/>
                <w:sz w:val="20"/>
              </w:rPr>
            </w:pPr>
            <w:r w:rsidRPr="00457E59">
              <w:rPr>
                <w:rFonts w:ascii="Myriad Pro" w:hAnsi="Myriad Pro" w:cs="Arial"/>
                <w:sz w:val="20"/>
              </w:rPr>
              <w:t>Projekty niespełniające kryterium są odrzucane.</w:t>
            </w:r>
          </w:p>
          <w:p w:rsidR="00B11567" w:rsidRPr="00457E59" w:rsidRDefault="00B11567" w:rsidP="00B11567">
            <w:pPr>
              <w:spacing w:before="40" w:after="40" w:line="240" w:lineRule="auto"/>
              <w:ind w:left="34"/>
              <w:contextualSpacing/>
              <w:jc w:val="both"/>
              <w:rPr>
                <w:rFonts w:ascii="Myriad Pro" w:hAnsi="Myriad Pro" w:cs="Arial"/>
                <w:sz w:val="20"/>
              </w:rPr>
            </w:pPr>
            <w:r w:rsidRPr="00457E59">
              <w:rPr>
                <w:rFonts w:ascii="Myriad Pro" w:hAnsi="Myriad Pro" w:cs="Arial"/>
                <w:sz w:val="20"/>
              </w:rPr>
              <w:t>Ocena spełniania kryterium polega na przypisaniu wartości logicznych „tak”, „nie”.</w:t>
            </w:r>
          </w:p>
        </w:tc>
      </w:tr>
      <w:tr w:rsidR="00B11567" w:rsidRPr="002B689F" w:rsidTr="00B11567">
        <w:trPr>
          <w:jc w:val="center"/>
        </w:trPr>
        <w:tc>
          <w:tcPr>
            <w:tcW w:w="512" w:type="dxa"/>
          </w:tcPr>
          <w:p w:rsidR="00B11567" w:rsidRPr="00457E59" w:rsidRDefault="00B11567" w:rsidP="00912095">
            <w:pPr>
              <w:pStyle w:val="Akapitzlist"/>
              <w:numPr>
                <w:ilvl w:val="0"/>
                <w:numId w:val="159"/>
              </w:numPr>
              <w:spacing w:after="0" w:line="240" w:lineRule="auto"/>
              <w:ind w:left="0" w:firstLine="0"/>
              <w:contextualSpacing w:val="0"/>
              <w:rPr>
                <w:rFonts w:cs="Arial"/>
              </w:rPr>
            </w:pPr>
          </w:p>
        </w:tc>
        <w:tc>
          <w:tcPr>
            <w:tcW w:w="2126" w:type="dxa"/>
            <w:shd w:val="clear" w:color="auto" w:fill="auto"/>
          </w:tcPr>
          <w:p w:rsidR="00B11567" w:rsidRPr="00457E59" w:rsidRDefault="00B11567" w:rsidP="00B11567">
            <w:pPr>
              <w:autoSpaceDE w:val="0"/>
              <w:autoSpaceDN w:val="0"/>
              <w:adjustRightInd w:val="0"/>
              <w:spacing w:after="0"/>
              <w:rPr>
                <w:rFonts w:ascii="Myriad Pro" w:eastAsia="Malgun Gothic" w:hAnsi="Myriad Pro" w:cs="Arial"/>
                <w:sz w:val="20"/>
              </w:rPr>
            </w:pPr>
            <w:r w:rsidRPr="00457E59">
              <w:rPr>
                <w:rFonts w:ascii="Myriad Pro" w:eastAsia="Malgun Gothic" w:hAnsi="Myriad Pro" w:cs="Arial"/>
                <w:sz w:val="20"/>
              </w:rPr>
              <w:t>Zgodność</w:t>
            </w:r>
          </w:p>
          <w:p w:rsidR="00B11567" w:rsidRPr="00457E59" w:rsidRDefault="00B11567" w:rsidP="00B11567">
            <w:pPr>
              <w:autoSpaceDE w:val="0"/>
              <w:autoSpaceDN w:val="0"/>
              <w:adjustRightInd w:val="0"/>
              <w:spacing w:after="0"/>
              <w:rPr>
                <w:rFonts w:ascii="Myriad Pro" w:eastAsia="Malgun Gothic" w:hAnsi="Myriad Pro" w:cs="Arial"/>
                <w:sz w:val="20"/>
              </w:rPr>
            </w:pPr>
            <w:r w:rsidRPr="00457E59">
              <w:rPr>
                <w:rFonts w:ascii="Myriad Pro" w:eastAsia="Malgun Gothic" w:hAnsi="Myriad Pro" w:cs="Arial"/>
                <w:sz w:val="20"/>
              </w:rPr>
              <w:t>z wymogami pomocy</w:t>
            </w:r>
          </w:p>
          <w:p w:rsidR="00B11567" w:rsidRPr="00457E59" w:rsidRDefault="00B11567" w:rsidP="00B11567">
            <w:pPr>
              <w:spacing w:after="0" w:line="240" w:lineRule="auto"/>
              <w:rPr>
                <w:rFonts w:ascii="Myriad Pro" w:eastAsia="Malgun Gothic" w:hAnsi="Myriad Pro" w:cs="Arial"/>
                <w:sz w:val="20"/>
              </w:rPr>
            </w:pPr>
            <w:r w:rsidRPr="00457E59">
              <w:rPr>
                <w:rFonts w:ascii="Myriad Pro" w:eastAsia="Malgun Gothic" w:hAnsi="Myriad Pro" w:cs="Arial"/>
                <w:sz w:val="20"/>
              </w:rPr>
              <w:t>publicznej</w:t>
            </w:r>
          </w:p>
        </w:tc>
        <w:tc>
          <w:tcPr>
            <w:tcW w:w="6804" w:type="dxa"/>
          </w:tcPr>
          <w:p w:rsidR="00B11567" w:rsidRPr="00457E59" w:rsidRDefault="00B11567" w:rsidP="00B11567">
            <w:pPr>
              <w:spacing w:after="0" w:line="240" w:lineRule="auto"/>
              <w:jc w:val="both"/>
              <w:rPr>
                <w:rFonts w:ascii="Myriad Pro" w:eastAsia="Malgun Gothic" w:hAnsi="Myriad Pro" w:cs="Arial"/>
                <w:sz w:val="20"/>
              </w:rPr>
            </w:pPr>
            <w:r w:rsidRPr="00457E59">
              <w:rPr>
                <w:rFonts w:ascii="Myriad Pro" w:eastAsia="Malgun Gothic" w:hAnsi="Myriad Pro" w:cs="Arial"/>
                <w:sz w:val="20"/>
              </w:rPr>
              <w:t xml:space="preserve">Projekt jest zgodny regułami pomocy publicznej i/lub pomocy </w:t>
            </w:r>
            <w:r w:rsidRPr="00457E59">
              <w:rPr>
                <w:rFonts w:ascii="Myriad Pro" w:eastAsia="Malgun Gothic" w:hAnsi="Myriad Pro" w:cs="Arial"/>
                <w:i/>
                <w:sz w:val="20"/>
              </w:rPr>
              <w:t xml:space="preserve">de </w:t>
            </w:r>
            <w:proofErr w:type="spellStart"/>
            <w:r w:rsidRPr="00457E59">
              <w:rPr>
                <w:rFonts w:ascii="Myriad Pro" w:eastAsia="Malgun Gothic" w:hAnsi="Myriad Pro" w:cs="Arial"/>
                <w:i/>
                <w:sz w:val="20"/>
              </w:rPr>
              <w:t>minimis</w:t>
            </w:r>
            <w:proofErr w:type="spellEnd"/>
            <w:r w:rsidRPr="00457E59">
              <w:rPr>
                <w:rFonts w:ascii="Myriad Pro" w:eastAsia="Malgun Gothic" w:hAnsi="Myriad Pro" w:cs="Arial"/>
                <w:sz w:val="20"/>
              </w:rPr>
              <w:t>.</w:t>
            </w:r>
          </w:p>
        </w:tc>
        <w:tc>
          <w:tcPr>
            <w:tcW w:w="4733" w:type="dxa"/>
          </w:tcPr>
          <w:p w:rsidR="00B11567" w:rsidRPr="00457E59" w:rsidRDefault="00B11567" w:rsidP="00B11567">
            <w:pPr>
              <w:spacing w:before="40" w:after="40"/>
              <w:jc w:val="both"/>
              <w:rPr>
                <w:rFonts w:ascii="Myriad Pro" w:hAnsi="Myriad Pro" w:cs="Arial"/>
                <w:sz w:val="20"/>
              </w:rPr>
            </w:pPr>
            <w:r w:rsidRPr="00457E59">
              <w:rPr>
                <w:rFonts w:ascii="Myriad Pro" w:hAnsi="Myriad Pro" w:cs="Arial"/>
                <w:sz w:val="20"/>
              </w:rPr>
              <w:t>Jeżeli dotyczy: spełnienie kryterium jest konieczne do przyznania dofinansowania.</w:t>
            </w:r>
          </w:p>
          <w:p w:rsidR="00B11567" w:rsidRPr="00457E59" w:rsidRDefault="00B11567" w:rsidP="00B11567">
            <w:pPr>
              <w:autoSpaceDE w:val="0"/>
              <w:autoSpaceDN w:val="0"/>
              <w:adjustRightInd w:val="0"/>
              <w:spacing w:after="0"/>
              <w:jc w:val="both"/>
              <w:rPr>
                <w:rFonts w:ascii="Myriad Pro" w:hAnsi="Myriad Pro" w:cs="Arial"/>
                <w:sz w:val="20"/>
              </w:rPr>
            </w:pPr>
            <w:r w:rsidRPr="00457E59">
              <w:rPr>
                <w:rFonts w:ascii="Myriad Pro" w:hAnsi="Myriad Pro" w:cs="Arial"/>
                <w:sz w:val="20"/>
              </w:rPr>
              <w:t>Projekty niespełniające kryterium są odrzucane.</w:t>
            </w:r>
          </w:p>
          <w:p w:rsidR="00B11567" w:rsidRPr="00457E59" w:rsidRDefault="00B11567" w:rsidP="00B11567">
            <w:pPr>
              <w:autoSpaceDE w:val="0"/>
              <w:autoSpaceDN w:val="0"/>
              <w:adjustRightInd w:val="0"/>
              <w:jc w:val="both"/>
              <w:rPr>
                <w:rFonts w:ascii="Myriad Pro" w:hAnsi="Myriad Pro" w:cs="Arial"/>
                <w:sz w:val="20"/>
              </w:rPr>
            </w:pPr>
            <w:r w:rsidRPr="00457E59">
              <w:rPr>
                <w:rFonts w:ascii="Myriad Pro" w:hAnsi="Myriad Pro" w:cs="Arial"/>
                <w:sz w:val="20"/>
              </w:rPr>
              <w:t>Ocena spełniania kryterium polega na przypisaniu wartości logicznych „tak”, „nie”, „nie dotyczy”.</w:t>
            </w:r>
          </w:p>
        </w:tc>
      </w:tr>
      <w:tr w:rsidR="00B11567" w:rsidRPr="002B689F" w:rsidTr="00B11567">
        <w:trPr>
          <w:jc w:val="center"/>
        </w:trPr>
        <w:tc>
          <w:tcPr>
            <w:tcW w:w="512" w:type="dxa"/>
          </w:tcPr>
          <w:p w:rsidR="00B11567" w:rsidRPr="00457E59" w:rsidRDefault="00B11567" w:rsidP="00912095">
            <w:pPr>
              <w:pStyle w:val="Akapitzlist"/>
              <w:numPr>
                <w:ilvl w:val="0"/>
                <w:numId w:val="159"/>
              </w:numPr>
              <w:spacing w:after="0" w:line="240" w:lineRule="auto"/>
              <w:ind w:left="0" w:firstLine="0"/>
              <w:contextualSpacing w:val="0"/>
              <w:rPr>
                <w:rFonts w:cs="Arial"/>
              </w:rPr>
            </w:pPr>
          </w:p>
        </w:tc>
        <w:tc>
          <w:tcPr>
            <w:tcW w:w="2126" w:type="dxa"/>
            <w:shd w:val="clear" w:color="auto" w:fill="auto"/>
          </w:tcPr>
          <w:p w:rsidR="00B11567" w:rsidRPr="00457E59" w:rsidRDefault="00B11567" w:rsidP="00B11567">
            <w:pPr>
              <w:spacing w:before="40" w:after="40" w:line="240" w:lineRule="auto"/>
              <w:rPr>
                <w:rFonts w:ascii="Myriad Pro" w:hAnsi="Myriad Pro" w:cs="Arial"/>
                <w:sz w:val="20"/>
              </w:rPr>
            </w:pPr>
            <w:r w:rsidRPr="00457E59">
              <w:rPr>
                <w:rFonts w:ascii="Myriad Pro" w:hAnsi="Myriad Pro" w:cs="Arial"/>
                <w:sz w:val="20"/>
              </w:rPr>
              <w:t>Zdolność finansowa</w:t>
            </w:r>
          </w:p>
        </w:tc>
        <w:tc>
          <w:tcPr>
            <w:tcW w:w="6804" w:type="dxa"/>
          </w:tcPr>
          <w:p w:rsidR="00B11567" w:rsidRPr="00457E59" w:rsidRDefault="00B11567" w:rsidP="00B11567">
            <w:pPr>
              <w:spacing w:before="40" w:after="40"/>
              <w:jc w:val="both"/>
              <w:rPr>
                <w:rFonts w:ascii="Myriad Pro" w:hAnsi="Myriad Pro" w:cs="Arial"/>
                <w:sz w:val="20"/>
              </w:rPr>
            </w:pPr>
            <w:r w:rsidRPr="00457E59">
              <w:rPr>
                <w:rFonts w:ascii="Myriad Pro" w:hAnsi="Myriad Pro" w:cs="Arial"/>
                <w:sz w:val="20"/>
              </w:rPr>
              <w:t xml:space="preserve">Kondycja finansowa Beneficjenta na dzień złożenia wniosku o dofinansowanie gwarantuje osiągnięcie deklarowanych produktów lub rezultatów, zgodnie z </w:t>
            </w:r>
            <w:r>
              <w:rPr>
                <w:rFonts w:ascii="Myriad Pro" w:hAnsi="Myriad Pro" w:cs="Arial"/>
                <w:sz w:val="20"/>
              </w:rPr>
              <w:t xml:space="preserve">deklarowanym planem finansowym </w:t>
            </w:r>
            <w:r w:rsidRPr="00457E59">
              <w:rPr>
                <w:rFonts w:ascii="Myriad Pro" w:hAnsi="Myriad Pro" w:cs="Arial"/>
                <w:sz w:val="20"/>
              </w:rPr>
              <w:t>i w terminie określonym we wniosku o dofinansowanie.</w:t>
            </w:r>
          </w:p>
          <w:p w:rsidR="00B11567" w:rsidRPr="00457E59" w:rsidRDefault="00B11567" w:rsidP="00B11567">
            <w:pPr>
              <w:autoSpaceDE w:val="0"/>
              <w:autoSpaceDN w:val="0"/>
              <w:adjustRightInd w:val="0"/>
              <w:spacing w:after="0"/>
              <w:jc w:val="both"/>
              <w:rPr>
                <w:rFonts w:ascii="Myriad Pro" w:eastAsia="MyriadPro-Regular" w:hAnsi="Myriad Pro" w:cs="Arial"/>
                <w:sz w:val="20"/>
              </w:rPr>
            </w:pPr>
            <w:r w:rsidRPr="00457E59">
              <w:rPr>
                <w:rFonts w:ascii="Myriad Pro" w:eastAsia="MyriadPro-Regular" w:hAnsi="Myriad Pro" w:cs="Arial"/>
                <w:sz w:val="20"/>
              </w:rPr>
              <w:t>Beneficjent oraz Partner/</w:t>
            </w:r>
            <w:proofErr w:type="spellStart"/>
            <w:r w:rsidRPr="00457E59">
              <w:rPr>
                <w:rFonts w:ascii="Myriad Pro" w:eastAsia="MyriadPro-Regular" w:hAnsi="Myriad Pro" w:cs="Arial"/>
                <w:sz w:val="20"/>
              </w:rPr>
              <w:t>rzy</w:t>
            </w:r>
            <w:proofErr w:type="spellEnd"/>
            <w:r w:rsidRPr="00457E59">
              <w:rPr>
                <w:rFonts w:ascii="Myriad Pro" w:eastAsia="MyriadPro-Regular" w:hAnsi="Myriad Pro" w:cs="Arial"/>
                <w:sz w:val="20"/>
              </w:rPr>
              <w:t xml:space="preserve"> krajowi (o ile dotyczy), ponoszący wydatki</w:t>
            </w:r>
            <w:r>
              <w:rPr>
                <w:rFonts w:ascii="Myriad Pro" w:eastAsia="MyriadPro-Regular" w:hAnsi="Myriad Pro" w:cs="Arial"/>
                <w:sz w:val="20"/>
              </w:rPr>
              <w:t xml:space="preserve"> </w:t>
            </w:r>
            <w:r w:rsidRPr="00457E59">
              <w:rPr>
                <w:rFonts w:ascii="Myriad Pro" w:eastAsia="MyriadPro-Regular" w:hAnsi="Myriad Pro" w:cs="Arial"/>
                <w:sz w:val="20"/>
              </w:rPr>
              <w:t xml:space="preserve">w danym projekcie z EFS, posiadają </w:t>
            </w:r>
            <w:r w:rsidRPr="00457E59">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457E59">
              <w:rPr>
                <w:rFonts w:ascii="Myriad Pro" w:eastAsia="MyriadPro-Regular" w:hAnsi="Myriad Pro" w:cs="Arial"/>
                <w:sz w:val="20"/>
              </w:rPr>
              <w:t>równy lub wyższy od łącznych rocznych wydatków w danym projekcie z roku, w którym wydatki są najwyższe.</w:t>
            </w:r>
          </w:p>
          <w:p w:rsidR="00B11567" w:rsidRPr="00457E59" w:rsidRDefault="00B11567" w:rsidP="00B11567">
            <w:pPr>
              <w:spacing w:before="40" w:after="0"/>
              <w:jc w:val="both"/>
              <w:rPr>
                <w:rFonts w:ascii="Myriad Pro" w:hAnsi="Myriad Pro" w:cs="Arial"/>
                <w:sz w:val="20"/>
              </w:rPr>
            </w:pPr>
            <w:r w:rsidRPr="00457E59">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B11567" w:rsidRPr="00457E59" w:rsidRDefault="00B11567" w:rsidP="00B11567">
            <w:pPr>
              <w:spacing w:before="40" w:after="40"/>
              <w:jc w:val="both"/>
              <w:rPr>
                <w:rFonts w:ascii="Myriad Pro" w:hAnsi="Myriad Pro" w:cs="Arial"/>
                <w:sz w:val="20"/>
              </w:rPr>
            </w:pPr>
            <w:r w:rsidRPr="00457E59">
              <w:rPr>
                <w:rFonts w:ascii="Myriad Pro" w:hAnsi="Myriad Pro" w:cs="Arial"/>
                <w:sz w:val="20"/>
              </w:rPr>
              <w:t xml:space="preserve">Spełnienie kryterium jest konieczne do przyznania dofinansowania. </w:t>
            </w:r>
          </w:p>
          <w:p w:rsidR="00B11567" w:rsidRPr="00457E59" w:rsidRDefault="00B11567" w:rsidP="00B11567">
            <w:pPr>
              <w:autoSpaceDE w:val="0"/>
              <w:autoSpaceDN w:val="0"/>
              <w:adjustRightInd w:val="0"/>
              <w:spacing w:after="0"/>
              <w:jc w:val="both"/>
              <w:rPr>
                <w:rFonts w:ascii="Myriad Pro" w:hAnsi="Myriad Pro" w:cs="Arial"/>
                <w:sz w:val="20"/>
              </w:rPr>
            </w:pPr>
            <w:r w:rsidRPr="00457E59">
              <w:rPr>
                <w:rFonts w:ascii="Myriad Pro" w:hAnsi="Myriad Pro" w:cs="Arial"/>
                <w:sz w:val="20"/>
              </w:rPr>
              <w:t>Projekty niespełniające kryterium są odrzucane.</w:t>
            </w:r>
          </w:p>
          <w:p w:rsidR="00B11567" w:rsidRPr="00457E59" w:rsidRDefault="00B11567" w:rsidP="00B11567">
            <w:pPr>
              <w:autoSpaceDE w:val="0"/>
              <w:autoSpaceDN w:val="0"/>
              <w:adjustRightInd w:val="0"/>
              <w:spacing w:after="0"/>
              <w:jc w:val="both"/>
              <w:rPr>
                <w:rFonts w:ascii="Myriad Pro" w:hAnsi="Myriad Pro" w:cs="Arial"/>
                <w:sz w:val="20"/>
              </w:rPr>
            </w:pPr>
            <w:r w:rsidRPr="00457E59">
              <w:rPr>
                <w:rFonts w:ascii="Myriad Pro" w:hAnsi="Myriad Pro" w:cs="Arial"/>
                <w:sz w:val="20"/>
              </w:rPr>
              <w:t>Kryterium weryfikowane będzie na etapie KOP.</w:t>
            </w:r>
          </w:p>
          <w:p w:rsidR="00B11567" w:rsidRPr="00457E59" w:rsidRDefault="00B11567" w:rsidP="00B11567">
            <w:pPr>
              <w:spacing w:before="40" w:after="40"/>
              <w:jc w:val="both"/>
              <w:rPr>
                <w:rFonts w:ascii="Myriad Pro" w:hAnsi="Myriad Pro" w:cs="Arial"/>
                <w:sz w:val="20"/>
              </w:rPr>
            </w:pPr>
            <w:r w:rsidRPr="00457E59">
              <w:rPr>
                <w:rFonts w:ascii="Myriad Pro" w:hAnsi="Myriad Pro" w:cs="Arial"/>
                <w:sz w:val="20"/>
              </w:rPr>
              <w:t>Ocena spełniania kryterium polega na przypisaniu wartości logicznych „tak”, „nie”.</w:t>
            </w:r>
          </w:p>
        </w:tc>
      </w:tr>
    </w:tbl>
    <w:p w:rsidR="00331538" w:rsidRDefault="00331538" w:rsidP="0042027D">
      <w:pPr>
        <w:rPr>
          <w:rFonts w:ascii="Myriad Pro" w:eastAsiaTheme="majorEastAsia" w:hAnsi="Myriad Pro" w:cs="Arial"/>
          <w:b/>
          <w:bCs/>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B11567" w:rsidRPr="001A7052" w:rsidTr="00B11567">
        <w:trPr>
          <w:trHeight w:val="336"/>
        </w:trPr>
        <w:tc>
          <w:tcPr>
            <w:tcW w:w="14220" w:type="dxa"/>
            <w:gridSpan w:val="4"/>
            <w:shd w:val="clear" w:color="auto" w:fill="BFBFBF" w:themeFill="background1" w:themeFillShade="BF"/>
            <w:vAlign w:val="center"/>
          </w:tcPr>
          <w:p w:rsidR="00B11567" w:rsidRPr="009E668A" w:rsidRDefault="00B11567" w:rsidP="00B11567">
            <w:pPr>
              <w:spacing w:before="40" w:after="40" w:line="240" w:lineRule="auto"/>
              <w:contextualSpacing/>
              <w:jc w:val="center"/>
              <w:rPr>
                <w:rFonts w:ascii="Myriad Pro" w:hAnsi="Myriad Pro" w:cs="Arial"/>
                <w:b/>
                <w:sz w:val="20"/>
              </w:rPr>
            </w:pPr>
            <w:r w:rsidRPr="009E668A">
              <w:rPr>
                <w:rFonts w:ascii="Myriad Pro" w:hAnsi="Myriad Pro" w:cs="Arial"/>
                <w:b/>
                <w:sz w:val="20"/>
              </w:rPr>
              <w:lastRenderedPageBreak/>
              <w:t>Kryteria jakości</w:t>
            </w:r>
          </w:p>
        </w:tc>
      </w:tr>
      <w:tr w:rsidR="00B11567" w:rsidRPr="001A7052" w:rsidTr="00B11567">
        <w:trPr>
          <w:trHeight w:val="387"/>
        </w:trPr>
        <w:tc>
          <w:tcPr>
            <w:tcW w:w="536" w:type="dxa"/>
          </w:tcPr>
          <w:p w:rsidR="00B11567" w:rsidRPr="009E668A" w:rsidRDefault="00B11567" w:rsidP="00B11567">
            <w:pPr>
              <w:spacing w:before="40" w:after="40" w:line="240" w:lineRule="auto"/>
              <w:ind w:left="-15"/>
              <w:contextualSpacing/>
              <w:jc w:val="center"/>
              <w:rPr>
                <w:rFonts w:ascii="Myriad Pro" w:hAnsi="Myriad Pro" w:cs="Arial"/>
                <w:sz w:val="20"/>
              </w:rPr>
            </w:pPr>
            <w:r w:rsidRPr="009E668A">
              <w:rPr>
                <w:rFonts w:ascii="Myriad Pro" w:hAnsi="Myriad Pro" w:cs="Arial"/>
                <w:sz w:val="20"/>
              </w:rPr>
              <w:t>L.p.</w:t>
            </w:r>
          </w:p>
        </w:tc>
        <w:tc>
          <w:tcPr>
            <w:tcW w:w="2833" w:type="dxa"/>
            <w:vAlign w:val="center"/>
          </w:tcPr>
          <w:p w:rsidR="00B11567" w:rsidRPr="009E668A" w:rsidRDefault="00B11567" w:rsidP="00B11567">
            <w:pPr>
              <w:spacing w:before="40" w:after="40" w:line="240" w:lineRule="auto"/>
              <w:contextualSpacing/>
              <w:jc w:val="center"/>
              <w:rPr>
                <w:rFonts w:ascii="Myriad Pro" w:hAnsi="Myriad Pro" w:cs="Arial"/>
                <w:sz w:val="20"/>
              </w:rPr>
            </w:pPr>
            <w:r w:rsidRPr="009E668A">
              <w:rPr>
                <w:rFonts w:ascii="Myriad Pro" w:hAnsi="Myriad Pro" w:cs="Arial"/>
                <w:sz w:val="20"/>
              </w:rPr>
              <w:t>Nazwa kryterium</w:t>
            </w:r>
          </w:p>
        </w:tc>
        <w:tc>
          <w:tcPr>
            <w:tcW w:w="6095" w:type="dxa"/>
            <w:vAlign w:val="center"/>
          </w:tcPr>
          <w:p w:rsidR="00B11567" w:rsidRPr="009E668A" w:rsidRDefault="00B11567" w:rsidP="00B11567">
            <w:pPr>
              <w:spacing w:before="40" w:after="40" w:line="240" w:lineRule="auto"/>
              <w:contextualSpacing/>
              <w:jc w:val="center"/>
              <w:rPr>
                <w:rFonts w:ascii="Myriad Pro" w:hAnsi="Myriad Pro" w:cs="Arial"/>
                <w:sz w:val="20"/>
              </w:rPr>
            </w:pPr>
            <w:r w:rsidRPr="009E668A">
              <w:rPr>
                <w:rFonts w:ascii="Myriad Pro" w:hAnsi="Myriad Pro" w:cs="Arial"/>
                <w:sz w:val="20"/>
              </w:rPr>
              <w:t>Definicja kryterium</w:t>
            </w:r>
          </w:p>
        </w:tc>
        <w:tc>
          <w:tcPr>
            <w:tcW w:w="4756" w:type="dxa"/>
            <w:vAlign w:val="center"/>
          </w:tcPr>
          <w:p w:rsidR="00B11567" w:rsidRPr="009E668A" w:rsidRDefault="00B11567" w:rsidP="00B11567">
            <w:pPr>
              <w:spacing w:before="40" w:after="40" w:line="240" w:lineRule="auto"/>
              <w:contextualSpacing/>
              <w:jc w:val="center"/>
              <w:rPr>
                <w:rFonts w:ascii="Myriad Pro" w:hAnsi="Myriad Pro" w:cs="Arial"/>
                <w:sz w:val="20"/>
              </w:rPr>
            </w:pPr>
            <w:r w:rsidRPr="009E668A">
              <w:rPr>
                <w:rFonts w:ascii="Myriad Pro" w:hAnsi="Myriad Pro" w:cs="Arial"/>
                <w:sz w:val="20"/>
              </w:rPr>
              <w:t>Opis znaczenia kryterium</w:t>
            </w:r>
          </w:p>
        </w:tc>
      </w:tr>
      <w:tr w:rsidR="00B11567" w:rsidRPr="001A7052" w:rsidTr="00B11567">
        <w:tc>
          <w:tcPr>
            <w:tcW w:w="536" w:type="dxa"/>
          </w:tcPr>
          <w:p w:rsidR="00B11567" w:rsidRPr="009E668A" w:rsidRDefault="00B11567" w:rsidP="00B11567">
            <w:pPr>
              <w:spacing w:before="40" w:after="40" w:line="240" w:lineRule="auto"/>
              <w:contextualSpacing/>
              <w:jc w:val="center"/>
              <w:rPr>
                <w:rFonts w:ascii="Myriad Pro" w:hAnsi="Myriad Pro" w:cs="Arial"/>
                <w:sz w:val="20"/>
              </w:rPr>
            </w:pPr>
            <w:r w:rsidRPr="009E668A">
              <w:rPr>
                <w:rFonts w:ascii="Myriad Pro" w:hAnsi="Myriad Pro" w:cs="Arial"/>
                <w:sz w:val="20"/>
              </w:rPr>
              <w:t>1</w:t>
            </w:r>
          </w:p>
        </w:tc>
        <w:tc>
          <w:tcPr>
            <w:tcW w:w="2833" w:type="dxa"/>
            <w:vAlign w:val="center"/>
          </w:tcPr>
          <w:p w:rsidR="00B11567" w:rsidRPr="009E668A" w:rsidRDefault="00B11567" w:rsidP="00B11567">
            <w:pPr>
              <w:spacing w:before="40" w:after="40" w:line="240" w:lineRule="auto"/>
              <w:contextualSpacing/>
              <w:jc w:val="center"/>
              <w:rPr>
                <w:rFonts w:ascii="Myriad Pro" w:hAnsi="Myriad Pro" w:cs="Arial"/>
                <w:sz w:val="20"/>
              </w:rPr>
            </w:pPr>
            <w:r w:rsidRPr="009E668A">
              <w:rPr>
                <w:rFonts w:ascii="Myriad Pro" w:hAnsi="Myriad Pro" w:cs="Arial"/>
                <w:sz w:val="20"/>
              </w:rPr>
              <w:t>2</w:t>
            </w:r>
          </w:p>
        </w:tc>
        <w:tc>
          <w:tcPr>
            <w:tcW w:w="6095" w:type="dxa"/>
            <w:vAlign w:val="center"/>
          </w:tcPr>
          <w:p w:rsidR="00B11567" w:rsidRPr="009E668A" w:rsidRDefault="00B11567" w:rsidP="00B11567">
            <w:pPr>
              <w:spacing w:before="40" w:after="40" w:line="240" w:lineRule="auto"/>
              <w:contextualSpacing/>
              <w:jc w:val="center"/>
              <w:rPr>
                <w:rFonts w:ascii="Myriad Pro" w:hAnsi="Myriad Pro" w:cs="Arial"/>
                <w:sz w:val="20"/>
              </w:rPr>
            </w:pPr>
            <w:r w:rsidRPr="009E668A">
              <w:rPr>
                <w:rFonts w:ascii="Myriad Pro" w:hAnsi="Myriad Pro" w:cs="Arial"/>
                <w:sz w:val="20"/>
              </w:rPr>
              <w:t>3</w:t>
            </w:r>
          </w:p>
        </w:tc>
        <w:tc>
          <w:tcPr>
            <w:tcW w:w="4756" w:type="dxa"/>
            <w:vAlign w:val="center"/>
          </w:tcPr>
          <w:p w:rsidR="00B11567" w:rsidRPr="009E668A" w:rsidRDefault="00B11567" w:rsidP="00B11567">
            <w:pPr>
              <w:spacing w:before="40" w:after="40" w:line="240" w:lineRule="auto"/>
              <w:contextualSpacing/>
              <w:jc w:val="center"/>
              <w:rPr>
                <w:rFonts w:ascii="Myriad Pro" w:hAnsi="Myriad Pro" w:cs="Arial"/>
                <w:sz w:val="20"/>
              </w:rPr>
            </w:pPr>
            <w:r w:rsidRPr="009E668A">
              <w:rPr>
                <w:rFonts w:ascii="Myriad Pro" w:hAnsi="Myriad Pro" w:cs="Arial"/>
                <w:sz w:val="20"/>
              </w:rPr>
              <w:t>4</w:t>
            </w:r>
          </w:p>
        </w:tc>
      </w:tr>
      <w:tr w:rsidR="00B11567" w:rsidRPr="001A7052" w:rsidTr="00B11567">
        <w:trPr>
          <w:trHeight w:val="411"/>
        </w:trPr>
        <w:tc>
          <w:tcPr>
            <w:tcW w:w="536" w:type="dxa"/>
          </w:tcPr>
          <w:p w:rsidR="00B11567" w:rsidRPr="009E668A" w:rsidRDefault="00B11567" w:rsidP="00912095">
            <w:pPr>
              <w:pStyle w:val="Akapitzlist"/>
              <w:numPr>
                <w:ilvl w:val="0"/>
                <w:numId w:val="160"/>
              </w:numPr>
              <w:spacing w:before="40" w:after="0" w:line="240" w:lineRule="auto"/>
              <w:ind w:left="0" w:firstLine="0"/>
              <w:rPr>
                <w:rFonts w:cs="Arial"/>
              </w:rPr>
            </w:pPr>
          </w:p>
        </w:tc>
        <w:tc>
          <w:tcPr>
            <w:tcW w:w="2833" w:type="dxa"/>
            <w:shd w:val="clear" w:color="auto" w:fill="auto"/>
          </w:tcPr>
          <w:p w:rsidR="00B11567" w:rsidRPr="009E668A" w:rsidRDefault="00B11567" w:rsidP="00B11567">
            <w:pPr>
              <w:spacing w:before="40" w:after="0" w:line="240" w:lineRule="auto"/>
              <w:contextualSpacing/>
              <w:rPr>
                <w:rFonts w:ascii="Myriad Pro" w:hAnsi="Myriad Pro" w:cs="Arial"/>
                <w:sz w:val="20"/>
              </w:rPr>
            </w:pPr>
            <w:r w:rsidRPr="009E668A">
              <w:rPr>
                <w:rFonts w:ascii="Myriad Pro" w:hAnsi="Myriad Pro" w:cs="Arial"/>
                <w:sz w:val="20"/>
              </w:rPr>
              <w:t>Odpowiedniość/Adekwatność/Trafność</w:t>
            </w:r>
          </w:p>
        </w:tc>
        <w:tc>
          <w:tcPr>
            <w:tcW w:w="6095" w:type="dxa"/>
            <w:shd w:val="clear" w:color="auto" w:fill="auto"/>
          </w:tcPr>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Stopień, w jakim grupa docelowa, oferowane formy wsparcia, harmonogram realizacji zadań i budżetu oraz dobrane wskaźniki są spójne z analizą sytuacji problemowej zawartą we wniosku o dofinansowanie.</w:t>
            </w:r>
          </w:p>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Stopień, w jakim projekt zaspokaja potrzeby i niweluje bariery grupy docelowej, a także przyczynia się do osiągnięcia celów RPO WZ 2014-2020.</w:t>
            </w:r>
          </w:p>
          <w:p w:rsidR="00B11567" w:rsidRPr="009E668A" w:rsidRDefault="00B11567" w:rsidP="00B11567">
            <w:pPr>
              <w:spacing w:before="40" w:line="240" w:lineRule="auto"/>
              <w:contextualSpacing/>
              <w:jc w:val="both"/>
              <w:rPr>
                <w:rFonts w:ascii="Myriad Pro" w:hAnsi="Myriad Pro" w:cs="Arial"/>
                <w:sz w:val="20"/>
              </w:rPr>
            </w:pPr>
            <w:r w:rsidRPr="009E668A">
              <w:rPr>
                <w:rFonts w:ascii="Myriad Pro" w:eastAsia="MyriadPro-Regular" w:hAnsi="Myriad Pro" w:cs="Arial"/>
                <w:sz w:val="20"/>
              </w:rPr>
              <w:t>Projekt jest spójny i kompletny w zakresie ocenianego kryterium.</w:t>
            </w:r>
          </w:p>
        </w:tc>
        <w:tc>
          <w:tcPr>
            <w:tcW w:w="4756" w:type="dxa"/>
            <w:shd w:val="clear" w:color="auto" w:fill="auto"/>
          </w:tcPr>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 xml:space="preserve">Ocena spełniania kryterium dokonywana jest </w:t>
            </w:r>
            <w:r w:rsidRPr="009E668A">
              <w:rPr>
                <w:rFonts w:ascii="Myriad Pro" w:eastAsia="MyriadPro-Regular" w:hAnsi="Myriad Pro" w:cs="Arial"/>
                <w:sz w:val="20"/>
              </w:rPr>
              <w:br/>
              <w:t>w ramach skali punktowej.</w:t>
            </w:r>
          </w:p>
          <w:p w:rsidR="00B11567" w:rsidRPr="009E668A" w:rsidRDefault="00B11567" w:rsidP="00B11567">
            <w:pPr>
              <w:spacing w:before="40" w:after="0"/>
              <w:jc w:val="both"/>
              <w:rPr>
                <w:rFonts w:ascii="Myriad Pro" w:eastAsia="MyriadPro-Regular" w:hAnsi="Myriad Pro" w:cs="Arial"/>
                <w:sz w:val="20"/>
              </w:rPr>
            </w:pPr>
            <w:r w:rsidRPr="009E668A">
              <w:rPr>
                <w:rFonts w:ascii="Myriad Pro" w:eastAsia="MyriadPro-Regular" w:hAnsi="Myriad Pro" w:cs="Arial"/>
                <w:sz w:val="20"/>
              </w:rPr>
              <w:t>Skala punktów: 0-40.</w:t>
            </w:r>
          </w:p>
          <w:p w:rsidR="00B11567" w:rsidRPr="009E668A" w:rsidRDefault="00B11567" w:rsidP="00B11567">
            <w:pPr>
              <w:spacing w:before="40" w:after="0"/>
              <w:jc w:val="both"/>
              <w:rPr>
                <w:rFonts w:ascii="Myriad Pro" w:eastAsia="MyriadPro-Regular" w:hAnsi="Myriad Pro" w:cs="Arial"/>
                <w:sz w:val="20"/>
              </w:rPr>
            </w:pPr>
            <w:r w:rsidRPr="009E668A">
              <w:rPr>
                <w:rFonts w:ascii="Myriad Pro" w:eastAsia="MyriadPro-Regular" w:hAnsi="Myriad Pro" w:cs="Arial"/>
                <w:sz w:val="20"/>
              </w:rPr>
              <w:t>Kryterium zostanie spełnione, jeżeli podczas jego oceny zostaną przyznane minimum 24 punkty.</w:t>
            </w:r>
          </w:p>
          <w:p w:rsidR="00B11567" w:rsidRPr="009E668A" w:rsidRDefault="00B11567" w:rsidP="00B11567">
            <w:pPr>
              <w:spacing w:before="40" w:after="0" w:line="240" w:lineRule="auto"/>
              <w:contextualSpacing/>
              <w:jc w:val="both"/>
              <w:rPr>
                <w:rFonts w:ascii="Myriad Pro" w:hAnsi="Myriad Pro" w:cs="Arial"/>
                <w:sz w:val="20"/>
              </w:rPr>
            </w:pPr>
          </w:p>
        </w:tc>
      </w:tr>
      <w:tr w:rsidR="00B11567" w:rsidRPr="001A7052" w:rsidTr="00B11567">
        <w:trPr>
          <w:trHeight w:val="83"/>
        </w:trPr>
        <w:tc>
          <w:tcPr>
            <w:tcW w:w="536" w:type="dxa"/>
          </w:tcPr>
          <w:p w:rsidR="00B11567" w:rsidRPr="009E668A" w:rsidRDefault="00B11567" w:rsidP="00912095">
            <w:pPr>
              <w:pStyle w:val="Akapitzlist"/>
              <w:numPr>
                <w:ilvl w:val="0"/>
                <w:numId w:val="160"/>
              </w:numPr>
              <w:spacing w:before="40" w:after="0" w:line="240" w:lineRule="auto"/>
              <w:ind w:left="0" w:firstLine="0"/>
              <w:rPr>
                <w:rFonts w:cs="Arial"/>
              </w:rPr>
            </w:pPr>
          </w:p>
        </w:tc>
        <w:tc>
          <w:tcPr>
            <w:tcW w:w="2833" w:type="dxa"/>
            <w:shd w:val="clear" w:color="auto" w:fill="auto"/>
          </w:tcPr>
          <w:p w:rsidR="00B11567" w:rsidRPr="009E668A" w:rsidRDefault="00B11567" w:rsidP="00B11567">
            <w:pPr>
              <w:autoSpaceDE w:val="0"/>
              <w:autoSpaceDN w:val="0"/>
              <w:adjustRightInd w:val="0"/>
              <w:rPr>
                <w:rFonts w:ascii="Myriad Pro" w:eastAsia="MyriadPro-Regular" w:hAnsi="Myriad Pro" w:cs="Arial"/>
                <w:sz w:val="20"/>
              </w:rPr>
            </w:pPr>
            <w:r w:rsidRPr="009E668A">
              <w:rPr>
                <w:rFonts w:ascii="Myriad Pro" w:eastAsia="MyriadPro-Regular" w:hAnsi="Myriad Pro" w:cs="Arial"/>
                <w:sz w:val="20"/>
              </w:rPr>
              <w:t>Skuteczność/Efektywność</w:t>
            </w:r>
          </w:p>
        </w:tc>
        <w:tc>
          <w:tcPr>
            <w:tcW w:w="6095" w:type="dxa"/>
            <w:shd w:val="clear" w:color="auto" w:fill="auto"/>
          </w:tcPr>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Stopnień, w jakim projekt przyczyni się do rozwiązania/złagodzenia sytuacji problemowej wskazanej we wniosku o dofinansowanie.</w:t>
            </w:r>
          </w:p>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Stopień/poziom osią</w:t>
            </w:r>
            <w:r>
              <w:rPr>
                <w:rFonts w:ascii="Myriad Pro" w:eastAsia="MyriadPro-Regular" w:hAnsi="Myriad Pro" w:cs="Arial"/>
                <w:sz w:val="20"/>
              </w:rPr>
              <w:t xml:space="preserve">gnięcia zakładanych wskaźników </w:t>
            </w:r>
            <w:r w:rsidRPr="009E668A">
              <w:rPr>
                <w:rFonts w:ascii="Myriad Pro" w:eastAsia="MyriadPro-Regular" w:hAnsi="Myriad Pro" w:cs="Arial"/>
                <w:sz w:val="20"/>
              </w:rPr>
              <w:t>w odniesieniu do zaplanowanych kosztów.</w:t>
            </w:r>
          </w:p>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Ocena relacji nakład/rezultat.</w:t>
            </w:r>
          </w:p>
          <w:p w:rsidR="00B11567" w:rsidRPr="009E668A" w:rsidRDefault="00B11567" w:rsidP="00B11567">
            <w:pPr>
              <w:spacing w:before="40" w:after="0" w:line="240" w:lineRule="auto"/>
              <w:contextualSpacing/>
              <w:jc w:val="both"/>
              <w:rPr>
                <w:rFonts w:ascii="Myriad Pro" w:hAnsi="Myriad Pro" w:cs="Arial"/>
                <w:sz w:val="20"/>
              </w:rPr>
            </w:pPr>
            <w:r w:rsidRPr="009E668A">
              <w:rPr>
                <w:rFonts w:ascii="Myriad Pro" w:eastAsia="MyriadPro-Regular" w:hAnsi="Myriad Pro" w:cs="Arial"/>
                <w:sz w:val="20"/>
              </w:rPr>
              <w:t>Projekt jest spójny i kompletny w zakresie ocenianego kryterium.</w:t>
            </w:r>
          </w:p>
        </w:tc>
        <w:tc>
          <w:tcPr>
            <w:tcW w:w="4756" w:type="dxa"/>
            <w:shd w:val="clear" w:color="auto" w:fill="auto"/>
          </w:tcPr>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 xml:space="preserve">Ocena spełniania kryterium dokonywana jest </w:t>
            </w:r>
            <w:r w:rsidRPr="009E668A">
              <w:rPr>
                <w:rFonts w:ascii="Myriad Pro" w:eastAsia="MyriadPro-Regular" w:hAnsi="Myriad Pro" w:cs="Arial"/>
                <w:sz w:val="20"/>
              </w:rPr>
              <w:br/>
              <w:t>w ramach skali punktowej.</w:t>
            </w:r>
          </w:p>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Skala punktów: 0-30.</w:t>
            </w:r>
          </w:p>
          <w:p w:rsidR="00B11567" w:rsidRPr="009E668A" w:rsidRDefault="00B11567" w:rsidP="00B11567">
            <w:pPr>
              <w:spacing w:before="40" w:after="0"/>
              <w:jc w:val="both"/>
              <w:rPr>
                <w:rFonts w:ascii="Myriad Pro" w:eastAsia="MyriadPro-Regular" w:hAnsi="Myriad Pro" w:cs="Arial"/>
                <w:sz w:val="20"/>
              </w:rPr>
            </w:pPr>
            <w:r w:rsidRPr="009E668A">
              <w:rPr>
                <w:rFonts w:ascii="Myriad Pro" w:eastAsia="MyriadPro-Regular" w:hAnsi="Myriad Pro" w:cs="Arial"/>
                <w:sz w:val="20"/>
              </w:rPr>
              <w:t>Kryterium zostanie spełnione, jeżeli podczas jego oceny zostanie przyznane minimum 18 punktów.</w:t>
            </w:r>
          </w:p>
          <w:p w:rsidR="00B11567" w:rsidRPr="009E668A" w:rsidRDefault="00B11567" w:rsidP="00B11567">
            <w:pPr>
              <w:spacing w:before="40" w:after="0" w:line="240" w:lineRule="auto"/>
              <w:contextualSpacing/>
              <w:jc w:val="both"/>
              <w:rPr>
                <w:rFonts w:ascii="Myriad Pro" w:hAnsi="Myriad Pro" w:cs="Arial"/>
                <w:sz w:val="20"/>
              </w:rPr>
            </w:pPr>
          </w:p>
        </w:tc>
      </w:tr>
      <w:tr w:rsidR="00B11567" w:rsidRPr="001A7052" w:rsidTr="00B11567">
        <w:trPr>
          <w:trHeight w:val="971"/>
        </w:trPr>
        <w:tc>
          <w:tcPr>
            <w:tcW w:w="536" w:type="dxa"/>
          </w:tcPr>
          <w:p w:rsidR="00B11567" w:rsidRPr="009E668A" w:rsidRDefault="00B11567" w:rsidP="00912095">
            <w:pPr>
              <w:pStyle w:val="Akapitzlist"/>
              <w:numPr>
                <w:ilvl w:val="0"/>
                <w:numId w:val="160"/>
              </w:numPr>
              <w:spacing w:before="40" w:after="0" w:line="240" w:lineRule="auto"/>
              <w:ind w:left="0" w:firstLine="0"/>
              <w:rPr>
                <w:rFonts w:cs="Arial"/>
              </w:rPr>
            </w:pPr>
          </w:p>
        </w:tc>
        <w:tc>
          <w:tcPr>
            <w:tcW w:w="2833" w:type="dxa"/>
            <w:shd w:val="clear" w:color="auto" w:fill="auto"/>
          </w:tcPr>
          <w:p w:rsidR="00B11567" w:rsidRPr="009E668A" w:rsidRDefault="00B11567" w:rsidP="00B11567">
            <w:pPr>
              <w:spacing w:before="40" w:after="40" w:line="240" w:lineRule="auto"/>
              <w:contextualSpacing/>
              <w:rPr>
                <w:rFonts w:ascii="Myriad Pro" w:hAnsi="Myriad Pro" w:cs="Arial"/>
                <w:sz w:val="20"/>
              </w:rPr>
            </w:pPr>
            <w:r w:rsidRPr="009E668A">
              <w:rPr>
                <w:rFonts w:ascii="Myriad Pro" w:hAnsi="Myriad Pro" w:cs="Arial"/>
                <w:sz w:val="20"/>
              </w:rPr>
              <w:t>Trwałość</w:t>
            </w:r>
          </w:p>
        </w:tc>
        <w:tc>
          <w:tcPr>
            <w:tcW w:w="6095" w:type="dxa"/>
            <w:shd w:val="clear" w:color="auto" w:fill="auto"/>
          </w:tcPr>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Ocena w jakim stopniu zaproponowane w projekcie instrumenty wsparcia oraz zaplanowane rezultaty przyczynią się do trwałej zmiany sytuacji grup docelowych.</w:t>
            </w:r>
          </w:p>
          <w:p w:rsidR="00B11567" w:rsidRPr="009E668A" w:rsidRDefault="00B11567" w:rsidP="00B11567">
            <w:pPr>
              <w:spacing w:before="40" w:after="0" w:line="240" w:lineRule="auto"/>
              <w:contextualSpacing/>
              <w:jc w:val="both"/>
              <w:rPr>
                <w:rFonts w:ascii="Myriad Pro" w:hAnsi="Myriad Pro" w:cs="Arial"/>
                <w:sz w:val="20"/>
              </w:rPr>
            </w:pPr>
            <w:r w:rsidRPr="009E668A">
              <w:rPr>
                <w:rFonts w:ascii="Myriad Pro" w:eastAsia="MyriadPro-Regular" w:hAnsi="Myriad Pro" w:cs="Arial"/>
                <w:sz w:val="20"/>
              </w:rPr>
              <w:t>Projekt jest spójny i kompletny w zakresie ocenianego kryterium.</w:t>
            </w:r>
          </w:p>
        </w:tc>
        <w:tc>
          <w:tcPr>
            <w:tcW w:w="4756" w:type="dxa"/>
            <w:shd w:val="clear" w:color="auto" w:fill="auto"/>
          </w:tcPr>
          <w:p w:rsidR="00B11567" w:rsidRPr="009E668A" w:rsidRDefault="00B11567" w:rsidP="00B11567">
            <w:pPr>
              <w:spacing w:before="40" w:after="0" w:line="240" w:lineRule="auto"/>
              <w:contextualSpacing/>
              <w:jc w:val="both"/>
              <w:rPr>
                <w:rFonts w:ascii="Myriad Pro" w:hAnsi="Myriad Pro" w:cs="Arial"/>
                <w:sz w:val="20"/>
              </w:rPr>
            </w:pPr>
            <w:r w:rsidRPr="009E668A">
              <w:rPr>
                <w:rFonts w:ascii="Myriad Pro" w:hAnsi="Myriad Pro" w:cs="Arial"/>
                <w:sz w:val="20"/>
              </w:rPr>
              <w:t xml:space="preserve">Ocena spełniania kryterium dokonywana jest </w:t>
            </w:r>
            <w:r w:rsidRPr="009E668A">
              <w:rPr>
                <w:rFonts w:ascii="Myriad Pro" w:hAnsi="Myriad Pro" w:cs="Arial"/>
                <w:sz w:val="20"/>
              </w:rPr>
              <w:br/>
              <w:t>w ramach skali punktowej.</w:t>
            </w:r>
          </w:p>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 xml:space="preserve">Skala punktów 0-10 </w:t>
            </w:r>
          </w:p>
          <w:p w:rsidR="00B11567" w:rsidRPr="00024256" w:rsidRDefault="00B11567" w:rsidP="00B11567">
            <w:pPr>
              <w:spacing w:before="40" w:after="0"/>
              <w:jc w:val="both"/>
              <w:rPr>
                <w:rFonts w:ascii="Myriad Pro" w:eastAsia="MyriadPro-Regular" w:hAnsi="Myriad Pro" w:cs="Arial"/>
                <w:sz w:val="20"/>
              </w:rPr>
            </w:pPr>
            <w:r w:rsidRPr="009E668A">
              <w:rPr>
                <w:rFonts w:ascii="Myriad Pro" w:eastAsia="MyriadPro-Regular" w:hAnsi="Myriad Pro" w:cs="Arial"/>
                <w:sz w:val="20"/>
              </w:rPr>
              <w:t>Kryterium zostanie spełnione, jeżeli podczas jego oceny zostanie przyznane minimum 6 punktów.</w:t>
            </w:r>
          </w:p>
        </w:tc>
      </w:tr>
      <w:tr w:rsidR="00B11567" w:rsidRPr="001A7052" w:rsidTr="00B11567">
        <w:trPr>
          <w:trHeight w:val="971"/>
        </w:trPr>
        <w:tc>
          <w:tcPr>
            <w:tcW w:w="536" w:type="dxa"/>
          </w:tcPr>
          <w:p w:rsidR="00B11567" w:rsidRPr="009E668A" w:rsidRDefault="00B11567" w:rsidP="00912095">
            <w:pPr>
              <w:pStyle w:val="Akapitzlist"/>
              <w:numPr>
                <w:ilvl w:val="0"/>
                <w:numId w:val="160"/>
              </w:numPr>
              <w:spacing w:before="40" w:after="40" w:line="240" w:lineRule="auto"/>
              <w:ind w:left="0" w:firstLine="0"/>
              <w:rPr>
                <w:rFonts w:cs="Arial"/>
              </w:rPr>
            </w:pPr>
          </w:p>
        </w:tc>
        <w:tc>
          <w:tcPr>
            <w:tcW w:w="2833" w:type="dxa"/>
            <w:shd w:val="clear" w:color="auto" w:fill="auto"/>
          </w:tcPr>
          <w:p w:rsidR="00B11567" w:rsidRPr="009E668A" w:rsidRDefault="00B11567" w:rsidP="00B11567">
            <w:pPr>
              <w:spacing w:before="40" w:after="40" w:line="240" w:lineRule="auto"/>
              <w:contextualSpacing/>
              <w:rPr>
                <w:rFonts w:ascii="Myriad Pro" w:hAnsi="Myriad Pro" w:cs="Arial"/>
                <w:sz w:val="20"/>
              </w:rPr>
            </w:pPr>
            <w:r w:rsidRPr="009E668A">
              <w:rPr>
                <w:rFonts w:ascii="Myriad Pro" w:eastAsia="MyriadPro-Regular" w:hAnsi="Myriad Pro" w:cs="Arial"/>
                <w:sz w:val="20"/>
              </w:rPr>
              <w:t>Doświadczenie wnioskodawcy i partnera (jeśli dotyczy)</w:t>
            </w:r>
          </w:p>
        </w:tc>
        <w:tc>
          <w:tcPr>
            <w:tcW w:w="6095" w:type="dxa"/>
            <w:shd w:val="clear" w:color="auto" w:fill="auto"/>
          </w:tcPr>
          <w:p w:rsidR="00B11567" w:rsidRPr="009E668A" w:rsidRDefault="00B11567" w:rsidP="00B11567">
            <w:pPr>
              <w:autoSpaceDE w:val="0"/>
              <w:autoSpaceDN w:val="0"/>
              <w:adjustRightInd w:val="0"/>
              <w:jc w:val="both"/>
              <w:rPr>
                <w:rFonts w:ascii="Myriad Pro" w:eastAsia="MyriadPro-Regular" w:hAnsi="Myriad Pro" w:cs="Arial"/>
                <w:sz w:val="20"/>
              </w:rPr>
            </w:pPr>
            <w:r w:rsidRPr="009E668A">
              <w:rPr>
                <w:rFonts w:ascii="Myriad Pro" w:eastAsia="MyriadPro-Regular" w:hAnsi="Myriad Pro" w:cs="Arial"/>
                <w:sz w:val="20"/>
              </w:rPr>
              <w:t>Doświadczenie w realizacji podobnych przedsięwzięć realizowanych:</w:t>
            </w:r>
          </w:p>
          <w:p w:rsidR="00B11567" w:rsidRPr="009E668A" w:rsidRDefault="00B11567" w:rsidP="00912095">
            <w:pPr>
              <w:pStyle w:val="Akapitzlist"/>
              <w:numPr>
                <w:ilvl w:val="0"/>
                <w:numId w:val="42"/>
              </w:numPr>
              <w:autoSpaceDE w:val="0"/>
              <w:autoSpaceDN w:val="0"/>
              <w:adjustRightInd w:val="0"/>
              <w:spacing w:after="0" w:line="240" w:lineRule="auto"/>
              <w:ind w:left="175" w:hanging="141"/>
              <w:jc w:val="both"/>
              <w:rPr>
                <w:rFonts w:cs="Arial"/>
              </w:rPr>
            </w:pPr>
            <w:r w:rsidRPr="009E668A">
              <w:rPr>
                <w:rFonts w:cs="Arial"/>
              </w:rPr>
              <w:t xml:space="preserve">w obszarze wsparcia projektu: maksymalnie </w:t>
            </w:r>
            <w:r w:rsidRPr="009E668A">
              <w:rPr>
                <w:rFonts w:cs="Arial"/>
                <w:b/>
              </w:rPr>
              <w:t>4 pkt</w:t>
            </w:r>
            <w:r w:rsidRPr="009E668A">
              <w:rPr>
                <w:rFonts w:cs="Arial"/>
              </w:rPr>
              <w:t xml:space="preserve">; </w:t>
            </w:r>
          </w:p>
          <w:p w:rsidR="00B11567" w:rsidRPr="009E668A" w:rsidRDefault="00B11567" w:rsidP="00912095">
            <w:pPr>
              <w:pStyle w:val="Default"/>
              <w:numPr>
                <w:ilvl w:val="0"/>
                <w:numId w:val="41"/>
              </w:numPr>
              <w:ind w:left="175" w:hanging="141"/>
              <w:jc w:val="both"/>
              <w:rPr>
                <w:rFonts w:ascii="Myriad Pro" w:hAnsi="Myriad Pro"/>
                <w:sz w:val="20"/>
                <w:szCs w:val="20"/>
              </w:rPr>
            </w:pPr>
            <w:r w:rsidRPr="009E668A">
              <w:rPr>
                <w:rFonts w:ascii="Myriad Pro" w:hAnsi="Myriad Pro"/>
                <w:sz w:val="20"/>
                <w:szCs w:val="20"/>
              </w:rPr>
              <w:t xml:space="preserve">na rzecz grupy docelowej, do której skierowany będzie projekt: maksymalnie </w:t>
            </w:r>
            <w:r w:rsidRPr="009E668A">
              <w:rPr>
                <w:rFonts w:ascii="Myriad Pro" w:hAnsi="Myriad Pro"/>
                <w:b/>
                <w:sz w:val="20"/>
                <w:szCs w:val="20"/>
              </w:rPr>
              <w:t>4 pkt</w:t>
            </w:r>
            <w:r w:rsidRPr="009E668A">
              <w:rPr>
                <w:rFonts w:ascii="Myriad Pro" w:hAnsi="Myriad Pro"/>
                <w:sz w:val="20"/>
                <w:szCs w:val="20"/>
              </w:rPr>
              <w:t>;</w:t>
            </w:r>
          </w:p>
          <w:p w:rsidR="00B11567" w:rsidRPr="009E668A" w:rsidRDefault="00B11567" w:rsidP="00912095">
            <w:pPr>
              <w:pStyle w:val="Default"/>
              <w:numPr>
                <w:ilvl w:val="0"/>
                <w:numId w:val="41"/>
              </w:numPr>
              <w:spacing w:after="240"/>
              <w:ind w:left="175" w:hanging="141"/>
              <w:jc w:val="both"/>
              <w:rPr>
                <w:rFonts w:ascii="Myriad Pro" w:hAnsi="Myriad Pro"/>
                <w:b/>
                <w:sz w:val="20"/>
                <w:szCs w:val="20"/>
              </w:rPr>
            </w:pPr>
            <w:r w:rsidRPr="009E668A">
              <w:rPr>
                <w:rFonts w:ascii="Myriad Pro" w:hAnsi="Myriad Pro"/>
                <w:sz w:val="20"/>
                <w:szCs w:val="20"/>
              </w:rPr>
              <w:t xml:space="preserve">na określonym terytorium, którego będzie dotyczyć realizacja projektu: maksymalnie </w:t>
            </w:r>
            <w:r w:rsidRPr="009E668A">
              <w:rPr>
                <w:rFonts w:ascii="Myriad Pro" w:hAnsi="Myriad Pro"/>
                <w:b/>
                <w:sz w:val="20"/>
                <w:szCs w:val="20"/>
              </w:rPr>
              <w:t xml:space="preserve">2 pkt. </w:t>
            </w:r>
          </w:p>
        </w:tc>
        <w:tc>
          <w:tcPr>
            <w:tcW w:w="4756" w:type="dxa"/>
            <w:shd w:val="clear" w:color="auto" w:fill="auto"/>
          </w:tcPr>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 xml:space="preserve">Ocena spełniania kryterium dokonywana jest </w:t>
            </w:r>
          </w:p>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w ramach skali punktowej.</w:t>
            </w:r>
          </w:p>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Skala punktów: 0- 10.</w:t>
            </w:r>
          </w:p>
          <w:p w:rsidR="00B11567" w:rsidRPr="009E668A" w:rsidRDefault="00B11567" w:rsidP="00B11567">
            <w:pPr>
              <w:spacing w:before="40" w:after="0" w:line="240" w:lineRule="auto"/>
              <w:contextualSpacing/>
              <w:jc w:val="both"/>
              <w:rPr>
                <w:rFonts w:ascii="Myriad Pro" w:hAnsi="Myriad Pro" w:cs="Arial"/>
                <w:sz w:val="20"/>
              </w:rPr>
            </w:pPr>
            <w:r w:rsidRPr="009E668A">
              <w:rPr>
                <w:rFonts w:ascii="Myriad Pro" w:eastAsia="MyriadPro-Regular" w:hAnsi="Myriad Pro" w:cs="Arial"/>
                <w:sz w:val="20"/>
              </w:rPr>
              <w:t>Kryterium zostanie spełnione, jeżeli podczas jego oceny zostanie przyznane minimum 6 punktów.</w:t>
            </w:r>
          </w:p>
        </w:tc>
      </w:tr>
      <w:tr w:rsidR="00B11567" w:rsidRPr="001A7052" w:rsidTr="00B11567">
        <w:trPr>
          <w:trHeight w:val="971"/>
        </w:trPr>
        <w:tc>
          <w:tcPr>
            <w:tcW w:w="536" w:type="dxa"/>
          </w:tcPr>
          <w:p w:rsidR="00B11567" w:rsidRPr="001A7052" w:rsidRDefault="00B11567" w:rsidP="00912095">
            <w:pPr>
              <w:pStyle w:val="Akapitzlist"/>
              <w:numPr>
                <w:ilvl w:val="0"/>
                <w:numId w:val="160"/>
              </w:numPr>
              <w:spacing w:before="40" w:after="40" w:line="240" w:lineRule="auto"/>
              <w:ind w:left="0" w:firstLine="0"/>
              <w:rPr>
                <w:rFonts w:ascii="Arial" w:hAnsi="Arial" w:cs="Arial"/>
              </w:rPr>
            </w:pPr>
          </w:p>
        </w:tc>
        <w:tc>
          <w:tcPr>
            <w:tcW w:w="2833" w:type="dxa"/>
            <w:shd w:val="clear" w:color="auto" w:fill="auto"/>
          </w:tcPr>
          <w:p w:rsidR="00B11567" w:rsidRPr="009E668A" w:rsidRDefault="00B11567" w:rsidP="00B11567">
            <w:pPr>
              <w:rPr>
                <w:rFonts w:ascii="Myriad Pro" w:eastAsia="MyriadPro-Regular" w:hAnsi="Myriad Pro" w:cs="Arial"/>
                <w:sz w:val="20"/>
              </w:rPr>
            </w:pPr>
            <w:r w:rsidRPr="009E668A">
              <w:rPr>
                <w:rFonts w:ascii="Myriad Pro" w:eastAsia="MyriadPro-Regular" w:hAnsi="Myriad Pro" w:cs="Arial"/>
                <w:sz w:val="20"/>
              </w:rPr>
              <w:t>Zaplecze realizacji projektu</w:t>
            </w:r>
          </w:p>
        </w:tc>
        <w:tc>
          <w:tcPr>
            <w:tcW w:w="6095" w:type="dxa"/>
            <w:shd w:val="clear" w:color="auto" w:fill="auto"/>
          </w:tcPr>
          <w:p w:rsidR="00B11567" w:rsidRPr="009E668A" w:rsidRDefault="00B11567" w:rsidP="00B11567">
            <w:pPr>
              <w:autoSpaceDE w:val="0"/>
              <w:autoSpaceDN w:val="0"/>
              <w:adjustRightInd w:val="0"/>
              <w:jc w:val="both"/>
              <w:rPr>
                <w:rFonts w:ascii="Myriad Pro" w:eastAsia="MyriadPro-Regular" w:hAnsi="Myriad Pro" w:cs="Arial"/>
                <w:b/>
                <w:sz w:val="20"/>
              </w:rPr>
            </w:pPr>
            <w:r w:rsidRPr="009E668A">
              <w:rPr>
                <w:rFonts w:ascii="Myriad Pro" w:eastAsia="MyriadPro-Regular" w:hAnsi="Myriad Pro" w:cs="Arial"/>
                <w:b/>
                <w:sz w:val="20"/>
              </w:rPr>
              <w:t>W przypadku samodzielnej realizacji projektu:</w:t>
            </w:r>
          </w:p>
          <w:p w:rsidR="00B11567" w:rsidRPr="009E668A" w:rsidRDefault="00B11567" w:rsidP="00B11567">
            <w:pPr>
              <w:autoSpaceDE w:val="0"/>
              <w:autoSpaceDN w:val="0"/>
              <w:adjustRightInd w:val="0"/>
              <w:jc w:val="both"/>
              <w:rPr>
                <w:rFonts w:ascii="Myriad Pro" w:eastAsia="MyriadPro-Regular" w:hAnsi="Myriad Pro" w:cs="Arial"/>
                <w:sz w:val="20"/>
              </w:rPr>
            </w:pPr>
            <w:r w:rsidRPr="009E668A">
              <w:rPr>
                <w:rFonts w:ascii="Myriad Pro" w:eastAsia="MyriadPro-Regular" w:hAnsi="Myriad Pro" w:cs="Arial"/>
                <w:sz w:val="20"/>
              </w:rPr>
              <w:t xml:space="preserve">Ocena potencjału organizacyjnego wnioskodawcy: maksymalnie </w:t>
            </w:r>
            <w:r w:rsidRPr="009E668A">
              <w:rPr>
                <w:rFonts w:ascii="Myriad Pro" w:eastAsia="MyriadPro-Regular" w:hAnsi="Myriad Pro" w:cs="Arial"/>
                <w:b/>
                <w:sz w:val="20"/>
              </w:rPr>
              <w:t>10 pkt</w:t>
            </w:r>
            <w:r w:rsidRPr="009E668A">
              <w:rPr>
                <w:rFonts w:ascii="Myriad Pro" w:eastAsia="MyriadPro-Regular" w:hAnsi="Myriad Pro" w:cs="Arial"/>
                <w:sz w:val="20"/>
              </w:rPr>
              <w:t>, w tym:</w:t>
            </w:r>
          </w:p>
          <w:p w:rsidR="00B11567" w:rsidRPr="009E668A"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9E668A">
              <w:rPr>
                <w:rFonts w:eastAsia="MyriadPro-Regular" w:cs="Arial"/>
              </w:rPr>
              <w:t xml:space="preserve">opis sposobu zarządzania projektem oraz realizacja wsparcia w oparciu o własne zasoby: maksymalnie </w:t>
            </w:r>
            <w:r w:rsidRPr="009E668A">
              <w:rPr>
                <w:rFonts w:eastAsia="MyriadPro-Regular" w:cs="Arial"/>
                <w:b/>
              </w:rPr>
              <w:t>4 pkt</w:t>
            </w:r>
          </w:p>
          <w:p w:rsidR="00B11567" w:rsidRPr="009E668A"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9E668A">
              <w:rPr>
                <w:rFonts w:eastAsia="MyriadPro-Regular" w:cs="Arial"/>
              </w:rPr>
              <w:t xml:space="preserve">potencjał kadrowy zaangażowany do obsługi projektu jak </w:t>
            </w:r>
            <w:r w:rsidRPr="009E668A">
              <w:rPr>
                <w:rFonts w:eastAsia="MyriadPro-Regular" w:cs="Arial"/>
              </w:rPr>
              <w:br/>
              <w:t xml:space="preserve">i realizacji przedsięwzięć merytorycznych: maksymalnie </w:t>
            </w:r>
            <w:r w:rsidRPr="009E668A">
              <w:rPr>
                <w:rFonts w:eastAsia="MyriadPro-Regular" w:cs="Arial"/>
                <w:b/>
              </w:rPr>
              <w:t>4 pkt;</w:t>
            </w:r>
          </w:p>
          <w:p w:rsidR="00B11567" w:rsidRPr="009E668A"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9E668A">
              <w:rPr>
                <w:rFonts w:eastAsia="MyriadPro-Regular" w:cs="Arial"/>
              </w:rPr>
              <w:t xml:space="preserve">potencjał techniczny zaangażowany w realizację projektu: maksymalnie </w:t>
            </w:r>
            <w:r w:rsidRPr="009E668A">
              <w:rPr>
                <w:rFonts w:eastAsia="MyriadPro-Regular" w:cs="Arial"/>
                <w:b/>
              </w:rPr>
              <w:t>2 pkt.</w:t>
            </w:r>
          </w:p>
          <w:p w:rsidR="00B11567" w:rsidRPr="009E668A" w:rsidRDefault="00B11567" w:rsidP="00B11567">
            <w:pPr>
              <w:autoSpaceDE w:val="0"/>
              <w:autoSpaceDN w:val="0"/>
              <w:adjustRightInd w:val="0"/>
              <w:jc w:val="both"/>
              <w:rPr>
                <w:rFonts w:ascii="Myriad Pro" w:eastAsia="MyriadPro-Regular" w:hAnsi="Myriad Pro" w:cs="Arial"/>
                <w:b/>
                <w:sz w:val="20"/>
              </w:rPr>
            </w:pPr>
            <w:r w:rsidRPr="009E668A">
              <w:rPr>
                <w:rFonts w:ascii="Myriad Pro" w:eastAsia="MyriadPro-Regular" w:hAnsi="Myriad Pro" w:cs="Arial"/>
                <w:b/>
                <w:sz w:val="20"/>
              </w:rPr>
              <w:t>W przypadku realizacji projektu w partnerstwie:</w:t>
            </w:r>
          </w:p>
          <w:p w:rsidR="00B11567" w:rsidRPr="009E668A" w:rsidRDefault="00B11567" w:rsidP="00B11567">
            <w:pPr>
              <w:autoSpaceDE w:val="0"/>
              <w:autoSpaceDN w:val="0"/>
              <w:adjustRightInd w:val="0"/>
              <w:jc w:val="both"/>
              <w:rPr>
                <w:rFonts w:ascii="Myriad Pro" w:eastAsia="MyriadPro-Regular" w:hAnsi="Myriad Pro" w:cs="Arial"/>
                <w:sz w:val="20"/>
              </w:rPr>
            </w:pPr>
            <w:r w:rsidRPr="009E668A">
              <w:rPr>
                <w:rFonts w:ascii="Myriad Pro" w:eastAsia="MyriadPro-Regular" w:hAnsi="Myriad Pro" w:cs="Arial"/>
                <w:sz w:val="20"/>
              </w:rPr>
              <w:t xml:space="preserve">Ocena potencjału organizacyjnego wnioskodawcy i partnera/ów: maksymalnie </w:t>
            </w:r>
            <w:r w:rsidRPr="009E668A">
              <w:rPr>
                <w:rFonts w:ascii="Myriad Pro" w:eastAsia="MyriadPro-Regular" w:hAnsi="Myriad Pro" w:cs="Arial"/>
                <w:b/>
                <w:sz w:val="20"/>
              </w:rPr>
              <w:t>5 pkt</w:t>
            </w:r>
            <w:r w:rsidRPr="009E668A">
              <w:rPr>
                <w:rFonts w:ascii="Myriad Pro" w:eastAsia="MyriadPro-Regular" w:hAnsi="Myriad Pro" w:cs="Arial"/>
                <w:sz w:val="20"/>
              </w:rPr>
              <w:t>, w tym:</w:t>
            </w:r>
          </w:p>
          <w:p w:rsidR="00B11567" w:rsidRPr="009E668A"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9E668A">
              <w:rPr>
                <w:rFonts w:eastAsia="MyriadPro-Regular" w:cs="Arial"/>
              </w:rPr>
              <w:t xml:space="preserve">opis sposobu zarządzania projektem oraz realizacja wsparcia w oparciu o własne zasoby: maksymalnie </w:t>
            </w:r>
            <w:r w:rsidRPr="009E668A">
              <w:rPr>
                <w:rFonts w:eastAsia="MyriadPro-Regular" w:cs="Arial"/>
                <w:b/>
              </w:rPr>
              <w:t>2 pkt</w:t>
            </w:r>
          </w:p>
          <w:p w:rsidR="00B11567" w:rsidRPr="009E668A"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9E668A">
              <w:rPr>
                <w:rFonts w:eastAsia="MyriadPro-Regular" w:cs="Arial"/>
              </w:rPr>
              <w:t xml:space="preserve">potencjał kadrowy zaangażowany do obsługi projektu jak </w:t>
            </w:r>
            <w:r w:rsidRPr="009E668A">
              <w:rPr>
                <w:rFonts w:eastAsia="MyriadPro-Regular" w:cs="Arial"/>
              </w:rPr>
              <w:br/>
              <w:t xml:space="preserve">i realizacji przedsięwzięć merytorycznych: maksymalnie </w:t>
            </w:r>
            <w:r w:rsidRPr="009E668A">
              <w:rPr>
                <w:rFonts w:eastAsia="MyriadPro-Regular" w:cs="Arial"/>
                <w:b/>
              </w:rPr>
              <w:t>2 pkt;</w:t>
            </w:r>
          </w:p>
          <w:p w:rsidR="00B11567" w:rsidRPr="009E668A"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9E668A">
              <w:rPr>
                <w:rFonts w:eastAsia="MyriadPro-Regular" w:cs="Arial"/>
              </w:rPr>
              <w:t xml:space="preserve">potencjał techniczny zaangażowany w realizację projektu: maksymalnie </w:t>
            </w:r>
            <w:r w:rsidRPr="009E668A">
              <w:rPr>
                <w:rFonts w:eastAsia="MyriadPro-Regular" w:cs="Arial"/>
                <w:b/>
              </w:rPr>
              <w:t>1 pkt.</w:t>
            </w:r>
          </w:p>
          <w:p w:rsidR="00B11567" w:rsidRPr="009E668A" w:rsidRDefault="00B11567" w:rsidP="00B11567">
            <w:pPr>
              <w:autoSpaceDE w:val="0"/>
              <w:autoSpaceDN w:val="0"/>
              <w:adjustRightInd w:val="0"/>
              <w:jc w:val="both"/>
              <w:rPr>
                <w:rFonts w:ascii="Myriad Pro" w:eastAsia="MyriadPro-Regular" w:hAnsi="Myriad Pro" w:cs="Arial"/>
                <w:sz w:val="20"/>
              </w:rPr>
            </w:pPr>
            <w:r w:rsidRPr="009E668A">
              <w:rPr>
                <w:rFonts w:ascii="Myriad Pro" w:eastAsia="MyriadPro-Regular" w:hAnsi="Myriad Pro" w:cs="Arial"/>
                <w:sz w:val="20"/>
              </w:rPr>
              <w:t xml:space="preserve">Ocena zasadności partnerstwa zawiązanego w celu wspólnej realizacji projektu, w tym sposób podziału realizacji zadań: maksymalnie </w:t>
            </w:r>
            <w:r>
              <w:rPr>
                <w:rFonts w:ascii="Myriad Pro" w:eastAsia="MyriadPro-Regular" w:hAnsi="Myriad Pro" w:cs="Arial"/>
                <w:b/>
                <w:sz w:val="20"/>
              </w:rPr>
              <w:t>5</w:t>
            </w:r>
            <w:r w:rsidRPr="009E668A">
              <w:rPr>
                <w:rFonts w:ascii="Myriad Pro" w:eastAsia="MyriadPro-Regular" w:hAnsi="Myriad Pro" w:cs="Arial"/>
                <w:b/>
                <w:sz w:val="20"/>
              </w:rPr>
              <w:t xml:space="preserve"> pkt</w:t>
            </w:r>
          </w:p>
        </w:tc>
        <w:tc>
          <w:tcPr>
            <w:tcW w:w="4756" w:type="dxa"/>
            <w:shd w:val="clear" w:color="auto" w:fill="auto"/>
          </w:tcPr>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 xml:space="preserve">Ocena spełniania kryterium dokonywana jest </w:t>
            </w:r>
            <w:r w:rsidRPr="009E668A">
              <w:rPr>
                <w:rFonts w:ascii="Myriad Pro" w:eastAsia="MyriadPro-Regular" w:hAnsi="Myriad Pro" w:cs="Arial"/>
                <w:sz w:val="20"/>
              </w:rPr>
              <w:br/>
              <w:t>w ramach skali punktowej.</w:t>
            </w:r>
          </w:p>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Skala punktów: 0- 10</w:t>
            </w:r>
          </w:p>
          <w:p w:rsidR="00B11567" w:rsidRPr="00490392" w:rsidRDefault="00B11567" w:rsidP="00B11567">
            <w:pPr>
              <w:autoSpaceDE w:val="0"/>
              <w:autoSpaceDN w:val="0"/>
              <w:adjustRightInd w:val="0"/>
              <w:spacing w:after="0"/>
              <w:jc w:val="both"/>
              <w:rPr>
                <w:rFonts w:ascii="Arial" w:eastAsia="MyriadPro-Regular" w:hAnsi="Arial" w:cs="Arial"/>
                <w:sz w:val="20"/>
              </w:rPr>
            </w:pPr>
            <w:r w:rsidRPr="009E668A">
              <w:rPr>
                <w:rFonts w:ascii="Myriad Pro" w:eastAsia="MyriadPro-Regular" w:hAnsi="Myriad Pro" w:cs="Arial"/>
                <w:sz w:val="20"/>
              </w:rPr>
              <w:t>Kryterium zostanie spełnione, jeżeli podczas jego oceny zostanie przyznane minimum 6 punktów.</w:t>
            </w:r>
          </w:p>
        </w:tc>
      </w:tr>
    </w:tbl>
    <w:p w:rsidR="00B11567" w:rsidRDefault="00B11567" w:rsidP="00B11567">
      <w:pPr>
        <w:jc w:val="center"/>
        <w:rPr>
          <w:rFonts w:ascii="Myriad Pro" w:eastAsiaTheme="majorEastAsia" w:hAnsi="Myriad Pro" w:cs="Arial"/>
          <w:b/>
          <w:bCs/>
          <w:sz w:val="20"/>
        </w:rPr>
      </w:pPr>
    </w:p>
    <w:tbl>
      <w:tblPr>
        <w:tblStyle w:val="Tabela-Siatka"/>
        <w:tblW w:w="14175" w:type="dxa"/>
        <w:jc w:val="center"/>
        <w:tblLayout w:type="fixed"/>
        <w:tblLook w:val="04A0" w:firstRow="1" w:lastRow="0" w:firstColumn="1" w:lastColumn="0" w:noHBand="0" w:noVBand="1"/>
      </w:tblPr>
      <w:tblGrid>
        <w:gridCol w:w="536"/>
        <w:gridCol w:w="2824"/>
        <w:gridCol w:w="4803"/>
        <w:gridCol w:w="6012"/>
      </w:tblGrid>
      <w:tr w:rsidR="00B11567" w:rsidRPr="002B689F" w:rsidTr="00B11567">
        <w:trPr>
          <w:jc w:val="center"/>
        </w:trPr>
        <w:tc>
          <w:tcPr>
            <w:tcW w:w="14175" w:type="dxa"/>
            <w:gridSpan w:val="4"/>
            <w:shd w:val="clear" w:color="auto" w:fill="D9D9D9" w:themeFill="background1" w:themeFillShade="D9"/>
            <w:vAlign w:val="center"/>
          </w:tcPr>
          <w:p w:rsidR="00B11567" w:rsidRPr="009E668A" w:rsidRDefault="00B11567" w:rsidP="00B11567">
            <w:pPr>
              <w:spacing w:before="40" w:after="40" w:line="276" w:lineRule="auto"/>
              <w:jc w:val="center"/>
              <w:rPr>
                <w:rFonts w:ascii="Myriad Pro" w:hAnsi="Myriad Pro" w:cs="Arial"/>
                <w:b/>
                <w:sz w:val="20"/>
              </w:rPr>
            </w:pPr>
            <w:r w:rsidRPr="009E668A">
              <w:rPr>
                <w:rFonts w:ascii="Myriad Pro" w:hAnsi="Myriad Pro" w:cs="Arial"/>
                <w:b/>
                <w:sz w:val="20"/>
              </w:rPr>
              <w:t>Kryteria administracyjności</w:t>
            </w:r>
          </w:p>
        </w:tc>
      </w:tr>
      <w:tr w:rsidR="00B11567" w:rsidRPr="002B689F" w:rsidTr="00B11567">
        <w:trPr>
          <w:jc w:val="center"/>
        </w:trPr>
        <w:tc>
          <w:tcPr>
            <w:tcW w:w="536" w:type="dxa"/>
          </w:tcPr>
          <w:p w:rsidR="00B11567" w:rsidRPr="009E668A" w:rsidRDefault="00B11567" w:rsidP="00B11567">
            <w:pPr>
              <w:spacing w:before="40" w:after="40" w:line="276" w:lineRule="auto"/>
              <w:ind w:left="-22"/>
              <w:rPr>
                <w:rFonts w:ascii="Myriad Pro" w:hAnsi="Myriad Pro" w:cs="Arial"/>
                <w:sz w:val="20"/>
              </w:rPr>
            </w:pPr>
            <w:r w:rsidRPr="009E668A">
              <w:rPr>
                <w:rFonts w:ascii="Myriad Pro" w:hAnsi="Myriad Pro" w:cs="Arial"/>
                <w:sz w:val="20"/>
              </w:rPr>
              <w:t>L.p.</w:t>
            </w:r>
          </w:p>
        </w:tc>
        <w:tc>
          <w:tcPr>
            <w:tcW w:w="2824" w:type="dxa"/>
            <w:vAlign w:val="center"/>
          </w:tcPr>
          <w:p w:rsidR="00B11567" w:rsidRPr="009E668A" w:rsidRDefault="00B11567" w:rsidP="00B11567">
            <w:pPr>
              <w:spacing w:before="40" w:after="40" w:line="276" w:lineRule="auto"/>
              <w:jc w:val="center"/>
              <w:rPr>
                <w:rFonts w:ascii="Myriad Pro" w:hAnsi="Myriad Pro" w:cs="Arial"/>
                <w:sz w:val="20"/>
              </w:rPr>
            </w:pPr>
            <w:r w:rsidRPr="009E668A">
              <w:rPr>
                <w:rFonts w:ascii="Myriad Pro" w:hAnsi="Myriad Pro" w:cs="Arial"/>
                <w:sz w:val="20"/>
              </w:rPr>
              <w:t>Nazwa kryterium</w:t>
            </w:r>
          </w:p>
        </w:tc>
        <w:tc>
          <w:tcPr>
            <w:tcW w:w="4803" w:type="dxa"/>
            <w:vAlign w:val="center"/>
          </w:tcPr>
          <w:p w:rsidR="00B11567" w:rsidRPr="009E668A" w:rsidRDefault="00B11567" w:rsidP="00B11567">
            <w:pPr>
              <w:spacing w:before="40" w:after="40" w:line="276" w:lineRule="auto"/>
              <w:jc w:val="center"/>
              <w:rPr>
                <w:rFonts w:ascii="Myriad Pro" w:hAnsi="Myriad Pro" w:cs="Arial"/>
                <w:sz w:val="20"/>
              </w:rPr>
            </w:pPr>
            <w:r w:rsidRPr="009E668A">
              <w:rPr>
                <w:rFonts w:ascii="Myriad Pro" w:hAnsi="Myriad Pro" w:cs="Arial"/>
                <w:sz w:val="20"/>
              </w:rPr>
              <w:t>Definicja kryterium</w:t>
            </w:r>
          </w:p>
        </w:tc>
        <w:tc>
          <w:tcPr>
            <w:tcW w:w="6012" w:type="dxa"/>
            <w:vAlign w:val="center"/>
          </w:tcPr>
          <w:p w:rsidR="00B11567" w:rsidRPr="009E668A" w:rsidRDefault="00B11567" w:rsidP="00B11567">
            <w:pPr>
              <w:spacing w:before="40" w:after="40" w:line="276" w:lineRule="auto"/>
              <w:jc w:val="center"/>
              <w:rPr>
                <w:rFonts w:ascii="Myriad Pro" w:hAnsi="Myriad Pro" w:cs="Arial"/>
                <w:sz w:val="20"/>
              </w:rPr>
            </w:pPr>
            <w:r w:rsidRPr="009E668A">
              <w:rPr>
                <w:rFonts w:ascii="Myriad Pro" w:hAnsi="Myriad Pro" w:cs="Arial"/>
                <w:sz w:val="20"/>
              </w:rPr>
              <w:t>Opis znaczenia kryterium</w:t>
            </w:r>
          </w:p>
        </w:tc>
      </w:tr>
      <w:tr w:rsidR="00B11567" w:rsidRPr="002B689F" w:rsidTr="00B11567">
        <w:trPr>
          <w:jc w:val="center"/>
        </w:trPr>
        <w:tc>
          <w:tcPr>
            <w:tcW w:w="536" w:type="dxa"/>
          </w:tcPr>
          <w:p w:rsidR="00B11567" w:rsidRPr="009E668A" w:rsidRDefault="00B11567" w:rsidP="00B11567">
            <w:pPr>
              <w:spacing w:before="40" w:after="40" w:line="276" w:lineRule="auto"/>
              <w:jc w:val="center"/>
              <w:rPr>
                <w:rFonts w:ascii="Myriad Pro" w:hAnsi="Myriad Pro" w:cs="Arial"/>
                <w:sz w:val="20"/>
              </w:rPr>
            </w:pPr>
            <w:r w:rsidRPr="009E668A">
              <w:rPr>
                <w:rFonts w:ascii="Myriad Pro" w:hAnsi="Myriad Pro" w:cs="Arial"/>
                <w:sz w:val="20"/>
              </w:rPr>
              <w:t>1</w:t>
            </w:r>
          </w:p>
        </w:tc>
        <w:tc>
          <w:tcPr>
            <w:tcW w:w="2824" w:type="dxa"/>
            <w:vAlign w:val="center"/>
          </w:tcPr>
          <w:p w:rsidR="00B11567" w:rsidRPr="009E668A" w:rsidRDefault="00B11567" w:rsidP="00B11567">
            <w:pPr>
              <w:spacing w:before="40" w:after="40" w:line="276" w:lineRule="auto"/>
              <w:jc w:val="center"/>
              <w:rPr>
                <w:rFonts w:ascii="Myriad Pro" w:hAnsi="Myriad Pro" w:cs="Arial"/>
                <w:sz w:val="20"/>
              </w:rPr>
            </w:pPr>
            <w:r w:rsidRPr="009E668A">
              <w:rPr>
                <w:rFonts w:ascii="Myriad Pro" w:hAnsi="Myriad Pro" w:cs="Arial"/>
                <w:sz w:val="20"/>
              </w:rPr>
              <w:t>2</w:t>
            </w:r>
          </w:p>
        </w:tc>
        <w:tc>
          <w:tcPr>
            <w:tcW w:w="4803" w:type="dxa"/>
            <w:vAlign w:val="center"/>
          </w:tcPr>
          <w:p w:rsidR="00B11567" w:rsidRPr="009E668A" w:rsidRDefault="00B11567" w:rsidP="00B11567">
            <w:pPr>
              <w:spacing w:before="40" w:after="40" w:line="276" w:lineRule="auto"/>
              <w:jc w:val="center"/>
              <w:rPr>
                <w:rFonts w:ascii="Myriad Pro" w:hAnsi="Myriad Pro" w:cs="Arial"/>
                <w:sz w:val="20"/>
              </w:rPr>
            </w:pPr>
            <w:r w:rsidRPr="009E668A">
              <w:rPr>
                <w:rFonts w:ascii="Myriad Pro" w:hAnsi="Myriad Pro" w:cs="Arial"/>
                <w:sz w:val="20"/>
              </w:rPr>
              <w:t>3</w:t>
            </w:r>
          </w:p>
        </w:tc>
        <w:tc>
          <w:tcPr>
            <w:tcW w:w="6012" w:type="dxa"/>
            <w:vAlign w:val="center"/>
          </w:tcPr>
          <w:p w:rsidR="00B11567" w:rsidRPr="009E668A" w:rsidRDefault="00B11567" w:rsidP="00B11567">
            <w:pPr>
              <w:spacing w:before="40" w:after="40" w:line="276" w:lineRule="auto"/>
              <w:jc w:val="center"/>
              <w:rPr>
                <w:rFonts w:ascii="Myriad Pro" w:hAnsi="Myriad Pro" w:cs="Arial"/>
                <w:sz w:val="20"/>
              </w:rPr>
            </w:pPr>
            <w:r w:rsidRPr="009E668A">
              <w:rPr>
                <w:rFonts w:ascii="Myriad Pro" w:hAnsi="Myriad Pro" w:cs="Arial"/>
                <w:sz w:val="20"/>
              </w:rPr>
              <w:t>4</w:t>
            </w:r>
          </w:p>
        </w:tc>
      </w:tr>
      <w:tr w:rsidR="00B11567" w:rsidRPr="002B689F" w:rsidTr="00B11567">
        <w:trPr>
          <w:jc w:val="center"/>
        </w:trPr>
        <w:tc>
          <w:tcPr>
            <w:tcW w:w="536" w:type="dxa"/>
          </w:tcPr>
          <w:p w:rsidR="00B11567" w:rsidRPr="009E668A" w:rsidRDefault="00B11567" w:rsidP="00912095">
            <w:pPr>
              <w:pStyle w:val="Akapitzlist"/>
              <w:numPr>
                <w:ilvl w:val="0"/>
                <w:numId w:val="161"/>
              </w:numPr>
              <w:spacing w:before="40" w:after="40" w:line="276" w:lineRule="auto"/>
              <w:ind w:left="357" w:hanging="357"/>
              <w:contextualSpacing w:val="0"/>
              <w:rPr>
                <w:rFonts w:cs="Arial"/>
              </w:rPr>
            </w:pPr>
          </w:p>
        </w:tc>
        <w:tc>
          <w:tcPr>
            <w:tcW w:w="2824" w:type="dxa"/>
          </w:tcPr>
          <w:p w:rsidR="00B11567" w:rsidRPr="009E668A" w:rsidRDefault="00B11567" w:rsidP="00B11567">
            <w:pPr>
              <w:spacing w:before="40" w:after="40" w:line="276" w:lineRule="auto"/>
              <w:rPr>
                <w:rFonts w:ascii="Myriad Pro" w:hAnsi="Myriad Pro" w:cs="Arial"/>
                <w:sz w:val="20"/>
              </w:rPr>
            </w:pPr>
            <w:r w:rsidRPr="009E668A">
              <w:rPr>
                <w:rFonts w:ascii="Myriad Pro" w:hAnsi="Myriad Pro" w:cs="Arial"/>
                <w:sz w:val="20"/>
              </w:rPr>
              <w:t>Intensywność wsparcia</w:t>
            </w:r>
          </w:p>
        </w:tc>
        <w:tc>
          <w:tcPr>
            <w:tcW w:w="4803" w:type="dxa"/>
          </w:tcPr>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Wnioskowana kwo</w:t>
            </w:r>
            <w:r>
              <w:rPr>
                <w:rFonts w:ascii="Myriad Pro" w:hAnsi="Myriad Pro" w:cs="Arial"/>
                <w:sz w:val="20"/>
              </w:rPr>
              <w:t xml:space="preserve">ta i poziom wsparcia są zgodne </w:t>
            </w:r>
            <w:r w:rsidRPr="009E668A">
              <w:rPr>
                <w:rFonts w:ascii="Myriad Pro" w:hAnsi="Myriad Pro" w:cs="Arial"/>
                <w:sz w:val="20"/>
              </w:rPr>
              <w:t xml:space="preserve">z zapisami </w:t>
            </w:r>
            <w:r w:rsidRPr="009E668A">
              <w:rPr>
                <w:rFonts w:ascii="Myriad Pro" w:hAnsi="Myriad Pro" w:cs="Arial"/>
                <w:i/>
                <w:sz w:val="20"/>
              </w:rPr>
              <w:t>Regulaminu konkursu</w:t>
            </w:r>
            <w:r w:rsidRPr="009E668A">
              <w:rPr>
                <w:rFonts w:ascii="Myriad Pro" w:hAnsi="Myriad Pro" w:cs="Arial"/>
                <w:sz w:val="20"/>
              </w:rPr>
              <w:t>.</w:t>
            </w:r>
          </w:p>
        </w:tc>
        <w:tc>
          <w:tcPr>
            <w:tcW w:w="6012" w:type="dxa"/>
          </w:tcPr>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Spełnienie kryterium jest konieczne do przyznania dofinansowania.</w:t>
            </w:r>
          </w:p>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 xml:space="preserve">Projekty niespełniające kryterium kierowane są do poprawy lub </w:t>
            </w:r>
            <w:r w:rsidRPr="009E668A">
              <w:rPr>
                <w:rFonts w:ascii="Myriad Pro" w:hAnsi="Myriad Pro" w:cs="Arial"/>
                <w:sz w:val="20"/>
              </w:rPr>
              <w:lastRenderedPageBreak/>
              <w:t>uzupełnienia.</w:t>
            </w:r>
          </w:p>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Ocena spełniania kryterium polega na przypisaniu wartości logicznych „tak”, „nie”.</w:t>
            </w:r>
          </w:p>
        </w:tc>
      </w:tr>
      <w:tr w:rsidR="00B11567" w:rsidRPr="002B689F" w:rsidTr="00B11567">
        <w:trPr>
          <w:jc w:val="center"/>
        </w:trPr>
        <w:tc>
          <w:tcPr>
            <w:tcW w:w="536" w:type="dxa"/>
          </w:tcPr>
          <w:p w:rsidR="00B11567" w:rsidRPr="009E668A" w:rsidRDefault="00B11567" w:rsidP="00912095">
            <w:pPr>
              <w:pStyle w:val="Akapitzlist"/>
              <w:numPr>
                <w:ilvl w:val="0"/>
                <w:numId w:val="161"/>
              </w:numPr>
              <w:spacing w:before="40" w:after="40" w:line="276" w:lineRule="auto"/>
              <w:ind w:left="357" w:hanging="357"/>
              <w:contextualSpacing w:val="0"/>
              <w:rPr>
                <w:rFonts w:cs="Arial"/>
              </w:rPr>
            </w:pPr>
          </w:p>
        </w:tc>
        <w:tc>
          <w:tcPr>
            <w:tcW w:w="2824" w:type="dxa"/>
          </w:tcPr>
          <w:p w:rsidR="00B11567" w:rsidRPr="009E668A" w:rsidRDefault="00B11567" w:rsidP="00B11567">
            <w:pPr>
              <w:spacing w:before="40" w:after="40" w:line="276" w:lineRule="auto"/>
              <w:rPr>
                <w:rFonts w:ascii="Myriad Pro" w:hAnsi="Myriad Pro" w:cs="Arial"/>
                <w:sz w:val="20"/>
              </w:rPr>
            </w:pPr>
            <w:r w:rsidRPr="009E668A">
              <w:rPr>
                <w:rFonts w:ascii="Myriad Pro" w:hAnsi="Myriad Pro" w:cs="Arial"/>
                <w:sz w:val="20"/>
              </w:rPr>
              <w:t>Zgodność z kwalifikowalnością wydatków.</w:t>
            </w:r>
          </w:p>
        </w:tc>
        <w:tc>
          <w:tcPr>
            <w:tcW w:w="4803" w:type="dxa"/>
          </w:tcPr>
          <w:p w:rsidR="00B11567" w:rsidRPr="009E668A" w:rsidRDefault="00B11567" w:rsidP="00B11567">
            <w:pPr>
              <w:autoSpaceDE w:val="0"/>
              <w:autoSpaceDN w:val="0"/>
              <w:adjustRightInd w:val="0"/>
              <w:jc w:val="both"/>
              <w:rPr>
                <w:rFonts w:ascii="Myriad Pro" w:hAnsi="Myriad Pro" w:cs="MyriadPro-It"/>
                <w:i/>
                <w:sz w:val="20"/>
              </w:rPr>
            </w:pPr>
            <w:r w:rsidRPr="009E668A">
              <w:rPr>
                <w:rFonts w:ascii="Myriad Pro" w:eastAsia="MyriadPro-Regular" w:hAnsi="Myriad Pro" w:cs="Arial"/>
                <w:sz w:val="20"/>
              </w:rPr>
              <w:t xml:space="preserve">Wydatki w projekcie są zgodne z </w:t>
            </w:r>
            <w:r>
              <w:rPr>
                <w:rFonts w:ascii="Myriad Pro" w:eastAsia="MyriadPro-Regular" w:hAnsi="Myriad Pro" w:cs="Arial"/>
                <w:i/>
                <w:sz w:val="20"/>
              </w:rPr>
              <w:t xml:space="preserve">Wytycznymi </w:t>
            </w:r>
            <w:r w:rsidRPr="009E668A">
              <w:rPr>
                <w:rFonts w:ascii="Myriad Pro" w:eastAsia="MyriadPro-Regular" w:hAnsi="Myriad Pro" w:cs="Arial"/>
                <w:i/>
                <w:sz w:val="20"/>
              </w:rPr>
              <w:t>w zakresie kwalifikowalności wydatków w ramach Europejskiego Funduszu Rozwoju Regionalnego, Europejskiego Funduszu Społecznego oraz Funduszu Spójności na lata 2014-2020</w:t>
            </w:r>
            <w:r w:rsidRPr="009E668A">
              <w:rPr>
                <w:rFonts w:ascii="Myriad Pro" w:eastAsia="MyriadPro-Regular" w:hAnsi="Myriad Pro" w:cs="Arial"/>
                <w:sz w:val="20"/>
              </w:rPr>
              <w:t xml:space="preserve"> oraz z</w:t>
            </w:r>
            <w:r w:rsidRPr="009E668A">
              <w:rPr>
                <w:rFonts w:ascii="Myriad Pro" w:eastAsia="MyriadPro-Regular" w:hAnsi="Myriad Pro" w:cs="Arial"/>
                <w:i/>
                <w:sz w:val="20"/>
              </w:rPr>
              <w:t xml:space="preserve"> </w:t>
            </w:r>
            <w:r w:rsidRPr="009E668A">
              <w:rPr>
                <w:rFonts w:ascii="Myriad Pro" w:eastAsia="Times New Roman" w:hAnsi="Myriad Pro" w:cs="Arial"/>
                <w:i/>
                <w:sz w:val="20"/>
              </w:rPr>
              <w:t>Wytycznymi w zakresie realizacji przedsięwzięć z udziałem środków Europejskiego Funduszu Społecznego w o</w:t>
            </w:r>
            <w:r w:rsidR="00D53CFB">
              <w:rPr>
                <w:rFonts w:ascii="Myriad Pro" w:eastAsia="Times New Roman" w:hAnsi="Myriad Pro" w:cs="Arial"/>
                <w:i/>
                <w:sz w:val="20"/>
              </w:rPr>
              <w:t>bszarze edukacji na lata 2014–</w:t>
            </w:r>
            <w:r w:rsidRPr="009E668A">
              <w:rPr>
                <w:rFonts w:ascii="Myriad Pro" w:eastAsia="Times New Roman" w:hAnsi="Myriad Pro" w:cs="Arial"/>
                <w:i/>
                <w:sz w:val="20"/>
              </w:rPr>
              <w:t>2020.</w:t>
            </w:r>
          </w:p>
          <w:p w:rsidR="00B11567" w:rsidRPr="009E668A" w:rsidRDefault="00B11567" w:rsidP="00B11567">
            <w:pPr>
              <w:autoSpaceDE w:val="0"/>
              <w:autoSpaceDN w:val="0"/>
              <w:adjustRightInd w:val="0"/>
              <w:jc w:val="both"/>
              <w:rPr>
                <w:rFonts w:ascii="Myriad Pro" w:eastAsia="MyriadPro-Regular" w:hAnsi="Myriad Pro" w:cs="Arial"/>
                <w:sz w:val="20"/>
              </w:rPr>
            </w:pPr>
            <w:r w:rsidRPr="009E668A">
              <w:rPr>
                <w:rFonts w:ascii="Myriad Pro" w:eastAsia="MyriadPro-Regular" w:hAnsi="Myriad Pro" w:cs="Arial"/>
                <w:sz w:val="20"/>
              </w:rPr>
              <w:t>Planowane wydatki są uzasadnione, niezbędne, racjonalne i adekwatne do zakresu merytorycznego</w:t>
            </w:r>
            <w:r w:rsidRPr="009E668A">
              <w:rPr>
                <w:rFonts w:ascii="Myriad Pro" w:eastAsia="MyriadPro-Regular" w:hAnsi="Myriad Pro" w:cs="MyriadPro-Regular"/>
                <w:sz w:val="20"/>
              </w:rPr>
              <w:t xml:space="preserve"> </w:t>
            </w:r>
            <w:r w:rsidRPr="009E668A">
              <w:rPr>
                <w:rFonts w:ascii="Myriad Pro" w:eastAsia="MyriadPro-Regular" w:hAnsi="Myriad Pro" w:cs="Arial"/>
                <w:sz w:val="20"/>
              </w:rPr>
              <w:t>projektu w tym opisu grupy docelowej i planowanego wsparcia.</w:t>
            </w:r>
          </w:p>
          <w:p w:rsidR="00B11567" w:rsidRPr="009E668A" w:rsidRDefault="00B11567" w:rsidP="00B11567">
            <w:pPr>
              <w:autoSpaceDE w:val="0"/>
              <w:autoSpaceDN w:val="0"/>
              <w:adjustRightInd w:val="0"/>
              <w:jc w:val="both"/>
              <w:rPr>
                <w:rFonts w:ascii="Myriad Pro" w:eastAsia="MyriadPro-Regular" w:hAnsi="Myriad Pro" w:cs="Arial"/>
                <w:sz w:val="20"/>
              </w:rPr>
            </w:pPr>
            <w:r w:rsidRPr="009E668A">
              <w:rPr>
                <w:rFonts w:ascii="Myriad Pro" w:eastAsia="MyriadPro-Regular" w:hAnsi="Myriad Pro" w:cs="Arial"/>
                <w:sz w:val="20"/>
              </w:rPr>
              <w:t>Wydatki założone w projekcie są zgodne z</w:t>
            </w:r>
            <w:r w:rsidRPr="009E668A">
              <w:rPr>
                <w:rFonts w:ascii="Myriad Pro" w:eastAsia="MyriadPro-Regular" w:hAnsi="Myriad Pro" w:cs="MyriadPro-Regular"/>
                <w:sz w:val="20"/>
              </w:rPr>
              <w:t xml:space="preserve"> </w:t>
            </w:r>
            <w:r w:rsidRPr="009E668A">
              <w:rPr>
                <w:rFonts w:ascii="Myriad Pro" w:eastAsia="MyriadPro-Regular" w:hAnsi="Myriad Pro" w:cs="Arial"/>
                <w:sz w:val="20"/>
              </w:rPr>
              <w:t>katalogiem wydatków,</w:t>
            </w:r>
            <w:r w:rsidRPr="009E668A">
              <w:rPr>
                <w:rFonts w:ascii="Myriad Pro" w:eastAsia="MyriadPro-Regular" w:hAnsi="Myriad Pro" w:cs="MyriadPro-Regular"/>
                <w:sz w:val="20"/>
              </w:rPr>
              <w:t xml:space="preserve"> </w:t>
            </w:r>
            <w:r w:rsidRPr="009E668A">
              <w:rPr>
                <w:rFonts w:ascii="Myriad Pro" w:eastAsia="MyriadPro-Regular" w:hAnsi="Myriad Pro" w:cs="Arial"/>
                <w:sz w:val="20"/>
              </w:rPr>
              <w:t>limitami (w tym stawką ryczałtową dla kosztów pośrednich) oraz zasadami kwalifikowalności określonymi w Regulaminie konkursu (jeśli dotyczy).</w:t>
            </w:r>
          </w:p>
          <w:p w:rsidR="00B11567" w:rsidRPr="009E668A" w:rsidRDefault="00B11567" w:rsidP="00B11567">
            <w:pPr>
              <w:autoSpaceDE w:val="0"/>
              <w:autoSpaceDN w:val="0"/>
              <w:adjustRightInd w:val="0"/>
              <w:jc w:val="both"/>
              <w:rPr>
                <w:rFonts w:ascii="Myriad Pro" w:eastAsia="MyriadPro-Regular" w:hAnsi="Myriad Pro" w:cs="Arial"/>
                <w:sz w:val="20"/>
              </w:rPr>
            </w:pPr>
            <w:r w:rsidRPr="009E668A">
              <w:rPr>
                <w:rFonts w:ascii="Myriad Pro" w:eastAsia="MyriadPro-Regular" w:hAnsi="Myriad Pro" w:cs="Arial"/>
                <w:sz w:val="20"/>
              </w:rPr>
              <w:t xml:space="preserve">Poziom wydatków w ramach cross </w:t>
            </w:r>
            <w:proofErr w:type="spellStart"/>
            <w:r w:rsidRPr="009E668A">
              <w:rPr>
                <w:rFonts w:ascii="Myriad Pro" w:eastAsia="MyriadPro-Regular" w:hAnsi="Myriad Pro" w:cs="Arial"/>
                <w:sz w:val="20"/>
              </w:rPr>
              <w:t>financingu</w:t>
            </w:r>
            <w:proofErr w:type="spellEnd"/>
            <w:r w:rsidRPr="009E668A">
              <w:rPr>
                <w:rFonts w:ascii="Myriad Pro" w:eastAsia="MyriadPro-Regular" w:hAnsi="Myriad Pro" w:cs="Arial"/>
                <w:sz w:val="20"/>
              </w:rPr>
              <w:t xml:space="preserve"> oraz środków trwałych jest zgodny z poziomem tych wydatków wskazanym w Regulaminie konkursu.</w:t>
            </w:r>
          </w:p>
        </w:tc>
        <w:tc>
          <w:tcPr>
            <w:tcW w:w="6012" w:type="dxa"/>
          </w:tcPr>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Spełnienie kryterium jest konieczne do przyznania dofinansowania.</w:t>
            </w:r>
          </w:p>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Projekty niespełniające kryter</w:t>
            </w:r>
            <w:r>
              <w:rPr>
                <w:rFonts w:ascii="Myriad Pro" w:hAnsi="Myriad Pro" w:cs="Arial"/>
                <w:sz w:val="20"/>
              </w:rPr>
              <w:t xml:space="preserve">ium kierowane są do poprawy lub </w:t>
            </w:r>
            <w:r w:rsidRPr="009E668A">
              <w:rPr>
                <w:rFonts w:ascii="Myriad Pro" w:hAnsi="Myriad Pro" w:cs="Arial"/>
                <w:sz w:val="20"/>
              </w:rPr>
              <w:t>uzupełnienia.</w:t>
            </w:r>
          </w:p>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9E668A">
              <w:rPr>
                <w:rFonts w:ascii="Myriad Pro" w:hAnsi="Myriad Pro" w:cs="Arial"/>
                <w:i/>
                <w:sz w:val="20"/>
              </w:rPr>
              <w:t>SOOP RPO WZ 2014-2020</w:t>
            </w:r>
            <w:r w:rsidRPr="009E668A">
              <w:rPr>
                <w:rFonts w:ascii="Myriad Pro" w:hAnsi="Myriad Pro" w:cs="Arial"/>
                <w:sz w:val="20"/>
              </w:rPr>
              <w:t xml:space="preserve">, </w:t>
            </w:r>
            <w:r>
              <w:rPr>
                <w:rFonts w:ascii="Myriad Pro" w:eastAsia="MyriadPro-Regular" w:hAnsi="Myriad Pro" w:cs="Arial"/>
                <w:i/>
                <w:sz w:val="20"/>
              </w:rPr>
              <w:t xml:space="preserve">Wytycznych  </w:t>
            </w:r>
            <w:r w:rsidRPr="009E668A">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sidRPr="009E668A">
              <w:rPr>
                <w:rFonts w:ascii="Myriad Pro" w:eastAsia="MyriadPro-Regular" w:hAnsi="Myriad Pro" w:cs="Arial"/>
                <w:sz w:val="20"/>
              </w:rPr>
              <w:t xml:space="preserve"> </w:t>
            </w:r>
            <w:r w:rsidRPr="009E668A">
              <w:rPr>
                <w:rFonts w:ascii="Myriad Pro" w:hAnsi="Myriad Pro" w:cs="Arial"/>
                <w:sz w:val="20"/>
              </w:rPr>
              <w:t xml:space="preserve"> właściwych </w:t>
            </w:r>
            <w:r w:rsidRPr="009E668A">
              <w:rPr>
                <w:rFonts w:ascii="Myriad Pro" w:eastAsia="MyriadPro-Regular" w:hAnsi="Myriad Pro" w:cs="Arial"/>
                <w:i/>
                <w:sz w:val="20"/>
              </w:rPr>
              <w:t xml:space="preserve">Wytycznych obszarowych, </w:t>
            </w:r>
            <w:r w:rsidRPr="009E668A">
              <w:rPr>
                <w:rFonts w:ascii="Myriad Pro" w:hAnsi="Myriad Pro" w:cs="Arial"/>
                <w:sz w:val="20"/>
              </w:rPr>
              <w:t>mających wpływ na założenia dotyczące kwalifikowalności wydatków.</w:t>
            </w:r>
          </w:p>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Ocena spełniania kryterium polega na przypisaniu wartości logicznych „tak”, „nie”.</w:t>
            </w:r>
          </w:p>
        </w:tc>
      </w:tr>
      <w:tr w:rsidR="00B11567" w:rsidRPr="002B689F" w:rsidTr="00B11567">
        <w:trPr>
          <w:jc w:val="center"/>
        </w:trPr>
        <w:tc>
          <w:tcPr>
            <w:tcW w:w="536" w:type="dxa"/>
          </w:tcPr>
          <w:p w:rsidR="00B11567" w:rsidRPr="009E668A" w:rsidRDefault="00B11567" w:rsidP="00912095">
            <w:pPr>
              <w:pStyle w:val="Akapitzlist"/>
              <w:numPr>
                <w:ilvl w:val="0"/>
                <w:numId w:val="161"/>
              </w:numPr>
              <w:spacing w:before="40" w:after="40" w:line="276" w:lineRule="auto"/>
              <w:ind w:left="357" w:hanging="357"/>
              <w:contextualSpacing w:val="0"/>
              <w:rPr>
                <w:rFonts w:cs="Arial"/>
              </w:rPr>
            </w:pPr>
          </w:p>
        </w:tc>
        <w:tc>
          <w:tcPr>
            <w:tcW w:w="2824" w:type="dxa"/>
          </w:tcPr>
          <w:p w:rsidR="00B11567" w:rsidRPr="009E668A" w:rsidRDefault="00B11567" w:rsidP="00B11567">
            <w:pPr>
              <w:spacing w:before="40" w:after="40" w:line="276" w:lineRule="auto"/>
              <w:rPr>
                <w:rFonts w:ascii="Myriad Pro" w:hAnsi="Myriad Pro" w:cs="Arial"/>
                <w:sz w:val="20"/>
              </w:rPr>
            </w:pPr>
            <w:r w:rsidRPr="009E668A">
              <w:rPr>
                <w:rFonts w:ascii="Myriad Pro" w:eastAsia="MyriadPro-Regular" w:hAnsi="Myriad Pro" w:cs="Arial"/>
                <w:sz w:val="20"/>
              </w:rPr>
              <w:t>Zgodność z warunkami realizacji wsparcia.</w:t>
            </w:r>
          </w:p>
        </w:tc>
        <w:tc>
          <w:tcPr>
            <w:tcW w:w="4803" w:type="dxa"/>
          </w:tcPr>
          <w:p w:rsidR="00B11567" w:rsidRPr="009E668A" w:rsidRDefault="00B11567" w:rsidP="00B11567">
            <w:pPr>
              <w:spacing w:before="40" w:after="40" w:line="276" w:lineRule="auto"/>
              <w:jc w:val="both"/>
              <w:rPr>
                <w:rFonts w:ascii="Myriad Pro" w:hAnsi="Myriad Pro" w:cs="Arial"/>
                <w:sz w:val="20"/>
              </w:rPr>
            </w:pPr>
            <w:r w:rsidRPr="009E668A">
              <w:rPr>
                <w:rFonts w:ascii="Myriad Pro" w:eastAsia="MyriadPro-Regular" w:hAnsi="Myriad Pro" w:cs="Arial"/>
                <w:sz w:val="20"/>
              </w:rPr>
              <w:t>Wnios</w:t>
            </w:r>
            <w:r>
              <w:rPr>
                <w:rFonts w:ascii="Myriad Pro" w:eastAsia="MyriadPro-Regular" w:hAnsi="Myriad Pro" w:cs="Arial"/>
                <w:sz w:val="20"/>
              </w:rPr>
              <w:t xml:space="preserve">ek został sporządzony zgodnie z </w:t>
            </w:r>
            <w:r w:rsidRPr="009E668A">
              <w:rPr>
                <w:rFonts w:ascii="Myriad Pro" w:eastAsia="MyriadPro-Regular" w:hAnsi="Myriad Pro" w:cs="Arial"/>
                <w:sz w:val="20"/>
              </w:rPr>
              <w:t xml:space="preserve">uwarunkowaniami realizacji wsparcia określonymi we właściwych wytycznych obszarowych oraz z zasadami realizacji wsparcia wskazanymi przez IOK w części 5.3 </w:t>
            </w:r>
            <w:r w:rsidRPr="009E668A">
              <w:rPr>
                <w:rFonts w:ascii="Myriad Pro" w:eastAsia="MyriadPro-Regular" w:hAnsi="Myriad Pro" w:cs="Arial"/>
                <w:i/>
                <w:sz w:val="20"/>
              </w:rPr>
              <w:t xml:space="preserve">Regulaminu konkursu </w:t>
            </w:r>
            <w:r w:rsidRPr="009E668A">
              <w:rPr>
                <w:rFonts w:ascii="Myriad Pro" w:eastAsia="MyriadPro-Regular" w:hAnsi="Myriad Pro" w:cs="Arial"/>
                <w:sz w:val="20"/>
              </w:rPr>
              <w:t>(np. zasady realizacji danej formy wsparcia)</w:t>
            </w:r>
            <w:r w:rsidRPr="009E668A">
              <w:rPr>
                <w:rFonts w:ascii="Myriad Pro" w:eastAsia="MyriadPro-Regular" w:hAnsi="Myriad Pro" w:cs="Arial"/>
                <w:i/>
                <w:sz w:val="20"/>
              </w:rPr>
              <w:t>.</w:t>
            </w:r>
          </w:p>
        </w:tc>
        <w:tc>
          <w:tcPr>
            <w:tcW w:w="6012" w:type="dxa"/>
          </w:tcPr>
          <w:p w:rsidR="00B11567" w:rsidRPr="009E668A" w:rsidRDefault="00B11567" w:rsidP="00B11567">
            <w:pPr>
              <w:autoSpaceDE w:val="0"/>
              <w:autoSpaceDN w:val="0"/>
              <w:adjustRightInd w:val="0"/>
              <w:spacing w:line="276" w:lineRule="auto"/>
              <w:jc w:val="both"/>
              <w:rPr>
                <w:rFonts w:ascii="Myriad Pro" w:eastAsia="MyriadPro-Regular" w:hAnsi="Myriad Pro" w:cs="Arial"/>
                <w:sz w:val="20"/>
              </w:rPr>
            </w:pPr>
            <w:r w:rsidRPr="009E668A">
              <w:rPr>
                <w:rFonts w:ascii="Myriad Pro" w:eastAsia="MyriadPro-Regular" w:hAnsi="Myriad Pro" w:cs="Arial"/>
                <w:sz w:val="20"/>
              </w:rPr>
              <w:t>Spełnienie kryterium jest konieczne do przyznania dofinansowania.</w:t>
            </w:r>
          </w:p>
          <w:p w:rsidR="00B11567" w:rsidRPr="009E668A" w:rsidRDefault="00B11567" w:rsidP="00B11567">
            <w:pPr>
              <w:autoSpaceDE w:val="0"/>
              <w:autoSpaceDN w:val="0"/>
              <w:adjustRightInd w:val="0"/>
              <w:spacing w:line="276" w:lineRule="auto"/>
              <w:jc w:val="both"/>
              <w:rPr>
                <w:rFonts w:ascii="Myriad Pro" w:eastAsia="MyriadPro-Regular" w:hAnsi="Myriad Pro" w:cs="Arial"/>
                <w:sz w:val="20"/>
              </w:rPr>
            </w:pPr>
            <w:r w:rsidRPr="009E668A">
              <w:rPr>
                <w:rFonts w:ascii="Myriad Pro" w:eastAsia="MyriadPro-Regular" w:hAnsi="Myriad Pro" w:cs="Arial"/>
                <w:sz w:val="20"/>
              </w:rPr>
              <w:t>Projekty niespełniające kryterium kierowane są do poprawy lub uzupełnienia.</w:t>
            </w:r>
          </w:p>
          <w:p w:rsidR="00B11567" w:rsidRPr="009E668A" w:rsidRDefault="00B11567" w:rsidP="00B11567">
            <w:pPr>
              <w:autoSpaceDE w:val="0"/>
              <w:autoSpaceDN w:val="0"/>
              <w:adjustRightInd w:val="0"/>
              <w:jc w:val="both"/>
              <w:rPr>
                <w:rFonts w:ascii="Myriad Pro" w:eastAsia="MyriadPro-Regular" w:hAnsi="Myriad Pro" w:cs="Arial"/>
                <w:i/>
                <w:sz w:val="20"/>
              </w:rPr>
            </w:pPr>
            <w:r w:rsidRPr="009E668A">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9E668A">
              <w:rPr>
                <w:rFonts w:ascii="Myriad Pro" w:hAnsi="Myriad Pro" w:cs="Arial"/>
                <w:i/>
                <w:sz w:val="20"/>
              </w:rPr>
              <w:t>RPO WZ 2014-2020</w:t>
            </w:r>
            <w:r w:rsidRPr="009E668A">
              <w:rPr>
                <w:rFonts w:ascii="Myriad Pro" w:hAnsi="Myriad Pro" w:cs="Arial"/>
                <w:sz w:val="20"/>
              </w:rPr>
              <w:t xml:space="preserve">, przepisów prawa, </w:t>
            </w:r>
            <w:r w:rsidRPr="009E668A">
              <w:rPr>
                <w:rFonts w:ascii="Myriad Pro" w:hAnsi="Myriad Pro" w:cs="Arial"/>
                <w:i/>
                <w:sz w:val="20"/>
              </w:rPr>
              <w:t>SOOP RPO WZ 2014-2020</w:t>
            </w:r>
            <w:r w:rsidRPr="009E668A">
              <w:rPr>
                <w:rFonts w:ascii="Myriad Pro" w:hAnsi="Myriad Pro" w:cs="Arial"/>
                <w:sz w:val="20"/>
              </w:rPr>
              <w:t xml:space="preserve">, </w:t>
            </w:r>
            <w:r w:rsidRPr="009E668A">
              <w:rPr>
                <w:rFonts w:ascii="Myriad Pro" w:eastAsia="MyriadPro-Regular" w:hAnsi="Myriad Pro" w:cs="Arial"/>
                <w:sz w:val="20"/>
              </w:rPr>
              <w:t>właściwych</w:t>
            </w:r>
            <w:r w:rsidRPr="009E668A">
              <w:rPr>
                <w:rFonts w:ascii="Myriad Pro" w:eastAsia="MyriadPro-Regular" w:hAnsi="Myriad Pro" w:cs="Arial"/>
                <w:i/>
                <w:sz w:val="20"/>
              </w:rPr>
              <w:t xml:space="preserve"> Wytycznych obszarowych, </w:t>
            </w:r>
            <w:r w:rsidRPr="009E668A">
              <w:rPr>
                <w:rFonts w:ascii="Myriad Pro" w:hAnsi="Myriad Pro" w:cs="Arial"/>
                <w:sz w:val="20"/>
              </w:rPr>
              <w:t xml:space="preserve">mających wpływ na założenia dotyczące uwarunkowań realizacji wsparcia.    </w:t>
            </w:r>
          </w:p>
          <w:p w:rsidR="00B11567" w:rsidRPr="009E668A" w:rsidRDefault="00B11567" w:rsidP="00B11567">
            <w:pPr>
              <w:spacing w:before="40" w:line="276" w:lineRule="auto"/>
              <w:jc w:val="both"/>
              <w:rPr>
                <w:rFonts w:ascii="Myriad Pro" w:hAnsi="Myriad Pro" w:cs="Arial"/>
                <w:sz w:val="20"/>
              </w:rPr>
            </w:pPr>
            <w:r w:rsidRPr="009E668A">
              <w:rPr>
                <w:rFonts w:ascii="Myriad Pro" w:eastAsia="MyriadPro-Regular" w:hAnsi="Myriad Pro" w:cs="Arial"/>
                <w:sz w:val="20"/>
              </w:rPr>
              <w:t>Ocena spełniania kryterium polega na przypisaniu wartości logicznych „tak”, „nie”.</w:t>
            </w:r>
          </w:p>
        </w:tc>
      </w:tr>
      <w:tr w:rsidR="00B11567" w:rsidRPr="002B689F" w:rsidTr="00B11567">
        <w:trPr>
          <w:jc w:val="center"/>
        </w:trPr>
        <w:tc>
          <w:tcPr>
            <w:tcW w:w="536" w:type="dxa"/>
          </w:tcPr>
          <w:p w:rsidR="00B11567" w:rsidRPr="009E668A" w:rsidRDefault="00B11567" w:rsidP="00912095">
            <w:pPr>
              <w:pStyle w:val="Akapitzlist"/>
              <w:numPr>
                <w:ilvl w:val="0"/>
                <w:numId w:val="161"/>
              </w:numPr>
              <w:spacing w:before="40" w:after="40" w:line="276" w:lineRule="auto"/>
              <w:ind w:left="357" w:hanging="357"/>
              <w:contextualSpacing w:val="0"/>
              <w:rPr>
                <w:rFonts w:cs="Arial"/>
              </w:rPr>
            </w:pPr>
          </w:p>
        </w:tc>
        <w:tc>
          <w:tcPr>
            <w:tcW w:w="2824" w:type="dxa"/>
          </w:tcPr>
          <w:p w:rsidR="00B11567" w:rsidRPr="009E668A" w:rsidRDefault="00B11567" w:rsidP="00B11567">
            <w:pPr>
              <w:spacing w:before="40" w:after="40" w:line="276" w:lineRule="auto"/>
              <w:rPr>
                <w:rFonts w:ascii="Myriad Pro" w:hAnsi="Myriad Pro" w:cs="Arial"/>
                <w:sz w:val="20"/>
              </w:rPr>
            </w:pPr>
            <w:r w:rsidRPr="009E668A">
              <w:rPr>
                <w:rFonts w:ascii="Myriad Pro" w:hAnsi="Myriad Pro" w:cs="Arial"/>
                <w:sz w:val="20"/>
              </w:rPr>
              <w:t xml:space="preserve">Spójność i kompletność zapisów </w:t>
            </w:r>
          </w:p>
        </w:tc>
        <w:tc>
          <w:tcPr>
            <w:tcW w:w="4803" w:type="dxa"/>
          </w:tcPr>
          <w:p w:rsidR="00B11567" w:rsidRPr="009E668A" w:rsidRDefault="00B11567" w:rsidP="00B11567">
            <w:pPr>
              <w:autoSpaceDE w:val="0"/>
              <w:autoSpaceDN w:val="0"/>
              <w:adjustRightInd w:val="0"/>
              <w:jc w:val="both"/>
              <w:rPr>
                <w:rFonts w:ascii="Myriad Pro" w:hAnsi="Myriad Pro" w:cs="Arial"/>
                <w:sz w:val="20"/>
              </w:rPr>
            </w:pPr>
            <w:r w:rsidRPr="009E668A">
              <w:rPr>
                <w:rFonts w:ascii="Myriad Pro" w:eastAsia="MyriadPro-Regular" w:hAnsi="Myriad Pro" w:cs="Arial"/>
                <w:sz w:val="20"/>
              </w:rPr>
              <w:t xml:space="preserve">Wniosek jest spójny i kompletny w odniesieniu do dokonanej oceny. </w:t>
            </w:r>
          </w:p>
        </w:tc>
        <w:tc>
          <w:tcPr>
            <w:tcW w:w="6012" w:type="dxa"/>
          </w:tcPr>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Spełnienie kryterium jest konieczne do przyznania dofinansowania.</w:t>
            </w:r>
          </w:p>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Projekty niespełniające kryterium kierowane są do poprawy lub uzupełnienia.</w:t>
            </w:r>
          </w:p>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Ocena spełniania kryterium polega na przypisaniu wartości logicznych „tak”, „nie.</w:t>
            </w:r>
          </w:p>
        </w:tc>
      </w:tr>
    </w:tbl>
    <w:p w:rsidR="00B11567" w:rsidRPr="00AB5F7B" w:rsidRDefault="00B11567" w:rsidP="00B11567">
      <w:pPr>
        <w:spacing w:before="120" w:after="120" w:line="240" w:lineRule="auto"/>
        <w:rPr>
          <w:rFonts w:ascii="Myriad Pro" w:hAnsi="Myriad Pro"/>
          <w:sz w:val="20"/>
        </w:rPr>
      </w:pPr>
    </w:p>
    <w:p w:rsidR="00F07632" w:rsidRPr="003D6CD5" w:rsidRDefault="00F07632" w:rsidP="00F07632">
      <w:pPr>
        <w:jc w:val="center"/>
        <w:rPr>
          <w:rFonts w:ascii="Myriad Pro" w:hAnsi="Myriad Pro" w:cs="Arial"/>
          <w:b/>
          <w:bCs/>
          <w:sz w:val="20"/>
        </w:rPr>
      </w:pPr>
      <w:r w:rsidRPr="003D6CD5">
        <w:rPr>
          <w:rFonts w:ascii="Myriad Pro" w:hAnsi="Myriad Pro" w:cs="Arial"/>
          <w:b/>
          <w:bCs/>
          <w:sz w:val="20"/>
        </w:rPr>
        <w:t xml:space="preserve">Kryteria </w:t>
      </w:r>
      <w:r>
        <w:rPr>
          <w:rFonts w:ascii="Myriad Pro" w:hAnsi="Myriad Pro" w:cs="Arial"/>
          <w:b/>
          <w:bCs/>
          <w:sz w:val="20"/>
        </w:rPr>
        <w:t>szczegółowe</w:t>
      </w:r>
      <w:r w:rsidRPr="003D6CD5">
        <w:rPr>
          <w:rFonts w:ascii="Myriad Pro" w:hAnsi="Myriad Pro" w:cs="Arial"/>
          <w:b/>
          <w:bCs/>
          <w:sz w:val="20"/>
        </w:rPr>
        <w:t xml:space="preserve"> </w:t>
      </w:r>
      <w:r>
        <w:rPr>
          <w:rFonts w:ascii="Myriad Pro" w:eastAsiaTheme="majorEastAsia" w:hAnsi="Myriad Pro" w:cstheme="majorBidi"/>
          <w:b/>
          <w:bCs/>
          <w:sz w:val="20"/>
        </w:rPr>
        <w:t xml:space="preserve">przyjęte Uchwałą Nr </w:t>
      </w:r>
      <w:r w:rsidR="00C032C8">
        <w:rPr>
          <w:rFonts w:ascii="Myriad Pro" w:eastAsiaTheme="majorEastAsia" w:hAnsi="Myriad Pro" w:cstheme="majorBidi"/>
          <w:b/>
          <w:bCs/>
          <w:sz w:val="20"/>
        </w:rPr>
        <w:t>23/18</w:t>
      </w:r>
      <w:r>
        <w:rPr>
          <w:rFonts w:ascii="Myriad Pro" w:eastAsiaTheme="majorEastAsia" w:hAnsi="Myriad Pro" w:cstheme="majorBidi"/>
          <w:b/>
          <w:bCs/>
          <w:sz w:val="20"/>
        </w:rPr>
        <w:t xml:space="preserve"> </w:t>
      </w:r>
      <w:r>
        <w:rPr>
          <w:rFonts w:ascii="Myriad Pro" w:eastAsiaTheme="majorEastAsia" w:hAnsi="Myriad Pro" w:cs="Arial"/>
          <w:b/>
          <w:bCs/>
          <w:sz w:val="20"/>
        </w:rPr>
        <w:t>Komitetu Monitorującego RPO WZ 2014-2020 z dnia 14 lutego 2018 r. (tryb konkursowy)</w:t>
      </w:r>
      <w:r w:rsidR="0048741E">
        <w:rPr>
          <w:rFonts w:ascii="Myriad Pro" w:eastAsiaTheme="majorEastAsia" w:hAnsi="Myriad Pro" w:cs="Arial"/>
          <w:b/>
          <w:bCs/>
          <w:sz w:val="20"/>
        </w:rPr>
        <w:t xml:space="preserve"> - aktualizacja</w:t>
      </w:r>
    </w:p>
    <w:tbl>
      <w:tblPr>
        <w:tblStyle w:val="Tabela-Siatka"/>
        <w:tblW w:w="14175" w:type="dxa"/>
        <w:shd w:val="clear" w:color="auto" w:fill="B6DDE8" w:themeFill="accent5" w:themeFillTint="66"/>
        <w:tblLayout w:type="fixed"/>
        <w:tblLook w:val="04A0" w:firstRow="1" w:lastRow="0" w:firstColumn="1" w:lastColumn="0" w:noHBand="0" w:noVBand="1"/>
      </w:tblPr>
      <w:tblGrid>
        <w:gridCol w:w="1900"/>
        <w:gridCol w:w="12275"/>
      </w:tblGrid>
      <w:tr w:rsidR="00F07632" w:rsidRPr="00BE08D4" w:rsidTr="00F07632">
        <w:tc>
          <w:tcPr>
            <w:tcW w:w="1900" w:type="dxa"/>
            <w:shd w:val="clear" w:color="auto" w:fill="B6DDE8" w:themeFill="accent5" w:themeFillTint="66"/>
          </w:tcPr>
          <w:p w:rsidR="00F07632" w:rsidRPr="002979C4" w:rsidRDefault="00F07632" w:rsidP="00F07632">
            <w:pPr>
              <w:spacing w:before="40" w:after="40"/>
              <w:rPr>
                <w:rFonts w:ascii="Myriad Pro" w:hAnsi="Myriad Pro"/>
                <w:sz w:val="20"/>
              </w:rPr>
            </w:pPr>
            <w:r w:rsidRPr="002979C4">
              <w:rPr>
                <w:rFonts w:ascii="Myriad Pro" w:hAnsi="Myriad Pro"/>
                <w:sz w:val="20"/>
              </w:rPr>
              <w:t>Oś priorytetowa</w:t>
            </w:r>
          </w:p>
        </w:tc>
        <w:tc>
          <w:tcPr>
            <w:tcW w:w="12275" w:type="dxa"/>
            <w:shd w:val="clear" w:color="auto" w:fill="B6DDE8" w:themeFill="accent5" w:themeFillTint="66"/>
          </w:tcPr>
          <w:p w:rsidR="00F07632" w:rsidRPr="00BE08D4" w:rsidRDefault="00F07632" w:rsidP="00F07632">
            <w:pPr>
              <w:spacing w:before="40" w:after="40"/>
              <w:rPr>
                <w:rFonts w:ascii="Myriad Pro" w:hAnsi="Myriad Pro"/>
                <w:sz w:val="20"/>
              </w:rPr>
            </w:pPr>
            <w:r w:rsidRPr="00BE08D4">
              <w:rPr>
                <w:rFonts w:ascii="Myriad Pro" w:hAnsi="Myriad Pro"/>
                <w:sz w:val="20"/>
              </w:rPr>
              <w:t>VIII Edukacja</w:t>
            </w:r>
          </w:p>
        </w:tc>
      </w:tr>
      <w:tr w:rsidR="00F07632" w:rsidRPr="00BE08D4" w:rsidTr="00F07632">
        <w:tc>
          <w:tcPr>
            <w:tcW w:w="1900" w:type="dxa"/>
            <w:shd w:val="clear" w:color="auto" w:fill="B6DDE8" w:themeFill="accent5" w:themeFillTint="66"/>
          </w:tcPr>
          <w:p w:rsidR="00F07632" w:rsidRPr="002979C4" w:rsidRDefault="00F07632" w:rsidP="00F07632">
            <w:pPr>
              <w:spacing w:before="40" w:after="40"/>
              <w:rPr>
                <w:rFonts w:ascii="Myriad Pro" w:hAnsi="Myriad Pro"/>
                <w:sz w:val="20"/>
              </w:rPr>
            </w:pPr>
            <w:r w:rsidRPr="00E860FA">
              <w:rPr>
                <w:rFonts w:ascii="Myriad Pro" w:hAnsi="Myriad Pro"/>
                <w:sz w:val="20"/>
              </w:rPr>
              <w:t>Priorytet Inwestycyjny</w:t>
            </w:r>
          </w:p>
        </w:tc>
        <w:tc>
          <w:tcPr>
            <w:tcW w:w="12275" w:type="dxa"/>
            <w:shd w:val="clear" w:color="auto" w:fill="B6DDE8" w:themeFill="accent5" w:themeFillTint="66"/>
          </w:tcPr>
          <w:p w:rsidR="00F07632" w:rsidRPr="002979C4" w:rsidRDefault="00F07632" w:rsidP="00F07632">
            <w:pPr>
              <w:autoSpaceDE w:val="0"/>
              <w:autoSpaceDN w:val="0"/>
              <w:adjustRightInd w:val="0"/>
              <w:spacing w:before="40" w:after="40"/>
              <w:rPr>
                <w:rFonts w:ascii="Myriad Pro" w:hAnsi="Myriad Pro" w:cs="MyriadPro-Regular"/>
                <w:sz w:val="20"/>
              </w:rPr>
            </w:pPr>
            <w:r>
              <w:rPr>
                <w:rFonts w:ascii="Myriad Pro" w:eastAsia="Times New Roman" w:hAnsi="Myriad Pro" w:cs="Times New Roman"/>
                <w:sz w:val="20"/>
                <w:lang w:eastAsia="pl-PL"/>
              </w:rPr>
              <w:t>10i</w:t>
            </w:r>
            <w:r w:rsidRPr="00B56BEC">
              <w:rPr>
                <w:rFonts w:ascii="Myriad Pro" w:eastAsia="Times New Roman" w:hAnsi="Myriad Pro" w:cs="Times New Roman"/>
                <w:sz w:val="20"/>
                <w:lang w:eastAsia="pl-PL"/>
              </w:rPr>
              <w:t xml:space="preserve"> Ograniczenie i zapobieganie przedwczesnemu kończeniu nauki szkolnej oraz</w:t>
            </w:r>
            <w:r>
              <w:rPr>
                <w:rFonts w:ascii="Myriad Pro" w:eastAsia="Times New Roman" w:hAnsi="Myriad Pro" w:cs="Times New Roman"/>
                <w:sz w:val="20"/>
                <w:lang w:eastAsia="pl-PL"/>
              </w:rPr>
              <w:t xml:space="preserve"> </w:t>
            </w:r>
            <w:r w:rsidRPr="00B56BEC">
              <w:rPr>
                <w:rFonts w:ascii="Myriad Pro" w:eastAsia="Times New Roman" w:hAnsi="Myriad Pro" w:cs="Times New Roman"/>
                <w:sz w:val="20"/>
                <w:lang w:eastAsia="pl-PL"/>
              </w:rPr>
              <w:t>zapewnianie równego dostępu do dobrej jakości wczesnej edukacji elementarnej oraz kształcenia</w:t>
            </w:r>
            <w:r>
              <w:rPr>
                <w:rFonts w:ascii="Myriad Pro" w:eastAsia="Times New Roman" w:hAnsi="Myriad Pro" w:cs="Times New Roman"/>
                <w:sz w:val="20"/>
                <w:lang w:eastAsia="pl-PL"/>
              </w:rPr>
              <w:t xml:space="preserve"> </w:t>
            </w:r>
            <w:r w:rsidRPr="00B56BEC">
              <w:rPr>
                <w:rFonts w:ascii="Myriad Pro" w:eastAsia="Times New Roman" w:hAnsi="Myriad Pro" w:cs="Times New Roman"/>
                <w:sz w:val="20"/>
                <w:lang w:eastAsia="pl-PL"/>
              </w:rPr>
              <w:t>podstawowego, gimnazjalnego i ponadgimnazjalnego z uwzględnieniem formalnych, nieformalnych</w:t>
            </w:r>
            <w:r>
              <w:rPr>
                <w:rFonts w:ascii="Myriad Pro" w:eastAsia="Times New Roman" w:hAnsi="Myriad Pro" w:cs="Times New Roman"/>
                <w:sz w:val="20"/>
                <w:lang w:eastAsia="pl-PL"/>
              </w:rPr>
              <w:t xml:space="preserve"> </w:t>
            </w:r>
            <w:r w:rsidRPr="00B56BEC">
              <w:rPr>
                <w:rFonts w:ascii="Myriad Pro" w:eastAsia="Times New Roman" w:hAnsi="Myriad Pro" w:cs="Times New Roman"/>
                <w:sz w:val="20"/>
                <w:lang w:eastAsia="pl-PL"/>
              </w:rPr>
              <w:t xml:space="preserve">i </w:t>
            </w:r>
            <w:proofErr w:type="spellStart"/>
            <w:r w:rsidRPr="00B56BEC">
              <w:rPr>
                <w:rFonts w:ascii="Myriad Pro" w:eastAsia="Times New Roman" w:hAnsi="Myriad Pro" w:cs="Times New Roman"/>
                <w:sz w:val="20"/>
                <w:lang w:eastAsia="pl-PL"/>
              </w:rPr>
              <w:t>pozaformalnych</w:t>
            </w:r>
            <w:proofErr w:type="spellEnd"/>
            <w:r w:rsidRPr="00B56BEC">
              <w:rPr>
                <w:rFonts w:ascii="Myriad Pro" w:eastAsia="Times New Roman" w:hAnsi="Myriad Pro" w:cs="Times New Roman"/>
                <w:sz w:val="20"/>
                <w:lang w:eastAsia="pl-PL"/>
              </w:rPr>
              <w:t xml:space="preserve"> ścieżek kształcenia umożliwiających ponowne podjęcie kształcenia i szkolenia</w:t>
            </w:r>
          </w:p>
        </w:tc>
      </w:tr>
      <w:tr w:rsidR="00F07632" w:rsidRPr="00BE08D4" w:rsidTr="00F07632">
        <w:tc>
          <w:tcPr>
            <w:tcW w:w="1900" w:type="dxa"/>
            <w:shd w:val="clear" w:color="auto" w:fill="B6DDE8" w:themeFill="accent5" w:themeFillTint="66"/>
          </w:tcPr>
          <w:p w:rsidR="00F07632" w:rsidRPr="00BE08D4" w:rsidRDefault="00F07632" w:rsidP="00F07632">
            <w:pPr>
              <w:spacing w:before="40" w:after="40"/>
              <w:rPr>
                <w:rFonts w:ascii="Myriad Pro" w:hAnsi="Myriad Pro"/>
                <w:sz w:val="20"/>
              </w:rPr>
            </w:pPr>
            <w:r w:rsidRPr="00BE08D4">
              <w:rPr>
                <w:rFonts w:ascii="Myriad Pro" w:hAnsi="Myriad Pro"/>
                <w:sz w:val="20"/>
              </w:rPr>
              <w:t>Działanie</w:t>
            </w:r>
          </w:p>
        </w:tc>
        <w:tc>
          <w:tcPr>
            <w:tcW w:w="12275" w:type="dxa"/>
            <w:shd w:val="clear" w:color="auto" w:fill="B6DDE8" w:themeFill="accent5" w:themeFillTint="66"/>
          </w:tcPr>
          <w:p w:rsidR="00F07632" w:rsidRPr="00603D29" w:rsidRDefault="00F07632" w:rsidP="00F07632">
            <w:pPr>
              <w:autoSpaceDE w:val="0"/>
              <w:autoSpaceDN w:val="0"/>
              <w:adjustRightInd w:val="0"/>
              <w:spacing w:before="40" w:after="40"/>
              <w:rPr>
                <w:rFonts w:ascii="Myriad Pro" w:hAnsi="Myriad Pro" w:cs="MyriadPro-Regular"/>
                <w:sz w:val="20"/>
              </w:rPr>
            </w:pPr>
            <w:r w:rsidRPr="00603D29">
              <w:rPr>
                <w:rFonts w:ascii="Myriad Pro" w:hAnsi="Myriad Pro" w:cs="MyriadPro-Regular"/>
                <w:sz w:val="20"/>
              </w:rPr>
              <w:t>8.2 Wsparcie szkół i placówek prowadzących kształcenie ogólne oraz uczniów uczestniczących w kształceniu podstawowym, gimnazjalnym i ponadgimnazjalnym</w:t>
            </w:r>
          </w:p>
        </w:tc>
      </w:tr>
      <w:tr w:rsidR="00F07632" w:rsidRPr="00BE08D4" w:rsidTr="00F07632">
        <w:tc>
          <w:tcPr>
            <w:tcW w:w="1900" w:type="dxa"/>
            <w:shd w:val="clear" w:color="auto" w:fill="B6DDE8" w:themeFill="accent5" w:themeFillTint="66"/>
          </w:tcPr>
          <w:p w:rsidR="00F07632" w:rsidRPr="00BE08D4" w:rsidRDefault="00F07632" w:rsidP="00F07632">
            <w:pPr>
              <w:spacing w:before="40" w:after="40"/>
              <w:rPr>
                <w:rFonts w:ascii="Myriad Pro" w:hAnsi="Myriad Pro"/>
                <w:sz w:val="20"/>
              </w:rPr>
            </w:pPr>
            <w:r w:rsidRPr="00BE08D4">
              <w:rPr>
                <w:rFonts w:ascii="Myriad Pro" w:hAnsi="Myriad Pro"/>
                <w:sz w:val="20"/>
              </w:rPr>
              <w:t>Typ projektu</w:t>
            </w:r>
          </w:p>
        </w:tc>
        <w:tc>
          <w:tcPr>
            <w:tcW w:w="12275" w:type="dxa"/>
            <w:shd w:val="clear" w:color="auto" w:fill="B6DDE8" w:themeFill="accent5" w:themeFillTint="66"/>
          </w:tcPr>
          <w:p w:rsidR="00F07632" w:rsidRPr="00FD5C90" w:rsidRDefault="00F07632" w:rsidP="00912095">
            <w:pPr>
              <w:pStyle w:val="Akapitzlist"/>
              <w:numPr>
                <w:ilvl w:val="0"/>
                <w:numId w:val="211"/>
              </w:numPr>
              <w:autoSpaceDE w:val="0"/>
              <w:autoSpaceDN w:val="0"/>
              <w:adjustRightInd w:val="0"/>
              <w:spacing w:before="40" w:after="40"/>
              <w:rPr>
                <w:rFonts w:cs="MyriadPro-Regular"/>
              </w:rPr>
            </w:pPr>
            <w:r w:rsidRPr="00FD5C90">
              <w:rPr>
                <w:rFonts w:cs="MyriadPro-Regular"/>
              </w:rPr>
              <w:t>Kształcenie u uczniów i słuchaczy kompetencji kluczowych oraz właściwych postaw i umiejętności niezbędnych na rynku pracy głównie poprzez:</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realizację projektów edukacyjnych w szkołach lub placówkach systemu oświaty objętych wsparciem,</w:t>
            </w:r>
          </w:p>
          <w:p w:rsidR="00F07632" w:rsidRPr="00BE08D4" w:rsidRDefault="00F07632" w:rsidP="00912095">
            <w:pPr>
              <w:pStyle w:val="Akapitzlist"/>
              <w:numPr>
                <w:ilvl w:val="0"/>
                <w:numId w:val="212"/>
              </w:numPr>
              <w:autoSpaceDE w:val="0"/>
              <w:autoSpaceDN w:val="0"/>
              <w:adjustRightInd w:val="0"/>
              <w:spacing w:before="40" w:after="40"/>
              <w:contextualSpacing w:val="0"/>
              <w:jc w:val="both"/>
              <w:rPr>
                <w:rFonts w:cs="MyriadPro-Regular"/>
              </w:rPr>
            </w:pPr>
            <w:r w:rsidRPr="00BE08D4">
              <w:rPr>
                <w:rFonts w:cs="MyriadPro-Regular"/>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realizację różnych form rozwijających uzdolnienia,</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wdrożenie nowych form i programów nauczania,</w:t>
            </w:r>
          </w:p>
          <w:p w:rsidR="00F07632" w:rsidRPr="00BE08D4" w:rsidRDefault="00F07632" w:rsidP="00912095">
            <w:pPr>
              <w:pStyle w:val="Akapitzlist"/>
              <w:numPr>
                <w:ilvl w:val="0"/>
                <w:numId w:val="212"/>
              </w:numPr>
              <w:spacing w:before="40" w:after="40"/>
              <w:contextualSpacing w:val="0"/>
              <w:rPr>
                <w:rFonts w:cs="MyriadPro-Regular"/>
              </w:rPr>
            </w:pPr>
            <w:r w:rsidRPr="00BE08D4">
              <w:rPr>
                <w:rFonts w:cs="MyriadPro-Regular"/>
              </w:rPr>
              <w:t>tworzenie i realizacja zajęć w klasach o nowatorskich rozwiązaniach programowych, organizacyjnych lub metodycznych,</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organizację kółek zainteresowań, warsztatów, laboratoriów dla uczniów lub słuchaczy,</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nawiązywanie współpracy z otoczeniem zewnętrznym szkoły lub placówki systemu oświaty w celu realizacji programów edukacyjnych,</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 xml:space="preserve">wykorzystanie narzędzi, metod lub form pracy wypracowanych w ramach projektów, w tym pozytywnie </w:t>
            </w:r>
            <w:proofErr w:type="spellStart"/>
            <w:r w:rsidRPr="00BE08D4">
              <w:rPr>
                <w:rFonts w:cs="MyriadPro-Regular"/>
              </w:rPr>
              <w:t>zwalidowanych</w:t>
            </w:r>
            <w:proofErr w:type="spellEnd"/>
            <w:r w:rsidRPr="00BE08D4">
              <w:rPr>
                <w:rFonts w:cs="MyriadPro-Regular"/>
              </w:rPr>
              <w:t xml:space="preserve"> produktów projektów innowacyjnych, zrealizowanych w latach 2007-2013 w ramach PO KL,</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pomoc stypendialną dla uczniów lub słuchaczy szczególnie uzdolnionych w zakresie przedmiotów matematycznych, przyrodniczych,</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 xml:space="preserve">informatycznych, języków obcych, matematyki lub przedsiębiorczości, których niekorzystna sytuacja materialna stanowi barierę </w:t>
            </w:r>
            <w:r w:rsidRPr="00BE08D4">
              <w:rPr>
                <w:rFonts w:cs="MyriadPro-Regular"/>
              </w:rPr>
              <w:lastRenderedPageBreak/>
              <w:t>w rozwoju edukacyjnym,</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doradztwo edukacyjno-zawodowe dla uczniów lub słuchaczy, ze szczególnym uwzględnieniem uczniów ze specjalnymi potrzebami edukacyjnymi,</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realizację zajęć poza szkołą lub poza lekcjami.</w:t>
            </w:r>
          </w:p>
          <w:p w:rsidR="00F07632" w:rsidRPr="00BE08D4" w:rsidRDefault="00F07632" w:rsidP="00912095">
            <w:pPr>
              <w:pStyle w:val="Akapitzlist"/>
              <w:numPr>
                <w:ilvl w:val="0"/>
                <w:numId w:val="211"/>
              </w:numPr>
              <w:autoSpaceDE w:val="0"/>
              <w:autoSpaceDN w:val="0"/>
              <w:adjustRightInd w:val="0"/>
              <w:spacing w:before="40" w:after="40"/>
              <w:ind w:left="368"/>
              <w:contextualSpacing w:val="0"/>
              <w:rPr>
                <w:rFonts w:cs="MyriadPro-Regular"/>
              </w:rPr>
            </w:pPr>
            <w:r w:rsidRPr="00BE08D4">
              <w:rPr>
                <w:rFonts w:cs="MyriadPro-Regular"/>
              </w:rPr>
              <w:t>Doskonalenie umiejętności i kompetencji zawodowych nauczycieli prowadzących kształcenie w zakresie stosowania metod i form organizacyjnych sprzyjających kształtowaniu i rozwijaniu u uczniów kompetencji kluczowych niezbędnych na rynku pracy oraz właściwych postaw/umiejętności poprzez:</w:t>
            </w:r>
          </w:p>
          <w:p w:rsidR="00F07632" w:rsidRPr="00BE08D4" w:rsidRDefault="00F07632" w:rsidP="00912095">
            <w:pPr>
              <w:pStyle w:val="Akapitzlist"/>
              <w:numPr>
                <w:ilvl w:val="0"/>
                <w:numId w:val="213"/>
              </w:numPr>
              <w:autoSpaceDE w:val="0"/>
              <w:autoSpaceDN w:val="0"/>
              <w:adjustRightInd w:val="0"/>
              <w:spacing w:before="40" w:after="40"/>
              <w:contextualSpacing w:val="0"/>
              <w:rPr>
                <w:rFonts w:cs="MyriadPro-Regular"/>
              </w:rPr>
            </w:pPr>
            <w:r w:rsidRPr="00BE08D4">
              <w:rPr>
                <w:rFonts w:cs="MyriadPro-Regular"/>
              </w:rPr>
              <w:t>kursy i szkolenia doskonalące (teoretyczne i praktyczne), w tym z wykorzystaniem pracy trenerów przeszkolonych w ramach PO WER, studia podyplomowe,</w:t>
            </w:r>
          </w:p>
          <w:p w:rsidR="00F07632" w:rsidRPr="00BE08D4" w:rsidRDefault="00F07632" w:rsidP="00912095">
            <w:pPr>
              <w:pStyle w:val="Akapitzlist"/>
              <w:numPr>
                <w:ilvl w:val="0"/>
                <w:numId w:val="213"/>
              </w:numPr>
              <w:autoSpaceDE w:val="0"/>
              <w:autoSpaceDN w:val="0"/>
              <w:adjustRightInd w:val="0"/>
              <w:spacing w:before="40" w:after="40"/>
              <w:contextualSpacing w:val="0"/>
              <w:rPr>
                <w:rFonts w:cs="MyriadPro-Regular"/>
              </w:rPr>
            </w:pPr>
            <w:r w:rsidRPr="00BE08D4">
              <w:rPr>
                <w:rFonts w:cs="MyriadPro-Regular"/>
              </w:rPr>
              <w:t>wspieranie istniejących, budowanie nowych i moderowanie sieci współpracy i samokształcenia nauczycieli,</w:t>
            </w:r>
          </w:p>
          <w:p w:rsidR="00F07632" w:rsidRPr="00BE08D4" w:rsidRDefault="00F07632" w:rsidP="00912095">
            <w:pPr>
              <w:pStyle w:val="Akapitzlist"/>
              <w:numPr>
                <w:ilvl w:val="0"/>
                <w:numId w:val="213"/>
              </w:numPr>
              <w:autoSpaceDE w:val="0"/>
              <w:autoSpaceDN w:val="0"/>
              <w:adjustRightInd w:val="0"/>
              <w:spacing w:before="40" w:after="40"/>
              <w:contextualSpacing w:val="0"/>
              <w:rPr>
                <w:rFonts w:cs="MyriadPro-Regular"/>
              </w:rPr>
            </w:pPr>
            <w:r w:rsidRPr="00BE08D4">
              <w:rPr>
                <w:rFonts w:cs="MyriadPro-Regular"/>
              </w:rPr>
              <w:t>realizację w szkole lub placówce systemu oświaty programów wspomagania,</w:t>
            </w:r>
          </w:p>
          <w:p w:rsidR="00F07632" w:rsidRPr="00BE08D4" w:rsidRDefault="00F07632" w:rsidP="00912095">
            <w:pPr>
              <w:pStyle w:val="Akapitzlist"/>
              <w:numPr>
                <w:ilvl w:val="0"/>
                <w:numId w:val="213"/>
              </w:numPr>
              <w:autoSpaceDE w:val="0"/>
              <w:autoSpaceDN w:val="0"/>
              <w:adjustRightInd w:val="0"/>
              <w:spacing w:before="40" w:after="40"/>
              <w:contextualSpacing w:val="0"/>
              <w:rPr>
                <w:rFonts w:cs="MyriadPro-Regular"/>
              </w:rPr>
            </w:pPr>
            <w:r w:rsidRPr="00BE08D4">
              <w:rPr>
                <w:rFonts w:cs="MyriadPro-Regular"/>
              </w:rPr>
              <w:t>staże i praktyki nauczycieli realizowane we współpracy z podmiotami z otoczenia szkoły lub placówki systemu oświaty,</w:t>
            </w:r>
          </w:p>
          <w:p w:rsidR="00F07632" w:rsidRPr="00BE08D4" w:rsidRDefault="00F07632" w:rsidP="00912095">
            <w:pPr>
              <w:pStyle w:val="Akapitzlist"/>
              <w:numPr>
                <w:ilvl w:val="0"/>
                <w:numId w:val="213"/>
              </w:numPr>
              <w:autoSpaceDE w:val="0"/>
              <w:autoSpaceDN w:val="0"/>
              <w:adjustRightInd w:val="0"/>
              <w:spacing w:before="40" w:after="40"/>
              <w:contextualSpacing w:val="0"/>
              <w:rPr>
                <w:rFonts w:cs="MyriadPro-Regular"/>
              </w:rPr>
            </w:pPr>
            <w:r w:rsidRPr="00BE08D4">
              <w:rPr>
                <w:rFonts w:cs="MyriadPro-Regular"/>
              </w:rPr>
              <w:t>współpracę ze specjalistycznymi ośrodkami, np. szkołami kształcącymi dzieci i młodzież z niepełnosprawnościami, specjalnymi ośrodkami szkolno-wychowawczymi, młodzieżowymi ośrodkami wychowawczymi, młodzieżowymi ośrodkami socjoterapii, poradniami psychologiczno-pedagogicznymi;</w:t>
            </w:r>
          </w:p>
          <w:p w:rsidR="00F07632" w:rsidRPr="00BE08D4" w:rsidRDefault="00F07632" w:rsidP="00912095">
            <w:pPr>
              <w:pStyle w:val="Akapitzlist"/>
              <w:numPr>
                <w:ilvl w:val="0"/>
                <w:numId w:val="213"/>
              </w:numPr>
              <w:autoSpaceDE w:val="0"/>
              <w:autoSpaceDN w:val="0"/>
              <w:adjustRightInd w:val="0"/>
              <w:spacing w:before="40" w:after="40"/>
              <w:contextualSpacing w:val="0"/>
              <w:rPr>
                <w:rFonts w:cs="MyriadPro-Regular"/>
              </w:rPr>
            </w:pPr>
            <w:r w:rsidRPr="00BE08D4">
              <w:rPr>
                <w:rFonts w:cs="MyriadPro-Regular"/>
              </w:rPr>
              <w:t xml:space="preserve">wykorzystanie narzędzi, metod lub form pracy wypracowanych w ramach projektów, w tym pozytywnie </w:t>
            </w:r>
            <w:proofErr w:type="spellStart"/>
            <w:r w:rsidRPr="00BE08D4">
              <w:rPr>
                <w:rFonts w:cs="MyriadPro-Regular"/>
              </w:rPr>
              <w:t>zwalidowanych</w:t>
            </w:r>
            <w:proofErr w:type="spellEnd"/>
            <w:r w:rsidRPr="00BE08D4">
              <w:rPr>
                <w:rFonts w:cs="MyriadPro-Regular"/>
              </w:rPr>
              <w:t xml:space="preserve"> produktów projektów innowacyjnych, zrealizowanych w latach 2007-2013 w ramach PO KL.</w:t>
            </w:r>
          </w:p>
          <w:p w:rsidR="00F07632" w:rsidRPr="00BE08D4" w:rsidRDefault="00F07632" w:rsidP="00912095">
            <w:pPr>
              <w:pStyle w:val="Akapitzlist"/>
              <w:numPr>
                <w:ilvl w:val="0"/>
                <w:numId w:val="211"/>
              </w:numPr>
              <w:autoSpaceDE w:val="0"/>
              <w:autoSpaceDN w:val="0"/>
              <w:adjustRightInd w:val="0"/>
              <w:spacing w:before="40" w:after="40"/>
              <w:ind w:left="368"/>
              <w:contextualSpacing w:val="0"/>
              <w:rPr>
                <w:rFonts w:cs="MyriadPro-Regular"/>
              </w:rPr>
            </w:pPr>
            <w:r w:rsidRPr="00BE08D4">
              <w:rPr>
                <w:rFonts w:cs="MyriadPro-Regular"/>
              </w:rPr>
              <w:t>Indywidualizację pracy z uczniem ze szczególnymi potrzebami edukacyjnymi, w tym ucznia młodszego i wsparcie uczniów zagrożonych przedwczesnym zakończeniem nauki szkolnej poprzez:</w:t>
            </w:r>
          </w:p>
          <w:p w:rsidR="00F07632" w:rsidRPr="00BE08D4" w:rsidRDefault="00F07632" w:rsidP="00912095">
            <w:pPr>
              <w:pStyle w:val="Akapitzlist"/>
              <w:numPr>
                <w:ilvl w:val="0"/>
                <w:numId w:val="214"/>
              </w:numPr>
              <w:autoSpaceDE w:val="0"/>
              <w:autoSpaceDN w:val="0"/>
              <w:adjustRightInd w:val="0"/>
              <w:spacing w:before="40" w:after="40"/>
              <w:contextualSpacing w:val="0"/>
              <w:rPr>
                <w:rFonts w:cs="MyriadPro-Regular"/>
              </w:rPr>
            </w:pPr>
            <w:r w:rsidRPr="00BE08D4">
              <w:rPr>
                <w:rFonts w:cs="MyriadPro-Regular"/>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 ze szczególnym uwzględnieniem tych pomocy, sprzętu i narzędzi, które są zgodne z koncepcją uniwersalnego projektowania,</w:t>
            </w:r>
          </w:p>
          <w:p w:rsidR="00F07632" w:rsidRPr="00BE08D4" w:rsidRDefault="00F07632" w:rsidP="00912095">
            <w:pPr>
              <w:pStyle w:val="Akapitzlist"/>
              <w:numPr>
                <w:ilvl w:val="0"/>
                <w:numId w:val="214"/>
              </w:numPr>
              <w:autoSpaceDE w:val="0"/>
              <w:autoSpaceDN w:val="0"/>
              <w:adjustRightInd w:val="0"/>
              <w:spacing w:before="40" w:after="40"/>
              <w:contextualSpacing w:val="0"/>
              <w:rPr>
                <w:rFonts w:cs="MyriadPro-Regular"/>
              </w:rPr>
            </w:pPr>
            <w:r w:rsidRPr="00BE08D4">
              <w:rPr>
                <w:rFonts w:cs="MyriadPro-Regular"/>
              </w:rPr>
              <w:t>przygotowanie nauczycieli do prowadzenia procesu indywidualizacji pracy z uczniem ze specjalnymi potrzebami edukacyjnymi, w tym wsparcia ucznia młodszego, rozpoznawania potrzeb rozwojowych, edukacyjnych i możliwości psychofizycznych uczniów i efektywnego stosowania ww. pomocy dydaktycznych w pracy,</w:t>
            </w:r>
          </w:p>
          <w:p w:rsidR="00F07632" w:rsidRPr="00BE08D4" w:rsidRDefault="00F07632" w:rsidP="00912095">
            <w:pPr>
              <w:pStyle w:val="Akapitzlist"/>
              <w:numPr>
                <w:ilvl w:val="0"/>
                <w:numId w:val="214"/>
              </w:numPr>
              <w:autoSpaceDE w:val="0"/>
              <w:autoSpaceDN w:val="0"/>
              <w:adjustRightInd w:val="0"/>
              <w:spacing w:before="40" w:after="40"/>
              <w:contextualSpacing w:val="0"/>
              <w:rPr>
                <w:rFonts w:cs="MyriadPro-Regular"/>
              </w:rPr>
            </w:pPr>
            <w:r w:rsidRPr="00BE08D4">
              <w:rPr>
                <w:rFonts w:cs="MyriadPro-Regular"/>
              </w:rPr>
              <w:t>wsparcie uczniów ze specjalnymi potrzebami edukacyjnymi, w tym uczniów młodszych w ramach zajęć uzupełniających ofertę szkoły lub placówki systemu oświaty, w tym:</w:t>
            </w:r>
          </w:p>
          <w:p w:rsidR="00F07632" w:rsidRPr="00BE08D4" w:rsidRDefault="00F07632" w:rsidP="00912095">
            <w:pPr>
              <w:pStyle w:val="Akapitzlist"/>
              <w:numPr>
                <w:ilvl w:val="0"/>
                <w:numId w:val="130"/>
              </w:numPr>
              <w:autoSpaceDE w:val="0"/>
              <w:autoSpaceDN w:val="0"/>
              <w:adjustRightInd w:val="0"/>
              <w:spacing w:before="40" w:after="40"/>
              <w:ind w:left="1071" w:hanging="357"/>
              <w:contextualSpacing w:val="0"/>
              <w:rPr>
                <w:rFonts w:cs="MyriadPro-Regular"/>
              </w:rPr>
            </w:pPr>
            <w:r w:rsidRPr="00BE08D4">
              <w:rPr>
                <w:rFonts w:cs="MyriadPro-Regular"/>
              </w:rPr>
              <w:t xml:space="preserve">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w:t>
            </w:r>
            <w:proofErr w:type="spellStart"/>
            <w:r w:rsidRPr="00BE08D4">
              <w:rPr>
                <w:rFonts w:cs="MyriadPro-Regular"/>
              </w:rPr>
              <w:t>psychoedukacyjnych</w:t>
            </w:r>
            <w:proofErr w:type="spellEnd"/>
            <w:r w:rsidRPr="00BE08D4">
              <w:rPr>
                <w:rFonts w:cs="MyriadPro-Regular"/>
              </w:rPr>
              <w:t xml:space="preserve"> oraz innych zajęć o charakterze terapeutycznym,</w:t>
            </w:r>
          </w:p>
          <w:p w:rsidR="00F07632" w:rsidRPr="00BE08D4" w:rsidRDefault="00F07632" w:rsidP="00912095">
            <w:pPr>
              <w:pStyle w:val="Akapitzlist"/>
              <w:numPr>
                <w:ilvl w:val="0"/>
                <w:numId w:val="130"/>
              </w:numPr>
              <w:autoSpaceDE w:val="0"/>
              <w:autoSpaceDN w:val="0"/>
              <w:adjustRightInd w:val="0"/>
              <w:spacing w:before="40" w:after="40"/>
              <w:ind w:left="1071" w:hanging="357"/>
              <w:contextualSpacing w:val="0"/>
              <w:rPr>
                <w:rFonts w:cs="MyriadPro-Regular"/>
              </w:rPr>
            </w:pPr>
            <w:r w:rsidRPr="00BE08D4">
              <w:rPr>
                <w:rFonts w:cs="MyriadPro-Regular"/>
              </w:rPr>
              <w:t>zajęć dydaktyczno-wyrównawczych, organizowanych dla uczniów ze specjalnymi potrzebami edukacyjnymi, w tym uczniów młodszych, mających trudności w spełnianiu wymagań edukacyjnych wynikających z podstawy programowej kształcenia ogólnego dla danego etapu edukacyjnego,</w:t>
            </w:r>
          </w:p>
          <w:p w:rsidR="00F07632" w:rsidRPr="00BE08D4" w:rsidRDefault="00F07632" w:rsidP="00912095">
            <w:pPr>
              <w:pStyle w:val="Akapitzlist"/>
              <w:numPr>
                <w:ilvl w:val="0"/>
                <w:numId w:val="130"/>
              </w:numPr>
              <w:autoSpaceDE w:val="0"/>
              <w:autoSpaceDN w:val="0"/>
              <w:adjustRightInd w:val="0"/>
              <w:spacing w:before="40" w:after="40"/>
              <w:ind w:left="1071" w:hanging="357"/>
              <w:contextualSpacing w:val="0"/>
              <w:rPr>
                <w:rFonts w:cs="MyriadPro-Regular"/>
              </w:rPr>
            </w:pPr>
            <w:r w:rsidRPr="00BE08D4">
              <w:rPr>
                <w:rFonts w:cs="MyriadPro-Regular"/>
              </w:rPr>
              <w:lastRenderedPageBreak/>
              <w:t>warsztatów,</w:t>
            </w:r>
          </w:p>
          <w:p w:rsidR="00F07632" w:rsidRPr="00BE08D4" w:rsidRDefault="00F07632" w:rsidP="00912095">
            <w:pPr>
              <w:pStyle w:val="Akapitzlist"/>
              <w:numPr>
                <w:ilvl w:val="0"/>
                <w:numId w:val="130"/>
              </w:numPr>
              <w:autoSpaceDE w:val="0"/>
              <w:autoSpaceDN w:val="0"/>
              <w:adjustRightInd w:val="0"/>
              <w:spacing w:before="40" w:after="40"/>
              <w:ind w:left="1071" w:hanging="357"/>
              <w:contextualSpacing w:val="0"/>
              <w:rPr>
                <w:rFonts w:cs="MyriadPro-Regular"/>
              </w:rPr>
            </w:pPr>
            <w:r w:rsidRPr="00BE08D4">
              <w:rPr>
                <w:rFonts w:cs="MyriadPro-Regular"/>
              </w:rPr>
              <w:t>porad i konsultacji,</w:t>
            </w:r>
          </w:p>
          <w:p w:rsidR="00F07632" w:rsidRPr="00BE08D4" w:rsidRDefault="00F07632" w:rsidP="00912095">
            <w:pPr>
              <w:pStyle w:val="Akapitzlist"/>
              <w:numPr>
                <w:ilvl w:val="0"/>
                <w:numId w:val="130"/>
              </w:numPr>
              <w:autoSpaceDE w:val="0"/>
              <w:autoSpaceDN w:val="0"/>
              <w:adjustRightInd w:val="0"/>
              <w:spacing w:before="40" w:after="40"/>
              <w:ind w:left="1071" w:hanging="357"/>
              <w:contextualSpacing w:val="0"/>
              <w:rPr>
                <w:rFonts w:cs="MyriadPro-Regular"/>
              </w:rPr>
            </w:pPr>
            <w:r w:rsidRPr="00BE08D4">
              <w:rPr>
                <w:rFonts w:cs="MyriadPro-Regular"/>
              </w:rPr>
              <w:t>zajęć rewalidacyjno-wychowawczych, o których mowa z rozporządzeniu MEN z dnia 23 kwietnia 2013 r. w sprawie warunków i sposobu organizowania zajęć rewalidacyjno-wychowawczych dla dzieci i młodzieży z upośledzeniem umysłowym w stopniu głębokim.</w:t>
            </w:r>
          </w:p>
          <w:p w:rsidR="00F07632" w:rsidRPr="00BE08D4" w:rsidRDefault="00F07632" w:rsidP="00912095">
            <w:pPr>
              <w:pStyle w:val="Akapitzlist"/>
              <w:numPr>
                <w:ilvl w:val="0"/>
                <w:numId w:val="211"/>
              </w:numPr>
              <w:autoSpaceDE w:val="0"/>
              <w:autoSpaceDN w:val="0"/>
              <w:adjustRightInd w:val="0"/>
              <w:spacing w:before="40" w:after="40"/>
              <w:ind w:left="368"/>
              <w:contextualSpacing w:val="0"/>
              <w:rPr>
                <w:rFonts w:cs="MyriadPro-Regular"/>
              </w:rPr>
            </w:pPr>
            <w:r w:rsidRPr="00BE08D4">
              <w:rPr>
                <w:rFonts w:cs="MyriadPro-Regular"/>
              </w:rPr>
              <w:t>Tworzenie warunków dla nauczania opartego na metodzie eksperymentu głównie poprzez:</w:t>
            </w:r>
          </w:p>
          <w:p w:rsidR="00F07632" w:rsidRPr="00BE08D4" w:rsidRDefault="00F07632" w:rsidP="00912095">
            <w:pPr>
              <w:pStyle w:val="Akapitzlist"/>
              <w:numPr>
                <w:ilvl w:val="0"/>
                <w:numId w:val="215"/>
              </w:numPr>
              <w:autoSpaceDE w:val="0"/>
              <w:autoSpaceDN w:val="0"/>
              <w:adjustRightInd w:val="0"/>
              <w:spacing w:before="40" w:after="40"/>
              <w:contextualSpacing w:val="0"/>
              <w:rPr>
                <w:rFonts w:cs="MyriadPro-Regular"/>
              </w:rPr>
            </w:pPr>
            <w:r w:rsidRPr="00BE08D4">
              <w:rPr>
                <w:rFonts w:cs="MyriadPro-Regular"/>
              </w:rPr>
              <w:t>wyposażenie pracowni szkolnych w narzędzia do nauczania przedmiotów przyrodniczych lub matematyki,</w:t>
            </w:r>
          </w:p>
          <w:p w:rsidR="00F07632" w:rsidRPr="002979C4" w:rsidRDefault="00F07632" w:rsidP="00912095">
            <w:pPr>
              <w:pStyle w:val="Akapitzlist"/>
              <w:numPr>
                <w:ilvl w:val="0"/>
                <w:numId w:val="215"/>
              </w:numPr>
              <w:autoSpaceDE w:val="0"/>
              <w:autoSpaceDN w:val="0"/>
              <w:adjustRightInd w:val="0"/>
              <w:spacing w:before="40" w:after="40"/>
              <w:contextualSpacing w:val="0"/>
              <w:rPr>
                <w:rFonts w:cs="MyriadPro-Regular"/>
              </w:rPr>
            </w:pPr>
            <w:r w:rsidRPr="00BE08D4">
              <w:rPr>
                <w:rFonts w:cs="MyriadPro-Regular"/>
              </w:rPr>
              <w:t xml:space="preserve">doskonalenie umiejętności i kompetencji zawodowych nauczycieli, w tym nauczycieli przedmiotów przyrodniczych lub matematyki, </w:t>
            </w:r>
            <w:r w:rsidRPr="002979C4">
              <w:rPr>
                <w:rFonts w:cs="MyriadPro-Regular"/>
              </w:rPr>
              <w:t>niezbędnych do prowadzenia procesu nauczania opartego na metodzie eksperymentu,</w:t>
            </w:r>
          </w:p>
          <w:p w:rsidR="00F07632" w:rsidRPr="00BE08D4" w:rsidRDefault="00F07632" w:rsidP="00912095">
            <w:pPr>
              <w:pStyle w:val="Akapitzlist"/>
              <w:numPr>
                <w:ilvl w:val="0"/>
                <w:numId w:val="215"/>
              </w:numPr>
              <w:autoSpaceDE w:val="0"/>
              <w:autoSpaceDN w:val="0"/>
              <w:adjustRightInd w:val="0"/>
              <w:spacing w:before="40" w:after="40"/>
              <w:contextualSpacing w:val="0"/>
              <w:rPr>
                <w:rFonts w:cs="MyriadPro-Regular"/>
              </w:rPr>
            </w:pPr>
            <w:r w:rsidRPr="00BE08D4">
              <w:rPr>
                <w:rFonts w:cs="MyriadPro-Regular"/>
              </w:rPr>
              <w:t>kształtowanie i rozwijanie kompetencji uczniów w zakresie przedmiotów przyrodniczych lub matematyki.</w:t>
            </w:r>
          </w:p>
          <w:p w:rsidR="00F07632" w:rsidRPr="00BE08D4" w:rsidRDefault="00F07632" w:rsidP="00912095">
            <w:pPr>
              <w:pStyle w:val="Akapitzlist"/>
              <w:numPr>
                <w:ilvl w:val="0"/>
                <w:numId w:val="211"/>
              </w:numPr>
              <w:autoSpaceDE w:val="0"/>
              <w:autoSpaceDN w:val="0"/>
              <w:adjustRightInd w:val="0"/>
              <w:spacing w:before="40" w:after="40"/>
              <w:ind w:left="368"/>
              <w:contextualSpacing w:val="0"/>
              <w:rPr>
                <w:rFonts w:cs="MyriadPro-Regular"/>
              </w:rPr>
            </w:pPr>
            <w:r w:rsidRPr="00BE08D4">
              <w:rPr>
                <w:rFonts w:cs="MyriadPro-Regular"/>
              </w:rPr>
              <w:t>Korzystanie z technologii informacyjno-komunikacyjnych (TIK) w szczególności poprzez:</w:t>
            </w:r>
          </w:p>
          <w:p w:rsidR="00F07632" w:rsidRPr="00BE08D4" w:rsidRDefault="00F07632" w:rsidP="00912095">
            <w:pPr>
              <w:pStyle w:val="Akapitzlist"/>
              <w:numPr>
                <w:ilvl w:val="0"/>
                <w:numId w:val="216"/>
              </w:numPr>
              <w:autoSpaceDE w:val="0"/>
              <w:autoSpaceDN w:val="0"/>
              <w:adjustRightInd w:val="0"/>
              <w:spacing w:before="40" w:after="40"/>
              <w:contextualSpacing w:val="0"/>
              <w:rPr>
                <w:rFonts w:cs="MyriadPro-Regular"/>
              </w:rPr>
            </w:pPr>
            <w:r w:rsidRPr="00BE08D4">
              <w:rPr>
                <w:rFonts w:cs="MyriadPro-Regular"/>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F07632" w:rsidRPr="00BE08D4" w:rsidRDefault="00F07632" w:rsidP="00912095">
            <w:pPr>
              <w:pStyle w:val="Akapitzlist"/>
              <w:numPr>
                <w:ilvl w:val="0"/>
                <w:numId w:val="216"/>
              </w:numPr>
              <w:autoSpaceDE w:val="0"/>
              <w:autoSpaceDN w:val="0"/>
              <w:adjustRightInd w:val="0"/>
              <w:spacing w:before="40" w:after="40"/>
              <w:contextualSpacing w:val="0"/>
              <w:rPr>
                <w:rFonts w:cs="MyriadPro-Regular"/>
              </w:rPr>
            </w:pPr>
            <w:r w:rsidRPr="00BE08D4">
              <w:rPr>
                <w:rFonts w:cs="MyriadPro-Regular"/>
              </w:rPr>
              <w:t>podnoszenie kompetencji cyfrowych nauczycieli wszystkich przedmiotów, w tym w zakresie korzystania z narzędzi TIK zakupionych do szkół lub placówek systemu oświaty, w tym włączania narzędzi TIK do nauczania przedmiotowego,</w:t>
            </w:r>
          </w:p>
          <w:p w:rsidR="00F07632" w:rsidRPr="00BE08D4" w:rsidRDefault="00F07632" w:rsidP="00912095">
            <w:pPr>
              <w:pStyle w:val="Akapitzlist"/>
              <w:numPr>
                <w:ilvl w:val="0"/>
                <w:numId w:val="216"/>
              </w:numPr>
              <w:autoSpaceDE w:val="0"/>
              <w:autoSpaceDN w:val="0"/>
              <w:adjustRightInd w:val="0"/>
              <w:spacing w:before="40" w:after="40"/>
              <w:contextualSpacing w:val="0"/>
              <w:rPr>
                <w:rFonts w:cs="MyriadPro-Regular"/>
              </w:rPr>
            </w:pPr>
            <w:r w:rsidRPr="00BE08D4">
              <w:rPr>
                <w:rFonts w:cs="MyriadPro-Regular"/>
              </w:rPr>
              <w:t>kształtowanie i rozwijanie podstawowych kompetencji cyfrowych uczniów lub słuchaczy, w tym z uwzględnieniem bezpieczeństwa w cyberprzestrzeni i wynikających z tego tytułu zagrożeń,</w:t>
            </w:r>
          </w:p>
          <w:p w:rsidR="00F07632" w:rsidRPr="00BE08D4" w:rsidRDefault="00F07632" w:rsidP="00912095">
            <w:pPr>
              <w:pStyle w:val="Akapitzlist"/>
              <w:numPr>
                <w:ilvl w:val="0"/>
                <w:numId w:val="216"/>
              </w:numPr>
              <w:spacing w:before="40" w:after="40"/>
              <w:contextualSpacing w:val="0"/>
            </w:pPr>
            <w:r w:rsidRPr="00BE08D4">
              <w:rPr>
                <w:rFonts w:cs="MyriadPro-Regular"/>
              </w:rPr>
              <w:t>programy rozwijania kompetencji cyfrowych uczniów lub słuchaczy przez naukę programowania.</w:t>
            </w:r>
          </w:p>
        </w:tc>
      </w:tr>
    </w:tbl>
    <w:p w:rsidR="005A0A6B" w:rsidRDefault="005A0A6B" w:rsidP="00635D59">
      <w:pPr>
        <w:spacing w:afterLines="200" w:after="480"/>
        <w:ind w:left="-142"/>
        <w:rPr>
          <w:rFonts w:ascii="Myriad Pro" w:hAnsi="Myriad Pro"/>
          <w:b/>
        </w:rPr>
      </w:pPr>
    </w:p>
    <w:tbl>
      <w:tblPr>
        <w:tblStyle w:val="Tabela-Siatka"/>
        <w:tblW w:w="14175" w:type="dxa"/>
        <w:jc w:val="center"/>
        <w:tblLayout w:type="fixed"/>
        <w:tblLook w:val="04A0" w:firstRow="1" w:lastRow="0" w:firstColumn="1" w:lastColumn="0" w:noHBand="0" w:noVBand="1"/>
      </w:tblPr>
      <w:tblGrid>
        <w:gridCol w:w="538"/>
        <w:gridCol w:w="2823"/>
        <w:gridCol w:w="6215"/>
        <w:gridCol w:w="4599"/>
      </w:tblGrid>
      <w:tr w:rsidR="00F07632" w:rsidRPr="00BE08D4" w:rsidTr="00F07632">
        <w:trPr>
          <w:jc w:val="center"/>
        </w:trPr>
        <w:tc>
          <w:tcPr>
            <w:tcW w:w="14175" w:type="dxa"/>
            <w:gridSpan w:val="4"/>
          </w:tcPr>
          <w:p w:rsidR="00F07632" w:rsidRPr="002979C4" w:rsidRDefault="00F07632" w:rsidP="00F07632">
            <w:pPr>
              <w:spacing w:before="40" w:after="40"/>
              <w:jc w:val="center"/>
              <w:rPr>
                <w:rFonts w:ascii="Myriad Pro" w:hAnsi="Myriad Pro"/>
                <w:b/>
                <w:sz w:val="20"/>
              </w:rPr>
            </w:pPr>
            <w:r w:rsidRPr="002979C4">
              <w:rPr>
                <w:rFonts w:ascii="Myriad Pro" w:hAnsi="Myriad Pro"/>
                <w:b/>
                <w:sz w:val="20"/>
              </w:rPr>
              <w:t>Kryteria dopuszczalności</w:t>
            </w:r>
          </w:p>
        </w:tc>
      </w:tr>
      <w:tr w:rsidR="00F07632" w:rsidRPr="00BE08D4" w:rsidTr="00F07632">
        <w:trPr>
          <w:jc w:val="center"/>
        </w:trPr>
        <w:tc>
          <w:tcPr>
            <w:tcW w:w="538" w:type="dxa"/>
          </w:tcPr>
          <w:p w:rsidR="00F07632" w:rsidRPr="002979C4" w:rsidRDefault="00F07632" w:rsidP="00F07632">
            <w:pPr>
              <w:spacing w:before="40" w:after="40"/>
              <w:jc w:val="center"/>
              <w:rPr>
                <w:rFonts w:ascii="Myriad Pro" w:hAnsi="Myriad Pro"/>
                <w:sz w:val="20"/>
              </w:rPr>
            </w:pPr>
            <w:r w:rsidRPr="002979C4">
              <w:rPr>
                <w:rFonts w:ascii="Myriad Pro" w:hAnsi="Myriad Pro"/>
                <w:sz w:val="20"/>
              </w:rPr>
              <w:t>L.p.</w:t>
            </w:r>
          </w:p>
        </w:tc>
        <w:tc>
          <w:tcPr>
            <w:tcW w:w="2823" w:type="dxa"/>
          </w:tcPr>
          <w:p w:rsidR="00F07632" w:rsidRPr="00BE08D4" w:rsidRDefault="00F07632" w:rsidP="00F07632">
            <w:pPr>
              <w:spacing w:before="40" w:after="40"/>
              <w:jc w:val="center"/>
              <w:rPr>
                <w:rFonts w:ascii="Myriad Pro" w:hAnsi="Myriad Pro"/>
                <w:sz w:val="20"/>
              </w:rPr>
            </w:pPr>
            <w:r w:rsidRPr="00BE08D4">
              <w:rPr>
                <w:rFonts w:ascii="Myriad Pro" w:hAnsi="Myriad Pro"/>
                <w:sz w:val="20"/>
              </w:rPr>
              <w:t>Nazwa kryterium</w:t>
            </w:r>
          </w:p>
        </w:tc>
        <w:tc>
          <w:tcPr>
            <w:tcW w:w="6215" w:type="dxa"/>
          </w:tcPr>
          <w:p w:rsidR="00F07632" w:rsidRPr="00BE08D4" w:rsidRDefault="00F07632" w:rsidP="00F07632">
            <w:pPr>
              <w:spacing w:before="40" w:after="40"/>
              <w:jc w:val="center"/>
              <w:rPr>
                <w:rFonts w:ascii="Myriad Pro" w:hAnsi="Myriad Pro"/>
                <w:sz w:val="20"/>
              </w:rPr>
            </w:pPr>
            <w:r w:rsidRPr="00BE08D4">
              <w:rPr>
                <w:rFonts w:ascii="Myriad Pro" w:hAnsi="Myriad Pro"/>
                <w:sz w:val="20"/>
              </w:rPr>
              <w:t>Definicja kryterium</w:t>
            </w:r>
          </w:p>
        </w:tc>
        <w:tc>
          <w:tcPr>
            <w:tcW w:w="4599" w:type="dxa"/>
          </w:tcPr>
          <w:p w:rsidR="00F07632" w:rsidRPr="00BE08D4" w:rsidRDefault="00F07632" w:rsidP="00F07632">
            <w:pPr>
              <w:spacing w:before="40" w:after="40"/>
              <w:jc w:val="center"/>
              <w:rPr>
                <w:rFonts w:ascii="Myriad Pro" w:hAnsi="Myriad Pro"/>
                <w:sz w:val="20"/>
              </w:rPr>
            </w:pPr>
            <w:r w:rsidRPr="00BE08D4">
              <w:rPr>
                <w:rFonts w:ascii="Myriad Pro" w:hAnsi="Myriad Pro"/>
                <w:sz w:val="20"/>
              </w:rPr>
              <w:t>Opis znaczenia kryterium</w:t>
            </w:r>
          </w:p>
        </w:tc>
      </w:tr>
      <w:tr w:rsidR="00F07632" w:rsidRPr="00BE08D4" w:rsidTr="00F07632">
        <w:trPr>
          <w:jc w:val="center"/>
        </w:trPr>
        <w:tc>
          <w:tcPr>
            <w:tcW w:w="538" w:type="dxa"/>
          </w:tcPr>
          <w:p w:rsidR="00F07632" w:rsidRPr="002979C4" w:rsidRDefault="00F07632" w:rsidP="00F07632">
            <w:pPr>
              <w:spacing w:before="40" w:after="40"/>
              <w:jc w:val="center"/>
              <w:rPr>
                <w:rFonts w:ascii="Myriad Pro" w:hAnsi="Myriad Pro"/>
                <w:sz w:val="20"/>
              </w:rPr>
            </w:pPr>
            <w:r w:rsidRPr="002979C4">
              <w:rPr>
                <w:rFonts w:ascii="Myriad Pro" w:hAnsi="Myriad Pro"/>
                <w:sz w:val="20"/>
              </w:rPr>
              <w:t>1</w:t>
            </w:r>
          </w:p>
        </w:tc>
        <w:tc>
          <w:tcPr>
            <w:tcW w:w="2823" w:type="dxa"/>
          </w:tcPr>
          <w:p w:rsidR="00F07632" w:rsidRPr="00BE08D4" w:rsidRDefault="00F07632" w:rsidP="00F07632">
            <w:pPr>
              <w:spacing w:before="40" w:after="40"/>
              <w:jc w:val="center"/>
              <w:rPr>
                <w:rFonts w:ascii="Myriad Pro" w:hAnsi="Myriad Pro"/>
                <w:sz w:val="20"/>
              </w:rPr>
            </w:pPr>
            <w:r w:rsidRPr="00BE08D4">
              <w:rPr>
                <w:rFonts w:ascii="Myriad Pro" w:hAnsi="Myriad Pro"/>
                <w:sz w:val="20"/>
              </w:rPr>
              <w:t>2</w:t>
            </w:r>
          </w:p>
        </w:tc>
        <w:tc>
          <w:tcPr>
            <w:tcW w:w="6215" w:type="dxa"/>
          </w:tcPr>
          <w:p w:rsidR="00F07632" w:rsidRPr="00BE08D4" w:rsidRDefault="00F07632" w:rsidP="00F07632">
            <w:pPr>
              <w:spacing w:before="40" w:after="40"/>
              <w:jc w:val="center"/>
              <w:rPr>
                <w:rFonts w:ascii="Myriad Pro" w:hAnsi="Myriad Pro"/>
                <w:sz w:val="20"/>
              </w:rPr>
            </w:pPr>
            <w:r w:rsidRPr="00BE08D4">
              <w:rPr>
                <w:rFonts w:ascii="Myriad Pro" w:hAnsi="Myriad Pro"/>
                <w:sz w:val="20"/>
              </w:rPr>
              <w:t>3</w:t>
            </w:r>
          </w:p>
        </w:tc>
        <w:tc>
          <w:tcPr>
            <w:tcW w:w="4599" w:type="dxa"/>
          </w:tcPr>
          <w:p w:rsidR="00F07632" w:rsidRPr="00BE08D4" w:rsidRDefault="00F07632" w:rsidP="00F07632">
            <w:pPr>
              <w:spacing w:before="40" w:after="40"/>
              <w:jc w:val="center"/>
              <w:rPr>
                <w:rFonts w:ascii="Myriad Pro" w:hAnsi="Myriad Pro"/>
                <w:sz w:val="20"/>
              </w:rPr>
            </w:pPr>
            <w:r w:rsidRPr="00BE08D4">
              <w:rPr>
                <w:rFonts w:ascii="Myriad Pro" w:hAnsi="Myriad Pro"/>
                <w:sz w:val="20"/>
              </w:rPr>
              <w:t>4</w:t>
            </w:r>
          </w:p>
        </w:tc>
      </w:tr>
      <w:tr w:rsidR="00F07632" w:rsidRPr="00BE08D4" w:rsidTr="00F07632">
        <w:trPr>
          <w:jc w:val="center"/>
        </w:trPr>
        <w:tc>
          <w:tcPr>
            <w:tcW w:w="538" w:type="dxa"/>
          </w:tcPr>
          <w:p w:rsidR="00F07632" w:rsidRPr="002979C4" w:rsidRDefault="00F07632" w:rsidP="00912095">
            <w:pPr>
              <w:pStyle w:val="Akapitzlist"/>
              <w:numPr>
                <w:ilvl w:val="0"/>
                <w:numId w:val="217"/>
              </w:numPr>
              <w:spacing w:before="40" w:after="40"/>
              <w:ind w:left="0" w:firstLine="0"/>
              <w:contextualSpacing w:val="0"/>
            </w:pPr>
          </w:p>
        </w:tc>
        <w:tc>
          <w:tcPr>
            <w:tcW w:w="2823" w:type="dxa"/>
            <w:shd w:val="clear" w:color="auto" w:fill="auto"/>
          </w:tcPr>
          <w:p w:rsidR="00F07632" w:rsidRPr="00BE08D4" w:rsidRDefault="00F07632" w:rsidP="00F07632">
            <w:pPr>
              <w:spacing w:before="40" w:after="40"/>
              <w:rPr>
                <w:rFonts w:ascii="Myriad Pro" w:hAnsi="Myriad Pro"/>
                <w:sz w:val="20"/>
              </w:rPr>
            </w:pPr>
            <w:r w:rsidRPr="00BE08D4">
              <w:rPr>
                <w:rFonts w:ascii="Myriad Pro" w:hAnsi="Myriad Pro"/>
                <w:sz w:val="20"/>
              </w:rPr>
              <w:t>Wymogi organizacyjne.</w:t>
            </w:r>
          </w:p>
        </w:tc>
        <w:tc>
          <w:tcPr>
            <w:tcW w:w="6215" w:type="dxa"/>
            <w:shd w:val="clear" w:color="auto" w:fill="auto"/>
          </w:tcPr>
          <w:p w:rsidR="00F07632" w:rsidRPr="00BE08D4" w:rsidRDefault="00F07632" w:rsidP="00912095">
            <w:pPr>
              <w:pStyle w:val="Akapitzlist"/>
              <w:numPr>
                <w:ilvl w:val="0"/>
                <w:numId w:val="181"/>
              </w:numPr>
              <w:spacing w:before="40" w:after="40"/>
              <w:ind w:left="357" w:hanging="357"/>
              <w:contextualSpacing w:val="0"/>
              <w:rPr>
                <w:bCs/>
              </w:rPr>
            </w:pPr>
            <w:r w:rsidRPr="00BE08D4">
              <w:rPr>
                <w:rFonts w:eastAsiaTheme="majorEastAsia" w:cstheme="majorBidi"/>
                <w:bCs/>
              </w:rPr>
              <w:t>Beneficjent w okresie realizacji projektu prowadzi biuro projektu (lub posiada siedzibę, filię, delegaturę, oddział czy inną prawnie dozwoloną formę organizacyjną działalności podmiotu) na terenie województwa zachodniopomorskiego z możliwością udostępnienia pełnej dokumentacji wdrażanego projektu oraz zapewniające uczestnikom projektu możliwość osobistego kontaktu z kadrą projektu</w:t>
            </w:r>
            <w:r>
              <w:rPr>
                <w:bCs/>
              </w:rPr>
              <w:t xml:space="preserve"> </w:t>
            </w:r>
            <w:r w:rsidRPr="00BE08D4">
              <w:t xml:space="preserve">(Typ </w:t>
            </w:r>
            <w:r>
              <w:t>projektu 1-5)</w:t>
            </w:r>
            <w:r w:rsidRPr="00BE08D4">
              <w:rPr>
                <w:rFonts w:eastAsiaTheme="majorEastAsia" w:cstheme="majorBidi"/>
                <w:bCs/>
              </w:rPr>
              <w:t xml:space="preserve">. </w:t>
            </w:r>
          </w:p>
          <w:p w:rsidR="00F07632" w:rsidRPr="00BE08D4" w:rsidRDefault="00F07632" w:rsidP="00912095">
            <w:pPr>
              <w:pStyle w:val="Akapitzlist"/>
              <w:numPr>
                <w:ilvl w:val="0"/>
                <w:numId w:val="181"/>
              </w:numPr>
              <w:spacing w:before="40" w:after="40"/>
              <w:ind w:left="357" w:hanging="357"/>
              <w:contextualSpacing w:val="0"/>
              <w:rPr>
                <w:bCs/>
              </w:rPr>
            </w:pPr>
            <w:r w:rsidRPr="00413C27">
              <w:rPr>
                <w:bCs/>
              </w:rPr>
              <w:t xml:space="preserve">W ramach konkursu Beneficjent składa nie więcej niż jeden wniosek o dofinansowanie dotyczący placówki planowanej do </w:t>
            </w:r>
            <w:r w:rsidRPr="00413C27">
              <w:rPr>
                <w:bCs/>
              </w:rPr>
              <w:lastRenderedPageBreak/>
              <w:t xml:space="preserve">objęcia wsparciem. </w:t>
            </w:r>
            <w:r w:rsidRPr="00413C27">
              <w:t>Typ projektu 1-5)</w:t>
            </w:r>
            <w:r w:rsidRPr="00413C27">
              <w:rPr>
                <w:bCs/>
              </w:rPr>
              <w:t>.</w:t>
            </w:r>
          </w:p>
        </w:tc>
        <w:tc>
          <w:tcPr>
            <w:tcW w:w="4599" w:type="dxa"/>
            <w:shd w:val="clear" w:color="auto" w:fill="auto"/>
          </w:tcPr>
          <w:p w:rsidR="00F07632" w:rsidRPr="00BE08D4" w:rsidRDefault="00F07632" w:rsidP="00F07632">
            <w:pPr>
              <w:spacing w:before="40" w:after="40"/>
              <w:rPr>
                <w:rFonts w:ascii="Myriad Pro" w:hAnsi="Myriad Pro"/>
                <w:sz w:val="20"/>
              </w:rPr>
            </w:pPr>
            <w:r w:rsidRPr="00BE08D4">
              <w:rPr>
                <w:rFonts w:ascii="Myriad Pro" w:hAnsi="Myriad Pro"/>
                <w:sz w:val="20"/>
              </w:rPr>
              <w:lastRenderedPageBreak/>
              <w:t>Spełnienie kryterium jest konieczne do przyznania dofinansowania.</w:t>
            </w:r>
          </w:p>
          <w:p w:rsidR="00F07632" w:rsidRPr="00BE08D4" w:rsidRDefault="00F07632" w:rsidP="00F07632">
            <w:pPr>
              <w:spacing w:before="40" w:after="40"/>
              <w:rPr>
                <w:rFonts w:ascii="Myriad Pro" w:hAnsi="Myriad Pro"/>
                <w:sz w:val="20"/>
              </w:rPr>
            </w:pPr>
            <w:r w:rsidRPr="00BE08D4">
              <w:rPr>
                <w:rFonts w:ascii="Myriad Pro" w:hAnsi="Myriad Pro"/>
                <w:sz w:val="20"/>
              </w:rPr>
              <w:t>Projekty niespełniające kryterium są odrzucane.</w:t>
            </w:r>
          </w:p>
          <w:p w:rsidR="00F07632" w:rsidRDefault="00F07632" w:rsidP="00F07632">
            <w:pPr>
              <w:spacing w:before="40" w:after="40"/>
              <w:rPr>
                <w:rFonts w:ascii="Myriad Pro" w:hAnsi="Myriad Pro"/>
                <w:sz w:val="20"/>
              </w:rPr>
            </w:pPr>
            <w:r w:rsidRPr="00BE08D4">
              <w:rPr>
                <w:rFonts w:ascii="Myriad Pro" w:hAnsi="Myriad Pro"/>
                <w:sz w:val="20"/>
              </w:rPr>
              <w:t>Ocena spełniania kryterium polega na przypisaniu wartości logicznych „tak”, „nie”.</w:t>
            </w:r>
          </w:p>
          <w:p w:rsidR="00F07632" w:rsidRDefault="00F07632" w:rsidP="00F07632">
            <w:pPr>
              <w:spacing w:before="40" w:after="40"/>
              <w:rPr>
                <w:rFonts w:ascii="Myriad Pro" w:hAnsi="Myriad Pro"/>
                <w:sz w:val="20"/>
              </w:rPr>
            </w:pPr>
          </w:p>
          <w:p w:rsidR="00F07632" w:rsidRDefault="00F07632" w:rsidP="00F07632">
            <w:pPr>
              <w:pStyle w:val="Akapitzlist"/>
              <w:tabs>
                <w:tab w:val="left" w:pos="252"/>
              </w:tabs>
              <w:autoSpaceDE w:val="0"/>
              <w:autoSpaceDN w:val="0"/>
              <w:adjustRightInd w:val="0"/>
              <w:spacing w:before="40" w:after="40"/>
              <w:ind w:left="0"/>
              <w:contextualSpacing w:val="0"/>
              <w:rPr>
                <w:rFonts w:eastAsiaTheme="majorEastAsia" w:cstheme="majorBidi"/>
                <w:bCs/>
              </w:rPr>
            </w:pPr>
            <w:r w:rsidRPr="0021096F">
              <w:t xml:space="preserve">Kryterium nr </w:t>
            </w:r>
            <w:r>
              <w:t>2</w:t>
            </w:r>
            <w:r w:rsidRPr="0021096F">
              <w:t xml:space="preserve"> </w:t>
            </w:r>
            <w:r w:rsidRPr="0021096F">
              <w:rPr>
                <w:rFonts w:eastAsiaTheme="majorEastAsia" w:cstheme="majorBidi"/>
                <w:bCs/>
              </w:rPr>
              <w:t xml:space="preserve">weryfikowane jest wyłącznie na etapie prac Komisji Oceny Projektów oraz </w:t>
            </w:r>
            <w:r w:rsidRPr="0021096F">
              <w:rPr>
                <w:rFonts w:eastAsiaTheme="majorEastAsia" w:cstheme="majorBidi"/>
                <w:bCs/>
              </w:rPr>
              <w:lastRenderedPageBreak/>
              <w:t>podpisywania umowy o dofinansowanie.</w:t>
            </w:r>
            <w:r>
              <w:rPr>
                <w:rFonts w:eastAsiaTheme="majorEastAsia" w:cstheme="majorBidi"/>
                <w:bCs/>
              </w:rPr>
              <w:t xml:space="preserve"> </w:t>
            </w:r>
          </w:p>
          <w:p w:rsidR="00F07632" w:rsidRPr="00BE08D4" w:rsidRDefault="00F07632" w:rsidP="00F07632">
            <w:pPr>
              <w:spacing w:before="40" w:after="40"/>
              <w:rPr>
                <w:rFonts w:ascii="Myriad Pro" w:hAnsi="Myriad Pro"/>
                <w:sz w:val="20"/>
              </w:rPr>
            </w:pPr>
          </w:p>
        </w:tc>
      </w:tr>
      <w:tr w:rsidR="00F07632" w:rsidRPr="00BE08D4" w:rsidTr="00F07632">
        <w:trPr>
          <w:jc w:val="center"/>
        </w:trPr>
        <w:tc>
          <w:tcPr>
            <w:tcW w:w="538" w:type="dxa"/>
          </w:tcPr>
          <w:p w:rsidR="00F07632" w:rsidRPr="002979C4" w:rsidRDefault="00F07632" w:rsidP="00912095">
            <w:pPr>
              <w:pStyle w:val="Akapitzlist"/>
              <w:numPr>
                <w:ilvl w:val="0"/>
                <w:numId w:val="217"/>
              </w:numPr>
              <w:ind w:left="0" w:firstLine="0"/>
              <w:contextualSpacing w:val="0"/>
            </w:pPr>
          </w:p>
        </w:tc>
        <w:tc>
          <w:tcPr>
            <w:tcW w:w="2823" w:type="dxa"/>
            <w:shd w:val="clear" w:color="auto" w:fill="auto"/>
          </w:tcPr>
          <w:p w:rsidR="00F07632" w:rsidRPr="00BE08D4" w:rsidRDefault="00F07632" w:rsidP="00F07632">
            <w:pPr>
              <w:rPr>
                <w:rFonts w:ascii="Myriad Pro" w:hAnsi="Myriad Pro"/>
                <w:color w:val="FF0000"/>
                <w:sz w:val="20"/>
              </w:rPr>
            </w:pPr>
            <w:r w:rsidRPr="00BE08D4">
              <w:rPr>
                <w:rFonts w:ascii="Myriad Pro" w:hAnsi="Myriad Pro"/>
                <w:sz w:val="20"/>
              </w:rPr>
              <w:t>Zgodność wsparcia.</w:t>
            </w:r>
          </w:p>
        </w:tc>
        <w:tc>
          <w:tcPr>
            <w:tcW w:w="6215" w:type="dxa"/>
            <w:shd w:val="clear" w:color="auto" w:fill="auto"/>
          </w:tcPr>
          <w:p w:rsidR="00F07632" w:rsidRPr="00BE08D4" w:rsidRDefault="00F07632" w:rsidP="00912095">
            <w:pPr>
              <w:pStyle w:val="Akapitzlist"/>
              <w:numPr>
                <w:ilvl w:val="0"/>
                <w:numId w:val="180"/>
              </w:numPr>
              <w:ind w:left="357" w:hanging="357"/>
              <w:contextualSpacing w:val="0"/>
              <w:rPr>
                <w:rFonts w:eastAsiaTheme="majorEastAsia" w:cstheme="majorBidi"/>
                <w:bCs/>
              </w:rPr>
            </w:pPr>
            <w:r w:rsidRPr="00921968">
              <w:t xml:space="preserve">Projekt skierowany do grup docelowych z obszaru województwa zachodniopomorskiego </w:t>
            </w:r>
            <w:r>
              <w:t>(w przypadku</w:t>
            </w:r>
            <w:r w:rsidRPr="00921968">
              <w:t xml:space="preserve"> osób fizycznych</w:t>
            </w:r>
            <w:r>
              <w:t xml:space="preserve"> -</w:t>
            </w:r>
            <w:r w:rsidRPr="00921968">
              <w:t xml:space="preserve"> pracują</w:t>
            </w:r>
            <w:r>
              <w:t>cych</w:t>
            </w:r>
            <w:r w:rsidRPr="00921968">
              <w:t>, uczą</w:t>
            </w:r>
            <w:r>
              <w:t>cych</w:t>
            </w:r>
            <w:r w:rsidRPr="00921968">
              <w:t xml:space="preserve"> </w:t>
            </w:r>
            <w:r>
              <w:t xml:space="preserve">się </w:t>
            </w:r>
            <w:r w:rsidRPr="00921968">
              <w:t>lub zamieszkują</w:t>
            </w:r>
            <w:r>
              <w:t>cych</w:t>
            </w:r>
            <w:r w:rsidRPr="00921968">
              <w:t xml:space="preserve"> na obszarze województwa zachodniopomorskiego w rozumieniu przepisów Kodeksu Cywilnego, a w przypadku innych podmiotów</w:t>
            </w:r>
            <w:r>
              <w:t xml:space="preserve"> -</w:t>
            </w:r>
            <w:r w:rsidRPr="00921968">
              <w:t xml:space="preserve"> posiadają</w:t>
            </w:r>
            <w:r>
              <w:t>cych</w:t>
            </w:r>
            <w:r w:rsidRPr="00921968">
              <w:t xml:space="preserve"> jednostkę organizacyjną na obszarze województwa zachodniopomo</w:t>
            </w:r>
            <w:r>
              <w:t>rskiego)</w:t>
            </w:r>
            <w:r w:rsidRPr="00BE08D4">
              <w:t xml:space="preserve"> (Typ </w:t>
            </w:r>
            <w:r w:rsidRPr="00FD5C90">
              <w:t xml:space="preserve">projektu </w:t>
            </w:r>
            <w:r>
              <w:t>1-5</w:t>
            </w:r>
            <w:r w:rsidRPr="00BE08D4">
              <w:t>).</w:t>
            </w:r>
          </w:p>
          <w:p w:rsidR="00F07632" w:rsidRPr="00BE08D4" w:rsidRDefault="00F07632" w:rsidP="00912095">
            <w:pPr>
              <w:pStyle w:val="Akapitzlist"/>
              <w:numPr>
                <w:ilvl w:val="0"/>
                <w:numId w:val="180"/>
              </w:numPr>
              <w:ind w:left="357" w:hanging="357"/>
              <w:contextualSpacing w:val="0"/>
            </w:pPr>
            <w:r w:rsidRPr="00BE08D4">
              <w:rPr>
                <w:rFonts w:eastAsiaTheme="majorEastAsia" w:cstheme="majorBidi"/>
                <w:bCs/>
              </w:rPr>
              <w:t xml:space="preserve">Beneficjent zaplanował wniesienie wkładu własnego w wysokości nie mniejszej niż </w:t>
            </w:r>
            <w:r w:rsidRPr="00BE08D4">
              <w:t>określona w</w:t>
            </w:r>
            <w:r>
              <w:t xml:space="preserve"> </w:t>
            </w:r>
            <w:r w:rsidRPr="00BE08D4">
              <w:rPr>
                <w:i/>
              </w:rPr>
              <w:t>Regulaminie konkursu</w:t>
            </w:r>
            <w:r w:rsidRPr="00BE08D4">
              <w:t xml:space="preserve"> </w:t>
            </w:r>
            <w:r w:rsidRPr="00BE08D4">
              <w:rPr>
                <w:rFonts w:eastAsiaTheme="majorEastAsia" w:cstheme="majorBidi"/>
                <w:bCs/>
              </w:rPr>
              <w:t xml:space="preserve">(Typ </w:t>
            </w:r>
            <w:r w:rsidRPr="00FD5C90">
              <w:rPr>
                <w:rFonts w:eastAsiaTheme="majorEastAsia" w:cstheme="majorBidi"/>
                <w:bCs/>
              </w:rPr>
              <w:t>projektu 1-</w:t>
            </w:r>
            <w:r>
              <w:rPr>
                <w:rFonts w:eastAsiaTheme="majorEastAsia" w:cstheme="majorBidi"/>
                <w:bCs/>
              </w:rPr>
              <w:t>5</w:t>
            </w:r>
            <w:r w:rsidRPr="00BE08D4">
              <w:rPr>
                <w:rFonts w:eastAsiaTheme="majorEastAsia" w:cstheme="majorBidi"/>
                <w:bCs/>
              </w:rPr>
              <w:t>)</w:t>
            </w:r>
            <w:r w:rsidRPr="00BE08D4">
              <w:t xml:space="preserve">. </w:t>
            </w:r>
          </w:p>
          <w:p w:rsidR="00F07632" w:rsidRPr="00BE08D4" w:rsidRDefault="00F07632" w:rsidP="00912095">
            <w:pPr>
              <w:pStyle w:val="Akapitzlist"/>
              <w:numPr>
                <w:ilvl w:val="0"/>
                <w:numId w:val="180"/>
              </w:numPr>
              <w:ind w:left="357" w:hanging="357"/>
              <w:contextualSpacing w:val="0"/>
            </w:pPr>
            <w:r w:rsidRPr="00BE08D4">
              <w:rPr>
                <w:rFonts w:eastAsiaTheme="majorEastAsia" w:cstheme="majorBidi"/>
                <w:bCs/>
              </w:rPr>
              <w:t xml:space="preserve">Beneficjent nie </w:t>
            </w:r>
            <w:r>
              <w:rPr>
                <w:rFonts w:eastAsiaTheme="majorEastAsia" w:cstheme="majorBidi"/>
                <w:bCs/>
              </w:rPr>
              <w:t xml:space="preserve">ubiegał się o dofinansowanie na takie same działania dla tych samych placówek </w:t>
            </w:r>
            <w:r w:rsidRPr="00BE08D4">
              <w:rPr>
                <w:rFonts w:eastAsiaTheme="majorEastAsia" w:cstheme="majorBidi"/>
                <w:bCs/>
              </w:rPr>
              <w:t xml:space="preserve">w ramach Działania </w:t>
            </w:r>
            <w:r>
              <w:rPr>
                <w:rFonts w:eastAsiaTheme="majorEastAsia" w:cstheme="majorBidi"/>
                <w:bCs/>
              </w:rPr>
              <w:t>8.3</w:t>
            </w:r>
            <w:r w:rsidRPr="001A0C12">
              <w:rPr>
                <w:rFonts w:eastAsiaTheme="majorEastAsia" w:cstheme="majorBidi"/>
                <w:bCs/>
                <w:i/>
              </w:rPr>
              <w:t>Wsparcie szkół i placówek prowadzących kształcenie ogólne oraz uczniów uczestniczących w kształceniu podstawowym, gimnazjalnym i ponadgimnazjalnym w ramach Strategii ZIT dla Szczecińskiego Obszaru Metropolitalnego</w:t>
            </w:r>
            <w:r>
              <w:rPr>
                <w:rFonts w:eastAsiaTheme="majorEastAsia" w:cstheme="majorBidi"/>
                <w:bCs/>
                <w:i/>
              </w:rPr>
              <w:t>,</w:t>
            </w:r>
            <w:r w:rsidRPr="001A0C12">
              <w:rPr>
                <w:rFonts w:eastAsiaTheme="majorEastAsia" w:cstheme="majorBidi"/>
                <w:bCs/>
                <w:i/>
              </w:rPr>
              <w:t xml:space="preserve"> </w:t>
            </w:r>
            <w:r>
              <w:rPr>
                <w:rFonts w:eastAsiaTheme="majorEastAsia" w:cstheme="majorBidi"/>
                <w:bCs/>
              </w:rPr>
              <w:t>8.</w:t>
            </w:r>
            <w:r w:rsidRPr="001A0C12">
              <w:rPr>
                <w:rFonts w:eastAsiaTheme="majorEastAsia" w:cstheme="majorBidi"/>
                <w:bCs/>
                <w:i/>
              </w:rPr>
              <w:t>4 Upowszechnienie edukacji przedszkolnej oraz wsparcie szkół i placówek prowadzących kształcenie ogólne oraz uczniów uczestniczących w kształceniu podstawowym, gimnazjalnym i ponadgimnazjalnym w ramach Strategii ZIT dla Koszalińsko – Kołobrzesko – Białogardzkiego Obszaru Funkcjonalnego</w:t>
            </w:r>
            <w:r>
              <w:rPr>
                <w:rFonts w:eastAsiaTheme="majorEastAsia" w:cstheme="majorBidi"/>
                <w:bCs/>
              </w:rPr>
              <w:t xml:space="preserve"> oraz</w:t>
            </w:r>
            <w:r w:rsidRPr="00BE08D4">
              <w:rPr>
                <w:rFonts w:eastAsiaTheme="majorEastAsia" w:cstheme="majorBidi"/>
                <w:bCs/>
              </w:rPr>
              <w:t xml:space="preserve"> 8.5 </w:t>
            </w:r>
            <w:r w:rsidRPr="00BE08D4">
              <w:rPr>
                <w:rFonts w:eastAsiaTheme="majorEastAsia" w:cstheme="majorBidi"/>
                <w:bCs/>
                <w:i/>
              </w:rPr>
              <w:t>Upowszechnienie edukacji przedszkolnej oraz wsparcie szkół i placówek prowadzących kształcenie ogólne oraz uczniów uczestniczących w kształceniu podstawowym, gimnazjalnym i ponadgimnazjalnym w ramach Kontraktów Samorządowych</w:t>
            </w:r>
            <w:r w:rsidRPr="00603D29">
              <w:rPr>
                <w:rFonts w:eastAsiaTheme="majorEastAsia" w:cstheme="majorBidi"/>
                <w:bCs/>
              </w:rPr>
              <w:t xml:space="preserve"> </w:t>
            </w:r>
            <w:r w:rsidRPr="00BE08D4">
              <w:t xml:space="preserve">(Typ </w:t>
            </w:r>
            <w:r w:rsidRPr="00FD5C90">
              <w:t>projektu 1-</w:t>
            </w:r>
            <w:r>
              <w:t>5</w:t>
            </w:r>
            <w:r w:rsidRPr="00BE08D4">
              <w:t>)</w:t>
            </w:r>
            <w:r w:rsidRPr="00BE08D4">
              <w:rPr>
                <w:rFonts w:eastAsiaTheme="majorEastAsia" w:cstheme="majorBidi"/>
                <w:bCs/>
                <w:i/>
              </w:rPr>
              <w:t>.</w:t>
            </w:r>
          </w:p>
          <w:p w:rsidR="00F07632" w:rsidRPr="00D32157" w:rsidRDefault="00F07632" w:rsidP="00912095">
            <w:pPr>
              <w:pStyle w:val="Akapitzlist"/>
              <w:numPr>
                <w:ilvl w:val="0"/>
                <w:numId w:val="180"/>
              </w:numPr>
              <w:ind w:left="357" w:hanging="357"/>
              <w:contextualSpacing w:val="0"/>
            </w:pPr>
            <w:r w:rsidRPr="00D32157">
              <w:rPr>
                <w:bCs/>
              </w:rPr>
              <w:t>Szkoła lub placówka systemu oświaty objęta wsparciem osiągnęła wynik egzaminów zewnętrznych nie wyższy niż średnia dla województwa w roku poprzedzającym rok złożenia wniosku o dofinansowanie. Oznacza to:</w:t>
            </w:r>
          </w:p>
          <w:p w:rsidR="00F07632" w:rsidRPr="00D32157" w:rsidRDefault="00F07632" w:rsidP="00912095">
            <w:pPr>
              <w:pStyle w:val="Akapitzlist"/>
              <w:numPr>
                <w:ilvl w:val="0"/>
                <w:numId w:val="182"/>
              </w:numPr>
              <w:rPr>
                <w:bCs/>
              </w:rPr>
            </w:pPr>
            <w:r w:rsidRPr="00D32157">
              <w:rPr>
                <w:bCs/>
              </w:rPr>
              <w:t xml:space="preserve">w przypadku szkoły podstawowej – średnią punktów (uśredniona wartość ze wszystkich części) ze sprawdzianu szóstoklasisty osiągniętą przez uczniów </w:t>
            </w:r>
            <w:r>
              <w:rPr>
                <w:bCs/>
              </w:rPr>
              <w:t>danej placówki. W sytuacji</w:t>
            </w:r>
            <w:r w:rsidRPr="00D32157">
              <w:rPr>
                <w:bCs/>
              </w:rPr>
              <w:t xml:space="preserve">, w której uczniowie danej szkoły osiągnęli wynik nie wyższy tylko z jednej części </w:t>
            </w:r>
            <w:r w:rsidRPr="00D32157">
              <w:rPr>
                <w:bCs/>
              </w:rPr>
              <w:lastRenderedPageBreak/>
              <w:t>sprawdzianu, wówczas projektodawca winien zaplanować wsparcie w taki sposób, by minimum 50% godzin zajęć przewidzianych do realizacji w ramach projektu odnosiło się do tej części sprawdzianu, z której średni wynik dla szkoły był nie wyższy niż średnia wojewódzka dla tej części;</w:t>
            </w:r>
          </w:p>
          <w:p w:rsidR="00F07632" w:rsidRPr="00D32157" w:rsidRDefault="00F07632" w:rsidP="00912095">
            <w:pPr>
              <w:pStyle w:val="Akapitzlist"/>
              <w:numPr>
                <w:ilvl w:val="0"/>
                <w:numId w:val="182"/>
              </w:numPr>
              <w:rPr>
                <w:bCs/>
              </w:rPr>
            </w:pPr>
            <w:r w:rsidRPr="00D32157">
              <w:rPr>
                <w:bCs/>
              </w:rPr>
              <w:t>w przypadku szkoły gimnazjalnej –  średnią punktów z wybranej części egzaminu gimnazjalnego osiągniętą przez uczniów danej placówki. Projektodawca winien zaplanować wsparcie w taki sposób, by minimum 50% godzin zajęć przewidzianych do realizacji w ramach projektu odnosiło się do tej części egzaminu, z której średni wynik dla szkoły był nie wyższy niż średnia wojewódzka dla tej części;</w:t>
            </w:r>
          </w:p>
          <w:p w:rsidR="00F07632" w:rsidRPr="00D32157" w:rsidRDefault="00F07632" w:rsidP="00912095">
            <w:pPr>
              <w:pStyle w:val="Akapitzlist"/>
              <w:numPr>
                <w:ilvl w:val="0"/>
                <w:numId w:val="182"/>
              </w:numPr>
              <w:rPr>
                <w:bCs/>
              </w:rPr>
            </w:pPr>
            <w:r w:rsidRPr="00D32157">
              <w:rPr>
                <w:bCs/>
              </w:rPr>
              <w:t xml:space="preserve">w przypadku szkoły ponadgimnazjalnej – średnią punktów z egzaminu maturalnego z wybranego przedmiotu osiągniętą przez uczniów danej placówki. Projektodawca winien zaplanować wsparcie w taki sposób, by minimum 50% godzin zajęć przewidzianych do realizacji w ramach projektu odnosiło się do tego przedmiotu, z którego średni wynik dla szkoły był nie wyższy niż średnia wojewódzka. Jednocześnie, możliwe jest </w:t>
            </w:r>
            <w:r>
              <w:rPr>
                <w:bCs/>
              </w:rPr>
              <w:t xml:space="preserve">wsparcie w ramach przedmiotu, </w:t>
            </w:r>
            <w:r w:rsidRPr="00D32157">
              <w:rPr>
                <w:bCs/>
              </w:rPr>
              <w:t xml:space="preserve">z którego w roku poprzedzającym rok złożenia wniosku żaden z uczniów nie przystąpił do egzaminu, pod warunkiem, że diagnoza (wymieniona w pkt </w:t>
            </w:r>
            <w:r>
              <w:rPr>
                <w:bCs/>
              </w:rPr>
              <w:t>8</w:t>
            </w:r>
            <w:r w:rsidRPr="00D32157">
              <w:rPr>
                <w:bCs/>
              </w:rPr>
              <w:t xml:space="preserve"> zgodności wsparcia) wykazuje na potrzebę realizacji działań w tym zakresie. </w:t>
            </w:r>
          </w:p>
          <w:p w:rsidR="00F07632" w:rsidRPr="00D32157" w:rsidRDefault="00F07632" w:rsidP="007A1010">
            <w:pPr>
              <w:pStyle w:val="Akapitzlist"/>
              <w:numPr>
                <w:ilvl w:val="0"/>
                <w:numId w:val="0"/>
              </w:numPr>
              <w:ind w:left="357"/>
              <w:contextualSpacing w:val="0"/>
            </w:pPr>
            <w:r w:rsidRPr="00D32157">
              <w:rPr>
                <w:bCs/>
              </w:rPr>
              <w:t>Kryterium nie dotyczy szkół specjalnych oraz specjalnych ośrodków szkolno-wychowawczych.</w:t>
            </w:r>
            <w:r w:rsidRPr="00D32157">
              <w:t xml:space="preserve"> (Typ projektu 1, 2, 4, 5)</w:t>
            </w:r>
            <w:r w:rsidRPr="00D32157">
              <w:rPr>
                <w:bCs/>
              </w:rPr>
              <w:t>.</w:t>
            </w:r>
          </w:p>
          <w:p w:rsidR="00F07632" w:rsidRPr="00BE08D4" w:rsidRDefault="00F07632" w:rsidP="00912095">
            <w:pPr>
              <w:pStyle w:val="Akapitzlist"/>
              <w:numPr>
                <w:ilvl w:val="0"/>
                <w:numId w:val="180"/>
              </w:numPr>
              <w:ind w:left="357" w:hanging="357"/>
              <w:contextualSpacing w:val="0"/>
            </w:pPr>
            <w:r w:rsidRPr="00BE08D4">
              <w:rPr>
                <w:bCs/>
              </w:rPr>
              <w:t>W ramach projektu</w:t>
            </w:r>
            <w:r w:rsidRPr="00BE08D4">
              <w:t xml:space="preserve"> dla wszystkich uczniów i wychowanków</w:t>
            </w:r>
            <w:r>
              <w:t xml:space="preserve"> szkół gimnazjalnych i ponadgimnazjalnych</w:t>
            </w:r>
            <w:r w:rsidRPr="00BE08D4">
              <w:t xml:space="preserve"> obligatoryjnie zaplanowano realizację doradztwa edukacyjno-zawodowego, obejmującego ocenę indywidualnych potrzeb rozwojowych i edukacyjnych </w:t>
            </w:r>
            <w:r>
              <w:t xml:space="preserve">i/lub </w:t>
            </w:r>
            <w:r w:rsidRPr="00BE08D4">
              <w:t xml:space="preserve">predyspozycji osobowych do wykonywania poszczególnych zawodów (Typ </w:t>
            </w:r>
            <w:r>
              <w:t>projektu 1,3-5</w:t>
            </w:r>
            <w:r w:rsidRPr="00BE08D4">
              <w:t>).</w:t>
            </w:r>
          </w:p>
          <w:p w:rsidR="00F07632" w:rsidRPr="00BE08D4" w:rsidRDefault="00F07632" w:rsidP="00912095">
            <w:pPr>
              <w:pStyle w:val="Akapitzlist"/>
              <w:numPr>
                <w:ilvl w:val="0"/>
                <w:numId w:val="180"/>
              </w:numPr>
              <w:ind w:left="357" w:hanging="357"/>
              <w:contextualSpacing w:val="0"/>
            </w:pPr>
            <w:r>
              <w:t>Działania w ramach 2.</w:t>
            </w:r>
            <w:r w:rsidRPr="00BE08D4">
              <w:t xml:space="preserve"> typu projektu mogą być realizowane wyłącznie jako uzupełnienie działań realiz</w:t>
            </w:r>
            <w:r>
              <w:t xml:space="preserve">owanych w ramach 1. typu projektu </w:t>
            </w:r>
            <w:r w:rsidRPr="00BE08D4">
              <w:t xml:space="preserve"> (Typ projektu </w:t>
            </w:r>
            <w:r>
              <w:t>2</w:t>
            </w:r>
            <w:r w:rsidRPr="00BE08D4">
              <w:t>).</w:t>
            </w:r>
          </w:p>
          <w:p w:rsidR="00F07632" w:rsidRPr="00BE08D4" w:rsidRDefault="00F07632" w:rsidP="00912095">
            <w:pPr>
              <w:pStyle w:val="Akapitzlist"/>
              <w:numPr>
                <w:ilvl w:val="0"/>
                <w:numId w:val="180"/>
              </w:numPr>
              <w:ind w:left="357" w:hanging="357"/>
              <w:contextualSpacing w:val="0"/>
            </w:pPr>
            <w:r>
              <w:t>W</w:t>
            </w:r>
            <w:r w:rsidRPr="00BE08D4">
              <w:t>sparci</w:t>
            </w:r>
            <w:r>
              <w:t>e</w:t>
            </w:r>
            <w:r w:rsidRPr="00BE08D4">
              <w:t xml:space="preserve"> będzie </w:t>
            </w:r>
            <w:r>
              <w:t>realizowane</w:t>
            </w:r>
            <w:r w:rsidRPr="00BE08D4">
              <w:t xml:space="preserve"> w oparciu o </w:t>
            </w:r>
            <w:r>
              <w:t xml:space="preserve">aktualną, </w:t>
            </w:r>
            <w:r w:rsidRPr="00BE08D4">
              <w:lastRenderedPageBreak/>
              <w:t>indywidualn</w:t>
            </w:r>
            <w:r>
              <w:t>ą</w:t>
            </w:r>
            <w:r w:rsidRPr="00BE08D4">
              <w:t xml:space="preserve"> diagnoz</w:t>
            </w:r>
            <w:r>
              <w:t>ę</w:t>
            </w:r>
            <w:r w:rsidRPr="00BE08D4">
              <w:t xml:space="preserve"> zapotrzebowani</w:t>
            </w:r>
            <w:r>
              <w:t>a</w:t>
            </w:r>
            <w:r w:rsidRPr="00BE08D4">
              <w:t xml:space="preserve"> szkół lub placówek systemu oświaty</w:t>
            </w:r>
            <w:r>
              <w:t xml:space="preserve">. </w:t>
            </w:r>
            <w:r w:rsidRPr="00BE08D4">
              <w:t xml:space="preserve">(Typ projektu </w:t>
            </w:r>
            <w:r>
              <w:t>3</w:t>
            </w:r>
            <w:r w:rsidRPr="00BE08D4">
              <w:t>).</w:t>
            </w:r>
          </w:p>
          <w:p w:rsidR="00F07632" w:rsidRPr="00BE08D4" w:rsidRDefault="00F07632" w:rsidP="00912095">
            <w:pPr>
              <w:pStyle w:val="Akapitzlist"/>
              <w:numPr>
                <w:ilvl w:val="0"/>
                <w:numId w:val="180"/>
              </w:numPr>
              <w:ind w:left="357" w:hanging="357"/>
              <w:contextualSpacing w:val="0"/>
            </w:pPr>
            <w:r>
              <w:t>W</w:t>
            </w:r>
            <w:r w:rsidRPr="00BE08D4">
              <w:t>sparci</w:t>
            </w:r>
            <w:r>
              <w:t>e</w:t>
            </w:r>
            <w:r w:rsidRPr="00BE08D4">
              <w:t xml:space="preserve"> będzie </w:t>
            </w:r>
            <w:r>
              <w:t>realizowane</w:t>
            </w:r>
            <w:r w:rsidRPr="00BE08D4">
              <w:t xml:space="preserve"> w oparciu o </w:t>
            </w:r>
            <w:r>
              <w:t>aktualną</w:t>
            </w:r>
            <w:r w:rsidRPr="00BE08D4">
              <w:t xml:space="preserve"> diagnozę poziomu kompetencji kluczowych niezbędnych na rynku pracy oraz właściwych postaw/umiejętności u uczniów i słuchaczy, a także zapotrzebowania uczniów i słuchaczy na tego typu działania</w:t>
            </w:r>
            <w:r>
              <w:t xml:space="preserve">. </w:t>
            </w:r>
            <w:r w:rsidRPr="00BE08D4">
              <w:t xml:space="preserve">(Typ projektu </w:t>
            </w:r>
            <w:r>
              <w:t>1</w:t>
            </w:r>
            <w:r w:rsidRPr="00BE08D4">
              <w:t>).</w:t>
            </w:r>
          </w:p>
          <w:p w:rsidR="00F07632" w:rsidRDefault="00F07632" w:rsidP="00912095">
            <w:pPr>
              <w:pStyle w:val="Akapitzlist"/>
              <w:numPr>
                <w:ilvl w:val="0"/>
                <w:numId w:val="180"/>
              </w:numPr>
              <w:ind w:left="357" w:hanging="357"/>
              <w:contextualSpacing w:val="0"/>
            </w:pPr>
            <w:r>
              <w:t>W</w:t>
            </w:r>
            <w:r w:rsidRPr="00BE08D4">
              <w:t>sparci</w:t>
            </w:r>
            <w:r>
              <w:t>e</w:t>
            </w:r>
            <w:r w:rsidRPr="00BE08D4">
              <w:t xml:space="preserve"> będzie </w:t>
            </w:r>
            <w:r>
              <w:t>realizowane</w:t>
            </w:r>
            <w:r w:rsidRPr="00BE08D4">
              <w:t xml:space="preserve"> w oparciu o</w:t>
            </w:r>
            <w:r>
              <w:t xml:space="preserve"> aktualną</w:t>
            </w:r>
            <w:r w:rsidRPr="00BE08D4">
              <w:t xml:space="preserve"> diagnozę stopnia przygotowania nauczycieli do stosowania metod oraz form organizacyjnych sprzyjających kształtowaniu i rozwijaniu u uczniów kompetencji kluczowych niezbędnych na rynku pracy oraz właściwych postaw/umiejętności, a także zapotrzebowania nauczycieli na tego typu działania (Typ projektu </w:t>
            </w:r>
            <w:r>
              <w:t>2</w:t>
            </w:r>
            <w:r w:rsidRPr="00BE08D4">
              <w:t>).</w:t>
            </w:r>
          </w:p>
          <w:p w:rsidR="00F07632" w:rsidRPr="00BE08D4" w:rsidRDefault="00F07632" w:rsidP="00912095">
            <w:pPr>
              <w:pStyle w:val="Akapitzlist"/>
              <w:numPr>
                <w:ilvl w:val="0"/>
                <w:numId w:val="180"/>
              </w:numPr>
              <w:ind w:left="357" w:hanging="357"/>
              <w:contextualSpacing w:val="0"/>
            </w:pPr>
            <w:r>
              <w:t xml:space="preserve">Maksymalny okres realizacji projektu jest zgodny z okresem wskazanym w </w:t>
            </w:r>
            <w:r w:rsidRPr="00C6171D">
              <w:rPr>
                <w:i/>
              </w:rPr>
              <w:t>Regulaminie konkursu</w:t>
            </w:r>
            <w:r>
              <w:rPr>
                <w:i/>
              </w:rPr>
              <w:t xml:space="preserve"> </w:t>
            </w:r>
            <w:r w:rsidRPr="00BE08D4">
              <w:t xml:space="preserve">(Typ projektu </w:t>
            </w:r>
            <w:r>
              <w:t>1 - 5</w:t>
            </w:r>
            <w:r w:rsidRPr="00BE08D4">
              <w:t>)</w:t>
            </w:r>
            <w:r>
              <w:t xml:space="preserve">. </w:t>
            </w:r>
          </w:p>
        </w:tc>
        <w:tc>
          <w:tcPr>
            <w:tcW w:w="4599" w:type="dxa"/>
            <w:shd w:val="clear" w:color="auto" w:fill="auto"/>
          </w:tcPr>
          <w:p w:rsidR="00F07632" w:rsidRPr="00BE08D4" w:rsidRDefault="00F07632" w:rsidP="00F07632">
            <w:pPr>
              <w:rPr>
                <w:rFonts w:ascii="Myriad Pro" w:hAnsi="Myriad Pro"/>
                <w:sz w:val="20"/>
              </w:rPr>
            </w:pPr>
            <w:r w:rsidRPr="00BE08D4">
              <w:rPr>
                <w:rFonts w:ascii="Myriad Pro" w:hAnsi="Myriad Pro"/>
                <w:sz w:val="20"/>
              </w:rPr>
              <w:lastRenderedPageBreak/>
              <w:t>Spełnienie kryterium jest konieczne do przyznania dofinansowania.</w:t>
            </w:r>
          </w:p>
          <w:p w:rsidR="00F07632" w:rsidRPr="00BE08D4" w:rsidRDefault="00F07632" w:rsidP="00F07632">
            <w:pPr>
              <w:rPr>
                <w:rFonts w:ascii="Myriad Pro" w:hAnsi="Myriad Pro"/>
                <w:sz w:val="20"/>
              </w:rPr>
            </w:pPr>
            <w:r w:rsidRPr="00BE08D4">
              <w:rPr>
                <w:rFonts w:ascii="Myriad Pro" w:hAnsi="Myriad Pro"/>
                <w:sz w:val="20"/>
              </w:rPr>
              <w:t>Projekty niespełniające kryterium są odrzucane.</w:t>
            </w:r>
          </w:p>
          <w:p w:rsidR="00F07632" w:rsidRDefault="00F07632" w:rsidP="00F07632">
            <w:pPr>
              <w:rPr>
                <w:rFonts w:ascii="Myriad Pro" w:hAnsi="Myriad Pro"/>
                <w:sz w:val="20"/>
              </w:rPr>
            </w:pPr>
            <w:r w:rsidRPr="00BE08D4">
              <w:rPr>
                <w:rFonts w:ascii="Myriad Pro" w:hAnsi="Myriad Pro"/>
                <w:sz w:val="20"/>
              </w:rPr>
              <w:t>Ocena spełniania kryterium polega na przypisaniu wartości logicznych „tak”, „nie”.</w:t>
            </w:r>
          </w:p>
          <w:p w:rsidR="00F07632" w:rsidRDefault="00F07632" w:rsidP="00F07632">
            <w:pPr>
              <w:pStyle w:val="Akapitzlist"/>
              <w:tabs>
                <w:tab w:val="left" w:pos="252"/>
              </w:tabs>
              <w:autoSpaceDE w:val="0"/>
              <w:autoSpaceDN w:val="0"/>
              <w:adjustRightInd w:val="0"/>
              <w:spacing w:before="40" w:after="40"/>
              <w:ind w:left="0"/>
              <w:contextualSpacing w:val="0"/>
              <w:rPr>
                <w:rFonts w:eastAsiaTheme="majorEastAsia" w:cstheme="majorBidi"/>
                <w:bCs/>
              </w:rPr>
            </w:pPr>
            <w:r w:rsidRPr="0021096F">
              <w:t xml:space="preserve">Kryterium nr </w:t>
            </w:r>
            <w:r>
              <w:t>3 i 4</w:t>
            </w:r>
            <w:r w:rsidRPr="0021096F">
              <w:t xml:space="preserve"> </w:t>
            </w:r>
            <w:r w:rsidRPr="0021096F">
              <w:rPr>
                <w:rFonts w:eastAsiaTheme="majorEastAsia" w:cstheme="majorBidi"/>
                <w:bCs/>
              </w:rPr>
              <w:t>weryfikowane jest wyłącznie na etapie prac Komisji Oceny Projektów oraz podpisywania umowy o dofinansowanie.</w:t>
            </w:r>
            <w:r>
              <w:rPr>
                <w:rFonts w:eastAsiaTheme="majorEastAsia" w:cstheme="majorBidi"/>
                <w:bCs/>
              </w:rPr>
              <w:t xml:space="preserve"> </w:t>
            </w:r>
          </w:p>
          <w:p w:rsidR="00F07632" w:rsidRPr="00BE08D4" w:rsidRDefault="00F07632" w:rsidP="00F07632">
            <w:pPr>
              <w:rPr>
                <w:rFonts w:ascii="Myriad Pro" w:hAnsi="Myriad Pro"/>
                <w:sz w:val="20"/>
              </w:rPr>
            </w:pPr>
          </w:p>
        </w:tc>
      </w:tr>
    </w:tbl>
    <w:p w:rsidR="00EB7B04" w:rsidRDefault="00EB7B04" w:rsidP="00635D59">
      <w:pPr>
        <w:spacing w:afterLines="200" w:after="480"/>
        <w:ind w:left="-142"/>
        <w:rPr>
          <w:rFonts w:ascii="Myriad Pro" w:hAnsi="Myriad Pro"/>
          <w:b/>
        </w:rPr>
      </w:pPr>
    </w:p>
    <w:tbl>
      <w:tblPr>
        <w:tblStyle w:val="Tabela-Siatka"/>
        <w:tblW w:w="14175" w:type="dxa"/>
        <w:jc w:val="center"/>
        <w:tblLayout w:type="fixed"/>
        <w:tblLook w:val="04A0" w:firstRow="1" w:lastRow="0" w:firstColumn="1" w:lastColumn="0" w:noHBand="0" w:noVBand="1"/>
      </w:tblPr>
      <w:tblGrid>
        <w:gridCol w:w="538"/>
        <w:gridCol w:w="9188"/>
        <w:gridCol w:w="4449"/>
      </w:tblGrid>
      <w:tr w:rsidR="00F07632" w:rsidRPr="005308F3" w:rsidTr="00F07632">
        <w:trPr>
          <w:trHeight w:val="296"/>
          <w:jc w:val="center"/>
        </w:trPr>
        <w:tc>
          <w:tcPr>
            <w:tcW w:w="14175" w:type="dxa"/>
            <w:gridSpan w:val="3"/>
            <w:shd w:val="clear" w:color="auto" w:fill="auto"/>
          </w:tcPr>
          <w:p w:rsidR="00F07632" w:rsidRPr="00E14BFE" w:rsidRDefault="00F07632" w:rsidP="00F07632">
            <w:pPr>
              <w:spacing w:before="40" w:after="40"/>
              <w:jc w:val="center"/>
              <w:rPr>
                <w:rFonts w:ascii="Myriad Pro" w:eastAsia="Calibri" w:hAnsi="Myriad Pro" w:cs="Times New Roman"/>
                <w:b/>
                <w:sz w:val="20"/>
              </w:rPr>
            </w:pPr>
            <w:r w:rsidRPr="00E14BFE">
              <w:rPr>
                <w:rFonts w:ascii="Myriad Pro" w:hAnsi="Myriad Pro"/>
                <w:b/>
                <w:sz w:val="20"/>
              </w:rPr>
              <w:t>Kryteria premiujące</w:t>
            </w:r>
          </w:p>
        </w:tc>
      </w:tr>
      <w:tr w:rsidR="00F07632" w:rsidRPr="005308F3" w:rsidTr="00F07632">
        <w:trPr>
          <w:trHeight w:val="244"/>
          <w:jc w:val="center"/>
        </w:trPr>
        <w:tc>
          <w:tcPr>
            <w:tcW w:w="538" w:type="dxa"/>
          </w:tcPr>
          <w:p w:rsidR="00F07632" w:rsidRPr="005308F3" w:rsidRDefault="00F07632" w:rsidP="00F07632">
            <w:pPr>
              <w:pStyle w:val="Akapitzlist"/>
              <w:spacing w:before="40" w:after="40"/>
              <w:ind w:left="0"/>
              <w:contextualSpacing w:val="0"/>
              <w:jc w:val="center"/>
            </w:pPr>
            <w:r w:rsidRPr="005308F3">
              <w:t>L.p.</w:t>
            </w:r>
          </w:p>
        </w:tc>
        <w:tc>
          <w:tcPr>
            <w:tcW w:w="9188" w:type="dxa"/>
            <w:shd w:val="clear" w:color="auto" w:fill="auto"/>
          </w:tcPr>
          <w:p w:rsidR="00F07632" w:rsidRPr="005308F3" w:rsidRDefault="00F07632" w:rsidP="00F07632">
            <w:pPr>
              <w:spacing w:before="40" w:after="40"/>
              <w:jc w:val="center"/>
              <w:rPr>
                <w:rFonts w:ascii="Myriad Pro" w:hAnsi="Myriad Pro"/>
                <w:sz w:val="20"/>
              </w:rPr>
            </w:pPr>
            <w:r w:rsidRPr="005308F3">
              <w:rPr>
                <w:rFonts w:ascii="Myriad Pro" w:hAnsi="Myriad Pro"/>
                <w:sz w:val="20"/>
              </w:rPr>
              <w:t>Definicja kryterium</w:t>
            </w:r>
          </w:p>
        </w:tc>
        <w:tc>
          <w:tcPr>
            <w:tcW w:w="4449" w:type="dxa"/>
            <w:shd w:val="clear" w:color="auto" w:fill="auto"/>
          </w:tcPr>
          <w:p w:rsidR="00F07632" w:rsidRPr="005308F3" w:rsidRDefault="00F07632" w:rsidP="00F07632">
            <w:pPr>
              <w:spacing w:before="40" w:after="40"/>
              <w:jc w:val="center"/>
              <w:rPr>
                <w:rFonts w:ascii="Myriad Pro" w:eastAsia="Calibri" w:hAnsi="Myriad Pro" w:cs="Times New Roman"/>
                <w:sz w:val="20"/>
              </w:rPr>
            </w:pPr>
            <w:r w:rsidRPr="005308F3">
              <w:rPr>
                <w:rFonts w:ascii="Myriad Pro" w:hAnsi="Myriad Pro"/>
                <w:sz w:val="20"/>
              </w:rPr>
              <w:t>Opis znaczenia kryterium</w:t>
            </w:r>
          </w:p>
        </w:tc>
      </w:tr>
      <w:tr w:rsidR="00F07632" w:rsidRPr="005308F3" w:rsidTr="00F07632">
        <w:trPr>
          <w:trHeight w:val="251"/>
          <w:jc w:val="center"/>
        </w:trPr>
        <w:tc>
          <w:tcPr>
            <w:tcW w:w="538" w:type="dxa"/>
          </w:tcPr>
          <w:p w:rsidR="00F07632" w:rsidRPr="005308F3" w:rsidRDefault="00F07632" w:rsidP="00F07632">
            <w:pPr>
              <w:pStyle w:val="Akapitzlist"/>
              <w:spacing w:before="40" w:after="40"/>
              <w:ind w:left="0"/>
              <w:contextualSpacing w:val="0"/>
              <w:jc w:val="center"/>
            </w:pPr>
            <w:r w:rsidRPr="005308F3">
              <w:t>1</w:t>
            </w:r>
          </w:p>
        </w:tc>
        <w:tc>
          <w:tcPr>
            <w:tcW w:w="9188" w:type="dxa"/>
            <w:shd w:val="clear" w:color="auto" w:fill="auto"/>
          </w:tcPr>
          <w:p w:rsidR="00F07632" w:rsidRPr="005308F3" w:rsidRDefault="00F07632" w:rsidP="00F07632">
            <w:pPr>
              <w:spacing w:before="40" w:after="40"/>
              <w:jc w:val="center"/>
              <w:rPr>
                <w:rFonts w:ascii="Myriad Pro" w:hAnsi="Myriad Pro"/>
                <w:sz w:val="20"/>
              </w:rPr>
            </w:pPr>
            <w:r w:rsidRPr="005308F3">
              <w:rPr>
                <w:rFonts w:ascii="Myriad Pro" w:hAnsi="Myriad Pro"/>
                <w:sz w:val="20"/>
              </w:rPr>
              <w:t>2</w:t>
            </w:r>
          </w:p>
        </w:tc>
        <w:tc>
          <w:tcPr>
            <w:tcW w:w="4449" w:type="dxa"/>
            <w:shd w:val="clear" w:color="auto" w:fill="auto"/>
          </w:tcPr>
          <w:p w:rsidR="00F07632" w:rsidRPr="005308F3" w:rsidRDefault="00F07632" w:rsidP="00F07632">
            <w:pPr>
              <w:spacing w:before="40" w:after="40"/>
              <w:jc w:val="center"/>
              <w:rPr>
                <w:rFonts w:ascii="Myriad Pro" w:hAnsi="Myriad Pro"/>
                <w:sz w:val="20"/>
              </w:rPr>
            </w:pPr>
            <w:r w:rsidRPr="005308F3">
              <w:rPr>
                <w:rFonts w:ascii="Myriad Pro" w:hAnsi="Myriad Pro"/>
                <w:sz w:val="20"/>
              </w:rPr>
              <w:t>3</w:t>
            </w:r>
          </w:p>
        </w:tc>
      </w:tr>
      <w:tr w:rsidR="00F07632" w:rsidRPr="005308F3" w:rsidDel="00983AA3" w:rsidTr="00F07632">
        <w:trPr>
          <w:trHeight w:val="1322"/>
          <w:jc w:val="center"/>
        </w:trPr>
        <w:tc>
          <w:tcPr>
            <w:tcW w:w="538" w:type="dxa"/>
          </w:tcPr>
          <w:p w:rsidR="00F07632" w:rsidRDefault="00F07632" w:rsidP="00912095">
            <w:pPr>
              <w:pStyle w:val="Akapitzlist"/>
              <w:numPr>
                <w:ilvl w:val="0"/>
                <w:numId w:val="183"/>
              </w:numPr>
              <w:ind w:left="0" w:firstLine="0"/>
              <w:contextualSpacing w:val="0"/>
            </w:pPr>
          </w:p>
        </w:tc>
        <w:tc>
          <w:tcPr>
            <w:tcW w:w="9188" w:type="dxa"/>
            <w:shd w:val="clear" w:color="auto" w:fill="auto"/>
          </w:tcPr>
          <w:p w:rsidR="00F07632" w:rsidRDefault="00F07632" w:rsidP="00F07632">
            <w:pPr>
              <w:rPr>
                <w:rFonts w:ascii="Myriad Pro" w:hAnsi="Myriad Pro"/>
                <w:sz w:val="20"/>
              </w:rPr>
            </w:pPr>
            <w:r w:rsidRPr="00C61E7A">
              <w:rPr>
                <w:rFonts w:ascii="Myriad Pro" w:hAnsi="Myriad Pro"/>
                <w:sz w:val="20"/>
              </w:rPr>
              <w:t xml:space="preserve">Projekt zakłada współpracę szkół lub placówek systemu oświaty, które posiadają wyposażenie niezbędne do realizacji </w:t>
            </w:r>
            <w:r w:rsidRPr="00E14BFE">
              <w:rPr>
                <w:rFonts w:ascii="Myriad Pro" w:hAnsi="Myriad Pro"/>
                <w:sz w:val="20"/>
              </w:rPr>
              <w:t xml:space="preserve">działań </w:t>
            </w:r>
            <w:r w:rsidRPr="00E14BFE">
              <w:rPr>
                <w:rFonts w:ascii="Myriad Pro" w:hAnsi="Myriad Pro" w:cs="Arial"/>
                <w:sz w:val="20"/>
              </w:rPr>
              <w:t>wymienionych w 5 typie projektu, pkt b, c</w:t>
            </w:r>
            <w:r>
              <w:rPr>
                <w:rFonts w:ascii="Myriad Pro" w:hAnsi="Myriad Pro" w:cs="Arial"/>
                <w:sz w:val="20"/>
              </w:rPr>
              <w:t xml:space="preserve"> i</w:t>
            </w:r>
            <w:r w:rsidRPr="00E14BFE">
              <w:rPr>
                <w:rFonts w:ascii="Myriad Pro" w:hAnsi="Myriad Pro" w:cs="Arial"/>
                <w:sz w:val="20"/>
              </w:rPr>
              <w:t xml:space="preserve"> d</w:t>
            </w:r>
            <w:r>
              <w:rPr>
                <w:rFonts w:ascii="Arial" w:hAnsi="Arial" w:cs="Arial"/>
                <w:sz w:val="18"/>
                <w:szCs w:val="18"/>
              </w:rPr>
              <w:t xml:space="preserve"> </w:t>
            </w:r>
            <w:r w:rsidRPr="00C61E7A">
              <w:rPr>
                <w:rFonts w:ascii="Myriad Pro" w:hAnsi="Myriad Pro"/>
                <w:sz w:val="20"/>
              </w:rPr>
              <w:t>ze szkołami lub placówkami systemu oświaty, które nie posiadają takiego wyposażenia (w tym w ramach zespołów szkół)</w:t>
            </w:r>
            <w:r>
              <w:rPr>
                <w:rFonts w:ascii="Myriad Pro" w:hAnsi="Myriad Pro"/>
                <w:sz w:val="20"/>
              </w:rPr>
              <w:t xml:space="preserve"> (Typ projektu 5)</w:t>
            </w:r>
            <w:r w:rsidRPr="00C61E7A">
              <w:rPr>
                <w:rFonts w:ascii="Myriad Pro" w:hAnsi="Myriad Pro"/>
                <w:sz w:val="20"/>
              </w:rPr>
              <w:t>.</w:t>
            </w:r>
          </w:p>
        </w:tc>
        <w:tc>
          <w:tcPr>
            <w:tcW w:w="4449" w:type="dxa"/>
            <w:shd w:val="clear" w:color="auto" w:fill="auto"/>
          </w:tcPr>
          <w:p w:rsidR="00F07632" w:rsidRDefault="00F07632" w:rsidP="00F07632">
            <w:pPr>
              <w:rPr>
                <w:rFonts w:ascii="Myriad Pro" w:eastAsia="Calibri" w:hAnsi="Myriad Pro" w:cs="Times New Roman"/>
                <w:sz w:val="20"/>
              </w:rPr>
            </w:pPr>
            <w:r w:rsidRPr="005308F3">
              <w:rPr>
                <w:rFonts w:ascii="Myriad Pro" w:hAnsi="Myriad Pro"/>
                <w:sz w:val="20"/>
              </w:rPr>
              <w:t xml:space="preserve">Liczba punktów: </w:t>
            </w:r>
            <w:r>
              <w:rPr>
                <w:rFonts w:ascii="Myriad Pro" w:hAnsi="Myriad Pro"/>
                <w:sz w:val="20"/>
              </w:rPr>
              <w:t>10</w:t>
            </w:r>
          </w:p>
        </w:tc>
      </w:tr>
      <w:tr w:rsidR="00F07632" w:rsidRPr="005308F3" w:rsidDel="00983AA3" w:rsidTr="00F07632">
        <w:trPr>
          <w:trHeight w:val="612"/>
          <w:jc w:val="center"/>
        </w:trPr>
        <w:tc>
          <w:tcPr>
            <w:tcW w:w="538" w:type="dxa"/>
          </w:tcPr>
          <w:p w:rsidR="00F07632" w:rsidRDefault="00F07632" w:rsidP="00912095">
            <w:pPr>
              <w:pStyle w:val="Akapitzlist"/>
              <w:numPr>
                <w:ilvl w:val="0"/>
                <w:numId w:val="183"/>
              </w:numPr>
              <w:ind w:left="0" w:firstLine="0"/>
              <w:contextualSpacing w:val="0"/>
            </w:pPr>
          </w:p>
        </w:tc>
        <w:tc>
          <w:tcPr>
            <w:tcW w:w="9188" w:type="dxa"/>
            <w:shd w:val="clear" w:color="auto" w:fill="auto"/>
          </w:tcPr>
          <w:p w:rsidR="00F07632" w:rsidRPr="005308F3" w:rsidRDefault="00F07632" w:rsidP="00F07632">
            <w:pPr>
              <w:spacing w:before="40" w:after="40"/>
              <w:rPr>
                <w:rFonts w:ascii="Myriad Pro" w:hAnsi="Myriad Pro"/>
                <w:sz w:val="20"/>
              </w:rPr>
            </w:pPr>
            <w:r w:rsidRPr="00C61E7A">
              <w:rPr>
                <w:rFonts w:ascii="Myriad Pro" w:hAnsi="Myriad Pro"/>
                <w:sz w:val="20"/>
              </w:rPr>
              <w:t xml:space="preserve">Projekt zakłada stworzenie </w:t>
            </w:r>
            <w:r>
              <w:rPr>
                <w:rFonts w:ascii="Myriad Pro" w:hAnsi="Myriad Pro"/>
                <w:sz w:val="20"/>
              </w:rPr>
              <w:t xml:space="preserve">nowych </w:t>
            </w:r>
            <w:r w:rsidRPr="00C61E7A">
              <w:rPr>
                <w:rFonts w:ascii="Myriad Pro" w:hAnsi="Myriad Pro"/>
                <w:sz w:val="20"/>
              </w:rPr>
              <w:t xml:space="preserve">lub doposażenie istniejących pracowni międzyszkolnych, zlokalizowanych w szkole lub placówce systemu oświaty, podlegającej pod konkretny organ prowadzący i dostępnych dla szkół </w:t>
            </w:r>
            <w:r>
              <w:rPr>
                <w:rFonts w:ascii="Myriad Pro" w:hAnsi="Myriad Pro"/>
                <w:sz w:val="20"/>
              </w:rPr>
              <w:t>lub</w:t>
            </w:r>
            <w:r w:rsidRPr="00C61E7A">
              <w:rPr>
                <w:rFonts w:ascii="Myriad Pro" w:hAnsi="Myriad Pro"/>
                <w:sz w:val="20"/>
              </w:rPr>
              <w:t xml:space="preserve"> placówek oświatowych funkcjonujących w ramach tego organu</w:t>
            </w:r>
            <w:r>
              <w:rPr>
                <w:rFonts w:ascii="Myriad Pro" w:hAnsi="Myriad Pro"/>
                <w:sz w:val="20"/>
              </w:rPr>
              <w:t xml:space="preserve"> (Typ projektu 4, 5)</w:t>
            </w:r>
            <w:r w:rsidRPr="00C61E7A">
              <w:rPr>
                <w:rFonts w:ascii="Myriad Pro" w:hAnsi="Myriad Pro"/>
                <w:sz w:val="20"/>
              </w:rPr>
              <w:t>.</w:t>
            </w:r>
          </w:p>
        </w:tc>
        <w:tc>
          <w:tcPr>
            <w:tcW w:w="4449" w:type="dxa"/>
            <w:shd w:val="clear" w:color="auto" w:fill="auto"/>
          </w:tcPr>
          <w:p w:rsidR="00F07632" w:rsidRPr="005308F3" w:rsidRDefault="00F07632" w:rsidP="00F07632">
            <w:pPr>
              <w:spacing w:before="40" w:after="40"/>
              <w:rPr>
                <w:rFonts w:ascii="Myriad Pro" w:eastAsia="Calibri" w:hAnsi="Myriad Pro" w:cs="Times New Roman"/>
                <w:sz w:val="20"/>
              </w:rPr>
            </w:pPr>
            <w:r>
              <w:rPr>
                <w:rFonts w:ascii="Myriad Pro" w:hAnsi="Myriad Pro"/>
                <w:sz w:val="20"/>
              </w:rPr>
              <w:t>Liczba punktów: 10</w:t>
            </w:r>
          </w:p>
        </w:tc>
      </w:tr>
      <w:tr w:rsidR="00F07632" w:rsidRPr="005308F3" w:rsidDel="00983AA3" w:rsidTr="00F07632">
        <w:trPr>
          <w:trHeight w:val="612"/>
          <w:jc w:val="center"/>
        </w:trPr>
        <w:tc>
          <w:tcPr>
            <w:tcW w:w="538" w:type="dxa"/>
          </w:tcPr>
          <w:p w:rsidR="00F07632" w:rsidRPr="005308F3" w:rsidDel="00983AA3" w:rsidRDefault="00F07632" w:rsidP="00912095">
            <w:pPr>
              <w:pStyle w:val="Akapitzlist"/>
              <w:numPr>
                <w:ilvl w:val="0"/>
                <w:numId w:val="183"/>
              </w:numPr>
              <w:spacing w:before="40" w:after="40"/>
              <w:ind w:left="0" w:firstLine="0"/>
              <w:contextualSpacing w:val="0"/>
            </w:pPr>
          </w:p>
        </w:tc>
        <w:tc>
          <w:tcPr>
            <w:tcW w:w="9188" w:type="dxa"/>
            <w:shd w:val="clear" w:color="auto" w:fill="auto"/>
          </w:tcPr>
          <w:p w:rsidR="00F07632" w:rsidRPr="00C61E7A" w:rsidRDefault="00F07632" w:rsidP="00F07632">
            <w:pPr>
              <w:spacing w:before="40" w:after="40"/>
              <w:rPr>
                <w:rFonts w:ascii="Myriad Pro" w:hAnsi="Myriad Pro"/>
                <w:sz w:val="20"/>
              </w:rPr>
            </w:pPr>
            <w:r w:rsidRPr="00C61E7A">
              <w:rPr>
                <w:rFonts w:ascii="Myriad Pro" w:hAnsi="Myriad Pro"/>
                <w:sz w:val="20"/>
              </w:rPr>
              <w:t>Programy rozwijania kompetencji cyfrowych uczniów lub słuchaczy przez naukę programowania są realizowane w szkołach lub placówkach systemu oświaty, które spełniają jeden z poniższych warunków:</w:t>
            </w:r>
          </w:p>
          <w:p w:rsidR="00F07632" w:rsidRPr="00C61E7A" w:rsidRDefault="00F07632" w:rsidP="00912095">
            <w:pPr>
              <w:numPr>
                <w:ilvl w:val="0"/>
                <w:numId w:val="184"/>
              </w:numPr>
              <w:spacing w:before="40" w:after="40"/>
              <w:ind w:left="434"/>
              <w:rPr>
                <w:rFonts w:ascii="Myriad Pro" w:hAnsi="Myriad Pro"/>
                <w:sz w:val="20"/>
              </w:rPr>
            </w:pPr>
            <w:r w:rsidRPr="00C61E7A">
              <w:rPr>
                <w:rFonts w:ascii="Myriad Pro" w:hAnsi="Myriad Pro"/>
                <w:sz w:val="20"/>
              </w:rPr>
              <w:t xml:space="preserve">w latach 2007-2013 wzięły udział w programie Cyfrowa szkoła lub innych analogicznych </w:t>
            </w:r>
            <w:r w:rsidRPr="00C61E7A">
              <w:rPr>
                <w:rFonts w:ascii="Myriad Pro" w:hAnsi="Myriad Pro"/>
                <w:sz w:val="20"/>
              </w:rPr>
              <w:lastRenderedPageBreak/>
              <w:t>programach,</w:t>
            </w:r>
          </w:p>
          <w:p w:rsidR="00F07632" w:rsidRPr="00C61E7A" w:rsidRDefault="00F07632" w:rsidP="00912095">
            <w:pPr>
              <w:numPr>
                <w:ilvl w:val="0"/>
                <w:numId w:val="184"/>
              </w:numPr>
              <w:spacing w:before="40" w:after="40"/>
              <w:ind w:left="434"/>
              <w:rPr>
                <w:rFonts w:ascii="Myriad Pro" w:hAnsi="Myriad Pro"/>
                <w:sz w:val="20"/>
              </w:rPr>
            </w:pPr>
            <w:r w:rsidRPr="00C61E7A">
              <w:rPr>
                <w:rFonts w:ascii="Myriad Pro" w:hAnsi="Myriad Pro"/>
                <w:sz w:val="20"/>
              </w:rPr>
              <w:t>realizują projekty w ramach RPO WZ 2014-2020 Działanie 8.2 typ projektu 5 a – c,</w:t>
            </w:r>
          </w:p>
          <w:p w:rsidR="00F07632" w:rsidRPr="00C61E7A" w:rsidRDefault="00F07632" w:rsidP="00912095">
            <w:pPr>
              <w:numPr>
                <w:ilvl w:val="0"/>
                <w:numId w:val="184"/>
              </w:numPr>
              <w:spacing w:before="40" w:after="40"/>
              <w:ind w:left="434"/>
              <w:rPr>
                <w:rFonts w:ascii="Myriad Pro" w:hAnsi="Myriad Pro"/>
                <w:sz w:val="20"/>
              </w:rPr>
            </w:pPr>
            <w:r w:rsidRPr="00C61E7A">
              <w:rPr>
                <w:rFonts w:ascii="Myriad Pro" w:hAnsi="Myriad Pro"/>
                <w:sz w:val="20"/>
              </w:rPr>
              <w:t>dysponują zapleczem technicznym do realizacji działań z zakresu programowania,</w:t>
            </w:r>
          </w:p>
          <w:p w:rsidR="00F07632" w:rsidRPr="00C61E7A" w:rsidRDefault="00F07632" w:rsidP="00912095">
            <w:pPr>
              <w:numPr>
                <w:ilvl w:val="0"/>
                <w:numId w:val="184"/>
              </w:numPr>
              <w:spacing w:before="40" w:after="40"/>
              <w:ind w:left="434"/>
              <w:rPr>
                <w:rFonts w:ascii="Myriad Pro" w:hAnsi="Myriad Pro"/>
                <w:sz w:val="20"/>
              </w:rPr>
            </w:pPr>
            <w:r w:rsidRPr="00C61E7A">
              <w:rPr>
                <w:rFonts w:ascii="Myriad Pro" w:hAnsi="Myriad Pro"/>
                <w:sz w:val="20"/>
              </w:rPr>
              <w:t>realizują projekt w partnerstwie ze szkołą lub placówką systemu oświaty, która uczestniczy/</w:t>
            </w:r>
            <w:proofErr w:type="spellStart"/>
            <w:r w:rsidRPr="00C61E7A">
              <w:rPr>
                <w:rFonts w:ascii="Myriad Pro" w:hAnsi="Myriad Pro"/>
                <w:sz w:val="20"/>
              </w:rPr>
              <w:t>ła</w:t>
            </w:r>
            <w:proofErr w:type="spellEnd"/>
            <w:r w:rsidRPr="00C61E7A">
              <w:rPr>
                <w:rFonts w:ascii="Myriad Pro" w:hAnsi="Myriad Pro"/>
                <w:sz w:val="20"/>
              </w:rPr>
              <w:t xml:space="preserve"> w analogicznych przedsięwzięciach,</w:t>
            </w:r>
          </w:p>
          <w:p w:rsidR="00F07632" w:rsidRDefault="00F07632" w:rsidP="00912095">
            <w:pPr>
              <w:numPr>
                <w:ilvl w:val="0"/>
                <w:numId w:val="184"/>
              </w:numPr>
              <w:spacing w:before="40" w:after="40"/>
              <w:ind w:left="434"/>
              <w:rPr>
                <w:rFonts w:ascii="Myriad Pro" w:hAnsi="Myriad Pro"/>
                <w:sz w:val="20"/>
              </w:rPr>
            </w:pPr>
            <w:r w:rsidRPr="00C61E7A">
              <w:rPr>
                <w:rFonts w:ascii="Myriad Pro" w:hAnsi="Myriad Pro"/>
                <w:sz w:val="20"/>
              </w:rPr>
              <w:t>realizują projekt we współpracy z podmiotami dysponującymi potencjałem do prowadzenia działań projektowych,</w:t>
            </w:r>
          </w:p>
          <w:p w:rsidR="00F07632" w:rsidRDefault="00F07632" w:rsidP="00912095">
            <w:pPr>
              <w:numPr>
                <w:ilvl w:val="0"/>
                <w:numId w:val="184"/>
              </w:numPr>
              <w:spacing w:before="40" w:after="40"/>
              <w:ind w:left="434"/>
              <w:rPr>
                <w:rFonts w:ascii="Myriad Pro" w:hAnsi="Myriad Pro"/>
                <w:sz w:val="20"/>
              </w:rPr>
            </w:pPr>
            <w:r w:rsidRPr="00C61E7A">
              <w:rPr>
                <w:rFonts w:ascii="Myriad Pro" w:hAnsi="Myriad Pro"/>
                <w:sz w:val="20"/>
              </w:rPr>
              <w:t>nauczyciele zatrudnieni w szkołach lub placówkach systemu oświaty zostali przygotowani do realizacji zajęć z zakresu programowania</w:t>
            </w:r>
            <w:r>
              <w:rPr>
                <w:rFonts w:ascii="Myriad Pro" w:hAnsi="Myriad Pro"/>
                <w:sz w:val="20"/>
              </w:rPr>
              <w:t>,</w:t>
            </w:r>
          </w:p>
          <w:p w:rsidR="00F07632" w:rsidRDefault="00F07632" w:rsidP="00912095">
            <w:pPr>
              <w:numPr>
                <w:ilvl w:val="0"/>
                <w:numId w:val="184"/>
              </w:numPr>
              <w:spacing w:before="40" w:after="40"/>
              <w:ind w:left="434"/>
              <w:rPr>
                <w:rFonts w:ascii="Myriad Pro" w:hAnsi="Myriad Pro"/>
                <w:sz w:val="20"/>
              </w:rPr>
            </w:pPr>
            <w:r w:rsidRPr="00C61E7A">
              <w:rPr>
                <w:rFonts w:ascii="Myriad Pro" w:hAnsi="Myriad Pro"/>
                <w:sz w:val="20"/>
              </w:rPr>
              <w:t xml:space="preserve">osiągnęły albo mają dostęp do funkcjonalności opisanych w </w:t>
            </w:r>
            <w:r>
              <w:rPr>
                <w:rFonts w:ascii="Myriad Pro" w:hAnsi="Myriad Pro"/>
                <w:i/>
                <w:sz w:val="20"/>
              </w:rPr>
              <w:t>Regulaminie konkursu.</w:t>
            </w:r>
            <w:r>
              <w:rPr>
                <w:rFonts w:ascii="Myriad Pro" w:hAnsi="Myriad Pro"/>
                <w:sz w:val="20"/>
              </w:rPr>
              <w:t xml:space="preserve"> </w:t>
            </w:r>
          </w:p>
          <w:p w:rsidR="00F07632" w:rsidRPr="00C61E7A" w:rsidRDefault="00F07632" w:rsidP="00F07632">
            <w:pPr>
              <w:spacing w:before="40" w:after="40"/>
              <w:ind w:left="74"/>
              <w:rPr>
                <w:rFonts w:ascii="Myriad Pro" w:hAnsi="Myriad Pro"/>
                <w:sz w:val="20"/>
              </w:rPr>
            </w:pPr>
            <w:r>
              <w:rPr>
                <w:rFonts w:ascii="Myriad Pro" w:hAnsi="Myriad Pro"/>
                <w:sz w:val="20"/>
              </w:rPr>
              <w:t>(Typ projektu 5)</w:t>
            </w:r>
          </w:p>
        </w:tc>
        <w:tc>
          <w:tcPr>
            <w:tcW w:w="4449" w:type="dxa"/>
            <w:shd w:val="clear" w:color="auto" w:fill="auto"/>
          </w:tcPr>
          <w:p w:rsidR="00F07632" w:rsidRPr="005308F3" w:rsidRDefault="00F07632" w:rsidP="00F07632">
            <w:pPr>
              <w:spacing w:before="40" w:after="40"/>
              <w:rPr>
                <w:rFonts w:ascii="Myriad Pro" w:hAnsi="Myriad Pro"/>
                <w:sz w:val="20"/>
              </w:rPr>
            </w:pPr>
            <w:r>
              <w:rPr>
                <w:rFonts w:ascii="Myriad Pro" w:hAnsi="Myriad Pro"/>
                <w:sz w:val="20"/>
              </w:rPr>
              <w:lastRenderedPageBreak/>
              <w:t>Liczba punktów: 15</w:t>
            </w:r>
          </w:p>
        </w:tc>
      </w:tr>
      <w:tr w:rsidR="00F07632" w:rsidRPr="005308F3" w:rsidDel="00983AA3" w:rsidTr="00F07632">
        <w:trPr>
          <w:trHeight w:val="612"/>
          <w:jc w:val="center"/>
        </w:trPr>
        <w:tc>
          <w:tcPr>
            <w:tcW w:w="538" w:type="dxa"/>
          </w:tcPr>
          <w:p w:rsidR="00F07632" w:rsidRPr="005308F3" w:rsidDel="00983AA3" w:rsidRDefault="00F07632" w:rsidP="00912095">
            <w:pPr>
              <w:pStyle w:val="Akapitzlist"/>
              <w:numPr>
                <w:ilvl w:val="0"/>
                <w:numId w:val="183"/>
              </w:numPr>
              <w:spacing w:before="40" w:after="40"/>
              <w:ind w:left="0" w:firstLine="0"/>
              <w:contextualSpacing w:val="0"/>
            </w:pPr>
          </w:p>
        </w:tc>
        <w:tc>
          <w:tcPr>
            <w:tcW w:w="9188" w:type="dxa"/>
            <w:shd w:val="clear" w:color="auto" w:fill="auto"/>
          </w:tcPr>
          <w:p w:rsidR="00F07632" w:rsidRPr="00C61E7A" w:rsidRDefault="00F07632" w:rsidP="00F07632">
            <w:pPr>
              <w:spacing w:before="40" w:after="40"/>
              <w:rPr>
                <w:rFonts w:ascii="Myriad Pro" w:hAnsi="Myriad Pro"/>
                <w:sz w:val="20"/>
              </w:rPr>
            </w:pPr>
            <w:r>
              <w:rPr>
                <w:rFonts w:ascii="Myriad Pro" w:hAnsi="Myriad Pro"/>
                <w:sz w:val="20"/>
              </w:rPr>
              <w:t>Projekt przewiduje wsparcie na rzecz doskonalenia umiejętności i kompetencji zawodowych nauczycieli w zakresie pedagogiki specjalnej (Typ projektu 2).</w:t>
            </w:r>
          </w:p>
        </w:tc>
        <w:tc>
          <w:tcPr>
            <w:tcW w:w="4449" w:type="dxa"/>
            <w:shd w:val="clear" w:color="auto" w:fill="auto"/>
          </w:tcPr>
          <w:p w:rsidR="00F07632" w:rsidRPr="005308F3" w:rsidRDefault="00F07632" w:rsidP="00F07632">
            <w:pPr>
              <w:spacing w:before="40" w:after="40"/>
              <w:rPr>
                <w:rFonts w:ascii="Myriad Pro" w:eastAsia="Calibri" w:hAnsi="Myriad Pro" w:cs="Times New Roman"/>
                <w:sz w:val="20"/>
              </w:rPr>
            </w:pPr>
            <w:r>
              <w:rPr>
                <w:rFonts w:ascii="Myriad Pro" w:hAnsi="Myriad Pro"/>
                <w:sz w:val="20"/>
              </w:rPr>
              <w:t>Liczba punktów: 10</w:t>
            </w:r>
          </w:p>
        </w:tc>
      </w:tr>
      <w:tr w:rsidR="00F07632" w:rsidRPr="005308F3" w:rsidDel="00983AA3" w:rsidTr="00F07632">
        <w:trPr>
          <w:trHeight w:val="612"/>
          <w:jc w:val="center"/>
        </w:trPr>
        <w:tc>
          <w:tcPr>
            <w:tcW w:w="538" w:type="dxa"/>
          </w:tcPr>
          <w:p w:rsidR="00F07632" w:rsidRPr="005308F3" w:rsidDel="00983AA3" w:rsidRDefault="00F07632" w:rsidP="00912095">
            <w:pPr>
              <w:pStyle w:val="Akapitzlist"/>
              <w:numPr>
                <w:ilvl w:val="0"/>
                <w:numId w:val="183"/>
              </w:numPr>
              <w:spacing w:before="40" w:after="40"/>
              <w:ind w:left="0" w:firstLine="0"/>
              <w:contextualSpacing w:val="0"/>
            </w:pPr>
          </w:p>
        </w:tc>
        <w:tc>
          <w:tcPr>
            <w:tcW w:w="9188" w:type="dxa"/>
            <w:shd w:val="clear" w:color="auto" w:fill="auto"/>
          </w:tcPr>
          <w:p w:rsidR="00F07632" w:rsidRDefault="00F07632" w:rsidP="00F07632">
            <w:pPr>
              <w:spacing w:before="40" w:after="40"/>
              <w:rPr>
                <w:rFonts w:ascii="Myriad Pro" w:hAnsi="Myriad Pro"/>
                <w:sz w:val="20"/>
              </w:rPr>
            </w:pPr>
            <w:r w:rsidRPr="00E17524">
              <w:rPr>
                <w:rFonts w:ascii="Myriad Pro" w:hAnsi="Myriad Pro"/>
                <w:sz w:val="20"/>
              </w:rPr>
              <w:t>W ramach projektu przewidziano objęcie wsparciem szkoły lub placówki systemu oświaty położone na teren</w:t>
            </w:r>
            <w:r>
              <w:rPr>
                <w:rFonts w:ascii="Myriad Pro" w:hAnsi="Myriad Pro"/>
                <w:sz w:val="20"/>
              </w:rPr>
              <w:t>ie</w:t>
            </w:r>
            <w:r w:rsidRPr="00E17524">
              <w:rPr>
                <w:rFonts w:ascii="Myriad Pro" w:hAnsi="Myriad Pro"/>
                <w:sz w:val="20"/>
              </w:rPr>
              <w:t xml:space="preserve"> </w:t>
            </w:r>
            <w:r>
              <w:rPr>
                <w:rFonts w:ascii="Myriad Pro" w:hAnsi="Myriad Pro"/>
                <w:sz w:val="20"/>
              </w:rPr>
              <w:t>Specjalnej Strefy Włączenia  (T</w:t>
            </w:r>
            <w:r w:rsidRPr="00E17524">
              <w:rPr>
                <w:rFonts w:ascii="Myriad Pro" w:hAnsi="Myriad Pro"/>
                <w:sz w:val="20"/>
              </w:rPr>
              <w:t xml:space="preserve">yp projektu </w:t>
            </w:r>
            <w:r>
              <w:rPr>
                <w:rFonts w:ascii="Myriad Pro" w:hAnsi="Myriad Pro"/>
                <w:sz w:val="20"/>
              </w:rPr>
              <w:t>1- 5</w:t>
            </w:r>
            <w:r w:rsidRPr="00E17524">
              <w:rPr>
                <w:rFonts w:ascii="Myriad Pro" w:hAnsi="Myriad Pro"/>
                <w:sz w:val="20"/>
              </w:rPr>
              <w:t>).</w:t>
            </w:r>
          </w:p>
        </w:tc>
        <w:tc>
          <w:tcPr>
            <w:tcW w:w="4449" w:type="dxa"/>
            <w:shd w:val="clear" w:color="auto" w:fill="auto"/>
          </w:tcPr>
          <w:p w:rsidR="00F07632" w:rsidRPr="005308F3" w:rsidRDefault="00F07632" w:rsidP="00F07632">
            <w:pPr>
              <w:spacing w:before="40" w:after="40"/>
              <w:rPr>
                <w:rFonts w:ascii="Myriad Pro" w:eastAsia="Calibri" w:hAnsi="Myriad Pro" w:cs="Times New Roman"/>
                <w:sz w:val="20"/>
              </w:rPr>
            </w:pPr>
            <w:r>
              <w:rPr>
                <w:rFonts w:ascii="Myriad Pro" w:hAnsi="Myriad Pro"/>
                <w:sz w:val="20"/>
              </w:rPr>
              <w:t>Liczba punktów: 20</w:t>
            </w:r>
          </w:p>
        </w:tc>
      </w:tr>
      <w:tr w:rsidR="00F07632" w:rsidRPr="005308F3" w:rsidDel="00983AA3" w:rsidTr="00F07632">
        <w:trPr>
          <w:trHeight w:val="612"/>
          <w:jc w:val="center"/>
        </w:trPr>
        <w:tc>
          <w:tcPr>
            <w:tcW w:w="538" w:type="dxa"/>
          </w:tcPr>
          <w:p w:rsidR="00F07632" w:rsidRPr="005308F3" w:rsidDel="00983AA3" w:rsidRDefault="00F07632" w:rsidP="00912095">
            <w:pPr>
              <w:pStyle w:val="Akapitzlist"/>
              <w:numPr>
                <w:ilvl w:val="0"/>
                <w:numId w:val="183"/>
              </w:numPr>
              <w:spacing w:before="40" w:after="40"/>
              <w:ind w:left="0" w:firstLine="0"/>
              <w:contextualSpacing w:val="0"/>
            </w:pPr>
          </w:p>
        </w:tc>
        <w:tc>
          <w:tcPr>
            <w:tcW w:w="9188" w:type="dxa"/>
            <w:shd w:val="clear" w:color="auto" w:fill="auto"/>
          </w:tcPr>
          <w:p w:rsidR="00F07632" w:rsidRPr="00E17524" w:rsidRDefault="00F07632" w:rsidP="00F07632">
            <w:pPr>
              <w:spacing w:before="40" w:after="40"/>
              <w:rPr>
                <w:rFonts w:ascii="Myriad Pro" w:hAnsi="Myriad Pro"/>
                <w:sz w:val="20"/>
              </w:rPr>
            </w:pPr>
            <w:r>
              <w:rPr>
                <w:rFonts w:ascii="Myriad Pro" w:hAnsi="Myriad Pro"/>
                <w:sz w:val="20"/>
              </w:rPr>
              <w:t>W ramach projektu zaplanowano wykorzystanie narzędzi wypracowanych w projektach innowacyjnych w ramach PO KL 2007-2013.</w:t>
            </w:r>
          </w:p>
        </w:tc>
        <w:tc>
          <w:tcPr>
            <w:tcW w:w="4449" w:type="dxa"/>
            <w:shd w:val="clear" w:color="auto" w:fill="auto"/>
          </w:tcPr>
          <w:p w:rsidR="00F07632" w:rsidRDefault="00F07632" w:rsidP="00F07632">
            <w:pPr>
              <w:spacing w:before="40" w:after="40"/>
              <w:rPr>
                <w:rFonts w:ascii="Myriad Pro" w:hAnsi="Myriad Pro"/>
                <w:sz w:val="20"/>
              </w:rPr>
            </w:pPr>
            <w:r>
              <w:rPr>
                <w:rFonts w:ascii="Myriad Pro" w:hAnsi="Myriad Pro"/>
                <w:sz w:val="20"/>
              </w:rPr>
              <w:t>Liczba punktów: 5</w:t>
            </w:r>
          </w:p>
        </w:tc>
      </w:tr>
    </w:tbl>
    <w:p w:rsidR="005A0A6B" w:rsidRDefault="005A0A6B" w:rsidP="00635D59">
      <w:pPr>
        <w:spacing w:afterLines="200" w:after="480"/>
        <w:ind w:left="-142"/>
        <w:rPr>
          <w:rFonts w:ascii="Myriad Pro" w:hAnsi="Myriad Pro"/>
          <w:b/>
        </w:rPr>
      </w:pPr>
    </w:p>
    <w:p w:rsidR="00EB7B04" w:rsidRDefault="00EB7B04" w:rsidP="00635D59">
      <w:pPr>
        <w:spacing w:afterLines="200" w:after="480"/>
        <w:ind w:left="-142"/>
        <w:rPr>
          <w:rFonts w:ascii="Myriad Pro" w:hAnsi="Myriad Pro"/>
          <w:b/>
        </w:rPr>
      </w:pPr>
    </w:p>
    <w:p w:rsidR="00EB7B04" w:rsidRDefault="00EB7B04" w:rsidP="00635D59">
      <w:pPr>
        <w:spacing w:afterLines="200" w:after="480"/>
        <w:ind w:left="-142"/>
        <w:rPr>
          <w:rFonts w:ascii="Myriad Pro" w:hAnsi="Myriad Pro"/>
          <w:b/>
        </w:rPr>
      </w:pPr>
    </w:p>
    <w:p w:rsidR="00EB7B04" w:rsidRDefault="00EB7B04" w:rsidP="00635D59">
      <w:pPr>
        <w:spacing w:afterLines="200" w:after="480"/>
        <w:ind w:left="-142"/>
        <w:rPr>
          <w:rFonts w:ascii="Myriad Pro" w:hAnsi="Myriad Pro"/>
          <w:b/>
        </w:rPr>
      </w:pPr>
    </w:p>
    <w:p w:rsidR="00324057" w:rsidRDefault="00324057" w:rsidP="00606993">
      <w:pPr>
        <w:pStyle w:val="Podtytu"/>
        <w:rPr>
          <w:rFonts w:eastAsia="MyriadPro-Regular"/>
        </w:rPr>
      </w:pPr>
      <w:r>
        <w:rPr>
          <w:rFonts w:eastAsia="MyriadPro-Regular"/>
        </w:rPr>
        <w:br w:type="page"/>
      </w:r>
    </w:p>
    <w:p w:rsidR="00B11567" w:rsidRPr="006E12C0" w:rsidRDefault="00B11567" w:rsidP="00606993">
      <w:pPr>
        <w:pStyle w:val="Podtytu"/>
      </w:pPr>
      <w:bookmarkStart w:id="51" w:name="_Toc59089719"/>
      <w:r w:rsidRPr="006E12C0">
        <w:rPr>
          <w:rFonts w:eastAsia="MyriadPro-Regular"/>
        </w:rPr>
        <w:lastRenderedPageBreak/>
        <w:t>8.3 Wsparcie szkół i placówek prowadzących kształcenie ogólne oraz uczniów uczestniczących w kształceniu podstawowym, gimnazjalnym i ponadgimnazjalnym w ramach Strategii ZIT dla Szczecińskiego Obszaru Metropolitalnego</w:t>
      </w:r>
      <w:bookmarkEnd w:id="51"/>
    </w:p>
    <w:p w:rsidR="00B11567" w:rsidRPr="003D6CD5" w:rsidRDefault="00B11567" w:rsidP="001C5E74">
      <w:pPr>
        <w:jc w:val="center"/>
        <w:rPr>
          <w:rFonts w:ascii="Myriad Pro" w:hAnsi="Myriad Pro" w:cs="Arial"/>
          <w:b/>
          <w:bCs/>
          <w:sz w:val="20"/>
        </w:rPr>
      </w:pPr>
      <w:r w:rsidRPr="003D6CD5">
        <w:rPr>
          <w:rFonts w:ascii="Myriad Pro" w:hAnsi="Myriad Pro" w:cs="Arial"/>
          <w:b/>
          <w:bCs/>
          <w:sz w:val="20"/>
        </w:rPr>
        <w:t xml:space="preserve">Kryteria ogólne </w:t>
      </w:r>
      <w:r>
        <w:rPr>
          <w:rFonts w:ascii="Myriad Pro" w:eastAsiaTheme="majorEastAsia" w:hAnsi="Myriad Pro" w:cstheme="majorBidi"/>
          <w:b/>
          <w:bCs/>
          <w:sz w:val="20"/>
        </w:rPr>
        <w:t xml:space="preserve">przyjęte Uchwałą Nr 96/17 </w:t>
      </w:r>
      <w:r>
        <w:rPr>
          <w:rFonts w:ascii="Myriad Pro" w:eastAsiaTheme="majorEastAsia" w:hAnsi="Myriad Pro" w:cs="Arial"/>
          <w:b/>
          <w:bCs/>
          <w:sz w:val="20"/>
        </w:rPr>
        <w:t>Komitetu Monitorującego RPO WZ 2014-2020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B11567" w:rsidRPr="003D6CD5" w:rsidTr="00B11567">
        <w:trPr>
          <w:jc w:val="center"/>
        </w:trPr>
        <w:tc>
          <w:tcPr>
            <w:tcW w:w="1905" w:type="dxa"/>
            <w:shd w:val="clear" w:color="auto" w:fill="B6DDE8"/>
          </w:tcPr>
          <w:p w:rsidR="00B11567" w:rsidRPr="003D6CD5" w:rsidRDefault="00B11567" w:rsidP="00B11567">
            <w:pPr>
              <w:spacing w:before="100" w:beforeAutospacing="1" w:after="100" w:afterAutospacing="1"/>
              <w:contextualSpacing/>
              <w:rPr>
                <w:rFonts w:ascii="Myriad Pro" w:hAnsi="Myriad Pro" w:cs="Arial"/>
                <w:sz w:val="20"/>
              </w:rPr>
            </w:pPr>
            <w:r w:rsidRPr="003D6CD5">
              <w:rPr>
                <w:rFonts w:ascii="Myriad Pro" w:hAnsi="Myriad Pro" w:cs="Arial"/>
                <w:sz w:val="20"/>
              </w:rPr>
              <w:t>Oś priorytetowa</w:t>
            </w:r>
          </w:p>
        </w:tc>
        <w:tc>
          <w:tcPr>
            <w:tcW w:w="12315" w:type="dxa"/>
            <w:shd w:val="clear" w:color="auto" w:fill="B6DDE8"/>
          </w:tcPr>
          <w:p w:rsidR="00B11567" w:rsidRPr="003D6CD5" w:rsidRDefault="00B11567" w:rsidP="00B11567">
            <w:pPr>
              <w:spacing w:before="100" w:beforeAutospacing="1" w:after="100" w:afterAutospacing="1"/>
              <w:contextualSpacing/>
              <w:rPr>
                <w:rFonts w:ascii="Myriad Pro" w:hAnsi="Myriad Pro" w:cs="Arial"/>
                <w:sz w:val="20"/>
              </w:rPr>
            </w:pPr>
            <w:r w:rsidRPr="003D6CD5">
              <w:rPr>
                <w:rFonts w:ascii="Myriad Pro" w:hAnsi="Myriad Pro" w:cs="Arial"/>
                <w:sz w:val="20"/>
              </w:rPr>
              <w:t>VIII Edukacja</w:t>
            </w:r>
          </w:p>
        </w:tc>
      </w:tr>
      <w:tr w:rsidR="00B11567" w:rsidRPr="003D6CD5" w:rsidTr="00B11567">
        <w:trPr>
          <w:jc w:val="center"/>
        </w:trPr>
        <w:tc>
          <w:tcPr>
            <w:tcW w:w="1905" w:type="dxa"/>
            <w:shd w:val="clear" w:color="auto" w:fill="B6DDE8"/>
          </w:tcPr>
          <w:p w:rsidR="00B11567" w:rsidRPr="003D6CD5" w:rsidRDefault="00B11567" w:rsidP="00B11567">
            <w:pPr>
              <w:spacing w:before="40" w:after="40" w:line="240" w:lineRule="auto"/>
              <w:rPr>
                <w:rFonts w:ascii="Myriad Pro" w:hAnsi="Myriad Pro" w:cs="Arial"/>
                <w:sz w:val="20"/>
              </w:rPr>
            </w:pPr>
            <w:r w:rsidRPr="003D6CD5">
              <w:rPr>
                <w:rFonts w:ascii="Myriad Pro" w:hAnsi="Myriad Pro" w:cs="Arial"/>
                <w:sz w:val="20"/>
              </w:rPr>
              <w:t>Priorytet Inwestycyjny</w:t>
            </w:r>
          </w:p>
        </w:tc>
        <w:tc>
          <w:tcPr>
            <w:tcW w:w="12315" w:type="dxa"/>
            <w:shd w:val="clear" w:color="auto" w:fill="B6DDE8"/>
          </w:tcPr>
          <w:p w:rsidR="00B11567" w:rsidRPr="003D6CD5" w:rsidRDefault="00B11567" w:rsidP="00B11567">
            <w:pPr>
              <w:spacing w:before="40" w:after="40" w:line="240" w:lineRule="auto"/>
              <w:rPr>
                <w:rFonts w:ascii="Myriad Pro" w:hAnsi="Myriad Pro" w:cs="Arial"/>
                <w:iCs/>
                <w:sz w:val="20"/>
              </w:rPr>
            </w:pPr>
            <w:r w:rsidRPr="003D6CD5">
              <w:rPr>
                <w:rFonts w:ascii="Myriad Pro" w:hAnsi="Myriad Pro" w:cs="Arial"/>
                <w:sz w:val="20"/>
              </w:rPr>
              <w:t xml:space="preserve">10i Ograniczenie i zapobieganie przedwczesnemu kończeniu nauki szkolnej oraz zapewnianie równego dostępu do dobrej jakości wczesnej edukacji elementarnej oraz kształcenia podstawowego, gimnazjalnego i ponadgimnazjalnego z uwzględnieniem formalnych, nieformalnych i </w:t>
            </w:r>
            <w:proofErr w:type="spellStart"/>
            <w:r w:rsidRPr="003D6CD5">
              <w:rPr>
                <w:rFonts w:ascii="Myriad Pro" w:hAnsi="Myriad Pro" w:cs="Arial"/>
                <w:sz w:val="20"/>
              </w:rPr>
              <w:t>pozaformalnych</w:t>
            </w:r>
            <w:proofErr w:type="spellEnd"/>
            <w:r w:rsidRPr="003D6CD5">
              <w:rPr>
                <w:rFonts w:ascii="Myriad Pro" w:hAnsi="Myriad Pro" w:cs="Arial"/>
                <w:sz w:val="20"/>
              </w:rPr>
              <w:t xml:space="preserve"> ścieżek kształcenia umożliwiających ponowne podjęcie kształcenia i szkolenia</w:t>
            </w:r>
          </w:p>
        </w:tc>
      </w:tr>
      <w:tr w:rsidR="00B11567" w:rsidRPr="003D6CD5" w:rsidTr="00B11567">
        <w:trPr>
          <w:jc w:val="center"/>
        </w:trPr>
        <w:tc>
          <w:tcPr>
            <w:tcW w:w="1905" w:type="dxa"/>
            <w:shd w:val="clear" w:color="auto" w:fill="B6DDE8"/>
          </w:tcPr>
          <w:p w:rsidR="00B11567" w:rsidRPr="003D6CD5" w:rsidRDefault="00B11567" w:rsidP="00B11567">
            <w:pPr>
              <w:spacing w:before="40" w:after="40" w:line="240" w:lineRule="auto"/>
              <w:rPr>
                <w:rFonts w:ascii="Myriad Pro" w:hAnsi="Myriad Pro" w:cs="Arial"/>
                <w:sz w:val="20"/>
              </w:rPr>
            </w:pPr>
            <w:r w:rsidRPr="003D6CD5">
              <w:rPr>
                <w:rFonts w:ascii="Myriad Pro" w:hAnsi="Myriad Pro" w:cs="Arial"/>
                <w:sz w:val="20"/>
              </w:rPr>
              <w:t>Działanie</w:t>
            </w:r>
          </w:p>
        </w:tc>
        <w:tc>
          <w:tcPr>
            <w:tcW w:w="12315" w:type="dxa"/>
            <w:shd w:val="clear" w:color="auto" w:fill="B6DDE8"/>
          </w:tcPr>
          <w:p w:rsidR="00B11567" w:rsidRPr="00615BB5" w:rsidRDefault="00B11567" w:rsidP="00B11567">
            <w:pPr>
              <w:autoSpaceDE w:val="0"/>
              <w:autoSpaceDN w:val="0"/>
              <w:adjustRightInd w:val="0"/>
              <w:spacing w:after="0" w:line="240" w:lineRule="auto"/>
              <w:rPr>
                <w:rFonts w:ascii="Myriad Pro" w:eastAsia="MyriadPro-Regular" w:hAnsi="Myriad Pro" w:cs="Arial"/>
                <w:sz w:val="20"/>
              </w:rPr>
            </w:pPr>
            <w:r w:rsidRPr="00615BB5">
              <w:rPr>
                <w:rFonts w:ascii="Myriad Pro" w:eastAsia="MyriadPro-Regular" w:hAnsi="Myriad Pro" w:cs="Arial"/>
                <w:sz w:val="20"/>
              </w:rPr>
              <w:t>8.3 Wsparcie szkół i placówek prowadzących kształcenie ogólne oraz uczniów uczestniczących w kształceniu podstawowym, gimnazjalnym i ponadgimnazjalnym w ramach Strategii ZIT dla Szczecińskiego Obszaru Metropolitalnego</w:t>
            </w:r>
          </w:p>
        </w:tc>
      </w:tr>
      <w:tr w:rsidR="00B11567" w:rsidRPr="003D6CD5" w:rsidTr="00B11567">
        <w:trPr>
          <w:jc w:val="center"/>
        </w:trPr>
        <w:tc>
          <w:tcPr>
            <w:tcW w:w="1905" w:type="dxa"/>
            <w:shd w:val="clear" w:color="auto" w:fill="B6DDE8"/>
          </w:tcPr>
          <w:p w:rsidR="00B11567" w:rsidRPr="003D6CD5" w:rsidRDefault="00B11567" w:rsidP="00B11567">
            <w:pPr>
              <w:spacing w:before="40" w:after="40" w:line="240" w:lineRule="auto"/>
              <w:rPr>
                <w:rFonts w:ascii="Myriad Pro" w:hAnsi="Myriad Pro" w:cs="Arial"/>
                <w:sz w:val="20"/>
              </w:rPr>
            </w:pPr>
            <w:r w:rsidRPr="003D6CD5">
              <w:rPr>
                <w:rFonts w:ascii="Myriad Pro" w:hAnsi="Myriad Pro" w:cs="Arial"/>
                <w:sz w:val="20"/>
              </w:rPr>
              <w:t>Typ projektu</w:t>
            </w:r>
          </w:p>
        </w:tc>
        <w:tc>
          <w:tcPr>
            <w:tcW w:w="12315" w:type="dxa"/>
            <w:shd w:val="clear" w:color="auto" w:fill="B6DDE8"/>
          </w:tcPr>
          <w:p w:rsidR="00B11567" w:rsidRPr="003D6CD5" w:rsidRDefault="00B11567" w:rsidP="00912095">
            <w:pPr>
              <w:pStyle w:val="Akapitzlist"/>
              <w:numPr>
                <w:ilvl w:val="0"/>
                <w:numId w:val="107"/>
              </w:numPr>
              <w:autoSpaceDE w:val="0"/>
              <w:autoSpaceDN w:val="0"/>
              <w:adjustRightInd w:val="0"/>
              <w:spacing w:after="0" w:line="240" w:lineRule="auto"/>
              <w:ind w:left="488"/>
              <w:jc w:val="both"/>
              <w:rPr>
                <w:rFonts w:cs="Arial"/>
              </w:rPr>
            </w:pPr>
            <w:r w:rsidRPr="003D6CD5">
              <w:rPr>
                <w:rFonts w:cs="Arial"/>
              </w:rPr>
              <w:t>Kształcenie u uczniów i słuchaczy kompetencji kluczowych oraz właściwych postaw i umiejętności niezbędnych na rynku pracy głównie poprzez:</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realizację projektów edukacyjnych w szkołach lub placówkach systemu oświaty objętych wsparciem,</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realizację różnych form rozwijających uzdolnienia,</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wdrożenie nowych form i programów nauczania,</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tworzenie i realizacja zajęć w klasach o nowatorskich rozwiązaniach programowych, organizacyjnych lub metodycznych,</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organizację kółek zainteresowań, warsztatów, laboratoriów dla uczniów lub słuchaczy,</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nawiązywanie współpracy z otoczeniem zewnętrznym szkoły lub placówki systemu oświaty w celu realizacji programów edukacyjnych,</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 xml:space="preserve">wykorzystanie narzędzi, metod lub form pracy wypracowanych w ramach projektów, w tym pozytywnie </w:t>
            </w:r>
            <w:proofErr w:type="spellStart"/>
            <w:r w:rsidRPr="003D6CD5">
              <w:rPr>
                <w:rFonts w:cs="Arial"/>
              </w:rPr>
              <w:t>zwalidowanych</w:t>
            </w:r>
            <w:proofErr w:type="spellEnd"/>
            <w:r w:rsidRPr="003D6CD5">
              <w:rPr>
                <w:rFonts w:cs="Arial"/>
              </w:rPr>
              <w:t xml:space="preserve"> produktów projektów innowacyjnych, zrealizowanych w latach 2007-2013 w ramach PO KL,</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pomoc stypendialną dla uczniów lub słuchaczy szczególnie uzdolnionych w zakresie przedmiotów matematycznych, przyrodniczych, informatycznych, języków obcych nowożytnych, matematyki lub przedsiębiorczości, których niekorzystna sytuacja materialna stanowi barierę w rozwoju edukacyjnym,</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doradztwo edukacyjno-zawodowe dla uczniów lub słuchaczy, ze szczególnym uwzględnieniem uczniów ze specjalnymi potrzebami edukacyjnymi,</w:t>
            </w:r>
          </w:p>
          <w:p w:rsidR="00B11567" w:rsidRPr="004B5DB1"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realizację zajęć organizowanych poza szkołą lub poza lekcjami.</w:t>
            </w:r>
          </w:p>
          <w:p w:rsidR="00B11567" w:rsidRPr="003D6CD5" w:rsidRDefault="00B11567" w:rsidP="00912095">
            <w:pPr>
              <w:pStyle w:val="Akapitzlist"/>
              <w:numPr>
                <w:ilvl w:val="0"/>
                <w:numId w:val="107"/>
              </w:numPr>
              <w:autoSpaceDE w:val="0"/>
              <w:autoSpaceDN w:val="0"/>
              <w:adjustRightInd w:val="0"/>
              <w:spacing w:after="0" w:line="240" w:lineRule="auto"/>
              <w:ind w:left="488"/>
              <w:jc w:val="both"/>
              <w:rPr>
                <w:rFonts w:cs="Arial"/>
              </w:rPr>
            </w:pPr>
            <w:r w:rsidRPr="003D6CD5">
              <w:rPr>
                <w:rFonts w:cs="Arial"/>
              </w:rPr>
              <w:t>Doskonalenie umiejętności i kompetencji zawodowych nauczycieli prowadzących kształcenie w zakresie stosowania metod i form organizacyjnych sprzyjających kształtowaniu i rozwijaniu u uczniów kompetencji kluczowych niezbędnych na rynku pracy oraz właściwych postaw/umiejęt</w:t>
            </w:r>
            <w:r w:rsidR="0095480C">
              <w:rPr>
                <w:rFonts w:cs="Arial"/>
              </w:rPr>
              <w:t xml:space="preserve">ności </w:t>
            </w:r>
            <w:r w:rsidRPr="003D6CD5">
              <w:rPr>
                <w:rFonts w:cs="Arial"/>
              </w:rPr>
              <w:t>poprzez:</w:t>
            </w:r>
          </w:p>
          <w:p w:rsidR="00B11567" w:rsidRPr="003D6CD5" w:rsidRDefault="00B11567" w:rsidP="00912095">
            <w:pPr>
              <w:pStyle w:val="Akapitzlist"/>
              <w:numPr>
                <w:ilvl w:val="0"/>
                <w:numId w:val="109"/>
              </w:numPr>
              <w:autoSpaceDE w:val="0"/>
              <w:autoSpaceDN w:val="0"/>
              <w:adjustRightInd w:val="0"/>
              <w:spacing w:after="0" w:line="240" w:lineRule="auto"/>
              <w:ind w:left="488"/>
              <w:jc w:val="both"/>
              <w:rPr>
                <w:rFonts w:cs="Arial"/>
              </w:rPr>
            </w:pPr>
            <w:r w:rsidRPr="003D6CD5">
              <w:rPr>
                <w:rFonts w:cs="Arial"/>
              </w:rPr>
              <w:t>kursy i szkolenia doskonalące (teoretyczne i praktyczne), w tym z wykorzystaniem pracy trenerów przeszkolonych w ramach PO WER, studia podyplomowe,</w:t>
            </w:r>
          </w:p>
          <w:p w:rsidR="00B11567" w:rsidRPr="003D6CD5" w:rsidRDefault="00B11567" w:rsidP="00912095">
            <w:pPr>
              <w:pStyle w:val="Akapitzlist"/>
              <w:numPr>
                <w:ilvl w:val="0"/>
                <w:numId w:val="109"/>
              </w:numPr>
              <w:autoSpaceDE w:val="0"/>
              <w:autoSpaceDN w:val="0"/>
              <w:adjustRightInd w:val="0"/>
              <w:spacing w:after="0" w:line="240" w:lineRule="auto"/>
              <w:ind w:left="488"/>
              <w:jc w:val="both"/>
              <w:rPr>
                <w:rFonts w:cs="Arial"/>
              </w:rPr>
            </w:pPr>
            <w:r w:rsidRPr="003D6CD5">
              <w:rPr>
                <w:rFonts w:cs="Arial"/>
              </w:rPr>
              <w:t>wspieranie istniejących, budowanie nowych i moderowanie sieci współpracy i samokształcenia nauczycieli,</w:t>
            </w:r>
          </w:p>
          <w:p w:rsidR="00B11567" w:rsidRPr="003D6CD5" w:rsidRDefault="00B11567" w:rsidP="00912095">
            <w:pPr>
              <w:pStyle w:val="Akapitzlist"/>
              <w:numPr>
                <w:ilvl w:val="0"/>
                <w:numId w:val="109"/>
              </w:numPr>
              <w:autoSpaceDE w:val="0"/>
              <w:autoSpaceDN w:val="0"/>
              <w:adjustRightInd w:val="0"/>
              <w:spacing w:after="0" w:line="240" w:lineRule="auto"/>
              <w:ind w:left="488"/>
              <w:jc w:val="both"/>
              <w:rPr>
                <w:rFonts w:cs="Arial"/>
              </w:rPr>
            </w:pPr>
            <w:r w:rsidRPr="003D6CD5">
              <w:rPr>
                <w:rFonts w:cs="Arial"/>
              </w:rPr>
              <w:lastRenderedPageBreak/>
              <w:t>realizację w szkole lub placówce systemu oświaty programów wspomagania,</w:t>
            </w:r>
          </w:p>
          <w:p w:rsidR="00B11567" w:rsidRPr="003D6CD5" w:rsidRDefault="00B11567" w:rsidP="00912095">
            <w:pPr>
              <w:pStyle w:val="Akapitzlist"/>
              <w:numPr>
                <w:ilvl w:val="0"/>
                <w:numId w:val="109"/>
              </w:numPr>
              <w:autoSpaceDE w:val="0"/>
              <w:autoSpaceDN w:val="0"/>
              <w:adjustRightInd w:val="0"/>
              <w:spacing w:after="0" w:line="240" w:lineRule="auto"/>
              <w:ind w:left="488"/>
              <w:jc w:val="both"/>
              <w:rPr>
                <w:rFonts w:cs="Arial"/>
              </w:rPr>
            </w:pPr>
            <w:r w:rsidRPr="003D6CD5">
              <w:rPr>
                <w:rFonts w:cs="Arial"/>
              </w:rPr>
              <w:t>staże i praktyki nauczycieli realizowane we współpracy z podmiotami z otoczenia szkoły lub placówki systemu oświaty,</w:t>
            </w:r>
          </w:p>
          <w:p w:rsidR="00B11567" w:rsidRPr="003D6CD5" w:rsidRDefault="00B11567" w:rsidP="00912095">
            <w:pPr>
              <w:pStyle w:val="Akapitzlist"/>
              <w:numPr>
                <w:ilvl w:val="0"/>
                <w:numId w:val="109"/>
              </w:numPr>
              <w:autoSpaceDE w:val="0"/>
              <w:autoSpaceDN w:val="0"/>
              <w:adjustRightInd w:val="0"/>
              <w:spacing w:after="0" w:line="240" w:lineRule="auto"/>
              <w:ind w:left="488"/>
              <w:jc w:val="both"/>
              <w:rPr>
                <w:rFonts w:cs="Arial"/>
              </w:rPr>
            </w:pPr>
            <w:r w:rsidRPr="003D6CD5">
              <w:rPr>
                <w:rFonts w:cs="Arial"/>
              </w:rPr>
              <w:t>współpracę ze specjalistycznymi ośrodkami, np. szkołami kształcącymi dzieci i młodzież z niepełnosprawnościami, specjalnymi ośrodkami szkolno-wychowawczymi, młodzieżowymi ośrodkami wychowawczymi, młodzieżowymi ośrodkami socjoterapii, poradniami psychologiczno-pedagogicznymi;</w:t>
            </w:r>
          </w:p>
          <w:p w:rsidR="00B11567" w:rsidRPr="004B5DB1" w:rsidRDefault="00B11567" w:rsidP="00912095">
            <w:pPr>
              <w:pStyle w:val="Akapitzlist"/>
              <w:numPr>
                <w:ilvl w:val="0"/>
                <w:numId w:val="109"/>
              </w:numPr>
              <w:autoSpaceDE w:val="0"/>
              <w:autoSpaceDN w:val="0"/>
              <w:adjustRightInd w:val="0"/>
              <w:spacing w:after="0" w:line="240" w:lineRule="auto"/>
              <w:ind w:left="488"/>
              <w:jc w:val="both"/>
              <w:rPr>
                <w:rFonts w:cs="Arial"/>
              </w:rPr>
            </w:pPr>
            <w:r w:rsidRPr="003D6CD5">
              <w:rPr>
                <w:rFonts w:cs="Arial"/>
              </w:rPr>
              <w:t xml:space="preserve">wykorzystanie narzędzi, metod lub form pracy wypracowanych w ramach projektów, w tym pozytywnie </w:t>
            </w:r>
            <w:proofErr w:type="spellStart"/>
            <w:r w:rsidRPr="003D6CD5">
              <w:rPr>
                <w:rFonts w:cs="Arial"/>
              </w:rPr>
              <w:t>zwalidowanych</w:t>
            </w:r>
            <w:proofErr w:type="spellEnd"/>
            <w:r w:rsidRPr="003D6CD5">
              <w:rPr>
                <w:rFonts w:cs="Arial"/>
              </w:rPr>
              <w:t xml:space="preserve"> produktów projektów innowacyjnych, zrealizowanych w latach 2007-2013 w ramach PO KL.</w:t>
            </w:r>
          </w:p>
          <w:p w:rsidR="00B11567" w:rsidRPr="003D6CD5" w:rsidRDefault="00B11567" w:rsidP="00912095">
            <w:pPr>
              <w:pStyle w:val="Akapitzlist"/>
              <w:numPr>
                <w:ilvl w:val="0"/>
                <w:numId w:val="107"/>
              </w:numPr>
              <w:autoSpaceDE w:val="0"/>
              <w:autoSpaceDN w:val="0"/>
              <w:adjustRightInd w:val="0"/>
              <w:spacing w:after="0" w:line="240" w:lineRule="auto"/>
              <w:ind w:left="488"/>
              <w:jc w:val="both"/>
              <w:rPr>
                <w:rFonts w:cs="Arial"/>
              </w:rPr>
            </w:pPr>
            <w:r w:rsidRPr="003D6CD5">
              <w:rPr>
                <w:rFonts w:cs="Arial"/>
              </w:rPr>
              <w:t>Indywidualizacj</w:t>
            </w:r>
            <w:r w:rsidR="00D53CFB">
              <w:rPr>
                <w:rFonts w:cs="Arial"/>
              </w:rPr>
              <w:t>a</w:t>
            </w:r>
            <w:r w:rsidRPr="003D6CD5">
              <w:rPr>
                <w:rFonts w:cs="Arial"/>
              </w:rPr>
              <w:t xml:space="preserve"> pracy z uczniem ze szczególnymi potrzebami edukacyjnymi, w tym ucznia młodszego oraz ucznia zdolnego i wsparcie uczniów zagrożonych przedwczesnym zakończeniem nauki szkolnej poprzez:</w:t>
            </w:r>
          </w:p>
          <w:p w:rsidR="00B11567" w:rsidRPr="003D6CD5" w:rsidRDefault="00B11567" w:rsidP="00912095">
            <w:pPr>
              <w:pStyle w:val="Akapitzlist"/>
              <w:numPr>
                <w:ilvl w:val="0"/>
                <w:numId w:val="110"/>
              </w:numPr>
              <w:autoSpaceDE w:val="0"/>
              <w:autoSpaceDN w:val="0"/>
              <w:adjustRightInd w:val="0"/>
              <w:spacing w:after="0" w:line="240" w:lineRule="auto"/>
              <w:ind w:left="488"/>
              <w:jc w:val="both"/>
              <w:rPr>
                <w:rFonts w:cs="Arial"/>
              </w:rPr>
            </w:pPr>
            <w:r w:rsidRPr="003D6CD5">
              <w:rPr>
                <w:rFonts w:cs="Arial"/>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 ze szczególnym uwzględnieniem tych pomocy, sprzętu i narzędzi, które są zgodne z koncepcją uniwersalnego projektowania,</w:t>
            </w:r>
          </w:p>
          <w:p w:rsidR="00B11567" w:rsidRPr="003D6CD5" w:rsidRDefault="00B11567" w:rsidP="00912095">
            <w:pPr>
              <w:pStyle w:val="Akapitzlist"/>
              <w:numPr>
                <w:ilvl w:val="0"/>
                <w:numId w:val="110"/>
              </w:numPr>
              <w:autoSpaceDE w:val="0"/>
              <w:autoSpaceDN w:val="0"/>
              <w:adjustRightInd w:val="0"/>
              <w:spacing w:after="0" w:line="240" w:lineRule="auto"/>
              <w:ind w:left="488"/>
              <w:jc w:val="both"/>
              <w:rPr>
                <w:rFonts w:cs="Arial"/>
              </w:rPr>
            </w:pPr>
            <w:r w:rsidRPr="003D6CD5">
              <w:rPr>
                <w:rFonts w:cs="Arial"/>
              </w:rPr>
              <w:t>przygotowanie nauczycieli do prowadzenia procesu indywidualizacji pracy z uczniem ze specjalnymi potrzebami edukacyjnymi, w tym wsparcia ucznia młodszego, rozpoznawania potrzeb rozwojowych, edukacyjnych i możliwości psychofizycznych uczniów i efektywnego stosowania ww. pomocy dydaktycznych w pracy,</w:t>
            </w:r>
          </w:p>
          <w:p w:rsidR="00B11567" w:rsidRPr="003D6CD5" w:rsidRDefault="00B11567" w:rsidP="00912095">
            <w:pPr>
              <w:pStyle w:val="Akapitzlist"/>
              <w:numPr>
                <w:ilvl w:val="0"/>
                <w:numId w:val="110"/>
              </w:numPr>
              <w:autoSpaceDE w:val="0"/>
              <w:autoSpaceDN w:val="0"/>
              <w:adjustRightInd w:val="0"/>
              <w:spacing w:after="0" w:line="240" w:lineRule="auto"/>
              <w:ind w:left="488"/>
              <w:jc w:val="both"/>
              <w:rPr>
                <w:rFonts w:cs="Arial"/>
              </w:rPr>
            </w:pPr>
            <w:r w:rsidRPr="003D6CD5">
              <w:rPr>
                <w:rFonts w:cs="Arial"/>
              </w:rPr>
              <w:t xml:space="preserve">wsparcie uczniów ze specjalnymi potrzebami edukacyjnymi, w tym uczniów młodszych w ramach zajęć uzupełniających ofertę szkoły lub placówki systemu oświaty, w tym: </w:t>
            </w:r>
          </w:p>
          <w:p w:rsidR="00B11567" w:rsidRPr="003D6CD5" w:rsidRDefault="00B11567" w:rsidP="00912095">
            <w:pPr>
              <w:pStyle w:val="Akapitzlist"/>
              <w:numPr>
                <w:ilvl w:val="0"/>
                <w:numId w:val="111"/>
              </w:numPr>
              <w:jc w:val="both"/>
              <w:rPr>
                <w:rFonts w:cs="Arial"/>
              </w:rPr>
            </w:pPr>
            <w:r w:rsidRPr="003D6CD5">
              <w:rPr>
                <w:rFonts w:cs="Arial"/>
              </w:rPr>
              <w:t xml:space="preserve">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w:t>
            </w:r>
            <w:proofErr w:type="spellStart"/>
            <w:r w:rsidRPr="003D6CD5">
              <w:rPr>
                <w:rFonts w:cs="Arial"/>
              </w:rPr>
              <w:t>psychoedukacyjnych</w:t>
            </w:r>
            <w:proofErr w:type="spellEnd"/>
            <w:r w:rsidRPr="003D6CD5">
              <w:rPr>
                <w:rFonts w:cs="Arial"/>
              </w:rPr>
              <w:t xml:space="preserve"> oraz innych zajęć o charakterze terapeutycznym, </w:t>
            </w:r>
          </w:p>
          <w:p w:rsidR="00B11567" w:rsidRPr="003D6CD5" w:rsidRDefault="00B11567" w:rsidP="00912095">
            <w:pPr>
              <w:pStyle w:val="Akapitzlist"/>
              <w:numPr>
                <w:ilvl w:val="0"/>
                <w:numId w:val="111"/>
              </w:numPr>
              <w:jc w:val="both"/>
              <w:rPr>
                <w:rFonts w:cs="Arial"/>
              </w:rPr>
            </w:pPr>
            <w:r w:rsidRPr="003D6CD5">
              <w:rPr>
                <w:rFonts w:cs="Arial"/>
              </w:rPr>
              <w:t xml:space="preserve">zajęć dydaktyczno-wyrównawczych, organizowanych dla uczniów ze specjalnymi potrzebami edukacyjnymi, w tym uczniów młodszych, mających trudności w spełnianiu wymagań edukacyjnych wynikających z podstawy programowej kształcenia ogólnego dla danego etapu edukacyjnego, </w:t>
            </w:r>
          </w:p>
          <w:p w:rsidR="00B11567" w:rsidRPr="003D6CD5" w:rsidRDefault="00B11567" w:rsidP="00912095">
            <w:pPr>
              <w:pStyle w:val="Akapitzlist"/>
              <w:numPr>
                <w:ilvl w:val="0"/>
                <w:numId w:val="111"/>
              </w:numPr>
              <w:jc w:val="both"/>
              <w:rPr>
                <w:rFonts w:cs="Arial"/>
              </w:rPr>
            </w:pPr>
            <w:r w:rsidRPr="003D6CD5">
              <w:rPr>
                <w:rFonts w:cs="Arial"/>
              </w:rPr>
              <w:t xml:space="preserve">warsztatów, </w:t>
            </w:r>
          </w:p>
          <w:p w:rsidR="00B11567" w:rsidRPr="004B5DB1" w:rsidRDefault="00B11567" w:rsidP="00912095">
            <w:pPr>
              <w:pStyle w:val="Akapitzlist"/>
              <w:numPr>
                <w:ilvl w:val="0"/>
                <w:numId w:val="111"/>
              </w:numPr>
              <w:jc w:val="both"/>
              <w:rPr>
                <w:rFonts w:cs="Arial"/>
              </w:rPr>
            </w:pPr>
            <w:r w:rsidRPr="003D6CD5">
              <w:rPr>
                <w:rFonts w:cs="Arial"/>
              </w:rPr>
              <w:t>porad i konsultacji.</w:t>
            </w:r>
          </w:p>
          <w:p w:rsidR="00B11567" w:rsidRPr="003D6CD5" w:rsidRDefault="00B11567" w:rsidP="00912095">
            <w:pPr>
              <w:pStyle w:val="Akapitzlist"/>
              <w:numPr>
                <w:ilvl w:val="0"/>
                <w:numId w:val="107"/>
              </w:numPr>
              <w:spacing w:after="0" w:line="240" w:lineRule="auto"/>
              <w:ind w:left="488" w:hanging="425"/>
              <w:jc w:val="both"/>
              <w:rPr>
                <w:rFonts w:cs="Arial"/>
              </w:rPr>
            </w:pPr>
            <w:r w:rsidRPr="003D6CD5">
              <w:rPr>
                <w:rFonts w:cs="Arial"/>
              </w:rPr>
              <w:t xml:space="preserve">Tworzenie warunków dla nauczania opartego na metodzie eksperymentu głównie poprzez: </w:t>
            </w:r>
          </w:p>
          <w:p w:rsidR="00B11567" w:rsidRPr="003D6CD5" w:rsidRDefault="00B11567" w:rsidP="00912095">
            <w:pPr>
              <w:pStyle w:val="Akapitzlist"/>
              <w:numPr>
                <w:ilvl w:val="0"/>
                <w:numId w:val="112"/>
              </w:numPr>
              <w:spacing w:after="0" w:line="240" w:lineRule="auto"/>
              <w:ind w:left="488" w:hanging="425"/>
              <w:jc w:val="both"/>
              <w:rPr>
                <w:rFonts w:cs="Arial"/>
              </w:rPr>
            </w:pPr>
            <w:r w:rsidRPr="003D6CD5">
              <w:rPr>
                <w:rFonts w:cs="Arial"/>
              </w:rPr>
              <w:t xml:space="preserve">wyposażenie pracowni szkolnych w narzędzia do nauczania przedmiotów przyrodniczych lub matematyki, </w:t>
            </w:r>
          </w:p>
          <w:p w:rsidR="00B11567" w:rsidRPr="003D6CD5" w:rsidRDefault="00B11567" w:rsidP="00912095">
            <w:pPr>
              <w:pStyle w:val="Akapitzlist"/>
              <w:numPr>
                <w:ilvl w:val="0"/>
                <w:numId w:val="112"/>
              </w:numPr>
              <w:spacing w:after="0" w:line="240" w:lineRule="auto"/>
              <w:ind w:left="488" w:hanging="425"/>
              <w:jc w:val="both"/>
              <w:rPr>
                <w:rFonts w:cs="Arial"/>
              </w:rPr>
            </w:pPr>
            <w:r w:rsidRPr="003D6CD5">
              <w:rPr>
                <w:rFonts w:cs="Arial"/>
              </w:rPr>
              <w:t>doskonalenie umiejętności i kompetencji zawodowych nauczycieli, w tym nauczycieli przedmiotów przyrodniczych lub matematyki, niezbędnych do prowadzenia procesu nauczania opartego na metodzie eksperymentu</w:t>
            </w:r>
          </w:p>
          <w:p w:rsidR="00B11567" w:rsidRPr="00AD12EE" w:rsidRDefault="00B11567" w:rsidP="00912095">
            <w:pPr>
              <w:pStyle w:val="Akapitzlist"/>
              <w:numPr>
                <w:ilvl w:val="0"/>
                <w:numId w:val="112"/>
              </w:numPr>
              <w:spacing w:after="0" w:line="240" w:lineRule="auto"/>
              <w:ind w:left="488" w:hanging="425"/>
              <w:jc w:val="both"/>
              <w:rPr>
                <w:rFonts w:cs="Arial"/>
              </w:rPr>
            </w:pPr>
            <w:r w:rsidRPr="003D6CD5">
              <w:rPr>
                <w:rFonts w:cs="Arial"/>
              </w:rPr>
              <w:t>kształtowanie i rozwijanie kompetencji uczniów w zakresie przedmiotów przyrodniczych lub matematyki</w:t>
            </w:r>
            <w:r>
              <w:rPr>
                <w:rFonts w:cs="Arial"/>
              </w:rPr>
              <w:t>.</w:t>
            </w:r>
          </w:p>
          <w:p w:rsidR="00B11567" w:rsidRPr="003D6CD5" w:rsidRDefault="00B11567" w:rsidP="00912095">
            <w:pPr>
              <w:pStyle w:val="Akapitzlist"/>
              <w:numPr>
                <w:ilvl w:val="0"/>
                <w:numId w:val="107"/>
              </w:numPr>
              <w:spacing w:after="0" w:line="240" w:lineRule="auto"/>
              <w:ind w:left="488" w:hanging="425"/>
              <w:jc w:val="both"/>
              <w:rPr>
                <w:rFonts w:cs="Arial"/>
              </w:rPr>
            </w:pPr>
            <w:r w:rsidRPr="003D6CD5">
              <w:rPr>
                <w:rFonts w:cs="Arial"/>
              </w:rPr>
              <w:t xml:space="preserve">Korzystanie z technologii informacyjno-komunikacyjnych (TIK) w szczególności poprzez: </w:t>
            </w:r>
          </w:p>
          <w:p w:rsidR="00B11567" w:rsidRPr="003D6CD5" w:rsidRDefault="00B11567" w:rsidP="00912095">
            <w:pPr>
              <w:pStyle w:val="Akapitzlist"/>
              <w:numPr>
                <w:ilvl w:val="0"/>
                <w:numId w:val="113"/>
              </w:numPr>
              <w:spacing w:after="0" w:line="240" w:lineRule="auto"/>
              <w:ind w:left="488"/>
              <w:jc w:val="both"/>
              <w:rPr>
                <w:rFonts w:cs="Arial"/>
              </w:rPr>
            </w:pPr>
            <w:r w:rsidRPr="003D6CD5">
              <w:rPr>
                <w:rFonts w:cs="Arial"/>
              </w:rPr>
              <w:t xml:space="preserve">wyposażenie szkół lub placówek systemu oświaty w nowoczesne pomoce dydaktyczne oraz narzędzia TIK niezbędne do realizacji programów nauczania w szkołach lub placówkach systemu oświaty, w tym zapewnienie odpowiedniej infrastruktury sieciowo-usługowej, </w:t>
            </w:r>
          </w:p>
          <w:p w:rsidR="00B11567" w:rsidRPr="003D6CD5" w:rsidRDefault="00B11567" w:rsidP="00912095">
            <w:pPr>
              <w:pStyle w:val="Akapitzlist"/>
              <w:numPr>
                <w:ilvl w:val="0"/>
                <w:numId w:val="113"/>
              </w:numPr>
              <w:spacing w:after="0" w:line="240" w:lineRule="auto"/>
              <w:ind w:left="488"/>
              <w:jc w:val="both"/>
              <w:rPr>
                <w:rFonts w:cs="Arial"/>
              </w:rPr>
            </w:pPr>
            <w:r w:rsidRPr="003D6CD5">
              <w:rPr>
                <w:rFonts w:cs="Arial"/>
              </w:rPr>
              <w:lastRenderedPageBreak/>
              <w:t>podnoszenie kompetencji cyfrowych nauczycieli wszystkich przedmiotów, w tym w zakresie korzystania z narzędzi TIK zakupionych do szkół lub placówek systemu oświaty, w tym włączania narzędzi TIK do nauczania przedmiotowego,</w:t>
            </w:r>
          </w:p>
          <w:p w:rsidR="00B11567" w:rsidRPr="003D6CD5" w:rsidRDefault="00B11567" w:rsidP="00912095">
            <w:pPr>
              <w:pStyle w:val="Akapitzlist"/>
              <w:numPr>
                <w:ilvl w:val="0"/>
                <w:numId w:val="113"/>
              </w:numPr>
              <w:spacing w:after="0" w:line="240" w:lineRule="auto"/>
              <w:ind w:left="488"/>
              <w:jc w:val="both"/>
              <w:rPr>
                <w:rFonts w:cs="Arial"/>
              </w:rPr>
            </w:pPr>
            <w:r w:rsidRPr="003D6CD5">
              <w:rPr>
                <w:rFonts w:cs="Arial"/>
              </w:rPr>
              <w:t>kształtowanie i rozwijanie podstawowych kompetencji cyfrowych uczniów lub słuchaczy, w tym z uwzględnieniem bezpieczeństwa w cyberprzestrzeni i wynikających z tego tytułu zagrożeń,</w:t>
            </w:r>
          </w:p>
          <w:p w:rsidR="00B11567" w:rsidRPr="00CF4FEC" w:rsidRDefault="00B11567" w:rsidP="00912095">
            <w:pPr>
              <w:pStyle w:val="Akapitzlist"/>
              <w:numPr>
                <w:ilvl w:val="0"/>
                <w:numId w:val="113"/>
              </w:numPr>
              <w:spacing w:after="0" w:line="240" w:lineRule="auto"/>
              <w:ind w:left="488"/>
              <w:jc w:val="both"/>
              <w:rPr>
                <w:rFonts w:cs="Arial"/>
              </w:rPr>
            </w:pPr>
            <w:r w:rsidRPr="003D6CD5">
              <w:rPr>
                <w:rFonts w:cs="Arial"/>
              </w:rPr>
              <w:t xml:space="preserve">programy rozwijania kompetencji cyfrowych uczniów lub słuchaczy przez naukę programowania. </w:t>
            </w:r>
          </w:p>
        </w:tc>
      </w:tr>
    </w:tbl>
    <w:p w:rsidR="00B11567" w:rsidRPr="003D6CD5" w:rsidRDefault="00B11567" w:rsidP="00B11567">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2524"/>
        <w:gridCol w:w="6379"/>
        <w:gridCol w:w="4733"/>
      </w:tblGrid>
      <w:tr w:rsidR="00B11567" w:rsidRPr="003D6CD5" w:rsidTr="00B11567">
        <w:trPr>
          <w:jc w:val="center"/>
        </w:trPr>
        <w:tc>
          <w:tcPr>
            <w:tcW w:w="14175" w:type="dxa"/>
            <w:gridSpan w:val="4"/>
            <w:shd w:val="pct10" w:color="auto" w:fill="auto"/>
          </w:tcPr>
          <w:p w:rsidR="00B11567" w:rsidRPr="003D6CD5" w:rsidRDefault="00B11567" w:rsidP="00B11567">
            <w:pPr>
              <w:spacing w:before="40" w:after="40"/>
              <w:jc w:val="center"/>
              <w:rPr>
                <w:rFonts w:ascii="Myriad Pro" w:hAnsi="Myriad Pro" w:cs="Arial"/>
                <w:b/>
                <w:sz w:val="20"/>
              </w:rPr>
            </w:pPr>
            <w:r w:rsidRPr="003D6CD5">
              <w:rPr>
                <w:rFonts w:ascii="Myriad Pro" w:hAnsi="Myriad Pro" w:cs="Arial"/>
                <w:b/>
                <w:sz w:val="20"/>
              </w:rPr>
              <w:t>Kryteria dopuszczalności</w:t>
            </w:r>
          </w:p>
        </w:tc>
      </w:tr>
      <w:tr w:rsidR="00B11567" w:rsidRPr="003D6CD5" w:rsidTr="00B11567">
        <w:trPr>
          <w:jc w:val="center"/>
        </w:trPr>
        <w:tc>
          <w:tcPr>
            <w:tcW w:w="539" w:type="dxa"/>
            <w:shd w:val="clear" w:color="auto" w:fill="auto"/>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L.p.</w:t>
            </w:r>
          </w:p>
        </w:tc>
        <w:tc>
          <w:tcPr>
            <w:tcW w:w="2524" w:type="dxa"/>
            <w:shd w:val="clear" w:color="auto" w:fill="auto"/>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Nazwa kryterium</w:t>
            </w:r>
          </w:p>
        </w:tc>
        <w:tc>
          <w:tcPr>
            <w:tcW w:w="6379" w:type="dxa"/>
            <w:shd w:val="clear" w:color="auto" w:fill="auto"/>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Definicja kryterium</w:t>
            </w:r>
          </w:p>
        </w:tc>
        <w:tc>
          <w:tcPr>
            <w:tcW w:w="4733" w:type="dxa"/>
            <w:shd w:val="clear" w:color="auto" w:fill="auto"/>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Opis znaczenia kryterium</w:t>
            </w:r>
          </w:p>
        </w:tc>
      </w:tr>
      <w:tr w:rsidR="00B11567" w:rsidRPr="003D6CD5" w:rsidTr="00B11567">
        <w:trPr>
          <w:jc w:val="center"/>
        </w:trPr>
        <w:tc>
          <w:tcPr>
            <w:tcW w:w="539" w:type="dxa"/>
            <w:shd w:val="clear" w:color="auto" w:fill="auto"/>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1</w:t>
            </w:r>
          </w:p>
        </w:tc>
        <w:tc>
          <w:tcPr>
            <w:tcW w:w="2524" w:type="dxa"/>
            <w:shd w:val="clear" w:color="auto" w:fill="auto"/>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2</w:t>
            </w:r>
          </w:p>
        </w:tc>
        <w:tc>
          <w:tcPr>
            <w:tcW w:w="6379" w:type="dxa"/>
            <w:shd w:val="clear" w:color="auto" w:fill="auto"/>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3</w:t>
            </w:r>
          </w:p>
        </w:tc>
        <w:tc>
          <w:tcPr>
            <w:tcW w:w="4733" w:type="dxa"/>
            <w:shd w:val="clear" w:color="auto" w:fill="auto"/>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4</w:t>
            </w:r>
          </w:p>
        </w:tc>
      </w:tr>
      <w:tr w:rsidR="00B11567" w:rsidRPr="003D6CD5" w:rsidTr="00B11567">
        <w:trPr>
          <w:jc w:val="center"/>
        </w:trPr>
        <w:tc>
          <w:tcPr>
            <w:tcW w:w="539" w:type="dxa"/>
            <w:shd w:val="clear" w:color="auto" w:fill="auto"/>
          </w:tcPr>
          <w:p w:rsidR="00B11567" w:rsidRPr="003D6CD5" w:rsidRDefault="00B11567" w:rsidP="00912095">
            <w:pPr>
              <w:pStyle w:val="Akapitzlist"/>
              <w:numPr>
                <w:ilvl w:val="0"/>
                <w:numId w:val="114"/>
              </w:numPr>
              <w:spacing w:before="40" w:after="40"/>
              <w:ind w:left="0" w:firstLine="0"/>
              <w:contextualSpacing w:val="0"/>
              <w:rPr>
                <w:rFonts w:cs="Arial"/>
              </w:rPr>
            </w:pPr>
          </w:p>
        </w:tc>
        <w:tc>
          <w:tcPr>
            <w:tcW w:w="2524" w:type="dxa"/>
            <w:shd w:val="clear" w:color="auto" w:fill="auto"/>
          </w:tcPr>
          <w:p w:rsidR="00B11567" w:rsidRPr="003D6CD5" w:rsidRDefault="00B11567" w:rsidP="00B11567">
            <w:pPr>
              <w:spacing w:before="40" w:after="40"/>
              <w:rPr>
                <w:rFonts w:ascii="Myriad Pro" w:hAnsi="Myriad Pro" w:cs="Arial"/>
                <w:sz w:val="20"/>
              </w:rPr>
            </w:pPr>
            <w:r w:rsidRPr="003D6CD5">
              <w:rPr>
                <w:rFonts w:ascii="Myriad Pro" w:hAnsi="Myriad Pro" w:cs="Arial"/>
                <w:sz w:val="20"/>
              </w:rPr>
              <w:t>Zgodność z celem szczegółowym i rezultatami Działania</w:t>
            </w:r>
          </w:p>
        </w:tc>
        <w:tc>
          <w:tcPr>
            <w:tcW w:w="6379"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Projekt jest zgodny z właściwym celem szczegółowym RPO WZ 2014-2020 oraz koresponduje ze wskaźnikami dla danego Działania/typu projektu.</w:t>
            </w:r>
          </w:p>
        </w:tc>
        <w:tc>
          <w:tcPr>
            <w:tcW w:w="4733"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Spełnienie kryterium jest konieczne do przyznania dofinansowania.</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 xml:space="preserve">Projekty niespełniające kryterium są odrzucane. </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Ocena spełniania kryterium polega na przypisaniu wartości logicznych „tak”, „nie”.</w:t>
            </w:r>
          </w:p>
        </w:tc>
      </w:tr>
      <w:tr w:rsidR="00B11567" w:rsidRPr="003D6CD5" w:rsidTr="00B11567">
        <w:trPr>
          <w:jc w:val="center"/>
        </w:trPr>
        <w:tc>
          <w:tcPr>
            <w:tcW w:w="539" w:type="dxa"/>
            <w:shd w:val="clear" w:color="auto" w:fill="auto"/>
          </w:tcPr>
          <w:p w:rsidR="00B11567" w:rsidRPr="003D6CD5" w:rsidRDefault="00B11567" w:rsidP="00912095">
            <w:pPr>
              <w:pStyle w:val="Akapitzlist"/>
              <w:numPr>
                <w:ilvl w:val="0"/>
                <w:numId w:val="114"/>
              </w:numPr>
              <w:spacing w:before="40" w:after="40"/>
              <w:ind w:left="0" w:firstLine="0"/>
              <w:contextualSpacing w:val="0"/>
              <w:rPr>
                <w:rFonts w:cs="Arial"/>
              </w:rPr>
            </w:pPr>
          </w:p>
        </w:tc>
        <w:tc>
          <w:tcPr>
            <w:tcW w:w="2524" w:type="dxa"/>
            <w:shd w:val="clear" w:color="auto" w:fill="auto"/>
          </w:tcPr>
          <w:p w:rsidR="00B11567" w:rsidRPr="003D6CD5" w:rsidRDefault="00B11567" w:rsidP="00B11567">
            <w:pPr>
              <w:spacing w:before="40" w:after="40"/>
              <w:rPr>
                <w:rFonts w:ascii="Myriad Pro" w:hAnsi="Myriad Pro" w:cs="Arial"/>
                <w:sz w:val="20"/>
              </w:rPr>
            </w:pPr>
            <w:r w:rsidRPr="003D6CD5">
              <w:rPr>
                <w:rFonts w:ascii="Myriad Pro" w:hAnsi="Myriad Pro" w:cs="Arial"/>
                <w:sz w:val="20"/>
              </w:rPr>
              <w:t>Zgodność z</w:t>
            </w:r>
            <w:r w:rsidRPr="003D6CD5">
              <w:rPr>
                <w:rFonts w:ascii="Myriad Pro" w:hAnsi="Myriad Pro" w:cs="Arial"/>
                <w:i/>
                <w:sz w:val="20"/>
              </w:rPr>
              <w:t xml:space="preserve"> </w:t>
            </w:r>
            <w:r w:rsidRPr="003D6CD5">
              <w:rPr>
                <w:rFonts w:ascii="Myriad Pro" w:hAnsi="Myriad Pro" w:cs="Arial"/>
                <w:sz w:val="20"/>
              </w:rPr>
              <w:t>typem projektu</w:t>
            </w:r>
          </w:p>
          <w:p w:rsidR="00B11567" w:rsidRPr="003D6CD5" w:rsidRDefault="00B11567" w:rsidP="00B11567">
            <w:pPr>
              <w:spacing w:before="40" w:after="40"/>
              <w:rPr>
                <w:rFonts w:ascii="Myriad Pro" w:hAnsi="Myriad Pro" w:cs="Arial"/>
                <w:sz w:val="20"/>
              </w:rPr>
            </w:pPr>
          </w:p>
        </w:tc>
        <w:tc>
          <w:tcPr>
            <w:tcW w:w="6379"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 xml:space="preserve">Projekt jest zgodny z typem projektu oraz grupą docelową wskazaną w  </w:t>
            </w:r>
            <w:r w:rsidRPr="003D6CD5">
              <w:rPr>
                <w:rFonts w:ascii="Myriad Pro" w:hAnsi="Myriad Pro" w:cs="Arial"/>
                <w:i/>
                <w:sz w:val="20"/>
              </w:rPr>
              <w:t xml:space="preserve">SOOP RPO WZ 2014-2020 </w:t>
            </w:r>
            <w:r w:rsidRPr="003D6CD5">
              <w:rPr>
                <w:rFonts w:ascii="Myriad Pro" w:hAnsi="Myriad Pro" w:cs="Arial"/>
                <w:sz w:val="20"/>
              </w:rPr>
              <w:t xml:space="preserve">oraz </w:t>
            </w:r>
            <w:r w:rsidRPr="003D6CD5">
              <w:rPr>
                <w:rFonts w:ascii="Myriad Pro" w:hAnsi="Myriad Pro" w:cs="Arial"/>
                <w:i/>
                <w:sz w:val="20"/>
              </w:rPr>
              <w:t>Regulaminie konkursu.</w:t>
            </w:r>
            <w:r w:rsidRPr="003D6CD5">
              <w:rPr>
                <w:rFonts w:ascii="Myriad Pro" w:hAnsi="Myriad Pro" w:cs="Arial"/>
                <w:sz w:val="20"/>
              </w:rPr>
              <w:t xml:space="preserve"> </w:t>
            </w:r>
          </w:p>
        </w:tc>
        <w:tc>
          <w:tcPr>
            <w:tcW w:w="4733"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Spełnienie kryterium jest konieczne do przyznania dofinansowania.</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Projekty niespełniające kryterium są odrzucane.</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3D6CD5">
              <w:rPr>
                <w:rFonts w:ascii="Myriad Pro" w:hAnsi="Myriad Pro" w:cs="Arial"/>
                <w:i/>
                <w:sz w:val="20"/>
              </w:rPr>
              <w:t>RPO WZ 2014-2020</w:t>
            </w:r>
            <w:r w:rsidRPr="003D6CD5">
              <w:rPr>
                <w:rFonts w:ascii="Myriad Pro" w:hAnsi="Myriad Pro" w:cs="Arial"/>
                <w:sz w:val="20"/>
              </w:rPr>
              <w:t xml:space="preserve">, </w:t>
            </w:r>
            <w:r w:rsidRPr="003D6CD5">
              <w:rPr>
                <w:rFonts w:ascii="Myriad Pro" w:hAnsi="Myriad Pro" w:cs="Arial"/>
                <w:i/>
                <w:sz w:val="20"/>
              </w:rPr>
              <w:t>SOOP RPO WZ 2014-2020</w:t>
            </w:r>
            <w:r>
              <w:rPr>
                <w:rFonts w:ascii="Myriad Pro" w:hAnsi="Myriad Pro" w:cs="Arial"/>
                <w:sz w:val="20"/>
              </w:rPr>
              <w:t xml:space="preserve">, przepisów prawa </w:t>
            </w:r>
            <w:r w:rsidRPr="003D6CD5">
              <w:rPr>
                <w:rFonts w:ascii="Myriad Pro" w:hAnsi="Myriad Pro" w:cs="Arial"/>
                <w:sz w:val="20"/>
              </w:rPr>
              <w:t xml:space="preserve">mających wpływ na założenia dotyczące grupy docelowej i/lub typu projektu. </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Ocena spełniania kryterium polega na przypisaniu wartości logicznych „tak”, „nie”.</w:t>
            </w:r>
          </w:p>
        </w:tc>
      </w:tr>
      <w:tr w:rsidR="00B11567" w:rsidRPr="003D6CD5" w:rsidTr="00B11567">
        <w:trPr>
          <w:jc w:val="center"/>
        </w:trPr>
        <w:tc>
          <w:tcPr>
            <w:tcW w:w="539" w:type="dxa"/>
            <w:shd w:val="clear" w:color="auto" w:fill="auto"/>
          </w:tcPr>
          <w:p w:rsidR="00B11567" w:rsidRPr="003D6CD5" w:rsidRDefault="00B11567" w:rsidP="00912095">
            <w:pPr>
              <w:pStyle w:val="Akapitzlist"/>
              <w:numPr>
                <w:ilvl w:val="0"/>
                <w:numId w:val="114"/>
              </w:numPr>
              <w:spacing w:before="40" w:after="40"/>
              <w:ind w:left="0" w:firstLine="0"/>
              <w:contextualSpacing w:val="0"/>
              <w:rPr>
                <w:rFonts w:cs="Arial"/>
              </w:rPr>
            </w:pPr>
          </w:p>
        </w:tc>
        <w:tc>
          <w:tcPr>
            <w:tcW w:w="2524" w:type="dxa"/>
            <w:shd w:val="clear" w:color="auto" w:fill="auto"/>
          </w:tcPr>
          <w:p w:rsidR="00B11567" w:rsidRPr="003D6CD5" w:rsidRDefault="00B11567" w:rsidP="00B11567">
            <w:pPr>
              <w:spacing w:before="40" w:after="40"/>
              <w:rPr>
                <w:rFonts w:ascii="Myriad Pro" w:hAnsi="Myriad Pro" w:cs="Arial"/>
                <w:sz w:val="20"/>
              </w:rPr>
            </w:pPr>
            <w:r w:rsidRPr="003D6CD5">
              <w:rPr>
                <w:rFonts w:ascii="Myriad Pro" w:hAnsi="Myriad Pro" w:cs="Arial"/>
                <w:sz w:val="20"/>
              </w:rPr>
              <w:t>Kwalifikowalność Beneficjenta/Partnera</w:t>
            </w:r>
          </w:p>
        </w:tc>
        <w:tc>
          <w:tcPr>
            <w:tcW w:w="6379" w:type="dxa"/>
            <w:shd w:val="clear" w:color="auto" w:fill="auto"/>
          </w:tcPr>
          <w:p w:rsidR="00B11567" w:rsidRPr="003D6CD5" w:rsidRDefault="00B11567" w:rsidP="00B11567">
            <w:pPr>
              <w:autoSpaceDE w:val="0"/>
              <w:autoSpaceDN w:val="0"/>
              <w:adjustRightInd w:val="0"/>
              <w:jc w:val="both"/>
              <w:rPr>
                <w:rFonts w:ascii="Myriad Pro" w:eastAsia="Malgun Gothic" w:hAnsi="Myriad Pro" w:cs="Arial"/>
                <w:sz w:val="20"/>
              </w:rPr>
            </w:pPr>
            <w:r w:rsidRPr="003D6CD5">
              <w:rPr>
                <w:rFonts w:ascii="Myriad Pro" w:eastAsia="Malgun Gothic" w:hAnsi="Myriad Pro" w:cs="Arial"/>
                <w:sz w:val="20"/>
              </w:rPr>
              <w:t>Beneficjent oraz Partner/</w:t>
            </w:r>
            <w:proofErr w:type="spellStart"/>
            <w:r w:rsidRPr="003D6CD5">
              <w:rPr>
                <w:rFonts w:ascii="Myriad Pro" w:eastAsia="Malgun Gothic" w:hAnsi="Myriad Pro" w:cs="Arial"/>
                <w:sz w:val="20"/>
              </w:rPr>
              <w:t>rzy</w:t>
            </w:r>
            <w:proofErr w:type="spellEnd"/>
            <w:r w:rsidRPr="003D6CD5">
              <w:rPr>
                <w:rFonts w:ascii="Myriad Pro" w:eastAsia="Malgun Gothic" w:hAnsi="Myriad Pro" w:cs="Arial"/>
                <w:sz w:val="20"/>
              </w:rPr>
              <w:t xml:space="preserve"> (o ile dotyczy) nie podlega/ją wykluczeniu z możliwości ubiegania się o dofinansowanie, w tym wykluczeniu, o którym mowa w art. 207 ust. 4 ustawy z dnia 27 </w:t>
            </w:r>
            <w:r w:rsidRPr="003D6CD5">
              <w:rPr>
                <w:rFonts w:ascii="Myriad Pro" w:eastAsia="Malgun Gothic" w:hAnsi="Myriad Pro" w:cs="Arial"/>
                <w:sz w:val="20"/>
              </w:rPr>
              <w:lastRenderedPageBreak/>
              <w:t>sierpnia 2009 r., o finansach publicznych.</w:t>
            </w:r>
          </w:p>
          <w:p w:rsidR="00B11567" w:rsidRPr="00024256" w:rsidRDefault="00B11567" w:rsidP="00B11567">
            <w:pPr>
              <w:autoSpaceDE w:val="0"/>
              <w:autoSpaceDN w:val="0"/>
              <w:adjustRightInd w:val="0"/>
              <w:spacing w:after="0" w:line="240" w:lineRule="auto"/>
              <w:jc w:val="both"/>
              <w:rPr>
                <w:rFonts w:ascii="Myriad Pro" w:eastAsia="MyriadPro-Regular" w:hAnsi="Myriad Pro" w:cs="Arial"/>
                <w:sz w:val="20"/>
              </w:rPr>
            </w:pPr>
            <w:r w:rsidRPr="003D6CD5">
              <w:rPr>
                <w:rFonts w:ascii="Myriad Pro" w:eastAsia="MyriadPro-Regular" w:hAnsi="Myriad Pro" w:cs="Arial"/>
                <w:sz w:val="20"/>
              </w:rPr>
              <w:t xml:space="preserve">Beneficjent, zgodnie z </w:t>
            </w:r>
            <w:r w:rsidRPr="003D6CD5">
              <w:rPr>
                <w:rFonts w:ascii="Myriad Pro" w:eastAsia="MyriadPro-Regular" w:hAnsi="Myriad Pro" w:cs="Arial"/>
                <w:i/>
                <w:sz w:val="20"/>
              </w:rPr>
              <w:t>SOOP RPO WZ 2014-2020</w:t>
            </w:r>
            <w:r w:rsidRPr="003D6CD5">
              <w:rPr>
                <w:rFonts w:ascii="Myriad Pro" w:eastAsia="MyriadPro-Regular" w:hAnsi="Myriad Pro" w:cs="Arial"/>
                <w:sz w:val="20"/>
              </w:rPr>
              <w:t>, jest podmiote</w:t>
            </w:r>
            <w:r>
              <w:rPr>
                <w:rFonts w:ascii="Myriad Pro" w:eastAsia="MyriadPro-Regular" w:hAnsi="Myriad Pro" w:cs="Arial"/>
                <w:sz w:val="20"/>
              </w:rPr>
              <w:t xml:space="preserve">m uprawnionym do ubiegania się </w:t>
            </w:r>
            <w:r w:rsidRPr="003D6CD5">
              <w:rPr>
                <w:rFonts w:ascii="Myriad Pro" w:eastAsia="MyriadPro-Regular" w:hAnsi="Myriad Pro" w:cs="Arial"/>
                <w:sz w:val="20"/>
              </w:rPr>
              <w:t>o dofinansowanie w ramach Działania typu/ów projektu/ów, w którym ogłoszony został konkurs.</w:t>
            </w:r>
          </w:p>
        </w:tc>
        <w:tc>
          <w:tcPr>
            <w:tcW w:w="4733" w:type="dxa"/>
            <w:shd w:val="clear" w:color="auto" w:fill="auto"/>
          </w:tcPr>
          <w:p w:rsidR="00B11567" w:rsidRPr="003D6CD5" w:rsidRDefault="00B11567" w:rsidP="00B11567">
            <w:pPr>
              <w:autoSpaceDE w:val="0"/>
              <w:autoSpaceDN w:val="0"/>
              <w:adjustRightInd w:val="0"/>
              <w:spacing w:after="0"/>
              <w:jc w:val="both"/>
              <w:rPr>
                <w:rFonts w:ascii="Myriad Pro" w:eastAsia="Malgun Gothic" w:hAnsi="Myriad Pro" w:cs="Arial"/>
                <w:sz w:val="20"/>
              </w:rPr>
            </w:pPr>
            <w:r w:rsidRPr="003D6CD5">
              <w:rPr>
                <w:rFonts w:ascii="Myriad Pro" w:eastAsia="Malgun Gothic" w:hAnsi="Myriad Pro" w:cs="Arial"/>
                <w:sz w:val="20"/>
              </w:rPr>
              <w:lastRenderedPageBreak/>
              <w:t>Spełnienie kryterium jest konieczne do przyznania dofinansowania.</w:t>
            </w:r>
          </w:p>
          <w:p w:rsidR="00B11567" w:rsidRPr="003D6CD5" w:rsidRDefault="00B11567" w:rsidP="00B11567">
            <w:pPr>
              <w:autoSpaceDE w:val="0"/>
              <w:autoSpaceDN w:val="0"/>
              <w:adjustRightInd w:val="0"/>
              <w:spacing w:after="0"/>
              <w:jc w:val="both"/>
              <w:rPr>
                <w:rFonts w:ascii="Myriad Pro" w:eastAsia="Malgun Gothic" w:hAnsi="Myriad Pro" w:cs="Arial"/>
                <w:sz w:val="20"/>
              </w:rPr>
            </w:pPr>
            <w:r w:rsidRPr="003D6CD5">
              <w:rPr>
                <w:rFonts w:ascii="Myriad Pro" w:eastAsia="Malgun Gothic" w:hAnsi="Myriad Pro" w:cs="Arial"/>
                <w:sz w:val="20"/>
              </w:rPr>
              <w:t>Projekty niespełniające kryterium są odrzucane.</w:t>
            </w:r>
          </w:p>
          <w:p w:rsidR="00B11567" w:rsidRPr="003D6CD5" w:rsidRDefault="00B11567" w:rsidP="00B11567">
            <w:pPr>
              <w:autoSpaceDE w:val="0"/>
              <w:autoSpaceDN w:val="0"/>
              <w:adjustRightInd w:val="0"/>
              <w:spacing w:after="0"/>
              <w:jc w:val="both"/>
              <w:rPr>
                <w:rFonts w:ascii="Myriad Pro" w:eastAsia="Malgun Gothic" w:hAnsi="Myriad Pro" w:cs="Arial"/>
                <w:sz w:val="20"/>
              </w:rPr>
            </w:pPr>
            <w:r w:rsidRPr="003D6CD5">
              <w:rPr>
                <w:rFonts w:ascii="Myriad Pro" w:hAnsi="Myriad Pro" w:cs="Arial"/>
                <w:sz w:val="20"/>
              </w:rPr>
              <w:lastRenderedPageBreak/>
              <w:t xml:space="preserve">Kryterium będzie weryfikowane na etapie KOP, na dzień podpisania umowy oraz w przypadku zmiany Partnera (jeśli dotyczy). </w:t>
            </w:r>
          </w:p>
          <w:p w:rsidR="00B11567" w:rsidRPr="003D6CD5" w:rsidRDefault="00B11567" w:rsidP="00B11567">
            <w:pPr>
              <w:spacing w:before="40" w:after="0"/>
              <w:ind w:left="36"/>
              <w:contextualSpacing/>
              <w:jc w:val="both"/>
              <w:rPr>
                <w:rFonts w:ascii="Myriad Pro" w:eastAsia="Malgun Gothic" w:hAnsi="Myriad Pro" w:cs="Arial"/>
                <w:sz w:val="20"/>
              </w:rPr>
            </w:pPr>
            <w:r w:rsidRPr="003D6CD5">
              <w:rPr>
                <w:rFonts w:ascii="Myriad Pro" w:eastAsia="Malgun Gothic" w:hAnsi="Myriad Pro" w:cs="Arial"/>
                <w:sz w:val="20"/>
              </w:rPr>
              <w:t>Ocena spełniania kryterium polega na przypisaniu wartości logicznych „tak”, „nie”.</w:t>
            </w:r>
          </w:p>
        </w:tc>
      </w:tr>
      <w:tr w:rsidR="00B11567" w:rsidRPr="003D6CD5" w:rsidTr="00B11567">
        <w:trPr>
          <w:jc w:val="center"/>
        </w:trPr>
        <w:tc>
          <w:tcPr>
            <w:tcW w:w="539" w:type="dxa"/>
            <w:shd w:val="clear" w:color="auto" w:fill="auto"/>
          </w:tcPr>
          <w:p w:rsidR="00B11567" w:rsidRPr="003D6CD5" w:rsidRDefault="00B11567" w:rsidP="00912095">
            <w:pPr>
              <w:pStyle w:val="Akapitzlist"/>
              <w:numPr>
                <w:ilvl w:val="0"/>
                <w:numId w:val="114"/>
              </w:numPr>
              <w:spacing w:before="40" w:after="40"/>
              <w:ind w:left="0" w:firstLine="0"/>
              <w:contextualSpacing w:val="0"/>
              <w:rPr>
                <w:rFonts w:cs="Arial"/>
              </w:rPr>
            </w:pPr>
          </w:p>
        </w:tc>
        <w:tc>
          <w:tcPr>
            <w:tcW w:w="2524" w:type="dxa"/>
            <w:shd w:val="clear" w:color="auto" w:fill="auto"/>
          </w:tcPr>
          <w:p w:rsidR="00B11567" w:rsidRPr="003D6CD5" w:rsidRDefault="00B11567" w:rsidP="00B11567">
            <w:pPr>
              <w:spacing w:before="40" w:after="40"/>
              <w:rPr>
                <w:rFonts w:ascii="Myriad Pro" w:hAnsi="Myriad Pro" w:cs="Arial"/>
                <w:sz w:val="20"/>
              </w:rPr>
            </w:pPr>
            <w:r w:rsidRPr="003D6CD5">
              <w:rPr>
                <w:rFonts w:ascii="Myriad Pro" w:hAnsi="Myriad Pro" w:cs="Arial"/>
                <w:sz w:val="20"/>
              </w:rPr>
              <w:t>Zgodność z zasadami horyzontalnymi</w:t>
            </w:r>
          </w:p>
        </w:tc>
        <w:tc>
          <w:tcPr>
            <w:tcW w:w="6379"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Projekt jest zgodny z:</w:t>
            </w:r>
          </w:p>
          <w:p w:rsidR="00B11567" w:rsidRPr="003D6CD5" w:rsidRDefault="00B11567" w:rsidP="00912095">
            <w:pPr>
              <w:pStyle w:val="Akapitzlist"/>
              <w:numPr>
                <w:ilvl w:val="0"/>
                <w:numId w:val="115"/>
              </w:numPr>
              <w:spacing w:before="40" w:after="40"/>
              <w:ind w:left="315" w:hanging="284"/>
              <w:contextualSpacing w:val="0"/>
              <w:jc w:val="both"/>
              <w:rPr>
                <w:rFonts w:cs="Arial"/>
              </w:rPr>
            </w:pPr>
            <w:r w:rsidRPr="003D6CD5">
              <w:rPr>
                <w:rFonts w:cs="Arial"/>
              </w:rPr>
              <w:t>zasadą rów</w:t>
            </w:r>
            <w:r>
              <w:rPr>
                <w:rFonts w:cs="Arial"/>
              </w:rPr>
              <w:t xml:space="preserve">ności szans kobiet i mężczyzn, </w:t>
            </w:r>
            <w:r w:rsidRPr="003D6CD5">
              <w:rPr>
                <w:rFonts w:cs="Arial"/>
              </w:rPr>
              <w:t xml:space="preserve">w oparciu o </w:t>
            </w:r>
            <w:r>
              <w:rPr>
                <w:rFonts w:cs="Arial"/>
                <w:i/>
              </w:rPr>
              <w:t xml:space="preserve">standard </w:t>
            </w:r>
            <w:r w:rsidRPr="003D6CD5">
              <w:rPr>
                <w:rFonts w:cs="Arial"/>
                <w:i/>
              </w:rPr>
              <w:t>minimum</w:t>
            </w:r>
            <w:r w:rsidRPr="003D6CD5">
              <w:rPr>
                <w:rFonts w:cs="Arial"/>
              </w:rPr>
              <w:t>,</w:t>
            </w:r>
          </w:p>
          <w:p w:rsidR="00B11567" w:rsidRPr="003D6CD5" w:rsidRDefault="00B11567" w:rsidP="00912095">
            <w:pPr>
              <w:pStyle w:val="Akapitzlist"/>
              <w:numPr>
                <w:ilvl w:val="0"/>
                <w:numId w:val="115"/>
              </w:numPr>
              <w:spacing w:before="40" w:after="40"/>
              <w:ind w:left="315" w:hanging="284"/>
              <w:contextualSpacing w:val="0"/>
              <w:jc w:val="both"/>
              <w:rPr>
                <w:rFonts w:cs="Arial"/>
              </w:rPr>
            </w:pPr>
            <w:r w:rsidRPr="003D6CD5">
              <w:rPr>
                <w:rFonts w:cs="Arial"/>
              </w:rPr>
              <w:t xml:space="preserve">właściwymi politykami i zasadami wspólnotowymi: </w:t>
            </w:r>
          </w:p>
          <w:p w:rsidR="00B11567" w:rsidRPr="003D6CD5" w:rsidRDefault="00B11567" w:rsidP="00912095">
            <w:pPr>
              <w:pStyle w:val="Akapitzlist"/>
              <w:numPr>
                <w:ilvl w:val="0"/>
                <w:numId w:val="40"/>
              </w:numPr>
              <w:autoSpaceDE w:val="0"/>
              <w:autoSpaceDN w:val="0"/>
              <w:adjustRightInd w:val="0"/>
              <w:spacing w:after="0" w:line="240" w:lineRule="auto"/>
              <w:jc w:val="both"/>
              <w:rPr>
                <w:rFonts w:eastAsia="MyriadPro-Regular" w:cs="Arial"/>
              </w:rPr>
            </w:pPr>
            <w:r w:rsidRPr="003D6CD5">
              <w:rPr>
                <w:rFonts w:eastAsia="MyriadPro-Regular" w:cs="Arial"/>
              </w:rPr>
              <w:t>zrównoważonego rozwoju,</w:t>
            </w:r>
          </w:p>
          <w:p w:rsidR="00B11567" w:rsidRPr="003D6CD5" w:rsidRDefault="00B11567" w:rsidP="00912095">
            <w:pPr>
              <w:pStyle w:val="Akapitzlist"/>
              <w:numPr>
                <w:ilvl w:val="0"/>
                <w:numId w:val="40"/>
              </w:numPr>
              <w:autoSpaceDE w:val="0"/>
              <w:autoSpaceDN w:val="0"/>
              <w:adjustRightInd w:val="0"/>
              <w:spacing w:after="0" w:line="240" w:lineRule="auto"/>
              <w:jc w:val="both"/>
              <w:rPr>
                <w:rFonts w:eastAsia="MyriadPro-Regular" w:cs="Arial"/>
              </w:rPr>
            </w:pPr>
            <w:r w:rsidRPr="003D6CD5">
              <w:rPr>
                <w:rFonts w:eastAsia="MyriadPro-Regular" w:cs="Arial"/>
              </w:rPr>
              <w:t>promowania i realizacji zasady równości szans i niedyskryminacji, w tym. m. in. koniecznością stosowania zasady uniwersalnego projektowania.</w:t>
            </w:r>
          </w:p>
          <w:p w:rsidR="00B11567" w:rsidRPr="003D6CD5" w:rsidRDefault="00B11567" w:rsidP="00B11567">
            <w:pPr>
              <w:autoSpaceDE w:val="0"/>
              <w:autoSpaceDN w:val="0"/>
              <w:adjustRightInd w:val="0"/>
              <w:spacing w:after="0" w:line="240" w:lineRule="auto"/>
              <w:jc w:val="both"/>
              <w:rPr>
                <w:rFonts w:ascii="Myriad Pro" w:eastAsia="MyriadPro-Regular" w:hAnsi="Myriad Pro" w:cs="Arial"/>
                <w:sz w:val="20"/>
              </w:rPr>
            </w:pPr>
            <w:r w:rsidRPr="003D6CD5">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4733"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Spełnienie kryterium jest konieczne do przyznania dofinansowania.</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Projekty niespełniające kryterium są odrzucane.</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Ocena spełniania kryterium polega na przypisaniu wartości logicznych „tak”, „nie”.</w:t>
            </w:r>
          </w:p>
        </w:tc>
      </w:tr>
    </w:tbl>
    <w:p w:rsidR="00B11567" w:rsidRPr="003D6CD5" w:rsidRDefault="00B11567" w:rsidP="00B11567">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551"/>
        <w:gridCol w:w="6379"/>
        <w:gridCol w:w="4733"/>
      </w:tblGrid>
      <w:tr w:rsidR="00B11567" w:rsidRPr="003D6CD5" w:rsidTr="00B11567">
        <w:trPr>
          <w:jc w:val="center"/>
        </w:trPr>
        <w:tc>
          <w:tcPr>
            <w:tcW w:w="14175" w:type="dxa"/>
            <w:gridSpan w:val="4"/>
            <w:shd w:val="clear" w:color="auto" w:fill="D9D9D9"/>
          </w:tcPr>
          <w:p w:rsidR="00B11567" w:rsidRPr="003D6CD5" w:rsidRDefault="00B11567" w:rsidP="00B11567">
            <w:pPr>
              <w:spacing w:before="40" w:after="40" w:line="240" w:lineRule="auto"/>
              <w:jc w:val="center"/>
              <w:rPr>
                <w:rFonts w:ascii="Myriad Pro" w:hAnsi="Myriad Pro" w:cs="Arial"/>
                <w:sz w:val="20"/>
              </w:rPr>
            </w:pPr>
            <w:r w:rsidRPr="003D6CD5">
              <w:rPr>
                <w:rFonts w:ascii="Myriad Pro" w:hAnsi="Myriad Pro" w:cs="Arial"/>
                <w:b/>
                <w:sz w:val="20"/>
              </w:rPr>
              <w:t>Kryteria wykonalności</w:t>
            </w:r>
          </w:p>
        </w:tc>
      </w:tr>
      <w:tr w:rsidR="00B11567" w:rsidRPr="003D6CD5" w:rsidTr="00B11567">
        <w:trPr>
          <w:jc w:val="center"/>
        </w:trPr>
        <w:tc>
          <w:tcPr>
            <w:tcW w:w="512" w:type="dxa"/>
          </w:tcPr>
          <w:p w:rsidR="00B11567" w:rsidRPr="003D6CD5" w:rsidRDefault="00B11567" w:rsidP="00B11567">
            <w:pPr>
              <w:spacing w:before="40" w:after="40" w:line="240" w:lineRule="auto"/>
              <w:ind w:left="-22"/>
              <w:rPr>
                <w:rFonts w:ascii="Myriad Pro" w:hAnsi="Myriad Pro" w:cs="Arial"/>
                <w:sz w:val="20"/>
              </w:rPr>
            </w:pPr>
            <w:r w:rsidRPr="003D6CD5">
              <w:rPr>
                <w:rFonts w:ascii="Myriad Pro" w:hAnsi="Myriad Pro" w:cs="Arial"/>
                <w:sz w:val="20"/>
              </w:rPr>
              <w:t>L.p.</w:t>
            </w:r>
          </w:p>
        </w:tc>
        <w:tc>
          <w:tcPr>
            <w:tcW w:w="2551" w:type="dxa"/>
          </w:tcPr>
          <w:p w:rsidR="00B11567" w:rsidRPr="003D6CD5" w:rsidRDefault="00B11567" w:rsidP="00B11567">
            <w:pPr>
              <w:spacing w:before="40" w:after="40" w:line="240" w:lineRule="auto"/>
              <w:jc w:val="center"/>
              <w:rPr>
                <w:rFonts w:ascii="Myriad Pro" w:hAnsi="Myriad Pro" w:cs="Arial"/>
                <w:sz w:val="20"/>
              </w:rPr>
            </w:pPr>
            <w:r w:rsidRPr="003D6CD5">
              <w:rPr>
                <w:rFonts w:ascii="Myriad Pro" w:hAnsi="Myriad Pro" w:cs="Arial"/>
                <w:sz w:val="20"/>
              </w:rPr>
              <w:t>Nazwa kryterium</w:t>
            </w:r>
          </w:p>
        </w:tc>
        <w:tc>
          <w:tcPr>
            <w:tcW w:w="6379" w:type="dxa"/>
          </w:tcPr>
          <w:p w:rsidR="00B11567" w:rsidRPr="003D6CD5" w:rsidRDefault="00B11567" w:rsidP="00B11567">
            <w:pPr>
              <w:spacing w:before="40" w:after="40" w:line="240" w:lineRule="auto"/>
              <w:jc w:val="center"/>
              <w:rPr>
                <w:rFonts w:ascii="Myriad Pro" w:hAnsi="Myriad Pro" w:cs="Arial"/>
                <w:sz w:val="20"/>
              </w:rPr>
            </w:pPr>
            <w:r w:rsidRPr="003D6CD5">
              <w:rPr>
                <w:rFonts w:ascii="Myriad Pro" w:hAnsi="Myriad Pro" w:cs="Arial"/>
                <w:sz w:val="20"/>
              </w:rPr>
              <w:t>Definicja kryterium</w:t>
            </w:r>
          </w:p>
        </w:tc>
        <w:tc>
          <w:tcPr>
            <w:tcW w:w="4733" w:type="dxa"/>
          </w:tcPr>
          <w:p w:rsidR="00B11567" w:rsidRPr="003D6CD5" w:rsidRDefault="00B11567" w:rsidP="00B11567">
            <w:pPr>
              <w:spacing w:before="40" w:after="40" w:line="240" w:lineRule="auto"/>
              <w:jc w:val="center"/>
              <w:rPr>
                <w:rFonts w:ascii="Myriad Pro" w:hAnsi="Myriad Pro" w:cs="Arial"/>
                <w:sz w:val="20"/>
              </w:rPr>
            </w:pPr>
            <w:r w:rsidRPr="003D6CD5">
              <w:rPr>
                <w:rFonts w:ascii="Myriad Pro" w:hAnsi="Myriad Pro" w:cs="Arial"/>
                <w:sz w:val="20"/>
              </w:rPr>
              <w:t>Opis znaczenia kryterium</w:t>
            </w:r>
          </w:p>
        </w:tc>
      </w:tr>
      <w:tr w:rsidR="00B11567" w:rsidRPr="003D6CD5" w:rsidTr="00B11567">
        <w:trPr>
          <w:jc w:val="center"/>
        </w:trPr>
        <w:tc>
          <w:tcPr>
            <w:tcW w:w="512" w:type="dxa"/>
          </w:tcPr>
          <w:p w:rsidR="00B11567" w:rsidRPr="003D6CD5" w:rsidRDefault="00B11567" w:rsidP="00B11567">
            <w:pPr>
              <w:spacing w:before="40" w:after="40" w:line="240" w:lineRule="auto"/>
              <w:jc w:val="center"/>
              <w:rPr>
                <w:rFonts w:ascii="Myriad Pro" w:hAnsi="Myriad Pro" w:cs="Arial"/>
                <w:sz w:val="20"/>
              </w:rPr>
            </w:pPr>
            <w:r w:rsidRPr="003D6CD5">
              <w:rPr>
                <w:rFonts w:ascii="Myriad Pro" w:hAnsi="Myriad Pro" w:cs="Arial"/>
                <w:sz w:val="20"/>
              </w:rPr>
              <w:t>1</w:t>
            </w:r>
          </w:p>
        </w:tc>
        <w:tc>
          <w:tcPr>
            <w:tcW w:w="2551" w:type="dxa"/>
          </w:tcPr>
          <w:p w:rsidR="00B11567" w:rsidRPr="003D6CD5" w:rsidRDefault="00B11567" w:rsidP="00B11567">
            <w:pPr>
              <w:spacing w:before="40" w:after="40" w:line="240" w:lineRule="auto"/>
              <w:jc w:val="center"/>
              <w:rPr>
                <w:rFonts w:ascii="Myriad Pro" w:hAnsi="Myriad Pro" w:cs="Arial"/>
                <w:sz w:val="20"/>
              </w:rPr>
            </w:pPr>
            <w:r w:rsidRPr="003D6CD5">
              <w:rPr>
                <w:rFonts w:ascii="Myriad Pro" w:hAnsi="Myriad Pro" w:cs="Arial"/>
                <w:sz w:val="20"/>
              </w:rPr>
              <w:t>2</w:t>
            </w:r>
          </w:p>
        </w:tc>
        <w:tc>
          <w:tcPr>
            <w:tcW w:w="6379" w:type="dxa"/>
          </w:tcPr>
          <w:p w:rsidR="00B11567" w:rsidRPr="003D6CD5" w:rsidRDefault="00B11567" w:rsidP="00B11567">
            <w:pPr>
              <w:spacing w:before="40" w:after="40" w:line="240" w:lineRule="auto"/>
              <w:jc w:val="center"/>
              <w:rPr>
                <w:rFonts w:ascii="Myriad Pro" w:hAnsi="Myriad Pro" w:cs="Arial"/>
                <w:sz w:val="20"/>
              </w:rPr>
            </w:pPr>
            <w:r w:rsidRPr="003D6CD5">
              <w:rPr>
                <w:rFonts w:ascii="Myriad Pro" w:hAnsi="Myriad Pro" w:cs="Arial"/>
                <w:sz w:val="20"/>
              </w:rPr>
              <w:t>3</w:t>
            </w:r>
          </w:p>
        </w:tc>
        <w:tc>
          <w:tcPr>
            <w:tcW w:w="4733" w:type="dxa"/>
          </w:tcPr>
          <w:p w:rsidR="00B11567" w:rsidRPr="003D6CD5" w:rsidRDefault="00B11567" w:rsidP="00B11567">
            <w:pPr>
              <w:spacing w:before="40" w:after="40" w:line="240" w:lineRule="auto"/>
              <w:jc w:val="center"/>
              <w:rPr>
                <w:rFonts w:ascii="Myriad Pro" w:hAnsi="Myriad Pro" w:cs="Arial"/>
                <w:sz w:val="20"/>
              </w:rPr>
            </w:pPr>
            <w:r w:rsidRPr="003D6CD5">
              <w:rPr>
                <w:rFonts w:ascii="Myriad Pro" w:hAnsi="Myriad Pro" w:cs="Arial"/>
                <w:sz w:val="20"/>
              </w:rPr>
              <w:t>4</w:t>
            </w:r>
          </w:p>
        </w:tc>
      </w:tr>
      <w:tr w:rsidR="00B11567" w:rsidRPr="003D6CD5" w:rsidTr="00B11567">
        <w:trPr>
          <w:jc w:val="center"/>
        </w:trPr>
        <w:tc>
          <w:tcPr>
            <w:tcW w:w="512" w:type="dxa"/>
          </w:tcPr>
          <w:p w:rsidR="00B11567" w:rsidRPr="003D6CD5" w:rsidRDefault="00B11567" w:rsidP="00912095">
            <w:pPr>
              <w:pStyle w:val="Akapitzlist"/>
              <w:numPr>
                <w:ilvl w:val="0"/>
                <w:numId w:val="116"/>
              </w:numPr>
              <w:spacing w:before="40" w:after="40" w:line="240" w:lineRule="auto"/>
              <w:ind w:left="0" w:firstLine="0"/>
              <w:contextualSpacing w:val="0"/>
              <w:rPr>
                <w:rFonts w:cs="Arial"/>
              </w:rPr>
            </w:pPr>
          </w:p>
        </w:tc>
        <w:tc>
          <w:tcPr>
            <w:tcW w:w="2551" w:type="dxa"/>
            <w:shd w:val="clear" w:color="auto" w:fill="auto"/>
          </w:tcPr>
          <w:p w:rsidR="00B11567" w:rsidRPr="003D6CD5" w:rsidRDefault="00B11567" w:rsidP="00B11567">
            <w:pPr>
              <w:spacing w:before="40" w:after="40" w:line="240" w:lineRule="auto"/>
              <w:rPr>
                <w:rFonts w:ascii="Myriad Pro" w:hAnsi="Myriad Pro" w:cs="Arial"/>
                <w:sz w:val="20"/>
              </w:rPr>
            </w:pPr>
            <w:r w:rsidRPr="003D6CD5">
              <w:rPr>
                <w:rFonts w:ascii="Myriad Pro" w:hAnsi="Myriad Pro" w:cs="Arial"/>
                <w:sz w:val="20"/>
              </w:rPr>
              <w:t>Zgodność prawna</w:t>
            </w:r>
          </w:p>
        </w:tc>
        <w:tc>
          <w:tcPr>
            <w:tcW w:w="6379" w:type="dxa"/>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hAnsi="Myriad Pro" w:cs="Arial"/>
                <w:sz w:val="20"/>
              </w:rPr>
              <w:t xml:space="preserve">Projekt jest zgodny z prawodawstwem wspólnotowym i krajowym, </w:t>
            </w:r>
            <w:r w:rsidRPr="003D6CD5">
              <w:rPr>
                <w:rFonts w:ascii="Myriad Pro" w:hAnsi="Myriad Pro" w:cs="Arial"/>
                <w:sz w:val="20"/>
              </w:rPr>
              <w:br/>
              <w:t>w tym przepisami ustawy</w:t>
            </w:r>
            <w:r w:rsidRPr="003D6CD5">
              <w:rPr>
                <w:rFonts w:ascii="Myriad Pro" w:hAnsi="Myriad Pro" w:cs="Arial"/>
                <w:i/>
                <w:sz w:val="20"/>
              </w:rPr>
              <w:t xml:space="preserve"> </w:t>
            </w:r>
            <w:r w:rsidRPr="003D6CD5">
              <w:rPr>
                <w:rFonts w:ascii="Myriad Pro" w:hAnsi="Myriad Pro" w:cs="Arial"/>
                <w:sz w:val="20"/>
              </w:rPr>
              <w:t xml:space="preserve">z dnia 29 stycznia 2004 r. </w:t>
            </w:r>
            <w:r w:rsidRPr="003D6CD5">
              <w:rPr>
                <w:rFonts w:ascii="Myriad Pro" w:hAnsi="Myriad Pro" w:cs="Arial"/>
                <w:i/>
                <w:sz w:val="20"/>
              </w:rPr>
              <w:t>Prawo zamówień publicznych</w:t>
            </w:r>
            <w:r w:rsidRPr="003D6CD5">
              <w:rPr>
                <w:rFonts w:ascii="Myriad Pro" w:hAnsi="Myriad Pro" w:cs="Arial"/>
                <w:sz w:val="20"/>
              </w:rPr>
              <w:t>.</w:t>
            </w:r>
            <w:r w:rsidRPr="003D6CD5">
              <w:rPr>
                <w:rFonts w:ascii="Myriad Pro" w:eastAsia="MyriadPro-Regular" w:hAnsi="Myriad Pro" w:cs="Arial"/>
                <w:sz w:val="20"/>
              </w:rPr>
              <w:t xml:space="preserve"> </w:t>
            </w:r>
          </w:p>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733" w:type="dxa"/>
          </w:tcPr>
          <w:p w:rsidR="00B11567" w:rsidRPr="003D6CD5" w:rsidRDefault="00B11567" w:rsidP="00B11567">
            <w:pPr>
              <w:spacing w:before="40" w:after="40" w:line="240" w:lineRule="auto"/>
              <w:ind w:left="34"/>
              <w:contextualSpacing/>
              <w:jc w:val="both"/>
              <w:rPr>
                <w:rFonts w:ascii="Myriad Pro" w:hAnsi="Myriad Pro" w:cs="Arial"/>
                <w:sz w:val="20"/>
              </w:rPr>
            </w:pPr>
            <w:r w:rsidRPr="003D6CD5">
              <w:rPr>
                <w:rFonts w:ascii="Myriad Pro" w:hAnsi="Myriad Pro" w:cs="Arial"/>
                <w:sz w:val="20"/>
              </w:rPr>
              <w:t>Spełnienie kryterium jest konieczne do przyznania dofinansowania.</w:t>
            </w:r>
          </w:p>
          <w:p w:rsidR="00B11567" w:rsidRPr="003D6CD5" w:rsidRDefault="00B11567" w:rsidP="00B11567">
            <w:pPr>
              <w:spacing w:before="40" w:after="40" w:line="240" w:lineRule="auto"/>
              <w:ind w:left="34"/>
              <w:contextualSpacing/>
              <w:jc w:val="both"/>
              <w:rPr>
                <w:rFonts w:ascii="Myriad Pro" w:hAnsi="Myriad Pro" w:cs="Arial"/>
                <w:sz w:val="20"/>
              </w:rPr>
            </w:pPr>
            <w:r w:rsidRPr="003D6CD5">
              <w:rPr>
                <w:rFonts w:ascii="Myriad Pro" w:hAnsi="Myriad Pro" w:cs="Arial"/>
                <w:sz w:val="20"/>
              </w:rPr>
              <w:t>Projekty niespełniające kryterium są odrzucane.</w:t>
            </w:r>
          </w:p>
          <w:p w:rsidR="00B11567" w:rsidRPr="003D6CD5" w:rsidRDefault="00B11567" w:rsidP="00B11567">
            <w:pPr>
              <w:spacing w:before="40" w:after="40" w:line="240" w:lineRule="auto"/>
              <w:ind w:left="34"/>
              <w:contextualSpacing/>
              <w:jc w:val="both"/>
              <w:rPr>
                <w:rFonts w:ascii="Myriad Pro" w:hAnsi="Myriad Pro" w:cs="Arial"/>
                <w:sz w:val="20"/>
              </w:rPr>
            </w:pPr>
            <w:r w:rsidRPr="003D6CD5">
              <w:rPr>
                <w:rFonts w:ascii="Myriad Pro" w:hAnsi="Myriad Pro" w:cs="Arial"/>
                <w:sz w:val="20"/>
              </w:rPr>
              <w:t>Ocena spełniania kryterium polega na przypisaniu wartości logicznych „tak”, „nie”.</w:t>
            </w:r>
          </w:p>
        </w:tc>
      </w:tr>
      <w:tr w:rsidR="00B11567" w:rsidRPr="003D6CD5" w:rsidTr="00B11567">
        <w:trPr>
          <w:jc w:val="center"/>
        </w:trPr>
        <w:tc>
          <w:tcPr>
            <w:tcW w:w="512" w:type="dxa"/>
          </w:tcPr>
          <w:p w:rsidR="00B11567" w:rsidRPr="003D6CD5" w:rsidRDefault="00B11567" w:rsidP="00912095">
            <w:pPr>
              <w:pStyle w:val="Akapitzlist"/>
              <w:numPr>
                <w:ilvl w:val="0"/>
                <w:numId w:val="116"/>
              </w:numPr>
              <w:spacing w:after="0" w:line="240" w:lineRule="auto"/>
              <w:ind w:left="0" w:firstLine="0"/>
              <w:contextualSpacing w:val="0"/>
              <w:rPr>
                <w:rFonts w:cs="Arial"/>
              </w:rPr>
            </w:pPr>
          </w:p>
        </w:tc>
        <w:tc>
          <w:tcPr>
            <w:tcW w:w="2551" w:type="dxa"/>
            <w:shd w:val="clear" w:color="auto" w:fill="auto"/>
          </w:tcPr>
          <w:p w:rsidR="00B11567" w:rsidRPr="003D6CD5" w:rsidRDefault="00B11567" w:rsidP="00B11567">
            <w:pPr>
              <w:autoSpaceDE w:val="0"/>
              <w:autoSpaceDN w:val="0"/>
              <w:adjustRightInd w:val="0"/>
              <w:spacing w:after="0"/>
              <w:jc w:val="both"/>
              <w:rPr>
                <w:rFonts w:ascii="Myriad Pro" w:eastAsia="Malgun Gothic" w:hAnsi="Myriad Pro" w:cs="Arial"/>
                <w:sz w:val="20"/>
              </w:rPr>
            </w:pPr>
            <w:r w:rsidRPr="003D6CD5">
              <w:rPr>
                <w:rFonts w:ascii="Myriad Pro" w:eastAsia="Malgun Gothic" w:hAnsi="Myriad Pro" w:cs="Arial"/>
                <w:sz w:val="20"/>
              </w:rPr>
              <w:t>Zgodność</w:t>
            </w:r>
            <w:r>
              <w:rPr>
                <w:rFonts w:ascii="Myriad Pro" w:eastAsia="Malgun Gothic" w:hAnsi="Myriad Pro" w:cs="Arial"/>
                <w:sz w:val="20"/>
              </w:rPr>
              <w:t xml:space="preserve"> </w:t>
            </w:r>
            <w:r w:rsidRPr="003D6CD5">
              <w:rPr>
                <w:rFonts w:ascii="Myriad Pro" w:eastAsia="Malgun Gothic" w:hAnsi="Myriad Pro" w:cs="Arial"/>
                <w:sz w:val="20"/>
              </w:rPr>
              <w:t xml:space="preserve">z wymogami </w:t>
            </w:r>
            <w:r w:rsidRPr="003D6CD5">
              <w:rPr>
                <w:rFonts w:ascii="Myriad Pro" w:eastAsia="Malgun Gothic" w:hAnsi="Myriad Pro" w:cs="Arial"/>
                <w:sz w:val="20"/>
              </w:rPr>
              <w:lastRenderedPageBreak/>
              <w:t>pomocy</w:t>
            </w:r>
            <w:r>
              <w:rPr>
                <w:rFonts w:ascii="Myriad Pro" w:eastAsia="Malgun Gothic" w:hAnsi="Myriad Pro" w:cs="Arial"/>
                <w:sz w:val="20"/>
              </w:rPr>
              <w:t xml:space="preserve"> </w:t>
            </w:r>
            <w:r w:rsidRPr="003D6CD5">
              <w:rPr>
                <w:rFonts w:ascii="Myriad Pro" w:eastAsia="Malgun Gothic" w:hAnsi="Myriad Pro" w:cs="Arial"/>
                <w:sz w:val="20"/>
              </w:rPr>
              <w:t>publicznej</w:t>
            </w:r>
          </w:p>
        </w:tc>
        <w:tc>
          <w:tcPr>
            <w:tcW w:w="6379" w:type="dxa"/>
          </w:tcPr>
          <w:p w:rsidR="00B11567" w:rsidRPr="003D6CD5" w:rsidRDefault="00B11567" w:rsidP="00B11567">
            <w:pPr>
              <w:spacing w:after="0" w:line="240" w:lineRule="auto"/>
              <w:jc w:val="both"/>
              <w:rPr>
                <w:rFonts w:ascii="Myriad Pro" w:eastAsia="Malgun Gothic" w:hAnsi="Myriad Pro" w:cs="Arial"/>
                <w:sz w:val="20"/>
              </w:rPr>
            </w:pPr>
            <w:r w:rsidRPr="003D6CD5">
              <w:rPr>
                <w:rFonts w:ascii="Myriad Pro" w:eastAsia="Malgun Gothic" w:hAnsi="Myriad Pro" w:cs="Arial"/>
                <w:sz w:val="20"/>
              </w:rPr>
              <w:lastRenderedPageBreak/>
              <w:t xml:space="preserve">Projekt jest zgodny regułami pomocy publicznej i/lub pomocy </w:t>
            </w:r>
            <w:r w:rsidRPr="003D6CD5">
              <w:rPr>
                <w:rFonts w:ascii="Myriad Pro" w:eastAsia="Malgun Gothic" w:hAnsi="Myriad Pro" w:cs="Arial"/>
                <w:i/>
                <w:sz w:val="20"/>
              </w:rPr>
              <w:t xml:space="preserve">de </w:t>
            </w:r>
            <w:proofErr w:type="spellStart"/>
            <w:r w:rsidRPr="003D6CD5">
              <w:rPr>
                <w:rFonts w:ascii="Myriad Pro" w:eastAsia="Malgun Gothic" w:hAnsi="Myriad Pro" w:cs="Arial"/>
                <w:i/>
                <w:sz w:val="20"/>
              </w:rPr>
              <w:lastRenderedPageBreak/>
              <w:t>minimis</w:t>
            </w:r>
            <w:proofErr w:type="spellEnd"/>
            <w:r w:rsidRPr="003D6CD5">
              <w:rPr>
                <w:rFonts w:ascii="Myriad Pro" w:eastAsia="Malgun Gothic" w:hAnsi="Myriad Pro" w:cs="Arial"/>
                <w:sz w:val="20"/>
              </w:rPr>
              <w:t>.</w:t>
            </w:r>
          </w:p>
        </w:tc>
        <w:tc>
          <w:tcPr>
            <w:tcW w:w="4733" w:type="dxa"/>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lastRenderedPageBreak/>
              <w:t xml:space="preserve">Jeżeli dotyczy: spełnienie kryterium jest konieczne </w:t>
            </w:r>
            <w:r w:rsidRPr="003D6CD5">
              <w:rPr>
                <w:rFonts w:ascii="Myriad Pro" w:hAnsi="Myriad Pro" w:cs="Arial"/>
                <w:sz w:val="20"/>
              </w:rPr>
              <w:lastRenderedPageBreak/>
              <w:t>do przyznania dofinansowania.</w:t>
            </w:r>
          </w:p>
          <w:p w:rsidR="00B11567" w:rsidRPr="003D6CD5" w:rsidRDefault="00B11567" w:rsidP="00B11567">
            <w:pPr>
              <w:autoSpaceDE w:val="0"/>
              <w:autoSpaceDN w:val="0"/>
              <w:adjustRightInd w:val="0"/>
              <w:spacing w:after="0"/>
              <w:jc w:val="both"/>
              <w:rPr>
                <w:rFonts w:ascii="Myriad Pro" w:hAnsi="Myriad Pro" w:cs="Arial"/>
                <w:sz w:val="20"/>
              </w:rPr>
            </w:pPr>
            <w:r w:rsidRPr="003D6CD5">
              <w:rPr>
                <w:rFonts w:ascii="Myriad Pro" w:hAnsi="Myriad Pro" w:cs="Arial"/>
                <w:sz w:val="20"/>
              </w:rPr>
              <w:t>Projekty niespełniające kryterium są odrzucane.</w:t>
            </w:r>
          </w:p>
          <w:p w:rsidR="00B11567" w:rsidRPr="003D6CD5" w:rsidRDefault="00B11567" w:rsidP="00B11567">
            <w:pPr>
              <w:autoSpaceDE w:val="0"/>
              <w:autoSpaceDN w:val="0"/>
              <w:adjustRightInd w:val="0"/>
              <w:jc w:val="both"/>
              <w:rPr>
                <w:rFonts w:ascii="Myriad Pro" w:hAnsi="Myriad Pro" w:cs="Arial"/>
                <w:sz w:val="20"/>
              </w:rPr>
            </w:pPr>
            <w:r w:rsidRPr="003D6CD5">
              <w:rPr>
                <w:rFonts w:ascii="Myriad Pro" w:hAnsi="Myriad Pro" w:cs="Arial"/>
                <w:sz w:val="20"/>
              </w:rPr>
              <w:t>Ocena spełniania kryterium polega na przypisaniu wartości logicznych „tak”, „nie”, „nie dotyczy”.</w:t>
            </w:r>
          </w:p>
        </w:tc>
      </w:tr>
      <w:tr w:rsidR="00B11567" w:rsidRPr="003D6CD5" w:rsidTr="00B11567">
        <w:trPr>
          <w:jc w:val="center"/>
        </w:trPr>
        <w:tc>
          <w:tcPr>
            <w:tcW w:w="512" w:type="dxa"/>
          </w:tcPr>
          <w:p w:rsidR="00B11567" w:rsidRPr="003D6CD5" w:rsidRDefault="00B11567" w:rsidP="00912095">
            <w:pPr>
              <w:pStyle w:val="Akapitzlist"/>
              <w:numPr>
                <w:ilvl w:val="0"/>
                <w:numId w:val="116"/>
              </w:numPr>
              <w:spacing w:after="0" w:line="240" w:lineRule="auto"/>
              <w:ind w:left="0" w:firstLine="0"/>
              <w:contextualSpacing w:val="0"/>
              <w:rPr>
                <w:rFonts w:cs="Arial"/>
              </w:rPr>
            </w:pPr>
          </w:p>
        </w:tc>
        <w:tc>
          <w:tcPr>
            <w:tcW w:w="2551" w:type="dxa"/>
            <w:shd w:val="clear" w:color="auto" w:fill="auto"/>
          </w:tcPr>
          <w:p w:rsidR="00B11567" w:rsidRPr="003D6CD5" w:rsidRDefault="00B11567" w:rsidP="00B11567">
            <w:pPr>
              <w:spacing w:before="40" w:after="40" w:line="240" w:lineRule="auto"/>
              <w:jc w:val="both"/>
              <w:rPr>
                <w:rFonts w:ascii="Myriad Pro" w:hAnsi="Myriad Pro" w:cs="Arial"/>
                <w:sz w:val="20"/>
              </w:rPr>
            </w:pPr>
            <w:r w:rsidRPr="003D6CD5">
              <w:rPr>
                <w:rFonts w:ascii="Myriad Pro" w:hAnsi="Myriad Pro" w:cs="Arial"/>
                <w:sz w:val="20"/>
              </w:rPr>
              <w:t>Zdolność finansowa</w:t>
            </w:r>
          </w:p>
        </w:tc>
        <w:tc>
          <w:tcPr>
            <w:tcW w:w="6379" w:type="dxa"/>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 xml:space="preserve">Kondycja finansowa Beneficjenta na dzień złożenia wniosku o dofinansowanie gwarantuje osiągnięcie deklarowanych produktów lub rezultatów, zgodnie z </w:t>
            </w:r>
            <w:r>
              <w:rPr>
                <w:rFonts w:ascii="Myriad Pro" w:hAnsi="Myriad Pro" w:cs="Arial"/>
                <w:sz w:val="20"/>
              </w:rPr>
              <w:t xml:space="preserve">deklarowanym planem finansowym </w:t>
            </w:r>
            <w:r w:rsidRPr="003D6CD5">
              <w:rPr>
                <w:rFonts w:ascii="Myriad Pro" w:hAnsi="Myriad Pro" w:cs="Arial"/>
                <w:sz w:val="20"/>
              </w:rPr>
              <w:t>i w terminie określonym we wniosku o dofinansowanie.</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Beneficjent oraz Partner/</w:t>
            </w:r>
            <w:proofErr w:type="spellStart"/>
            <w:r w:rsidRPr="003D6CD5">
              <w:rPr>
                <w:rFonts w:ascii="Myriad Pro" w:eastAsia="MyriadPro-Regular" w:hAnsi="Myriad Pro" w:cs="Arial"/>
                <w:sz w:val="20"/>
              </w:rPr>
              <w:t>rzy</w:t>
            </w:r>
            <w:proofErr w:type="spellEnd"/>
            <w:r w:rsidRPr="003D6CD5">
              <w:rPr>
                <w:rFonts w:ascii="Myriad Pro" w:eastAsia="MyriadPro-Regular" w:hAnsi="Myriad Pro" w:cs="Arial"/>
                <w:sz w:val="20"/>
              </w:rPr>
              <w:t xml:space="preserve"> krajowi (o ile dotyczy), ponoszący wydatki</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 xml:space="preserve">w danym projekcie z EFS, posiadają </w:t>
            </w:r>
            <w:r w:rsidRPr="003D6CD5">
              <w:rPr>
                <w:rFonts w:ascii="Myriad Pro" w:hAnsi="Myriad Pro" w:cs="Arial"/>
                <w:sz w:val="20"/>
              </w:rPr>
              <w:t xml:space="preserve">łączny obrót za ostatni zatwierdzony rok obrotowy zgodnie z ustawą z dnia 29 września 1994 r. (jeśli dotyczy) lub za ostatni zamknięty i zatwierdzony rok kalendarzowy </w:t>
            </w:r>
            <w:r w:rsidRPr="003D6CD5">
              <w:rPr>
                <w:rFonts w:ascii="Myriad Pro" w:eastAsia="MyriadPro-Regular" w:hAnsi="Myriad Pro" w:cs="Arial"/>
                <w:sz w:val="20"/>
              </w:rPr>
              <w:t>równy lub wyższy od łącznych rocznych wydatków w danym projekcie z roku, w którym wydatki są najwyższe.</w:t>
            </w:r>
          </w:p>
          <w:p w:rsidR="00B11567" w:rsidRPr="003D6CD5" w:rsidRDefault="00B11567" w:rsidP="00B11567">
            <w:pPr>
              <w:spacing w:before="40" w:after="0"/>
              <w:jc w:val="both"/>
              <w:rPr>
                <w:rFonts w:ascii="Myriad Pro" w:hAnsi="Myriad Pro" w:cs="Arial"/>
                <w:sz w:val="20"/>
              </w:rPr>
            </w:pPr>
            <w:r w:rsidRPr="003D6CD5">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 xml:space="preserve">Spełnienie kryterium jest konieczne do przyznania dofinansowania. </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Projekty niespełniające kryterium są odrzucane.</w:t>
            </w:r>
          </w:p>
          <w:p w:rsidR="00B11567" w:rsidRPr="003D6CD5" w:rsidRDefault="00B11567" w:rsidP="00B11567">
            <w:pPr>
              <w:autoSpaceDE w:val="0"/>
              <w:autoSpaceDN w:val="0"/>
              <w:adjustRightInd w:val="0"/>
              <w:spacing w:after="0"/>
              <w:jc w:val="both"/>
              <w:rPr>
                <w:rFonts w:ascii="Myriad Pro" w:hAnsi="Myriad Pro" w:cs="Arial"/>
                <w:sz w:val="20"/>
              </w:rPr>
            </w:pPr>
            <w:r w:rsidRPr="003D6CD5">
              <w:rPr>
                <w:rFonts w:ascii="Myriad Pro" w:hAnsi="Myriad Pro" w:cs="Arial"/>
                <w:sz w:val="20"/>
              </w:rPr>
              <w:t>Kryterium weryfikowane będzie na etapie KOP.</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Ocena spełniania kryterium polega na przypisaniu wartości logicznych „tak”, „nie”.</w:t>
            </w:r>
          </w:p>
        </w:tc>
      </w:tr>
    </w:tbl>
    <w:p w:rsidR="00B11567" w:rsidRPr="003D6CD5" w:rsidRDefault="00B11567" w:rsidP="00B11567">
      <w:pPr>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B11567" w:rsidRPr="003D6CD5" w:rsidTr="00B11567">
        <w:trPr>
          <w:trHeight w:val="336"/>
        </w:trPr>
        <w:tc>
          <w:tcPr>
            <w:tcW w:w="14220" w:type="dxa"/>
            <w:gridSpan w:val="4"/>
            <w:shd w:val="clear" w:color="auto" w:fill="BFBFBF"/>
            <w:vAlign w:val="center"/>
          </w:tcPr>
          <w:p w:rsidR="00B11567" w:rsidRPr="003D6CD5" w:rsidRDefault="00B11567" w:rsidP="00B11567">
            <w:pPr>
              <w:spacing w:before="40" w:after="40" w:line="240" w:lineRule="auto"/>
              <w:contextualSpacing/>
              <w:jc w:val="center"/>
              <w:rPr>
                <w:rFonts w:ascii="Myriad Pro" w:hAnsi="Myriad Pro" w:cs="Arial"/>
                <w:b/>
                <w:sz w:val="20"/>
              </w:rPr>
            </w:pPr>
            <w:r w:rsidRPr="003D6CD5">
              <w:rPr>
                <w:rFonts w:ascii="Myriad Pro" w:hAnsi="Myriad Pro" w:cs="Arial"/>
                <w:b/>
                <w:sz w:val="20"/>
              </w:rPr>
              <w:t>Kryteria jakości oceniane przez IP RPO WZ</w:t>
            </w:r>
          </w:p>
        </w:tc>
      </w:tr>
      <w:tr w:rsidR="00B11567" w:rsidRPr="003D6CD5" w:rsidTr="00B11567">
        <w:trPr>
          <w:trHeight w:val="387"/>
        </w:trPr>
        <w:tc>
          <w:tcPr>
            <w:tcW w:w="536" w:type="dxa"/>
          </w:tcPr>
          <w:p w:rsidR="00B11567" w:rsidRPr="003D6CD5" w:rsidRDefault="00B11567" w:rsidP="00B11567">
            <w:pPr>
              <w:spacing w:before="40" w:after="40" w:line="240" w:lineRule="auto"/>
              <w:ind w:left="-15"/>
              <w:contextualSpacing/>
              <w:jc w:val="center"/>
              <w:rPr>
                <w:rFonts w:ascii="Myriad Pro" w:hAnsi="Myriad Pro" w:cs="Arial"/>
                <w:sz w:val="20"/>
              </w:rPr>
            </w:pPr>
            <w:r w:rsidRPr="003D6CD5">
              <w:rPr>
                <w:rFonts w:ascii="Myriad Pro" w:hAnsi="Myriad Pro" w:cs="Arial"/>
                <w:sz w:val="20"/>
              </w:rPr>
              <w:t>L.p.</w:t>
            </w:r>
          </w:p>
        </w:tc>
        <w:tc>
          <w:tcPr>
            <w:tcW w:w="2833" w:type="dxa"/>
            <w:vAlign w:val="center"/>
          </w:tcPr>
          <w:p w:rsidR="00B11567" w:rsidRPr="003D6CD5" w:rsidRDefault="00B11567" w:rsidP="00B11567">
            <w:pPr>
              <w:spacing w:before="40" w:after="40" w:line="240" w:lineRule="auto"/>
              <w:contextualSpacing/>
              <w:jc w:val="center"/>
              <w:rPr>
                <w:rFonts w:ascii="Myriad Pro" w:hAnsi="Myriad Pro" w:cs="Arial"/>
                <w:sz w:val="20"/>
              </w:rPr>
            </w:pPr>
            <w:r w:rsidRPr="003D6CD5">
              <w:rPr>
                <w:rFonts w:ascii="Myriad Pro" w:hAnsi="Myriad Pro" w:cs="Arial"/>
                <w:sz w:val="20"/>
              </w:rPr>
              <w:t>Nazwa kryterium</w:t>
            </w:r>
          </w:p>
        </w:tc>
        <w:tc>
          <w:tcPr>
            <w:tcW w:w="6095" w:type="dxa"/>
            <w:vAlign w:val="center"/>
          </w:tcPr>
          <w:p w:rsidR="00B11567" w:rsidRPr="003D6CD5" w:rsidRDefault="00B11567" w:rsidP="00B11567">
            <w:pPr>
              <w:spacing w:before="40" w:after="40" w:line="240" w:lineRule="auto"/>
              <w:contextualSpacing/>
              <w:jc w:val="center"/>
              <w:rPr>
                <w:rFonts w:ascii="Myriad Pro" w:hAnsi="Myriad Pro" w:cs="Arial"/>
                <w:sz w:val="20"/>
              </w:rPr>
            </w:pPr>
            <w:r w:rsidRPr="003D6CD5">
              <w:rPr>
                <w:rFonts w:ascii="Myriad Pro" w:hAnsi="Myriad Pro" w:cs="Arial"/>
                <w:sz w:val="20"/>
              </w:rPr>
              <w:t>Definicja kryterium</w:t>
            </w:r>
          </w:p>
        </w:tc>
        <w:tc>
          <w:tcPr>
            <w:tcW w:w="4756" w:type="dxa"/>
            <w:vAlign w:val="center"/>
          </w:tcPr>
          <w:p w:rsidR="00B11567" w:rsidRPr="003D6CD5" w:rsidRDefault="00B11567" w:rsidP="00B11567">
            <w:pPr>
              <w:spacing w:before="40" w:after="40" w:line="240" w:lineRule="auto"/>
              <w:contextualSpacing/>
              <w:jc w:val="center"/>
              <w:rPr>
                <w:rFonts w:ascii="Myriad Pro" w:hAnsi="Myriad Pro" w:cs="Arial"/>
                <w:sz w:val="20"/>
              </w:rPr>
            </w:pPr>
            <w:r w:rsidRPr="003D6CD5">
              <w:rPr>
                <w:rFonts w:ascii="Myriad Pro" w:hAnsi="Myriad Pro" w:cs="Arial"/>
                <w:sz w:val="20"/>
              </w:rPr>
              <w:t>Opis znaczenia kryterium</w:t>
            </w:r>
          </w:p>
        </w:tc>
      </w:tr>
      <w:tr w:rsidR="00B11567" w:rsidRPr="003D6CD5" w:rsidTr="00B11567">
        <w:tc>
          <w:tcPr>
            <w:tcW w:w="536" w:type="dxa"/>
          </w:tcPr>
          <w:p w:rsidR="00B11567" w:rsidRPr="003D6CD5" w:rsidRDefault="00B11567" w:rsidP="00B11567">
            <w:pPr>
              <w:spacing w:before="40" w:after="40" w:line="240" w:lineRule="auto"/>
              <w:contextualSpacing/>
              <w:jc w:val="center"/>
              <w:rPr>
                <w:rFonts w:ascii="Myriad Pro" w:hAnsi="Myriad Pro" w:cs="Arial"/>
                <w:sz w:val="20"/>
              </w:rPr>
            </w:pPr>
            <w:r w:rsidRPr="003D6CD5">
              <w:rPr>
                <w:rFonts w:ascii="Myriad Pro" w:hAnsi="Myriad Pro" w:cs="Arial"/>
                <w:sz w:val="20"/>
              </w:rPr>
              <w:t>1</w:t>
            </w:r>
          </w:p>
        </w:tc>
        <w:tc>
          <w:tcPr>
            <w:tcW w:w="2833" w:type="dxa"/>
            <w:vAlign w:val="center"/>
          </w:tcPr>
          <w:p w:rsidR="00B11567" w:rsidRPr="003D6CD5" w:rsidRDefault="00B11567" w:rsidP="00B11567">
            <w:pPr>
              <w:spacing w:before="40" w:after="40" w:line="240" w:lineRule="auto"/>
              <w:contextualSpacing/>
              <w:jc w:val="center"/>
              <w:rPr>
                <w:rFonts w:ascii="Myriad Pro" w:hAnsi="Myriad Pro" w:cs="Arial"/>
                <w:sz w:val="20"/>
              </w:rPr>
            </w:pPr>
            <w:r w:rsidRPr="003D6CD5">
              <w:rPr>
                <w:rFonts w:ascii="Myriad Pro" w:hAnsi="Myriad Pro" w:cs="Arial"/>
                <w:sz w:val="20"/>
              </w:rPr>
              <w:t>2</w:t>
            </w:r>
          </w:p>
        </w:tc>
        <w:tc>
          <w:tcPr>
            <w:tcW w:w="6095" w:type="dxa"/>
            <w:vAlign w:val="center"/>
          </w:tcPr>
          <w:p w:rsidR="00B11567" w:rsidRPr="003D6CD5" w:rsidRDefault="00B11567" w:rsidP="00B11567">
            <w:pPr>
              <w:spacing w:before="40" w:after="40" w:line="240" w:lineRule="auto"/>
              <w:contextualSpacing/>
              <w:jc w:val="center"/>
              <w:rPr>
                <w:rFonts w:ascii="Myriad Pro" w:hAnsi="Myriad Pro" w:cs="Arial"/>
                <w:sz w:val="20"/>
              </w:rPr>
            </w:pPr>
            <w:r w:rsidRPr="003D6CD5">
              <w:rPr>
                <w:rFonts w:ascii="Myriad Pro" w:hAnsi="Myriad Pro" w:cs="Arial"/>
                <w:sz w:val="20"/>
              </w:rPr>
              <w:t>3</w:t>
            </w:r>
          </w:p>
        </w:tc>
        <w:tc>
          <w:tcPr>
            <w:tcW w:w="4756" w:type="dxa"/>
            <w:vAlign w:val="center"/>
          </w:tcPr>
          <w:p w:rsidR="00B11567" w:rsidRPr="003D6CD5" w:rsidRDefault="00B11567" w:rsidP="00B11567">
            <w:pPr>
              <w:spacing w:before="40" w:after="40" w:line="240" w:lineRule="auto"/>
              <w:contextualSpacing/>
              <w:jc w:val="center"/>
              <w:rPr>
                <w:rFonts w:ascii="Myriad Pro" w:hAnsi="Myriad Pro" w:cs="Arial"/>
                <w:sz w:val="20"/>
              </w:rPr>
            </w:pPr>
            <w:r w:rsidRPr="003D6CD5">
              <w:rPr>
                <w:rFonts w:ascii="Myriad Pro" w:hAnsi="Myriad Pro" w:cs="Arial"/>
                <w:sz w:val="20"/>
              </w:rPr>
              <w:t>4</w:t>
            </w:r>
          </w:p>
        </w:tc>
      </w:tr>
      <w:tr w:rsidR="00B11567" w:rsidRPr="003D6CD5" w:rsidTr="00B11567">
        <w:trPr>
          <w:trHeight w:val="411"/>
        </w:trPr>
        <w:tc>
          <w:tcPr>
            <w:tcW w:w="536" w:type="dxa"/>
          </w:tcPr>
          <w:p w:rsidR="00B11567" w:rsidRPr="003D6CD5" w:rsidRDefault="00B11567" w:rsidP="00912095">
            <w:pPr>
              <w:pStyle w:val="Akapitzlist"/>
              <w:numPr>
                <w:ilvl w:val="0"/>
                <w:numId w:val="117"/>
              </w:numPr>
              <w:spacing w:before="40" w:after="0" w:line="240" w:lineRule="auto"/>
              <w:rPr>
                <w:rFonts w:cs="Arial"/>
              </w:rPr>
            </w:pPr>
          </w:p>
        </w:tc>
        <w:tc>
          <w:tcPr>
            <w:tcW w:w="2833" w:type="dxa"/>
            <w:shd w:val="clear" w:color="auto" w:fill="auto"/>
          </w:tcPr>
          <w:p w:rsidR="00B11567" w:rsidRPr="003D6CD5" w:rsidRDefault="00B11567" w:rsidP="00B11567">
            <w:pPr>
              <w:spacing w:before="40" w:after="0" w:line="240" w:lineRule="auto"/>
              <w:contextualSpacing/>
              <w:jc w:val="both"/>
              <w:rPr>
                <w:rFonts w:ascii="Myriad Pro" w:hAnsi="Myriad Pro" w:cs="Arial"/>
                <w:sz w:val="20"/>
              </w:rPr>
            </w:pPr>
            <w:r w:rsidRPr="003D6CD5">
              <w:rPr>
                <w:rFonts w:ascii="Myriad Pro" w:hAnsi="Myriad Pro" w:cs="Arial"/>
                <w:sz w:val="20"/>
              </w:rPr>
              <w:t>Odpowiedniość/Adekwatność/Trafność</w:t>
            </w:r>
          </w:p>
        </w:tc>
        <w:tc>
          <w:tcPr>
            <w:tcW w:w="6095"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Stopień, w jakim grupa docelowa, oferowane formy wsparcia, harmonogram realizacji zadań i budżetu oraz dobrane wskaźniki są spójne z analizą sytuacji problemowej zawartą we wniosku o dofinansowanie.</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Stopień, w jakim projekt zaspokaja potrzeby i niweluje bariery grupy docelowej, a także przyczynia się do osiągnięcia celów RPO WZ 2014-2020.</w:t>
            </w:r>
          </w:p>
          <w:p w:rsidR="00B11567" w:rsidRPr="003D6CD5" w:rsidRDefault="00B11567" w:rsidP="00B11567">
            <w:pPr>
              <w:spacing w:before="40" w:line="240" w:lineRule="auto"/>
              <w:contextualSpacing/>
              <w:jc w:val="both"/>
              <w:rPr>
                <w:rFonts w:ascii="Myriad Pro" w:hAnsi="Myriad Pro" w:cs="Arial"/>
                <w:sz w:val="20"/>
              </w:rPr>
            </w:pPr>
            <w:r w:rsidRPr="003D6CD5">
              <w:rPr>
                <w:rFonts w:ascii="Myriad Pro" w:eastAsia="MyriadPro-Regular" w:hAnsi="Myriad Pro" w:cs="Arial"/>
                <w:sz w:val="20"/>
              </w:rPr>
              <w:lastRenderedPageBreak/>
              <w:t>Projekt jest spójny i kompletny w zakresie ocenianego kryterium.</w:t>
            </w:r>
          </w:p>
        </w:tc>
        <w:tc>
          <w:tcPr>
            <w:tcW w:w="4756"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lastRenderedPageBreak/>
              <w:t>Ocena spełni</w:t>
            </w:r>
            <w:r>
              <w:rPr>
                <w:rFonts w:ascii="Myriad Pro" w:eastAsia="MyriadPro-Regular" w:hAnsi="Myriad Pro" w:cs="Arial"/>
                <w:sz w:val="20"/>
              </w:rPr>
              <w:t xml:space="preserve">ania kryterium dokonywana jest </w:t>
            </w:r>
            <w:r w:rsidRPr="003D6CD5">
              <w:rPr>
                <w:rFonts w:ascii="Myriad Pro" w:eastAsia="MyriadPro-Regular" w:hAnsi="Myriad Pro" w:cs="Arial"/>
                <w:sz w:val="20"/>
              </w:rPr>
              <w:t>w ramach skali punktowej.</w:t>
            </w:r>
          </w:p>
          <w:p w:rsidR="00B11567" w:rsidRPr="003D6CD5" w:rsidRDefault="00B11567" w:rsidP="00B11567">
            <w:pPr>
              <w:spacing w:before="40" w:after="0"/>
              <w:jc w:val="both"/>
              <w:rPr>
                <w:rFonts w:ascii="Myriad Pro" w:eastAsia="MyriadPro-Regular" w:hAnsi="Myriad Pro" w:cs="Arial"/>
                <w:sz w:val="20"/>
              </w:rPr>
            </w:pPr>
            <w:r w:rsidRPr="003D6CD5">
              <w:rPr>
                <w:rFonts w:ascii="Myriad Pro" w:eastAsia="MyriadPro-Regular" w:hAnsi="Myriad Pro" w:cs="Arial"/>
                <w:sz w:val="20"/>
              </w:rPr>
              <w:t>Skala punktów: 0-15.</w:t>
            </w:r>
          </w:p>
          <w:p w:rsidR="00B11567" w:rsidRPr="00C53FE6" w:rsidRDefault="00B11567" w:rsidP="00B11567">
            <w:pPr>
              <w:spacing w:before="40" w:after="0"/>
              <w:jc w:val="both"/>
              <w:rPr>
                <w:rFonts w:ascii="Myriad Pro" w:eastAsia="MyriadPro-Regular" w:hAnsi="Myriad Pro" w:cs="Arial"/>
                <w:sz w:val="20"/>
              </w:rPr>
            </w:pPr>
            <w:r w:rsidRPr="003D6CD5">
              <w:rPr>
                <w:rFonts w:ascii="Myriad Pro" w:eastAsia="MyriadPro-Regular" w:hAnsi="Myriad Pro" w:cs="Arial"/>
                <w:sz w:val="20"/>
              </w:rPr>
              <w:t>Kryterium zostanie spełnione, jeżeli podczas jego oceny zostaną przyznane minimum 9 punktów.</w:t>
            </w:r>
          </w:p>
        </w:tc>
      </w:tr>
      <w:tr w:rsidR="00B11567" w:rsidRPr="003D6CD5" w:rsidTr="00B11567">
        <w:trPr>
          <w:trHeight w:val="1630"/>
        </w:trPr>
        <w:tc>
          <w:tcPr>
            <w:tcW w:w="536" w:type="dxa"/>
          </w:tcPr>
          <w:p w:rsidR="00B11567" w:rsidRPr="003D6CD5" w:rsidRDefault="00B11567" w:rsidP="00912095">
            <w:pPr>
              <w:pStyle w:val="Akapitzlist"/>
              <w:numPr>
                <w:ilvl w:val="0"/>
                <w:numId w:val="117"/>
              </w:numPr>
              <w:spacing w:before="40" w:after="0" w:line="240" w:lineRule="auto"/>
              <w:rPr>
                <w:rFonts w:cs="Arial"/>
              </w:rPr>
            </w:pPr>
          </w:p>
        </w:tc>
        <w:tc>
          <w:tcPr>
            <w:tcW w:w="2833" w:type="dxa"/>
            <w:shd w:val="clear" w:color="auto" w:fill="auto"/>
          </w:tcPr>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Skuteczność/Efektywność</w:t>
            </w:r>
          </w:p>
        </w:tc>
        <w:tc>
          <w:tcPr>
            <w:tcW w:w="6095"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Stopnień, w jakim projekt przyczyni się do rozwiązania/złagodzenia sytuacji problemowej wskazanej we wniosku o dofinansowanie.</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Stopień/poziom osiągnięcia zakładanych wskaźników w odniesieniu do zaplanowanych kosztów.</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Ocena relacji nakład/rezultat.</w:t>
            </w:r>
          </w:p>
          <w:p w:rsidR="00B11567" w:rsidRPr="003D6CD5" w:rsidRDefault="00B11567" w:rsidP="00B11567">
            <w:pPr>
              <w:spacing w:before="40" w:after="0" w:line="240" w:lineRule="auto"/>
              <w:contextualSpacing/>
              <w:jc w:val="both"/>
              <w:rPr>
                <w:rFonts w:ascii="Myriad Pro" w:hAnsi="Myriad Pro" w:cs="Arial"/>
                <w:sz w:val="20"/>
              </w:rPr>
            </w:pPr>
            <w:r w:rsidRPr="003D6CD5">
              <w:rPr>
                <w:rFonts w:ascii="Myriad Pro" w:eastAsia="MyriadPro-Regular" w:hAnsi="Myriad Pro" w:cs="Arial"/>
                <w:sz w:val="20"/>
              </w:rPr>
              <w:t>Projekt jest spójny i kompletny w zakresie ocenianego kryterium.</w:t>
            </w:r>
          </w:p>
        </w:tc>
        <w:tc>
          <w:tcPr>
            <w:tcW w:w="4756"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 xml:space="preserve">Ocena spełniania kryterium dokonywana jest </w:t>
            </w:r>
            <w:r w:rsidRPr="003D6CD5">
              <w:rPr>
                <w:rFonts w:ascii="Myriad Pro" w:eastAsia="MyriadPro-Regular" w:hAnsi="Myriad Pro" w:cs="Arial"/>
                <w:sz w:val="20"/>
              </w:rPr>
              <w:br/>
              <w:t>w ramach skali punktowej.</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Skala punktów: 0-5.</w:t>
            </w:r>
          </w:p>
          <w:p w:rsidR="00B11567" w:rsidRPr="00C53FE6" w:rsidRDefault="00B11567" w:rsidP="00B11567">
            <w:pPr>
              <w:spacing w:before="40" w:after="0"/>
              <w:jc w:val="both"/>
              <w:rPr>
                <w:rFonts w:ascii="Myriad Pro" w:eastAsia="MyriadPro-Regular" w:hAnsi="Myriad Pro" w:cs="Arial"/>
                <w:sz w:val="20"/>
              </w:rPr>
            </w:pPr>
            <w:r w:rsidRPr="003D6CD5">
              <w:rPr>
                <w:rFonts w:ascii="Myriad Pro" w:eastAsia="MyriadPro-Regular" w:hAnsi="Myriad Pro" w:cs="Arial"/>
                <w:sz w:val="20"/>
              </w:rPr>
              <w:t>Kryterium zostanie spełnione, jeżeli podczas jego oceny zostanie przyznane minimum 3 punktów.</w:t>
            </w:r>
          </w:p>
        </w:tc>
      </w:tr>
      <w:tr w:rsidR="00B11567" w:rsidRPr="003D6CD5" w:rsidTr="00B11567">
        <w:trPr>
          <w:trHeight w:val="971"/>
        </w:trPr>
        <w:tc>
          <w:tcPr>
            <w:tcW w:w="536" w:type="dxa"/>
          </w:tcPr>
          <w:p w:rsidR="00B11567" w:rsidRPr="003D6CD5" w:rsidRDefault="00B11567" w:rsidP="00912095">
            <w:pPr>
              <w:pStyle w:val="Akapitzlist"/>
              <w:numPr>
                <w:ilvl w:val="0"/>
                <w:numId w:val="117"/>
              </w:numPr>
              <w:spacing w:before="40" w:after="0" w:line="240" w:lineRule="auto"/>
              <w:rPr>
                <w:rFonts w:cs="Arial"/>
              </w:rPr>
            </w:pPr>
          </w:p>
        </w:tc>
        <w:tc>
          <w:tcPr>
            <w:tcW w:w="2833" w:type="dxa"/>
            <w:shd w:val="clear" w:color="auto" w:fill="auto"/>
          </w:tcPr>
          <w:p w:rsidR="00B11567" w:rsidRPr="003D6CD5" w:rsidRDefault="00B11567" w:rsidP="00B11567">
            <w:pPr>
              <w:spacing w:before="40" w:after="40" w:line="240" w:lineRule="auto"/>
              <w:contextualSpacing/>
              <w:jc w:val="both"/>
              <w:rPr>
                <w:rFonts w:ascii="Myriad Pro" w:hAnsi="Myriad Pro" w:cs="Arial"/>
                <w:sz w:val="20"/>
              </w:rPr>
            </w:pPr>
            <w:r w:rsidRPr="003D6CD5">
              <w:rPr>
                <w:rFonts w:ascii="Myriad Pro" w:hAnsi="Myriad Pro" w:cs="Arial"/>
                <w:sz w:val="20"/>
              </w:rPr>
              <w:t>Trwałość</w:t>
            </w:r>
          </w:p>
        </w:tc>
        <w:tc>
          <w:tcPr>
            <w:tcW w:w="6095"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Ocena w jakim stopniu zaproponowane w projekcie instrumenty wsparcia oraz zaplanowane rezultaty przyczynią się do trwałej zmiany sytuacji grup docelowych.</w:t>
            </w:r>
          </w:p>
          <w:p w:rsidR="00B11567" w:rsidRPr="003D6CD5" w:rsidRDefault="00B11567" w:rsidP="00B11567">
            <w:pPr>
              <w:spacing w:before="40" w:after="0" w:line="240" w:lineRule="auto"/>
              <w:contextualSpacing/>
              <w:jc w:val="both"/>
              <w:rPr>
                <w:rFonts w:ascii="Myriad Pro" w:hAnsi="Myriad Pro" w:cs="Arial"/>
                <w:sz w:val="20"/>
              </w:rPr>
            </w:pPr>
            <w:r w:rsidRPr="003D6CD5">
              <w:rPr>
                <w:rFonts w:ascii="Myriad Pro" w:eastAsia="MyriadPro-Regular" w:hAnsi="Myriad Pro" w:cs="Arial"/>
                <w:sz w:val="20"/>
              </w:rPr>
              <w:t>Projekt jest spójny i kompletny w zakresie ocenianego kryterium.</w:t>
            </w:r>
          </w:p>
        </w:tc>
        <w:tc>
          <w:tcPr>
            <w:tcW w:w="4756" w:type="dxa"/>
            <w:shd w:val="clear" w:color="auto" w:fill="auto"/>
          </w:tcPr>
          <w:p w:rsidR="00B11567" w:rsidRPr="003D6CD5" w:rsidRDefault="00B11567" w:rsidP="00B11567">
            <w:pPr>
              <w:spacing w:before="40" w:after="0" w:line="240" w:lineRule="auto"/>
              <w:contextualSpacing/>
              <w:jc w:val="both"/>
              <w:rPr>
                <w:rFonts w:ascii="Myriad Pro" w:hAnsi="Myriad Pro" w:cs="Arial"/>
                <w:sz w:val="20"/>
              </w:rPr>
            </w:pPr>
            <w:r w:rsidRPr="003D6CD5">
              <w:rPr>
                <w:rFonts w:ascii="Myriad Pro" w:hAnsi="Myriad Pro" w:cs="Arial"/>
                <w:sz w:val="20"/>
              </w:rPr>
              <w:t xml:space="preserve">Ocena spełniania kryterium dokonywana jest </w:t>
            </w:r>
            <w:r w:rsidRPr="003D6CD5">
              <w:rPr>
                <w:rFonts w:ascii="Myriad Pro" w:hAnsi="Myriad Pro" w:cs="Arial"/>
                <w:sz w:val="20"/>
              </w:rPr>
              <w:br/>
              <w:t>w ramach skali punktowej.</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 xml:space="preserve">Skala punktów 0-5 </w:t>
            </w:r>
          </w:p>
          <w:p w:rsidR="00B11567" w:rsidRPr="004A76DD" w:rsidRDefault="00B11567" w:rsidP="00B11567">
            <w:pPr>
              <w:spacing w:before="40" w:after="0"/>
              <w:jc w:val="both"/>
              <w:rPr>
                <w:rFonts w:ascii="Myriad Pro" w:eastAsia="MyriadPro-Regular" w:hAnsi="Myriad Pro" w:cs="Arial"/>
                <w:sz w:val="20"/>
              </w:rPr>
            </w:pPr>
            <w:r w:rsidRPr="003D6CD5">
              <w:rPr>
                <w:rFonts w:ascii="Myriad Pro" w:eastAsia="MyriadPro-Regular" w:hAnsi="Myriad Pro" w:cs="Arial"/>
                <w:sz w:val="20"/>
              </w:rPr>
              <w:t>Kryterium zostanie spełnione, jeżeli podczas jego oceny zostanie przyznane minimum 3 punkty.</w:t>
            </w:r>
          </w:p>
        </w:tc>
      </w:tr>
      <w:tr w:rsidR="00B11567" w:rsidRPr="003D6CD5" w:rsidTr="00B11567">
        <w:trPr>
          <w:trHeight w:val="971"/>
        </w:trPr>
        <w:tc>
          <w:tcPr>
            <w:tcW w:w="536" w:type="dxa"/>
          </w:tcPr>
          <w:p w:rsidR="00B11567" w:rsidRPr="003D6CD5" w:rsidRDefault="00B11567" w:rsidP="00912095">
            <w:pPr>
              <w:pStyle w:val="Akapitzlist"/>
              <w:numPr>
                <w:ilvl w:val="0"/>
                <w:numId w:val="117"/>
              </w:numPr>
              <w:spacing w:before="40" w:after="40" w:line="240" w:lineRule="auto"/>
              <w:rPr>
                <w:rFonts w:cs="Arial"/>
              </w:rPr>
            </w:pPr>
          </w:p>
        </w:tc>
        <w:tc>
          <w:tcPr>
            <w:tcW w:w="2833" w:type="dxa"/>
            <w:shd w:val="clear" w:color="auto" w:fill="auto"/>
          </w:tcPr>
          <w:p w:rsidR="00B11567" w:rsidRPr="003D6CD5" w:rsidRDefault="00B11567" w:rsidP="00B11567">
            <w:pPr>
              <w:spacing w:before="40" w:after="40" w:line="240" w:lineRule="auto"/>
              <w:contextualSpacing/>
              <w:jc w:val="both"/>
              <w:rPr>
                <w:rFonts w:ascii="Myriad Pro" w:hAnsi="Myriad Pro" w:cs="Arial"/>
                <w:sz w:val="20"/>
              </w:rPr>
            </w:pPr>
            <w:r w:rsidRPr="003D6CD5">
              <w:rPr>
                <w:rFonts w:ascii="Myriad Pro" w:eastAsia="MyriadPro-Regular" w:hAnsi="Myriad Pro" w:cs="Arial"/>
                <w:sz w:val="20"/>
              </w:rPr>
              <w:t>Doświadczenie wnioskodawcy i partnera (jeśli dotyczy)</w:t>
            </w:r>
          </w:p>
        </w:tc>
        <w:tc>
          <w:tcPr>
            <w:tcW w:w="6095" w:type="dxa"/>
            <w:shd w:val="clear" w:color="auto" w:fill="auto"/>
          </w:tcPr>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Doświadczenie w realizacji podobnych przedsięwzięć realizowanych:</w:t>
            </w:r>
          </w:p>
          <w:p w:rsidR="00B11567" w:rsidRPr="003D6CD5" w:rsidRDefault="00B11567" w:rsidP="00912095">
            <w:pPr>
              <w:pStyle w:val="Akapitzlist"/>
              <w:numPr>
                <w:ilvl w:val="0"/>
                <w:numId w:val="42"/>
              </w:numPr>
              <w:autoSpaceDE w:val="0"/>
              <w:autoSpaceDN w:val="0"/>
              <w:adjustRightInd w:val="0"/>
              <w:spacing w:after="0" w:line="240" w:lineRule="auto"/>
              <w:ind w:left="175" w:hanging="141"/>
              <w:jc w:val="both"/>
              <w:rPr>
                <w:rFonts w:cs="Arial"/>
              </w:rPr>
            </w:pPr>
            <w:r w:rsidRPr="003D6CD5">
              <w:rPr>
                <w:rFonts w:cs="Arial"/>
              </w:rPr>
              <w:t xml:space="preserve">w obszarze wsparcia projektu: maksymalnie </w:t>
            </w:r>
            <w:r w:rsidRPr="003D6CD5">
              <w:rPr>
                <w:rFonts w:cs="Arial"/>
                <w:b/>
              </w:rPr>
              <w:t>2 pkt</w:t>
            </w:r>
            <w:r w:rsidRPr="003D6CD5">
              <w:rPr>
                <w:rFonts w:cs="Arial"/>
              </w:rPr>
              <w:t xml:space="preserve">; </w:t>
            </w:r>
          </w:p>
          <w:p w:rsidR="00B11567" w:rsidRPr="003D6CD5" w:rsidRDefault="00B11567" w:rsidP="00912095">
            <w:pPr>
              <w:pStyle w:val="Default"/>
              <w:numPr>
                <w:ilvl w:val="0"/>
                <w:numId w:val="41"/>
              </w:numPr>
              <w:ind w:left="175" w:hanging="141"/>
              <w:jc w:val="both"/>
              <w:rPr>
                <w:rFonts w:ascii="Myriad Pro" w:hAnsi="Myriad Pro"/>
                <w:sz w:val="20"/>
                <w:szCs w:val="20"/>
              </w:rPr>
            </w:pPr>
            <w:r w:rsidRPr="003D6CD5">
              <w:rPr>
                <w:rFonts w:ascii="Myriad Pro" w:hAnsi="Myriad Pro"/>
                <w:sz w:val="20"/>
                <w:szCs w:val="20"/>
              </w:rPr>
              <w:t xml:space="preserve">na rzecz grupy docelowej, do której skierowany będzie projekt: maksymalnie </w:t>
            </w:r>
            <w:r w:rsidRPr="003D6CD5">
              <w:rPr>
                <w:rFonts w:ascii="Myriad Pro" w:hAnsi="Myriad Pro"/>
                <w:b/>
                <w:sz w:val="20"/>
                <w:szCs w:val="20"/>
              </w:rPr>
              <w:t>2 pkt</w:t>
            </w:r>
            <w:r w:rsidRPr="003D6CD5">
              <w:rPr>
                <w:rFonts w:ascii="Myriad Pro" w:hAnsi="Myriad Pro"/>
                <w:sz w:val="20"/>
                <w:szCs w:val="20"/>
              </w:rPr>
              <w:t>;</w:t>
            </w:r>
          </w:p>
          <w:p w:rsidR="00B11567" w:rsidRPr="004A76DD" w:rsidRDefault="00B11567" w:rsidP="00912095">
            <w:pPr>
              <w:pStyle w:val="Default"/>
              <w:numPr>
                <w:ilvl w:val="0"/>
                <w:numId w:val="41"/>
              </w:numPr>
              <w:spacing w:after="240"/>
              <w:ind w:left="175" w:hanging="141"/>
              <w:jc w:val="both"/>
              <w:rPr>
                <w:rFonts w:ascii="Myriad Pro" w:hAnsi="Myriad Pro"/>
                <w:b/>
                <w:sz w:val="20"/>
                <w:szCs w:val="20"/>
              </w:rPr>
            </w:pPr>
            <w:r w:rsidRPr="003D6CD5">
              <w:rPr>
                <w:rFonts w:ascii="Myriad Pro" w:hAnsi="Myriad Pro"/>
                <w:sz w:val="20"/>
                <w:szCs w:val="20"/>
              </w:rPr>
              <w:t xml:space="preserve">na określonym terytorium, którego będzie dotyczyć realizacja projektu: maksymalnie </w:t>
            </w:r>
            <w:r w:rsidRPr="003D6CD5">
              <w:rPr>
                <w:rFonts w:ascii="Myriad Pro" w:hAnsi="Myriad Pro"/>
                <w:b/>
                <w:sz w:val="20"/>
                <w:szCs w:val="20"/>
              </w:rPr>
              <w:t xml:space="preserve">1 pkt. </w:t>
            </w:r>
          </w:p>
        </w:tc>
        <w:tc>
          <w:tcPr>
            <w:tcW w:w="4756"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 xml:space="preserve">Ocena spełniania kryterium dokonywana jest </w:t>
            </w:r>
            <w:r w:rsidRPr="003D6CD5">
              <w:rPr>
                <w:rFonts w:ascii="Myriad Pro" w:eastAsia="MyriadPro-Regular" w:hAnsi="Myriad Pro" w:cs="Arial"/>
                <w:sz w:val="20"/>
              </w:rPr>
              <w:br/>
              <w:t>w ramach skali punktowej.</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Skala punktów: 0- 5.</w:t>
            </w:r>
          </w:p>
          <w:p w:rsidR="00B11567" w:rsidRPr="003D6CD5" w:rsidRDefault="00B11567" w:rsidP="00B11567">
            <w:pPr>
              <w:spacing w:before="40" w:after="0" w:line="240" w:lineRule="auto"/>
              <w:contextualSpacing/>
              <w:jc w:val="both"/>
              <w:rPr>
                <w:rFonts w:ascii="Myriad Pro" w:hAnsi="Myriad Pro" w:cs="Arial"/>
                <w:sz w:val="20"/>
              </w:rPr>
            </w:pPr>
            <w:r w:rsidRPr="003D6CD5">
              <w:rPr>
                <w:rFonts w:ascii="Myriad Pro" w:eastAsia="MyriadPro-Regular" w:hAnsi="Myriad Pro" w:cs="Arial"/>
                <w:sz w:val="20"/>
              </w:rPr>
              <w:t>Kryterium zostanie spełnione, jeżeli podczas jego oceny zostanie przyznane minimum 3 punkty.</w:t>
            </w:r>
          </w:p>
        </w:tc>
      </w:tr>
      <w:tr w:rsidR="00B11567" w:rsidRPr="003D6CD5" w:rsidTr="00B11567">
        <w:trPr>
          <w:trHeight w:val="971"/>
        </w:trPr>
        <w:tc>
          <w:tcPr>
            <w:tcW w:w="536" w:type="dxa"/>
          </w:tcPr>
          <w:p w:rsidR="00B11567" w:rsidRPr="003D6CD5" w:rsidRDefault="00B11567" w:rsidP="00912095">
            <w:pPr>
              <w:pStyle w:val="Akapitzlist"/>
              <w:numPr>
                <w:ilvl w:val="0"/>
                <w:numId w:val="117"/>
              </w:numPr>
              <w:spacing w:before="40" w:after="40" w:line="240" w:lineRule="auto"/>
              <w:rPr>
                <w:rFonts w:cs="Arial"/>
              </w:rPr>
            </w:pPr>
          </w:p>
        </w:tc>
        <w:tc>
          <w:tcPr>
            <w:tcW w:w="2833" w:type="dxa"/>
            <w:shd w:val="clear" w:color="auto" w:fill="auto"/>
          </w:tcPr>
          <w:p w:rsidR="00B11567" w:rsidRPr="003D6CD5" w:rsidRDefault="00B11567" w:rsidP="00B11567">
            <w:pPr>
              <w:rPr>
                <w:rFonts w:ascii="Myriad Pro" w:eastAsia="MyriadPro-Regular" w:hAnsi="Myriad Pro" w:cs="Arial"/>
                <w:sz w:val="20"/>
              </w:rPr>
            </w:pPr>
            <w:r w:rsidRPr="003D6CD5">
              <w:rPr>
                <w:rFonts w:ascii="Myriad Pro" w:eastAsia="MyriadPro-Regular" w:hAnsi="Myriad Pro" w:cs="Arial"/>
                <w:sz w:val="20"/>
              </w:rPr>
              <w:t>Zaplecze realizacji projektu</w:t>
            </w:r>
          </w:p>
        </w:tc>
        <w:tc>
          <w:tcPr>
            <w:tcW w:w="6095" w:type="dxa"/>
            <w:shd w:val="clear" w:color="auto" w:fill="auto"/>
          </w:tcPr>
          <w:p w:rsidR="00B11567" w:rsidRPr="003D6CD5" w:rsidRDefault="00B11567" w:rsidP="00B11567">
            <w:pPr>
              <w:autoSpaceDE w:val="0"/>
              <w:autoSpaceDN w:val="0"/>
              <w:adjustRightInd w:val="0"/>
              <w:jc w:val="both"/>
              <w:rPr>
                <w:rFonts w:ascii="Myriad Pro" w:eastAsia="MyriadPro-Regular" w:hAnsi="Myriad Pro" w:cs="Arial"/>
                <w:b/>
                <w:sz w:val="20"/>
              </w:rPr>
            </w:pPr>
            <w:r w:rsidRPr="003D6CD5">
              <w:rPr>
                <w:rFonts w:ascii="Myriad Pro" w:eastAsia="MyriadPro-Regular" w:hAnsi="Myriad Pro" w:cs="Arial"/>
                <w:b/>
                <w:sz w:val="20"/>
              </w:rPr>
              <w:t>W przypadku samodzielnej realizacji projektu:</w:t>
            </w:r>
          </w:p>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 xml:space="preserve">Ocena potencjału organizacyjnego wnioskodawcy: maksymalnie </w:t>
            </w:r>
            <w:r w:rsidRPr="003D6CD5">
              <w:rPr>
                <w:rFonts w:ascii="Myriad Pro" w:eastAsia="MyriadPro-Regular" w:hAnsi="Myriad Pro" w:cs="Arial"/>
                <w:b/>
                <w:sz w:val="20"/>
              </w:rPr>
              <w:t>10 pkt</w:t>
            </w:r>
            <w:r w:rsidRPr="003D6CD5">
              <w:rPr>
                <w:rFonts w:ascii="Myriad Pro" w:eastAsia="MyriadPro-Regular" w:hAnsi="Myriad Pro" w:cs="Arial"/>
                <w:sz w:val="20"/>
              </w:rPr>
              <w:t>, w tym:</w:t>
            </w:r>
          </w:p>
          <w:p w:rsidR="00B11567" w:rsidRPr="003D6CD5"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3D6CD5">
              <w:rPr>
                <w:rFonts w:eastAsia="MyriadPro-Regular" w:cs="Arial"/>
              </w:rPr>
              <w:t xml:space="preserve">opis sposobu zarządzania projektem oraz realizacja wsparcia w oparciu o własne zasoby: maksymalnie </w:t>
            </w:r>
            <w:r w:rsidRPr="003D6CD5">
              <w:rPr>
                <w:rFonts w:eastAsia="MyriadPro-Regular" w:cs="Arial"/>
                <w:b/>
              </w:rPr>
              <w:t>4 pkt</w:t>
            </w:r>
          </w:p>
          <w:p w:rsidR="00B11567" w:rsidRPr="003D6CD5"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3D6CD5">
              <w:rPr>
                <w:rFonts w:eastAsia="MyriadPro-Regular" w:cs="Arial"/>
              </w:rPr>
              <w:t xml:space="preserve">potencjał kadrowy zaangażowany do obsługi projektu jak </w:t>
            </w:r>
            <w:r w:rsidRPr="003D6CD5">
              <w:rPr>
                <w:rFonts w:eastAsia="MyriadPro-Regular" w:cs="Arial"/>
              </w:rPr>
              <w:br/>
              <w:t xml:space="preserve">i realizacji przedsięwzięć merytorycznych: maksymalnie </w:t>
            </w:r>
            <w:r w:rsidRPr="003D6CD5">
              <w:rPr>
                <w:rFonts w:eastAsia="MyriadPro-Regular" w:cs="Arial"/>
                <w:b/>
              </w:rPr>
              <w:t>4 pkt;</w:t>
            </w:r>
          </w:p>
          <w:p w:rsidR="00B11567" w:rsidRPr="003D6CD5"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3D6CD5">
              <w:rPr>
                <w:rFonts w:eastAsia="MyriadPro-Regular" w:cs="Arial"/>
              </w:rPr>
              <w:t xml:space="preserve">potencjał techniczny zaangażowany w realizację projektu: maksymalnie </w:t>
            </w:r>
            <w:r w:rsidRPr="003D6CD5">
              <w:rPr>
                <w:rFonts w:eastAsia="MyriadPro-Regular" w:cs="Arial"/>
                <w:b/>
              </w:rPr>
              <w:t>2 pkt.</w:t>
            </w:r>
          </w:p>
          <w:p w:rsidR="00B11567" w:rsidRPr="003D6CD5" w:rsidRDefault="00B11567" w:rsidP="00B11567">
            <w:pPr>
              <w:autoSpaceDE w:val="0"/>
              <w:autoSpaceDN w:val="0"/>
              <w:adjustRightInd w:val="0"/>
              <w:jc w:val="both"/>
              <w:rPr>
                <w:rFonts w:ascii="Myriad Pro" w:eastAsia="MyriadPro-Regular" w:hAnsi="Myriad Pro" w:cs="Arial"/>
                <w:b/>
                <w:sz w:val="20"/>
              </w:rPr>
            </w:pPr>
            <w:r w:rsidRPr="003D6CD5">
              <w:rPr>
                <w:rFonts w:ascii="Myriad Pro" w:eastAsia="MyriadPro-Regular" w:hAnsi="Myriad Pro" w:cs="Arial"/>
                <w:b/>
                <w:sz w:val="20"/>
              </w:rPr>
              <w:t>W przypadku realizacji projektu w partnerstwie:</w:t>
            </w:r>
          </w:p>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lastRenderedPageBreak/>
              <w:t xml:space="preserve">Ocena potencjału organizacyjnego wnioskodawcy i partnera/ów: maksymalnie </w:t>
            </w:r>
            <w:r w:rsidRPr="003D6CD5">
              <w:rPr>
                <w:rFonts w:ascii="Myriad Pro" w:eastAsia="MyriadPro-Regular" w:hAnsi="Myriad Pro" w:cs="Arial"/>
                <w:b/>
                <w:sz w:val="20"/>
              </w:rPr>
              <w:t>5 pkt</w:t>
            </w:r>
            <w:r w:rsidRPr="003D6CD5">
              <w:rPr>
                <w:rFonts w:ascii="Myriad Pro" w:eastAsia="MyriadPro-Regular" w:hAnsi="Myriad Pro" w:cs="Arial"/>
                <w:sz w:val="20"/>
              </w:rPr>
              <w:t>, w tym:</w:t>
            </w:r>
          </w:p>
          <w:p w:rsidR="00B11567" w:rsidRPr="003D6CD5"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3D6CD5">
              <w:rPr>
                <w:rFonts w:eastAsia="MyriadPro-Regular" w:cs="Arial"/>
              </w:rPr>
              <w:t xml:space="preserve">opis sposobu zarządzania projektem oraz realizacja wsparcia w oparciu o własne zasoby: maksymalnie </w:t>
            </w:r>
            <w:r w:rsidRPr="003D6CD5">
              <w:rPr>
                <w:rFonts w:eastAsia="MyriadPro-Regular" w:cs="Arial"/>
                <w:b/>
              </w:rPr>
              <w:t>2 pkt;</w:t>
            </w:r>
          </w:p>
          <w:p w:rsidR="00B11567" w:rsidRPr="003D6CD5"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3D6CD5">
              <w:rPr>
                <w:rFonts w:eastAsia="MyriadPro-Regular" w:cs="Arial"/>
              </w:rPr>
              <w:t xml:space="preserve">potencjał kadrowy zaangażowany do obsługi projektu jak </w:t>
            </w:r>
            <w:r w:rsidRPr="003D6CD5">
              <w:rPr>
                <w:rFonts w:eastAsia="MyriadPro-Regular" w:cs="Arial"/>
              </w:rPr>
              <w:br/>
              <w:t xml:space="preserve">i realizacji przedsięwzięć merytorycznych: maksymalnie </w:t>
            </w:r>
            <w:r w:rsidRPr="003D6CD5">
              <w:rPr>
                <w:rFonts w:eastAsia="MyriadPro-Regular" w:cs="Arial"/>
                <w:b/>
              </w:rPr>
              <w:t>2 pkt;</w:t>
            </w:r>
          </w:p>
          <w:p w:rsidR="00B11567" w:rsidRPr="003D6CD5"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3D6CD5">
              <w:rPr>
                <w:rFonts w:eastAsia="MyriadPro-Regular" w:cs="Arial"/>
              </w:rPr>
              <w:t xml:space="preserve">potencjał techniczny zaangażowany w realizację projektu: maksymalnie </w:t>
            </w:r>
            <w:r w:rsidRPr="003D6CD5">
              <w:rPr>
                <w:rFonts w:eastAsia="MyriadPro-Regular" w:cs="Arial"/>
                <w:b/>
              </w:rPr>
              <w:t>1 pkt.</w:t>
            </w:r>
          </w:p>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 xml:space="preserve">Ocena zasadności partnerstwa zawiązanego w celu wspólnej realizacji projektu, w tym sposób podziału realizacji zadań: maksymalnie </w:t>
            </w:r>
            <w:r>
              <w:rPr>
                <w:rFonts w:ascii="Myriad Pro" w:eastAsia="MyriadPro-Regular" w:hAnsi="Myriad Pro" w:cs="Arial"/>
                <w:b/>
                <w:sz w:val="20"/>
              </w:rPr>
              <w:t>5</w:t>
            </w:r>
            <w:r w:rsidRPr="003D6CD5">
              <w:rPr>
                <w:rFonts w:ascii="Myriad Pro" w:eastAsia="MyriadPro-Regular" w:hAnsi="Myriad Pro" w:cs="Arial"/>
                <w:b/>
                <w:sz w:val="20"/>
              </w:rPr>
              <w:t xml:space="preserve"> pkt</w:t>
            </w:r>
          </w:p>
        </w:tc>
        <w:tc>
          <w:tcPr>
            <w:tcW w:w="4756"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lastRenderedPageBreak/>
              <w:t xml:space="preserve">Ocena spełniania kryterium dokonywana jest </w:t>
            </w:r>
            <w:r w:rsidRPr="003D6CD5">
              <w:rPr>
                <w:rFonts w:ascii="Myriad Pro" w:eastAsia="MyriadPro-Regular" w:hAnsi="Myriad Pro" w:cs="Arial"/>
                <w:sz w:val="20"/>
              </w:rPr>
              <w:br/>
              <w:t>w ramach skali punktowej.</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Skala punktów: 0- 10</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Kryterium zostanie spełnione, jeżeli podczas jego oceny zostanie przyznane minimum 6 punkty.</w:t>
            </w:r>
          </w:p>
        </w:tc>
      </w:tr>
      <w:tr w:rsidR="00B11567" w:rsidRPr="003D6CD5" w:rsidTr="00B11567">
        <w:trPr>
          <w:trHeight w:val="374"/>
        </w:trPr>
        <w:tc>
          <w:tcPr>
            <w:tcW w:w="14220" w:type="dxa"/>
            <w:gridSpan w:val="4"/>
            <w:shd w:val="clear" w:color="auto" w:fill="BFBFBF"/>
          </w:tcPr>
          <w:p w:rsidR="00B11567" w:rsidRPr="003D6CD5" w:rsidRDefault="00B11567" w:rsidP="00B11567">
            <w:pPr>
              <w:spacing w:before="40" w:after="40" w:line="240" w:lineRule="auto"/>
              <w:contextualSpacing/>
              <w:jc w:val="center"/>
              <w:rPr>
                <w:rFonts w:ascii="Myriad Pro" w:hAnsi="Myriad Pro" w:cs="Arial"/>
                <w:b/>
                <w:sz w:val="20"/>
              </w:rPr>
            </w:pPr>
            <w:r w:rsidRPr="003D6CD5">
              <w:rPr>
                <w:rFonts w:ascii="Myriad Pro" w:hAnsi="Myriad Pro" w:cs="Arial"/>
                <w:b/>
                <w:sz w:val="20"/>
              </w:rPr>
              <w:lastRenderedPageBreak/>
              <w:t>Kryteria jakości oceniane przez IP ZIT RPO WZ</w:t>
            </w:r>
          </w:p>
        </w:tc>
      </w:tr>
      <w:tr w:rsidR="00B11567" w:rsidRPr="003D6CD5" w:rsidTr="00B11567">
        <w:trPr>
          <w:trHeight w:val="457"/>
        </w:trPr>
        <w:tc>
          <w:tcPr>
            <w:tcW w:w="536" w:type="dxa"/>
            <w:vMerge w:val="restart"/>
          </w:tcPr>
          <w:p w:rsidR="00B11567" w:rsidRPr="003D6CD5" w:rsidRDefault="00B11567" w:rsidP="00912095">
            <w:pPr>
              <w:pStyle w:val="Akapitzlist"/>
              <w:numPr>
                <w:ilvl w:val="0"/>
                <w:numId w:val="117"/>
              </w:numPr>
              <w:spacing w:before="40" w:after="40" w:line="240" w:lineRule="auto"/>
              <w:rPr>
                <w:rFonts w:cs="Arial"/>
              </w:rPr>
            </w:pPr>
          </w:p>
        </w:tc>
        <w:tc>
          <w:tcPr>
            <w:tcW w:w="2833" w:type="dxa"/>
            <w:vMerge w:val="restart"/>
            <w:shd w:val="clear" w:color="auto" w:fill="auto"/>
          </w:tcPr>
          <w:p w:rsidR="00B11567" w:rsidRPr="003D6CD5" w:rsidRDefault="00B11567" w:rsidP="00B11567">
            <w:pPr>
              <w:rPr>
                <w:rFonts w:ascii="Myriad Pro" w:eastAsia="MyriadPro-Regular" w:hAnsi="Myriad Pro" w:cs="Arial"/>
                <w:sz w:val="20"/>
              </w:rPr>
            </w:pPr>
            <w:r w:rsidRPr="003D6CD5">
              <w:rPr>
                <w:rFonts w:ascii="Myriad Pro" w:eastAsia="MyriadPro-Regular" w:hAnsi="Myriad Pro" w:cs="Arial"/>
                <w:sz w:val="20"/>
              </w:rPr>
              <w:t>Odpowiedniość/ Adekwatność/ Trafność wobec założeń Strategii ZIT</w:t>
            </w:r>
          </w:p>
        </w:tc>
        <w:tc>
          <w:tcPr>
            <w:tcW w:w="6095" w:type="dxa"/>
            <w:shd w:val="clear" w:color="auto" w:fill="auto"/>
          </w:tcPr>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Kategoria kryterium mająca na celu zapewnienie, aby wybrane do dofinansowania projekty w jak największym stopniu przyczyniały się do realizacji Strategii ZIT Szczecińskiego Obszaru Metropolitalnego, została uszeregowana w następujący sposób:</w:t>
            </w:r>
          </w:p>
        </w:tc>
        <w:tc>
          <w:tcPr>
            <w:tcW w:w="4756"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p>
        </w:tc>
      </w:tr>
      <w:tr w:rsidR="00B11567" w:rsidRPr="003D6CD5" w:rsidTr="00B11567">
        <w:trPr>
          <w:trHeight w:val="457"/>
        </w:trPr>
        <w:tc>
          <w:tcPr>
            <w:tcW w:w="536" w:type="dxa"/>
            <w:vMerge/>
          </w:tcPr>
          <w:p w:rsidR="00B11567" w:rsidRPr="003D6CD5" w:rsidRDefault="00B11567" w:rsidP="00912095">
            <w:pPr>
              <w:pStyle w:val="Akapitzlist"/>
              <w:numPr>
                <w:ilvl w:val="0"/>
                <w:numId w:val="117"/>
              </w:numPr>
              <w:spacing w:before="40" w:after="40" w:line="240" w:lineRule="auto"/>
              <w:rPr>
                <w:rFonts w:cs="Arial"/>
              </w:rPr>
            </w:pPr>
          </w:p>
        </w:tc>
        <w:tc>
          <w:tcPr>
            <w:tcW w:w="2833" w:type="dxa"/>
            <w:vMerge/>
            <w:shd w:val="clear" w:color="auto" w:fill="auto"/>
          </w:tcPr>
          <w:p w:rsidR="00B11567" w:rsidRPr="003D6CD5" w:rsidDel="0050381E" w:rsidRDefault="00B11567" w:rsidP="00B11567">
            <w:pPr>
              <w:rPr>
                <w:rFonts w:ascii="Myriad Pro" w:eastAsia="MyriadPro-Regular" w:hAnsi="Myriad Pro" w:cs="Arial"/>
                <w:i/>
                <w:sz w:val="20"/>
                <w:highlight w:val="lightGray"/>
              </w:rPr>
            </w:pPr>
          </w:p>
        </w:tc>
        <w:tc>
          <w:tcPr>
            <w:tcW w:w="6095" w:type="dxa"/>
            <w:shd w:val="clear" w:color="auto" w:fill="auto"/>
          </w:tcPr>
          <w:p w:rsidR="00B11567" w:rsidRPr="003D6CD5" w:rsidDel="0050381E"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 xml:space="preserve">1. </w:t>
            </w:r>
            <w:r w:rsidRPr="003D6CD5">
              <w:rPr>
                <w:rFonts w:ascii="Myriad Pro" w:eastAsia="MyriadPro-Regular" w:hAnsi="Myriad Pro" w:cs="Arial"/>
                <w:b/>
                <w:sz w:val="20"/>
              </w:rPr>
              <w:t>Stopień realizacji wskaźników Strategii ZIT SOM</w:t>
            </w:r>
            <w:r w:rsidRPr="003D6CD5">
              <w:rPr>
                <w:rFonts w:ascii="Myriad Pro" w:eastAsia="MyriadPro-Regular" w:hAnsi="Myriad Pro" w:cs="Arial"/>
                <w:sz w:val="20"/>
              </w:rPr>
              <w:t xml:space="preserve"> </w:t>
            </w:r>
            <w:r w:rsidRPr="003D6CD5">
              <w:rPr>
                <w:rFonts w:ascii="Myriad Pro" w:eastAsia="MyriadPro-Regular" w:hAnsi="Myriad Pro" w:cs="Arial"/>
                <w:sz w:val="20"/>
              </w:rPr>
              <w:br/>
              <w:t>Ocenie podlegać będzie stopień w jakim projekt realizuje założone w Strategii wskaźniki określone dla wskazanego działania.</w:t>
            </w:r>
          </w:p>
        </w:tc>
        <w:tc>
          <w:tcPr>
            <w:tcW w:w="4756"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 xml:space="preserve">Ocena spełniania kryterium dokonywana jest w ramach skali punktowej. </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Skala punktów 1-24</w:t>
            </w:r>
          </w:p>
          <w:p w:rsidR="00B11567" w:rsidRPr="003D6CD5" w:rsidDel="0050381E"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Dla kryterium nie określono minimum punktowego.</w:t>
            </w:r>
          </w:p>
        </w:tc>
      </w:tr>
      <w:tr w:rsidR="00B11567" w:rsidRPr="003D6CD5" w:rsidTr="00B11567">
        <w:trPr>
          <w:trHeight w:val="457"/>
        </w:trPr>
        <w:tc>
          <w:tcPr>
            <w:tcW w:w="536" w:type="dxa"/>
            <w:vMerge/>
          </w:tcPr>
          <w:p w:rsidR="00B11567" w:rsidRPr="003D6CD5" w:rsidRDefault="00B11567" w:rsidP="00912095">
            <w:pPr>
              <w:pStyle w:val="Akapitzlist"/>
              <w:numPr>
                <w:ilvl w:val="0"/>
                <w:numId w:val="117"/>
              </w:numPr>
              <w:spacing w:before="40" w:after="40" w:line="240" w:lineRule="auto"/>
              <w:rPr>
                <w:rFonts w:cs="Arial"/>
              </w:rPr>
            </w:pPr>
          </w:p>
        </w:tc>
        <w:tc>
          <w:tcPr>
            <w:tcW w:w="2833" w:type="dxa"/>
            <w:vMerge/>
            <w:shd w:val="clear" w:color="auto" w:fill="auto"/>
          </w:tcPr>
          <w:p w:rsidR="00B11567" w:rsidRPr="003D6CD5" w:rsidDel="0050381E" w:rsidRDefault="00B11567" w:rsidP="00B11567">
            <w:pPr>
              <w:rPr>
                <w:rFonts w:ascii="Myriad Pro" w:eastAsia="MyriadPro-Regular" w:hAnsi="Myriad Pro" w:cs="Arial"/>
                <w:i/>
                <w:sz w:val="20"/>
                <w:highlight w:val="lightGray"/>
              </w:rPr>
            </w:pPr>
          </w:p>
        </w:tc>
        <w:tc>
          <w:tcPr>
            <w:tcW w:w="6095" w:type="dxa"/>
            <w:shd w:val="clear" w:color="auto" w:fill="auto"/>
          </w:tcPr>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2.</w:t>
            </w:r>
            <w:r>
              <w:rPr>
                <w:rFonts w:ascii="Myriad Pro" w:eastAsia="MyriadPro-Regular" w:hAnsi="Myriad Pro" w:cs="Arial"/>
                <w:sz w:val="20"/>
              </w:rPr>
              <w:t xml:space="preserve"> </w:t>
            </w:r>
            <w:r w:rsidRPr="003D6CD5">
              <w:rPr>
                <w:rFonts w:ascii="Myriad Pro" w:eastAsia="MyriadPro-Regular" w:hAnsi="Myriad Pro" w:cs="Arial"/>
                <w:b/>
                <w:sz w:val="20"/>
              </w:rPr>
              <w:t>Potencjał rozwojowy projektu</w:t>
            </w:r>
            <w:r w:rsidRPr="003D6CD5">
              <w:rPr>
                <w:rFonts w:ascii="Myriad Pro" w:eastAsia="MyriadPro-Regular" w:hAnsi="Myriad Pro" w:cs="Arial"/>
                <w:sz w:val="20"/>
              </w:rPr>
              <w:t xml:space="preserve"> </w:t>
            </w:r>
            <w:r w:rsidRPr="003D6CD5">
              <w:rPr>
                <w:rFonts w:ascii="Myriad Pro" w:eastAsia="MyriadPro-Regular" w:hAnsi="Myriad Pro" w:cs="Arial"/>
                <w:sz w:val="20"/>
              </w:rPr>
              <w:br/>
              <w:t xml:space="preserve">W ramach kryterium oceniane będzie czy projekt jest kontynuacją lub uzupełnieniem zrealizowanych/trwających projektów bądź zaplanowanych projektów. Przedsięwzięcia wskazywane jako kontynuacja/uzupełnienie/rozwinięcie mogą wykazywać finansowanie z dowolnego źródła, ale muszą rozwiązywać problem zidentyfikowany w Strategii ZIT oraz być realizowane na obszarze/części obszaru funkcjonalnego SOM </w:t>
            </w:r>
          </w:p>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 xml:space="preserve">Projekt, dla którego nie wykazano potencjału rozwojowego </w:t>
            </w:r>
            <w:r w:rsidRPr="003D6CD5">
              <w:rPr>
                <w:rFonts w:ascii="Myriad Pro" w:eastAsia="MyriadPro-Regular" w:hAnsi="Myriad Pro" w:cs="Arial"/>
                <w:sz w:val="20"/>
              </w:rPr>
              <w:lastRenderedPageBreak/>
              <w:t xml:space="preserve">uzyskuje 0 punktów. </w:t>
            </w:r>
          </w:p>
          <w:p w:rsidR="00B11567" w:rsidRPr="003D6CD5" w:rsidDel="0050381E"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0 punktów nie dyskwalifikuje projektu.</w:t>
            </w:r>
          </w:p>
        </w:tc>
        <w:tc>
          <w:tcPr>
            <w:tcW w:w="4756"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lastRenderedPageBreak/>
              <w:t>Ocena spełniania kryterium dokonywana jest w ramach skali punktowej.</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Skala punktów 0-6</w:t>
            </w:r>
          </w:p>
          <w:p w:rsidR="00B11567" w:rsidRPr="003D6CD5" w:rsidDel="0050381E"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Dla kryterium nie określono minimum punktowego.</w:t>
            </w:r>
          </w:p>
        </w:tc>
      </w:tr>
      <w:tr w:rsidR="00B11567" w:rsidRPr="003D6CD5" w:rsidTr="00B11567">
        <w:trPr>
          <w:trHeight w:val="992"/>
        </w:trPr>
        <w:tc>
          <w:tcPr>
            <w:tcW w:w="536" w:type="dxa"/>
            <w:vMerge/>
          </w:tcPr>
          <w:p w:rsidR="00B11567" w:rsidRPr="003D6CD5" w:rsidRDefault="00B11567" w:rsidP="00912095">
            <w:pPr>
              <w:pStyle w:val="Akapitzlist"/>
              <w:numPr>
                <w:ilvl w:val="0"/>
                <w:numId w:val="117"/>
              </w:numPr>
              <w:spacing w:before="40" w:after="40" w:line="240" w:lineRule="auto"/>
              <w:rPr>
                <w:rFonts w:cs="Arial"/>
              </w:rPr>
            </w:pPr>
          </w:p>
        </w:tc>
        <w:tc>
          <w:tcPr>
            <w:tcW w:w="2833" w:type="dxa"/>
            <w:vMerge/>
            <w:shd w:val="clear" w:color="auto" w:fill="auto"/>
          </w:tcPr>
          <w:p w:rsidR="00B11567" w:rsidRPr="003D6CD5" w:rsidDel="0050381E" w:rsidRDefault="00B11567" w:rsidP="00B11567">
            <w:pPr>
              <w:rPr>
                <w:rFonts w:ascii="Myriad Pro" w:eastAsia="MyriadPro-Regular" w:hAnsi="Myriad Pro" w:cs="Arial"/>
                <w:i/>
                <w:sz w:val="20"/>
                <w:highlight w:val="lightGray"/>
              </w:rPr>
            </w:pPr>
          </w:p>
        </w:tc>
        <w:tc>
          <w:tcPr>
            <w:tcW w:w="6095" w:type="dxa"/>
            <w:shd w:val="clear" w:color="auto" w:fill="auto"/>
          </w:tcPr>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 xml:space="preserve">3. </w:t>
            </w:r>
            <w:r w:rsidRPr="003D6CD5">
              <w:rPr>
                <w:rFonts w:ascii="Myriad Pro" w:eastAsia="MyriadPro-Regular" w:hAnsi="Myriad Pro" w:cs="Arial"/>
                <w:b/>
                <w:sz w:val="20"/>
              </w:rPr>
              <w:t>Zintegrowany i komplementarny charakter projektu</w:t>
            </w:r>
            <w:r w:rsidRPr="003D6CD5">
              <w:rPr>
                <w:rFonts w:ascii="Myriad Pro" w:eastAsia="MyriadPro-Regular" w:hAnsi="Myriad Pro" w:cs="Arial"/>
                <w:sz w:val="20"/>
              </w:rPr>
              <w:t xml:space="preserve"> </w:t>
            </w:r>
            <w:r w:rsidRPr="003D6CD5">
              <w:rPr>
                <w:rFonts w:ascii="Myriad Pro" w:eastAsia="MyriadPro-Regular" w:hAnsi="Myriad Pro" w:cs="Arial"/>
                <w:sz w:val="20"/>
              </w:rPr>
              <w:br/>
              <w:t xml:space="preserve">Ocenie podlegać będzie stopień zintegrowania lub komplementarności projektu z innymi projektami zrealizowanymi, realizowanymi bądź planowanymi do realizacji w ramach Strategii ZIT SOM. </w:t>
            </w:r>
          </w:p>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 xml:space="preserve">Projekt, dla którego nie wykazano zintegrowania lub komplementarności z innymi przedsięwzięciami/działaniami uzyskuje 0 punktów. </w:t>
            </w:r>
          </w:p>
          <w:p w:rsidR="00B11567" w:rsidRPr="003D6CD5" w:rsidDel="0050381E"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0 punktów nie dyskwalifikuje projektu.</w:t>
            </w:r>
          </w:p>
        </w:tc>
        <w:tc>
          <w:tcPr>
            <w:tcW w:w="4756"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Ocena spełniania kryterium dokonywana jest w ramach skali punktowej.</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Skala punktów 0-18</w:t>
            </w:r>
          </w:p>
          <w:p w:rsidR="00B11567" w:rsidRPr="003D6CD5" w:rsidDel="0050381E"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Dla kryterium nie określono minimum punktowego.</w:t>
            </w:r>
          </w:p>
        </w:tc>
      </w:tr>
      <w:tr w:rsidR="00B11567" w:rsidRPr="003D6CD5" w:rsidTr="00B11567">
        <w:trPr>
          <w:trHeight w:val="457"/>
        </w:trPr>
        <w:tc>
          <w:tcPr>
            <w:tcW w:w="536" w:type="dxa"/>
            <w:vMerge/>
          </w:tcPr>
          <w:p w:rsidR="00B11567" w:rsidRPr="003D6CD5" w:rsidRDefault="00B11567" w:rsidP="00912095">
            <w:pPr>
              <w:pStyle w:val="Akapitzlist"/>
              <w:numPr>
                <w:ilvl w:val="0"/>
                <w:numId w:val="117"/>
              </w:numPr>
              <w:spacing w:before="40" w:after="40" w:line="240" w:lineRule="auto"/>
              <w:rPr>
                <w:rFonts w:cs="Arial"/>
              </w:rPr>
            </w:pPr>
          </w:p>
        </w:tc>
        <w:tc>
          <w:tcPr>
            <w:tcW w:w="2833" w:type="dxa"/>
            <w:vMerge/>
            <w:shd w:val="clear" w:color="auto" w:fill="auto"/>
          </w:tcPr>
          <w:p w:rsidR="00B11567" w:rsidRPr="003D6CD5" w:rsidDel="0050381E" w:rsidRDefault="00B11567" w:rsidP="00B11567">
            <w:pPr>
              <w:rPr>
                <w:rFonts w:ascii="Myriad Pro" w:eastAsia="MyriadPro-Regular" w:hAnsi="Myriad Pro" w:cs="Arial"/>
                <w:i/>
                <w:sz w:val="20"/>
                <w:highlight w:val="lightGray"/>
              </w:rPr>
            </w:pPr>
          </w:p>
        </w:tc>
        <w:tc>
          <w:tcPr>
            <w:tcW w:w="6095" w:type="dxa"/>
            <w:shd w:val="clear" w:color="auto" w:fill="auto"/>
          </w:tcPr>
          <w:p w:rsidR="00B11567" w:rsidRPr="003D6CD5" w:rsidDel="0050381E"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4.</w:t>
            </w:r>
            <w:r>
              <w:rPr>
                <w:rFonts w:ascii="Myriad Pro" w:eastAsia="MyriadPro-Regular" w:hAnsi="Myriad Pro" w:cs="Arial"/>
                <w:sz w:val="20"/>
              </w:rPr>
              <w:t xml:space="preserve"> </w:t>
            </w:r>
            <w:r w:rsidRPr="003D6CD5">
              <w:rPr>
                <w:rFonts w:ascii="Myriad Pro" w:eastAsia="MyriadPro-Regular" w:hAnsi="Myriad Pro" w:cs="Arial"/>
                <w:b/>
                <w:sz w:val="20"/>
              </w:rPr>
              <w:t>Szczegółowy charakter projektu</w:t>
            </w:r>
            <w:r w:rsidRPr="003D6CD5">
              <w:rPr>
                <w:rFonts w:ascii="Myriad Pro" w:eastAsia="MyriadPro-Regular" w:hAnsi="Myriad Pro" w:cs="Arial"/>
                <w:sz w:val="20"/>
              </w:rPr>
              <w:t xml:space="preserve"> </w:t>
            </w:r>
            <w:r w:rsidRPr="003D6CD5">
              <w:rPr>
                <w:rFonts w:ascii="Myriad Pro" w:eastAsia="MyriadPro-Regular" w:hAnsi="Myriad Pro" w:cs="Arial"/>
                <w:sz w:val="20"/>
              </w:rPr>
              <w:br/>
              <w:t>Ocenie podlegać będzie w jakim stopniu projekt umożliwi zastosowanie nowoczesnych metod i narzędzi z ukierunkowaniem na obszary wiejskie. Najwyżej punktowane będą projekty przyczyniające się do ograniczenia nierówności w dysproporcjach pomiędzy kształceniem w szkołach wiejskich i miejskich.</w:t>
            </w:r>
          </w:p>
        </w:tc>
        <w:tc>
          <w:tcPr>
            <w:tcW w:w="4756"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 xml:space="preserve">Ocena spełniania kryterium dokonywana jest w ramach skali punktowej. </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Skala punktów 1-12</w:t>
            </w:r>
          </w:p>
          <w:p w:rsidR="00B11567" w:rsidRPr="003D6CD5" w:rsidDel="0050381E"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Dla kryterium nie określono minimum punktowego.</w:t>
            </w:r>
          </w:p>
        </w:tc>
      </w:tr>
    </w:tbl>
    <w:p w:rsidR="00B11567" w:rsidRPr="003D6CD5" w:rsidRDefault="00B11567" w:rsidP="00B11567">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24"/>
        <w:gridCol w:w="6082"/>
        <w:gridCol w:w="4733"/>
      </w:tblGrid>
      <w:tr w:rsidR="00B11567" w:rsidRPr="003D6CD5" w:rsidTr="00B11567">
        <w:trPr>
          <w:jc w:val="center"/>
        </w:trPr>
        <w:tc>
          <w:tcPr>
            <w:tcW w:w="14175" w:type="dxa"/>
            <w:gridSpan w:val="4"/>
            <w:shd w:val="clear" w:color="auto" w:fill="D9D9D9"/>
            <w:vAlign w:val="center"/>
          </w:tcPr>
          <w:p w:rsidR="00B11567" w:rsidRPr="003D6CD5" w:rsidRDefault="00B11567" w:rsidP="00B11567">
            <w:pPr>
              <w:spacing w:before="40" w:after="40"/>
              <w:jc w:val="center"/>
              <w:rPr>
                <w:rFonts w:ascii="Myriad Pro" w:hAnsi="Myriad Pro" w:cs="Arial"/>
                <w:b/>
                <w:sz w:val="20"/>
              </w:rPr>
            </w:pPr>
            <w:r w:rsidRPr="003D6CD5">
              <w:rPr>
                <w:rFonts w:ascii="Myriad Pro" w:hAnsi="Myriad Pro" w:cs="Arial"/>
                <w:b/>
                <w:sz w:val="20"/>
              </w:rPr>
              <w:t>Kryteria administracyjności</w:t>
            </w:r>
          </w:p>
        </w:tc>
      </w:tr>
      <w:tr w:rsidR="00B11567" w:rsidRPr="003D6CD5" w:rsidTr="00B11567">
        <w:trPr>
          <w:jc w:val="center"/>
        </w:trPr>
        <w:tc>
          <w:tcPr>
            <w:tcW w:w="536" w:type="dxa"/>
            <w:shd w:val="clear" w:color="auto" w:fill="auto"/>
          </w:tcPr>
          <w:p w:rsidR="00B11567" w:rsidRPr="003D6CD5" w:rsidRDefault="00B11567" w:rsidP="00B11567">
            <w:pPr>
              <w:spacing w:before="40" w:after="40"/>
              <w:ind w:left="-22"/>
              <w:rPr>
                <w:rFonts w:ascii="Myriad Pro" w:hAnsi="Myriad Pro" w:cs="Arial"/>
                <w:sz w:val="20"/>
              </w:rPr>
            </w:pPr>
            <w:r w:rsidRPr="003D6CD5">
              <w:rPr>
                <w:rFonts w:ascii="Myriad Pro" w:hAnsi="Myriad Pro" w:cs="Arial"/>
                <w:sz w:val="20"/>
              </w:rPr>
              <w:t>L.p.</w:t>
            </w:r>
          </w:p>
        </w:tc>
        <w:tc>
          <w:tcPr>
            <w:tcW w:w="2824" w:type="dxa"/>
            <w:shd w:val="clear" w:color="auto" w:fill="auto"/>
            <w:vAlign w:val="center"/>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Nazwa kryterium</w:t>
            </w:r>
          </w:p>
        </w:tc>
        <w:tc>
          <w:tcPr>
            <w:tcW w:w="6082" w:type="dxa"/>
            <w:shd w:val="clear" w:color="auto" w:fill="auto"/>
            <w:vAlign w:val="center"/>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Definicja kryterium</w:t>
            </w:r>
          </w:p>
        </w:tc>
        <w:tc>
          <w:tcPr>
            <w:tcW w:w="4733" w:type="dxa"/>
            <w:shd w:val="clear" w:color="auto" w:fill="auto"/>
            <w:vAlign w:val="center"/>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Opis znaczenia kryterium</w:t>
            </w:r>
          </w:p>
        </w:tc>
      </w:tr>
      <w:tr w:rsidR="00B11567" w:rsidRPr="003D6CD5" w:rsidTr="00B11567">
        <w:trPr>
          <w:jc w:val="center"/>
        </w:trPr>
        <w:tc>
          <w:tcPr>
            <w:tcW w:w="536" w:type="dxa"/>
            <w:shd w:val="clear" w:color="auto" w:fill="auto"/>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1</w:t>
            </w:r>
          </w:p>
        </w:tc>
        <w:tc>
          <w:tcPr>
            <w:tcW w:w="2824" w:type="dxa"/>
            <w:shd w:val="clear" w:color="auto" w:fill="auto"/>
            <w:vAlign w:val="center"/>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2</w:t>
            </w:r>
          </w:p>
        </w:tc>
        <w:tc>
          <w:tcPr>
            <w:tcW w:w="6082" w:type="dxa"/>
            <w:shd w:val="clear" w:color="auto" w:fill="auto"/>
            <w:vAlign w:val="center"/>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3</w:t>
            </w:r>
          </w:p>
        </w:tc>
        <w:tc>
          <w:tcPr>
            <w:tcW w:w="4733" w:type="dxa"/>
            <w:shd w:val="clear" w:color="auto" w:fill="auto"/>
            <w:vAlign w:val="center"/>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4</w:t>
            </w:r>
          </w:p>
        </w:tc>
      </w:tr>
      <w:tr w:rsidR="00B11567" w:rsidRPr="003D6CD5" w:rsidTr="00B11567">
        <w:trPr>
          <w:jc w:val="center"/>
        </w:trPr>
        <w:tc>
          <w:tcPr>
            <w:tcW w:w="536" w:type="dxa"/>
            <w:shd w:val="clear" w:color="auto" w:fill="auto"/>
          </w:tcPr>
          <w:p w:rsidR="00B11567" w:rsidRPr="003D6CD5" w:rsidRDefault="00B11567" w:rsidP="00912095">
            <w:pPr>
              <w:pStyle w:val="Akapitzlist"/>
              <w:numPr>
                <w:ilvl w:val="0"/>
                <w:numId w:val="118"/>
              </w:numPr>
              <w:spacing w:before="40" w:after="40"/>
              <w:ind w:left="357" w:hanging="357"/>
              <w:contextualSpacing w:val="0"/>
              <w:rPr>
                <w:rFonts w:cs="Arial"/>
              </w:rPr>
            </w:pPr>
          </w:p>
        </w:tc>
        <w:tc>
          <w:tcPr>
            <w:tcW w:w="2824" w:type="dxa"/>
            <w:shd w:val="clear" w:color="auto" w:fill="auto"/>
          </w:tcPr>
          <w:p w:rsidR="00B11567" w:rsidRPr="003D6CD5" w:rsidRDefault="00B11567" w:rsidP="00B11567">
            <w:pPr>
              <w:spacing w:before="40" w:after="40"/>
              <w:rPr>
                <w:rFonts w:ascii="Myriad Pro" w:hAnsi="Myriad Pro" w:cs="Arial"/>
                <w:sz w:val="20"/>
              </w:rPr>
            </w:pPr>
            <w:r w:rsidRPr="003D6CD5">
              <w:rPr>
                <w:rFonts w:ascii="Myriad Pro" w:hAnsi="Myriad Pro" w:cs="Arial"/>
                <w:sz w:val="20"/>
              </w:rPr>
              <w:t>Intensywność wsparcia</w:t>
            </w:r>
          </w:p>
        </w:tc>
        <w:tc>
          <w:tcPr>
            <w:tcW w:w="6082"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 xml:space="preserve">Wnioskowana kwota i poziom wsparcia są zgodne z zapisami </w:t>
            </w:r>
            <w:r w:rsidRPr="003D6CD5">
              <w:rPr>
                <w:rFonts w:ascii="Myriad Pro" w:hAnsi="Myriad Pro" w:cs="Arial"/>
                <w:i/>
                <w:sz w:val="20"/>
              </w:rPr>
              <w:t>Regulaminu konkursu</w:t>
            </w:r>
            <w:r w:rsidRPr="003D6CD5">
              <w:rPr>
                <w:rFonts w:ascii="Myriad Pro" w:hAnsi="Myriad Pro" w:cs="Arial"/>
                <w:sz w:val="20"/>
              </w:rPr>
              <w:t>.</w:t>
            </w:r>
          </w:p>
        </w:tc>
        <w:tc>
          <w:tcPr>
            <w:tcW w:w="4733"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Spełnienie kryterium jest konieczne do przyznania dofinansowania.</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Projekty niespełniające kryterium kierowane są do poprawy lub uzupełnienia.</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Ocena spełniania kryterium polega na przypisaniu wartości logicznych „tak”, „nie”.</w:t>
            </w:r>
          </w:p>
        </w:tc>
      </w:tr>
      <w:tr w:rsidR="00B11567" w:rsidRPr="003D6CD5" w:rsidTr="00B11567">
        <w:trPr>
          <w:jc w:val="center"/>
        </w:trPr>
        <w:tc>
          <w:tcPr>
            <w:tcW w:w="536" w:type="dxa"/>
            <w:shd w:val="clear" w:color="auto" w:fill="auto"/>
          </w:tcPr>
          <w:p w:rsidR="00B11567" w:rsidRPr="003D6CD5" w:rsidRDefault="00B11567" w:rsidP="00912095">
            <w:pPr>
              <w:pStyle w:val="Akapitzlist"/>
              <w:numPr>
                <w:ilvl w:val="0"/>
                <w:numId w:val="118"/>
              </w:numPr>
              <w:spacing w:before="40" w:after="40"/>
              <w:ind w:left="357" w:hanging="357"/>
              <w:contextualSpacing w:val="0"/>
              <w:rPr>
                <w:rFonts w:cs="Arial"/>
              </w:rPr>
            </w:pPr>
          </w:p>
        </w:tc>
        <w:tc>
          <w:tcPr>
            <w:tcW w:w="2824" w:type="dxa"/>
            <w:shd w:val="clear" w:color="auto" w:fill="auto"/>
          </w:tcPr>
          <w:p w:rsidR="00B11567" w:rsidRPr="003D6CD5" w:rsidRDefault="00B11567" w:rsidP="00B11567">
            <w:pPr>
              <w:spacing w:before="40" w:after="40"/>
              <w:rPr>
                <w:rFonts w:ascii="Myriad Pro" w:hAnsi="Myriad Pro" w:cs="Arial"/>
                <w:sz w:val="20"/>
              </w:rPr>
            </w:pPr>
            <w:r w:rsidRPr="003D6CD5">
              <w:rPr>
                <w:rFonts w:ascii="Myriad Pro" w:hAnsi="Myriad Pro" w:cs="Arial"/>
                <w:sz w:val="20"/>
              </w:rPr>
              <w:t>Zgodność z kwalifikowalnością wydatków</w:t>
            </w:r>
          </w:p>
        </w:tc>
        <w:tc>
          <w:tcPr>
            <w:tcW w:w="6082" w:type="dxa"/>
            <w:shd w:val="clear" w:color="auto" w:fill="auto"/>
          </w:tcPr>
          <w:p w:rsidR="00B11567" w:rsidRPr="003D6CD5" w:rsidRDefault="00B11567" w:rsidP="00B11567">
            <w:pPr>
              <w:autoSpaceDE w:val="0"/>
              <w:autoSpaceDN w:val="0"/>
              <w:adjustRightInd w:val="0"/>
              <w:spacing w:after="0" w:line="240" w:lineRule="auto"/>
              <w:jc w:val="both"/>
              <w:rPr>
                <w:rFonts w:ascii="Myriad Pro" w:hAnsi="Myriad Pro" w:cs="MyriadPro-It"/>
                <w:i/>
                <w:sz w:val="20"/>
              </w:rPr>
            </w:pPr>
            <w:r w:rsidRPr="003D6CD5">
              <w:rPr>
                <w:rFonts w:ascii="Myriad Pro" w:eastAsia="MyriadPro-Regular" w:hAnsi="Myriad Pro" w:cs="Arial"/>
                <w:sz w:val="20"/>
              </w:rPr>
              <w:t xml:space="preserve">Wydatki w projekcie są zgodne z </w:t>
            </w:r>
            <w:r w:rsidRPr="003D6CD5">
              <w:rPr>
                <w:rFonts w:ascii="Myriad Pro" w:eastAsia="MyriadPro-Regular" w:hAnsi="Myriad Pro" w:cs="Arial"/>
                <w:i/>
                <w:sz w:val="20"/>
              </w:rPr>
              <w:t xml:space="preserve">Wytycznymi </w:t>
            </w:r>
            <w:r w:rsidRPr="003D6CD5">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Pr>
                <w:rFonts w:ascii="Myriad Pro" w:eastAsia="MyriadPro-Regular" w:hAnsi="Myriad Pro" w:cs="Arial"/>
                <w:sz w:val="20"/>
              </w:rPr>
              <w:t xml:space="preserve"> oraz </w:t>
            </w:r>
            <w:r w:rsidRPr="003D6CD5">
              <w:rPr>
                <w:rFonts w:ascii="Myriad Pro" w:eastAsia="MyriadPro-Regular" w:hAnsi="Myriad Pro" w:cs="Arial"/>
                <w:sz w:val="20"/>
              </w:rPr>
              <w:t>z</w:t>
            </w:r>
            <w:r w:rsidRPr="003D6CD5">
              <w:rPr>
                <w:rFonts w:ascii="Myriad Pro" w:eastAsia="MyriadPro-Regular" w:hAnsi="Myriad Pro" w:cs="Arial"/>
                <w:i/>
                <w:sz w:val="20"/>
              </w:rPr>
              <w:t xml:space="preserve"> </w:t>
            </w:r>
            <w:r w:rsidRPr="003D6CD5">
              <w:rPr>
                <w:rFonts w:ascii="Myriad Pro" w:hAnsi="Myriad Pro" w:cs="Arial"/>
                <w:i/>
                <w:sz w:val="20"/>
              </w:rPr>
              <w:t>Wytycznymi w zakresie realizacji przedsięwzięć z udziałem środków Europejskiego Funduszu Społecznego w obszarze edukacji na lata 2014 – 2020.</w:t>
            </w:r>
          </w:p>
          <w:p w:rsidR="00B11567" w:rsidRPr="003D6CD5" w:rsidRDefault="00B11567" w:rsidP="00B11567">
            <w:pPr>
              <w:autoSpaceDE w:val="0"/>
              <w:autoSpaceDN w:val="0"/>
              <w:adjustRightInd w:val="0"/>
              <w:spacing w:after="0" w:line="240" w:lineRule="auto"/>
              <w:jc w:val="both"/>
              <w:rPr>
                <w:rFonts w:ascii="Myriad Pro" w:eastAsia="MyriadPro-Regular" w:hAnsi="Myriad Pro" w:cs="Arial"/>
                <w:sz w:val="20"/>
              </w:rPr>
            </w:pPr>
            <w:r w:rsidRPr="003D6CD5">
              <w:rPr>
                <w:rFonts w:ascii="Myriad Pro" w:eastAsia="MyriadPro-Regular" w:hAnsi="Myriad Pro" w:cs="Arial"/>
                <w:sz w:val="20"/>
              </w:rPr>
              <w:t>Planowane wydatki są uzasadnione, niezbędne, racjonalne i adekwatne do zakresu merytorycznego</w:t>
            </w:r>
            <w:r w:rsidRPr="003D6CD5">
              <w:rPr>
                <w:rFonts w:ascii="Myriad Pro" w:eastAsia="MyriadPro-Regular" w:hAnsi="Myriad Pro" w:cs="MyriadPro-Regular"/>
                <w:sz w:val="20"/>
              </w:rPr>
              <w:t xml:space="preserve"> </w:t>
            </w:r>
            <w:r w:rsidRPr="003D6CD5">
              <w:rPr>
                <w:rFonts w:ascii="Myriad Pro" w:eastAsia="MyriadPro-Regular" w:hAnsi="Myriad Pro" w:cs="Arial"/>
                <w:sz w:val="20"/>
              </w:rPr>
              <w:t>projek</w:t>
            </w:r>
            <w:r>
              <w:rPr>
                <w:rFonts w:ascii="Myriad Pro" w:eastAsia="MyriadPro-Regular" w:hAnsi="Myriad Pro" w:cs="Arial"/>
                <w:sz w:val="20"/>
              </w:rPr>
              <w:t xml:space="preserve">tu w tym opisu grupy docelowej </w:t>
            </w:r>
            <w:r w:rsidRPr="003D6CD5">
              <w:rPr>
                <w:rFonts w:ascii="Myriad Pro" w:eastAsia="MyriadPro-Regular" w:hAnsi="Myriad Pro" w:cs="Arial"/>
                <w:sz w:val="20"/>
              </w:rPr>
              <w:t>i planowanego wsparcia.</w:t>
            </w:r>
          </w:p>
          <w:p w:rsidR="00B11567" w:rsidRPr="003D6CD5" w:rsidRDefault="00B11567" w:rsidP="00B11567">
            <w:pPr>
              <w:autoSpaceDE w:val="0"/>
              <w:autoSpaceDN w:val="0"/>
              <w:adjustRightInd w:val="0"/>
              <w:spacing w:after="0" w:line="240" w:lineRule="auto"/>
              <w:jc w:val="both"/>
              <w:rPr>
                <w:rFonts w:ascii="Myriad Pro" w:eastAsia="MyriadPro-Regular" w:hAnsi="Myriad Pro" w:cs="Arial"/>
                <w:sz w:val="20"/>
              </w:rPr>
            </w:pPr>
            <w:r w:rsidRPr="003D6CD5">
              <w:rPr>
                <w:rFonts w:ascii="Myriad Pro" w:eastAsia="MyriadPro-Regular" w:hAnsi="Myriad Pro" w:cs="Arial"/>
                <w:sz w:val="20"/>
              </w:rPr>
              <w:t xml:space="preserve">Wydatki </w:t>
            </w:r>
            <w:r>
              <w:rPr>
                <w:rFonts w:ascii="Myriad Pro" w:eastAsia="MyriadPro-Regular" w:hAnsi="Myriad Pro" w:cs="Arial"/>
                <w:sz w:val="20"/>
              </w:rPr>
              <w:t xml:space="preserve">założone w projekcie są zgodne </w:t>
            </w:r>
            <w:r w:rsidRPr="003D6CD5">
              <w:rPr>
                <w:rFonts w:ascii="Myriad Pro" w:eastAsia="MyriadPro-Regular" w:hAnsi="Myriad Pro" w:cs="Arial"/>
                <w:sz w:val="20"/>
              </w:rPr>
              <w:t>z</w:t>
            </w:r>
            <w:r w:rsidRPr="003D6CD5">
              <w:rPr>
                <w:rFonts w:ascii="Myriad Pro" w:eastAsia="MyriadPro-Regular" w:hAnsi="Myriad Pro" w:cs="MyriadPro-Regular"/>
                <w:sz w:val="20"/>
              </w:rPr>
              <w:t xml:space="preserve"> </w:t>
            </w:r>
            <w:r w:rsidRPr="003D6CD5">
              <w:rPr>
                <w:rFonts w:ascii="Myriad Pro" w:eastAsia="MyriadPro-Regular" w:hAnsi="Myriad Pro" w:cs="Arial"/>
                <w:sz w:val="20"/>
              </w:rPr>
              <w:t>katalogiem wydatków,</w:t>
            </w:r>
            <w:r w:rsidRPr="003D6CD5">
              <w:rPr>
                <w:rFonts w:ascii="Myriad Pro" w:eastAsia="MyriadPro-Regular" w:hAnsi="Myriad Pro" w:cs="MyriadPro-Regular"/>
                <w:sz w:val="20"/>
              </w:rPr>
              <w:t xml:space="preserve"> </w:t>
            </w:r>
            <w:r w:rsidRPr="003D6CD5">
              <w:rPr>
                <w:rFonts w:ascii="Myriad Pro" w:eastAsia="MyriadPro-Regular" w:hAnsi="Myriad Pro" w:cs="Arial"/>
                <w:sz w:val="20"/>
              </w:rPr>
              <w:t>limitami (w tym stawką ryczałtową dla kosztów pośrednich) oraz zasadami kwalifikowalności określonymi w Regulaminie konkursu (jeśli dotyczy).</w:t>
            </w:r>
          </w:p>
          <w:p w:rsidR="00B11567" w:rsidRPr="003D6CD5" w:rsidRDefault="00B11567" w:rsidP="00B11567">
            <w:pPr>
              <w:autoSpaceDE w:val="0"/>
              <w:autoSpaceDN w:val="0"/>
              <w:adjustRightInd w:val="0"/>
              <w:spacing w:after="0" w:line="240" w:lineRule="auto"/>
              <w:jc w:val="both"/>
              <w:rPr>
                <w:rFonts w:ascii="Myriad Pro" w:eastAsia="MyriadPro-Regular" w:hAnsi="Myriad Pro" w:cs="Arial"/>
                <w:sz w:val="20"/>
              </w:rPr>
            </w:pPr>
            <w:r w:rsidRPr="003D6CD5">
              <w:rPr>
                <w:rFonts w:ascii="Myriad Pro" w:eastAsia="MyriadPro-Regular" w:hAnsi="Myriad Pro" w:cs="Arial"/>
                <w:sz w:val="20"/>
              </w:rPr>
              <w:t xml:space="preserve">Poziom wydatków w ramach cross </w:t>
            </w:r>
            <w:proofErr w:type="spellStart"/>
            <w:r w:rsidRPr="003D6CD5">
              <w:rPr>
                <w:rFonts w:ascii="Myriad Pro" w:eastAsia="MyriadPro-Regular" w:hAnsi="Myriad Pro" w:cs="Arial"/>
                <w:sz w:val="20"/>
              </w:rPr>
              <w:t>financingu</w:t>
            </w:r>
            <w:proofErr w:type="spellEnd"/>
            <w:r w:rsidRPr="003D6CD5">
              <w:rPr>
                <w:rFonts w:ascii="Myriad Pro" w:eastAsia="MyriadPro-Regular" w:hAnsi="Myriad Pro" w:cs="Arial"/>
                <w:sz w:val="20"/>
              </w:rPr>
              <w:t xml:space="preserve"> oraz środków trwałych jest zgodny z poziomem tych wydatków wskazanym w Regulaminie konkursu.</w:t>
            </w:r>
          </w:p>
        </w:tc>
        <w:tc>
          <w:tcPr>
            <w:tcW w:w="4733"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Spełnienie kryterium jest konieczne do przyznania dofinansowania.</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Projekty niespełniające kryterium kierowane są do poprawy lub uzupełnienia.</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3D6CD5">
              <w:rPr>
                <w:rFonts w:ascii="Myriad Pro" w:hAnsi="Myriad Pro" w:cs="Arial"/>
                <w:i/>
                <w:sz w:val="20"/>
              </w:rPr>
              <w:t>SOOP RPO WZ 2014-2020</w:t>
            </w:r>
            <w:r w:rsidRPr="003D6CD5">
              <w:rPr>
                <w:rFonts w:ascii="Myriad Pro" w:hAnsi="Myriad Pro" w:cs="Arial"/>
                <w:sz w:val="20"/>
              </w:rPr>
              <w:t xml:space="preserve">, </w:t>
            </w:r>
            <w:r w:rsidRPr="003D6CD5">
              <w:rPr>
                <w:rFonts w:ascii="Myriad Pro" w:eastAsia="MyriadPro-Regular" w:hAnsi="Myriad Pro" w:cs="Arial"/>
                <w:i/>
                <w:sz w:val="20"/>
              </w:rPr>
              <w:t xml:space="preserve">Wytycznych  </w:t>
            </w:r>
            <w:r w:rsidRPr="003D6CD5">
              <w:rPr>
                <w:rFonts w:ascii="Myriad Pro" w:eastAsia="MyriadPro-Regular" w:hAnsi="Myriad Pro" w:cs="Arial"/>
                <w:i/>
                <w:sz w:val="20"/>
              </w:rPr>
              <w:br/>
              <w:t xml:space="preserve">w zakresie kwalifikowalności wydatków w ramach Europejskiego Funduszu Rozwoju Regionalnego, Europejskiego Funduszu Społecznego oraz Funduszu Spójności na lata 2014-2020  oraz </w:t>
            </w:r>
            <w:r w:rsidRPr="003D6CD5">
              <w:rPr>
                <w:rFonts w:ascii="Myriad Pro" w:eastAsia="MyriadPro-Regular" w:hAnsi="Myriad Pro" w:cs="Arial"/>
                <w:sz w:val="20"/>
              </w:rPr>
              <w:t xml:space="preserve"> </w:t>
            </w:r>
            <w:r w:rsidRPr="003D6CD5">
              <w:rPr>
                <w:rFonts w:ascii="Myriad Pro" w:hAnsi="Myriad Pro" w:cs="Arial"/>
                <w:sz w:val="20"/>
              </w:rPr>
              <w:t xml:space="preserve"> właściwych </w:t>
            </w:r>
            <w:r w:rsidRPr="003D6CD5">
              <w:rPr>
                <w:rFonts w:ascii="Myriad Pro" w:eastAsia="MyriadPro-Regular" w:hAnsi="Myriad Pro" w:cs="Arial"/>
                <w:i/>
                <w:sz w:val="20"/>
              </w:rPr>
              <w:t xml:space="preserve">Wytycznych obszarowych, </w:t>
            </w:r>
            <w:r w:rsidRPr="003D6CD5">
              <w:rPr>
                <w:rFonts w:ascii="Myriad Pro" w:hAnsi="Myriad Pro" w:cs="Arial"/>
                <w:sz w:val="20"/>
              </w:rPr>
              <w:t>mających wpływ na założenia dotyczące kwalifikowalności wydatków.</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Ocena spełniania kryterium polega na przypisaniu wartości logicznych „tak”, „nie”.</w:t>
            </w:r>
          </w:p>
        </w:tc>
      </w:tr>
      <w:tr w:rsidR="00B11567" w:rsidRPr="003D6CD5" w:rsidTr="00B11567">
        <w:trPr>
          <w:jc w:val="center"/>
        </w:trPr>
        <w:tc>
          <w:tcPr>
            <w:tcW w:w="536" w:type="dxa"/>
            <w:shd w:val="clear" w:color="auto" w:fill="auto"/>
          </w:tcPr>
          <w:p w:rsidR="00B11567" w:rsidRPr="003D6CD5" w:rsidRDefault="00B11567" w:rsidP="00912095">
            <w:pPr>
              <w:pStyle w:val="Akapitzlist"/>
              <w:numPr>
                <w:ilvl w:val="0"/>
                <w:numId w:val="118"/>
              </w:numPr>
              <w:spacing w:before="40" w:after="40"/>
              <w:ind w:left="357" w:hanging="357"/>
              <w:contextualSpacing w:val="0"/>
              <w:rPr>
                <w:rFonts w:cs="Arial"/>
              </w:rPr>
            </w:pPr>
          </w:p>
        </w:tc>
        <w:tc>
          <w:tcPr>
            <w:tcW w:w="2824" w:type="dxa"/>
            <w:shd w:val="clear" w:color="auto" w:fill="auto"/>
          </w:tcPr>
          <w:p w:rsidR="00B11567" w:rsidRPr="003D6CD5" w:rsidRDefault="00B11567" w:rsidP="00B11567">
            <w:pPr>
              <w:spacing w:before="40" w:after="40"/>
              <w:rPr>
                <w:rFonts w:ascii="Myriad Pro" w:hAnsi="Myriad Pro" w:cs="Arial"/>
                <w:sz w:val="20"/>
              </w:rPr>
            </w:pPr>
            <w:r w:rsidRPr="003D6CD5">
              <w:rPr>
                <w:rFonts w:ascii="Myriad Pro" w:eastAsia="MyriadPro-Regular" w:hAnsi="Myriad Pro" w:cs="Arial"/>
                <w:sz w:val="20"/>
              </w:rPr>
              <w:t>Zgodność z warunkami realizacji wsparcia</w:t>
            </w:r>
          </w:p>
        </w:tc>
        <w:tc>
          <w:tcPr>
            <w:tcW w:w="6082"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eastAsia="MyriadPro-Regular" w:hAnsi="Myriad Pro" w:cs="Arial"/>
                <w:sz w:val="20"/>
              </w:rPr>
              <w:t>Wnio</w:t>
            </w:r>
            <w:r>
              <w:rPr>
                <w:rFonts w:ascii="Myriad Pro" w:eastAsia="MyriadPro-Regular" w:hAnsi="Myriad Pro" w:cs="Arial"/>
                <w:sz w:val="20"/>
              </w:rPr>
              <w:t xml:space="preserve">sek został sporządzony zgodnie </w:t>
            </w:r>
            <w:r w:rsidRPr="003D6CD5">
              <w:rPr>
                <w:rFonts w:ascii="Myriad Pro" w:eastAsia="MyriadPro-Regular" w:hAnsi="Myriad Pro" w:cs="Arial"/>
                <w:sz w:val="20"/>
              </w:rPr>
              <w:t>z uwarunkowaniami realizacji wsparcia określonymi we właściwych wytycznych obszarowych oraz z zasadami realizacji</w:t>
            </w:r>
            <w:r>
              <w:rPr>
                <w:rFonts w:ascii="Myriad Pro" w:eastAsia="MyriadPro-Regular" w:hAnsi="Myriad Pro" w:cs="Arial"/>
                <w:sz w:val="20"/>
              </w:rPr>
              <w:t xml:space="preserve"> wsparcia wskazanymi przez IOK</w:t>
            </w:r>
            <w:r w:rsidRPr="003D6CD5">
              <w:rPr>
                <w:rFonts w:ascii="Myriad Pro" w:eastAsia="MyriadPro-Regular" w:hAnsi="Myriad Pro" w:cs="Arial"/>
                <w:sz w:val="20"/>
              </w:rPr>
              <w:t xml:space="preserve"> w części 5.3 </w:t>
            </w:r>
            <w:r w:rsidRPr="003D6CD5">
              <w:rPr>
                <w:rFonts w:ascii="Myriad Pro" w:eastAsia="MyriadPro-Regular" w:hAnsi="Myriad Pro" w:cs="Arial"/>
                <w:i/>
                <w:sz w:val="20"/>
              </w:rPr>
              <w:t xml:space="preserve">Regulaminu konkursu </w:t>
            </w:r>
            <w:r w:rsidRPr="003D6CD5">
              <w:rPr>
                <w:rFonts w:ascii="Myriad Pro" w:eastAsia="MyriadPro-Regular" w:hAnsi="Myriad Pro" w:cs="Arial"/>
                <w:sz w:val="20"/>
              </w:rPr>
              <w:t>(np. zasady realizacji danej formy wsparcia)</w:t>
            </w:r>
            <w:r w:rsidRPr="003D6CD5">
              <w:rPr>
                <w:rFonts w:ascii="Myriad Pro" w:eastAsia="MyriadPro-Regular" w:hAnsi="Myriad Pro" w:cs="Arial"/>
                <w:i/>
                <w:sz w:val="20"/>
              </w:rPr>
              <w:t>.</w:t>
            </w:r>
          </w:p>
        </w:tc>
        <w:tc>
          <w:tcPr>
            <w:tcW w:w="4733"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Spełnienie kryterium jest konieczne do przyznania dofinansowania.</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Projekty niespełniające kryterium kierowane są do poprawy lub uzupełnienia.</w:t>
            </w:r>
          </w:p>
          <w:p w:rsidR="00B11567" w:rsidRPr="003D6CD5" w:rsidRDefault="00B11567" w:rsidP="00B11567">
            <w:pPr>
              <w:autoSpaceDE w:val="0"/>
              <w:autoSpaceDN w:val="0"/>
              <w:adjustRightInd w:val="0"/>
              <w:spacing w:after="0" w:line="240" w:lineRule="auto"/>
              <w:jc w:val="both"/>
              <w:rPr>
                <w:rFonts w:ascii="Myriad Pro" w:eastAsia="MyriadPro-Regular" w:hAnsi="Myriad Pro" w:cs="Arial"/>
                <w:i/>
                <w:sz w:val="20"/>
              </w:rPr>
            </w:pPr>
            <w:r w:rsidRPr="003D6CD5">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3D6CD5">
              <w:rPr>
                <w:rFonts w:ascii="Myriad Pro" w:hAnsi="Myriad Pro" w:cs="Arial"/>
                <w:i/>
                <w:sz w:val="20"/>
              </w:rPr>
              <w:t>RPO WZ 2014-2020</w:t>
            </w:r>
            <w:r w:rsidRPr="003D6CD5">
              <w:rPr>
                <w:rFonts w:ascii="Myriad Pro" w:hAnsi="Myriad Pro" w:cs="Arial"/>
                <w:sz w:val="20"/>
              </w:rPr>
              <w:t xml:space="preserve">, przepisów prawa, </w:t>
            </w:r>
            <w:r w:rsidRPr="003D6CD5">
              <w:rPr>
                <w:rFonts w:ascii="Myriad Pro" w:hAnsi="Myriad Pro" w:cs="Arial"/>
                <w:i/>
                <w:sz w:val="20"/>
              </w:rPr>
              <w:t>SOOP RPO WZ 2014-2020</w:t>
            </w:r>
            <w:r w:rsidRPr="003D6CD5">
              <w:rPr>
                <w:rFonts w:ascii="Myriad Pro" w:hAnsi="Myriad Pro" w:cs="Arial"/>
                <w:sz w:val="20"/>
              </w:rPr>
              <w:t xml:space="preserve">, </w:t>
            </w:r>
            <w:r w:rsidRPr="003D6CD5">
              <w:rPr>
                <w:rFonts w:ascii="Myriad Pro" w:eastAsia="MyriadPro-Regular" w:hAnsi="Myriad Pro" w:cs="Arial"/>
                <w:sz w:val="20"/>
              </w:rPr>
              <w:t>właściwych</w:t>
            </w:r>
            <w:r w:rsidRPr="003D6CD5">
              <w:rPr>
                <w:rFonts w:ascii="Myriad Pro" w:eastAsia="MyriadPro-Regular" w:hAnsi="Myriad Pro" w:cs="Arial"/>
                <w:i/>
                <w:sz w:val="20"/>
              </w:rPr>
              <w:t xml:space="preserve"> Wytycznych obszarowych </w:t>
            </w:r>
            <w:r w:rsidRPr="003D6CD5">
              <w:rPr>
                <w:rFonts w:ascii="Myriad Pro" w:hAnsi="Myriad Pro" w:cs="Arial"/>
                <w:sz w:val="20"/>
              </w:rPr>
              <w:t>mających wpływ na założenia dotyczące uwarunkowań realizacji wsparcia.</w:t>
            </w:r>
          </w:p>
          <w:p w:rsidR="00B11567" w:rsidRPr="003D6CD5" w:rsidRDefault="00B11567" w:rsidP="00B11567">
            <w:pPr>
              <w:spacing w:before="40" w:after="0"/>
              <w:jc w:val="both"/>
              <w:rPr>
                <w:rFonts w:ascii="Myriad Pro" w:hAnsi="Myriad Pro" w:cs="Arial"/>
                <w:sz w:val="20"/>
              </w:rPr>
            </w:pPr>
            <w:r w:rsidRPr="003D6CD5">
              <w:rPr>
                <w:rFonts w:ascii="Myriad Pro" w:eastAsia="MyriadPro-Regular" w:hAnsi="Myriad Pro" w:cs="Arial"/>
                <w:sz w:val="20"/>
              </w:rPr>
              <w:t>Ocena spełniania kryterium polega na przypisaniu wartości logicznych „tak”, „nie”.</w:t>
            </w:r>
          </w:p>
        </w:tc>
      </w:tr>
      <w:tr w:rsidR="00B11567" w:rsidRPr="003D6CD5" w:rsidTr="00B11567">
        <w:trPr>
          <w:jc w:val="center"/>
        </w:trPr>
        <w:tc>
          <w:tcPr>
            <w:tcW w:w="536" w:type="dxa"/>
            <w:shd w:val="clear" w:color="auto" w:fill="auto"/>
          </w:tcPr>
          <w:p w:rsidR="00B11567" w:rsidRPr="003D6CD5" w:rsidRDefault="00B11567" w:rsidP="00912095">
            <w:pPr>
              <w:pStyle w:val="Akapitzlist"/>
              <w:numPr>
                <w:ilvl w:val="0"/>
                <w:numId w:val="118"/>
              </w:numPr>
              <w:spacing w:before="40" w:after="40"/>
              <w:ind w:left="357" w:hanging="357"/>
              <w:contextualSpacing w:val="0"/>
              <w:rPr>
                <w:rFonts w:cs="Arial"/>
              </w:rPr>
            </w:pPr>
          </w:p>
        </w:tc>
        <w:tc>
          <w:tcPr>
            <w:tcW w:w="2824" w:type="dxa"/>
            <w:shd w:val="clear" w:color="auto" w:fill="auto"/>
          </w:tcPr>
          <w:p w:rsidR="00B11567" w:rsidRPr="003D6CD5" w:rsidRDefault="00B11567" w:rsidP="00B11567">
            <w:pPr>
              <w:spacing w:before="40" w:after="40"/>
              <w:rPr>
                <w:rFonts w:ascii="Myriad Pro" w:hAnsi="Myriad Pro" w:cs="Arial"/>
                <w:sz w:val="20"/>
              </w:rPr>
            </w:pPr>
            <w:r w:rsidRPr="003D6CD5">
              <w:rPr>
                <w:rFonts w:ascii="Myriad Pro" w:hAnsi="Myriad Pro" w:cs="Arial"/>
                <w:sz w:val="20"/>
              </w:rPr>
              <w:t xml:space="preserve">Spójność i kompletność </w:t>
            </w:r>
            <w:r w:rsidRPr="003D6CD5">
              <w:rPr>
                <w:rFonts w:ascii="Myriad Pro" w:hAnsi="Myriad Pro" w:cs="Arial"/>
                <w:sz w:val="20"/>
              </w:rPr>
              <w:lastRenderedPageBreak/>
              <w:t xml:space="preserve">zapisów </w:t>
            </w:r>
          </w:p>
        </w:tc>
        <w:tc>
          <w:tcPr>
            <w:tcW w:w="6082" w:type="dxa"/>
            <w:shd w:val="clear" w:color="auto" w:fill="auto"/>
          </w:tcPr>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lastRenderedPageBreak/>
              <w:t xml:space="preserve">Wniosek jest spójny i kompletny w odniesieniu do dokonanej </w:t>
            </w:r>
            <w:r w:rsidRPr="003D6CD5">
              <w:rPr>
                <w:rFonts w:ascii="Myriad Pro" w:eastAsia="MyriadPro-Regular" w:hAnsi="Myriad Pro" w:cs="Arial"/>
                <w:sz w:val="20"/>
              </w:rPr>
              <w:lastRenderedPageBreak/>
              <w:t>oceny.</w:t>
            </w:r>
          </w:p>
          <w:p w:rsidR="00B11567" w:rsidRPr="003D6CD5" w:rsidRDefault="00B11567" w:rsidP="00B11567">
            <w:pPr>
              <w:spacing w:before="40" w:after="40"/>
              <w:jc w:val="both"/>
              <w:rPr>
                <w:rFonts w:ascii="Myriad Pro" w:hAnsi="Myriad Pro" w:cs="Arial"/>
                <w:sz w:val="20"/>
              </w:rPr>
            </w:pPr>
          </w:p>
        </w:tc>
        <w:tc>
          <w:tcPr>
            <w:tcW w:w="4733"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lastRenderedPageBreak/>
              <w:t xml:space="preserve">Spełnienie kryterium jest konieczne do przyznania </w:t>
            </w:r>
            <w:r w:rsidRPr="003D6CD5">
              <w:rPr>
                <w:rFonts w:ascii="Myriad Pro" w:hAnsi="Myriad Pro" w:cs="Arial"/>
                <w:sz w:val="20"/>
              </w:rPr>
              <w:lastRenderedPageBreak/>
              <w:t>dofinansowania.</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Projekty niespełniające kryterium kierowane są do poprawy lub uzupełnienia.</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Ocena spełniania kryterium polega na przypisaniu wartości logicznych „tak”, „nie.</w:t>
            </w:r>
          </w:p>
        </w:tc>
      </w:tr>
    </w:tbl>
    <w:p w:rsidR="00331538" w:rsidRDefault="00331538" w:rsidP="00B11567">
      <w:pPr>
        <w:pStyle w:val="Nagwek"/>
        <w:spacing w:after="240"/>
        <w:rPr>
          <w:rFonts w:cs="Arial"/>
          <w:b/>
          <w:sz w:val="20"/>
        </w:rPr>
      </w:pPr>
    </w:p>
    <w:p w:rsidR="00B11567" w:rsidRPr="003D6CD5" w:rsidRDefault="00B11567" w:rsidP="00B11567">
      <w:pPr>
        <w:pStyle w:val="Nagwek"/>
        <w:spacing w:after="200"/>
        <w:jc w:val="center"/>
        <w:rPr>
          <w:rFonts w:cs="Arial"/>
          <w:b/>
          <w:sz w:val="20"/>
        </w:rPr>
      </w:pPr>
      <w:r w:rsidRPr="003D6CD5">
        <w:rPr>
          <w:rFonts w:cs="Arial"/>
          <w:b/>
          <w:sz w:val="20"/>
        </w:rPr>
        <w:t>Kryteria szczegółowe</w:t>
      </w:r>
      <w:r>
        <w:rPr>
          <w:rFonts w:cs="Arial"/>
          <w:b/>
          <w:sz w:val="20"/>
        </w:rPr>
        <w:t xml:space="preserve"> </w:t>
      </w:r>
      <w:r>
        <w:rPr>
          <w:rFonts w:eastAsiaTheme="majorEastAsia" w:cstheme="majorBidi"/>
          <w:b/>
          <w:bCs/>
          <w:sz w:val="20"/>
        </w:rPr>
        <w:t xml:space="preserve">przyjęte Uchwałą Nr 97/17 </w:t>
      </w:r>
      <w:r>
        <w:rPr>
          <w:rFonts w:eastAsiaTheme="majorEastAsia" w:cs="Arial"/>
          <w:b/>
          <w:bCs/>
          <w:sz w:val="20"/>
        </w:rPr>
        <w:t>Komitetu Monitorującego RPO WZ 2014-2020 z dnia 23 listopada 2017 r. (tryb konkursowy)</w:t>
      </w:r>
    </w:p>
    <w:tbl>
      <w:tblPr>
        <w:tblW w:w="144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97"/>
        <w:gridCol w:w="12275"/>
      </w:tblGrid>
      <w:tr w:rsidR="00B11567" w:rsidRPr="003D6CD5" w:rsidTr="00B11567">
        <w:trPr>
          <w:jc w:val="center"/>
        </w:trPr>
        <w:tc>
          <w:tcPr>
            <w:tcW w:w="2197" w:type="dxa"/>
            <w:shd w:val="clear" w:color="auto" w:fill="B6DDE8" w:themeFill="accent5" w:themeFillTint="66"/>
          </w:tcPr>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Oś priorytetowa</w:t>
            </w:r>
          </w:p>
        </w:tc>
        <w:tc>
          <w:tcPr>
            <w:tcW w:w="12275" w:type="dxa"/>
            <w:shd w:val="clear" w:color="auto" w:fill="B6DDE8" w:themeFill="accent5" w:themeFillTint="66"/>
          </w:tcPr>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VIII Edukacja</w:t>
            </w:r>
          </w:p>
        </w:tc>
      </w:tr>
      <w:tr w:rsidR="00B11567" w:rsidRPr="003D6CD5" w:rsidTr="00B11567">
        <w:trPr>
          <w:jc w:val="center"/>
        </w:trPr>
        <w:tc>
          <w:tcPr>
            <w:tcW w:w="2197" w:type="dxa"/>
            <w:shd w:val="clear" w:color="auto" w:fill="B6DDE8" w:themeFill="accent5" w:themeFillTint="66"/>
          </w:tcPr>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Priorytet Inwestycyjny</w:t>
            </w:r>
          </w:p>
        </w:tc>
        <w:tc>
          <w:tcPr>
            <w:tcW w:w="12275" w:type="dxa"/>
            <w:shd w:val="clear" w:color="auto" w:fill="B6DDE8" w:themeFill="accent5" w:themeFillTint="66"/>
          </w:tcPr>
          <w:p w:rsidR="00B11567" w:rsidRPr="003D6CD5" w:rsidRDefault="00B11567" w:rsidP="00B11567">
            <w:pPr>
              <w:spacing w:before="40" w:after="40" w:line="240" w:lineRule="auto"/>
              <w:rPr>
                <w:rFonts w:ascii="Myriad Pro" w:hAnsi="Myriad Pro"/>
                <w:sz w:val="20"/>
              </w:rPr>
            </w:pPr>
            <w:r w:rsidRPr="003D6CD5">
              <w:rPr>
                <w:rFonts w:ascii="Myriad Pro" w:eastAsia="Times New Roman" w:hAnsi="Myriad Pro"/>
                <w:sz w:val="20"/>
              </w:rPr>
              <w:t>10i Ograniczenie i zapobieganie przedwczesnemu kończeniu nauki szkolnej oraz zapewnianie równego dostępu do dobrej jakości wczesnej edukacji elementarnej oraz kształcenia podstawowego, gimnazjalnego</w:t>
            </w:r>
            <w:r w:rsidRPr="003D6CD5">
              <w:rPr>
                <w:rFonts w:ascii="Myriad Pro" w:eastAsia="Times New Roman" w:hAnsi="Myriad Pro"/>
                <w:sz w:val="20"/>
              </w:rPr>
              <w:br/>
              <w:t xml:space="preserve">i ponadgimnazjalnego z uwzględnieniem formalnych, nieformalnych i </w:t>
            </w:r>
            <w:proofErr w:type="spellStart"/>
            <w:r w:rsidRPr="003D6CD5">
              <w:rPr>
                <w:rFonts w:ascii="Myriad Pro" w:eastAsia="Times New Roman" w:hAnsi="Myriad Pro"/>
                <w:sz w:val="20"/>
              </w:rPr>
              <w:t>pozaformalnych</w:t>
            </w:r>
            <w:proofErr w:type="spellEnd"/>
            <w:r w:rsidRPr="003D6CD5">
              <w:rPr>
                <w:rFonts w:ascii="Myriad Pro" w:eastAsia="Times New Roman" w:hAnsi="Myriad Pro"/>
                <w:sz w:val="20"/>
              </w:rPr>
              <w:t xml:space="preserve"> ścieżek kształcenia umożliwiających ponowne podjęcie kształcenia i szkolenia</w:t>
            </w:r>
          </w:p>
        </w:tc>
      </w:tr>
      <w:tr w:rsidR="00B11567" w:rsidRPr="003D6CD5" w:rsidTr="00B11567">
        <w:trPr>
          <w:jc w:val="center"/>
        </w:trPr>
        <w:tc>
          <w:tcPr>
            <w:tcW w:w="2197" w:type="dxa"/>
            <w:shd w:val="clear" w:color="auto" w:fill="B6DDE8" w:themeFill="accent5" w:themeFillTint="66"/>
          </w:tcPr>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Działanie</w:t>
            </w:r>
          </w:p>
        </w:tc>
        <w:tc>
          <w:tcPr>
            <w:tcW w:w="12275" w:type="dxa"/>
            <w:shd w:val="clear" w:color="auto" w:fill="B6DDE8" w:themeFill="accent5" w:themeFillTint="66"/>
          </w:tcPr>
          <w:p w:rsidR="00B11567" w:rsidRPr="00615BB5" w:rsidRDefault="00B11567" w:rsidP="00B11567">
            <w:pPr>
              <w:spacing w:before="40" w:after="40" w:line="240" w:lineRule="auto"/>
              <w:rPr>
                <w:rFonts w:ascii="Myriad Pro" w:hAnsi="Myriad Pro"/>
                <w:sz w:val="20"/>
              </w:rPr>
            </w:pPr>
            <w:r w:rsidRPr="00615BB5">
              <w:rPr>
                <w:rFonts w:ascii="Myriad Pro" w:hAnsi="Myriad Pro"/>
                <w:sz w:val="20"/>
              </w:rPr>
              <w:t>8.3 Wsparcie szkół i placówek prowadzących kształcenie ogólne oraz uczniów uczestniczących w kształceniu podstawowym, gimnazjalnym i ponadgimnazjalnym w ramach</w:t>
            </w:r>
            <w:r w:rsidRPr="00615BB5">
              <w:rPr>
                <w:rFonts w:ascii="Myriad Pro" w:hAnsi="Myriad Pro"/>
                <w:i/>
                <w:sz w:val="20"/>
              </w:rPr>
              <w:t xml:space="preserve"> Strategii ZIT dla Szczecińskiego Obszaru Metropolitalnego</w:t>
            </w:r>
          </w:p>
        </w:tc>
      </w:tr>
      <w:tr w:rsidR="00B11567" w:rsidRPr="003D6CD5" w:rsidTr="00B11567">
        <w:trPr>
          <w:jc w:val="center"/>
        </w:trPr>
        <w:tc>
          <w:tcPr>
            <w:tcW w:w="2197" w:type="dxa"/>
            <w:shd w:val="clear" w:color="auto" w:fill="B6DDE8" w:themeFill="accent5" w:themeFillTint="66"/>
          </w:tcPr>
          <w:p w:rsidR="00B11567" w:rsidRPr="003D6CD5" w:rsidRDefault="00B11567" w:rsidP="00B11567">
            <w:pPr>
              <w:spacing w:after="40" w:line="240" w:lineRule="auto"/>
              <w:rPr>
                <w:rFonts w:ascii="Myriad Pro" w:hAnsi="Myriad Pro"/>
                <w:sz w:val="20"/>
              </w:rPr>
            </w:pPr>
            <w:r w:rsidRPr="003D6CD5">
              <w:rPr>
                <w:rFonts w:ascii="Myriad Pro" w:hAnsi="Myriad Pro"/>
                <w:sz w:val="20"/>
              </w:rPr>
              <w:t>Typ projektu</w:t>
            </w:r>
          </w:p>
        </w:tc>
        <w:tc>
          <w:tcPr>
            <w:tcW w:w="12275" w:type="dxa"/>
            <w:shd w:val="clear" w:color="auto" w:fill="B6DDE8" w:themeFill="accent5" w:themeFillTint="66"/>
          </w:tcPr>
          <w:p w:rsidR="00B11567" w:rsidRPr="003D6CD5" w:rsidRDefault="00B11567" w:rsidP="00912095">
            <w:pPr>
              <w:numPr>
                <w:ilvl w:val="0"/>
                <w:numId w:val="119"/>
              </w:numPr>
              <w:spacing w:after="40" w:line="240" w:lineRule="auto"/>
              <w:ind w:left="401" w:hanging="425"/>
              <w:jc w:val="both"/>
              <w:rPr>
                <w:rFonts w:ascii="Myriad Pro" w:hAnsi="Myriad Pro" w:cs="Arial"/>
                <w:sz w:val="20"/>
              </w:rPr>
            </w:pPr>
            <w:r w:rsidRPr="003D6CD5">
              <w:rPr>
                <w:rFonts w:ascii="Myriad Pro" w:hAnsi="Myriad Pro" w:cs="Arial"/>
                <w:sz w:val="20"/>
              </w:rPr>
              <w:t>Kształcenie u uczniów i słuchaczy kompetencji kluczowych oraz właściwych postaw i umiejętności niezbędnych na rynku pracy głównie poprzez:</w:t>
            </w:r>
          </w:p>
          <w:p w:rsidR="00B11567" w:rsidRPr="003D6CD5" w:rsidRDefault="00B11567" w:rsidP="00912095">
            <w:pPr>
              <w:pStyle w:val="Akapitzlist"/>
              <w:numPr>
                <w:ilvl w:val="0"/>
                <w:numId w:val="120"/>
              </w:numPr>
              <w:autoSpaceDE w:val="0"/>
              <w:autoSpaceDN w:val="0"/>
              <w:spacing w:after="40" w:line="240" w:lineRule="auto"/>
              <w:ind w:hanging="427"/>
              <w:contextualSpacing w:val="0"/>
              <w:jc w:val="both"/>
              <w:rPr>
                <w:rFonts w:cs="Arial"/>
              </w:rPr>
            </w:pPr>
            <w:r w:rsidRPr="003D6CD5">
              <w:rPr>
                <w:rFonts w:cs="Arial"/>
              </w:rPr>
              <w:t>realizację projektów edukacyjnych w szkołach lub placówkach systemu oświaty objętych wsparciem,</w:t>
            </w:r>
          </w:p>
          <w:p w:rsidR="00B11567" w:rsidRPr="003D6CD5"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B11567" w:rsidRPr="003D6CD5"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realizację różnych form rozwijających uzdolnienia,</w:t>
            </w:r>
          </w:p>
          <w:p w:rsidR="00B11567" w:rsidRPr="003D6CD5"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wdrożenie nowych form i programów nauczania,</w:t>
            </w:r>
          </w:p>
          <w:p w:rsidR="00B11567" w:rsidRPr="003D6CD5"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tworzenie i realizacja zajęć</w:t>
            </w:r>
            <w:r w:rsidR="005A0B0E">
              <w:rPr>
                <w:rFonts w:ascii="Myriad Pro" w:hAnsi="Myriad Pro" w:cs="Arial"/>
                <w:sz w:val="20"/>
              </w:rPr>
              <w:t xml:space="preserve"> w klasach </w:t>
            </w:r>
            <w:r w:rsidRPr="003D6CD5">
              <w:rPr>
                <w:rFonts w:ascii="Myriad Pro" w:hAnsi="Myriad Pro" w:cs="Arial"/>
                <w:sz w:val="20"/>
              </w:rPr>
              <w:t xml:space="preserve"> o nowatorskich rozwiązaniach programowych, organizacyjnych lub metodycznych,</w:t>
            </w:r>
          </w:p>
          <w:p w:rsidR="00B11567" w:rsidRPr="003D6CD5"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organizację kółek zainteresowań, warsztatów, laboratoriów dla uczniów lub słuchaczy,</w:t>
            </w:r>
          </w:p>
          <w:p w:rsidR="00B11567" w:rsidRPr="003D6CD5"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nawiązywanie współpracy z otoczeniem społeczno-gospodarczym szkoły lub placówki systemu oświaty w celu realizacji programów edukacyjnych,</w:t>
            </w:r>
          </w:p>
          <w:p w:rsidR="00B11567" w:rsidRPr="003D6CD5"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 xml:space="preserve">wykorzystanie narzędzi, metod lub form pracy wypracowanych w ramach projektów, w tym pozytywnie </w:t>
            </w:r>
            <w:proofErr w:type="spellStart"/>
            <w:r w:rsidRPr="003D6CD5">
              <w:rPr>
                <w:rFonts w:ascii="Myriad Pro" w:hAnsi="Myriad Pro" w:cs="Arial"/>
                <w:sz w:val="20"/>
              </w:rPr>
              <w:t>zwalidowanych</w:t>
            </w:r>
            <w:proofErr w:type="spellEnd"/>
            <w:r w:rsidRPr="003D6CD5">
              <w:rPr>
                <w:rFonts w:ascii="Myriad Pro" w:hAnsi="Myriad Pro" w:cs="Arial"/>
                <w:sz w:val="20"/>
              </w:rPr>
              <w:t xml:space="preserve"> produktów projektów innowacyjnych, zrealizowanych w latach 2007-2013 w ramach PO KL,</w:t>
            </w:r>
          </w:p>
          <w:p w:rsidR="00B11567" w:rsidRPr="003D6CD5"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pomoc stypendialną dla uczniów lub słuchaczy szczególnie uzdolnionych w zakresie przedmiotów przyrodniczych, informatycznych, języków obcych nowożytnych, matematyki lub przedsiębiorczości, których niekorzystna sytuacja materialna stanowi barierę w rozwoju edukacyjnym,</w:t>
            </w:r>
          </w:p>
          <w:p w:rsidR="00B11567" w:rsidRPr="003D6CD5"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doradztwo edukacyjno-zawodowe dla uczniów lub słuchaczy, ze szczególnym uwzględnieniem uczniów ze specjalnymi potrzebami rozwojowymi i edukacyjnymi,</w:t>
            </w:r>
          </w:p>
          <w:p w:rsidR="00B11567" w:rsidRPr="00CF4FEC"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lastRenderedPageBreak/>
              <w:t>realizację zajęć organizowanych poza szkołą lub poza lekcjami.</w:t>
            </w:r>
          </w:p>
          <w:p w:rsidR="00B11567" w:rsidRPr="003D6CD5" w:rsidRDefault="00B11567" w:rsidP="00912095">
            <w:pPr>
              <w:pStyle w:val="Akapitzlist"/>
              <w:numPr>
                <w:ilvl w:val="0"/>
                <w:numId w:val="119"/>
              </w:numPr>
              <w:autoSpaceDE w:val="0"/>
              <w:autoSpaceDN w:val="0"/>
              <w:spacing w:after="0" w:line="240" w:lineRule="auto"/>
              <w:ind w:left="350"/>
              <w:contextualSpacing w:val="0"/>
              <w:jc w:val="both"/>
              <w:rPr>
                <w:rFonts w:cs="Arial"/>
              </w:rPr>
            </w:pPr>
            <w:r w:rsidRPr="003D6CD5">
              <w:rPr>
                <w:rFonts w:cs="Arial"/>
              </w:rPr>
              <w:t>Doskonalenie umiejętności</w:t>
            </w:r>
            <w:r w:rsidR="005A0B0E">
              <w:rPr>
                <w:rFonts w:cs="Arial"/>
              </w:rPr>
              <w:t xml:space="preserve"> i</w:t>
            </w:r>
            <w:r w:rsidRPr="003D6CD5">
              <w:rPr>
                <w:rFonts w:cs="Arial"/>
              </w:rPr>
              <w:t xml:space="preserve"> kompetencji </w:t>
            </w:r>
            <w:r w:rsidR="005A0B0E">
              <w:rPr>
                <w:rFonts w:cs="Arial"/>
              </w:rPr>
              <w:t>zawodowych</w:t>
            </w:r>
            <w:r w:rsidRPr="003D6CD5">
              <w:rPr>
                <w:rFonts w:cs="Arial"/>
              </w:rPr>
              <w:t xml:space="preserve"> nauczycieli prowadzących kształcenie w zakresie stosowania metod i form organizacyjnych sprzyjających kształtowaniu i rozwijaniu u uczniów kompetencji kluczowych niezbędnych na rynku pracy oraz właściwych postaw/umiejętności poprzez:</w:t>
            </w:r>
          </w:p>
          <w:p w:rsidR="00B11567" w:rsidRPr="003D6CD5" w:rsidRDefault="00B11567" w:rsidP="00912095">
            <w:pPr>
              <w:numPr>
                <w:ilvl w:val="0"/>
                <w:numId w:val="121"/>
              </w:numPr>
              <w:spacing w:after="0" w:line="240" w:lineRule="auto"/>
              <w:jc w:val="both"/>
              <w:rPr>
                <w:rFonts w:ascii="Myriad Pro" w:hAnsi="Myriad Pro" w:cs="Arial"/>
                <w:sz w:val="20"/>
              </w:rPr>
            </w:pPr>
            <w:r w:rsidRPr="003D6CD5">
              <w:rPr>
                <w:rFonts w:ascii="Myriad Pro" w:hAnsi="Myriad Pro" w:cs="Arial"/>
                <w:sz w:val="20"/>
              </w:rPr>
              <w:t>kursy i szkolenia doskonalące (teoretyczne i praktyczne), w tym z wykorzystaniem pracy trenerów przeszkolonych w ramach PO WER, studia podyplomowe,</w:t>
            </w:r>
          </w:p>
          <w:p w:rsidR="00B11567" w:rsidRPr="003D6CD5" w:rsidRDefault="00B11567" w:rsidP="00912095">
            <w:pPr>
              <w:numPr>
                <w:ilvl w:val="0"/>
                <w:numId w:val="121"/>
              </w:numPr>
              <w:spacing w:after="0" w:line="240" w:lineRule="auto"/>
              <w:jc w:val="both"/>
              <w:rPr>
                <w:rFonts w:ascii="Myriad Pro" w:hAnsi="Myriad Pro" w:cs="Arial"/>
                <w:sz w:val="20"/>
              </w:rPr>
            </w:pPr>
            <w:r w:rsidRPr="003D6CD5">
              <w:rPr>
                <w:rFonts w:ascii="Myriad Pro" w:hAnsi="Myriad Pro" w:cs="Arial"/>
                <w:sz w:val="20"/>
              </w:rPr>
              <w:t>wspieranie istniejących, budowanie nowych i moderowanie sieci współpracy i samokształcenia nauczycieli,</w:t>
            </w:r>
          </w:p>
          <w:p w:rsidR="00B11567" w:rsidRPr="003D6CD5" w:rsidRDefault="00B11567" w:rsidP="00912095">
            <w:pPr>
              <w:numPr>
                <w:ilvl w:val="0"/>
                <w:numId w:val="121"/>
              </w:numPr>
              <w:spacing w:after="0" w:line="240" w:lineRule="auto"/>
              <w:jc w:val="both"/>
              <w:rPr>
                <w:rFonts w:ascii="Myriad Pro" w:hAnsi="Myriad Pro" w:cs="Arial"/>
                <w:sz w:val="20"/>
              </w:rPr>
            </w:pPr>
            <w:r w:rsidRPr="003D6CD5">
              <w:rPr>
                <w:rFonts w:ascii="Myriad Pro" w:hAnsi="Myriad Pro" w:cs="Arial"/>
                <w:sz w:val="20"/>
              </w:rPr>
              <w:t>realizację w szkole lub placówce systemu oświaty programów wspomagania,</w:t>
            </w:r>
          </w:p>
          <w:p w:rsidR="00B11567" w:rsidRPr="003D6CD5" w:rsidRDefault="00B11567" w:rsidP="00912095">
            <w:pPr>
              <w:numPr>
                <w:ilvl w:val="0"/>
                <w:numId w:val="121"/>
              </w:numPr>
              <w:spacing w:after="0" w:line="240" w:lineRule="auto"/>
              <w:jc w:val="both"/>
              <w:rPr>
                <w:rFonts w:ascii="Myriad Pro" w:hAnsi="Myriad Pro" w:cs="Arial"/>
                <w:sz w:val="20"/>
              </w:rPr>
            </w:pPr>
            <w:r w:rsidRPr="003D6CD5">
              <w:rPr>
                <w:rFonts w:ascii="Myriad Pro" w:hAnsi="Myriad Pro" w:cs="Arial"/>
                <w:sz w:val="20"/>
              </w:rPr>
              <w:t>staże i praktyki nauczycieli realizowane we współpracy z podmiotami z otoczenia szkoły lub placówki systemu oświaty,</w:t>
            </w:r>
          </w:p>
          <w:p w:rsidR="00B11567" w:rsidRPr="003D6CD5" w:rsidRDefault="00B11567" w:rsidP="00912095">
            <w:pPr>
              <w:numPr>
                <w:ilvl w:val="0"/>
                <w:numId w:val="121"/>
              </w:numPr>
              <w:spacing w:after="0" w:line="240" w:lineRule="auto"/>
              <w:jc w:val="both"/>
              <w:rPr>
                <w:rFonts w:ascii="Myriad Pro" w:hAnsi="Myriad Pro" w:cs="Arial"/>
                <w:sz w:val="20"/>
              </w:rPr>
            </w:pPr>
            <w:r w:rsidRPr="003D6CD5">
              <w:rPr>
                <w:rFonts w:ascii="Myriad Pro" w:hAnsi="Myriad Pro" w:cs="Arial"/>
                <w:sz w:val="20"/>
              </w:rPr>
              <w:t>współpracę ze specjalistycznymi ośrodkami, np. szkołami kształcącymi dzieci i młodzież z niepełnosprawnościami, specjalnymi ośrodkami szkolno-wychowawczymi, młodzieżowymi ośrodkami wychowawczymi, młodzieżowymi ośrodkami socjoterapii, poradniami psychologiczno-pedagogicznymi;</w:t>
            </w:r>
          </w:p>
          <w:p w:rsidR="00B11567" w:rsidRPr="003D6CD5" w:rsidRDefault="00B11567" w:rsidP="00912095">
            <w:pPr>
              <w:numPr>
                <w:ilvl w:val="0"/>
                <w:numId w:val="121"/>
              </w:numPr>
              <w:spacing w:after="0" w:line="240" w:lineRule="auto"/>
              <w:jc w:val="both"/>
              <w:rPr>
                <w:rFonts w:ascii="Myriad Pro" w:hAnsi="Myriad Pro" w:cs="Arial"/>
                <w:sz w:val="20"/>
              </w:rPr>
            </w:pPr>
            <w:r w:rsidRPr="003D6CD5">
              <w:rPr>
                <w:rFonts w:ascii="Myriad Pro" w:hAnsi="Myriad Pro" w:cs="Arial"/>
                <w:sz w:val="20"/>
              </w:rPr>
              <w:t xml:space="preserve">wykorzystanie narzędzi, metod lub form pracy wypracowanych w ramach projektów, w tym pozytywnie </w:t>
            </w:r>
            <w:proofErr w:type="spellStart"/>
            <w:r w:rsidRPr="003D6CD5">
              <w:rPr>
                <w:rFonts w:ascii="Myriad Pro" w:hAnsi="Myriad Pro" w:cs="Arial"/>
                <w:sz w:val="20"/>
              </w:rPr>
              <w:t>zwalidowanych</w:t>
            </w:r>
            <w:proofErr w:type="spellEnd"/>
            <w:r w:rsidRPr="003D6CD5">
              <w:rPr>
                <w:rFonts w:ascii="Myriad Pro" w:hAnsi="Myriad Pro" w:cs="Arial"/>
                <w:sz w:val="20"/>
              </w:rPr>
              <w:t xml:space="preserve"> produktów projektów innowacyjnych, zrealizowanych w latach 2007-2013 w ramach PO KL.</w:t>
            </w:r>
          </w:p>
          <w:p w:rsidR="00B11567" w:rsidRPr="003D6CD5" w:rsidRDefault="005A0B0E" w:rsidP="00912095">
            <w:pPr>
              <w:numPr>
                <w:ilvl w:val="0"/>
                <w:numId w:val="122"/>
              </w:numPr>
              <w:spacing w:after="40" w:line="240" w:lineRule="auto"/>
              <w:ind w:left="350"/>
              <w:jc w:val="both"/>
              <w:rPr>
                <w:rFonts w:ascii="Myriad Pro" w:hAnsi="Myriad Pro" w:cs="Arial"/>
                <w:sz w:val="20"/>
              </w:rPr>
            </w:pPr>
            <w:r w:rsidRPr="003D6CD5">
              <w:rPr>
                <w:rFonts w:ascii="Myriad Pro" w:hAnsi="Myriad Pro" w:cs="Arial"/>
                <w:sz w:val="20"/>
              </w:rPr>
              <w:t>Indywidualizacj</w:t>
            </w:r>
            <w:r>
              <w:rPr>
                <w:rFonts w:ascii="Myriad Pro" w:hAnsi="Myriad Pro" w:cs="Arial"/>
                <w:sz w:val="20"/>
              </w:rPr>
              <w:t>a</w:t>
            </w:r>
            <w:r w:rsidRPr="003D6CD5">
              <w:rPr>
                <w:rFonts w:ascii="Myriad Pro" w:hAnsi="Myriad Pro" w:cs="Arial"/>
                <w:sz w:val="20"/>
              </w:rPr>
              <w:t xml:space="preserve"> </w:t>
            </w:r>
            <w:r w:rsidR="00B11567" w:rsidRPr="003D6CD5">
              <w:rPr>
                <w:rFonts w:ascii="Myriad Pro" w:hAnsi="Myriad Pro" w:cs="Arial"/>
                <w:sz w:val="20"/>
              </w:rPr>
              <w:t>pracy z uczniem ze specjalnymi potrzebami edukacyjnymi, w tym ucznia młodszego oraz ucznia zdolnego i wsparcie uczniów zagrożonych przedwczesnym zakończeniem nauki szkolnej poprzez:</w:t>
            </w:r>
          </w:p>
          <w:p w:rsidR="00B11567" w:rsidRPr="003D6CD5" w:rsidRDefault="00B11567" w:rsidP="00912095">
            <w:pPr>
              <w:numPr>
                <w:ilvl w:val="0"/>
                <w:numId w:val="123"/>
              </w:numPr>
              <w:spacing w:after="40" w:line="240" w:lineRule="auto"/>
              <w:jc w:val="both"/>
              <w:rPr>
                <w:rFonts w:ascii="Myriad Pro" w:hAnsi="Myriad Pro" w:cs="Arial"/>
                <w:sz w:val="20"/>
              </w:rPr>
            </w:pPr>
            <w:r w:rsidRPr="003D6CD5">
              <w:rPr>
                <w:rFonts w:ascii="Myriad Pro" w:hAnsi="Myriad Pro" w:cs="Arial"/>
                <w:sz w:val="20"/>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 ze szczególnym uwzględnieniem tych pomocy, sprzętu i narzędzi, które są zgodne z koncepcją uniwersalnego projektowania,</w:t>
            </w:r>
          </w:p>
          <w:p w:rsidR="00B11567" w:rsidRPr="003D6CD5" w:rsidRDefault="00B11567" w:rsidP="00912095">
            <w:pPr>
              <w:numPr>
                <w:ilvl w:val="0"/>
                <w:numId w:val="123"/>
              </w:numPr>
              <w:spacing w:after="40" w:line="240" w:lineRule="auto"/>
              <w:jc w:val="both"/>
              <w:rPr>
                <w:rFonts w:ascii="Myriad Pro" w:hAnsi="Myriad Pro" w:cs="Arial"/>
                <w:sz w:val="20"/>
              </w:rPr>
            </w:pPr>
            <w:r w:rsidRPr="003D6CD5">
              <w:rPr>
                <w:rFonts w:ascii="Myriad Pro" w:hAnsi="Myriad Pro" w:cs="Arial"/>
                <w:sz w:val="20"/>
              </w:rPr>
              <w:t>przygotowanie nauczycieli do prowadzenia procesu indywidualizacji pracy z uczniem ze specjalnymi potrzebami edukacyjnymi, w tym wsparcia ucznia młodszego, rozpoznawania potrzeb rozwojowych, edukacyjnych i możliwości psychofizycznych uczniów i efektywnego stosowania ww. pomocy dydaktycznych w pracy,</w:t>
            </w:r>
          </w:p>
          <w:p w:rsidR="00B11567" w:rsidRPr="003D6CD5" w:rsidRDefault="00B11567" w:rsidP="00912095">
            <w:pPr>
              <w:numPr>
                <w:ilvl w:val="0"/>
                <w:numId w:val="123"/>
              </w:numPr>
              <w:spacing w:after="40" w:line="240" w:lineRule="auto"/>
              <w:jc w:val="both"/>
              <w:rPr>
                <w:rFonts w:ascii="Myriad Pro" w:hAnsi="Myriad Pro" w:cs="Arial"/>
                <w:sz w:val="20"/>
              </w:rPr>
            </w:pPr>
            <w:r w:rsidRPr="003D6CD5">
              <w:rPr>
                <w:rFonts w:ascii="Myriad Pro" w:hAnsi="Myriad Pro" w:cs="Arial"/>
                <w:sz w:val="20"/>
              </w:rPr>
              <w:t>wsparcie uczniów ze specjalnymi potrzebami rozwojowymi i edukacyjnymi, w tym uczniów młodszych oraz uczniów zdolnych w ramach zajęć uzupełniających ofertę szkoły lub placówki systemu oświaty, w tym:</w:t>
            </w:r>
          </w:p>
          <w:p w:rsidR="00B11567" w:rsidRDefault="00B11567" w:rsidP="00912095">
            <w:pPr>
              <w:pStyle w:val="Akapitzlist"/>
              <w:numPr>
                <w:ilvl w:val="0"/>
                <w:numId w:val="162"/>
              </w:numPr>
              <w:spacing w:after="0" w:line="240" w:lineRule="auto"/>
              <w:ind w:left="1331" w:hanging="141"/>
              <w:jc w:val="both"/>
              <w:rPr>
                <w:rFonts w:cs="Arial"/>
              </w:rPr>
            </w:pPr>
            <w:r>
              <w:rPr>
                <w:rFonts w:cs="Arial"/>
              </w:rPr>
              <w:t xml:space="preserve"> </w:t>
            </w:r>
            <w:r w:rsidRPr="00F13911">
              <w:rPr>
                <w:rFonts w:cs="Arial"/>
              </w:rPr>
              <w:t xml:space="preserve">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w:t>
            </w:r>
            <w:proofErr w:type="spellStart"/>
            <w:r w:rsidRPr="00F13911">
              <w:rPr>
                <w:rFonts w:cs="Arial"/>
              </w:rPr>
              <w:t>psychoedukacyjnych</w:t>
            </w:r>
            <w:proofErr w:type="spellEnd"/>
            <w:r w:rsidRPr="00F13911">
              <w:rPr>
                <w:rFonts w:cs="Arial"/>
              </w:rPr>
              <w:t xml:space="preserve"> oraz innych zajęć o charakterze terapeutycznym,</w:t>
            </w:r>
          </w:p>
          <w:p w:rsidR="00B11567" w:rsidRDefault="00B11567" w:rsidP="00912095">
            <w:pPr>
              <w:pStyle w:val="Akapitzlist"/>
              <w:numPr>
                <w:ilvl w:val="0"/>
                <w:numId w:val="162"/>
              </w:numPr>
              <w:spacing w:after="0" w:line="240" w:lineRule="auto"/>
              <w:ind w:left="1331" w:hanging="141"/>
              <w:jc w:val="both"/>
              <w:rPr>
                <w:rFonts w:cs="Arial"/>
              </w:rPr>
            </w:pPr>
            <w:r w:rsidRPr="00F13911">
              <w:rPr>
                <w:rFonts w:cs="Arial"/>
              </w:rPr>
              <w:t xml:space="preserve"> zajęć dydaktyczno-wyrównawczych, organizowanych dla uczniów ze specjalnymi potrzebami edukacyjnymi, w tym uczniów młodszych, mających trudności w spełnianiu wymagań edukacyjnych wynikających z podstawy programowej kształcenia ogólnego dla danego etapu edukacyjnego, </w:t>
            </w:r>
          </w:p>
          <w:p w:rsidR="00B11567" w:rsidRDefault="00B11567" w:rsidP="00912095">
            <w:pPr>
              <w:pStyle w:val="Akapitzlist"/>
              <w:numPr>
                <w:ilvl w:val="0"/>
                <w:numId w:val="162"/>
              </w:numPr>
              <w:spacing w:after="0" w:line="240" w:lineRule="auto"/>
              <w:ind w:left="1331" w:hanging="141"/>
              <w:jc w:val="both"/>
              <w:rPr>
                <w:rFonts w:cs="Arial"/>
              </w:rPr>
            </w:pPr>
            <w:r w:rsidRPr="00F13911">
              <w:rPr>
                <w:rFonts w:cs="Arial"/>
              </w:rPr>
              <w:t xml:space="preserve"> warsztatów, </w:t>
            </w:r>
          </w:p>
          <w:p w:rsidR="00B11567" w:rsidRPr="00F13911" w:rsidRDefault="00B11567" w:rsidP="00912095">
            <w:pPr>
              <w:pStyle w:val="Akapitzlist"/>
              <w:numPr>
                <w:ilvl w:val="0"/>
                <w:numId w:val="162"/>
              </w:numPr>
              <w:spacing w:after="0" w:line="240" w:lineRule="auto"/>
              <w:ind w:left="1331" w:hanging="141"/>
              <w:jc w:val="both"/>
              <w:rPr>
                <w:rFonts w:cs="Arial"/>
              </w:rPr>
            </w:pPr>
            <w:r>
              <w:rPr>
                <w:rFonts w:cs="Arial"/>
              </w:rPr>
              <w:t xml:space="preserve"> </w:t>
            </w:r>
            <w:r w:rsidRPr="00F13911">
              <w:rPr>
                <w:rFonts w:cs="Arial"/>
              </w:rPr>
              <w:t>porad i konsultacji.</w:t>
            </w:r>
          </w:p>
          <w:p w:rsidR="00B11567" w:rsidRPr="003D6CD5" w:rsidRDefault="00B11567" w:rsidP="00912095">
            <w:pPr>
              <w:numPr>
                <w:ilvl w:val="0"/>
                <w:numId w:val="124"/>
              </w:numPr>
              <w:spacing w:after="0" w:line="240" w:lineRule="auto"/>
              <w:ind w:left="339" w:hanging="363"/>
              <w:jc w:val="both"/>
              <w:rPr>
                <w:rFonts w:ascii="Myriad Pro" w:hAnsi="Myriad Pro" w:cs="Arial"/>
                <w:sz w:val="20"/>
              </w:rPr>
            </w:pPr>
            <w:r w:rsidRPr="003D6CD5">
              <w:rPr>
                <w:rFonts w:ascii="Myriad Pro" w:hAnsi="Myriad Pro" w:cs="Arial"/>
                <w:sz w:val="20"/>
              </w:rPr>
              <w:t>Tworzenie warunków dla nauczania opartego na metodzie eksperymentu głównie poprzez:</w:t>
            </w:r>
          </w:p>
          <w:p w:rsidR="00B11567" w:rsidRPr="003D6CD5" w:rsidRDefault="00B11567" w:rsidP="00912095">
            <w:pPr>
              <w:pStyle w:val="Akapitzlist"/>
              <w:numPr>
                <w:ilvl w:val="0"/>
                <w:numId w:val="125"/>
              </w:numPr>
              <w:autoSpaceDE w:val="0"/>
              <w:autoSpaceDN w:val="0"/>
              <w:spacing w:after="40" w:line="240" w:lineRule="auto"/>
              <w:ind w:left="764" w:hanging="425"/>
              <w:contextualSpacing w:val="0"/>
              <w:jc w:val="both"/>
              <w:rPr>
                <w:rFonts w:cs="Arial"/>
              </w:rPr>
            </w:pPr>
            <w:r w:rsidRPr="003D6CD5">
              <w:rPr>
                <w:rFonts w:cs="Arial"/>
              </w:rPr>
              <w:t>wyposażenie pracowni szkolnych w narzędzia do nauczania przedmiotów przyrodniczych lub matematyki,</w:t>
            </w:r>
          </w:p>
          <w:p w:rsidR="00B11567" w:rsidRPr="003D6CD5" w:rsidRDefault="00B11567" w:rsidP="00912095">
            <w:pPr>
              <w:pStyle w:val="Akapitzlist"/>
              <w:numPr>
                <w:ilvl w:val="0"/>
                <w:numId w:val="125"/>
              </w:numPr>
              <w:autoSpaceDE w:val="0"/>
              <w:autoSpaceDN w:val="0"/>
              <w:spacing w:after="40" w:line="240" w:lineRule="auto"/>
              <w:ind w:left="764" w:hanging="425"/>
              <w:contextualSpacing w:val="0"/>
              <w:jc w:val="both"/>
              <w:rPr>
                <w:rFonts w:cs="Arial"/>
              </w:rPr>
            </w:pPr>
            <w:r w:rsidRPr="003D6CD5">
              <w:rPr>
                <w:rFonts w:cs="Arial"/>
              </w:rPr>
              <w:t xml:space="preserve">doskonalenie umiejętności, kompetencji lub kwalifikacji zawodowych nauczycieli, w tym nauczycieli przedmiotów </w:t>
            </w:r>
            <w:r w:rsidRPr="003D6CD5">
              <w:rPr>
                <w:rFonts w:cs="Arial"/>
              </w:rPr>
              <w:lastRenderedPageBreak/>
              <w:t>przyrodniczych lub matematyki, niezbędnych do prowadzenia procesu nauczania opartego na metodzie eksperymentu,</w:t>
            </w:r>
          </w:p>
          <w:p w:rsidR="00B11567" w:rsidRPr="003D6CD5" w:rsidRDefault="00B11567" w:rsidP="00912095">
            <w:pPr>
              <w:pStyle w:val="Akapitzlist"/>
              <w:numPr>
                <w:ilvl w:val="0"/>
                <w:numId w:val="125"/>
              </w:numPr>
              <w:autoSpaceDE w:val="0"/>
              <w:autoSpaceDN w:val="0"/>
              <w:spacing w:after="40" w:line="240" w:lineRule="auto"/>
              <w:ind w:left="764" w:hanging="425"/>
              <w:contextualSpacing w:val="0"/>
              <w:jc w:val="both"/>
              <w:rPr>
                <w:rFonts w:cs="Arial"/>
              </w:rPr>
            </w:pPr>
            <w:r w:rsidRPr="003D6CD5">
              <w:rPr>
                <w:rFonts w:cs="Arial"/>
              </w:rPr>
              <w:t>kształtowanie i rozwijanie kompetencji uczniów lub słuchaczy w zakresie przedmiotów przyrodniczych lub matematyki.</w:t>
            </w:r>
          </w:p>
          <w:p w:rsidR="00B11567" w:rsidRPr="003D6CD5" w:rsidRDefault="00B11567" w:rsidP="00912095">
            <w:pPr>
              <w:numPr>
                <w:ilvl w:val="0"/>
                <w:numId w:val="124"/>
              </w:numPr>
              <w:spacing w:after="40" w:line="240" w:lineRule="auto"/>
              <w:ind w:left="401" w:hanging="401"/>
              <w:jc w:val="both"/>
              <w:rPr>
                <w:rFonts w:ascii="Myriad Pro" w:hAnsi="Myriad Pro" w:cs="Arial"/>
                <w:sz w:val="20"/>
              </w:rPr>
            </w:pPr>
            <w:r w:rsidRPr="003D6CD5">
              <w:rPr>
                <w:rFonts w:ascii="Myriad Pro" w:hAnsi="Myriad Pro" w:cs="Arial"/>
                <w:sz w:val="20"/>
              </w:rPr>
              <w:t>Korzystanie z technologii informacyjno-komunikacyjnych (TIK) w szczególności poprzez:</w:t>
            </w:r>
          </w:p>
          <w:p w:rsidR="00B11567" w:rsidRPr="003D6CD5" w:rsidRDefault="00B11567" w:rsidP="00912095">
            <w:pPr>
              <w:pStyle w:val="Akapitzlist"/>
              <w:numPr>
                <w:ilvl w:val="0"/>
                <w:numId w:val="126"/>
              </w:numPr>
              <w:autoSpaceDE w:val="0"/>
              <w:autoSpaceDN w:val="0"/>
              <w:spacing w:after="40" w:line="240" w:lineRule="auto"/>
              <w:ind w:left="764" w:hanging="425"/>
              <w:contextualSpacing w:val="0"/>
              <w:jc w:val="both"/>
              <w:rPr>
                <w:rFonts w:cs="Arial"/>
              </w:rPr>
            </w:pPr>
            <w:r w:rsidRPr="003D6CD5">
              <w:rPr>
                <w:rFonts w:cs="Arial"/>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B11567" w:rsidRPr="003D6CD5" w:rsidRDefault="00B11567" w:rsidP="00912095">
            <w:pPr>
              <w:pStyle w:val="Akapitzlist"/>
              <w:numPr>
                <w:ilvl w:val="0"/>
                <w:numId w:val="126"/>
              </w:numPr>
              <w:autoSpaceDE w:val="0"/>
              <w:autoSpaceDN w:val="0"/>
              <w:spacing w:after="40" w:line="240" w:lineRule="auto"/>
              <w:ind w:left="764" w:hanging="425"/>
              <w:contextualSpacing w:val="0"/>
              <w:jc w:val="both"/>
              <w:rPr>
                <w:rFonts w:cs="Arial"/>
              </w:rPr>
            </w:pPr>
            <w:r w:rsidRPr="003D6CD5">
              <w:rPr>
                <w:rFonts w:cs="Arial"/>
              </w:rPr>
              <w:t>podnoszenie kompetencji cyfrowych nauczycieli wszystkich przedmiotów, w tym w zakresie korzystania z narzędzi TIK zakupionych do szkół lub placówek systemu oświaty oraz włączania narzędzi TIK do nauczania przedmiotowego,</w:t>
            </w:r>
          </w:p>
          <w:p w:rsidR="00B11567" w:rsidRPr="003D6CD5" w:rsidRDefault="00B11567" w:rsidP="00912095">
            <w:pPr>
              <w:pStyle w:val="Akapitzlist"/>
              <w:numPr>
                <w:ilvl w:val="0"/>
                <w:numId w:val="126"/>
              </w:numPr>
              <w:autoSpaceDE w:val="0"/>
              <w:autoSpaceDN w:val="0"/>
              <w:spacing w:after="40" w:line="240" w:lineRule="auto"/>
              <w:ind w:left="764" w:hanging="425"/>
              <w:contextualSpacing w:val="0"/>
              <w:jc w:val="both"/>
              <w:rPr>
                <w:rFonts w:cs="Arial"/>
              </w:rPr>
            </w:pPr>
            <w:r w:rsidRPr="003D6CD5">
              <w:rPr>
                <w:rFonts w:cs="Arial"/>
              </w:rPr>
              <w:t>kształtowanie i rozwijanie podstawowych kompetencji cyfrowych uczniów lub słuchaczy, w tym z uwzględnieniem bezpieczeństwa w cyberprzestrzeni i wynikających z tego tytułu zagrożeń,</w:t>
            </w:r>
          </w:p>
          <w:p w:rsidR="00B11567" w:rsidRPr="00024256" w:rsidRDefault="00B11567" w:rsidP="00912095">
            <w:pPr>
              <w:pStyle w:val="Akapitzlist"/>
              <w:numPr>
                <w:ilvl w:val="0"/>
                <w:numId w:val="126"/>
              </w:numPr>
              <w:autoSpaceDE w:val="0"/>
              <w:autoSpaceDN w:val="0"/>
              <w:spacing w:after="40" w:line="240" w:lineRule="auto"/>
              <w:ind w:left="764" w:hanging="425"/>
              <w:contextualSpacing w:val="0"/>
              <w:jc w:val="both"/>
              <w:rPr>
                <w:rFonts w:cs="Arial"/>
              </w:rPr>
            </w:pPr>
            <w:r w:rsidRPr="003D6CD5">
              <w:rPr>
                <w:rFonts w:cs="Arial"/>
              </w:rPr>
              <w:t>programy rozwijania kompetencji cyfrowych uczniów lub słuchaczy przez naukę programowania.</w:t>
            </w:r>
          </w:p>
        </w:tc>
      </w:tr>
    </w:tbl>
    <w:p w:rsidR="00B11567" w:rsidRPr="003D6CD5" w:rsidRDefault="00B11567" w:rsidP="00B11567">
      <w:pPr>
        <w:spacing w:after="120" w:line="240" w:lineRule="auto"/>
        <w:rPr>
          <w:rFonts w:ascii="Myriad Pro" w:hAnsi="Myriad Pro"/>
          <w:sz w:val="20"/>
        </w:rPr>
      </w:pP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2339"/>
        <w:gridCol w:w="6804"/>
        <w:gridCol w:w="4733"/>
      </w:tblGrid>
      <w:tr w:rsidR="00B11567" w:rsidRPr="003D6CD5" w:rsidTr="00B11567">
        <w:trPr>
          <w:jc w:val="center"/>
        </w:trPr>
        <w:tc>
          <w:tcPr>
            <w:tcW w:w="14600" w:type="dxa"/>
            <w:gridSpan w:val="4"/>
            <w:shd w:val="clear" w:color="auto" w:fill="D9D9D9" w:themeFill="background1" w:themeFillShade="D9"/>
          </w:tcPr>
          <w:p w:rsidR="00B11567" w:rsidRPr="003D6CD5" w:rsidRDefault="00B11567" w:rsidP="00B11567">
            <w:pPr>
              <w:spacing w:before="40" w:after="40" w:line="240" w:lineRule="auto"/>
              <w:jc w:val="center"/>
              <w:rPr>
                <w:rFonts w:ascii="Myriad Pro" w:hAnsi="Myriad Pro"/>
                <w:b/>
                <w:sz w:val="20"/>
              </w:rPr>
            </w:pPr>
            <w:r w:rsidRPr="003D6CD5">
              <w:rPr>
                <w:rFonts w:ascii="Myriad Pro" w:hAnsi="Myriad Pro"/>
                <w:b/>
                <w:sz w:val="20"/>
              </w:rPr>
              <w:t>Kryteria dopuszczalności</w:t>
            </w:r>
          </w:p>
        </w:tc>
      </w:tr>
      <w:tr w:rsidR="00B11567" w:rsidRPr="003D6CD5" w:rsidTr="00B11567">
        <w:trPr>
          <w:jc w:val="center"/>
        </w:trPr>
        <w:tc>
          <w:tcPr>
            <w:tcW w:w="724" w:type="dxa"/>
          </w:tcPr>
          <w:p w:rsidR="00B11567" w:rsidRPr="003D6CD5" w:rsidRDefault="00B11567" w:rsidP="00B11567">
            <w:pPr>
              <w:spacing w:before="40" w:after="40" w:line="240" w:lineRule="auto"/>
              <w:jc w:val="center"/>
              <w:rPr>
                <w:rFonts w:ascii="Myriad Pro" w:hAnsi="Myriad Pro"/>
                <w:sz w:val="20"/>
              </w:rPr>
            </w:pPr>
            <w:r w:rsidRPr="003D6CD5">
              <w:rPr>
                <w:rFonts w:ascii="Myriad Pro" w:hAnsi="Myriad Pro"/>
                <w:sz w:val="20"/>
              </w:rPr>
              <w:t>L.p.</w:t>
            </w:r>
          </w:p>
        </w:tc>
        <w:tc>
          <w:tcPr>
            <w:tcW w:w="2339" w:type="dxa"/>
          </w:tcPr>
          <w:p w:rsidR="00B11567" w:rsidRPr="003D6CD5" w:rsidRDefault="00B11567" w:rsidP="00B11567">
            <w:pPr>
              <w:spacing w:before="40" w:after="40" w:line="240" w:lineRule="auto"/>
              <w:jc w:val="center"/>
              <w:rPr>
                <w:rFonts w:ascii="Myriad Pro" w:hAnsi="Myriad Pro"/>
                <w:sz w:val="20"/>
              </w:rPr>
            </w:pPr>
            <w:r w:rsidRPr="003D6CD5">
              <w:rPr>
                <w:rFonts w:ascii="Myriad Pro" w:hAnsi="Myriad Pro"/>
                <w:sz w:val="20"/>
              </w:rPr>
              <w:t>Nazwa kryterium</w:t>
            </w:r>
          </w:p>
        </w:tc>
        <w:tc>
          <w:tcPr>
            <w:tcW w:w="6804" w:type="dxa"/>
          </w:tcPr>
          <w:p w:rsidR="00B11567" w:rsidRPr="003D6CD5" w:rsidRDefault="00B11567" w:rsidP="00B11567">
            <w:pPr>
              <w:spacing w:before="40" w:after="40" w:line="240" w:lineRule="auto"/>
              <w:jc w:val="center"/>
              <w:rPr>
                <w:rFonts w:ascii="Myriad Pro" w:hAnsi="Myriad Pro"/>
                <w:sz w:val="20"/>
              </w:rPr>
            </w:pPr>
            <w:r w:rsidRPr="003D6CD5">
              <w:rPr>
                <w:rFonts w:ascii="Myriad Pro" w:hAnsi="Myriad Pro"/>
                <w:sz w:val="20"/>
              </w:rPr>
              <w:t>Definicja kryterium</w:t>
            </w:r>
          </w:p>
        </w:tc>
        <w:tc>
          <w:tcPr>
            <w:tcW w:w="4733" w:type="dxa"/>
          </w:tcPr>
          <w:p w:rsidR="00B11567" w:rsidRPr="003D6CD5" w:rsidRDefault="00B11567" w:rsidP="00B11567">
            <w:pPr>
              <w:spacing w:before="40" w:after="40" w:line="240" w:lineRule="auto"/>
              <w:jc w:val="center"/>
              <w:rPr>
                <w:rFonts w:ascii="Myriad Pro" w:hAnsi="Myriad Pro"/>
                <w:sz w:val="20"/>
              </w:rPr>
            </w:pPr>
            <w:r w:rsidRPr="003D6CD5">
              <w:rPr>
                <w:rFonts w:ascii="Myriad Pro" w:hAnsi="Myriad Pro"/>
                <w:sz w:val="20"/>
              </w:rPr>
              <w:t>Opis znaczenia kryterium</w:t>
            </w:r>
          </w:p>
        </w:tc>
      </w:tr>
      <w:tr w:rsidR="00B11567" w:rsidRPr="003D6CD5" w:rsidTr="00B11567">
        <w:trPr>
          <w:jc w:val="center"/>
        </w:trPr>
        <w:tc>
          <w:tcPr>
            <w:tcW w:w="724" w:type="dxa"/>
          </w:tcPr>
          <w:p w:rsidR="00B11567" w:rsidRPr="00F13911" w:rsidRDefault="00B11567" w:rsidP="00B11567">
            <w:pPr>
              <w:spacing w:before="40" w:after="40" w:line="240" w:lineRule="auto"/>
              <w:jc w:val="center"/>
              <w:rPr>
                <w:rFonts w:ascii="Myriad Pro" w:hAnsi="Myriad Pro"/>
                <w:sz w:val="20"/>
              </w:rPr>
            </w:pPr>
            <w:r w:rsidRPr="00F13911">
              <w:rPr>
                <w:rFonts w:ascii="Myriad Pro" w:hAnsi="Myriad Pro"/>
                <w:sz w:val="20"/>
              </w:rPr>
              <w:t>1</w:t>
            </w:r>
          </w:p>
        </w:tc>
        <w:tc>
          <w:tcPr>
            <w:tcW w:w="2339" w:type="dxa"/>
          </w:tcPr>
          <w:p w:rsidR="00B11567" w:rsidRPr="00F13911" w:rsidRDefault="00B11567" w:rsidP="00B11567">
            <w:pPr>
              <w:spacing w:before="40" w:after="40" w:line="240" w:lineRule="auto"/>
              <w:jc w:val="center"/>
              <w:rPr>
                <w:rFonts w:ascii="Myriad Pro" w:hAnsi="Myriad Pro"/>
                <w:sz w:val="20"/>
              </w:rPr>
            </w:pPr>
            <w:r w:rsidRPr="00F13911">
              <w:rPr>
                <w:rFonts w:ascii="Myriad Pro" w:hAnsi="Myriad Pro"/>
                <w:sz w:val="20"/>
              </w:rPr>
              <w:t>2</w:t>
            </w:r>
          </w:p>
        </w:tc>
        <w:tc>
          <w:tcPr>
            <w:tcW w:w="6804" w:type="dxa"/>
          </w:tcPr>
          <w:p w:rsidR="00B11567" w:rsidRPr="00F13911" w:rsidRDefault="00B11567" w:rsidP="00B11567">
            <w:pPr>
              <w:spacing w:before="40" w:after="40" w:line="240" w:lineRule="auto"/>
              <w:jc w:val="center"/>
              <w:rPr>
                <w:rFonts w:ascii="Myriad Pro" w:hAnsi="Myriad Pro"/>
                <w:sz w:val="20"/>
              </w:rPr>
            </w:pPr>
            <w:r w:rsidRPr="00F13911">
              <w:rPr>
                <w:rFonts w:ascii="Myriad Pro" w:hAnsi="Myriad Pro"/>
                <w:sz w:val="20"/>
              </w:rPr>
              <w:t>3</w:t>
            </w:r>
          </w:p>
        </w:tc>
        <w:tc>
          <w:tcPr>
            <w:tcW w:w="4733" w:type="dxa"/>
          </w:tcPr>
          <w:p w:rsidR="00B11567" w:rsidRPr="00F13911" w:rsidRDefault="00B11567" w:rsidP="00B11567">
            <w:pPr>
              <w:spacing w:before="40" w:after="40" w:line="240" w:lineRule="auto"/>
              <w:jc w:val="center"/>
              <w:rPr>
                <w:rFonts w:ascii="Myriad Pro" w:hAnsi="Myriad Pro"/>
                <w:sz w:val="20"/>
              </w:rPr>
            </w:pPr>
            <w:r w:rsidRPr="00F13911">
              <w:rPr>
                <w:rFonts w:ascii="Myriad Pro" w:hAnsi="Myriad Pro"/>
                <w:sz w:val="20"/>
              </w:rPr>
              <w:t>4</w:t>
            </w:r>
          </w:p>
        </w:tc>
      </w:tr>
      <w:tr w:rsidR="00B11567" w:rsidRPr="003D6CD5" w:rsidTr="00B11567">
        <w:trPr>
          <w:jc w:val="center"/>
        </w:trPr>
        <w:tc>
          <w:tcPr>
            <w:tcW w:w="724" w:type="dxa"/>
          </w:tcPr>
          <w:p w:rsidR="00B11567" w:rsidRPr="003D6CD5" w:rsidRDefault="00B11567" w:rsidP="00912095">
            <w:pPr>
              <w:pStyle w:val="Akapitzlist"/>
              <w:numPr>
                <w:ilvl w:val="0"/>
                <w:numId w:val="127"/>
              </w:numPr>
              <w:spacing w:before="40" w:after="40" w:line="240" w:lineRule="auto"/>
              <w:contextualSpacing w:val="0"/>
            </w:pPr>
          </w:p>
        </w:tc>
        <w:tc>
          <w:tcPr>
            <w:tcW w:w="2339" w:type="dxa"/>
            <w:shd w:val="clear" w:color="auto" w:fill="auto"/>
          </w:tcPr>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Wymogi organizacyjne</w:t>
            </w:r>
          </w:p>
        </w:tc>
        <w:tc>
          <w:tcPr>
            <w:tcW w:w="6804" w:type="dxa"/>
            <w:shd w:val="clear" w:color="auto" w:fill="auto"/>
          </w:tcPr>
          <w:p w:rsidR="00B11567" w:rsidRPr="003D6CD5" w:rsidRDefault="00B11567" w:rsidP="00912095">
            <w:pPr>
              <w:pStyle w:val="Akapitzlist"/>
              <w:numPr>
                <w:ilvl w:val="0"/>
                <w:numId w:val="128"/>
              </w:numPr>
              <w:spacing w:before="40" w:after="40" w:line="240" w:lineRule="auto"/>
              <w:jc w:val="both"/>
            </w:pPr>
            <w:r w:rsidRPr="003D6CD5">
              <w:rPr>
                <w:rFonts w:cs="Arial"/>
              </w:rPr>
              <w:t>Projektodawca składa nie więcej niż jeden wniosek o dofinansowanie dotyczący jednej placówki/jednostki organizacyjnej</w:t>
            </w:r>
            <w:r>
              <w:rPr>
                <w:rFonts w:cs="Arial"/>
              </w:rPr>
              <w:t>.</w:t>
            </w:r>
            <w:r w:rsidRPr="003D6CD5">
              <w:rPr>
                <w:rFonts w:cs="Arial"/>
              </w:rPr>
              <w:t xml:space="preserve"> Możliwe jest również złożenie przez organ prowadzący 1 wniosku dla kilku placówek/szkół podlegających </w:t>
            </w:r>
            <w:r>
              <w:rPr>
                <w:rFonts w:cs="Arial"/>
              </w:rPr>
              <w:t xml:space="preserve">danemu organowi. Typ projektów </w:t>
            </w:r>
            <w:r w:rsidRPr="003D6CD5">
              <w:rPr>
                <w:rFonts w:cs="Arial"/>
              </w:rPr>
              <w:t>1 - 5</w:t>
            </w:r>
          </w:p>
        </w:tc>
        <w:tc>
          <w:tcPr>
            <w:tcW w:w="4733" w:type="dxa"/>
            <w:shd w:val="clear" w:color="auto" w:fill="auto"/>
          </w:tcPr>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Spełnienie kryterium jest konieczne do przyznania dofinansowania.</w:t>
            </w:r>
          </w:p>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Projekt niespełniające kryterium są odrzucane.</w:t>
            </w:r>
          </w:p>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Ocena spełniania kryterium polega na przypisaniu wartości logicznych „tak”, „nie”.</w:t>
            </w:r>
          </w:p>
        </w:tc>
      </w:tr>
      <w:tr w:rsidR="00B11567" w:rsidRPr="003D6CD5" w:rsidTr="00B11567">
        <w:trPr>
          <w:jc w:val="center"/>
        </w:trPr>
        <w:tc>
          <w:tcPr>
            <w:tcW w:w="724" w:type="dxa"/>
          </w:tcPr>
          <w:p w:rsidR="00B11567" w:rsidRPr="003D6CD5" w:rsidRDefault="00B11567" w:rsidP="00912095">
            <w:pPr>
              <w:pStyle w:val="Akapitzlist"/>
              <w:numPr>
                <w:ilvl w:val="0"/>
                <w:numId w:val="127"/>
              </w:numPr>
              <w:spacing w:before="40" w:after="40" w:line="240" w:lineRule="auto"/>
              <w:contextualSpacing w:val="0"/>
            </w:pPr>
          </w:p>
        </w:tc>
        <w:tc>
          <w:tcPr>
            <w:tcW w:w="2339" w:type="dxa"/>
            <w:shd w:val="clear" w:color="auto" w:fill="auto"/>
          </w:tcPr>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Zgodność wsparcia</w:t>
            </w:r>
          </w:p>
        </w:tc>
        <w:tc>
          <w:tcPr>
            <w:tcW w:w="6804" w:type="dxa"/>
            <w:shd w:val="clear" w:color="auto" w:fill="auto"/>
          </w:tcPr>
          <w:p w:rsidR="00B11567" w:rsidRPr="003D6CD5" w:rsidRDefault="00B11567" w:rsidP="00912095">
            <w:pPr>
              <w:pStyle w:val="Akapitzlist"/>
              <w:numPr>
                <w:ilvl w:val="0"/>
                <w:numId w:val="129"/>
              </w:numPr>
              <w:spacing w:before="40" w:after="40" w:line="240" w:lineRule="auto"/>
              <w:jc w:val="both"/>
              <w:rPr>
                <w:rFonts w:cs="Arial"/>
              </w:rPr>
            </w:pPr>
            <w:r w:rsidRPr="003D6CD5">
              <w:rPr>
                <w:rFonts w:cs="Arial"/>
              </w:rPr>
              <w:t>Projekt skierowany do grup docelowych z obszaru Szczecińskiego Obszaru Metropolitalnego (w przypadku osób fizycznych - pracujących, uczących się lub zamieszkujących na ww. obszarze w rozumieniu przepisów Kodeksu Cywilnego, a w przypadku innych podmiotów - posiadających jednostkę organizacyjną n</w:t>
            </w:r>
            <w:r>
              <w:rPr>
                <w:rFonts w:cs="Arial"/>
              </w:rPr>
              <w:t xml:space="preserve">a ww. obszarze). Typ projektów </w:t>
            </w:r>
            <w:r w:rsidRPr="003D6CD5">
              <w:rPr>
                <w:rFonts w:cs="Arial"/>
              </w:rPr>
              <w:t>1 - 5</w:t>
            </w:r>
          </w:p>
          <w:p w:rsidR="00B11567" w:rsidRPr="003D6CD5" w:rsidRDefault="00B11567" w:rsidP="00912095">
            <w:pPr>
              <w:pStyle w:val="Akapitzlist"/>
              <w:numPr>
                <w:ilvl w:val="0"/>
                <w:numId w:val="129"/>
              </w:numPr>
              <w:spacing w:before="40" w:after="40" w:line="240" w:lineRule="auto"/>
              <w:jc w:val="both"/>
              <w:rPr>
                <w:rFonts w:cs="Arial"/>
              </w:rPr>
            </w:pPr>
            <w:r w:rsidRPr="003D6CD5">
              <w:rPr>
                <w:rFonts w:cs="Arial"/>
              </w:rPr>
              <w:t xml:space="preserve">Projektodawca </w:t>
            </w:r>
            <w:r w:rsidRPr="003D6CD5" w:rsidDel="00094346">
              <w:rPr>
                <w:rFonts w:cs="Arial"/>
              </w:rPr>
              <w:t xml:space="preserve"> wniesie wkład własn</w:t>
            </w:r>
            <w:r w:rsidRPr="003D6CD5">
              <w:rPr>
                <w:rFonts w:cs="Arial"/>
              </w:rPr>
              <w:t>y</w:t>
            </w:r>
            <w:r w:rsidRPr="003D6CD5" w:rsidDel="00094346">
              <w:rPr>
                <w:rFonts w:cs="Arial"/>
              </w:rPr>
              <w:t xml:space="preserve"> w wysokości </w:t>
            </w:r>
            <w:r w:rsidRPr="003D6CD5">
              <w:rPr>
                <w:rFonts w:cs="Arial"/>
              </w:rPr>
              <w:t xml:space="preserve">nie mniejszej niż określona w </w:t>
            </w:r>
            <w:r w:rsidRPr="003D6CD5">
              <w:rPr>
                <w:rFonts w:cs="Arial"/>
                <w:i/>
              </w:rPr>
              <w:t>Szczegó</w:t>
            </w:r>
            <w:r>
              <w:rPr>
                <w:rFonts w:cs="Arial"/>
                <w:i/>
              </w:rPr>
              <w:t>łowym Opisie Osi Priorytetowych</w:t>
            </w:r>
            <w:r w:rsidRPr="003D6CD5">
              <w:rPr>
                <w:rFonts w:cs="Arial"/>
                <w:i/>
              </w:rPr>
              <w:t xml:space="preserve"> Regionalnego Programu Operacyjnego  Województwa Zachodniopomorskiego  2014-2020. </w:t>
            </w:r>
            <w:r w:rsidRPr="003D6CD5">
              <w:rPr>
                <w:rFonts w:cs="Arial"/>
              </w:rPr>
              <w:t>Typ projektów  1 - 5</w:t>
            </w:r>
          </w:p>
          <w:p w:rsidR="00B11567" w:rsidRPr="003D6CD5" w:rsidRDefault="00B11567" w:rsidP="00912095">
            <w:pPr>
              <w:pStyle w:val="Akapitzlist"/>
              <w:numPr>
                <w:ilvl w:val="0"/>
                <w:numId w:val="129"/>
              </w:numPr>
              <w:spacing w:before="40" w:after="40" w:line="240" w:lineRule="auto"/>
              <w:jc w:val="both"/>
              <w:rPr>
                <w:rFonts w:cs="Arial"/>
              </w:rPr>
            </w:pPr>
            <w:r w:rsidRPr="003D6CD5">
              <w:rPr>
                <w:rFonts w:cs="Arial"/>
              </w:rPr>
              <w:t xml:space="preserve">Wnioskodawca nie otrzymał dofinansowania na takie same działania dla tych samych placówek w ramach Działania 8.2 Wsparcie szkół i placówek prowadzących kształcenie ogólne oraz uczniów uczestniczących w kształceniu podstawowym, gimnazjalnym i ponadgimnazjalnym, 8.3  Wsparcie szkół i placówek prowadzących </w:t>
            </w:r>
            <w:r w:rsidRPr="003D6CD5">
              <w:rPr>
                <w:rFonts w:cs="Arial"/>
              </w:rPr>
              <w:lastRenderedPageBreak/>
              <w:t>kształcenie ogólne oraz uczniów uczestniczących w kształceniu podstawowym, gimnazjalnym i ponadgimnazjalnym w ramach</w:t>
            </w:r>
            <w:r w:rsidRPr="003D6CD5">
              <w:rPr>
                <w:rFonts w:cs="Arial"/>
                <w:i/>
              </w:rPr>
              <w:t xml:space="preserve"> Strategii ZIT dla Szczecińskiego Obszaru Metropolitalnego</w:t>
            </w:r>
            <w:r w:rsidRPr="003D6CD5">
              <w:rPr>
                <w:rFonts w:cs="Arial"/>
              </w:rPr>
              <w:t xml:space="preserve"> oraz 8.5 Upowszechnienie edukacji przedszkolnej oraz wsparcie szkół i placówek prowadzących kształcenie ogólne oraz uczniów uczestniczących w kształceniu podstawowym, gimnazjalnym i ponadgimnazjalnym w ramach Kontraktó</w:t>
            </w:r>
            <w:r>
              <w:rPr>
                <w:rFonts w:cs="Arial"/>
              </w:rPr>
              <w:t xml:space="preserve">w Samorządowych. Typ projektów </w:t>
            </w:r>
            <w:r w:rsidRPr="003D6CD5">
              <w:rPr>
                <w:rFonts w:cs="Arial"/>
              </w:rPr>
              <w:t>1 - 5</w:t>
            </w:r>
          </w:p>
          <w:p w:rsidR="00B11567" w:rsidRPr="003D6CD5" w:rsidRDefault="00B11567" w:rsidP="00912095">
            <w:pPr>
              <w:pStyle w:val="Akapitzlist"/>
              <w:numPr>
                <w:ilvl w:val="0"/>
                <w:numId w:val="129"/>
              </w:numPr>
              <w:spacing w:before="40" w:after="40" w:line="240" w:lineRule="auto"/>
              <w:jc w:val="both"/>
              <w:rPr>
                <w:rFonts w:cs="Arial"/>
              </w:rPr>
            </w:pPr>
            <w:r w:rsidRPr="003D6CD5">
              <w:rPr>
                <w:rFonts w:cs="Arial"/>
              </w:rPr>
              <w:t>Realizacja wsparcia na rzecz szkoły/placówki systemu oświat</w:t>
            </w:r>
            <w:r>
              <w:rPr>
                <w:rFonts w:cs="Arial"/>
              </w:rPr>
              <w:t>y dokonywana jest na podstawie</w:t>
            </w:r>
            <w:r w:rsidRPr="003D6CD5">
              <w:rPr>
                <w:rFonts w:cs="Arial"/>
              </w:rPr>
              <w:t xml:space="preserve"> indywidualnej diagnozy zapotrzebowania danej szkoły/ placówki</w:t>
            </w:r>
            <w:r>
              <w:rPr>
                <w:rFonts w:cs="Arial"/>
              </w:rPr>
              <w:t xml:space="preserve"> systemu oświaty. Typ projektów</w:t>
            </w:r>
            <w:r w:rsidRPr="003D6CD5">
              <w:rPr>
                <w:rFonts w:cs="Arial"/>
              </w:rPr>
              <w:t xml:space="preserve"> 1, 2, 4, 5</w:t>
            </w:r>
          </w:p>
          <w:p w:rsidR="00B11567" w:rsidRPr="003D6CD5" w:rsidRDefault="00B11567" w:rsidP="00912095">
            <w:pPr>
              <w:pStyle w:val="Akapitzlist"/>
              <w:numPr>
                <w:ilvl w:val="0"/>
                <w:numId w:val="129"/>
              </w:numPr>
              <w:autoSpaceDE w:val="0"/>
              <w:autoSpaceDN w:val="0"/>
              <w:spacing w:after="0" w:line="240" w:lineRule="auto"/>
              <w:jc w:val="both"/>
              <w:rPr>
                <w:rFonts w:cs="Arial"/>
              </w:rPr>
            </w:pPr>
            <w:r w:rsidRPr="003D6CD5">
              <w:rPr>
                <w:rFonts w:cs="Arial"/>
              </w:rPr>
              <w:t>W ramach projektu dla wszystkich uczniów/ wychowanków biorących udział w projekcie obligatoryjnie zaplanowano realizację doradztwa edukacyjno-zawodowego, obejmującego ocenę indywidualnych potrzeb rozwojowych i edukacyjnych i</w:t>
            </w:r>
            <w:r>
              <w:rPr>
                <w:rFonts w:cs="Arial"/>
              </w:rPr>
              <w:t xml:space="preserve">/lub predyspozycji osobowych do </w:t>
            </w:r>
            <w:r w:rsidRPr="003D6CD5">
              <w:rPr>
                <w:rFonts w:cs="Arial"/>
              </w:rPr>
              <w:t>wykonywania poszczególnych zawodów. W przypadku uczniów klas I - VI szkoły podstawowej, uczniów i wychowanków specjalnych ośrodków szkolno-wychowawczych oraz szkół specjalnych wymieniona forma wsparcia je</w:t>
            </w:r>
            <w:r>
              <w:rPr>
                <w:rFonts w:cs="Arial"/>
              </w:rPr>
              <w:t xml:space="preserve">st fakultatywna. Typ projektów </w:t>
            </w:r>
            <w:r w:rsidRPr="003D6CD5">
              <w:rPr>
                <w:rFonts w:cs="Arial"/>
              </w:rPr>
              <w:t>1, 3, 4, 5</w:t>
            </w:r>
          </w:p>
          <w:p w:rsidR="00B11567" w:rsidRPr="003D6CD5" w:rsidRDefault="00B11567" w:rsidP="00912095">
            <w:pPr>
              <w:pStyle w:val="Akapitzlist"/>
              <w:numPr>
                <w:ilvl w:val="0"/>
                <w:numId w:val="129"/>
              </w:numPr>
              <w:autoSpaceDE w:val="0"/>
              <w:autoSpaceDN w:val="0"/>
              <w:spacing w:after="0" w:line="240" w:lineRule="auto"/>
              <w:jc w:val="both"/>
              <w:rPr>
                <w:rFonts w:cs="Arial"/>
              </w:rPr>
            </w:pPr>
            <w:r w:rsidRPr="003D6CD5">
              <w:rPr>
                <w:rFonts w:cs="Arial"/>
              </w:rPr>
              <w:t xml:space="preserve">Działania w ramach 2 typu projektu mogą być realizowane wyłącznie jako uzupełnienie działań realizowanych w ramach </w:t>
            </w:r>
            <w:r>
              <w:rPr>
                <w:rFonts w:cs="Arial"/>
              </w:rPr>
              <w:t xml:space="preserve">typu projektu 1. Typ projektów </w:t>
            </w:r>
            <w:r w:rsidRPr="003D6CD5">
              <w:rPr>
                <w:rFonts w:cs="Arial"/>
              </w:rPr>
              <w:t>2</w:t>
            </w:r>
          </w:p>
        </w:tc>
        <w:tc>
          <w:tcPr>
            <w:tcW w:w="4733" w:type="dxa"/>
            <w:shd w:val="clear" w:color="auto" w:fill="auto"/>
          </w:tcPr>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lastRenderedPageBreak/>
              <w:t>Spełnienie kryterium jest konieczne do przyznania dofinansowania.</w:t>
            </w:r>
          </w:p>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Projekt niespełniające kryterium są odrzucane.</w:t>
            </w:r>
          </w:p>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Ocena spełniania kryterium polega na przypisaniu wartości logicznych „tak”, „nie”.</w:t>
            </w:r>
          </w:p>
        </w:tc>
      </w:tr>
    </w:tbl>
    <w:p w:rsidR="00B11567" w:rsidRPr="00AB5F7B" w:rsidRDefault="00B11567" w:rsidP="00B11567">
      <w:pPr>
        <w:spacing w:before="120" w:after="120" w:line="240" w:lineRule="auto"/>
        <w:rPr>
          <w:rFonts w:ascii="Myriad Pro" w:hAnsi="Myriad Pro"/>
          <w:i/>
          <w:sz w:val="20"/>
        </w:rPr>
      </w:pPr>
    </w:p>
    <w:p w:rsidR="008A521C" w:rsidRDefault="008A521C" w:rsidP="00B11567">
      <w:pPr>
        <w:ind w:left="-284"/>
        <w:jc w:val="both"/>
        <w:rPr>
          <w:rFonts w:ascii="Myriad Pro" w:hAnsi="Myriad Pro"/>
          <w:b/>
        </w:rPr>
      </w:pPr>
    </w:p>
    <w:p w:rsidR="008A521C" w:rsidRDefault="00510167" w:rsidP="00510167">
      <w:pPr>
        <w:rPr>
          <w:rFonts w:ascii="Myriad Pro" w:hAnsi="Myriad Pro"/>
          <w:b/>
        </w:rPr>
      </w:pPr>
      <w:r>
        <w:rPr>
          <w:rFonts w:ascii="Myriad Pro" w:hAnsi="Myriad Pro"/>
          <w:b/>
        </w:rPr>
        <w:br w:type="page"/>
      </w:r>
    </w:p>
    <w:p w:rsidR="008A521C" w:rsidRDefault="007079E4" w:rsidP="007079E4">
      <w:pPr>
        <w:pStyle w:val="Podtytu"/>
        <w:numPr>
          <w:ilvl w:val="0"/>
          <w:numId w:val="0"/>
        </w:numPr>
        <w:rPr>
          <w:rFonts w:cs="MyriadPro-Regular"/>
          <w:bCs/>
          <w:szCs w:val="22"/>
        </w:rPr>
      </w:pPr>
      <w:bookmarkStart w:id="52" w:name="_Toc59089720"/>
      <w:r>
        <w:rPr>
          <w:rFonts w:eastAsia="Times New Roman"/>
          <w:szCs w:val="22"/>
        </w:rPr>
        <w:lastRenderedPageBreak/>
        <w:t xml:space="preserve">8.4 </w:t>
      </w:r>
      <w:r w:rsidR="008A521C" w:rsidRPr="008A521C">
        <w:rPr>
          <w:rFonts w:eastAsia="Times New Roman"/>
          <w:szCs w:val="22"/>
        </w:rPr>
        <w:t xml:space="preserve">Upowszechnienie edukacji przedszkolnej oraz </w:t>
      </w:r>
      <w:r w:rsidR="008A521C" w:rsidRPr="008A521C">
        <w:rPr>
          <w:rFonts w:cs="MyriadPro-Regular"/>
          <w:szCs w:val="22"/>
        </w:rPr>
        <w:t xml:space="preserve">wsparcie szkół i placówek prowadzących kształcenie ogólne oraz uczniów uczestniczących w kształceniu podstawowym, gimnazjalnym i ponadgimnazjalnym w ramach Strategii ZIT dla </w:t>
      </w:r>
      <w:r w:rsidR="008A521C" w:rsidRPr="008A521C">
        <w:rPr>
          <w:rFonts w:cs="MyriadPro-Regular"/>
          <w:bCs/>
          <w:szCs w:val="22"/>
        </w:rPr>
        <w:t>Koszalińsko – Kołobrzesko – Białogardzkiego Obszaru Funkcjonalnego</w:t>
      </w:r>
      <w:bookmarkEnd w:id="52"/>
    </w:p>
    <w:p w:rsidR="00486238" w:rsidRPr="00486238" w:rsidRDefault="00486238" w:rsidP="00486238">
      <w:pPr>
        <w:ind w:left="714" w:hanging="357"/>
        <w:jc w:val="center"/>
        <w:rPr>
          <w:rFonts w:ascii="Myriad Pro" w:hAnsi="Myriad Pro" w:cs="Arial"/>
          <w:b/>
          <w:bCs/>
          <w:sz w:val="20"/>
        </w:rPr>
      </w:pPr>
      <w:r w:rsidRPr="00486238">
        <w:rPr>
          <w:rFonts w:ascii="Myriad Pro" w:eastAsiaTheme="majorEastAsia" w:hAnsi="Myriad Pro" w:cstheme="majorBidi"/>
          <w:b/>
          <w:bCs/>
          <w:sz w:val="20"/>
        </w:rPr>
        <w:t xml:space="preserve">Kryteria </w:t>
      </w:r>
      <w:r>
        <w:rPr>
          <w:rFonts w:ascii="Myriad Pro" w:eastAsiaTheme="majorEastAsia" w:hAnsi="Myriad Pro" w:cstheme="majorBidi"/>
          <w:b/>
          <w:bCs/>
          <w:sz w:val="20"/>
        </w:rPr>
        <w:t>ogólne</w:t>
      </w:r>
      <w:r w:rsidRPr="00486238">
        <w:rPr>
          <w:rFonts w:ascii="Myriad Pro" w:eastAsiaTheme="majorEastAsia" w:hAnsi="Myriad Pro" w:cstheme="majorBidi"/>
          <w:b/>
          <w:bCs/>
          <w:sz w:val="20"/>
        </w:rPr>
        <w:t xml:space="preserve"> przyjęte Uchwałą Nr </w:t>
      </w:r>
      <w:r w:rsidR="00E9047B" w:rsidRPr="00E9047B">
        <w:rPr>
          <w:rFonts w:ascii="Myriad Pro" w:eastAsiaTheme="majorEastAsia" w:hAnsi="Myriad Pro" w:cstheme="majorBidi"/>
          <w:b/>
          <w:bCs/>
          <w:sz w:val="20"/>
        </w:rPr>
        <w:t>61/</w:t>
      </w:r>
      <w:r w:rsidRPr="00E9047B">
        <w:rPr>
          <w:rFonts w:ascii="Myriad Pro" w:eastAsiaTheme="majorEastAsia" w:hAnsi="Myriad Pro" w:cstheme="majorBidi"/>
          <w:b/>
          <w:bCs/>
          <w:sz w:val="20"/>
        </w:rPr>
        <w:t>18</w:t>
      </w:r>
      <w:r w:rsidRPr="00486238">
        <w:rPr>
          <w:rFonts w:ascii="Myriad Pro" w:eastAsiaTheme="majorEastAsia" w:hAnsi="Myriad Pro" w:cstheme="majorBidi"/>
          <w:b/>
          <w:bCs/>
          <w:sz w:val="20"/>
        </w:rPr>
        <w:t xml:space="preserve"> </w:t>
      </w:r>
      <w:r w:rsidRPr="00486238">
        <w:rPr>
          <w:rFonts w:ascii="Myriad Pro" w:eastAsiaTheme="majorEastAsia" w:hAnsi="Myriad Pro" w:cs="Arial"/>
          <w:b/>
          <w:bCs/>
          <w:sz w:val="20"/>
        </w:rPr>
        <w:t xml:space="preserve">Komitetu Monitorującego RPO WZ 2014-2020 z dnia </w:t>
      </w:r>
      <w:r>
        <w:rPr>
          <w:rFonts w:ascii="Myriad Pro" w:eastAsiaTheme="majorEastAsia" w:hAnsi="Myriad Pro" w:cs="Arial"/>
          <w:b/>
          <w:bCs/>
          <w:sz w:val="20"/>
        </w:rPr>
        <w:t>11 grudnia</w:t>
      </w:r>
      <w:r w:rsidRPr="00486238">
        <w:rPr>
          <w:rFonts w:ascii="Myriad Pro" w:eastAsiaTheme="majorEastAsia" w:hAnsi="Myriad Pro" w:cs="Arial"/>
          <w:b/>
          <w:bCs/>
          <w:sz w:val="20"/>
        </w:rPr>
        <w:t xml:space="preserve"> 2018 r. (tryb konkursowy) </w:t>
      </w:r>
      <w:r w:rsidR="00005401">
        <w:rPr>
          <w:rFonts w:ascii="Myriad Pro" w:eastAsiaTheme="majorEastAsia" w:hAnsi="Myriad Pro" w:cs="Arial"/>
          <w:b/>
          <w:bCs/>
          <w:sz w:val="20"/>
        </w:rPr>
        <w:t>- aktualizacja</w:t>
      </w:r>
    </w:p>
    <w:tbl>
      <w:tblPr>
        <w:tblStyle w:val="Tabela-Siatka"/>
        <w:tblW w:w="14175" w:type="dxa"/>
        <w:shd w:val="clear" w:color="auto" w:fill="B6DDE8" w:themeFill="accent5" w:themeFillTint="66"/>
        <w:tblLayout w:type="fixed"/>
        <w:tblLook w:val="04A0" w:firstRow="1" w:lastRow="0" w:firstColumn="1" w:lastColumn="0" w:noHBand="0" w:noVBand="1"/>
      </w:tblPr>
      <w:tblGrid>
        <w:gridCol w:w="1900"/>
        <w:gridCol w:w="12275"/>
      </w:tblGrid>
      <w:tr w:rsidR="00486238" w:rsidRPr="00BE08D4" w:rsidTr="00486238">
        <w:tc>
          <w:tcPr>
            <w:tcW w:w="1900" w:type="dxa"/>
            <w:shd w:val="clear" w:color="auto" w:fill="B6DDE8" w:themeFill="accent5" w:themeFillTint="66"/>
          </w:tcPr>
          <w:p w:rsidR="00486238" w:rsidRPr="002979C4" w:rsidRDefault="00486238" w:rsidP="00486238">
            <w:pPr>
              <w:spacing w:before="40" w:after="40"/>
              <w:rPr>
                <w:rFonts w:ascii="Myriad Pro" w:hAnsi="Myriad Pro"/>
                <w:sz w:val="20"/>
              </w:rPr>
            </w:pPr>
            <w:r w:rsidRPr="002979C4">
              <w:rPr>
                <w:rFonts w:ascii="Myriad Pro" w:hAnsi="Myriad Pro"/>
                <w:sz w:val="20"/>
              </w:rPr>
              <w:t>Oś priorytetowa</w:t>
            </w:r>
          </w:p>
        </w:tc>
        <w:tc>
          <w:tcPr>
            <w:tcW w:w="12275" w:type="dxa"/>
            <w:shd w:val="clear" w:color="auto" w:fill="B6DDE8" w:themeFill="accent5" w:themeFillTint="66"/>
          </w:tcPr>
          <w:p w:rsidR="00486238" w:rsidRPr="00BE08D4" w:rsidRDefault="00486238" w:rsidP="00486238">
            <w:pPr>
              <w:spacing w:before="40" w:after="40"/>
              <w:rPr>
                <w:rFonts w:ascii="Myriad Pro" w:hAnsi="Myriad Pro"/>
                <w:sz w:val="20"/>
              </w:rPr>
            </w:pPr>
            <w:r w:rsidRPr="00BE08D4">
              <w:rPr>
                <w:rFonts w:ascii="Myriad Pro" w:hAnsi="Myriad Pro"/>
                <w:sz w:val="20"/>
              </w:rPr>
              <w:t>VIII Edukacja</w:t>
            </w:r>
          </w:p>
        </w:tc>
      </w:tr>
      <w:tr w:rsidR="00486238" w:rsidRPr="00BE08D4" w:rsidTr="00486238">
        <w:tc>
          <w:tcPr>
            <w:tcW w:w="1900" w:type="dxa"/>
            <w:shd w:val="clear" w:color="auto" w:fill="B6DDE8" w:themeFill="accent5" w:themeFillTint="66"/>
          </w:tcPr>
          <w:p w:rsidR="00486238" w:rsidRPr="002979C4" w:rsidRDefault="00486238" w:rsidP="00486238">
            <w:pPr>
              <w:spacing w:before="40" w:after="40"/>
              <w:rPr>
                <w:rFonts w:ascii="Myriad Pro" w:hAnsi="Myriad Pro"/>
                <w:sz w:val="20"/>
              </w:rPr>
            </w:pPr>
            <w:r w:rsidRPr="00E860FA">
              <w:rPr>
                <w:rFonts w:ascii="Myriad Pro" w:hAnsi="Myriad Pro"/>
                <w:sz w:val="20"/>
              </w:rPr>
              <w:t>Priorytet Inwestycyjny</w:t>
            </w:r>
          </w:p>
        </w:tc>
        <w:tc>
          <w:tcPr>
            <w:tcW w:w="12275" w:type="dxa"/>
            <w:shd w:val="clear" w:color="auto" w:fill="B6DDE8" w:themeFill="accent5" w:themeFillTint="66"/>
          </w:tcPr>
          <w:p w:rsidR="00486238" w:rsidRPr="002979C4" w:rsidRDefault="00486238" w:rsidP="00486238">
            <w:pPr>
              <w:autoSpaceDE w:val="0"/>
              <w:autoSpaceDN w:val="0"/>
              <w:adjustRightInd w:val="0"/>
              <w:spacing w:before="40" w:after="40"/>
              <w:rPr>
                <w:rFonts w:ascii="Myriad Pro" w:hAnsi="Myriad Pro" w:cs="MyriadPro-Regular"/>
                <w:sz w:val="20"/>
              </w:rPr>
            </w:pPr>
            <w:r>
              <w:rPr>
                <w:rFonts w:ascii="Myriad Pro" w:eastAsia="Times New Roman" w:hAnsi="Myriad Pro" w:cs="Times New Roman"/>
                <w:sz w:val="20"/>
                <w:lang w:eastAsia="pl-PL"/>
              </w:rPr>
              <w:t>10i</w:t>
            </w:r>
            <w:r w:rsidRPr="00B56BEC">
              <w:rPr>
                <w:rFonts w:ascii="Myriad Pro" w:eastAsia="Times New Roman" w:hAnsi="Myriad Pro" w:cs="Times New Roman"/>
                <w:sz w:val="20"/>
                <w:lang w:eastAsia="pl-PL"/>
              </w:rPr>
              <w:t xml:space="preserve"> Ograniczenie i zapobieganie przedwczesnemu kończeniu nauki szkolnej oraz</w:t>
            </w:r>
            <w:r>
              <w:rPr>
                <w:rFonts w:ascii="Myriad Pro" w:eastAsia="Times New Roman" w:hAnsi="Myriad Pro" w:cs="Times New Roman"/>
                <w:sz w:val="20"/>
                <w:lang w:eastAsia="pl-PL"/>
              </w:rPr>
              <w:t xml:space="preserve"> </w:t>
            </w:r>
            <w:r w:rsidRPr="00B56BEC">
              <w:rPr>
                <w:rFonts w:ascii="Myriad Pro" w:eastAsia="Times New Roman" w:hAnsi="Myriad Pro" w:cs="Times New Roman"/>
                <w:sz w:val="20"/>
                <w:lang w:eastAsia="pl-PL"/>
              </w:rPr>
              <w:t>zapewnianie równego dostępu do dobrej jakości wczesnej edukacji elementarnej oraz kształcenia</w:t>
            </w:r>
            <w:r>
              <w:rPr>
                <w:rFonts w:ascii="Myriad Pro" w:eastAsia="Times New Roman" w:hAnsi="Myriad Pro" w:cs="Times New Roman"/>
                <w:sz w:val="20"/>
                <w:lang w:eastAsia="pl-PL"/>
              </w:rPr>
              <w:t xml:space="preserve"> </w:t>
            </w:r>
            <w:r w:rsidRPr="00B56BEC">
              <w:rPr>
                <w:rFonts w:ascii="Myriad Pro" w:eastAsia="Times New Roman" w:hAnsi="Myriad Pro" w:cs="Times New Roman"/>
                <w:sz w:val="20"/>
                <w:lang w:eastAsia="pl-PL"/>
              </w:rPr>
              <w:t>podstawowego, gimnazjalnego i ponadgimnazjalnego z uwzględnieniem formalnych, nieformalnych</w:t>
            </w:r>
            <w:r>
              <w:rPr>
                <w:rFonts w:ascii="Myriad Pro" w:eastAsia="Times New Roman" w:hAnsi="Myriad Pro" w:cs="Times New Roman"/>
                <w:sz w:val="20"/>
                <w:lang w:eastAsia="pl-PL"/>
              </w:rPr>
              <w:t xml:space="preserve"> </w:t>
            </w:r>
            <w:r w:rsidRPr="00B56BEC">
              <w:rPr>
                <w:rFonts w:ascii="Myriad Pro" w:eastAsia="Times New Roman" w:hAnsi="Myriad Pro" w:cs="Times New Roman"/>
                <w:sz w:val="20"/>
                <w:lang w:eastAsia="pl-PL"/>
              </w:rPr>
              <w:t xml:space="preserve">i </w:t>
            </w:r>
            <w:proofErr w:type="spellStart"/>
            <w:r w:rsidRPr="00B56BEC">
              <w:rPr>
                <w:rFonts w:ascii="Myriad Pro" w:eastAsia="Times New Roman" w:hAnsi="Myriad Pro" w:cs="Times New Roman"/>
                <w:sz w:val="20"/>
                <w:lang w:eastAsia="pl-PL"/>
              </w:rPr>
              <w:t>pozaformalnych</w:t>
            </w:r>
            <w:proofErr w:type="spellEnd"/>
            <w:r w:rsidRPr="00B56BEC">
              <w:rPr>
                <w:rFonts w:ascii="Myriad Pro" w:eastAsia="Times New Roman" w:hAnsi="Myriad Pro" w:cs="Times New Roman"/>
                <w:sz w:val="20"/>
                <w:lang w:eastAsia="pl-PL"/>
              </w:rPr>
              <w:t xml:space="preserve"> ścieżek kształcenia umożliwiających ponowne podjęcie kształcenia i szkolenia</w:t>
            </w:r>
          </w:p>
        </w:tc>
      </w:tr>
      <w:tr w:rsidR="00486238" w:rsidRPr="00BE08D4" w:rsidTr="00486238">
        <w:tc>
          <w:tcPr>
            <w:tcW w:w="1900" w:type="dxa"/>
            <w:shd w:val="clear" w:color="auto" w:fill="B6DDE8" w:themeFill="accent5" w:themeFillTint="66"/>
          </w:tcPr>
          <w:p w:rsidR="00486238" w:rsidRPr="00BE08D4" w:rsidRDefault="00486238" w:rsidP="00486238">
            <w:pPr>
              <w:spacing w:before="40" w:after="40"/>
              <w:rPr>
                <w:rFonts w:ascii="Myriad Pro" w:hAnsi="Myriad Pro"/>
                <w:sz w:val="20"/>
              </w:rPr>
            </w:pPr>
            <w:r w:rsidRPr="00BE08D4">
              <w:rPr>
                <w:rFonts w:ascii="Myriad Pro" w:hAnsi="Myriad Pro"/>
                <w:sz w:val="20"/>
              </w:rPr>
              <w:t>Działanie</w:t>
            </w:r>
          </w:p>
        </w:tc>
        <w:tc>
          <w:tcPr>
            <w:tcW w:w="12275" w:type="dxa"/>
            <w:shd w:val="clear" w:color="auto" w:fill="B6DDE8" w:themeFill="accent5" w:themeFillTint="66"/>
          </w:tcPr>
          <w:p w:rsidR="00486238" w:rsidRPr="00BE08D4" w:rsidRDefault="00486238" w:rsidP="00486238">
            <w:pPr>
              <w:autoSpaceDE w:val="0"/>
              <w:autoSpaceDN w:val="0"/>
              <w:adjustRightInd w:val="0"/>
              <w:spacing w:before="40" w:after="40"/>
              <w:rPr>
                <w:rFonts w:ascii="Myriad Pro" w:hAnsi="Myriad Pro" w:cs="MyriadPro-Regular"/>
                <w:sz w:val="20"/>
              </w:rPr>
            </w:pPr>
            <w:r>
              <w:rPr>
                <w:rFonts w:ascii="Myriad Pro" w:hAnsi="Myriad Pro" w:cs="MyriadPro-Regular"/>
                <w:sz w:val="20"/>
              </w:rPr>
              <w:t>8.</w:t>
            </w:r>
            <w:r w:rsidRPr="003D5239">
              <w:rPr>
                <w:rFonts w:ascii="Myriad Pro" w:hAnsi="Myriad Pro" w:cs="MyriadPro-Regular"/>
                <w:sz w:val="20"/>
              </w:rPr>
              <w:t xml:space="preserve">4 </w:t>
            </w:r>
            <w:r w:rsidRPr="003D5239">
              <w:rPr>
                <w:rFonts w:ascii="Myriad Pro" w:eastAsia="Times New Roman" w:hAnsi="Myriad Pro"/>
                <w:sz w:val="20"/>
              </w:rPr>
              <w:t xml:space="preserve">Upowszechnienie edukacji przedszkolnej oraz </w:t>
            </w:r>
            <w:r w:rsidRPr="003D5239">
              <w:rPr>
                <w:rFonts w:ascii="Myriad Pro" w:hAnsi="Myriad Pro" w:cs="MyriadPro-Regular"/>
                <w:sz w:val="20"/>
              </w:rPr>
              <w:t>wsparcie szkół i placówek prowadzących kształcenie ogólne oraz uczniów uczestniczących w kształceniu podstawowym, gimnazjalnym</w:t>
            </w:r>
            <w:r>
              <w:rPr>
                <w:rFonts w:ascii="Myriad Pro" w:hAnsi="Myriad Pro" w:cs="MyriadPro-Regular"/>
                <w:sz w:val="20"/>
              </w:rPr>
              <w:t xml:space="preserve">, ponadpodstawowym i </w:t>
            </w:r>
            <w:r w:rsidRPr="003D5239">
              <w:rPr>
                <w:rFonts w:ascii="Myriad Pro" w:hAnsi="Myriad Pro" w:cs="MyriadPro-Regular"/>
                <w:sz w:val="20"/>
              </w:rPr>
              <w:t>ponadgimnazjalnym</w:t>
            </w:r>
            <w:r w:rsidRPr="00BE08D4">
              <w:rPr>
                <w:rFonts w:ascii="Myriad Pro" w:hAnsi="Myriad Pro" w:cs="MyriadPro-Regular"/>
                <w:sz w:val="20"/>
              </w:rPr>
              <w:t xml:space="preserve"> w ramach Strategii ZIT dla </w:t>
            </w:r>
            <w:r w:rsidRPr="0063317A">
              <w:rPr>
                <w:rFonts w:ascii="Myriad Pro" w:hAnsi="Myriad Pro" w:cs="MyriadPro-Regular"/>
                <w:bCs/>
                <w:sz w:val="20"/>
              </w:rPr>
              <w:t>Koszalińsko – Kołobrzesko – Białogardzkiego Obszaru Funkcjonalnego</w:t>
            </w:r>
            <w:r w:rsidRPr="00BE08D4">
              <w:rPr>
                <w:rFonts w:ascii="Myriad Pro" w:hAnsi="Myriad Pro" w:cs="MyriadPro-Regular"/>
                <w:sz w:val="20"/>
              </w:rPr>
              <w:t>.</w:t>
            </w:r>
          </w:p>
        </w:tc>
      </w:tr>
      <w:tr w:rsidR="00486238" w:rsidRPr="00BE08D4" w:rsidTr="00486238">
        <w:tc>
          <w:tcPr>
            <w:tcW w:w="1900" w:type="dxa"/>
            <w:shd w:val="clear" w:color="auto" w:fill="B6DDE8" w:themeFill="accent5" w:themeFillTint="66"/>
          </w:tcPr>
          <w:p w:rsidR="00486238" w:rsidRPr="00BE08D4" w:rsidRDefault="00486238" w:rsidP="00486238">
            <w:pPr>
              <w:spacing w:before="40" w:after="40"/>
              <w:rPr>
                <w:rFonts w:ascii="Myriad Pro" w:hAnsi="Myriad Pro"/>
                <w:sz w:val="20"/>
              </w:rPr>
            </w:pPr>
            <w:r w:rsidRPr="00BE08D4">
              <w:rPr>
                <w:rFonts w:ascii="Myriad Pro" w:hAnsi="Myriad Pro"/>
                <w:sz w:val="20"/>
              </w:rPr>
              <w:t>Typ projektu</w:t>
            </w:r>
          </w:p>
        </w:tc>
        <w:tc>
          <w:tcPr>
            <w:tcW w:w="12275" w:type="dxa"/>
            <w:shd w:val="clear" w:color="auto" w:fill="B6DDE8" w:themeFill="accent5" w:themeFillTint="66"/>
          </w:tcPr>
          <w:p w:rsidR="00486238" w:rsidRPr="00ED02C7" w:rsidRDefault="00486238" w:rsidP="00912095">
            <w:pPr>
              <w:numPr>
                <w:ilvl w:val="0"/>
                <w:numId w:val="249"/>
              </w:numPr>
              <w:spacing w:before="60" w:after="60"/>
              <w:ind w:hanging="425"/>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Tworzenie nowych miejsc wychowania przedszkolnego dla dzieci w wieku przedszkolnym ,</w:t>
            </w:r>
            <w:r w:rsidRPr="00ED02C7">
              <w:rPr>
                <w:rFonts w:ascii="Myriad Pro" w:hAnsi="Myriad Pro" w:cs="Arial"/>
                <w:sz w:val="20"/>
              </w:rPr>
              <w:t xml:space="preserve"> w tym dostosowanych do potrzeb dzieci z niepe</w:t>
            </w:r>
            <w:r w:rsidRPr="00ED02C7">
              <w:rPr>
                <w:rFonts w:ascii="Myriad Pro" w:hAnsi="Myriad Pro" w:cs="Arial" w:hint="eastAsia"/>
                <w:sz w:val="20"/>
              </w:rPr>
              <w:t>ł</w:t>
            </w:r>
            <w:r w:rsidRPr="00ED02C7">
              <w:rPr>
                <w:rFonts w:ascii="Myriad Pro" w:hAnsi="Myriad Pro" w:cs="Arial"/>
                <w:sz w:val="20"/>
              </w:rPr>
              <w:t>nosprawno</w:t>
            </w:r>
            <w:r w:rsidRPr="00ED02C7">
              <w:rPr>
                <w:rFonts w:ascii="Myriad Pro" w:hAnsi="Myriad Pro" w:cs="Arial" w:hint="eastAsia"/>
                <w:sz w:val="20"/>
              </w:rPr>
              <w:t>ś</w:t>
            </w:r>
            <w:r w:rsidRPr="00ED02C7">
              <w:rPr>
                <w:rFonts w:ascii="Myriad Pro" w:hAnsi="Myriad Pro" w:cs="Arial"/>
                <w:sz w:val="20"/>
              </w:rPr>
              <w:t>ciami, w istniej</w:t>
            </w:r>
            <w:r w:rsidRPr="00ED02C7">
              <w:rPr>
                <w:rFonts w:ascii="Myriad Pro" w:hAnsi="Myriad Pro" w:cs="Arial" w:hint="eastAsia"/>
                <w:sz w:val="20"/>
              </w:rPr>
              <w:t>ą</w:t>
            </w:r>
            <w:r w:rsidRPr="00ED02C7">
              <w:rPr>
                <w:rFonts w:ascii="Myriad Pro" w:hAnsi="Myriad Pro" w:cs="Arial"/>
                <w:sz w:val="20"/>
              </w:rPr>
              <w:t>cych lub nowo utworzonych o</w:t>
            </w:r>
            <w:r w:rsidRPr="00ED02C7">
              <w:rPr>
                <w:rFonts w:ascii="Myriad Pro" w:hAnsi="Myriad Pro" w:cs="Arial" w:hint="eastAsia"/>
                <w:sz w:val="20"/>
              </w:rPr>
              <w:t>ś</w:t>
            </w:r>
            <w:r w:rsidRPr="00ED02C7">
              <w:rPr>
                <w:rFonts w:ascii="Myriad Pro" w:hAnsi="Myriad Pro" w:cs="Arial"/>
                <w:sz w:val="20"/>
              </w:rPr>
              <w:t>rodkach wychowania przedszkolnego</w:t>
            </w:r>
            <w:r w:rsidRPr="00ED02C7">
              <w:rPr>
                <w:rFonts w:ascii="Myriad Pro" w:eastAsia="Times New Roman" w:hAnsi="Myriad Pro" w:cs="Times New Roman"/>
                <w:sz w:val="20"/>
                <w:lang w:eastAsia="pl-PL"/>
              </w:rPr>
              <w:t>.</w:t>
            </w:r>
          </w:p>
          <w:p w:rsidR="00486238" w:rsidRPr="00ED02C7" w:rsidRDefault="00486238" w:rsidP="00912095">
            <w:pPr>
              <w:numPr>
                <w:ilvl w:val="0"/>
                <w:numId w:val="249"/>
              </w:numPr>
              <w:spacing w:before="60" w:after="60"/>
              <w:ind w:hanging="425"/>
              <w:rPr>
                <w:rFonts w:ascii="Myriad Pro" w:eastAsia="Times New Roman" w:hAnsi="Myriad Pro" w:cs="Times New Roman"/>
                <w:sz w:val="20"/>
                <w:lang w:eastAsia="pl-PL"/>
              </w:rPr>
            </w:pPr>
            <w:r w:rsidRPr="00ED02C7">
              <w:rPr>
                <w:rFonts w:ascii="Myriad Pro" w:hAnsi="Myriad Pro" w:cs="Arial"/>
                <w:sz w:val="20"/>
              </w:rPr>
              <w:t>Dostosowanie istniejących miejsc wychowania przedszkolnego do potrzeb dzieci z niepe</w:t>
            </w:r>
            <w:r w:rsidRPr="00ED02C7">
              <w:rPr>
                <w:rFonts w:ascii="Myriad Pro" w:hAnsi="Myriad Pro" w:cs="Arial" w:hint="eastAsia"/>
                <w:sz w:val="20"/>
              </w:rPr>
              <w:t>ł</w:t>
            </w:r>
            <w:r w:rsidRPr="00ED02C7">
              <w:rPr>
                <w:rFonts w:ascii="Myriad Pro" w:hAnsi="Myriad Pro" w:cs="Arial"/>
                <w:sz w:val="20"/>
              </w:rPr>
              <w:t>nosprawno</w:t>
            </w:r>
            <w:r w:rsidRPr="00ED02C7">
              <w:rPr>
                <w:rFonts w:ascii="Myriad Pro" w:hAnsi="Myriad Pro" w:cs="Arial" w:hint="eastAsia"/>
                <w:sz w:val="20"/>
              </w:rPr>
              <w:t>ś</w:t>
            </w:r>
            <w:r w:rsidRPr="00ED02C7">
              <w:rPr>
                <w:rFonts w:ascii="Myriad Pro" w:hAnsi="Myriad Pro" w:cs="Arial"/>
                <w:sz w:val="20"/>
              </w:rPr>
              <w:t>ciami lub realizacja dodatkowej oferty edukacyjnej i specjalistycznej umo</w:t>
            </w:r>
            <w:r w:rsidRPr="00ED02C7">
              <w:rPr>
                <w:rFonts w:ascii="Myriad Pro" w:hAnsi="Myriad Pro" w:cs="Arial" w:hint="eastAsia"/>
                <w:sz w:val="20"/>
              </w:rPr>
              <w:t>ż</w:t>
            </w:r>
            <w:r w:rsidRPr="00ED02C7">
              <w:rPr>
                <w:rFonts w:ascii="Myriad Pro" w:hAnsi="Myriad Pro" w:cs="Arial"/>
                <w:sz w:val="20"/>
              </w:rPr>
              <w:t>liwiaj</w:t>
            </w:r>
            <w:r w:rsidRPr="00ED02C7">
              <w:rPr>
                <w:rFonts w:ascii="Myriad Pro" w:hAnsi="Myriad Pro" w:cs="Arial" w:hint="eastAsia"/>
                <w:sz w:val="20"/>
              </w:rPr>
              <w:t>ą</w:t>
            </w:r>
            <w:r w:rsidRPr="00ED02C7">
              <w:rPr>
                <w:rFonts w:ascii="Myriad Pro" w:hAnsi="Myriad Pro" w:cs="Arial"/>
                <w:sz w:val="20"/>
              </w:rPr>
              <w:t>cej dziecku z niepe</w:t>
            </w:r>
            <w:r w:rsidRPr="00ED02C7">
              <w:rPr>
                <w:rFonts w:ascii="Myriad Pro" w:hAnsi="Myriad Pro" w:cs="Arial" w:hint="eastAsia"/>
                <w:sz w:val="20"/>
              </w:rPr>
              <w:t>ł</w:t>
            </w:r>
            <w:r w:rsidRPr="00ED02C7">
              <w:rPr>
                <w:rFonts w:ascii="Myriad Pro" w:hAnsi="Myriad Pro" w:cs="Arial"/>
                <w:sz w:val="20"/>
              </w:rPr>
              <w:t>nosprawno</w:t>
            </w:r>
            <w:r w:rsidRPr="00ED02C7">
              <w:rPr>
                <w:rFonts w:ascii="Myriad Pro" w:hAnsi="Myriad Pro" w:cs="Arial" w:hint="eastAsia"/>
                <w:sz w:val="20"/>
              </w:rPr>
              <w:t>ś</w:t>
            </w:r>
            <w:r w:rsidRPr="00ED02C7">
              <w:rPr>
                <w:rFonts w:ascii="Myriad Pro" w:hAnsi="Myriad Pro" w:cs="Arial"/>
                <w:sz w:val="20"/>
              </w:rPr>
              <w:t>ci</w:t>
            </w:r>
            <w:r w:rsidRPr="00ED02C7">
              <w:rPr>
                <w:rFonts w:ascii="Myriad Pro" w:hAnsi="Myriad Pro" w:cs="Arial" w:hint="eastAsia"/>
                <w:sz w:val="20"/>
              </w:rPr>
              <w:t>ą</w:t>
            </w:r>
            <w:r w:rsidRPr="00ED02C7">
              <w:rPr>
                <w:rFonts w:ascii="Myriad Pro" w:hAnsi="Myriad Pro" w:cs="Arial"/>
                <w:sz w:val="20"/>
              </w:rPr>
              <w:t xml:space="preserve"> udzia</w:t>
            </w:r>
            <w:r w:rsidRPr="00ED02C7">
              <w:rPr>
                <w:rFonts w:ascii="Myriad Pro" w:hAnsi="Myriad Pro" w:cs="Arial" w:hint="eastAsia"/>
                <w:sz w:val="20"/>
              </w:rPr>
              <w:t>ł</w:t>
            </w:r>
            <w:r w:rsidRPr="00ED02C7">
              <w:rPr>
                <w:rFonts w:ascii="Myriad Pro" w:hAnsi="Myriad Pro" w:cs="Arial"/>
                <w:sz w:val="20"/>
              </w:rPr>
              <w:t xml:space="preserve"> w wychowaniu przedszkolnym poprzez wyr</w:t>
            </w:r>
            <w:r w:rsidRPr="00ED02C7">
              <w:rPr>
                <w:rFonts w:ascii="Myriad Pro" w:hAnsi="Myriad Pro" w:cs="Arial" w:hint="eastAsia"/>
                <w:sz w:val="20"/>
              </w:rPr>
              <w:t>ó</w:t>
            </w:r>
            <w:r w:rsidRPr="00ED02C7">
              <w:rPr>
                <w:rFonts w:ascii="Myriad Pro" w:hAnsi="Myriad Pro" w:cs="Arial"/>
                <w:sz w:val="20"/>
              </w:rPr>
              <w:t>wnanie deficytu wynikaj</w:t>
            </w:r>
            <w:r w:rsidRPr="00ED02C7">
              <w:rPr>
                <w:rFonts w:ascii="Myriad Pro" w:hAnsi="Myriad Pro" w:cs="Arial" w:hint="eastAsia"/>
                <w:sz w:val="20"/>
              </w:rPr>
              <w:t>ą</w:t>
            </w:r>
            <w:r w:rsidRPr="00ED02C7">
              <w:rPr>
                <w:rFonts w:ascii="Myriad Pro" w:hAnsi="Myriad Pro" w:cs="Arial"/>
                <w:sz w:val="20"/>
              </w:rPr>
              <w:t>cego z niepe</w:t>
            </w:r>
            <w:r w:rsidRPr="00ED02C7">
              <w:rPr>
                <w:rFonts w:ascii="Myriad Pro" w:hAnsi="Myriad Pro" w:cs="Arial" w:hint="eastAsia"/>
                <w:sz w:val="20"/>
              </w:rPr>
              <w:t>ł</w:t>
            </w:r>
            <w:r w:rsidRPr="00ED02C7">
              <w:rPr>
                <w:rFonts w:ascii="Myriad Pro" w:hAnsi="Myriad Pro" w:cs="Arial"/>
                <w:sz w:val="20"/>
              </w:rPr>
              <w:t>nosprawno</w:t>
            </w:r>
            <w:r w:rsidRPr="00ED02C7">
              <w:rPr>
                <w:rFonts w:ascii="Myriad Pro" w:hAnsi="Myriad Pro" w:cs="Arial" w:hint="eastAsia"/>
                <w:sz w:val="20"/>
              </w:rPr>
              <w:t>ś</w:t>
            </w:r>
            <w:r w:rsidRPr="00ED02C7">
              <w:rPr>
                <w:rFonts w:ascii="Myriad Pro" w:hAnsi="Myriad Pro" w:cs="Arial"/>
                <w:sz w:val="20"/>
              </w:rPr>
              <w:t>ci.</w:t>
            </w:r>
          </w:p>
          <w:p w:rsidR="00486238" w:rsidRPr="00ED02C7" w:rsidRDefault="00486238" w:rsidP="00912095">
            <w:pPr>
              <w:numPr>
                <w:ilvl w:val="0"/>
                <w:numId w:val="249"/>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Rozszerzenie oferty ośrodka wychowania przedszkolnego o dodatkowe zajęcia zwiększające szanse edukacyjne dzieci oraz wyrównujące zdiagnozowane deficyty. Katalog dodatkowych zajęć obejmuje wyłącznie:</w:t>
            </w:r>
          </w:p>
          <w:p w:rsidR="00486238" w:rsidRPr="00ED02C7" w:rsidRDefault="00486238" w:rsidP="00912095">
            <w:pPr>
              <w:numPr>
                <w:ilvl w:val="0"/>
                <w:numId w:val="247"/>
              </w:numPr>
              <w:tabs>
                <w:tab w:val="left" w:pos="435"/>
              </w:tabs>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 xml:space="preserve">zajęcia specjalistyczne: korekcyjno-kompensacyjne, logopedyczne, rozwijające kompetencje </w:t>
            </w:r>
            <w:proofErr w:type="spellStart"/>
            <w:r w:rsidRPr="00ED02C7">
              <w:rPr>
                <w:rFonts w:ascii="Myriad Pro" w:eastAsia="Times New Roman" w:hAnsi="Myriad Pro" w:cs="Times New Roman"/>
                <w:sz w:val="20"/>
                <w:lang w:eastAsia="pl-PL"/>
              </w:rPr>
              <w:t>emocjonalno</w:t>
            </w:r>
            <w:proofErr w:type="spellEnd"/>
            <w:r w:rsidRPr="00ED02C7">
              <w:rPr>
                <w:rFonts w:ascii="Myriad Pro" w:eastAsia="Times New Roman" w:hAnsi="Myriad Pro" w:cs="Times New Roman"/>
                <w:sz w:val="20"/>
                <w:lang w:eastAsia="pl-PL"/>
              </w:rPr>
              <w:t xml:space="preserve"> – społeczne oraz inne zajęcia o charakterze terapeutycznym ,</w:t>
            </w:r>
          </w:p>
          <w:p w:rsidR="00486238" w:rsidRDefault="00486238" w:rsidP="00912095">
            <w:pPr>
              <w:numPr>
                <w:ilvl w:val="0"/>
                <w:numId w:val="247"/>
              </w:numPr>
              <w:tabs>
                <w:tab w:val="left" w:pos="435"/>
              </w:tabs>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zajęcia stymulujące rozwój psychoruchowy np. gimnastykę korekcyjną,</w:t>
            </w:r>
          </w:p>
          <w:p w:rsidR="00486238" w:rsidRPr="00ED02C7" w:rsidRDefault="00486238" w:rsidP="00912095">
            <w:pPr>
              <w:numPr>
                <w:ilvl w:val="0"/>
                <w:numId w:val="247"/>
              </w:numPr>
              <w:tabs>
                <w:tab w:val="left" w:pos="435"/>
              </w:tabs>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zajęcia w ramach wczesnego wspomagania rozwoju w rozumieniu ustawy o systemie oświaty.</w:t>
            </w:r>
          </w:p>
          <w:p w:rsidR="00486238" w:rsidRPr="004E7CE2" w:rsidRDefault="00486238" w:rsidP="00912095">
            <w:pPr>
              <w:pStyle w:val="Akapitzlist"/>
              <w:numPr>
                <w:ilvl w:val="0"/>
                <w:numId w:val="249"/>
              </w:numPr>
              <w:rPr>
                <w:rFonts w:eastAsia="Times New Roman" w:cs="Times New Roman"/>
                <w:lang w:eastAsia="pl-PL"/>
              </w:rPr>
            </w:pPr>
            <w:r w:rsidRPr="004E7CE2">
              <w:rPr>
                <w:rFonts w:eastAsia="Times New Roman" w:cs="Times New Roman"/>
                <w:lang w:eastAsia="pl-PL"/>
              </w:rPr>
              <w:t>Finansowanie programów rozwojowych dla dzieci, w tym w zakresie kompetencji kluczowych (np. nauki języków obcych, programowania, kompetencji społecznych, matematycznych itp.) i uniwersalnych umiejętności, dostosowanych do wieku i możliwości dzieci w wieku przedszkolnym poprzez m.in.:</w:t>
            </w:r>
          </w:p>
          <w:p w:rsidR="00486238" w:rsidRPr="004E7CE2" w:rsidRDefault="00486238" w:rsidP="00912095">
            <w:pPr>
              <w:numPr>
                <w:ilvl w:val="0"/>
                <w:numId w:val="248"/>
              </w:numPr>
              <w:ind w:hanging="659"/>
              <w:contextualSpacing/>
              <w:rPr>
                <w:rFonts w:ascii="Myriad Pro" w:eastAsia="Times New Roman" w:hAnsi="Myriad Pro" w:cs="Times New Roman"/>
                <w:sz w:val="20"/>
                <w:lang w:eastAsia="pl-PL"/>
              </w:rPr>
            </w:pPr>
            <w:r w:rsidRPr="004E7CE2">
              <w:rPr>
                <w:rFonts w:ascii="Myriad Pro" w:eastAsia="Times New Roman" w:hAnsi="Myriad Pro" w:cs="Times New Roman"/>
                <w:sz w:val="20"/>
                <w:lang w:eastAsia="pl-PL"/>
              </w:rPr>
              <w:t>realizację projektów edukacyjnych w OWP,</w:t>
            </w:r>
          </w:p>
          <w:p w:rsidR="00486238" w:rsidRPr="004E7CE2" w:rsidRDefault="00486238" w:rsidP="00912095">
            <w:pPr>
              <w:numPr>
                <w:ilvl w:val="0"/>
                <w:numId w:val="248"/>
              </w:numPr>
              <w:ind w:hanging="659"/>
              <w:contextualSpacing/>
              <w:rPr>
                <w:rFonts w:ascii="Myriad Pro" w:eastAsia="Times New Roman" w:hAnsi="Myriad Pro" w:cs="Times New Roman"/>
                <w:sz w:val="20"/>
                <w:lang w:eastAsia="pl-PL"/>
              </w:rPr>
            </w:pPr>
            <w:r w:rsidRPr="004E7CE2">
              <w:rPr>
                <w:rFonts w:ascii="Myriad Pro" w:eastAsia="Times New Roman" w:hAnsi="Myriad Pro" w:cs="Times New Roman"/>
                <w:sz w:val="20"/>
                <w:lang w:eastAsia="pl-PL"/>
              </w:rPr>
              <w:t>realizację dodatkowych zajęć dydaktyczno-wyrównawczych służących wyrównywaniu dysproporcji edukacyjnych w trakcie procesu kształcenia dla dzieci w wieku przedszkolnym;</w:t>
            </w:r>
          </w:p>
          <w:p w:rsidR="00486238" w:rsidRPr="004E7CE2" w:rsidRDefault="00486238" w:rsidP="00912095">
            <w:pPr>
              <w:numPr>
                <w:ilvl w:val="0"/>
                <w:numId w:val="248"/>
              </w:numPr>
              <w:ind w:hanging="659"/>
              <w:contextualSpacing/>
              <w:rPr>
                <w:rFonts w:ascii="Myriad Pro" w:eastAsia="Times New Roman" w:hAnsi="Myriad Pro" w:cs="Times New Roman"/>
                <w:sz w:val="20"/>
                <w:lang w:eastAsia="pl-PL"/>
              </w:rPr>
            </w:pPr>
            <w:r w:rsidRPr="004E7CE2">
              <w:rPr>
                <w:rFonts w:ascii="Myriad Pro" w:eastAsia="Times New Roman" w:hAnsi="Myriad Pro" w:cs="Times New Roman"/>
                <w:sz w:val="20"/>
                <w:lang w:eastAsia="pl-PL"/>
              </w:rPr>
              <w:t>realizację różnych form rozwijających uzdolnienia dzieci w wieku przedszkolnym,</w:t>
            </w:r>
          </w:p>
          <w:p w:rsidR="00486238" w:rsidRPr="004E7CE2" w:rsidRDefault="00486238" w:rsidP="00912095">
            <w:pPr>
              <w:numPr>
                <w:ilvl w:val="0"/>
                <w:numId w:val="248"/>
              </w:numPr>
              <w:ind w:hanging="659"/>
              <w:contextualSpacing/>
              <w:rPr>
                <w:rFonts w:ascii="Myriad Pro" w:eastAsia="Times New Roman" w:hAnsi="Myriad Pro" w:cs="Times New Roman"/>
                <w:sz w:val="20"/>
                <w:lang w:eastAsia="pl-PL"/>
              </w:rPr>
            </w:pPr>
            <w:r w:rsidRPr="004E7CE2">
              <w:rPr>
                <w:rFonts w:ascii="Myriad Pro" w:eastAsia="Times New Roman" w:hAnsi="Myriad Pro" w:cs="Times New Roman"/>
                <w:sz w:val="20"/>
                <w:lang w:eastAsia="pl-PL"/>
              </w:rPr>
              <w:t>organizację kółek zainteresowań, warsztatów, laboratoriów dla dzieci w wieku przedszkolnym,</w:t>
            </w:r>
          </w:p>
          <w:p w:rsidR="00486238" w:rsidRPr="004E7CE2" w:rsidRDefault="00486238" w:rsidP="00912095">
            <w:pPr>
              <w:pStyle w:val="Akapitzlist"/>
              <w:numPr>
                <w:ilvl w:val="0"/>
                <w:numId w:val="248"/>
              </w:numPr>
              <w:ind w:left="1389" w:hanging="567"/>
            </w:pPr>
            <w:r w:rsidRPr="004E7CE2">
              <w:rPr>
                <w:rFonts w:eastAsia="Times New Roman" w:cs="Times New Roman"/>
                <w:lang w:eastAsia="pl-PL"/>
              </w:rPr>
              <w:t>realizację zajęć organizowanych poza OWP.</w:t>
            </w:r>
          </w:p>
          <w:p w:rsidR="00486238" w:rsidRPr="005A4D5A" w:rsidRDefault="00486238" w:rsidP="00912095">
            <w:pPr>
              <w:pStyle w:val="Akapitzlist"/>
              <w:numPr>
                <w:ilvl w:val="0"/>
                <w:numId w:val="249"/>
              </w:numPr>
              <w:spacing w:before="40" w:after="40"/>
            </w:pPr>
            <w:r w:rsidRPr="005A4D5A">
              <w:t>Wydłużenie godzin pracy ośrodka wychowania przedszkolnego.</w:t>
            </w:r>
          </w:p>
          <w:p w:rsidR="00486238" w:rsidRPr="00B56BEC" w:rsidRDefault="00486238" w:rsidP="00912095">
            <w:pPr>
              <w:numPr>
                <w:ilvl w:val="0"/>
                <w:numId w:val="249"/>
              </w:numPr>
              <w:spacing w:before="40" w:after="40"/>
              <w:ind w:left="357" w:hanging="357"/>
              <w:rPr>
                <w:rFonts w:ascii="Myriad Pro" w:hAnsi="Myriad Pro"/>
                <w:sz w:val="20"/>
              </w:rPr>
            </w:pPr>
            <w:r w:rsidRPr="00B56BEC">
              <w:rPr>
                <w:rFonts w:ascii="Myriad Pro" w:hAnsi="Myriad Pro"/>
                <w:sz w:val="20"/>
              </w:rPr>
              <w:lastRenderedPageBreak/>
              <w:t>Doskonalenie umiejętności i kompetencji zawodowych nauczycieli placówek wychowania przedszkolnego, niezbędnych do pracy z dziećmi w wieku przedszkolnym, w tym z dziećmi ze specjalnymi potrzebami edukacyjnymi obejmujące w szczególności:</w:t>
            </w:r>
          </w:p>
          <w:p w:rsidR="00486238" w:rsidRPr="00B56BEC" w:rsidRDefault="00486238" w:rsidP="00912095">
            <w:pPr>
              <w:numPr>
                <w:ilvl w:val="0"/>
                <w:numId w:val="258"/>
              </w:numPr>
              <w:spacing w:before="40" w:after="40"/>
              <w:ind w:left="714" w:hanging="357"/>
              <w:rPr>
                <w:rFonts w:ascii="Myriad Pro" w:hAnsi="Myriad Pro"/>
                <w:sz w:val="20"/>
              </w:rPr>
            </w:pPr>
            <w:r w:rsidRPr="00B56BEC">
              <w:rPr>
                <w:rFonts w:ascii="Myriad Pro" w:hAnsi="Myriad Pro"/>
                <w:sz w:val="20"/>
              </w:rPr>
              <w:t>kursy i szkolenia doskonalące (teoretyczne i praktyczne), w tym z wykorzystaniem pracy trenerów przeszkolonych w ramach PO WER, studia podyplomowe;</w:t>
            </w:r>
          </w:p>
          <w:p w:rsidR="00486238" w:rsidRDefault="00486238" w:rsidP="00912095">
            <w:pPr>
              <w:numPr>
                <w:ilvl w:val="0"/>
                <w:numId w:val="258"/>
              </w:numPr>
              <w:spacing w:before="40" w:after="40"/>
              <w:ind w:left="714" w:hanging="357"/>
              <w:rPr>
                <w:rFonts w:ascii="Myriad Pro" w:hAnsi="Myriad Pro"/>
                <w:sz w:val="20"/>
              </w:rPr>
            </w:pPr>
            <w:r w:rsidRPr="00B56BEC">
              <w:rPr>
                <w:rFonts w:ascii="Myriad Pro" w:hAnsi="Myriad Pro"/>
                <w:sz w:val="20"/>
              </w:rPr>
              <w:t xml:space="preserve">wspieranie istniejących, budowanie nowych i moderowanie sieci współpracy i samokształcenia nauczycieli, </w:t>
            </w:r>
          </w:p>
          <w:p w:rsidR="00486238" w:rsidRDefault="00486238" w:rsidP="00912095">
            <w:pPr>
              <w:numPr>
                <w:ilvl w:val="0"/>
                <w:numId w:val="258"/>
              </w:numPr>
              <w:spacing w:before="40" w:after="40"/>
              <w:ind w:left="714" w:hanging="357"/>
              <w:rPr>
                <w:rFonts w:ascii="Myriad Pro" w:hAnsi="Myriad Pro"/>
                <w:sz w:val="20"/>
              </w:rPr>
            </w:pPr>
            <w:r w:rsidRPr="003D5239">
              <w:rPr>
                <w:rFonts w:ascii="Myriad Pro" w:hAnsi="Myriad Pro"/>
                <w:sz w:val="20"/>
              </w:rPr>
              <w:t xml:space="preserve">współpracę ze specjalistycznymi ośrodkami, np. </w:t>
            </w:r>
            <w:r>
              <w:rPr>
                <w:rFonts w:ascii="Myriad Pro" w:hAnsi="Myriad Pro"/>
                <w:sz w:val="20"/>
              </w:rPr>
              <w:t xml:space="preserve">specjalnymi ośrodkami </w:t>
            </w:r>
            <w:r w:rsidRPr="003D5239">
              <w:rPr>
                <w:rFonts w:ascii="Myriad Pro" w:hAnsi="Myriad Pro"/>
                <w:sz w:val="20"/>
              </w:rPr>
              <w:t>szkolno-wychowawczymi, poradniami ps</w:t>
            </w:r>
            <w:r>
              <w:rPr>
                <w:rFonts w:ascii="Myriad Pro" w:hAnsi="Myriad Pro"/>
                <w:sz w:val="20"/>
              </w:rPr>
              <w:t>ychologiczno-pedagogicznymi, ośrodkami wychowania przedszkolnego</w:t>
            </w:r>
            <w:r w:rsidRPr="003D5239">
              <w:rPr>
                <w:rFonts w:ascii="Myriad Pro" w:hAnsi="Myriad Pro"/>
                <w:sz w:val="20"/>
              </w:rPr>
              <w:t xml:space="preserve"> i szkołami kształcącymi dzieci i młodzież z niepełnosprawnościami</w:t>
            </w:r>
            <w:r>
              <w:rPr>
                <w:rFonts w:ascii="Myriad Pro" w:hAnsi="Myriad Pro"/>
                <w:sz w:val="20"/>
              </w:rPr>
              <w:t>,</w:t>
            </w:r>
          </w:p>
          <w:p w:rsidR="00486238" w:rsidRPr="005A4D5A" w:rsidRDefault="00486238" w:rsidP="00912095">
            <w:pPr>
              <w:numPr>
                <w:ilvl w:val="0"/>
                <w:numId w:val="258"/>
              </w:numPr>
              <w:spacing w:before="40" w:after="40"/>
              <w:ind w:left="714" w:hanging="357"/>
              <w:rPr>
                <w:rFonts w:ascii="Myriad Pro" w:hAnsi="Myriad Pro"/>
                <w:sz w:val="20"/>
              </w:rPr>
            </w:pPr>
            <w:r w:rsidRPr="005A4D5A">
              <w:rPr>
                <w:rFonts w:ascii="Myriad Pro" w:hAnsi="Myriad Pro"/>
                <w:sz w:val="20"/>
              </w:rPr>
              <w:t xml:space="preserve">realizację w OWP programów wspomagania. </w:t>
            </w:r>
          </w:p>
          <w:p w:rsidR="00486238" w:rsidRPr="00ED02C7" w:rsidRDefault="00486238" w:rsidP="00912095">
            <w:pPr>
              <w:numPr>
                <w:ilvl w:val="0"/>
                <w:numId w:val="250"/>
              </w:numPr>
              <w:spacing w:before="60"/>
              <w:ind w:hanging="425"/>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Kształcenie u uczniów i słuchaczy kompetencji kluczowych oraz  umiejętności uniwersalnych głównie poprzez:</w:t>
            </w:r>
          </w:p>
          <w:p w:rsidR="00486238" w:rsidRPr="00ED02C7" w:rsidRDefault="00486238" w:rsidP="00912095">
            <w:pPr>
              <w:numPr>
                <w:ilvl w:val="0"/>
                <w:numId w:val="251"/>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realizację projektów edukacyjnych w szkołach lub placówkach systemu oświaty objętych wsparciem,</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realizację różnych form rozwijających uzdolnienia,</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wdrożenie nowych form i programów nauczania,</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tworzenie i realizacja zajęć w klasach o nowatorskich rozwiązaniach programowych, organizacyjnych lub metodycznych,</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organizację kółek zainteresowań, warsztatów, laboratoriów dla uczniów lub słuchaczy,</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 xml:space="preserve">nawiązywanie współpracy z otoczeniem  </w:t>
            </w:r>
            <w:proofErr w:type="spellStart"/>
            <w:r w:rsidRPr="00ED02C7">
              <w:rPr>
                <w:rFonts w:ascii="Myriad Pro" w:eastAsia="Times New Roman" w:hAnsi="Myriad Pro" w:cs="Times New Roman"/>
                <w:sz w:val="20"/>
                <w:lang w:eastAsia="pl-PL"/>
              </w:rPr>
              <w:t>społeczno</w:t>
            </w:r>
            <w:proofErr w:type="spellEnd"/>
            <w:r w:rsidRPr="00ED02C7">
              <w:rPr>
                <w:rFonts w:ascii="Myriad Pro" w:eastAsia="Times New Roman" w:hAnsi="Myriad Pro" w:cs="Times New Roman"/>
                <w:sz w:val="20"/>
                <w:lang w:eastAsia="pl-PL"/>
              </w:rPr>
              <w:t xml:space="preserve"> – gospodarczym szkoły lub placówki systemu oświaty w celu  osiągnięcia założonych celów edukacyjnych,</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 xml:space="preserve">wykorzystanie narzędzi, metod lub form pracy wypracowanych w ramach projektów, w tym pozytywnie </w:t>
            </w:r>
            <w:proofErr w:type="spellStart"/>
            <w:r w:rsidRPr="00ED02C7">
              <w:rPr>
                <w:rFonts w:ascii="Myriad Pro" w:eastAsia="Times New Roman" w:hAnsi="Myriad Pro" w:cs="Times New Roman"/>
                <w:sz w:val="20"/>
                <w:lang w:eastAsia="pl-PL"/>
              </w:rPr>
              <w:t>zwalidowanych</w:t>
            </w:r>
            <w:proofErr w:type="spellEnd"/>
            <w:r w:rsidRPr="00ED02C7">
              <w:rPr>
                <w:rFonts w:ascii="Myriad Pro" w:eastAsia="Times New Roman" w:hAnsi="Myriad Pro" w:cs="Times New Roman"/>
                <w:sz w:val="20"/>
                <w:lang w:eastAsia="pl-PL"/>
              </w:rPr>
              <w:t xml:space="preserve"> produktów projektów innowacyjnych, zrealizowanych w latach 2007-2013 w ramach PO KL,</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pomoc stypendialną dla uczniów lub słuchaczy szczególnie uzdolnionych w zakresie przedmiotów matematycznych, przyrodniczych, informatycznych, języków obcych, matematyki lub przedsiębiorczości, których niekorzystna sytuacja materialna stanowi barierę w rozwoju edukacyjnym,</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doradztwo edukacyjno-zawodowe dla uczniów lub słuchaczy, ze szczególnym uwzględnieniem uczniów ze specjalnymi potrzebami rozwojowymi edukacyjnymi,</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realizację zajęć poza szkołą lub poza lekcjami.</w:t>
            </w:r>
          </w:p>
          <w:p w:rsidR="00486238" w:rsidRPr="00ED02C7" w:rsidRDefault="00486238" w:rsidP="00912095">
            <w:pPr>
              <w:numPr>
                <w:ilvl w:val="0"/>
                <w:numId w:val="250"/>
              </w:numPr>
              <w:spacing w:before="60" w:after="60"/>
              <w:ind w:hanging="425"/>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Doskonalenie umiejętności i kompetencji zawodowych nauczycieli prowadzących kształcenie w zakresie stosowania metod i form organizacyjnych sprzyjających kształtowaniu i rozwijaniu u uczniów kompetencji kluczowych niezbędnych na rynku pracy oraz umiejętności uniwersalnych  poprzez:</w:t>
            </w:r>
          </w:p>
          <w:p w:rsidR="00486238" w:rsidRPr="00ED02C7" w:rsidRDefault="00486238" w:rsidP="00912095">
            <w:pPr>
              <w:numPr>
                <w:ilvl w:val="0"/>
                <w:numId w:val="252"/>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kursy i szkolenia doskonalące (teoretyczne i praktyczne), w tym z wykorzystaniem pracy trener</w:t>
            </w:r>
            <w:r w:rsidRPr="00ED02C7">
              <w:rPr>
                <w:rFonts w:ascii="Myriad Pro" w:eastAsia="Times New Roman" w:hAnsi="Myriad Pro" w:cs="Times New Roman" w:hint="eastAsia"/>
                <w:sz w:val="20"/>
                <w:lang w:eastAsia="pl-PL"/>
              </w:rPr>
              <w:t>ó</w:t>
            </w:r>
            <w:r w:rsidRPr="00ED02C7">
              <w:rPr>
                <w:rFonts w:ascii="Myriad Pro" w:eastAsia="Times New Roman" w:hAnsi="Myriad Pro" w:cs="Times New Roman"/>
                <w:sz w:val="20"/>
                <w:lang w:eastAsia="pl-PL"/>
              </w:rPr>
              <w:t xml:space="preserve">w przeszkolonych w ramach PO WER, </w:t>
            </w:r>
            <w:r w:rsidRPr="00ED02C7">
              <w:rPr>
                <w:rFonts w:ascii="Myriad Pro" w:eastAsiaTheme="minorEastAsia" w:hAnsi="Myriad Pro"/>
                <w:sz w:val="20"/>
                <w:lang w:eastAsia="pl-PL"/>
              </w:rPr>
              <w:t>studia podyplomowe,</w:t>
            </w:r>
          </w:p>
          <w:p w:rsidR="00486238" w:rsidRPr="00ED02C7" w:rsidRDefault="00486238" w:rsidP="00912095">
            <w:pPr>
              <w:numPr>
                <w:ilvl w:val="0"/>
                <w:numId w:val="252"/>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 xml:space="preserve">wspieranie istniejących, </w:t>
            </w:r>
            <w:r w:rsidRPr="00ED02C7">
              <w:rPr>
                <w:rFonts w:ascii="Myriad Pro" w:eastAsiaTheme="minorEastAsia" w:hAnsi="Myriad Pro"/>
                <w:sz w:val="20"/>
                <w:lang w:eastAsia="pl-PL"/>
              </w:rPr>
              <w:t>budowanie nowych i moderowanie sieci współpracy i samokształcenia nauczycieli,</w:t>
            </w:r>
          </w:p>
          <w:p w:rsidR="00486238" w:rsidRPr="00ED02C7" w:rsidRDefault="00486238" w:rsidP="00912095">
            <w:pPr>
              <w:numPr>
                <w:ilvl w:val="0"/>
                <w:numId w:val="252"/>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realizację w szkole lub placówce systemu oświaty programów wspomagania,</w:t>
            </w:r>
          </w:p>
          <w:p w:rsidR="00486238" w:rsidRPr="00ED02C7" w:rsidRDefault="00486238" w:rsidP="00912095">
            <w:pPr>
              <w:numPr>
                <w:ilvl w:val="0"/>
                <w:numId w:val="252"/>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 xml:space="preserve">staże i praktyki nauczycieli realizowane we współpracy z podmiotami z otoczenia szkoły lub placówki systemu oświaty </w:t>
            </w:r>
            <w:r w:rsidRPr="00ED02C7">
              <w:rPr>
                <w:rFonts w:ascii="Myriad Pro" w:eastAsia="Times New Roman" w:hAnsi="Myriad Pro" w:cs="Times New Roman"/>
                <w:sz w:val="20"/>
                <w:lang w:eastAsia="pl-PL"/>
              </w:rPr>
              <w:lastRenderedPageBreak/>
              <w:t>albo instytucjami wspomagającymi szkoły/placówki,</w:t>
            </w:r>
          </w:p>
          <w:p w:rsidR="00486238" w:rsidRPr="00ED02C7" w:rsidRDefault="00486238" w:rsidP="00912095">
            <w:pPr>
              <w:numPr>
                <w:ilvl w:val="0"/>
                <w:numId w:val="252"/>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 xml:space="preserve">współpracę ze specjalistycznymi ośrodkami, np. </w:t>
            </w:r>
            <w:r w:rsidRPr="00ED02C7">
              <w:rPr>
                <w:rFonts w:ascii="Myriad Pro" w:hAnsi="Myriad Pro" w:cs="Arial"/>
                <w:sz w:val="20"/>
              </w:rPr>
              <w:t>szko</w:t>
            </w:r>
            <w:r w:rsidRPr="00ED02C7">
              <w:rPr>
                <w:rFonts w:ascii="Myriad Pro" w:hAnsi="Myriad Pro" w:cs="Arial" w:hint="eastAsia"/>
                <w:sz w:val="20"/>
              </w:rPr>
              <w:t>ł</w:t>
            </w:r>
            <w:r w:rsidRPr="00ED02C7">
              <w:rPr>
                <w:rFonts w:ascii="Myriad Pro" w:hAnsi="Myriad Pro" w:cs="Arial"/>
                <w:sz w:val="20"/>
              </w:rPr>
              <w:t>ami kszta</w:t>
            </w:r>
            <w:r w:rsidRPr="00ED02C7">
              <w:rPr>
                <w:rFonts w:ascii="Myriad Pro" w:hAnsi="Myriad Pro" w:cs="Arial" w:hint="eastAsia"/>
                <w:sz w:val="20"/>
              </w:rPr>
              <w:t>ł</w:t>
            </w:r>
            <w:r w:rsidRPr="00ED02C7">
              <w:rPr>
                <w:rFonts w:ascii="Myriad Pro" w:hAnsi="Myriad Pro" w:cs="Arial"/>
                <w:sz w:val="20"/>
              </w:rPr>
              <w:t>c</w:t>
            </w:r>
            <w:r w:rsidRPr="00ED02C7">
              <w:rPr>
                <w:rFonts w:ascii="Myriad Pro" w:hAnsi="Myriad Pro" w:cs="Arial" w:hint="eastAsia"/>
                <w:sz w:val="20"/>
              </w:rPr>
              <w:t>ą</w:t>
            </w:r>
            <w:r w:rsidRPr="00ED02C7">
              <w:rPr>
                <w:rFonts w:ascii="Myriad Pro" w:hAnsi="Myriad Pro" w:cs="Arial"/>
                <w:sz w:val="20"/>
              </w:rPr>
              <w:t>cymi dzieci i m</w:t>
            </w:r>
            <w:r w:rsidRPr="00ED02C7">
              <w:rPr>
                <w:rFonts w:ascii="Myriad Pro" w:hAnsi="Myriad Pro" w:cs="Arial" w:hint="eastAsia"/>
                <w:sz w:val="20"/>
              </w:rPr>
              <w:t>ł</w:t>
            </w:r>
            <w:r w:rsidRPr="00ED02C7">
              <w:rPr>
                <w:rFonts w:ascii="Myriad Pro" w:hAnsi="Myriad Pro" w:cs="Arial"/>
                <w:sz w:val="20"/>
              </w:rPr>
              <w:t>odzie</w:t>
            </w:r>
            <w:r w:rsidRPr="00ED02C7">
              <w:rPr>
                <w:rFonts w:ascii="Myriad Pro" w:hAnsi="Myriad Pro" w:cs="Arial" w:hint="eastAsia"/>
                <w:sz w:val="20"/>
              </w:rPr>
              <w:t>ż</w:t>
            </w:r>
            <w:r w:rsidRPr="00ED02C7">
              <w:rPr>
                <w:rFonts w:ascii="Myriad Pro" w:hAnsi="Myriad Pro" w:cs="Arial"/>
                <w:sz w:val="20"/>
              </w:rPr>
              <w:t xml:space="preserve"> z niepe</w:t>
            </w:r>
            <w:r w:rsidRPr="00ED02C7">
              <w:rPr>
                <w:rFonts w:ascii="Myriad Pro" w:hAnsi="Myriad Pro" w:cs="Arial" w:hint="eastAsia"/>
                <w:sz w:val="20"/>
              </w:rPr>
              <w:t>ł</w:t>
            </w:r>
            <w:r w:rsidRPr="00ED02C7">
              <w:rPr>
                <w:rFonts w:ascii="Myriad Pro" w:hAnsi="Myriad Pro" w:cs="Arial"/>
                <w:sz w:val="20"/>
              </w:rPr>
              <w:t>nosprawno</w:t>
            </w:r>
            <w:r w:rsidRPr="00ED02C7">
              <w:rPr>
                <w:rFonts w:ascii="Myriad Pro" w:hAnsi="Myriad Pro" w:cs="Arial" w:hint="eastAsia"/>
                <w:sz w:val="20"/>
              </w:rPr>
              <w:t>ś</w:t>
            </w:r>
            <w:r w:rsidRPr="00ED02C7">
              <w:rPr>
                <w:rFonts w:ascii="Myriad Pro" w:hAnsi="Myriad Pro" w:cs="Arial"/>
                <w:sz w:val="20"/>
              </w:rPr>
              <w:t>ciami,</w:t>
            </w:r>
            <w:r w:rsidRPr="00ED02C7">
              <w:rPr>
                <w:rFonts w:ascii="Myriad Pro" w:eastAsia="Times New Roman" w:hAnsi="Myriad Pro" w:cs="Times New Roman"/>
                <w:sz w:val="20"/>
                <w:lang w:eastAsia="pl-PL"/>
              </w:rPr>
              <w:t xml:space="preserve"> specjalnymi ośrodk</w:t>
            </w:r>
            <w:r>
              <w:rPr>
                <w:rFonts w:ascii="Myriad Pro" w:eastAsia="Times New Roman" w:hAnsi="Myriad Pro" w:cs="Times New Roman"/>
                <w:sz w:val="20"/>
                <w:lang w:eastAsia="pl-PL"/>
              </w:rPr>
              <w:t xml:space="preserve">ami </w:t>
            </w:r>
            <w:r w:rsidRPr="00ED02C7">
              <w:rPr>
                <w:rFonts w:ascii="Myriad Pro" w:eastAsia="Times New Roman" w:hAnsi="Myriad Pro" w:cs="Times New Roman"/>
                <w:sz w:val="20"/>
                <w:lang w:eastAsia="pl-PL"/>
              </w:rPr>
              <w:t>szkolno-wychowawczymi, młodzieżowymi ośrodkami wychowawczymi, młodzieżowymi ośrodkami socjoterapii,</w:t>
            </w:r>
            <w:r w:rsidRPr="00ED02C7">
              <w:rPr>
                <w:rFonts w:ascii="Myriad Pro" w:hAnsi="Myriad Pro" w:cs="Arial"/>
                <w:sz w:val="20"/>
              </w:rPr>
              <w:t xml:space="preserve"> poradniami psychologiczno-pedagogicznymi;</w:t>
            </w:r>
          </w:p>
          <w:p w:rsidR="00486238" w:rsidRPr="00ED02C7" w:rsidRDefault="00486238" w:rsidP="00912095">
            <w:pPr>
              <w:numPr>
                <w:ilvl w:val="0"/>
                <w:numId w:val="252"/>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 xml:space="preserve">wykorzystanie narzędzi, metod lub form pracy wypracowanych w ramach projektów, w tym pozytywnie </w:t>
            </w:r>
            <w:proofErr w:type="spellStart"/>
            <w:r w:rsidRPr="00ED02C7">
              <w:rPr>
                <w:rFonts w:ascii="Myriad Pro" w:eastAsia="Times New Roman" w:hAnsi="Myriad Pro" w:cs="Times New Roman"/>
                <w:sz w:val="20"/>
                <w:lang w:eastAsia="pl-PL"/>
              </w:rPr>
              <w:t>zwalidowanych</w:t>
            </w:r>
            <w:proofErr w:type="spellEnd"/>
            <w:r w:rsidRPr="00ED02C7">
              <w:rPr>
                <w:rFonts w:ascii="Myriad Pro" w:eastAsia="Times New Roman" w:hAnsi="Myriad Pro" w:cs="Times New Roman"/>
                <w:sz w:val="20"/>
                <w:lang w:eastAsia="pl-PL"/>
              </w:rPr>
              <w:t xml:space="preserve"> produktów projektów innowacyjnych, zrealizowanych w latach 2007-2013 w ramach PO KL.</w:t>
            </w:r>
          </w:p>
          <w:p w:rsidR="00486238" w:rsidRPr="00ED02C7" w:rsidRDefault="00486238" w:rsidP="00912095">
            <w:pPr>
              <w:numPr>
                <w:ilvl w:val="0"/>
                <w:numId w:val="250"/>
              </w:numPr>
              <w:spacing w:before="60" w:after="60"/>
              <w:ind w:hanging="425"/>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Indywidualizację pracy z uczniem ze szczególnymi potrzebami rozwojowymi i edukacyjnymi, w tym ucznia młodszego i wsparcie uczniów zagrożonych przedwczesnym zakończeniem nauki szkolnej poprzez:</w:t>
            </w:r>
          </w:p>
          <w:p w:rsidR="00486238" w:rsidRPr="00ED02C7" w:rsidRDefault="00486238" w:rsidP="00912095">
            <w:pPr>
              <w:numPr>
                <w:ilvl w:val="0"/>
                <w:numId w:val="254"/>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w:t>
            </w:r>
            <w:r w:rsidRPr="00ED02C7">
              <w:rPr>
                <w:rFonts w:ascii="Myriad Pro" w:hAnsi="Myriad Pro"/>
                <w:sz w:val="20"/>
              </w:rPr>
              <w:t xml:space="preserve"> ze szczeg</w:t>
            </w:r>
            <w:r w:rsidRPr="00ED02C7">
              <w:rPr>
                <w:rFonts w:ascii="Myriad Pro" w:hAnsi="Myriad Pro" w:hint="eastAsia"/>
                <w:sz w:val="20"/>
              </w:rPr>
              <w:t>ó</w:t>
            </w:r>
            <w:r w:rsidRPr="00ED02C7">
              <w:rPr>
                <w:rFonts w:ascii="Myriad Pro" w:hAnsi="Myriad Pro"/>
                <w:sz w:val="20"/>
              </w:rPr>
              <w:t>lnym uwzgl</w:t>
            </w:r>
            <w:r w:rsidRPr="00ED02C7">
              <w:rPr>
                <w:rFonts w:ascii="Myriad Pro" w:hAnsi="Myriad Pro" w:hint="eastAsia"/>
                <w:sz w:val="20"/>
              </w:rPr>
              <w:t>ę</w:t>
            </w:r>
            <w:r w:rsidRPr="00ED02C7">
              <w:rPr>
                <w:rFonts w:ascii="Myriad Pro" w:hAnsi="Myriad Pro"/>
                <w:sz w:val="20"/>
              </w:rPr>
              <w:t>dnieniem tych pomocy, sprz</w:t>
            </w:r>
            <w:r w:rsidRPr="00ED02C7">
              <w:rPr>
                <w:rFonts w:ascii="Myriad Pro" w:hAnsi="Myriad Pro" w:hint="eastAsia"/>
                <w:sz w:val="20"/>
              </w:rPr>
              <w:t>ę</w:t>
            </w:r>
            <w:r w:rsidRPr="00ED02C7">
              <w:rPr>
                <w:rFonts w:ascii="Myriad Pro" w:hAnsi="Myriad Pro"/>
                <w:sz w:val="20"/>
              </w:rPr>
              <w:t>tu i narz</w:t>
            </w:r>
            <w:r w:rsidRPr="00ED02C7">
              <w:rPr>
                <w:rFonts w:ascii="Myriad Pro" w:hAnsi="Myriad Pro" w:hint="eastAsia"/>
                <w:sz w:val="20"/>
              </w:rPr>
              <w:t>ę</w:t>
            </w:r>
            <w:r w:rsidRPr="00ED02C7">
              <w:rPr>
                <w:rFonts w:ascii="Myriad Pro" w:hAnsi="Myriad Pro"/>
                <w:sz w:val="20"/>
              </w:rPr>
              <w:t>dzi, kt</w:t>
            </w:r>
            <w:r w:rsidRPr="00ED02C7">
              <w:rPr>
                <w:rFonts w:ascii="Myriad Pro" w:hAnsi="Myriad Pro" w:hint="eastAsia"/>
                <w:sz w:val="20"/>
              </w:rPr>
              <w:t>ó</w:t>
            </w:r>
            <w:r w:rsidRPr="00ED02C7">
              <w:rPr>
                <w:rFonts w:ascii="Myriad Pro" w:hAnsi="Myriad Pro"/>
                <w:sz w:val="20"/>
              </w:rPr>
              <w:t>re s</w:t>
            </w:r>
            <w:r w:rsidRPr="00ED02C7">
              <w:rPr>
                <w:rFonts w:ascii="Myriad Pro" w:hAnsi="Myriad Pro" w:hint="eastAsia"/>
                <w:sz w:val="20"/>
              </w:rPr>
              <w:t>ą</w:t>
            </w:r>
            <w:r w:rsidRPr="00ED02C7">
              <w:rPr>
                <w:rFonts w:ascii="Myriad Pro" w:hAnsi="Myriad Pro"/>
                <w:sz w:val="20"/>
              </w:rPr>
              <w:t xml:space="preserve"> zgodne z koncepcj</w:t>
            </w:r>
            <w:r w:rsidRPr="00ED02C7">
              <w:rPr>
                <w:rFonts w:ascii="Myriad Pro" w:hAnsi="Myriad Pro" w:hint="eastAsia"/>
                <w:sz w:val="20"/>
              </w:rPr>
              <w:t>ą</w:t>
            </w:r>
            <w:r w:rsidRPr="00ED02C7">
              <w:rPr>
                <w:rFonts w:ascii="Myriad Pro" w:hAnsi="Myriad Pro"/>
                <w:sz w:val="20"/>
              </w:rPr>
              <w:t xml:space="preserve"> uniwersalnego projektowania,</w:t>
            </w:r>
          </w:p>
          <w:p w:rsidR="00486238" w:rsidRPr="00ED02C7" w:rsidRDefault="00486238" w:rsidP="00912095">
            <w:pPr>
              <w:numPr>
                <w:ilvl w:val="0"/>
                <w:numId w:val="254"/>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przygotowanie nauczycieli do prowadzenia procesu indywidualizacji pracy z uczniem ze specjalnymi potrzebami edukacyjnymi, w tym wsparcia ucznia m</w:t>
            </w:r>
            <w:r w:rsidRPr="00ED02C7">
              <w:rPr>
                <w:rFonts w:ascii="Myriad Pro" w:eastAsia="Times New Roman" w:hAnsi="Myriad Pro" w:cs="Times New Roman" w:hint="eastAsia"/>
                <w:sz w:val="20"/>
                <w:lang w:eastAsia="pl-PL"/>
              </w:rPr>
              <w:t>ł</w:t>
            </w:r>
            <w:r w:rsidRPr="00ED02C7">
              <w:rPr>
                <w:rFonts w:ascii="Myriad Pro" w:eastAsia="Times New Roman" w:hAnsi="Myriad Pro" w:cs="Times New Roman"/>
                <w:sz w:val="20"/>
                <w:lang w:eastAsia="pl-PL"/>
              </w:rPr>
              <w:t xml:space="preserve">odszego, </w:t>
            </w:r>
            <w:r w:rsidRPr="00ED02C7">
              <w:rPr>
                <w:rFonts w:ascii="Myriad Pro" w:hAnsi="Myriad Pro"/>
                <w:sz w:val="20"/>
              </w:rPr>
              <w:t>rozpoznawania potrzeb rozwojowych, edukacyjnych i mo</w:t>
            </w:r>
            <w:r w:rsidRPr="00ED02C7">
              <w:rPr>
                <w:rFonts w:ascii="Myriad Pro" w:hAnsi="Myriad Pro" w:hint="eastAsia"/>
                <w:sz w:val="20"/>
              </w:rPr>
              <w:t>ż</w:t>
            </w:r>
            <w:r w:rsidRPr="00ED02C7">
              <w:rPr>
                <w:rFonts w:ascii="Myriad Pro" w:hAnsi="Myriad Pro"/>
                <w:sz w:val="20"/>
              </w:rPr>
              <w:t>liwo</w:t>
            </w:r>
            <w:r w:rsidRPr="00ED02C7">
              <w:rPr>
                <w:rFonts w:ascii="Myriad Pro" w:hAnsi="Myriad Pro" w:hint="eastAsia"/>
                <w:sz w:val="20"/>
              </w:rPr>
              <w:t>ś</w:t>
            </w:r>
            <w:r w:rsidRPr="00ED02C7">
              <w:rPr>
                <w:rFonts w:ascii="Myriad Pro" w:hAnsi="Myriad Pro"/>
                <w:sz w:val="20"/>
              </w:rPr>
              <w:t>ci psychofizycznych uczni</w:t>
            </w:r>
            <w:r w:rsidRPr="00ED02C7">
              <w:rPr>
                <w:rFonts w:ascii="Myriad Pro" w:hAnsi="Myriad Pro" w:hint="eastAsia"/>
                <w:sz w:val="20"/>
              </w:rPr>
              <w:t>ó</w:t>
            </w:r>
            <w:r w:rsidRPr="00ED02C7">
              <w:rPr>
                <w:rFonts w:ascii="Myriad Pro" w:hAnsi="Myriad Pro"/>
                <w:sz w:val="20"/>
              </w:rPr>
              <w:t>w</w:t>
            </w:r>
            <w:r w:rsidRPr="00ED02C7">
              <w:rPr>
                <w:rFonts w:ascii="Myriad Pro" w:eastAsia="Times New Roman" w:hAnsi="Myriad Pro" w:cs="Times New Roman"/>
                <w:sz w:val="20"/>
                <w:lang w:eastAsia="pl-PL"/>
              </w:rPr>
              <w:t xml:space="preserve"> i efektywnego stosowania ww. pomocy dydaktycznych w pracy,</w:t>
            </w:r>
          </w:p>
          <w:p w:rsidR="00486238" w:rsidRPr="00ED02C7" w:rsidRDefault="00486238" w:rsidP="00912095">
            <w:pPr>
              <w:numPr>
                <w:ilvl w:val="0"/>
                <w:numId w:val="254"/>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wsparcie uczni</w:t>
            </w:r>
            <w:r w:rsidRPr="00ED02C7">
              <w:rPr>
                <w:rFonts w:ascii="Myriad Pro" w:eastAsia="Times New Roman" w:hAnsi="Myriad Pro" w:cs="Times New Roman" w:hint="eastAsia"/>
                <w:sz w:val="20"/>
                <w:lang w:eastAsia="pl-PL"/>
              </w:rPr>
              <w:t>ó</w:t>
            </w:r>
            <w:r w:rsidRPr="00ED02C7">
              <w:rPr>
                <w:rFonts w:ascii="Myriad Pro" w:eastAsia="Times New Roman" w:hAnsi="Myriad Pro" w:cs="Times New Roman"/>
                <w:sz w:val="20"/>
                <w:lang w:eastAsia="pl-PL"/>
              </w:rPr>
              <w:t>w ze specjalnymi potrzebami rozwojowymi i edukacyjnymi, w tym uczni</w:t>
            </w:r>
            <w:r w:rsidRPr="00ED02C7">
              <w:rPr>
                <w:rFonts w:ascii="Myriad Pro" w:eastAsia="Times New Roman" w:hAnsi="Myriad Pro" w:cs="Times New Roman" w:hint="eastAsia"/>
                <w:sz w:val="20"/>
                <w:lang w:eastAsia="pl-PL"/>
              </w:rPr>
              <w:t>ó</w:t>
            </w:r>
            <w:r w:rsidRPr="00ED02C7">
              <w:rPr>
                <w:rFonts w:ascii="Myriad Pro" w:eastAsia="Times New Roman" w:hAnsi="Myriad Pro" w:cs="Times New Roman"/>
                <w:sz w:val="20"/>
                <w:lang w:eastAsia="pl-PL"/>
              </w:rPr>
              <w:t>w m</w:t>
            </w:r>
            <w:r w:rsidRPr="00ED02C7">
              <w:rPr>
                <w:rFonts w:ascii="Myriad Pro" w:eastAsia="Times New Roman" w:hAnsi="Myriad Pro" w:cs="Times New Roman" w:hint="eastAsia"/>
                <w:sz w:val="20"/>
                <w:lang w:eastAsia="pl-PL"/>
              </w:rPr>
              <w:t>ł</w:t>
            </w:r>
            <w:r w:rsidRPr="00ED02C7">
              <w:rPr>
                <w:rFonts w:ascii="Myriad Pro" w:eastAsia="Times New Roman" w:hAnsi="Myriad Pro" w:cs="Times New Roman"/>
                <w:sz w:val="20"/>
                <w:lang w:eastAsia="pl-PL"/>
              </w:rPr>
              <w:t>odszych w ramach zaj</w:t>
            </w:r>
            <w:r w:rsidRPr="00ED02C7">
              <w:rPr>
                <w:rFonts w:ascii="Myriad Pro" w:eastAsia="Times New Roman" w:hAnsi="Myriad Pro" w:cs="Times New Roman" w:hint="eastAsia"/>
                <w:sz w:val="20"/>
                <w:lang w:eastAsia="pl-PL"/>
              </w:rPr>
              <w:t>ęć</w:t>
            </w:r>
            <w:r w:rsidRPr="00ED02C7">
              <w:rPr>
                <w:rFonts w:ascii="Myriad Pro" w:eastAsia="Times New Roman" w:hAnsi="Myriad Pro" w:cs="Times New Roman"/>
                <w:sz w:val="20"/>
                <w:lang w:eastAsia="pl-PL"/>
              </w:rPr>
              <w:t xml:space="preserve"> uzupe</w:t>
            </w:r>
            <w:r w:rsidRPr="00ED02C7">
              <w:rPr>
                <w:rFonts w:ascii="Myriad Pro" w:eastAsia="Times New Roman" w:hAnsi="Myriad Pro" w:cs="Times New Roman" w:hint="eastAsia"/>
                <w:sz w:val="20"/>
                <w:lang w:eastAsia="pl-PL"/>
              </w:rPr>
              <w:t>ł</w:t>
            </w:r>
            <w:r w:rsidRPr="00ED02C7">
              <w:rPr>
                <w:rFonts w:ascii="Myriad Pro" w:eastAsia="Times New Roman" w:hAnsi="Myriad Pro" w:cs="Times New Roman"/>
                <w:sz w:val="20"/>
                <w:lang w:eastAsia="pl-PL"/>
              </w:rPr>
              <w:t>niaj</w:t>
            </w:r>
            <w:r w:rsidRPr="00ED02C7">
              <w:rPr>
                <w:rFonts w:ascii="Myriad Pro" w:eastAsia="Times New Roman" w:hAnsi="Myriad Pro" w:cs="Times New Roman" w:hint="eastAsia"/>
                <w:sz w:val="20"/>
                <w:lang w:eastAsia="pl-PL"/>
              </w:rPr>
              <w:t>ą</w:t>
            </w:r>
            <w:r w:rsidRPr="00ED02C7">
              <w:rPr>
                <w:rFonts w:ascii="Myriad Pro" w:eastAsia="Times New Roman" w:hAnsi="Myriad Pro" w:cs="Times New Roman"/>
                <w:sz w:val="20"/>
                <w:lang w:eastAsia="pl-PL"/>
              </w:rPr>
              <w:t>cych ofert</w:t>
            </w:r>
            <w:r w:rsidRPr="00ED02C7">
              <w:rPr>
                <w:rFonts w:ascii="Myriad Pro" w:eastAsia="Times New Roman" w:hAnsi="Myriad Pro" w:cs="Times New Roman" w:hint="eastAsia"/>
                <w:sz w:val="20"/>
                <w:lang w:eastAsia="pl-PL"/>
              </w:rPr>
              <w:t>ę</w:t>
            </w:r>
            <w:r w:rsidRPr="00ED02C7">
              <w:rPr>
                <w:rFonts w:ascii="Myriad Pro" w:eastAsia="Times New Roman" w:hAnsi="Myriad Pro" w:cs="Times New Roman"/>
                <w:sz w:val="20"/>
                <w:lang w:eastAsia="pl-PL"/>
              </w:rPr>
              <w:t xml:space="preserve"> szko</w:t>
            </w:r>
            <w:r w:rsidRPr="00ED02C7">
              <w:rPr>
                <w:rFonts w:ascii="Myriad Pro" w:eastAsia="Times New Roman" w:hAnsi="Myriad Pro" w:cs="Times New Roman" w:hint="eastAsia"/>
                <w:sz w:val="20"/>
                <w:lang w:eastAsia="pl-PL"/>
              </w:rPr>
              <w:t>ł</w:t>
            </w:r>
            <w:r w:rsidRPr="00ED02C7">
              <w:rPr>
                <w:rFonts w:ascii="Myriad Pro" w:eastAsia="Times New Roman" w:hAnsi="Myriad Pro" w:cs="Times New Roman"/>
                <w:sz w:val="20"/>
                <w:lang w:eastAsia="pl-PL"/>
              </w:rPr>
              <w:t>y lub plac</w:t>
            </w:r>
            <w:r w:rsidRPr="00ED02C7">
              <w:rPr>
                <w:rFonts w:ascii="Myriad Pro" w:eastAsia="Times New Roman" w:hAnsi="Myriad Pro" w:cs="Times New Roman" w:hint="eastAsia"/>
                <w:sz w:val="20"/>
                <w:lang w:eastAsia="pl-PL"/>
              </w:rPr>
              <w:t>ó</w:t>
            </w:r>
            <w:r w:rsidRPr="00ED02C7">
              <w:rPr>
                <w:rFonts w:ascii="Myriad Pro" w:eastAsia="Times New Roman" w:hAnsi="Myriad Pro" w:cs="Times New Roman"/>
                <w:sz w:val="20"/>
                <w:lang w:eastAsia="pl-PL"/>
              </w:rPr>
              <w:t>wki systemu o</w:t>
            </w:r>
            <w:r w:rsidRPr="00ED02C7">
              <w:rPr>
                <w:rFonts w:ascii="Myriad Pro" w:eastAsia="Times New Roman" w:hAnsi="Myriad Pro" w:cs="Times New Roman" w:hint="eastAsia"/>
                <w:sz w:val="20"/>
                <w:lang w:eastAsia="pl-PL"/>
              </w:rPr>
              <w:t>ś</w:t>
            </w:r>
            <w:r w:rsidRPr="00ED02C7">
              <w:rPr>
                <w:rFonts w:ascii="Myriad Pro" w:eastAsia="Times New Roman" w:hAnsi="Myriad Pro" w:cs="Times New Roman"/>
                <w:sz w:val="20"/>
                <w:lang w:eastAsia="pl-PL"/>
              </w:rPr>
              <w:t>wiaty, w tym:</w:t>
            </w:r>
          </w:p>
          <w:p w:rsidR="00486238" w:rsidRPr="00ED02C7" w:rsidRDefault="00486238" w:rsidP="00912095">
            <w:pPr>
              <w:numPr>
                <w:ilvl w:val="0"/>
                <w:numId w:val="253"/>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 xml:space="preserve">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w:t>
            </w:r>
            <w:proofErr w:type="spellStart"/>
            <w:r w:rsidRPr="00ED02C7">
              <w:rPr>
                <w:rFonts w:ascii="Myriad Pro" w:eastAsia="Times New Roman" w:hAnsi="Myriad Pro" w:cs="Times New Roman"/>
                <w:sz w:val="20"/>
                <w:lang w:eastAsia="pl-PL"/>
              </w:rPr>
              <w:t>psychoedukacyjnych</w:t>
            </w:r>
            <w:proofErr w:type="spellEnd"/>
            <w:r w:rsidRPr="00ED02C7">
              <w:rPr>
                <w:rFonts w:ascii="Myriad Pro" w:eastAsia="Times New Roman" w:hAnsi="Myriad Pro" w:cs="Times New Roman"/>
                <w:sz w:val="20"/>
                <w:lang w:eastAsia="pl-PL"/>
              </w:rPr>
              <w:t xml:space="preserve"> oraz innych zajęć o charakterze terapeutycznym,</w:t>
            </w:r>
          </w:p>
          <w:p w:rsidR="00486238" w:rsidRPr="00ED02C7" w:rsidRDefault="00486238" w:rsidP="00912095">
            <w:pPr>
              <w:numPr>
                <w:ilvl w:val="0"/>
                <w:numId w:val="253"/>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zajęć dydaktyczno-wyrównawczych, organizowanych dla uczniów ze specjalnymi potrzebami edukacyjnymi, w tym uczniów młodszych, mających trudności w spełnianiu wymagań edukacyjnych wynikających z podstawy programowej kształcenia ogólnego dla danego etapu edukacyjnego,</w:t>
            </w:r>
          </w:p>
          <w:p w:rsidR="00486238" w:rsidRPr="00ED02C7" w:rsidRDefault="00486238" w:rsidP="00912095">
            <w:pPr>
              <w:numPr>
                <w:ilvl w:val="0"/>
                <w:numId w:val="253"/>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warsztatów,</w:t>
            </w:r>
          </w:p>
          <w:p w:rsidR="00486238" w:rsidRDefault="00486238" w:rsidP="00912095">
            <w:pPr>
              <w:numPr>
                <w:ilvl w:val="0"/>
                <w:numId w:val="253"/>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porad i konsultacji</w:t>
            </w:r>
            <w:r>
              <w:rPr>
                <w:rFonts w:ascii="Myriad Pro" w:eastAsia="Times New Roman" w:hAnsi="Myriad Pro" w:cs="Times New Roman"/>
                <w:sz w:val="20"/>
                <w:lang w:eastAsia="pl-PL"/>
              </w:rPr>
              <w:t>.</w:t>
            </w:r>
          </w:p>
          <w:p w:rsidR="00486238" w:rsidRPr="005A4D5A" w:rsidRDefault="00486238" w:rsidP="00912095">
            <w:pPr>
              <w:pStyle w:val="Akapitzlist"/>
              <w:numPr>
                <w:ilvl w:val="0"/>
                <w:numId w:val="250"/>
              </w:numPr>
              <w:rPr>
                <w:rFonts w:eastAsia="Times New Roman" w:cs="Times New Roman"/>
                <w:lang w:eastAsia="pl-PL"/>
              </w:rPr>
            </w:pPr>
            <w:r w:rsidRPr="00ED02C7">
              <w:rPr>
                <w:rFonts w:eastAsia="Times New Roman" w:cs="Times New Roman"/>
                <w:lang w:eastAsia="pl-PL"/>
              </w:rPr>
              <w:t>Tworzenie i wdrażanie zajęć mających na celu zwiększenie przedsiębiorczości i innowacyjności na poziomie edukacji szkolnej (w tym w zakresie umiejętności uniwersalnych) – m.in. w postaci zakupu niezbędnego wyposażenia, prow</w:t>
            </w:r>
            <w:r>
              <w:rPr>
                <w:rFonts w:eastAsia="Times New Roman" w:cs="Times New Roman"/>
                <w:lang w:eastAsia="pl-PL"/>
              </w:rPr>
              <w:t>adzenia zajęć, przygotowania na</w:t>
            </w:r>
            <w:r w:rsidRPr="00ED02C7">
              <w:rPr>
                <w:rFonts w:eastAsia="Times New Roman" w:cs="Times New Roman"/>
                <w:lang w:eastAsia="pl-PL"/>
              </w:rPr>
              <w:t xml:space="preserve">uczycieli do prowadzenia takich zajęć. </w:t>
            </w:r>
          </w:p>
          <w:p w:rsidR="00486238" w:rsidRPr="00ED02C7" w:rsidRDefault="00486238" w:rsidP="00912095">
            <w:pPr>
              <w:numPr>
                <w:ilvl w:val="0"/>
                <w:numId w:val="257"/>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Tworzenie warunków dla nauczania opartego na metodzie eksperymentu głównie poprzez:</w:t>
            </w:r>
          </w:p>
          <w:p w:rsidR="00486238" w:rsidRPr="00ED02C7" w:rsidRDefault="00486238" w:rsidP="00912095">
            <w:pPr>
              <w:numPr>
                <w:ilvl w:val="0"/>
                <w:numId w:val="255"/>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 xml:space="preserve">wyposażenie pracowni szkolnych w narzędzia do nauczania kompetencji </w:t>
            </w:r>
            <w:proofErr w:type="spellStart"/>
            <w:r w:rsidRPr="00ED02C7">
              <w:rPr>
                <w:rFonts w:ascii="Myriad Pro" w:eastAsia="Times New Roman" w:hAnsi="Myriad Pro" w:cs="Times New Roman"/>
                <w:sz w:val="20"/>
                <w:lang w:eastAsia="pl-PL"/>
              </w:rPr>
              <w:t>matematyczno</w:t>
            </w:r>
            <w:proofErr w:type="spellEnd"/>
            <w:r w:rsidRPr="00ED02C7">
              <w:rPr>
                <w:rFonts w:ascii="Myriad Pro" w:eastAsia="Times New Roman" w:hAnsi="Myriad Pro" w:cs="Times New Roman"/>
                <w:sz w:val="20"/>
                <w:lang w:eastAsia="pl-PL"/>
              </w:rPr>
              <w:t xml:space="preserve"> – przyrodniczych ,</w:t>
            </w:r>
          </w:p>
          <w:p w:rsidR="00486238" w:rsidRPr="00ED02C7" w:rsidRDefault="00486238" w:rsidP="00912095">
            <w:pPr>
              <w:numPr>
                <w:ilvl w:val="0"/>
                <w:numId w:val="255"/>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 xml:space="preserve">doskonalenie umiejętności,  kompetencji lub kwalifikacji zawodowych nauczycieli, w tym nauczycieli przedmiotów przyrodniczych </w:t>
            </w:r>
            <w:r w:rsidRPr="00ED02C7">
              <w:rPr>
                <w:rFonts w:ascii="Myriad Pro" w:hAnsi="Myriad Pro" w:cs="Arial"/>
                <w:sz w:val="20"/>
              </w:rPr>
              <w:t>lub matematyki</w:t>
            </w:r>
            <w:r w:rsidRPr="00ED02C7">
              <w:rPr>
                <w:rFonts w:ascii="Myriad Pro" w:eastAsia="Times New Roman" w:hAnsi="Myriad Pro" w:cs="Times New Roman"/>
                <w:sz w:val="20"/>
                <w:lang w:eastAsia="pl-PL"/>
              </w:rPr>
              <w:t>, niezbędnych do prowadzenia procesu nauczania opartego na metodzie eksperymentu,</w:t>
            </w:r>
          </w:p>
          <w:p w:rsidR="00486238" w:rsidRPr="00ED02C7" w:rsidRDefault="00486238" w:rsidP="00912095">
            <w:pPr>
              <w:numPr>
                <w:ilvl w:val="0"/>
                <w:numId w:val="255"/>
              </w:numPr>
              <w:spacing w:before="60" w:after="60"/>
              <w:rPr>
                <w:rFonts w:ascii="Myriad Pro" w:eastAsia="Times New Roman" w:hAnsi="Myriad Pro" w:cs="Times New Roman"/>
                <w:b/>
                <w:bCs/>
                <w:color w:val="4F81BD" w:themeColor="accent1"/>
                <w:sz w:val="20"/>
                <w:lang w:eastAsia="pl-PL"/>
              </w:rPr>
            </w:pPr>
            <w:r w:rsidRPr="00ED02C7">
              <w:rPr>
                <w:rFonts w:ascii="Myriad Pro" w:eastAsia="Times New Roman" w:hAnsi="Myriad Pro" w:cs="Times New Roman"/>
                <w:sz w:val="20"/>
                <w:lang w:eastAsia="pl-PL"/>
              </w:rPr>
              <w:t xml:space="preserve">kształtowanie i rozwijanie kompetencji uczniów w zakresie przedmiotów przyrodniczych lub matematyki, </w:t>
            </w:r>
          </w:p>
          <w:p w:rsidR="00486238" w:rsidRPr="00ED02C7" w:rsidRDefault="00486238" w:rsidP="00912095">
            <w:pPr>
              <w:numPr>
                <w:ilvl w:val="0"/>
                <w:numId w:val="257"/>
              </w:numPr>
              <w:spacing w:before="60" w:after="60"/>
              <w:ind w:hanging="425"/>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 xml:space="preserve">Korzystanie z technologii informacyjno-komunikacyjnych (TIK) w szczególności poprzez: </w:t>
            </w:r>
          </w:p>
          <w:p w:rsidR="00486238" w:rsidRPr="00ED02C7" w:rsidRDefault="00486238" w:rsidP="00912095">
            <w:pPr>
              <w:numPr>
                <w:ilvl w:val="0"/>
                <w:numId w:val="256"/>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lastRenderedPageBreak/>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486238" w:rsidRPr="00ED02C7" w:rsidRDefault="00486238" w:rsidP="00912095">
            <w:pPr>
              <w:numPr>
                <w:ilvl w:val="0"/>
                <w:numId w:val="256"/>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podnoszenie kompetencji cyfrowych nauczycieli wszystkich przedmiotów, w tym w zakresie korzystania z narzędzi TIK zakupionych do szkół lub placówek systemu oświaty, w tym włączania narzędzi TIK do nauczania przedmiotowego ,</w:t>
            </w:r>
          </w:p>
          <w:p w:rsidR="00486238" w:rsidRDefault="00486238" w:rsidP="00912095">
            <w:pPr>
              <w:numPr>
                <w:ilvl w:val="0"/>
                <w:numId w:val="256"/>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kształtowanie i rozwijanie podstawowych kompetencji cyfrowych uczniów</w:t>
            </w:r>
            <w:r w:rsidRPr="00ED02C7">
              <w:rPr>
                <w:rFonts w:ascii="Myriad Pro" w:hAnsi="Myriad Pro" w:cs="Arial"/>
                <w:sz w:val="20"/>
              </w:rPr>
              <w:t xml:space="preserve"> lub s</w:t>
            </w:r>
            <w:r w:rsidRPr="00ED02C7">
              <w:rPr>
                <w:rFonts w:ascii="Myriad Pro" w:hAnsi="Myriad Pro" w:cs="Arial" w:hint="eastAsia"/>
                <w:sz w:val="20"/>
              </w:rPr>
              <w:t>ł</w:t>
            </w:r>
            <w:r w:rsidRPr="00ED02C7">
              <w:rPr>
                <w:rFonts w:ascii="Myriad Pro" w:hAnsi="Myriad Pro" w:cs="Arial"/>
                <w:sz w:val="20"/>
              </w:rPr>
              <w:t>uchaczy, w tym z uwzgl</w:t>
            </w:r>
            <w:r w:rsidRPr="00ED02C7">
              <w:rPr>
                <w:rFonts w:ascii="Myriad Pro" w:hAnsi="Myriad Pro" w:cs="Arial" w:hint="eastAsia"/>
                <w:sz w:val="20"/>
              </w:rPr>
              <w:t>ę</w:t>
            </w:r>
            <w:r w:rsidRPr="00ED02C7">
              <w:rPr>
                <w:rFonts w:ascii="Myriad Pro" w:hAnsi="Myriad Pro" w:cs="Arial"/>
                <w:sz w:val="20"/>
              </w:rPr>
              <w:t>dnieniem bezpiecze</w:t>
            </w:r>
            <w:r w:rsidRPr="00ED02C7">
              <w:rPr>
                <w:rFonts w:ascii="Myriad Pro" w:hAnsi="Myriad Pro" w:cs="Arial" w:hint="eastAsia"/>
                <w:sz w:val="20"/>
              </w:rPr>
              <w:t>ń</w:t>
            </w:r>
            <w:r w:rsidRPr="00ED02C7">
              <w:rPr>
                <w:rFonts w:ascii="Myriad Pro" w:hAnsi="Myriad Pro" w:cs="Arial"/>
                <w:sz w:val="20"/>
              </w:rPr>
              <w:t>stwa w cyberprzestrzeni i wynikaj</w:t>
            </w:r>
            <w:r w:rsidRPr="00ED02C7">
              <w:rPr>
                <w:rFonts w:ascii="Myriad Pro" w:hAnsi="Myriad Pro" w:cs="Arial" w:hint="eastAsia"/>
                <w:sz w:val="20"/>
              </w:rPr>
              <w:t>ą</w:t>
            </w:r>
            <w:r w:rsidRPr="00ED02C7">
              <w:rPr>
                <w:rFonts w:ascii="Myriad Pro" w:hAnsi="Myriad Pro" w:cs="Arial"/>
                <w:sz w:val="20"/>
              </w:rPr>
              <w:t>cych z tego tytu</w:t>
            </w:r>
            <w:r w:rsidRPr="00ED02C7">
              <w:rPr>
                <w:rFonts w:ascii="Myriad Pro" w:hAnsi="Myriad Pro" w:cs="Arial" w:hint="eastAsia"/>
                <w:sz w:val="20"/>
              </w:rPr>
              <w:t>ł</w:t>
            </w:r>
            <w:r w:rsidRPr="00ED02C7">
              <w:rPr>
                <w:rFonts w:ascii="Myriad Pro" w:hAnsi="Myriad Pro" w:cs="Arial"/>
                <w:sz w:val="20"/>
              </w:rPr>
              <w:t>u zagro</w:t>
            </w:r>
            <w:r w:rsidRPr="00ED02C7">
              <w:rPr>
                <w:rFonts w:ascii="Myriad Pro" w:hAnsi="Myriad Pro" w:cs="Arial" w:hint="eastAsia"/>
                <w:sz w:val="20"/>
              </w:rPr>
              <w:t>ż</w:t>
            </w:r>
            <w:r w:rsidRPr="00ED02C7">
              <w:rPr>
                <w:rFonts w:ascii="Myriad Pro" w:hAnsi="Myriad Pro" w:cs="Arial"/>
                <w:sz w:val="20"/>
              </w:rPr>
              <w:t>e</w:t>
            </w:r>
            <w:r w:rsidRPr="00ED02C7">
              <w:rPr>
                <w:rFonts w:ascii="Myriad Pro" w:hAnsi="Myriad Pro" w:cs="Arial" w:hint="eastAsia"/>
                <w:sz w:val="20"/>
              </w:rPr>
              <w:t>ń</w:t>
            </w:r>
            <w:r w:rsidRPr="00ED02C7">
              <w:rPr>
                <w:rFonts w:ascii="Myriad Pro" w:eastAsia="Times New Roman" w:hAnsi="Myriad Pro" w:cs="Times New Roman"/>
                <w:sz w:val="20"/>
                <w:lang w:eastAsia="pl-PL"/>
              </w:rPr>
              <w:t>,</w:t>
            </w:r>
          </w:p>
          <w:p w:rsidR="00486238" w:rsidRPr="00BE08D4" w:rsidRDefault="00486238" w:rsidP="00912095">
            <w:pPr>
              <w:pStyle w:val="Akapitzlist"/>
              <w:numPr>
                <w:ilvl w:val="0"/>
                <w:numId w:val="256"/>
              </w:numPr>
            </w:pPr>
            <w:r w:rsidRPr="005A4D5A">
              <w:rPr>
                <w:rFonts w:eastAsia="Times New Roman" w:cs="Times New Roman"/>
                <w:lang w:eastAsia="pl-PL"/>
              </w:rPr>
              <w:t>programy rozwijania kompetencji cyfrowych uczniów lub słuchaczy przez naukę programowania.</w:t>
            </w:r>
          </w:p>
        </w:tc>
      </w:tr>
    </w:tbl>
    <w:p w:rsidR="00486238" w:rsidRDefault="00486238" w:rsidP="00486238"/>
    <w:tbl>
      <w:tblPr>
        <w:tblStyle w:val="Tabela-Siatka"/>
        <w:tblW w:w="14175" w:type="dxa"/>
        <w:jc w:val="center"/>
        <w:tblLayout w:type="fixed"/>
        <w:tblLook w:val="04A0" w:firstRow="1" w:lastRow="0" w:firstColumn="1" w:lastColumn="0" w:noHBand="0" w:noVBand="1"/>
      </w:tblPr>
      <w:tblGrid>
        <w:gridCol w:w="538"/>
        <w:gridCol w:w="2823"/>
        <w:gridCol w:w="6215"/>
        <w:gridCol w:w="4599"/>
      </w:tblGrid>
      <w:tr w:rsidR="00486238" w:rsidRPr="00486238" w:rsidTr="00486238">
        <w:trPr>
          <w:jc w:val="center"/>
        </w:trPr>
        <w:tc>
          <w:tcPr>
            <w:tcW w:w="14175" w:type="dxa"/>
            <w:gridSpan w:val="4"/>
          </w:tcPr>
          <w:p w:rsidR="00486238" w:rsidRPr="00486238" w:rsidRDefault="00486238" w:rsidP="00486238">
            <w:pPr>
              <w:spacing w:before="40" w:after="40"/>
              <w:jc w:val="center"/>
              <w:rPr>
                <w:rFonts w:ascii="Myriad Pro" w:hAnsi="Myriad Pro"/>
                <w:b/>
                <w:sz w:val="20"/>
              </w:rPr>
            </w:pPr>
            <w:r w:rsidRPr="00486238">
              <w:rPr>
                <w:rFonts w:ascii="Myriad Pro" w:hAnsi="Myriad Pro"/>
                <w:b/>
                <w:sz w:val="20"/>
              </w:rPr>
              <w:t>Kryteria dopuszczalności</w:t>
            </w:r>
          </w:p>
        </w:tc>
      </w:tr>
      <w:tr w:rsidR="00486238" w:rsidRPr="00486238" w:rsidTr="00486238">
        <w:trPr>
          <w:jc w:val="center"/>
        </w:trPr>
        <w:tc>
          <w:tcPr>
            <w:tcW w:w="538"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L.p.</w:t>
            </w:r>
          </w:p>
        </w:tc>
        <w:tc>
          <w:tcPr>
            <w:tcW w:w="2823"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Nazwa kryterium</w:t>
            </w:r>
          </w:p>
        </w:tc>
        <w:tc>
          <w:tcPr>
            <w:tcW w:w="6215"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Definicja kryterium</w:t>
            </w:r>
          </w:p>
        </w:tc>
        <w:tc>
          <w:tcPr>
            <w:tcW w:w="4599"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Opis znaczenia kryterium</w:t>
            </w:r>
          </w:p>
        </w:tc>
      </w:tr>
      <w:tr w:rsidR="00486238" w:rsidRPr="00486238" w:rsidTr="00486238">
        <w:trPr>
          <w:jc w:val="center"/>
        </w:trPr>
        <w:tc>
          <w:tcPr>
            <w:tcW w:w="538"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1</w:t>
            </w:r>
          </w:p>
        </w:tc>
        <w:tc>
          <w:tcPr>
            <w:tcW w:w="2823"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2</w:t>
            </w:r>
          </w:p>
        </w:tc>
        <w:tc>
          <w:tcPr>
            <w:tcW w:w="6215"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3</w:t>
            </w:r>
          </w:p>
        </w:tc>
        <w:tc>
          <w:tcPr>
            <w:tcW w:w="4599"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4</w:t>
            </w:r>
          </w:p>
        </w:tc>
      </w:tr>
      <w:tr w:rsidR="00486238" w:rsidRPr="00486238" w:rsidTr="00486238">
        <w:trPr>
          <w:jc w:val="center"/>
        </w:trPr>
        <w:tc>
          <w:tcPr>
            <w:tcW w:w="538" w:type="dxa"/>
          </w:tcPr>
          <w:p w:rsidR="00486238" w:rsidRPr="00486238" w:rsidRDefault="00486238" w:rsidP="00912095">
            <w:pPr>
              <w:pStyle w:val="Akapitzlist"/>
              <w:numPr>
                <w:ilvl w:val="0"/>
                <w:numId w:val="261"/>
              </w:numPr>
              <w:spacing w:before="40" w:after="40"/>
              <w:ind w:left="0" w:firstLine="0"/>
              <w:contextualSpacing w:val="0"/>
            </w:pPr>
          </w:p>
        </w:tc>
        <w:tc>
          <w:tcPr>
            <w:tcW w:w="2823"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 xml:space="preserve">Zgodność z celem szczegółowym i rezultatami Działania. </w:t>
            </w:r>
          </w:p>
        </w:tc>
        <w:tc>
          <w:tcPr>
            <w:tcW w:w="6215"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 xml:space="preserve">Projekt jest zgodny z właściwym celem szczegółowym </w:t>
            </w:r>
            <w:r w:rsidRPr="00486238">
              <w:rPr>
                <w:rFonts w:ascii="Myriad Pro" w:hAnsi="Myriad Pro"/>
                <w:i/>
                <w:sz w:val="20"/>
              </w:rPr>
              <w:t>RPO WZ 2014-2020</w:t>
            </w:r>
            <w:r w:rsidRPr="00486238">
              <w:rPr>
                <w:rFonts w:ascii="Myriad Pro" w:hAnsi="Myriad Pro"/>
                <w:sz w:val="20"/>
              </w:rPr>
              <w:t xml:space="preserve"> oraz koresponduje ze wskaźnikami dla danego Działania/typu projektu.</w:t>
            </w:r>
          </w:p>
        </w:tc>
        <w:tc>
          <w:tcPr>
            <w:tcW w:w="4599"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Spełnienie kryterium jest konieczne do przyznania dofinansowania.</w:t>
            </w:r>
          </w:p>
          <w:p w:rsidR="00486238" w:rsidRPr="00486238" w:rsidRDefault="00486238" w:rsidP="00486238">
            <w:pPr>
              <w:spacing w:before="40" w:after="40"/>
              <w:rPr>
                <w:rFonts w:ascii="Myriad Pro" w:hAnsi="Myriad Pro"/>
                <w:sz w:val="20"/>
              </w:rPr>
            </w:pPr>
            <w:r w:rsidRPr="00486238">
              <w:rPr>
                <w:rFonts w:ascii="Myriad Pro" w:hAnsi="Myriad Pro"/>
                <w:sz w:val="20"/>
              </w:rPr>
              <w:t>Projekty niespełniające kryterium są odrzucane.</w:t>
            </w:r>
          </w:p>
          <w:p w:rsidR="00486238" w:rsidRPr="00486238" w:rsidRDefault="00486238" w:rsidP="00486238">
            <w:pPr>
              <w:spacing w:before="40" w:after="40"/>
              <w:rPr>
                <w:rFonts w:ascii="Myriad Pro" w:hAnsi="Myriad Pro"/>
                <w:sz w:val="20"/>
              </w:rPr>
            </w:pPr>
            <w:r w:rsidRPr="00486238">
              <w:rPr>
                <w:rFonts w:ascii="Myriad Pro" w:hAnsi="Myriad Pro"/>
                <w:sz w:val="20"/>
              </w:rPr>
              <w:t>Ocena spełniania kryterium polega na przypisaniu wartości logicznych „tak”, „nie”.</w:t>
            </w:r>
          </w:p>
        </w:tc>
      </w:tr>
      <w:tr w:rsidR="00486238" w:rsidRPr="00486238" w:rsidTr="00486238">
        <w:trPr>
          <w:jc w:val="center"/>
        </w:trPr>
        <w:tc>
          <w:tcPr>
            <w:tcW w:w="538" w:type="dxa"/>
          </w:tcPr>
          <w:p w:rsidR="00486238" w:rsidRPr="00486238" w:rsidRDefault="00486238" w:rsidP="00912095">
            <w:pPr>
              <w:pStyle w:val="Akapitzlist"/>
              <w:numPr>
                <w:ilvl w:val="0"/>
                <w:numId w:val="261"/>
              </w:numPr>
              <w:spacing w:before="40" w:after="40"/>
              <w:ind w:left="0" w:firstLine="0"/>
              <w:contextualSpacing w:val="0"/>
            </w:pPr>
          </w:p>
        </w:tc>
        <w:tc>
          <w:tcPr>
            <w:tcW w:w="2823"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Zgodność z typem projektu.</w:t>
            </w:r>
          </w:p>
          <w:p w:rsidR="00486238" w:rsidRPr="00486238" w:rsidRDefault="00486238" w:rsidP="00486238">
            <w:pPr>
              <w:spacing w:before="40" w:after="40"/>
              <w:rPr>
                <w:rFonts w:ascii="Myriad Pro" w:hAnsi="Myriad Pro"/>
                <w:sz w:val="20"/>
              </w:rPr>
            </w:pPr>
          </w:p>
          <w:p w:rsidR="00486238" w:rsidRPr="00486238" w:rsidRDefault="00486238" w:rsidP="00486238">
            <w:pPr>
              <w:spacing w:before="40" w:after="40"/>
              <w:rPr>
                <w:rFonts w:ascii="Myriad Pro" w:hAnsi="Myriad Pro"/>
                <w:sz w:val="20"/>
              </w:rPr>
            </w:pPr>
          </w:p>
        </w:tc>
        <w:tc>
          <w:tcPr>
            <w:tcW w:w="6215"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cs="Arial"/>
                <w:sz w:val="20"/>
              </w:rPr>
              <w:t xml:space="preserve">Projekt jest zgodny z typem projektu oraz grupą docelową wskazaną w  </w:t>
            </w:r>
            <w:r w:rsidRPr="00486238">
              <w:rPr>
                <w:rFonts w:ascii="Myriad Pro" w:hAnsi="Myriad Pro" w:cs="Arial"/>
                <w:i/>
                <w:sz w:val="20"/>
              </w:rPr>
              <w:t xml:space="preserve">SOOP RPO WZ 2014-2020 </w:t>
            </w:r>
            <w:r w:rsidRPr="00486238">
              <w:rPr>
                <w:rFonts w:ascii="Myriad Pro" w:hAnsi="Myriad Pro" w:cs="Arial"/>
                <w:sz w:val="20"/>
              </w:rPr>
              <w:t xml:space="preserve">oraz </w:t>
            </w:r>
            <w:r w:rsidRPr="00486238">
              <w:rPr>
                <w:rFonts w:ascii="Myriad Pro" w:hAnsi="Myriad Pro" w:cs="Arial"/>
                <w:i/>
                <w:sz w:val="20"/>
              </w:rPr>
              <w:t>Regulaminie konkursu.</w:t>
            </w:r>
          </w:p>
        </w:tc>
        <w:tc>
          <w:tcPr>
            <w:tcW w:w="4599"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Spełnienie kryterium jest konieczne do przyznania dofinansowania.</w:t>
            </w:r>
          </w:p>
          <w:p w:rsidR="00486238" w:rsidRPr="00486238" w:rsidRDefault="00486238" w:rsidP="00486238">
            <w:pPr>
              <w:spacing w:before="40" w:after="40"/>
              <w:rPr>
                <w:rFonts w:ascii="Myriad Pro" w:hAnsi="Myriad Pro"/>
                <w:sz w:val="20"/>
              </w:rPr>
            </w:pPr>
            <w:r w:rsidRPr="00486238">
              <w:rPr>
                <w:rFonts w:ascii="Myriad Pro" w:hAnsi="Myriad Pro"/>
                <w:sz w:val="20"/>
              </w:rPr>
              <w:t>Projekty niespełniające kryterium są odrzucane.</w:t>
            </w:r>
          </w:p>
          <w:p w:rsidR="00486238" w:rsidRPr="00486238" w:rsidRDefault="00486238" w:rsidP="00486238">
            <w:pPr>
              <w:spacing w:before="40" w:after="40"/>
              <w:jc w:val="both"/>
              <w:rPr>
                <w:rFonts w:ascii="Myriad Pro" w:hAnsi="Myriad Pro" w:cs="Arial"/>
                <w:sz w:val="20"/>
              </w:rPr>
            </w:pPr>
            <w:r w:rsidRPr="00486238">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486238">
              <w:rPr>
                <w:rFonts w:ascii="Myriad Pro" w:hAnsi="Myriad Pro" w:cs="Arial"/>
                <w:i/>
                <w:sz w:val="20"/>
              </w:rPr>
              <w:t>RPO WZ 2014-2020</w:t>
            </w:r>
            <w:r w:rsidRPr="00486238">
              <w:rPr>
                <w:rFonts w:ascii="Myriad Pro" w:hAnsi="Myriad Pro" w:cs="Arial"/>
                <w:sz w:val="20"/>
              </w:rPr>
              <w:t xml:space="preserve">, </w:t>
            </w:r>
            <w:r w:rsidRPr="00486238">
              <w:rPr>
                <w:rFonts w:ascii="Myriad Pro" w:hAnsi="Myriad Pro" w:cs="Arial"/>
                <w:i/>
                <w:sz w:val="20"/>
              </w:rPr>
              <w:t>SOOP RPO WZ 2014-2020</w:t>
            </w:r>
            <w:r w:rsidRPr="00486238">
              <w:rPr>
                <w:rFonts w:ascii="Myriad Pro" w:hAnsi="Myriad Pro" w:cs="Arial"/>
                <w:sz w:val="20"/>
              </w:rPr>
              <w:t xml:space="preserve">, przepisów prawa -  mających wpływ na założenia dotyczące grupy docelowej i/lub typu projektu. </w:t>
            </w:r>
          </w:p>
          <w:p w:rsidR="00486238" w:rsidRPr="00486238" w:rsidRDefault="00486238" w:rsidP="00486238">
            <w:pPr>
              <w:spacing w:before="40" w:after="40"/>
              <w:rPr>
                <w:rFonts w:ascii="Myriad Pro" w:hAnsi="Myriad Pro"/>
                <w:sz w:val="20"/>
              </w:rPr>
            </w:pPr>
          </w:p>
          <w:p w:rsidR="00486238" w:rsidRPr="00486238" w:rsidRDefault="00486238" w:rsidP="00486238">
            <w:pPr>
              <w:spacing w:before="40" w:after="40"/>
              <w:rPr>
                <w:rFonts w:ascii="Myriad Pro" w:hAnsi="Myriad Pro"/>
                <w:sz w:val="20"/>
              </w:rPr>
            </w:pPr>
            <w:r w:rsidRPr="00486238">
              <w:rPr>
                <w:rFonts w:ascii="Myriad Pro" w:hAnsi="Myriad Pro"/>
                <w:sz w:val="20"/>
              </w:rPr>
              <w:t>Ocena spełniania kryterium polega na przypisaniu wartości logicznych „tak”, „nie”.</w:t>
            </w:r>
          </w:p>
        </w:tc>
      </w:tr>
      <w:tr w:rsidR="00486238" w:rsidRPr="00486238" w:rsidTr="00486238">
        <w:trPr>
          <w:jc w:val="center"/>
        </w:trPr>
        <w:tc>
          <w:tcPr>
            <w:tcW w:w="538" w:type="dxa"/>
          </w:tcPr>
          <w:p w:rsidR="00486238" w:rsidRPr="00486238" w:rsidRDefault="00486238" w:rsidP="00912095">
            <w:pPr>
              <w:pStyle w:val="Akapitzlist"/>
              <w:numPr>
                <w:ilvl w:val="0"/>
                <w:numId w:val="261"/>
              </w:numPr>
              <w:spacing w:before="40" w:after="40"/>
              <w:ind w:left="0" w:firstLine="0"/>
              <w:contextualSpacing w:val="0"/>
            </w:pPr>
          </w:p>
        </w:tc>
        <w:tc>
          <w:tcPr>
            <w:tcW w:w="2823"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Zgodność z zasadami horyzontalnymi.</w:t>
            </w:r>
          </w:p>
        </w:tc>
        <w:tc>
          <w:tcPr>
            <w:tcW w:w="6215"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 xml:space="preserve">Projekt jest zgodny z: </w:t>
            </w:r>
          </w:p>
          <w:p w:rsidR="00486238" w:rsidRPr="00486238" w:rsidRDefault="00486238" w:rsidP="00912095">
            <w:pPr>
              <w:pStyle w:val="Akapitzlist"/>
              <w:numPr>
                <w:ilvl w:val="0"/>
                <w:numId w:val="259"/>
              </w:numPr>
              <w:spacing w:before="40" w:after="40"/>
              <w:ind w:left="357" w:hanging="357"/>
              <w:contextualSpacing w:val="0"/>
            </w:pPr>
            <w:r w:rsidRPr="00486238">
              <w:t xml:space="preserve">zasadą równości szans kobiet i mężczyzn, w oparciu o </w:t>
            </w:r>
            <w:r w:rsidRPr="00486238">
              <w:lastRenderedPageBreak/>
              <w:t>standard minimum,</w:t>
            </w:r>
          </w:p>
          <w:p w:rsidR="00486238" w:rsidRPr="00486238" w:rsidRDefault="00486238" w:rsidP="00912095">
            <w:pPr>
              <w:pStyle w:val="Akapitzlist"/>
              <w:numPr>
                <w:ilvl w:val="0"/>
                <w:numId w:val="259"/>
              </w:numPr>
              <w:spacing w:before="40" w:after="40"/>
              <w:ind w:left="357" w:hanging="357"/>
              <w:contextualSpacing w:val="0"/>
            </w:pPr>
            <w:r w:rsidRPr="00486238">
              <w:t>właściwymi politykami i zasadami wspólnotowymi</w:t>
            </w:r>
            <w:r w:rsidRPr="00486238">
              <w:rPr>
                <w:rFonts w:cs="Arial"/>
              </w:rPr>
              <w:t xml:space="preserve">: </w:t>
            </w:r>
          </w:p>
          <w:p w:rsidR="00486238" w:rsidRPr="00486238" w:rsidRDefault="00486238" w:rsidP="00912095">
            <w:pPr>
              <w:pStyle w:val="Akapitzlist"/>
              <w:numPr>
                <w:ilvl w:val="0"/>
                <w:numId w:val="40"/>
              </w:numPr>
              <w:autoSpaceDE w:val="0"/>
              <w:autoSpaceDN w:val="0"/>
              <w:adjustRightInd w:val="0"/>
              <w:jc w:val="both"/>
              <w:rPr>
                <w:rFonts w:eastAsia="MyriadPro-Regular" w:cs="Arial"/>
              </w:rPr>
            </w:pPr>
            <w:r w:rsidRPr="00486238">
              <w:rPr>
                <w:rFonts w:eastAsia="MyriadPro-Regular" w:cs="Arial"/>
              </w:rPr>
              <w:t>zrównoważonego rozwoju,</w:t>
            </w:r>
          </w:p>
          <w:p w:rsidR="00486238" w:rsidRPr="00486238" w:rsidRDefault="00486238" w:rsidP="00912095">
            <w:pPr>
              <w:pStyle w:val="Akapitzlist"/>
              <w:numPr>
                <w:ilvl w:val="0"/>
                <w:numId w:val="40"/>
              </w:numPr>
              <w:autoSpaceDE w:val="0"/>
              <w:autoSpaceDN w:val="0"/>
              <w:adjustRightInd w:val="0"/>
              <w:jc w:val="both"/>
              <w:rPr>
                <w:rFonts w:eastAsia="MyriadPro-Regular" w:cs="Arial"/>
              </w:rPr>
            </w:pPr>
            <w:r w:rsidRPr="00486238">
              <w:rPr>
                <w:rFonts w:eastAsia="MyriadPro-Regular" w:cs="Arial"/>
              </w:rPr>
              <w:t>promowania i realizacji zasady równości szans i niedyskryminacji, w tym. m. in. koniecznością stosowania zasady uniwersalnego projektowania.</w:t>
            </w:r>
          </w:p>
          <w:p w:rsidR="00486238" w:rsidRPr="00486238" w:rsidRDefault="00486238" w:rsidP="00486238">
            <w:pPr>
              <w:jc w:val="both"/>
              <w:rPr>
                <w:rFonts w:ascii="Myriad Pro" w:hAnsi="Myriad Pro"/>
                <w:color w:val="FF0000"/>
                <w:sz w:val="20"/>
              </w:rPr>
            </w:pPr>
            <w:r w:rsidRPr="00486238">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4599"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lastRenderedPageBreak/>
              <w:t>Spełnienie kryterium jest konieczne do przyznania dofinansowania.</w:t>
            </w:r>
          </w:p>
          <w:p w:rsidR="00486238" w:rsidRPr="00486238" w:rsidRDefault="00486238" w:rsidP="00486238">
            <w:pPr>
              <w:spacing w:before="40" w:after="40"/>
              <w:rPr>
                <w:rFonts w:ascii="Myriad Pro" w:hAnsi="Myriad Pro"/>
                <w:sz w:val="20"/>
              </w:rPr>
            </w:pPr>
            <w:r w:rsidRPr="00486238">
              <w:rPr>
                <w:rFonts w:ascii="Myriad Pro" w:hAnsi="Myriad Pro"/>
                <w:sz w:val="20"/>
              </w:rPr>
              <w:lastRenderedPageBreak/>
              <w:t>Projekty niespełniające kryterium są odrzucane.</w:t>
            </w:r>
          </w:p>
          <w:p w:rsidR="00486238" w:rsidRPr="00486238" w:rsidRDefault="00486238" w:rsidP="00486238">
            <w:pPr>
              <w:spacing w:before="40" w:after="40"/>
              <w:rPr>
                <w:rFonts w:ascii="Myriad Pro" w:hAnsi="Myriad Pro"/>
                <w:sz w:val="20"/>
              </w:rPr>
            </w:pPr>
            <w:r w:rsidRPr="00486238">
              <w:rPr>
                <w:rFonts w:ascii="Myriad Pro" w:hAnsi="Myriad Pro"/>
                <w:sz w:val="20"/>
              </w:rPr>
              <w:t>Ocena spełniania kryterium polega na przypisaniu wartości logicznych „tak”, „nie”.</w:t>
            </w:r>
          </w:p>
        </w:tc>
      </w:tr>
      <w:tr w:rsidR="00486238" w:rsidRPr="00486238" w:rsidTr="00486238">
        <w:trPr>
          <w:jc w:val="center"/>
        </w:trPr>
        <w:tc>
          <w:tcPr>
            <w:tcW w:w="538" w:type="dxa"/>
          </w:tcPr>
          <w:p w:rsidR="00486238" w:rsidRPr="00486238" w:rsidRDefault="00486238" w:rsidP="00912095">
            <w:pPr>
              <w:pStyle w:val="Akapitzlist"/>
              <w:numPr>
                <w:ilvl w:val="0"/>
                <w:numId w:val="261"/>
              </w:numPr>
              <w:spacing w:before="40" w:after="40"/>
              <w:ind w:left="0" w:firstLine="0"/>
              <w:contextualSpacing w:val="0"/>
            </w:pPr>
          </w:p>
        </w:tc>
        <w:tc>
          <w:tcPr>
            <w:tcW w:w="2823"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Kwalifikowalność Beneficjenta/Partnera.</w:t>
            </w:r>
          </w:p>
        </w:tc>
        <w:tc>
          <w:tcPr>
            <w:tcW w:w="6215"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Beneficjent oraz Partner/</w:t>
            </w:r>
            <w:proofErr w:type="spellStart"/>
            <w:r w:rsidRPr="00486238">
              <w:rPr>
                <w:rFonts w:ascii="Myriad Pro" w:hAnsi="Myriad Pro"/>
                <w:sz w:val="20"/>
              </w:rPr>
              <w:t>rzy</w:t>
            </w:r>
            <w:proofErr w:type="spellEnd"/>
            <w:r w:rsidRPr="00486238">
              <w:rPr>
                <w:rFonts w:ascii="Myriad Pro" w:hAnsi="Myriad Pro"/>
                <w:sz w:val="20"/>
              </w:rPr>
              <w:t xml:space="preserve"> (o ile dotyczy) nie podlega/ją wykluczeniu z możliwości ubiegania się o dofinansowanie, w tym wykluczeniu, o którym mowa w art. 207 ust. 4 ustawy z dnia 27 sierpnia 2009 r., o finansach publicznych.</w:t>
            </w:r>
          </w:p>
          <w:p w:rsidR="00486238" w:rsidRPr="00486238" w:rsidRDefault="00486238" w:rsidP="00486238">
            <w:pPr>
              <w:spacing w:before="40" w:after="40"/>
              <w:rPr>
                <w:rFonts w:ascii="Myriad Pro" w:hAnsi="Myriad Pro"/>
                <w:i/>
                <w:sz w:val="20"/>
              </w:rPr>
            </w:pPr>
            <w:r w:rsidRPr="00486238">
              <w:rPr>
                <w:rFonts w:ascii="Myriad Pro" w:hAnsi="Myriad Pro"/>
                <w:sz w:val="20"/>
              </w:rPr>
              <w:t xml:space="preserve">Beneficjent zgodnie ze </w:t>
            </w:r>
            <w:r w:rsidRPr="00486238">
              <w:rPr>
                <w:rFonts w:ascii="Myriad Pro" w:hAnsi="Myriad Pro"/>
                <w:i/>
                <w:sz w:val="20"/>
              </w:rPr>
              <w:t>SOOP RPO WZ 2014-2020</w:t>
            </w:r>
            <w:r w:rsidRPr="00486238">
              <w:rPr>
                <w:rFonts w:ascii="Myriad Pro" w:hAnsi="Myriad Pro"/>
                <w:sz w:val="20"/>
              </w:rPr>
              <w:t xml:space="preserve"> jest podmiotem uprawnionym do ubiegania się o dofinansowanie w ramach Działania/typu/ów projektu, w którym/</w:t>
            </w:r>
            <w:proofErr w:type="spellStart"/>
            <w:r w:rsidRPr="00486238">
              <w:rPr>
                <w:rFonts w:ascii="Myriad Pro" w:hAnsi="Myriad Pro"/>
                <w:sz w:val="20"/>
              </w:rPr>
              <w:t>ch</w:t>
            </w:r>
            <w:proofErr w:type="spellEnd"/>
            <w:r w:rsidRPr="00486238">
              <w:rPr>
                <w:rFonts w:ascii="Myriad Pro" w:hAnsi="Myriad Pro"/>
                <w:sz w:val="20"/>
              </w:rPr>
              <w:t xml:space="preserve"> ogłoszony został konkurs.</w:t>
            </w:r>
            <w:r w:rsidRPr="00486238">
              <w:rPr>
                <w:rFonts w:ascii="Myriad Pro" w:hAnsi="Myriad Pro"/>
                <w:i/>
                <w:sz w:val="20"/>
              </w:rPr>
              <w:t xml:space="preserve"> </w:t>
            </w:r>
          </w:p>
        </w:tc>
        <w:tc>
          <w:tcPr>
            <w:tcW w:w="4599"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Spełnienie kryterium jest konieczne do przyznania dofinansowania.</w:t>
            </w:r>
          </w:p>
          <w:p w:rsidR="00486238" w:rsidRPr="00486238" w:rsidRDefault="00486238" w:rsidP="00486238">
            <w:pPr>
              <w:spacing w:before="40" w:after="40"/>
              <w:rPr>
                <w:rFonts w:ascii="Myriad Pro" w:hAnsi="Myriad Pro"/>
                <w:sz w:val="20"/>
              </w:rPr>
            </w:pPr>
            <w:r w:rsidRPr="00486238">
              <w:rPr>
                <w:rFonts w:ascii="Myriad Pro" w:hAnsi="Myriad Pro"/>
                <w:sz w:val="20"/>
              </w:rPr>
              <w:t>Projekty niespełniające kryterium są odrzucane.</w:t>
            </w:r>
          </w:p>
          <w:p w:rsidR="00486238" w:rsidRPr="00486238" w:rsidRDefault="00486238" w:rsidP="00486238">
            <w:pPr>
              <w:autoSpaceDE w:val="0"/>
              <w:autoSpaceDN w:val="0"/>
              <w:adjustRightInd w:val="0"/>
              <w:jc w:val="both"/>
              <w:rPr>
                <w:rFonts w:ascii="Myriad Pro" w:eastAsia="Malgun Gothic" w:hAnsi="Myriad Pro" w:cs="Arial"/>
                <w:sz w:val="20"/>
              </w:rPr>
            </w:pPr>
            <w:r w:rsidRPr="00486238">
              <w:rPr>
                <w:rFonts w:ascii="Myriad Pro" w:hAnsi="Myriad Pro" w:cs="Arial"/>
                <w:sz w:val="20"/>
              </w:rPr>
              <w:t xml:space="preserve">Kryterium będzie weryfikowane na etapie KOP, na dzień podpisania umowy oraz w przypadku zmiany Partnera (jeśli dotyczy). </w:t>
            </w:r>
          </w:p>
          <w:p w:rsidR="00486238" w:rsidRPr="00486238" w:rsidRDefault="00486238" w:rsidP="00486238">
            <w:pPr>
              <w:spacing w:before="40" w:after="40"/>
              <w:rPr>
                <w:rFonts w:ascii="Myriad Pro" w:hAnsi="Myriad Pro"/>
                <w:sz w:val="20"/>
              </w:rPr>
            </w:pPr>
            <w:r w:rsidRPr="00486238">
              <w:rPr>
                <w:rFonts w:ascii="Myriad Pro" w:hAnsi="Myriad Pro"/>
                <w:sz w:val="20"/>
              </w:rPr>
              <w:t>Ocena spełniania kryterium polega na przypisaniu wartości logicznych „tak”, „nie”.</w:t>
            </w:r>
          </w:p>
        </w:tc>
      </w:tr>
    </w:tbl>
    <w:p w:rsidR="00486238" w:rsidRPr="00486238" w:rsidRDefault="00486238" w:rsidP="00486238">
      <w:pPr>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5"/>
        <w:gridCol w:w="2824"/>
        <w:gridCol w:w="6217"/>
        <w:gridCol w:w="4599"/>
      </w:tblGrid>
      <w:tr w:rsidR="00486238" w:rsidRPr="00486238" w:rsidTr="00486238">
        <w:trPr>
          <w:jc w:val="center"/>
        </w:trPr>
        <w:tc>
          <w:tcPr>
            <w:tcW w:w="14175" w:type="dxa"/>
            <w:gridSpan w:val="4"/>
          </w:tcPr>
          <w:p w:rsidR="00486238" w:rsidRPr="00486238" w:rsidRDefault="00486238" w:rsidP="00486238">
            <w:pPr>
              <w:spacing w:before="40" w:after="40"/>
              <w:jc w:val="center"/>
              <w:rPr>
                <w:rFonts w:ascii="Myriad Pro" w:hAnsi="Myriad Pro"/>
                <w:b/>
                <w:sz w:val="20"/>
              </w:rPr>
            </w:pPr>
            <w:r w:rsidRPr="00486238">
              <w:rPr>
                <w:rFonts w:ascii="Myriad Pro" w:hAnsi="Myriad Pro"/>
                <w:b/>
                <w:sz w:val="20"/>
              </w:rPr>
              <w:t>Kryteria wykonalności</w:t>
            </w:r>
          </w:p>
        </w:tc>
      </w:tr>
      <w:tr w:rsidR="00486238" w:rsidRPr="00486238" w:rsidTr="00486238">
        <w:trPr>
          <w:jc w:val="center"/>
        </w:trPr>
        <w:tc>
          <w:tcPr>
            <w:tcW w:w="535"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L.p.</w:t>
            </w:r>
          </w:p>
        </w:tc>
        <w:tc>
          <w:tcPr>
            <w:tcW w:w="2824"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Nazwa kryterium</w:t>
            </w:r>
          </w:p>
        </w:tc>
        <w:tc>
          <w:tcPr>
            <w:tcW w:w="6217"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Definicja kryterium</w:t>
            </w:r>
          </w:p>
        </w:tc>
        <w:tc>
          <w:tcPr>
            <w:tcW w:w="4599"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Opis znaczenia kryterium</w:t>
            </w:r>
          </w:p>
        </w:tc>
      </w:tr>
      <w:tr w:rsidR="00486238" w:rsidRPr="00486238" w:rsidTr="00486238">
        <w:trPr>
          <w:jc w:val="center"/>
        </w:trPr>
        <w:tc>
          <w:tcPr>
            <w:tcW w:w="535"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1</w:t>
            </w:r>
          </w:p>
        </w:tc>
        <w:tc>
          <w:tcPr>
            <w:tcW w:w="2824"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2</w:t>
            </w:r>
          </w:p>
        </w:tc>
        <w:tc>
          <w:tcPr>
            <w:tcW w:w="6217"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3</w:t>
            </w:r>
          </w:p>
        </w:tc>
        <w:tc>
          <w:tcPr>
            <w:tcW w:w="4599"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4</w:t>
            </w:r>
          </w:p>
        </w:tc>
      </w:tr>
      <w:tr w:rsidR="00486238" w:rsidRPr="00486238" w:rsidTr="00486238">
        <w:trPr>
          <w:jc w:val="center"/>
        </w:trPr>
        <w:tc>
          <w:tcPr>
            <w:tcW w:w="535" w:type="dxa"/>
          </w:tcPr>
          <w:p w:rsidR="00486238" w:rsidRPr="00486238" w:rsidRDefault="00486238" w:rsidP="00912095">
            <w:pPr>
              <w:pStyle w:val="Akapitzlist"/>
              <w:numPr>
                <w:ilvl w:val="0"/>
                <w:numId w:val="260"/>
              </w:numPr>
              <w:spacing w:before="40" w:after="40"/>
              <w:ind w:left="0" w:firstLine="0"/>
              <w:contextualSpacing w:val="0"/>
            </w:pPr>
          </w:p>
        </w:tc>
        <w:tc>
          <w:tcPr>
            <w:tcW w:w="2824"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Zgodność prawna.</w:t>
            </w:r>
          </w:p>
        </w:tc>
        <w:tc>
          <w:tcPr>
            <w:tcW w:w="6217" w:type="dxa"/>
          </w:tcPr>
          <w:p w:rsidR="00486238" w:rsidRPr="00486238" w:rsidRDefault="00486238" w:rsidP="00486238">
            <w:pPr>
              <w:spacing w:before="40" w:after="40"/>
              <w:jc w:val="both"/>
              <w:rPr>
                <w:rStyle w:val="h2"/>
                <w:rFonts w:ascii="Myriad Pro" w:hAnsi="Myriad Pro"/>
                <w:sz w:val="20"/>
              </w:rPr>
            </w:pPr>
            <w:r w:rsidRPr="00486238">
              <w:rPr>
                <w:rFonts w:ascii="Myriad Pro" w:hAnsi="Myriad Pro"/>
                <w:sz w:val="20"/>
              </w:rPr>
              <w:t xml:space="preserve">Projekt jest zgodny z prawodawstwem wspólnotowym i krajowym, </w:t>
            </w:r>
            <w:r w:rsidRPr="00486238">
              <w:rPr>
                <w:rFonts w:ascii="Myriad Pro" w:hAnsi="Myriad Pro"/>
                <w:sz w:val="20"/>
              </w:rPr>
              <w:br/>
              <w:t xml:space="preserve">w tym przepisami ustawy z dnia 29 stycznia 2004 r. </w:t>
            </w:r>
            <w:r w:rsidRPr="00486238">
              <w:rPr>
                <w:rFonts w:ascii="Myriad Pro" w:hAnsi="Myriad Pro"/>
                <w:i/>
                <w:sz w:val="20"/>
              </w:rPr>
              <w:t>Prawo zamówień publicznych</w:t>
            </w:r>
            <w:r w:rsidRPr="00486238">
              <w:rPr>
                <w:rStyle w:val="h2"/>
                <w:rFonts w:ascii="Myriad Pro" w:hAnsi="Myriad Pro"/>
                <w:sz w:val="20"/>
              </w:rPr>
              <w:t xml:space="preserve">. </w:t>
            </w:r>
          </w:p>
          <w:p w:rsidR="00486238" w:rsidRPr="00486238" w:rsidRDefault="00486238" w:rsidP="00486238">
            <w:pPr>
              <w:spacing w:before="40" w:after="40"/>
              <w:jc w:val="both"/>
              <w:rPr>
                <w:rFonts w:ascii="Myriad Pro" w:hAnsi="Myriad Pro"/>
                <w:sz w:val="20"/>
              </w:rPr>
            </w:pPr>
            <w:r w:rsidRPr="00486238">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599" w:type="dxa"/>
          </w:tcPr>
          <w:p w:rsidR="00486238" w:rsidRPr="00486238" w:rsidRDefault="00486238" w:rsidP="00486238">
            <w:pPr>
              <w:spacing w:before="40" w:after="40"/>
              <w:rPr>
                <w:rFonts w:ascii="Myriad Pro" w:hAnsi="Myriad Pro"/>
                <w:sz w:val="20"/>
              </w:rPr>
            </w:pPr>
            <w:r w:rsidRPr="00486238">
              <w:rPr>
                <w:rFonts w:ascii="Myriad Pro" w:hAnsi="Myriad Pro"/>
                <w:sz w:val="20"/>
              </w:rPr>
              <w:t>Spełnienie kryterium jest konieczne do przyznania dofinansowania.</w:t>
            </w:r>
          </w:p>
          <w:p w:rsidR="00486238" w:rsidRPr="00486238" w:rsidRDefault="00486238" w:rsidP="00486238">
            <w:pPr>
              <w:spacing w:before="40" w:after="40"/>
              <w:rPr>
                <w:rFonts w:ascii="Myriad Pro" w:hAnsi="Myriad Pro"/>
                <w:sz w:val="20"/>
              </w:rPr>
            </w:pPr>
            <w:r w:rsidRPr="00486238">
              <w:rPr>
                <w:rFonts w:ascii="Myriad Pro" w:hAnsi="Myriad Pro"/>
                <w:sz w:val="20"/>
              </w:rPr>
              <w:t>Projekty niespełniające kryterium są odrzucane.</w:t>
            </w:r>
          </w:p>
          <w:p w:rsidR="00486238" w:rsidRPr="00486238" w:rsidRDefault="00486238" w:rsidP="00486238">
            <w:pPr>
              <w:spacing w:before="40" w:after="40"/>
              <w:rPr>
                <w:rFonts w:ascii="Myriad Pro" w:hAnsi="Myriad Pro"/>
                <w:sz w:val="20"/>
              </w:rPr>
            </w:pPr>
            <w:r w:rsidRPr="00486238">
              <w:rPr>
                <w:rFonts w:ascii="Myriad Pro" w:hAnsi="Myriad Pro"/>
                <w:sz w:val="20"/>
              </w:rPr>
              <w:t>Ocena spełniania kryterium polega na przypisaniu wartości logicznych „tak”, „nie”.</w:t>
            </w:r>
          </w:p>
        </w:tc>
      </w:tr>
      <w:tr w:rsidR="00486238" w:rsidRPr="00486238" w:rsidTr="00486238">
        <w:trPr>
          <w:trHeight w:val="658"/>
          <w:jc w:val="center"/>
        </w:trPr>
        <w:tc>
          <w:tcPr>
            <w:tcW w:w="535" w:type="dxa"/>
          </w:tcPr>
          <w:p w:rsidR="00486238" w:rsidRPr="00486238" w:rsidRDefault="00486238" w:rsidP="00912095">
            <w:pPr>
              <w:pStyle w:val="Akapitzlist"/>
              <w:numPr>
                <w:ilvl w:val="0"/>
                <w:numId w:val="260"/>
              </w:numPr>
              <w:spacing w:before="40" w:after="40"/>
              <w:ind w:left="0" w:firstLine="0"/>
              <w:contextualSpacing w:val="0"/>
            </w:pPr>
          </w:p>
        </w:tc>
        <w:tc>
          <w:tcPr>
            <w:tcW w:w="2824" w:type="dxa"/>
            <w:shd w:val="clear" w:color="auto" w:fill="auto"/>
          </w:tcPr>
          <w:p w:rsidR="00486238" w:rsidRPr="00486238" w:rsidRDefault="00486238" w:rsidP="00486238">
            <w:pPr>
              <w:autoSpaceDE w:val="0"/>
              <w:autoSpaceDN w:val="0"/>
              <w:adjustRightInd w:val="0"/>
              <w:rPr>
                <w:rFonts w:ascii="Myriad Pro" w:eastAsia="Malgun Gothic" w:hAnsi="Myriad Pro" w:cs="Arial"/>
                <w:sz w:val="20"/>
              </w:rPr>
            </w:pPr>
            <w:r w:rsidRPr="00486238">
              <w:rPr>
                <w:rFonts w:ascii="Myriad Pro" w:eastAsia="Malgun Gothic" w:hAnsi="Myriad Pro" w:cs="Arial"/>
                <w:sz w:val="20"/>
              </w:rPr>
              <w:t>Zgodność</w:t>
            </w:r>
          </w:p>
          <w:p w:rsidR="00486238" w:rsidRPr="00486238" w:rsidRDefault="00486238" w:rsidP="00486238">
            <w:pPr>
              <w:autoSpaceDE w:val="0"/>
              <w:autoSpaceDN w:val="0"/>
              <w:adjustRightInd w:val="0"/>
              <w:rPr>
                <w:rFonts w:ascii="Myriad Pro" w:eastAsia="Malgun Gothic" w:hAnsi="Myriad Pro" w:cs="Arial"/>
                <w:sz w:val="20"/>
              </w:rPr>
            </w:pPr>
            <w:r w:rsidRPr="00486238">
              <w:rPr>
                <w:rFonts w:ascii="Myriad Pro" w:eastAsia="Malgun Gothic" w:hAnsi="Myriad Pro" w:cs="Arial"/>
                <w:sz w:val="20"/>
              </w:rPr>
              <w:t>z wymogami pomocy</w:t>
            </w:r>
          </w:p>
          <w:p w:rsidR="00486238" w:rsidRPr="00486238" w:rsidRDefault="00486238" w:rsidP="00486238">
            <w:pPr>
              <w:spacing w:before="40" w:after="40"/>
              <w:rPr>
                <w:rFonts w:ascii="Myriad Pro" w:hAnsi="Myriad Pro"/>
                <w:strike/>
                <w:sz w:val="20"/>
              </w:rPr>
            </w:pPr>
            <w:r w:rsidRPr="00486238">
              <w:rPr>
                <w:rFonts w:ascii="Myriad Pro" w:eastAsia="Malgun Gothic" w:hAnsi="Myriad Pro" w:cs="Arial"/>
                <w:sz w:val="20"/>
              </w:rPr>
              <w:lastRenderedPageBreak/>
              <w:t>publicznej</w:t>
            </w:r>
          </w:p>
        </w:tc>
        <w:tc>
          <w:tcPr>
            <w:tcW w:w="6217" w:type="dxa"/>
          </w:tcPr>
          <w:p w:rsidR="00486238" w:rsidRPr="00486238" w:rsidRDefault="00486238" w:rsidP="00486238">
            <w:pPr>
              <w:spacing w:before="40" w:after="40"/>
              <w:rPr>
                <w:rFonts w:ascii="Myriad Pro" w:hAnsi="Myriad Pro"/>
                <w:strike/>
                <w:sz w:val="20"/>
              </w:rPr>
            </w:pPr>
            <w:r w:rsidRPr="00486238">
              <w:rPr>
                <w:rFonts w:ascii="Myriad Pro" w:eastAsia="Malgun Gothic" w:hAnsi="Myriad Pro" w:cs="Arial"/>
                <w:sz w:val="20"/>
              </w:rPr>
              <w:lastRenderedPageBreak/>
              <w:t xml:space="preserve">Projekt jest zgodny regułami pomocy publicznej i/lub pomocy </w:t>
            </w:r>
            <w:r w:rsidRPr="00486238">
              <w:rPr>
                <w:rFonts w:ascii="Myriad Pro" w:eastAsia="Malgun Gothic" w:hAnsi="Myriad Pro" w:cs="Arial"/>
                <w:i/>
                <w:sz w:val="20"/>
              </w:rPr>
              <w:t xml:space="preserve">de </w:t>
            </w:r>
            <w:proofErr w:type="spellStart"/>
            <w:r w:rsidRPr="00486238">
              <w:rPr>
                <w:rFonts w:ascii="Myriad Pro" w:eastAsia="Malgun Gothic" w:hAnsi="Myriad Pro" w:cs="Arial"/>
                <w:i/>
                <w:sz w:val="20"/>
              </w:rPr>
              <w:t>minimis</w:t>
            </w:r>
            <w:proofErr w:type="spellEnd"/>
            <w:r w:rsidRPr="00486238">
              <w:rPr>
                <w:rFonts w:ascii="Myriad Pro" w:eastAsia="Malgun Gothic" w:hAnsi="Myriad Pro" w:cs="Arial"/>
                <w:sz w:val="20"/>
              </w:rPr>
              <w:t>.</w:t>
            </w:r>
          </w:p>
        </w:tc>
        <w:tc>
          <w:tcPr>
            <w:tcW w:w="4599" w:type="dxa"/>
          </w:tcPr>
          <w:p w:rsidR="00486238" w:rsidRPr="00486238" w:rsidRDefault="00486238" w:rsidP="00486238">
            <w:pPr>
              <w:spacing w:before="40" w:after="40"/>
              <w:rPr>
                <w:rFonts w:ascii="Myriad Pro" w:hAnsi="Myriad Pro" w:cs="Arial"/>
                <w:sz w:val="20"/>
              </w:rPr>
            </w:pPr>
            <w:r w:rsidRPr="00486238">
              <w:rPr>
                <w:rFonts w:ascii="Myriad Pro" w:hAnsi="Myriad Pro" w:cs="Arial"/>
                <w:sz w:val="20"/>
              </w:rPr>
              <w:t>Jeżeli dotyczy: spełnienie kryterium jest konieczne do przyznania dofinansowania.</w:t>
            </w:r>
          </w:p>
          <w:p w:rsidR="00486238" w:rsidRPr="00486238" w:rsidRDefault="00486238" w:rsidP="00486238">
            <w:pPr>
              <w:autoSpaceDE w:val="0"/>
              <w:autoSpaceDN w:val="0"/>
              <w:adjustRightInd w:val="0"/>
              <w:jc w:val="both"/>
              <w:rPr>
                <w:rFonts w:ascii="Myriad Pro" w:hAnsi="Myriad Pro" w:cs="Arial"/>
                <w:sz w:val="20"/>
              </w:rPr>
            </w:pPr>
            <w:r w:rsidRPr="00486238">
              <w:rPr>
                <w:rFonts w:ascii="Myriad Pro" w:hAnsi="Myriad Pro" w:cs="Arial"/>
                <w:sz w:val="20"/>
              </w:rPr>
              <w:lastRenderedPageBreak/>
              <w:t>Projekty niespełniające kryterium są odrzucane.</w:t>
            </w:r>
          </w:p>
          <w:p w:rsidR="00486238" w:rsidRPr="00486238" w:rsidRDefault="00486238" w:rsidP="00486238">
            <w:pPr>
              <w:spacing w:before="40" w:after="40"/>
              <w:rPr>
                <w:rFonts w:ascii="Myriad Pro" w:hAnsi="Myriad Pro"/>
                <w:strike/>
                <w:sz w:val="20"/>
              </w:rPr>
            </w:pPr>
            <w:r w:rsidRPr="00486238">
              <w:rPr>
                <w:rFonts w:ascii="Myriad Pro" w:hAnsi="Myriad Pro" w:cs="Arial"/>
                <w:sz w:val="20"/>
              </w:rPr>
              <w:t>Ocena spełniania kryterium polega na przypisaniu wartości logicznych „tak”, „nie”, „nie dotyczy”.</w:t>
            </w:r>
          </w:p>
        </w:tc>
      </w:tr>
      <w:tr w:rsidR="00486238" w:rsidRPr="00486238" w:rsidTr="00486238">
        <w:trPr>
          <w:jc w:val="center"/>
        </w:trPr>
        <w:tc>
          <w:tcPr>
            <w:tcW w:w="535" w:type="dxa"/>
          </w:tcPr>
          <w:p w:rsidR="00486238" w:rsidRPr="00486238" w:rsidRDefault="00486238" w:rsidP="00912095">
            <w:pPr>
              <w:pStyle w:val="Akapitzlist"/>
              <w:numPr>
                <w:ilvl w:val="0"/>
                <w:numId w:val="260"/>
              </w:numPr>
              <w:spacing w:before="40" w:after="40"/>
              <w:ind w:left="0" w:firstLine="0"/>
              <w:contextualSpacing w:val="0"/>
            </w:pPr>
          </w:p>
        </w:tc>
        <w:tc>
          <w:tcPr>
            <w:tcW w:w="2824"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Zdolność finansowa.</w:t>
            </w:r>
          </w:p>
        </w:tc>
        <w:tc>
          <w:tcPr>
            <w:tcW w:w="6217" w:type="dxa"/>
          </w:tcPr>
          <w:p w:rsidR="00486238" w:rsidRPr="00486238" w:rsidRDefault="00486238" w:rsidP="00486238">
            <w:pPr>
              <w:spacing w:before="40" w:after="40"/>
              <w:jc w:val="both"/>
              <w:rPr>
                <w:rFonts w:ascii="Myriad Pro" w:hAnsi="Myriad Pro" w:cs="Arial"/>
                <w:sz w:val="20"/>
              </w:rPr>
            </w:pPr>
            <w:r w:rsidRPr="00486238">
              <w:rPr>
                <w:rFonts w:ascii="Myriad Pro" w:hAnsi="Myriad Pro" w:cs="Arial"/>
                <w:sz w:val="20"/>
              </w:rPr>
              <w:t xml:space="preserve">Kondycja finansowa Beneficjenta na dzień złożenia wniosku o dofinansowanie gwarantuje osiągnięcie deklarowanych produktów lub rezultatów, zgodnie z deklarowanym planem finansowym </w:t>
            </w:r>
            <w:r w:rsidRPr="00486238">
              <w:rPr>
                <w:rFonts w:ascii="Myriad Pro" w:hAnsi="Myriad Pro" w:cs="Arial"/>
                <w:sz w:val="20"/>
              </w:rPr>
              <w:br/>
              <w:t>i w terminie określonym we wniosku o dofinansowanie.</w:t>
            </w:r>
          </w:p>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Beneficjent oraz Partner/</w:t>
            </w:r>
            <w:proofErr w:type="spellStart"/>
            <w:r w:rsidRPr="00486238">
              <w:rPr>
                <w:rFonts w:ascii="Myriad Pro" w:eastAsia="MyriadPro-Regular" w:hAnsi="Myriad Pro" w:cs="Arial"/>
                <w:sz w:val="20"/>
              </w:rPr>
              <w:t>rzy</w:t>
            </w:r>
            <w:proofErr w:type="spellEnd"/>
            <w:r w:rsidRPr="00486238">
              <w:rPr>
                <w:rFonts w:ascii="Myriad Pro" w:eastAsia="MyriadPro-Regular" w:hAnsi="Myriad Pro" w:cs="Arial"/>
                <w:sz w:val="20"/>
              </w:rPr>
              <w:t xml:space="preserve"> krajowi (o ile dotyczy), ponoszący wydatki w danym projekcie z EFS, posiadają </w:t>
            </w:r>
            <w:r w:rsidRPr="00486238">
              <w:rPr>
                <w:rFonts w:ascii="Myriad Pro" w:hAnsi="Myriad Pro" w:cs="Arial"/>
                <w:sz w:val="20"/>
              </w:rPr>
              <w:t xml:space="preserve">łączny obrót za ostatni zatwierdzony rok obrotowy zgodnie z ustawą z dnia 29 września 1994 r. (jeśli dotyczy) lub za ostatni zamknięty i zatwierdzony rok kalendarzowy </w:t>
            </w:r>
            <w:r w:rsidRPr="00486238">
              <w:rPr>
                <w:rFonts w:ascii="Myriad Pro" w:eastAsia="MyriadPro-Regular" w:hAnsi="Myriad Pro" w:cs="Arial"/>
                <w:sz w:val="20"/>
              </w:rPr>
              <w:t>równy lub wyższy od łącznych rocznych wydatków w danym projekcie z roku, w którym wydatki są najwyższe.</w:t>
            </w:r>
          </w:p>
          <w:p w:rsidR="00486238" w:rsidRPr="00486238" w:rsidRDefault="00486238" w:rsidP="00486238">
            <w:pPr>
              <w:spacing w:before="40" w:after="40"/>
              <w:rPr>
                <w:rFonts w:ascii="Myriad Pro" w:hAnsi="Myriad Pro"/>
                <w:sz w:val="20"/>
              </w:rPr>
            </w:pPr>
            <w:r w:rsidRPr="00486238">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599" w:type="dxa"/>
          </w:tcPr>
          <w:p w:rsidR="00486238" w:rsidRPr="00486238" w:rsidRDefault="00486238" w:rsidP="00486238">
            <w:pPr>
              <w:spacing w:before="40" w:after="40"/>
              <w:rPr>
                <w:rFonts w:ascii="Myriad Pro" w:hAnsi="Myriad Pro"/>
                <w:sz w:val="20"/>
              </w:rPr>
            </w:pPr>
            <w:r w:rsidRPr="00486238">
              <w:rPr>
                <w:rFonts w:ascii="Myriad Pro" w:hAnsi="Myriad Pro"/>
                <w:sz w:val="20"/>
              </w:rPr>
              <w:t>Spełnienie kryterium jest konieczne do przyznania dofinansowania.</w:t>
            </w:r>
          </w:p>
          <w:p w:rsidR="00486238" w:rsidRPr="00486238" w:rsidRDefault="00486238" w:rsidP="00486238">
            <w:pPr>
              <w:spacing w:before="40" w:after="40"/>
              <w:rPr>
                <w:rFonts w:ascii="Myriad Pro" w:hAnsi="Myriad Pro"/>
                <w:sz w:val="20"/>
              </w:rPr>
            </w:pPr>
            <w:r w:rsidRPr="00486238">
              <w:rPr>
                <w:rFonts w:ascii="Myriad Pro" w:hAnsi="Myriad Pro"/>
                <w:sz w:val="20"/>
              </w:rPr>
              <w:t>Projekty niespełniające kryterium są odrzucane.</w:t>
            </w:r>
          </w:p>
          <w:p w:rsidR="00486238" w:rsidRPr="00486238" w:rsidRDefault="00486238" w:rsidP="00486238">
            <w:pPr>
              <w:spacing w:before="40" w:after="40"/>
              <w:rPr>
                <w:rFonts w:ascii="Myriad Pro" w:hAnsi="Myriad Pro"/>
                <w:sz w:val="20"/>
              </w:rPr>
            </w:pPr>
            <w:r w:rsidRPr="00486238">
              <w:rPr>
                <w:rFonts w:ascii="Myriad Pro" w:hAnsi="Myriad Pro"/>
                <w:sz w:val="20"/>
              </w:rPr>
              <w:t>Ocena spełniania kryterium polega na przypisaniu wartości logicznych „tak”, „nie”.</w:t>
            </w:r>
          </w:p>
        </w:tc>
      </w:tr>
    </w:tbl>
    <w:p w:rsidR="00486238" w:rsidRPr="00486238" w:rsidRDefault="00486238" w:rsidP="00486238">
      <w:pPr>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75"/>
        <w:gridCol w:w="2816"/>
        <w:gridCol w:w="6228"/>
        <w:gridCol w:w="4556"/>
      </w:tblGrid>
      <w:tr w:rsidR="00486238" w:rsidRPr="00486238" w:rsidTr="00486238">
        <w:trPr>
          <w:jc w:val="center"/>
        </w:trPr>
        <w:tc>
          <w:tcPr>
            <w:tcW w:w="14175" w:type="dxa"/>
            <w:gridSpan w:val="4"/>
          </w:tcPr>
          <w:p w:rsidR="00486238" w:rsidRPr="00486238" w:rsidRDefault="00486238" w:rsidP="00486238">
            <w:pPr>
              <w:spacing w:before="40" w:after="40"/>
              <w:jc w:val="center"/>
              <w:rPr>
                <w:rFonts w:ascii="Myriad Pro" w:hAnsi="Myriad Pro"/>
                <w:b/>
                <w:sz w:val="20"/>
              </w:rPr>
            </w:pPr>
            <w:r w:rsidRPr="00486238">
              <w:rPr>
                <w:rFonts w:ascii="Myriad Pro" w:hAnsi="Myriad Pro"/>
                <w:b/>
                <w:sz w:val="20"/>
              </w:rPr>
              <w:t>Kryteria jakości</w:t>
            </w:r>
          </w:p>
        </w:tc>
      </w:tr>
      <w:tr w:rsidR="00486238" w:rsidRPr="00486238" w:rsidTr="00486238">
        <w:trPr>
          <w:jc w:val="center"/>
        </w:trPr>
        <w:tc>
          <w:tcPr>
            <w:tcW w:w="575"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L.p.</w:t>
            </w:r>
          </w:p>
        </w:tc>
        <w:tc>
          <w:tcPr>
            <w:tcW w:w="2816"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Nazwa kryterium</w:t>
            </w:r>
          </w:p>
        </w:tc>
        <w:tc>
          <w:tcPr>
            <w:tcW w:w="6228"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Definicja kryterium</w:t>
            </w:r>
          </w:p>
        </w:tc>
        <w:tc>
          <w:tcPr>
            <w:tcW w:w="4556"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Opis znaczenia kryterium</w:t>
            </w:r>
          </w:p>
        </w:tc>
      </w:tr>
      <w:tr w:rsidR="00486238" w:rsidRPr="00486238" w:rsidTr="00486238">
        <w:trPr>
          <w:jc w:val="center"/>
        </w:trPr>
        <w:tc>
          <w:tcPr>
            <w:tcW w:w="575"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1</w:t>
            </w:r>
          </w:p>
        </w:tc>
        <w:tc>
          <w:tcPr>
            <w:tcW w:w="2816"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2</w:t>
            </w:r>
          </w:p>
        </w:tc>
        <w:tc>
          <w:tcPr>
            <w:tcW w:w="6228"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3</w:t>
            </w:r>
          </w:p>
        </w:tc>
        <w:tc>
          <w:tcPr>
            <w:tcW w:w="4556"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4</w:t>
            </w:r>
          </w:p>
        </w:tc>
      </w:tr>
      <w:tr w:rsidR="00486238" w:rsidRPr="00486238" w:rsidDel="00CF6159" w:rsidTr="00486238">
        <w:trPr>
          <w:trHeight w:val="105"/>
          <w:jc w:val="center"/>
        </w:trPr>
        <w:tc>
          <w:tcPr>
            <w:tcW w:w="14175" w:type="dxa"/>
            <w:gridSpan w:val="4"/>
          </w:tcPr>
          <w:p w:rsidR="00486238" w:rsidRPr="00486238" w:rsidRDefault="00486238" w:rsidP="00486238">
            <w:pPr>
              <w:spacing w:before="40" w:after="40"/>
              <w:jc w:val="center"/>
              <w:rPr>
                <w:rFonts w:ascii="Myriad Pro" w:eastAsia="Calibri" w:hAnsi="Myriad Pro" w:cs="Times New Roman"/>
                <w:b/>
                <w:sz w:val="20"/>
              </w:rPr>
            </w:pPr>
            <w:r w:rsidRPr="00486238">
              <w:rPr>
                <w:rFonts w:ascii="Myriad Pro" w:eastAsia="Calibri" w:hAnsi="Myriad Pro" w:cs="Times New Roman"/>
                <w:b/>
                <w:sz w:val="20"/>
              </w:rPr>
              <w:t>Kryteria jakości oceniane przez IP RPO WZ</w:t>
            </w:r>
          </w:p>
        </w:tc>
      </w:tr>
      <w:tr w:rsidR="00486238" w:rsidRPr="00486238" w:rsidDel="00CF6159" w:rsidTr="00486238">
        <w:trPr>
          <w:trHeight w:val="105"/>
          <w:jc w:val="center"/>
        </w:trPr>
        <w:tc>
          <w:tcPr>
            <w:tcW w:w="575" w:type="dxa"/>
          </w:tcPr>
          <w:p w:rsidR="00486238" w:rsidRPr="00486238" w:rsidDel="00CF6159" w:rsidRDefault="00486238" w:rsidP="00912095">
            <w:pPr>
              <w:pStyle w:val="Akapitzlist"/>
              <w:numPr>
                <w:ilvl w:val="0"/>
                <w:numId w:val="262"/>
              </w:numPr>
              <w:spacing w:before="40" w:after="40"/>
              <w:ind w:left="0" w:firstLine="0"/>
              <w:contextualSpacing w:val="0"/>
            </w:pPr>
          </w:p>
        </w:tc>
        <w:tc>
          <w:tcPr>
            <w:tcW w:w="2816" w:type="dxa"/>
            <w:shd w:val="clear" w:color="auto" w:fill="auto"/>
          </w:tcPr>
          <w:p w:rsidR="00486238" w:rsidRPr="00486238" w:rsidDel="00CF6159" w:rsidRDefault="00486238" w:rsidP="00486238">
            <w:pPr>
              <w:spacing w:before="40" w:after="40"/>
              <w:rPr>
                <w:rFonts w:ascii="Myriad Pro" w:hAnsi="Myriad Pro"/>
                <w:sz w:val="20"/>
              </w:rPr>
            </w:pPr>
            <w:r w:rsidRPr="00486238">
              <w:rPr>
                <w:rFonts w:ascii="Myriad Pro" w:hAnsi="Myriad Pro"/>
                <w:sz w:val="20"/>
              </w:rPr>
              <w:t>Odpowiedniość/</w:t>
            </w:r>
            <w:r w:rsidRPr="00486238">
              <w:rPr>
                <w:rFonts w:ascii="Myriad Pro" w:hAnsi="Myriad Pro"/>
                <w:sz w:val="20"/>
              </w:rPr>
              <w:br/>
              <w:t>Adekwatność/Trafność</w:t>
            </w:r>
          </w:p>
        </w:tc>
        <w:tc>
          <w:tcPr>
            <w:tcW w:w="6228" w:type="dxa"/>
            <w:shd w:val="clear" w:color="auto" w:fill="auto"/>
          </w:tcPr>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Stopień, w jakim grupa docelowa, oferowane formy wsparcia, harmonogram realizacji zadań i budżetu oraz dobrane wskaźniki są spójne z analizą sytuacji problemowej zawartą we wniosku o dofinansowanie.</w:t>
            </w:r>
          </w:p>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Stopień, w jakim projekt zaspokaja potrzeby i niweluje bariery grupy docelowej, a także przyczynia się do osiągnięcia celów RPO WZ 2014-2020.</w:t>
            </w:r>
          </w:p>
          <w:p w:rsidR="00486238" w:rsidRPr="00486238" w:rsidRDefault="00486238" w:rsidP="00486238">
            <w:pPr>
              <w:spacing w:before="40" w:after="40"/>
              <w:jc w:val="both"/>
              <w:rPr>
                <w:rFonts w:ascii="Myriad Pro" w:hAnsi="Myriad Pro"/>
                <w:sz w:val="20"/>
              </w:rPr>
            </w:pPr>
            <w:r w:rsidRPr="00486238">
              <w:rPr>
                <w:rFonts w:ascii="Myriad Pro" w:hAnsi="Myriad Pro"/>
                <w:sz w:val="20"/>
              </w:rPr>
              <w:t>Projekt jest spójny i kompletny w zakresie ocenianego kryterium.</w:t>
            </w:r>
          </w:p>
        </w:tc>
        <w:tc>
          <w:tcPr>
            <w:tcW w:w="4556" w:type="dxa"/>
            <w:shd w:val="clear" w:color="auto" w:fill="auto"/>
          </w:tcPr>
          <w:p w:rsidR="00486238" w:rsidRPr="00486238" w:rsidRDefault="00486238" w:rsidP="00486238">
            <w:pPr>
              <w:spacing w:before="40" w:after="40"/>
              <w:rPr>
                <w:rFonts w:ascii="Myriad Pro" w:hAnsi="Myriad Pro"/>
                <w:sz w:val="20"/>
              </w:rPr>
            </w:pPr>
            <w:r w:rsidRPr="00486238">
              <w:rPr>
                <w:rFonts w:ascii="Myriad Pro" w:eastAsia="Calibri" w:hAnsi="Myriad Pro" w:cs="Times New Roman"/>
                <w:sz w:val="20"/>
              </w:rPr>
              <w:t>Ocena spełniania kryteri</w:t>
            </w:r>
            <w:r w:rsidRPr="00486238">
              <w:rPr>
                <w:rFonts w:ascii="Myriad Pro" w:hAnsi="Myriad Pro"/>
                <w:sz w:val="20"/>
              </w:rPr>
              <w:t>um</w:t>
            </w:r>
            <w:r w:rsidRPr="00486238">
              <w:rPr>
                <w:rFonts w:ascii="Myriad Pro" w:eastAsia="Calibri" w:hAnsi="Myriad Pro" w:cs="Times New Roman"/>
                <w:sz w:val="20"/>
              </w:rPr>
              <w:t xml:space="preserve"> dokonywana jest </w:t>
            </w:r>
            <w:r w:rsidRPr="00486238">
              <w:rPr>
                <w:rFonts w:ascii="Myriad Pro" w:eastAsia="Calibri" w:hAnsi="Myriad Pro" w:cs="Times New Roman"/>
                <w:sz w:val="20"/>
              </w:rPr>
              <w:br/>
              <w:t>w ramach skali punktowej</w:t>
            </w:r>
            <w:r w:rsidRPr="00486238">
              <w:rPr>
                <w:rFonts w:ascii="Myriad Pro" w:hAnsi="Myriad Pro"/>
                <w:sz w:val="20"/>
              </w:rPr>
              <w:t>.</w:t>
            </w:r>
          </w:p>
          <w:p w:rsidR="00486238" w:rsidRPr="00486238" w:rsidRDefault="00486238" w:rsidP="00486238">
            <w:pPr>
              <w:spacing w:before="40"/>
              <w:jc w:val="both"/>
              <w:rPr>
                <w:rFonts w:ascii="Myriad Pro" w:eastAsia="MyriadPro-Regular" w:hAnsi="Myriad Pro" w:cs="Arial"/>
                <w:sz w:val="20"/>
              </w:rPr>
            </w:pPr>
            <w:r w:rsidRPr="00486238">
              <w:rPr>
                <w:rFonts w:ascii="Myriad Pro" w:eastAsia="MyriadPro-Regular" w:hAnsi="Myriad Pro" w:cs="Arial"/>
                <w:sz w:val="20"/>
              </w:rPr>
              <w:t>Skala punktów: 0-15.</w:t>
            </w:r>
          </w:p>
          <w:p w:rsidR="00486238" w:rsidRPr="00486238" w:rsidRDefault="00486238" w:rsidP="00486238">
            <w:pPr>
              <w:spacing w:before="40"/>
              <w:jc w:val="both"/>
              <w:rPr>
                <w:rFonts w:ascii="Myriad Pro" w:eastAsia="MyriadPro-Regular" w:hAnsi="Myriad Pro" w:cs="Arial"/>
                <w:sz w:val="20"/>
              </w:rPr>
            </w:pPr>
          </w:p>
          <w:p w:rsidR="00486238" w:rsidRPr="00486238" w:rsidRDefault="00486238" w:rsidP="00486238">
            <w:pPr>
              <w:spacing w:before="40"/>
              <w:jc w:val="both"/>
              <w:rPr>
                <w:rFonts w:ascii="Myriad Pro" w:eastAsia="MyriadPro-Regular" w:hAnsi="Myriad Pro" w:cs="Arial"/>
                <w:sz w:val="20"/>
              </w:rPr>
            </w:pPr>
            <w:r w:rsidRPr="00486238">
              <w:rPr>
                <w:rFonts w:ascii="Myriad Pro" w:eastAsia="MyriadPro-Regular" w:hAnsi="Myriad Pro" w:cs="Arial"/>
                <w:sz w:val="20"/>
              </w:rPr>
              <w:t>Kryterium zostanie spełnione, jeżeli podczas jego oceny zostaną przyznane minimum 9 punktów.</w:t>
            </w:r>
          </w:p>
          <w:p w:rsidR="00486238" w:rsidRPr="00486238" w:rsidDel="00CF6159" w:rsidRDefault="00486238" w:rsidP="00486238">
            <w:pPr>
              <w:spacing w:before="40" w:after="40"/>
              <w:rPr>
                <w:rFonts w:ascii="Myriad Pro" w:eastAsia="Calibri" w:hAnsi="Myriad Pro" w:cs="Times New Roman"/>
                <w:sz w:val="20"/>
              </w:rPr>
            </w:pPr>
          </w:p>
        </w:tc>
      </w:tr>
      <w:tr w:rsidR="00486238" w:rsidRPr="00486238" w:rsidTr="00486238">
        <w:trPr>
          <w:trHeight w:val="105"/>
          <w:jc w:val="center"/>
        </w:trPr>
        <w:tc>
          <w:tcPr>
            <w:tcW w:w="575" w:type="dxa"/>
          </w:tcPr>
          <w:p w:rsidR="00486238" w:rsidRPr="00486238" w:rsidRDefault="00486238" w:rsidP="00912095">
            <w:pPr>
              <w:pStyle w:val="Akapitzlist"/>
              <w:numPr>
                <w:ilvl w:val="0"/>
                <w:numId w:val="262"/>
              </w:numPr>
              <w:spacing w:before="40" w:after="40"/>
              <w:ind w:left="0" w:firstLine="0"/>
              <w:contextualSpacing w:val="0"/>
            </w:pPr>
          </w:p>
        </w:tc>
        <w:tc>
          <w:tcPr>
            <w:tcW w:w="2816"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Skuteczność/Efektywność</w:t>
            </w:r>
          </w:p>
        </w:tc>
        <w:tc>
          <w:tcPr>
            <w:tcW w:w="6228" w:type="dxa"/>
            <w:shd w:val="clear" w:color="auto" w:fill="auto"/>
          </w:tcPr>
          <w:p w:rsidR="00486238" w:rsidRPr="00486238" w:rsidRDefault="00486238" w:rsidP="00486238">
            <w:pPr>
              <w:spacing w:before="40" w:after="40"/>
              <w:jc w:val="both"/>
              <w:rPr>
                <w:rFonts w:ascii="Myriad Pro" w:hAnsi="Myriad Pro"/>
                <w:sz w:val="20"/>
              </w:rPr>
            </w:pPr>
            <w:r w:rsidRPr="00486238">
              <w:rPr>
                <w:rFonts w:ascii="Myriad Pro" w:hAnsi="Myriad Pro"/>
                <w:sz w:val="20"/>
              </w:rPr>
              <w:t>Stopień, w jakim projekt przyczyni się do rozwiązania/złagodzenia sytuacji problemowej wskazanej we wniosku o dofinansowanie.</w:t>
            </w:r>
          </w:p>
          <w:p w:rsidR="00486238" w:rsidRPr="00486238" w:rsidRDefault="00486238" w:rsidP="00486238">
            <w:pPr>
              <w:spacing w:before="40" w:after="40"/>
              <w:jc w:val="both"/>
              <w:rPr>
                <w:rFonts w:ascii="Myriad Pro" w:hAnsi="Myriad Pro"/>
                <w:sz w:val="20"/>
              </w:rPr>
            </w:pPr>
            <w:r w:rsidRPr="00486238">
              <w:rPr>
                <w:rFonts w:ascii="Myriad Pro" w:hAnsi="Myriad Pro"/>
                <w:sz w:val="20"/>
              </w:rPr>
              <w:lastRenderedPageBreak/>
              <w:t>Stopień/poziom osiągnięcia zakładanych rezultatów w odniesieniu do zaplanowanych kosztów.</w:t>
            </w:r>
          </w:p>
          <w:p w:rsidR="00486238" w:rsidRPr="00486238" w:rsidRDefault="00486238" w:rsidP="00486238">
            <w:pPr>
              <w:spacing w:before="40" w:after="40"/>
              <w:jc w:val="both"/>
              <w:rPr>
                <w:rFonts w:ascii="Myriad Pro" w:hAnsi="Myriad Pro"/>
                <w:sz w:val="20"/>
              </w:rPr>
            </w:pPr>
            <w:r w:rsidRPr="00486238">
              <w:rPr>
                <w:rFonts w:ascii="Myriad Pro" w:hAnsi="Myriad Pro"/>
                <w:sz w:val="20"/>
              </w:rPr>
              <w:t>Ocena relacji nakład/rezultat.</w:t>
            </w:r>
          </w:p>
          <w:p w:rsidR="00486238" w:rsidRPr="00486238" w:rsidRDefault="00486238" w:rsidP="00486238">
            <w:pPr>
              <w:spacing w:before="40" w:after="40"/>
              <w:jc w:val="both"/>
              <w:rPr>
                <w:rFonts w:ascii="Myriad Pro" w:hAnsi="Myriad Pro"/>
                <w:sz w:val="20"/>
              </w:rPr>
            </w:pPr>
            <w:r w:rsidRPr="00486238">
              <w:rPr>
                <w:rFonts w:ascii="Myriad Pro" w:hAnsi="Myriad Pro"/>
                <w:sz w:val="20"/>
              </w:rPr>
              <w:t>Projekt jest spójny i kompletny w zakresie ocenianego kryterium.</w:t>
            </w:r>
          </w:p>
        </w:tc>
        <w:tc>
          <w:tcPr>
            <w:tcW w:w="4556" w:type="dxa"/>
            <w:shd w:val="clear" w:color="auto" w:fill="auto"/>
          </w:tcPr>
          <w:p w:rsidR="00486238" w:rsidRPr="00486238" w:rsidRDefault="00486238" w:rsidP="00486238">
            <w:pPr>
              <w:spacing w:before="40" w:after="40"/>
              <w:rPr>
                <w:rFonts w:ascii="Myriad Pro" w:hAnsi="Myriad Pro"/>
                <w:sz w:val="20"/>
              </w:rPr>
            </w:pPr>
            <w:r w:rsidRPr="00486238">
              <w:rPr>
                <w:rFonts w:ascii="Myriad Pro" w:eastAsia="Calibri" w:hAnsi="Myriad Pro" w:cs="Times New Roman"/>
                <w:sz w:val="20"/>
              </w:rPr>
              <w:lastRenderedPageBreak/>
              <w:t>Ocena spełniania kryteri</w:t>
            </w:r>
            <w:r w:rsidRPr="00486238">
              <w:rPr>
                <w:rFonts w:ascii="Myriad Pro" w:hAnsi="Myriad Pro"/>
                <w:sz w:val="20"/>
              </w:rPr>
              <w:t>um</w:t>
            </w:r>
            <w:r w:rsidRPr="00486238">
              <w:rPr>
                <w:rFonts w:ascii="Myriad Pro" w:eastAsia="Calibri" w:hAnsi="Myriad Pro" w:cs="Times New Roman"/>
                <w:sz w:val="20"/>
              </w:rPr>
              <w:t xml:space="preserve"> dokonywana jest </w:t>
            </w:r>
            <w:r w:rsidRPr="00486238">
              <w:rPr>
                <w:rFonts w:ascii="Myriad Pro" w:eastAsia="Calibri" w:hAnsi="Myriad Pro" w:cs="Times New Roman"/>
                <w:sz w:val="20"/>
              </w:rPr>
              <w:br/>
              <w:t>w ramach skali punktowej</w:t>
            </w:r>
            <w:r w:rsidRPr="00486238">
              <w:rPr>
                <w:rFonts w:ascii="Myriad Pro" w:hAnsi="Myriad Pro"/>
                <w:sz w:val="20"/>
              </w:rPr>
              <w:t>.</w:t>
            </w:r>
          </w:p>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lastRenderedPageBreak/>
              <w:t>Skala punktów: 0-5.</w:t>
            </w:r>
          </w:p>
          <w:p w:rsidR="00486238" w:rsidRPr="00486238" w:rsidRDefault="00486238" w:rsidP="00486238">
            <w:pPr>
              <w:spacing w:before="40"/>
              <w:jc w:val="both"/>
              <w:rPr>
                <w:rFonts w:ascii="Myriad Pro" w:eastAsia="MyriadPro-Regular" w:hAnsi="Myriad Pro" w:cs="Arial"/>
                <w:sz w:val="20"/>
              </w:rPr>
            </w:pPr>
            <w:r w:rsidRPr="00486238">
              <w:rPr>
                <w:rFonts w:ascii="Myriad Pro" w:eastAsia="MyriadPro-Regular" w:hAnsi="Myriad Pro" w:cs="Arial"/>
                <w:sz w:val="20"/>
              </w:rPr>
              <w:t>Kryterium zostanie spełnione, jeżeli podczas jego oceny zostanie przyznane minimum 3 punktów.</w:t>
            </w:r>
          </w:p>
          <w:p w:rsidR="00486238" w:rsidRPr="00486238" w:rsidRDefault="00486238" w:rsidP="00486238">
            <w:pPr>
              <w:spacing w:before="40" w:after="40"/>
              <w:rPr>
                <w:rFonts w:ascii="Myriad Pro" w:hAnsi="Myriad Pro"/>
                <w:sz w:val="20"/>
              </w:rPr>
            </w:pPr>
          </w:p>
        </w:tc>
      </w:tr>
      <w:tr w:rsidR="00486238" w:rsidRPr="00486238" w:rsidTr="00486238">
        <w:trPr>
          <w:trHeight w:val="971"/>
          <w:jc w:val="center"/>
        </w:trPr>
        <w:tc>
          <w:tcPr>
            <w:tcW w:w="575" w:type="dxa"/>
          </w:tcPr>
          <w:p w:rsidR="00486238" w:rsidRPr="00486238" w:rsidRDefault="00486238" w:rsidP="00912095">
            <w:pPr>
              <w:pStyle w:val="Akapitzlist"/>
              <w:numPr>
                <w:ilvl w:val="0"/>
                <w:numId w:val="262"/>
              </w:numPr>
              <w:spacing w:before="40" w:after="40"/>
              <w:ind w:left="0" w:firstLine="0"/>
              <w:contextualSpacing w:val="0"/>
            </w:pPr>
          </w:p>
        </w:tc>
        <w:tc>
          <w:tcPr>
            <w:tcW w:w="2816" w:type="dxa"/>
            <w:shd w:val="clear" w:color="auto" w:fill="auto"/>
          </w:tcPr>
          <w:p w:rsidR="00486238" w:rsidRPr="00486238" w:rsidRDefault="00486238" w:rsidP="00486238">
            <w:pPr>
              <w:tabs>
                <w:tab w:val="center" w:pos="1300"/>
              </w:tabs>
              <w:spacing w:before="40" w:after="40"/>
              <w:rPr>
                <w:rFonts w:ascii="Myriad Pro" w:hAnsi="Myriad Pro"/>
                <w:sz w:val="20"/>
              </w:rPr>
            </w:pPr>
            <w:r w:rsidRPr="00486238">
              <w:rPr>
                <w:rFonts w:ascii="Myriad Pro" w:hAnsi="Myriad Pro"/>
                <w:sz w:val="20"/>
              </w:rPr>
              <w:t>Trwałość</w:t>
            </w:r>
            <w:r w:rsidRPr="00486238">
              <w:rPr>
                <w:rFonts w:ascii="Myriad Pro" w:hAnsi="Myriad Pro"/>
                <w:sz w:val="20"/>
              </w:rPr>
              <w:tab/>
            </w:r>
          </w:p>
        </w:tc>
        <w:tc>
          <w:tcPr>
            <w:tcW w:w="6228" w:type="dxa"/>
            <w:shd w:val="clear" w:color="auto" w:fill="auto"/>
          </w:tcPr>
          <w:p w:rsidR="00486238" w:rsidRPr="00486238" w:rsidRDefault="00486238" w:rsidP="00486238">
            <w:pPr>
              <w:spacing w:before="40" w:after="40"/>
              <w:jc w:val="both"/>
              <w:rPr>
                <w:rFonts w:ascii="Myriad Pro" w:hAnsi="Myriad Pro"/>
                <w:sz w:val="20"/>
              </w:rPr>
            </w:pPr>
            <w:r w:rsidRPr="00486238">
              <w:rPr>
                <w:rFonts w:ascii="Myriad Pro" w:hAnsi="Myriad Pro"/>
                <w:sz w:val="20"/>
              </w:rPr>
              <w:t>Ocena w jakim stopniu zaproponowane w projekcie instrumenty wsparcia oraz zaplanowane rezultaty przyczynią się do trwałej zmiany sytuacji grup docelowych.</w:t>
            </w:r>
          </w:p>
          <w:p w:rsidR="00486238" w:rsidRPr="00486238" w:rsidRDefault="00486238" w:rsidP="00486238">
            <w:pPr>
              <w:spacing w:before="40" w:after="40"/>
              <w:jc w:val="both"/>
              <w:rPr>
                <w:rFonts w:ascii="Myriad Pro" w:hAnsi="Myriad Pro"/>
                <w:sz w:val="20"/>
              </w:rPr>
            </w:pPr>
            <w:r w:rsidRPr="00486238">
              <w:rPr>
                <w:rFonts w:ascii="Myriad Pro" w:hAnsi="Myriad Pro"/>
                <w:sz w:val="20"/>
              </w:rPr>
              <w:t>Projekt jest spójny i kompletny w zakresie ocenianego kryterium.</w:t>
            </w:r>
          </w:p>
        </w:tc>
        <w:tc>
          <w:tcPr>
            <w:tcW w:w="4556" w:type="dxa"/>
            <w:shd w:val="clear" w:color="auto" w:fill="auto"/>
          </w:tcPr>
          <w:p w:rsidR="00486238" w:rsidRPr="00486238" w:rsidRDefault="00486238" w:rsidP="00486238">
            <w:pPr>
              <w:spacing w:before="40" w:after="40"/>
              <w:rPr>
                <w:rFonts w:ascii="Myriad Pro" w:hAnsi="Myriad Pro"/>
                <w:sz w:val="20"/>
              </w:rPr>
            </w:pPr>
            <w:r w:rsidRPr="00486238">
              <w:rPr>
                <w:rFonts w:ascii="Myriad Pro" w:eastAsia="Calibri" w:hAnsi="Myriad Pro" w:cs="Times New Roman"/>
                <w:sz w:val="20"/>
              </w:rPr>
              <w:t>Ocena spełniania kryteri</w:t>
            </w:r>
            <w:r w:rsidRPr="00486238">
              <w:rPr>
                <w:rFonts w:ascii="Myriad Pro" w:hAnsi="Myriad Pro"/>
                <w:sz w:val="20"/>
              </w:rPr>
              <w:t>um</w:t>
            </w:r>
            <w:r w:rsidRPr="00486238">
              <w:rPr>
                <w:rFonts w:ascii="Myriad Pro" w:eastAsia="Calibri" w:hAnsi="Myriad Pro" w:cs="Times New Roman"/>
                <w:sz w:val="20"/>
              </w:rPr>
              <w:t xml:space="preserve"> dokonywana jest </w:t>
            </w:r>
            <w:r w:rsidRPr="00486238">
              <w:rPr>
                <w:rFonts w:ascii="Myriad Pro" w:eastAsia="Calibri" w:hAnsi="Myriad Pro" w:cs="Times New Roman"/>
                <w:sz w:val="20"/>
              </w:rPr>
              <w:br/>
              <w:t>w ramach skali punktowej</w:t>
            </w:r>
            <w:r w:rsidRPr="00486238">
              <w:rPr>
                <w:rFonts w:ascii="Myriad Pro" w:hAnsi="Myriad Pro"/>
                <w:sz w:val="20"/>
              </w:rPr>
              <w:t>.</w:t>
            </w:r>
          </w:p>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 xml:space="preserve">Skala punktów 0-5 </w:t>
            </w:r>
          </w:p>
          <w:p w:rsidR="00486238" w:rsidRPr="00486238" w:rsidRDefault="00486238" w:rsidP="00486238">
            <w:pPr>
              <w:spacing w:before="40"/>
              <w:jc w:val="both"/>
              <w:rPr>
                <w:rFonts w:ascii="Myriad Pro" w:eastAsia="MyriadPro-Regular" w:hAnsi="Myriad Pro" w:cs="Arial"/>
                <w:sz w:val="20"/>
              </w:rPr>
            </w:pPr>
            <w:r w:rsidRPr="00486238">
              <w:rPr>
                <w:rFonts w:ascii="Myriad Pro" w:eastAsia="MyriadPro-Regular" w:hAnsi="Myriad Pro" w:cs="Arial"/>
                <w:sz w:val="20"/>
              </w:rPr>
              <w:t>Kryterium zostanie spełnione, jeżeli podczas jego oceny zostanie przyznane minimum 3 punkty.</w:t>
            </w:r>
          </w:p>
          <w:p w:rsidR="00486238" w:rsidRPr="00486238" w:rsidRDefault="00486238" w:rsidP="00486238">
            <w:pPr>
              <w:spacing w:before="40" w:after="40"/>
              <w:rPr>
                <w:rFonts w:ascii="Myriad Pro" w:hAnsi="Myriad Pro"/>
                <w:sz w:val="20"/>
              </w:rPr>
            </w:pPr>
          </w:p>
        </w:tc>
      </w:tr>
      <w:tr w:rsidR="00486238" w:rsidRPr="00486238" w:rsidTr="00486238">
        <w:trPr>
          <w:trHeight w:val="971"/>
          <w:jc w:val="center"/>
        </w:trPr>
        <w:tc>
          <w:tcPr>
            <w:tcW w:w="575" w:type="dxa"/>
          </w:tcPr>
          <w:p w:rsidR="00486238" w:rsidRPr="00486238" w:rsidRDefault="00486238" w:rsidP="00912095">
            <w:pPr>
              <w:pStyle w:val="Akapitzlist"/>
              <w:numPr>
                <w:ilvl w:val="0"/>
                <w:numId w:val="262"/>
              </w:numPr>
              <w:spacing w:before="40" w:after="40"/>
              <w:ind w:left="0" w:firstLine="0"/>
              <w:contextualSpacing w:val="0"/>
            </w:pPr>
          </w:p>
        </w:tc>
        <w:tc>
          <w:tcPr>
            <w:tcW w:w="2816" w:type="dxa"/>
            <w:shd w:val="clear" w:color="auto" w:fill="auto"/>
          </w:tcPr>
          <w:p w:rsidR="00486238" w:rsidRPr="00486238" w:rsidRDefault="00486238" w:rsidP="00486238">
            <w:pPr>
              <w:tabs>
                <w:tab w:val="center" w:pos="1300"/>
              </w:tabs>
              <w:spacing w:before="40" w:after="40"/>
              <w:rPr>
                <w:rFonts w:ascii="Myriad Pro" w:hAnsi="Myriad Pro"/>
                <w:sz w:val="20"/>
              </w:rPr>
            </w:pPr>
            <w:r w:rsidRPr="00486238">
              <w:rPr>
                <w:rFonts w:ascii="Myriad Pro" w:eastAsia="MyriadPro-Regular" w:hAnsi="Myriad Pro" w:cs="Arial"/>
                <w:sz w:val="20"/>
              </w:rPr>
              <w:t>Doświadczenie wnioskodawcy i partnera (jeśli dotyczy)</w:t>
            </w:r>
          </w:p>
        </w:tc>
        <w:tc>
          <w:tcPr>
            <w:tcW w:w="6228" w:type="dxa"/>
            <w:shd w:val="clear" w:color="auto" w:fill="auto"/>
          </w:tcPr>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Doświadczenie w realizacji podobnych przedsięwzięć realizowanych:</w:t>
            </w:r>
          </w:p>
          <w:p w:rsidR="00486238" w:rsidRPr="00486238" w:rsidRDefault="00486238" w:rsidP="00912095">
            <w:pPr>
              <w:pStyle w:val="Akapitzlist"/>
              <w:numPr>
                <w:ilvl w:val="0"/>
                <w:numId w:val="42"/>
              </w:numPr>
              <w:autoSpaceDE w:val="0"/>
              <w:autoSpaceDN w:val="0"/>
              <w:adjustRightInd w:val="0"/>
              <w:ind w:left="175" w:hanging="141"/>
              <w:jc w:val="both"/>
              <w:rPr>
                <w:rFonts w:cs="Arial"/>
              </w:rPr>
            </w:pPr>
            <w:r w:rsidRPr="00486238">
              <w:rPr>
                <w:rFonts w:cs="Arial"/>
              </w:rPr>
              <w:t xml:space="preserve">w obszarze wsparcia projektu: maksymalnie </w:t>
            </w:r>
            <w:r w:rsidRPr="00486238">
              <w:rPr>
                <w:rFonts w:cs="Arial"/>
                <w:b/>
              </w:rPr>
              <w:t>2 pkt</w:t>
            </w:r>
            <w:r w:rsidRPr="00486238">
              <w:rPr>
                <w:rFonts w:cs="Arial"/>
              </w:rPr>
              <w:t xml:space="preserve">; </w:t>
            </w:r>
          </w:p>
          <w:p w:rsidR="00486238" w:rsidRPr="00486238" w:rsidRDefault="00486238" w:rsidP="00912095">
            <w:pPr>
              <w:pStyle w:val="Default"/>
              <w:numPr>
                <w:ilvl w:val="0"/>
                <w:numId w:val="41"/>
              </w:numPr>
              <w:ind w:left="175" w:hanging="141"/>
              <w:jc w:val="both"/>
              <w:rPr>
                <w:rFonts w:ascii="Myriad Pro" w:hAnsi="Myriad Pro"/>
                <w:sz w:val="20"/>
                <w:szCs w:val="20"/>
              </w:rPr>
            </w:pPr>
            <w:r w:rsidRPr="00486238">
              <w:rPr>
                <w:rFonts w:ascii="Myriad Pro" w:hAnsi="Myriad Pro"/>
                <w:sz w:val="20"/>
                <w:szCs w:val="20"/>
              </w:rPr>
              <w:t xml:space="preserve">na rzecz grupy docelowej, do której skierowany będzie projekt: maksymalnie </w:t>
            </w:r>
            <w:r w:rsidRPr="00486238">
              <w:rPr>
                <w:rFonts w:ascii="Myriad Pro" w:hAnsi="Myriad Pro"/>
                <w:b/>
                <w:sz w:val="20"/>
                <w:szCs w:val="20"/>
              </w:rPr>
              <w:t>2 pkt</w:t>
            </w:r>
            <w:r w:rsidRPr="00486238">
              <w:rPr>
                <w:rFonts w:ascii="Myriad Pro" w:hAnsi="Myriad Pro"/>
                <w:sz w:val="20"/>
                <w:szCs w:val="20"/>
              </w:rPr>
              <w:t>;</w:t>
            </w:r>
          </w:p>
          <w:p w:rsidR="00486238" w:rsidRPr="00486238" w:rsidRDefault="00486238" w:rsidP="00912095">
            <w:pPr>
              <w:pStyle w:val="Default"/>
              <w:numPr>
                <w:ilvl w:val="0"/>
                <w:numId w:val="41"/>
              </w:numPr>
              <w:spacing w:after="240"/>
              <w:ind w:left="175" w:hanging="141"/>
              <w:jc w:val="both"/>
              <w:rPr>
                <w:rFonts w:ascii="Myriad Pro" w:hAnsi="Myriad Pro"/>
                <w:b/>
                <w:sz w:val="20"/>
                <w:szCs w:val="20"/>
              </w:rPr>
            </w:pPr>
            <w:r w:rsidRPr="00486238">
              <w:rPr>
                <w:rFonts w:ascii="Myriad Pro" w:hAnsi="Myriad Pro"/>
                <w:sz w:val="20"/>
                <w:szCs w:val="20"/>
              </w:rPr>
              <w:t xml:space="preserve">na określonym terytorium, którego będzie dotyczyć realizacja projektu: maksymalnie </w:t>
            </w:r>
            <w:r w:rsidRPr="00486238">
              <w:rPr>
                <w:rFonts w:ascii="Myriad Pro" w:hAnsi="Myriad Pro"/>
                <w:b/>
                <w:sz w:val="20"/>
                <w:szCs w:val="20"/>
              </w:rPr>
              <w:t xml:space="preserve">1 pkt. </w:t>
            </w:r>
          </w:p>
          <w:p w:rsidR="00486238" w:rsidRPr="00486238" w:rsidDel="007575AA" w:rsidRDefault="00486238" w:rsidP="00486238">
            <w:pPr>
              <w:spacing w:before="40" w:after="40"/>
              <w:rPr>
                <w:rFonts w:ascii="Myriad Pro" w:hAnsi="Myriad Pro"/>
                <w:sz w:val="20"/>
              </w:rPr>
            </w:pPr>
          </w:p>
        </w:tc>
        <w:tc>
          <w:tcPr>
            <w:tcW w:w="4556" w:type="dxa"/>
            <w:shd w:val="clear" w:color="auto" w:fill="auto"/>
          </w:tcPr>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 xml:space="preserve">Ocena spełniania kryterium dokonywana jest </w:t>
            </w:r>
            <w:r w:rsidRPr="00486238">
              <w:rPr>
                <w:rFonts w:ascii="Myriad Pro" w:eastAsia="MyriadPro-Regular" w:hAnsi="Myriad Pro" w:cs="Arial"/>
                <w:sz w:val="20"/>
              </w:rPr>
              <w:br/>
              <w:t>w ramach skali punktowej.</w:t>
            </w:r>
          </w:p>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Skala punktów: 0- 5.</w:t>
            </w:r>
          </w:p>
          <w:p w:rsidR="00486238" w:rsidRPr="00486238" w:rsidRDefault="00486238" w:rsidP="00486238">
            <w:pPr>
              <w:spacing w:before="40" w:after="40"/>
              <w:rPr>
                <w:rFonts w:ascii="Myriad Pro" w:eastAsia="Calibri" w:hAnsi="Myriad Pro" w:cs="Times New Roman"/>
                <w:sz w:val="20"/>
              </w:rPr>
            </w:pPr>
            <w:r w:rsidRPr="00486238">
              <w:rPr>
                <w:rFonts w:ascii="Myriad Pro" w:eastAsia="MyriadPro-Regular" w:hAnsi="Myriad Pro" w:cs="Arial"/>
                <w:sz w:val="20"/>
              </w:rPr>
              <w:t>Kryterium zostanie spełnione, jeżeli podczas jego oceny zostanie przyznane minimum 3 punkty.</w:t>
            </w:r>
          </w:p>
        </w:tc>
      </w:tr>
      <w:tr w:rsidR="00486238" w:rsidRPr="00486238" w:rsidTr="00486238">
        <w:trPr>
          <w:trHeight w:val="971"/>
          <w:jc w:val="center"/>
        </w:trPr>
        <w:tc>
          <w:tcPr>
            <w:tcW w:w="575" w:type="dxa"/>
          </w:tcPr>
          <w:p w:rsidR="00486238" w:rsidRPr="00486238" w:rsidRDefault="00486238" w:rsidP="00912095">
            <w:pPr>
              <w:pStyle w:val="Akapitzlist"/>
              <w:numPr>
                <w:ilvl w:val="0"/>
                <w:numId w:val="262"/>
              </w:numPr>
              <w:spacing w:before="40" w:after="40"/>
              <w:ind w:left="0" w:firstLine="0"/>
              <w:contextualSpacing w:val="0"/>
            </w:pPr>
          </w:p>
        </w:tc>
        <w:tc>
          <w:tcPr>
            <w:tcW w:w="2816" w:type="dxa"/>
            <w:shd w:val="clear" w:color="auto" w:fill="auto"/>
          </w:tcPr>
          <w:p w:rsidR="00486238" w:rsidRPr="00486238" w:rsidRDefault="00486238" w:rsidP="00486238">
            <w:pPr>
              <w:tabs>
                <w:tab w:val="center" w:pos="1300"/>
              </w:tabs>
              <w:spacing w:before="40" w:after="40"/>
              <w:rPr>
                <w:rFonts w:ascii="Myriad Pro" w:hAnsi="Myriad Pro"/>
                <w:sz w:val="20"/>
              </w:rPr>
            </w:pPr>
            <w:r w:rsidRPr="00486238">
              <w:rPr>
                <w:rFonts w:ascii="Myriad Pro" w:eastAsia="MyriadPro-Regular" w:hAnsi="Myriad Pro" w:cs="Arial"/>
                <w:sz w:val="20"/>
              </w:rPr>
              <w:t>Zaplecze realizacji projektu</w:t>
            </w:r>
          </w:p>
        </w:tc>
        <w:tc>
          <w:tcPr>
            <w:tcW w:w="6228" w:type="dxa"/>
            <w:shd w:val="clear" w:color="auto" w:fill="auto"/>
          </w:tcPr>
          <w:p w:rsidR="00486238" w:rsidRPr="00486238" w:rsidRDefault="00486238" w:rsidP="00486238">
            <w:pPr>
              <w:autoSpaceDE w:val="0"/>
              <w:autoSpaceDN w:val="0"/>
              <w:adjustRightInd w:val="0"/>
              <w:jc w:val="both"/>
              <w:rPr>
                <w:rFonts w:ascii="Myriad Pro" w:eastAsia="MyriadPro-Regular" w:hAnsi="Myriad Pro" w:cs="Arial"/>
                <w:b/>
                <w:sz w:val="20"/>
              </w:rPr>
            </w:pPr>
            <w:r w:rsidRPr="00486238">
              <w:rPr>
                <w:rFonts w:ascii="Myriad Pro" w:eastAsia="MyriadPro-Regular" w:hAnsi="Myriad Pro" w:cs="Arial"/>
                <w:b/>
                <w:sz w:val="20"/>
              </w:rPr>
              <w:t>W przypadku samodzielnej realizacji projektu:</w:t>
            </w:r>
          </w:p>
          <w:p w:rsidR="00486238" w:rsidRPr="00486238" w:rsidRDefault="00486238" w:rsidP="00486238">
            <w:pPr>
              <w:autoSpaceDE w:val="0"/>
              <w:autoSpaceDN w:val="0"/>
              <w:adjustRightInd w:val="0"/>
              <w:jc w:val="both"/>
              <w:rPr>
                <w:rFonts w:ascii="Myriad Pro" w:eastAsia="MyriadPro-Regular" w:hAnsi="Myriad Pro" w:cs="Arial"/>
                <w:b/>
                <w:sz w:val="20"/>
              </w:rPr>
            </w:pPr>
          </w:p>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 xml:space="preserve">Ocena potencjału organizacyjnego wnioskodawcy: </w:t>
            </w:r>
          </w:p>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 xml:space="preserve">maksymalnie </w:t>
            </w:r>
            <w:r w:rsidRPr="00486238">
              <w:rPr>
                <w:rFonts w:ascii="Myriad Pro" w:eastAsia="MyriadPro-Regular" w:hAnsi="Myriad Pro" w:cs="Arial"/>
                <w:b/>
                <w:sz w:val="20"/>
              </w:rPr>
              <w:t>10 pkt</w:t>
            </w:r>
            <w:r w:rsidRPr="00486238">
              <w:rPr>
                <w:rFonts w:ascii="Myriad Pro" w:eastAsia="MyriadPro-Regular" w:hAnsi="Myriad Pro" w:cs="Arial"/>
                <w:sz w:val="20"/>
              </w:rPr>
              <w:t>, w tym:</w:t>
            </w:r>
          </w:p>
          <w:p w:rsidR="00486238" w:rsidRPr="00486238" w:rsidRDefault="00486238" w:rsidP="00912095">
            <w:pPr>
              <w:pStyle w:val="Akapitzlist"/>
              <w:numPr>
                <w:ilvl w:val="0"/>
                <w:numId w:val="36"/>
              </w:numPr>
              <w:autoSpaceDE w:val="0"/>
              <w:autoSpaceDN w:val="0"/>
              <w:adjustRightInd w:val="0"/>
              <w:ind w:left="317" w:hanging="283"/>
              <w:jc w:val="both"/>
              <w:rPr>
                <w:rFonts w:eastAsia="MyriadPro-Regular" w:cs="Arial"/>
                <w:b/>
              </w:rPr>
            </w:pPr>
            <w:r w:rsidRPr="00486238">
              <w:rPr>
                <w:rFonts w:eastAsia="MyriadPro-Regular" w:cs="Arial"/>
              </w:rPr>
              <w:t xml:space="preserve">opis sposobu zarządzania projektem oraz realizacja wsparcia w oparciu o własne zasoby: maksymalnie </w:t>
            </w:r>
            <w:r w:rsidRPr="00486238">
              <w:rPr>
                <w:rFonts w:eastAsia="MyriadPro-Regular" w:cs="Arial"/>
                <w:b/>
              </w:rPr>
              <w:t>4 pkt</w:t>
            </w:r>
          </w:p>
          <w:p w:rsidR="00486238" w:rsidRPr="00486238" w:rsidRDefault="00486238" w:rsidP="00912095">
            <w:pPr>
              <w:pStyle w:val="Akapitzlist"/>
              <w:numPr>
                <w:ilvl w:val="0"/>
                <w:numId w:val="36"/>
              </w:numPr>
              <w:autoSpaceDE w:val="0"/>
              <w:autoSpaceDN w:val="0"/>
              <w:adjustRightInd w:val="0"/>
              <w:ind w:left="317" w:hanging="283"/>
              <w:jc w:val="both"/>
              <w:rPr>
                <w:rFonts w:eastAsia="MyriadPro-Regular" w:cs="Arial"/>
                <w:b/>
              </w:rPr>
            </w:pPr>
            <w:r w:rsidRPr="00486238">
              <w:rPr>
                <w:rFonts w:eastAsia="MyriadPro-Regular" w:cs="Arial"/>
              </w:rPr>
              <w:t xml:space="preserve">potencjał kadrowy zaangażowany do obsługi projektu jak </w:t>
            </w:r>
            <w:r w:rsidRPr="00486238">
              <w:rPr>
                <w:rFonts w:eastAsia="MyriadPro-Regular" w:cs="Arial"/>
              </w:rPr>
              <w:br/>
              <w:t xml:space="preserve">i realizacji przedsięwzięć merytorycznych: maksymalnie </w:t>
            </w:r>
            <w:r w:rsidRPr="00486238">
              <w:rPr>
                <w:rFonts w:eastAsia="MyriadPro-Regular" w:cs="Arial"/>
                <w:b/>
              </w:rPr>
              <w:t>4 pkt;</w:t>
            </w:r>
          </w:p>
          <w:p w:rsidR="00486238" w:rsidRPr="00486238" w:rsidRDefault="00486238" w:rsidP="00912095">
            <w:pPr>
              <w:pStyle w:val="Akapitzlist"/>
              <w:numPr>
                <w:ilvl w:val="0"/>
                <w:numId w:val="36"/>
              </w:numPr>
              <w:autoSpaceDE w:val="0"/>
              <w:autoSpaceDN w:val="0"/>
              <w:adjustRightInd w:val="0"/>
              <w:ind w:left="317" w:hanging="283"/>
              <w:jc w:val="both"/>
              <w:rPr>
                <w:rFonts w:eastAsia="MyriadPro-Regular" w:cs="Arial"/>
                <w:b/>
              </w:rPr>
            </w:pPr>
            <w:r w:rsidRPr="00486238">
              <w:rPr>
                <w:rFonts w:eastAsia="MyriadPro-Regular" w:cs="Arial"/>
              </w:rPr>
              <w:t xml:space="preserve">potencjał techniczny zaangażowany w realizację projektu: maksymalnie </w:t>
            </w:r>
            <w:r w:rsidRPr="00486238">
              <w:rPr>
                <w:rFonts w:eastAsia="MyriadPro-Regular" w:cs="Arial"/>
                <w:b/>
              </w:rPr>
              <w:t>2 pkt.</w:t>
            </w:r>
          </w:p>
          <w:p w:rsidR="00486238" w:rsidRPr="00486238" w:rsidRDefault="00486238" w:rsidP="00C66F1A">
            <w:pPr>
              <w:pStyle w:val="Akapitzlist"/>
              <w:numPr>
                <w:ilvl w:val="0"/>
                <w:numId w:val="0"/>
              </w:numPr>
              <w:autoSpaceDE w:val="0"/>
              <w:autoSpaceDN w:val="0"/>
              <w:adjustRightInd w:val="0"/>
              <w:ind w:left="317"/>
              <w:jc w:val="both"/>
              <w:rPr>
                <w:rFonts w:eastAsia="MyriadPro-Regular" w:cs="Arial"/>
                <w:b/>
              </w:rPr>
            </w:pPr>
          </w:p>
          <w:p w:rsidR="00486238" w:rsidRPr="00486238" w:rsidRDefault="00486238" w:rsidP="00486238">
            <w:pPr>
              <w:autoSpaceDE w:val="0"/>
              <w:autoSpaceDN w:val="0"/>
              <w:adjustRightInd w:val="0"/>
              <w:jc w:val="both"/>
              <w:rPr>
                <w:rFonts w:ascii="Myriad Pro" w:eastAsia="MyriadPro-Regular" w:hAnsi="Myriad Pro" w:cs="Arial"/>
                <w:b/>
                <w:sz w:val="20"/>
              </w:rPr>
            </w:pPr>
            <w:r w:rsidRPr="00486238">
              <w:rPr>
                <w:rFonts w:ascii="Myriad Pro" w:eastAsia="MyriadPro-Regular" w:hAnsi="Myriad Pro" w:cs="Arial"/>
                <w:b/>
                <w:sz w:val="20"/>
              </w:rPr>
              <w:t>W przypadku realizacji projektu w partnerstwie:</w:t>
            </w:r>
          </w:p>
          <w:p w:rsidR="00486238" w:rsidRPr="00486238" w:rsidRDefault="00486238" w:rsidP="00486238">
            <w:pPr>
              <w:pStyle w:val="Default"/>
              <w:spacing w:after="240"/>
              <w:jc w:val="both"/>
              <w:rPr>
                <w:rFonts w:ascii="Myriad Pro" w:eastAsia="MyriadPro-Regular" w:hAnsi="Myriad Pro"/>
                <w:sz w:val="20"/>
                <w:szCs w:val="20"/>
              </w:rPr>
            </w:pPr>
            <w:r w:rsidRPr="00486238">
              <w:rPr>
                <w:rFonts w:ascii="Myriad Pro" w:eastAsia="MyriadPro-Regular" w:hAnsi="Myriad Pro"/>
                <w:sz w:val="20"/>
                <w:szCs w:val="20"/>
              </w:rPr>
              <w:t>Ocena potencjału organizacyjnego wnioskodawcy i partnera/ów:</w:t>
            </w:r>
          </w:p>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 xml:space="preserve">maksymalnie </w:t>
            </w:r>
            <w:r w:rsidRPr="00486238">
              <w:rPr>
                <w:rFonts w:ascii="Myriad Pro" w:eastAsia="MyriadPro-Regular" w:hAnsi="Myriad Pro" w:cs="Arial"/>
                <w:b/>
                <w:sz w:val="20"/>
              </w:rPr>
              <w:t>5 pkt</w:t>
            </w:r>
            <w:r w:rsidRPr="00486238">
              <w:rPr>
                <w:rFonts w:ascii="Myriad Pro" w:eastAsia="MyriadPro-Regular" w:hAnsi="Myriad Pro" w:cs="Arial"/>
                <w:sz w:val="20"/>
              </w:rPr>
              <w:t>, w tym:</w:t>
            </w:r>
          </w:p>
          <w:p w:rsidR="00486238" w:rsidRPr="00486238" w:rsidRDefault="00486238" w:rsidP="00912095">
            <w:pPr>
              <w:pStyle w:val="Akapitzlist"/>
              <w:numPr>
                <w:ilvl w:val="0"/>
                <w:numId w:val="36"/>
              </w:numPr>
              <w:autoSpaceDE w:val="0"/>
              <w:autoSpaceDN w:val="0"/>
              <w:adjustRightInd w:val="0"/>
              <w:ind w:left="317" w:hanging="283"/>
              <w:jc w:val="both"/>
              <w:rPr>
                <w:rFonts w:eastAsia="MyriadPro-Regular" w:cs="Arial"/>
                <w:b/>
              </w:rPr>
            </w:pPr>
            <w:r w:rsidRPr="00486238">
              <w:rPr>
                <w:rFonts w:eastAsia="MyriadPro-Regular" w:cs="Arial"/>
              </w:rPr>
              <w:t xml:space="preserve">opis sposobu zarządzania projektem oraz realizacja wsparcia w </w:t>
            </w:r>
            <w:r w:rsidRPr="00486238">
              <w:rPr>
                <w:rFonts w:eastAsia="MyriadPro-Regular" w:cs="Arial"/>
              </w:rPr>
              <w:lastRenderedPageBreak/>
              <w:t xml:space="preserve">oparciu o własne zasoby: maksymalnie </w:t>
            </w:r>
            <w:r w:rsidRPr="00486238">
              <w:rPr>
                <w:rFonts w:eastAsia="MyriadPro-Regular" w:cs="Arial"/>
                <w:b/>
              </w:rPr>
              <w:t>2 pkt;</w:t>
            </w:r>
          </w:p>
          <w:p w:rsidR="00486238" w:rsidRPr="00486238" w:rsidRDefault="00486238" w:rsidP="00912095">
            <w:pPr>
              <w:pStyle w:val="Akapitzlist"/>
              <w:numPr>
                <w:ilvl w:val="0"/>
                <w:numId w:val="36"/>
              </w:numPr>
              <w:autoSpaceDE w:val="0"/>
              <w:autoSpaceDN w:val="0"/>
              <w:adjustRightInd w:val="0"/>
              <w:ind w:left="317" w:hanging="283"/>
              <w:jc w:val="both"/>
              <w:rPr>
                <w:rFonts w:eastAsia="MyriadPro-Regular" w:cs="Arial"/>
                <w:b/>
              </w:rPr>
            </w:pPr>
            <w:r w:rsidRPr="00486238">
              <w:rPr>
                <w:rFonts w:eastAsia="MyriadPro-Regular" w:cs="Arial"/>
              </w:rPr>
              <w:t xml:space="preserve">potencjał kadrowy zaangażowany do obsługi projektu jak </w:t>
            </w:r>
            <w:r w:rsidRPr="00486238">
              <w:rPr>
                <w:rFonts w:eastAsia="MyriadPro-Regular" w:cs="Arial"/>
              </w:rPr>
              <w:br/>
              <w:t xml:space="preserve">i realizacji przedsięwzięć merytorycznych: maksymalnie </w:t>
            </w:r>
            <w:r w:rsidRPr="00486238">
              <w:rPr>
                <w:rFonts w:eastAsia="MyriadPro-Regular" w:cs="Arial"/>
                <w:b/>
              </w:rPr>
              <w:t>2 pkt;</w:t>
            </w:r>
          </w:p>
          <w:p w:rsidR="00486238" w:rsidRPr="00486238" w:rsidRDefault="00486238" w:rsidP="00912095">
            <w:pPr>
              <w:pStyle w:val="Akapitzlist"/>
              <w:numPr>
                <w:ilvl w:val="0"/>
                <w:numId w:val="36"/>
              </w:numPr>
              <w:autoSpaceDE w:val="0"/>
              <w:autoSpaceDN w:val="0"/>
              <w:adjustRightInd w:val="0"/>
              <w:ind w:left="317" w:hanging="283"/>
              <w:jc w:val="both"/>
              <w:rPr>
                <w:rFonts w:eastAsia="MyriadPro-Regular" w:cs="Arial"/>
                <w:b/>
              </w:rPr>
            </w:pPr>
            <w:r w:rsidRPr="00486238">
              <w:rPr>
                <w:rFonts w:eastAsia="MyriadPro-Regular" w:cs="Arial"/>
              </w:rPr>
              <w:t xml:space="preserve">potencjał techniczny zaangażowany w realizację projektu: maksymalnie </w:t>
            </w:r>
            <w:r w:rsidRPr="00486238">
              <w:rPr>
                <w:rFonts w:eastAsia="MyriadPro-Regular" w:cs="Arial"/>
                <w:b/>
              </w:rPr>
              <w:t>1 pkt.</w:t>
            </w:r>
          </w:p>
          <w:p w:rsidR="00486238" w:rsidRPr="00486238" w:rsidRDefault="00486238" w:rsidP="00486238">
            <w:pPr>
              <w:pStyle w:val="Default"/>
              <w:spacing w:after="240"/>
              <w:jc w:val="both"/>
              <w:rPr>
                <w:rFonts w:ascii="Myriad Pro" w:eastAsia="MyriadPro-Regular" w:hAnsi="Myriad Pro"/>
                <w:b/>
                <w:sz w:val="20"/>
                <w:szCs w:val="20"/>
                <w:lang w:eastAsia="pl-PL"/>
              </w:rPr>
            </w:pPr>
            <w:r w:rsidRPr="00486238">
              <w:rPr>
                <w:rFonts w:ascii="Myriad Pro" w:eastAsia="MyriadPro-Regular" w:hAnsi="Myriad Pro"/>
                <w:sz w:val="20"/>
                <w:szCs w:val="20"/>
              </w:rPr>
              <w:t xml:space="preserve">Ocena zasadności partnerstwa zawiązanego w celu wspólnej realizacji projektu, w tym sposób podziału realizacji zadań: maksymalnie </w:t>
            </w:r>
            <w:r w:rsidRPr="00486238">
              <w:rPr>
                <w:rFonts w:ascii="Myriad Pro" w:eastAsia="MyriadPro-Regular" w:hAnsi="Myriad Pro"/>
                <w:b/>
                <w:sz w:val="20"/>
                <w:szCs w:val="20"/>
              </w:rPr>
              <w:t>5  pkt.</w:t>
            </w:r>
          </w:p>
        </w:tc>
        <w:tc>
          <w:tcPr>
            <w:tcW w:w="4556" w:type="dxa"/>
            <w:shd w:val="clear" w:color="auto" w:fill="auto"/>
          </w:tcPr>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lastRenderedPageBreak/>
              <w:t xml:space="preserve">Ocena spełniania kryterium dokonywana jest </w:t>
            </w:r>
            <w:r w:rsidRPr="00486238">
              <w:rPr>
                <w:rFonts w:ascii="Myriad Pro" w:eastAsia="MyriadPro-Regular" w:hAnsi="Myriad Pro" w:cs="Arial"/>
                <w:sz w:val="20"/>
              </w:rPr>
              <w:br/>
              <w:t>w ramach skali punktowej.</w:t>
            </w:r>
          </w:p>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Skala punktów: 0- 10</w:t>
            </w:r>
          </w:p>
          <w:p w:rsidR="00486238" w:rsidRPr="00486238" w:rsidRDefault="00486238" w:rsidP="00486238">
            <w:pPr>
              <w:spacing w:before="40" w:after="40"/>
              <w:rPr>
                <w:rFonts w:ascii="Myriad Pro" w:eastAsia="Calibri" w:hAnsi="Myriad Pro" w:cs="Times New Roman"/>
                <w:sz w:val="20"/>
              </w:rPr>
            </w:pPr>
            <w:r w:rsidRPr="00486238">
              <w:rPr>
                <w:rFonts w:ascii="Myriad Pro" w:eastAsia="MyriadPro-Regular" w:hAnsi="Myriad Pro" w:cs="Arial"/>
                <w:sz w:val="20"/>
              </w:rPr>
              <w:t>Kryterium zostanie spełnione, jeżeli podczas jego oceny zostanie przyznane minimum 6 punkty.</w:t>
            </w:r>
          </w:p>
        </w:tc>
      </w:tr>
      <w:tr w:rsidR="00486238" w:rsidRPr="00486238" w:rsidTr="00486238">
        <w:trPr>
          <w:trHeight w:val="359"/>
          <w:jc w:val="center"/>
        </w:trPr>
        <w:tc>
          <w:tcPr>
            <w:tcW w:w="14175" w:type="dxa"/>
            <w:gridSpan w:val="4"/>
          </w:tcPr>
          <w:p w:rsidR="00486238" w:rsidRPr="00486238" w:rsidRDefault="00486238" w:rsidP="00486238">
            <w:pPr>
              <w:spacing w:before="40" w:after="40"/>
              <w:jc w:val="center"/>
              <w:rPr>
                <w:rFonts w:ascii="Myriad Pro" w:hAnsi="Myriad Pro"/>
                <w:b/>
                <w:sz w:val="20"/>
              </w:rPr>
            </w:pPr>
            <w:r w:rsidRPr="00486238">
              <w:rPr>
                <w:rFonts w:ascii="Myriad Pro" w:hAnsi="Myriad Pro"/>
                <w:b/>
                <w:sz w:val="20"/>
              </w:rPr>
              <w:lastRenderedPageBreak/>
              <w:t>Kryteria jakości oceniane przez IP ZIT RPO WZ</w:t>
            </w:r>
          </w:p>
        </w:tc>
      </w:tr>
      <w:tr w:rsidR="00486238" w:rsidRPr="00486238" w:rsidTr="008B14F4">
        <w:trPr>
          <w:trHeight w:val="699"/>
          <w:jc w:val="center"/>
        </w:trPr>
        <w:tc>
          <w:tcPr>
            <w:tcW w:w="575" w:type="dxa"/>
          </w:tcPr>
          <w:p w:rsidR="00486238" w:rsidRPr="00486238" w:rsidRDefault="00486238" w:rsidP="00912095">
            <w:pPr>
              <w:pStyle w:val="Akapitzlist"/>
              <w:numPr>
                <w:ilvl w:val="0"/>
                <w:numId w:val="262"/>
              </w:numPr>
              <w:spacing w:before="40" w:after="40"/>
              <w:ind w:left="0" w:firstLine="0"/>
              <w:contextualSpacing w:val="0"/>
            </w:pPr>
          </w:p>
        </w:tc>
        <w:tc>
          <w:tcPr>
            <w:tcW w:w="2816"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Stopień realizacji wskaźników Strategii ZIT KKBOF</w:t>
            </w:r>
          </w:p>
        </w:tc>
        <w:tc>
          <w:tcPr>
            <w:tcW w:w="6228"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Ocenie podlegać będzie stopień, w jakim projekt realizuje założone w Strategii wskaźniki, określone dla wskazanego działania.</w:t>
            </w:r>
          </w:p>
        </w:tc>
        <w:tc>
          <w:tcPr>
            <w:tcW w:w="4556"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Skala punktów (1-3) Waga 8</w:t>
            </w:r>
          </w:p>
        </w:tc>
      </w:tr>
      <w:tr w:rsidR="00486238" w:rsidRPr="00486238" w:rsidTr="00486238">
        <w:trPr>
          <w:trHeight w:val="971"/>
          <w:jc w:val="center"/>
        </w:trPr>
        <w:tc>
          <w:tcPr>
            <w:tcW w:w="575" w:type="dxa"/>
          </w:tcPr>
          <w:p w:rsidR="00486238" w:rsidRPr="00486238" w:rsidRDefault="00486238" w:rsidP="00912095">
            <w:pPr>
              <w:pStyle w:val="Akapitzlist"/>
              <w:numPr>
                <w:ilvl w:val="0"/>
                <w:numId w:val="262"/>
              </w:numPr>
              <w:spacing w:before="40" w:after="40"/>
              <w:ind w:left="0" w:firstLine="0"/>
              <w:contextualSpacing w:val="0"/>
            </w:pPr>
          </w:p>
        </w:tc>
        <w:tc>
          <w:tcPr>
            <w:tcW w:w="2816"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Potencjał rozwojowy projektu</w:t>
            </w:r>
          </w:p>
        </w:tc>
        <w:tc>
          <w:tcPr>
            <w:tcW w:w="6228" w:type="dxa"/>
            <w:shd w:val="clear" w:color="auto" w:fill="auto"/>
          </w:tcPr>
          <w:p w:rsidR="00486238" w:rsidRPr="00486238" w:rsidRDefault="00486238" w:rsidP="00486238">
            <w:pPr>
              <w:tabs>
                <w:tab w:val="left" w:pos="0"/>
              </w:tabs>
              <w:jc w:val="both"/>
              <w:rPr>
                <w:rFonts w:ascii="Myriad Pro" w:hAnsi="Myriad Pro"/>
                <w:sz w:val="20"/>
              </w:rPr>
            </w:pPr>
            <w:r w:rsidRPr="00486238">
              <w:rPr>
                <w:rFonts w:ascii="Myriad Pro" w:hAnsi="Myriad Pro"/>
                <w:sz w:val="20"/>
              </w:rPr>
              <w:t>W ramach kryterium oceniane będzie czy projekt jest kontynuacją lub uzupełnieniem zrealizowanych / trwających projektów bądź zaplanowanych projektów.</w:t>
            </w:r>
          </w:p>
          <w:p w:rsidR="00486238" w:rsidRPr="00486238" w:rsidRDefault="00486238" w:rsidP="00486238">
            <w:pPr>
              <w:spacing w:before="40" w:after="40"/>
              <w:rPr>
                <w:rFonts w:ascii="Myriad Pro" w:hAnsi="Myriad Pro"/>
                <w:sz w:val="20"/>
              </w:rPr>
            </w:pPr>
            <w:r w:rsidRPr="00486238">
              <w:rPr>
                <w:rFonts w:ascii="Myriad Pro" w:hAnsi="Myriad Pro"/>
                <w:sz w:val="20"/>
              </w:rPr>
              <w:t>Przedsięwzięcia wskazywane jako kontynuacja / uzupełnienie / rozwinięcie mogą wykazywać finansowanie z dowolnego źródła, ale muszą rozwiązywać problem zidentyfikowany w Strategii ZIT oraz być realizowane na obszarze/części obszaru funkcjonalnego KKBOF.</w:t>
            </w:r>
          </w:p>
        </w:tc>
        <w:tc>
          <w:tcPr>
            <w:tcW w:w="4556"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Skala punktów (1-3) Waga 2</w:t>
            </w:r>
          </w:p>
        </w:tc>
      </w:tr>
      <w:tr w:rsidR="00486238" w:rsidRPr="00486238" w:rsidTr="00486238">
        <w:trPr>
          <w:trHeight w:val="971"/>
          <w:jc w:val="center"/>
        </w:trPr>
        <w:tc>
          <w:tcPr>
            <w:tcW w:w="575" w:type="dxa"/>
          </w:tcPr>
          <w:p w:rsidR="00486238" w:rsidRPr="00486238" w:rsidRDefault="00486238" w:rsidP="00912095">
            <w:pPr>
              <w:pStyle w:val="Akapitzlist"/>
              <w:numPr>
                <w:ilvl w:val="0"/>
                <w:numId w:val="262"/>
              </w:numPr>
              <w:spacing w:before="40" w:after="40"/>
              <w:ind w:left="0" w:firstLine="0"/>
              <w:contextualSpacing w:val="0"/>
            </w:pPr>
          </w:p>
        </w:tc>
        <w:tc>
          <w:tcPr>
            <w:tcW w:w="2816"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Kompleksowość projektu</w:t>
            </w:r>
          </w:p>
        </w:tc>
        <w:tc>
          <w:tcPr>
            <w:tcW w:w="6228" w:type="dxa"/>
            <w:shd w:val="clear" w:color="auto" w:fill="auto"/>
          </w:tcPr>
          <w:p w:rsidR="00486238" w:rsidRPr="00486238" w:rsidRDefault="00486238" w:rsidP="00486238">
            <w:pPr>
              <w:tabs>
                <w:tab w:val="left" w:pos="0"/>
              </w:tabs>
              <w:jc w:val="both"/>
              <w:rPr>
                <w:rFonts w:ascii="Myriad Pro" w:hAnsi="Myriad Pro"/>
                <w:sz w:val="20"/>
              </w:rPr>
            </w:pPr>
            <w:r w:rsidRPr="00486238">
              <w:rPr>
                <w:rFonts w:ascii="Myriad Pro" w:hAnsi="Myriad Pro"/>
                <w:sz w:val="20"/>
              </w:rPr>
              <w:t>W ramach kryterium oceniane będzie czy projekt przewiduje kompleksowe wsparcie placówek oświatowych różnych typów z obszaru co najmniej dwóch powiatów.</w:t>
            </w:r>
          </w:p>
          <w:p w:rsidR="00486238" w:rsidRPr="00486238" w:rsidRDefault="00486238" w:rsidP="00486238">
            <w:pPr>
              <w:spacing w:before="40" w:after="40"/>
              <w:rPr>
                <w:rFonts w:ascii="Myriad Pro" w:hAnsi="Myriad Pro"/>
                <w:sz w:val="20"/>
              </w:rPr>
            </w:pPr>
            <w:r w:rsidRPr="00486238">
              <w:rPr>
                <w:rFonts w:ascii="Myriad Pro" w:hAnsi="Myriad Pro"/>
                <w:sz w:val="20"/>
              </w:rPr>
              <w:t>Preferowane będą projekty cykliczne i długofalowe zakładające wsparcie dla jak największej liczby placówek różnych typów z obszaru co najmniej dwóch powiatów.</w:t>
            </w:r>
          </w:p>
        </w:tc>
        <w:tc>
          <w:tcPr>
            <w:tcW w:w="4556"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Skala punktów (1-3) Waga 6</w:t>
            </w:r>
          </w:p>
        </w:tc>
      </w:tr>
      <w:tr w:rsidR="00486238" w:rsidRPr="00486238" w:rsidTr="00486238">
        <w:trPr>
          <w:trHeight w:val="971"/>
          <w:jc w:val="center"/>
        </w:trPr>
        <w:tc>
          <w:tcPr>
            <w:tcW w:w="575" w:type="dxa"/>
          </w:tcPr>
          <w:p w:rsidR="00486238" w:rsidRPr="00486238" w:rsidRDefault="00486238" w:rsidP="00912095">
            <w:pPr>
              <w:pStyle w:val="Akapitzlist"/>
              <w:numPr>
                <w:ilvl w:val="0"/>
                <w:numId w:val="262"/>
              </w:numPr>
              <w:spacing w:before="40" w:after="40"/>
              <w:ind w:left="0" w:firstLine="0"/>
              <w:contextualSpacing w:val="0"/>
            </w:pPr>
          </w:p>
        </w:tc>
        <w:tc>
          <w:tcPr>
            <w:tcW w:w="2816"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Szczegółowy charakter projektu</w:t>
            </w:r>
          </w:p>
        </w:tc>
        <w:tc>
          <w:tcPr>
            <w:tcW w:w="6228" w:type="dxa"/>
            <w:shd w:val="clear" w:color="auto" w:fill="auto"/>
          </w:tcPr>
          <w:p w:rsidR="00486238" w:rsidRPr="00486238" w:rsidRDefault="00486238" w:rsidP="00486238">
            <w:pPr>
              <w:tabs>
                <w:tab w:val="left" w:pos="0"/>
              </w:tabs>
              <w:jc w:val="both"/>
              <w:rPr>
                <w:rFonts w:ascii="Myriad Pro" w:hAnsi="Myriad Pro"/>
                <w:sz w:val="20"/>
              </w:rPr>
            </w:pPr>
            <w:r w:rsidRPr="00486238">
              <w:rPr>
                <w:rFonts w:ascii="Myriad Pro" w:hAnsi="Myriad Pro"/>
                <w:sz w:val="20"/>
              </w:rPr>
              <w:t>Ocenie podlega ilość typów zajęć indywidualnej pracy z uczniem ze specjalnymi potrzebami edukacyjnymi, w tym z uczniem z niepełnosprawnością i z uczniem młodszym oraz bezpośrednie wsparcie uczniów, którzy mają trudności w spełnieniu wymagań edukacyjnych.</w:t>
            </w:r>
          </w:p>
          <w:p w:rsidR="00486238" w:rsidRPr="00486238" w:rsidRDefault="00486238" w:rsidP="00486238">
            <w:pPr>
              <w:spacing w:before="40" w:after="40"/>
              <w:rPr>
                <w:rFonts w:ascii="Myriad Pro" w:hAnsi="Myriad Pro"/>
                <w:sz w:val="20"/>
              </w:rPr>
            </w:pPr>
            <w:r w:rsidRPr="00486238">
              <w:rPr>
                <w:rFonts w:ascii="Myriad Pro" w:hAnsi="Myriad Pro"/>
                <w:sz w:val="20"/>
              </w:rPr>
              <w:t>Preferowane będą projekty kompleksowe, przyczyniające się do stworzenia w szkole warunków do prowadzenia wieloletniej indywidualizacji pracy z uczniem.</w:t>
            </w:r>
          </w:p>
        </w:tc>
        <w:tc>
          <w:tcPr>
            <w:tcW w:w="4556"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Skala punktów (1-3) Waga 4</w:t>
            </w:r>
          </w:p>
        </w:tc>
      </w:tr>
    </w:tbl>
    <w:p w:rsidR="00486238" w:rsidRPr="00486238" w:rsidRDefault="00486238" w:rsidP="00486238">
      <w:pPr>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4"/>
        <w:gridCol w:w="2825"/>
        <w:gridCol w:w="6217"/>
        <w:gridCol w:w="4599"/>
      </w:tblGrid>
      <w:tr w:rsidR="00486238" w:rsidRPr="00486238" w:rsidTr="00486238">
        <w:trPr>
          <w:jc w:val="center"/>
        </w:trPr>
        <w:tc>
          <w:tcPr>
            <w:tcW w:w="14175" w:type="dxa"/>
            <w:gridSpan w:val="4"/>
          </w:tcPr>
          <w:p w:rsidR="00486238" w:rsidRPr="00486238" w:rsidRDefault="00486238" w:rsidP="00486238">
            <w:pPr>
              <w:spacing w:before="40" w:after="40"/>
              <w:jc w:val="center"/>
              <w:rPr>
                <w:rFonts w:ascii="Myriad Pro" w:hAnsi="Myriad Pro"/>
                <w:b/>
                <w:sz w:val="20"/>
              </w:rPr>
            </w:pPr>
            <w:r w:rsidRPr="00486238">
              <w:rPr>
                <w:rFonts w:ascii="Myriad Pro" w:hAnsi="Myriad Pro"/>
                <w:b/>
                <w:sz w:val="20"/>
              </w:rPr>
              <w:lastRenderedPageBreak/>
              <w:t>Kryteria administracyjności</w:t>
            </w:r>
          </w:p>
        </w:tc>
      </w:tr>
      <w:tr w:rsidR="00486238" w:rsidRPr="00486238" w:rsidTr="00486238">
        <w:trPr>
          <w:jc w:val="center"/>
        </w:trPr>
        <w:tc>
          <w:tcPr>
            <w:tcW w:w="534"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L.p.</w:t>
            </w:r>
          </w:p>
        </w:tc>
        <w:tc>
          <w:tcPr>
            <w:tcW w:w="2825"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Nazwa kryterium</w:t>
            </w:r>
          </w:p>
        </w:tc>
        <w:tc>
          <w:tcPr>
            <w:tcW w:w="6217"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Definicja kryterium</w:t>
            </w:r>
          </w:p>
        </w:tc>
        <w:tc>
          <w:tcPr>
            <w:tcW w:w="4599"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Opis znaczenia kryterium</w:t>
            </w:r>
          </w:p>
        </w:tc>
      </w:tr>
      <w:tr w:rsidR="00486238" w:rsidRPr="00486238" w:rsidTr="00486238">
        <w:trPr>
          <w:jc w:val="center"/>
        </w:trPr>
        <w:tc>
          <w:tcPr>
            <w:tcW w:w="534"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1</w:t>
            </w:r>
          </w:p>
        </w:tc>
        <w:tc>
          <w:tcPr>
            <w:tcW w:w="2825"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2</w:t>
            </w:r>
          </w:p>
        </w:tc>
        <w:tc>
          <w:tcPr>
            <w:tcW w:w="6217"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3</w:t>
            </w:r>
          </w:p>
        </w:tc>
        <w:tc>
          <w:tcPr>
            <w:tcW w:w="4599"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4</w:t>
            </w:r>
          </w:p>
        </w:tc>
      </w:tr>
      <w:tr w:rsidR="00486238" w:rsidRPr="00486238" w:rsidTr="00486238">
        <w:trPr>
          <w:jc w:val="center"/>
        </w:trPr>
        <w:tc>
          <w:tcPr>
            <w:tcW w:w="534"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1.</w:t>
            </w:r>
          </w:p>
        </w:tc>
        <w:tc>
          <w:tcPr>
            <w:tcW w:w="2825" w:type="dxa"/>
          </w:tcPr>
          <w:p w:rsidR="00486238" w:rsidRPr="00486238" w:rsidRDefault="00486238" w:rsidP="00486238">
            <w:pPr>
              <w:spacing w:before="40" w:after="40"/>
              <w:rPr>
                <w:rFonts w:ascii="Myriad Pro" w:hAnsi="Myriad Pro"/>
                <w:sz w:val="20"/>
              </w:rPr>
            </w:pPr>
            <w:r w:rsidRPr="00486238">
              <w:rPr>
                <w:rFonts w:ascii="Myriad Pro" w:hAnsi="Myriad Pro" w:cs="Arial"/>
                <w:sz w:val="20"/>
              </w:rPr>
              <w:t>Intensywność wsparcia</w:t>
            </w:r>
          </w:p>
        </w:tc>
        <w:tc>
          <w:tcPr>
            <w:tcW w:w="6217" w:type="dxa"/>
          </w:tcPr>
          <w:p w:rsidR="00486238" w:rsidRPr="00486238" w:rsidRDefault="00486238" w:rsidP="00486238">
            <w:pPr>
              <w:spacing w:before="40" w:after="40"/>
              <w:rPr>
                <w:rFonts w:ascii="Myriad Pro" w:hAnsi="Myriad Pro"/>
                <w:sz w:val="20"/>
              </w:rPr>
            </w:pPr>
            <w:r w:rsidRPr="00486238">
              <w:rPr>
                <w:rFonts w:ascii="Myriad Pro" w:hAnsi="Myriad Pro" w:cs="Arial"/>
                <w:sz w:val="20"/>
              </w:rPr>
              <w:t xml:space="preserve">Wnioskowana kwota i poziom wsparcia są zgodne z zapisami </w:t>
            </w:r>
            <w:r w:rsidRPr="00486238">
              <w:rPr>
                <w:rFonts w:ascii="Myriad Pro" w:hAnsi="Myriad Pro" w:cs="Arial"/>
                <w:i/>
                <w:sz w:val="20"/>
              </w:rPr>
              <w:t>Regulaminu konkursu</w:t>
            </w:r>
            <w:r w:rsidRPr="00486238">
              <w:rPr>
                <w:rFonts w:ascii="Myriad Pro" w:hAnsi="Myriad Pro" w:cs="Arial"/>
                <w:sz w:val="20"/>
              </w:rPr>
              <w:t>.</w:t>
            </w:r>
          </w:p>
        </w:tc>
        <w:tc>
          <w:tcPr>
            <w:tcW w:w="4599" w:type="dxa"/>
          </w:tcPr>
          <w:p w:rsidR="00486238" w:rsidRPr="00486238" w:rsidRDefault="00486238" w:rsidP="00486238">
            <w:pPr>
              <w:spacing w:before="40" w:after="40"/>
              <w:jc w:val="both"/>
              <w:rPr>
                <w:rFonts w:ascii="Myriad Pro" w:hAnsi="Myriad Pro" w:cs="Arial"/>
                <w:sz w:val="20"/>
              </w:rPr>
            </w:pPr>
            <w:r w:rsidRPr="00486238">
              <w:rPr>
                <w:rFonts w:ascii="Myriad Pro" w:hAnsi="Myriad Pro" w:cs="Arial"/>
                <w:sz w:val="20"/>
              </w:rPr>
              <w:t>Spełnienie kryterium jest konieczne do przyznania dofinansowania.</w:t>
            </w:r>
          </w:p>
          <w:p w:rsidR="00486238" w:rsidRPr="00486238" w:rsidRDefault="00486238" w:rsidP="00486238">
            <w:pPr>
              <w:spacing w:before="40" w:after="40"/>
              <w:jc w:val="both"/>
              <w:rPr>
                <w:rFonts w:ascii="Myriad Pro" w:hAnsi="Myriad Pro" w:cs="Arial"/>
                <w:sz w:val="20"/>
              </w:rPr>
            </w:pPr>
            <w:r w:rsidRPr="00486238">
              <w:rPr>
                <w:rFonts w:ascii="Myriad Pro" w:hAnsi="Myriad Pro" w:cs="Arial"/>
                <w:sz w:val="20"/>
              </w:rPr>
              <w:t>Projekty niespełniające kryterium kierowane są do poprawy lub uzupełnienia.</w:t>
            </w:r>
          </w:p>
          <w:p w:rsidR="00486238" w:rsidRPr="00486238" w:rsidRDefault="00486238" w:rsidP="00486238">
            <w:pPr>
              <w:spacing w:before="40" w:after="40"/>
              <w:rPr>
                <w:rFonts w:ascii="Myriad Pro" w:hAnsi="Myriad Pro"/>
                <w:sz w:val="20"/>
              </w:rPr>
            </w:pPr>
            <w:r w:rsidRPr="00486238">
              <w:rPr>
                <w:rFonts w:ascii="Myriad Pro" w:hAnsi="Myriad Pro" w:cs="Arial"/>
                <w:sz w:val="20"/>
              </w:rPr>
              <w:t>Ocena spełniania kryterium polega na przypisaniu wartości logicznych „tak”, „nie”.</w:t>
            </w:r>
          </w:p>
        </w:tc>
      </w:tr>
      <w:tr w:rsidR="00486238" w:rsidRPr="00486238" w:rsidTr="00486238">
        <w:trPr>
          <w:jc w:val="center"/>
        </w:trPr>
        <w:tc>
          <w:tcPr>
            <w:tcW w:w="534" w:type="dxa"/>
          </w:tcPr>
          <w:p w:rsidR="00486238" w:rsidRPr="00486238" w:rsidRDefault="00486238" w:rsidP="00486238">
            <w:pPr>
              <w:spacing w:before="40" w:after="40"/>
              <w:rPr>
                <w:rFonts w:ascii="Myriad Pro" w:hAnsi="Myriad Pro"/>
                <w:sz w:val="20"/>
              </w:rPr>
            </w:pPr>
            <w:r w:rsidRPr="00486238">
              <w:rPr>
                <w:rFonts w:ascii="Myriad Pro" w:hAnsi="Myriad Pro"/>
                <w:sz w:val="20"/>
              </w:rPr>
              <w:t>2.</w:t>
            </w:r>
          </w:p>
        </w:tc>
        <w:tc>
          <w:tcPr>
            <w:tcW w:w="2825" w:type="dxa"/>
          </w:tcPr>
          <w:p w:rsidR="00486238" w:rsidRPr="00486238" w:rsidRDefault="00486238" w:rsidP="00486238">
            <w:pPr>
              <w:spacing w:before="40" w:after="40"/>
              <w:rPr>
                <w:rFonts w:ascii="Myriad Pro" w:hAnsi="Myriad Pro"/>
                <w:sz w:val="20"/>
              </w:rPr>
            </w:pPr>
            <w:r w:rsidRPr="00486238">
              <w:rPr>
                <w:rFonts w:ascii="Myriad Pro" w:hAnsi="Myriad Pro"/>
                <w:sz w:val="20"/>
              </w:rPr>
              <w:t>Zgodność z kwalifikowalnością wydatków.</w:t>
            </w:r>
          </w:p>
        </w:tc>
        <w:tc>
          <w:tcPr>
            <w:tcW w:w="6217" w:type="dxa"/>
          </w:tcPr>
          <w:p w:rsidR="00486238" w:rsidRPr="00486238" w:rsidRDefault="00486238" w:rsidP="00486238">
            <w:pPr>
              <w:spacing w:before="40" w:after="40"/>
              <w:jc w:val="both"/>
              <w:rPr>
                <w:rFonts w:ascii="Myriad Pro" w:hAnsi="Myriad Pro"/>
                <w:sz w:val="20"/>
              </w:rPr>
            </w:pPr>
            <w:r w:rsidRPr="00486238">
              <w:rPr>
                <w:rFonts w:ascii="Myriad Pro" w:hAnsi="Myriad Pro"/>
                <w:sz w:val="20"/>
              </w:rPr>
              <w:t xml:space="preserve">Wydatki w projekcie są zgodne z </w:t>
            </w:r>
            <w:r w:rsidRPr="00486238">
              <w:rPr>
                <w:rFonts w:ascii="Myriad Pro" w:eastAsia="Times New Roman" w:hAnsi="Myriad Pro" w:cs="Times New Roman"/>
                <w:i/>
                <w:sz w:val="20"/>
                <w:lang w:eastAsia="pl-PL"/>
              </w:rPr>
              <w:t>Wytycznymi w zakresie kwalifikowalności wydatków Europejskiego Funduszu Rozwoju Regionalnego, Europejskiego Funduszu Społecznego oraz Funduszu Spójności na lata  2014-2020</w:t>
            </w:r>
            <w:r w:rsidRPr="00486238">
              <w:rPr>
                <w:rFonts w:ascii="Myriad Pro" w:eastAsia="Times New Roman" w:hAnsi="Myriad Pro" w:cs="Times New Roman"/>
                <w:sz w:val="20"/>
                <w:lang w:eastAsia="pl-PL"/>
              </w:rPr>
              <w:t xml:space="preserve"> oraz</w:t>
            </w:r>
            <w:r w:rsidRPr="00486238">
              <w:rPr>
                <w:rFonts w:ascii="Myriad Pro" w:hAnsi="Myriad Pro"/>
                <w:sz w:val="20"/>
              </w:rPr>
              <w:t xml:space="preserve"> z </w:t>
            </w:r>
            <w:r w:rsidRPr="00486238">
              <w:rPr>
                <w:rFonts w:ascii="Myriad Pro" w:hAnsi="Myriad Pro"/>
                <w:i/>
                <w:sz w:val="20"/>
              </w:rPr>
              <w:t xml:space="preserve">Wytycznymi w zakresie realizacji przedsięwzięć z udziałem środków Europejskiego Funduszu Społecznego </w:t>
            </w:r>
            <w:r w:rsidRPr="00486238">
              <w:rPr>
                <w:rFonts w:ascii="Myriad Pro" w:hAnsi="Myriad Pro"/>
                <w:i/>
                <w:sz w:val="20"/>
              </w:rPr>
              <w:br/>
              <w:t>w obszarze edukacji na lata 2014-2020</w:t>
            </w:r>
            <w:r w:rsidRPr="00486238">
              <w:rPr>
                <w:rFonts w:ascii="Myriad Pro" w:hAnsi="Myriad Pro"/>
                <w:sz w:val="20"/>
              </w:rPr>
              <w:t>.</w:t>
            </w:r>
          </w:p>
          <w:p w:rsidR="00486238" w:rsidRPr="00486238" w:rsidRDefault="00486238" w:rsidP="00486238">
            <w:pPr>
              <w:spacing w:before="40" w:after="40"/>
              <w:rPr>
                <w:rFonts w:ascii="Myriad Pro" w:eastAsia="Times New Roman" w:hAnsi="Myriad Pro"/>
                <w:sz w:val="20"/>
                <w:lang w:eastAsia="pl-PL"/>
              </w:rPr>
            </w:pPr>
          </w:p>
          <w:p w:rsidR="00486238" w:rsidRPr="00486238" w:rsidRDefault="00486238" w:rsidP="00486238">
            <w:pPr>
              <w:spacing w:before="40" w:after="40"/>
              <w:rPr>
                <w:rFonts w:ascii="Myriad Pro" w:eastAsia="Times New Roman" w:hAnsi="Myriad Pro"/>
                <w:sz w:val="20"/>
                <w:lang w:eastAsia="pl-PL"/>
              </w:rPr>
            </w:pPr>
            <w:r w:rsidRPr="00486238">
              <w:rPr>
                <w:rFonts w:ascii="Myriad Pro" w:eastAsia="Times New Roman" w:hAnsi="Myriad Pro"/>
                <w:sz w:val="20"/>
                <w:lang w:eastAsia="pl-PL"/>
              </w:rPr>
              <w:t xml:space="preserve">Planowane wydatki są uzasadnione, niezbędne, racjonalne i adekwatne do zakresu merytorycznego projektu w tym opisu grupy docelowej i planowanego wsparcia. </w:t>
            </w:r>
          </w:p>
          <w:p w:rsidR="00486238" w:rsidRPr="00486238" w:rsidRDefault="00486238" w:rsidP="00486238">
            <w:pPr>
              <w:spacing w:before="40" w:after="40"/>
              <w:rPr>
                <w:rFonts w:ascii="Myriad Pro" w:eastAsia="Times New Roman" w:hAnsi="Myriad Pro"/>
                <w:sz w:val="20"/>
                <w:lang w:eastAsia="pl-PL"/>
              </w:rPr>
            </w:pPr>
          </w:p>
          <w:p w:rsidR="00486238" w:rsidRPr="008B14F4" w:rsidRDefault="00486238" w:rsidP="00486238">
            <w:pPr>
              <w:spacing w:before="40" w:after="40"/>
              <w:rPr>
                <w:rFonts w:ascii="Myriad Pro" w:eastAsia="Times New Roman" w:hAnsi="Myriad Pro"/>
                <w:sz w:val="20"/>
                <w:lang w:eastAsia="pl-PL"/>
              </w:rPr>
            </w:pPr>
            <w:r w:rsidRPr="00486238">
              <w:rPr>
                <w:rFonts w:ascii="Myriad Pro" w:eastAsia="Times New Roman" w:hAnsi="Myriad Pro"/>
                <w:sz w:val="20"/>
                <w:lang w:eastAsia="pl-PL"/>
              </w:rPr>
              <w:t xml:space="preserve">Wydatki założone w projekcie są zgodne z katalogiem wydatków, limitami oraz zasadami kwalifikowalności określonymi w </w:t>
            </w:r>
            <w:r w:rsidRPr="00486238">
              <w:rPr>
                <w:rFonts w:ascii="Myriad Pro" w:eastAsia="Times New Roman" w:hAnsi="Myriad Pro"/>
                <w:i/>
                <w:sz w:val="20"/>
                <w:lang w:eastAsia="pl-PL"/>
              </w:rPr>
              <w:t xml:space="preserve">Regulaminie konkursu </w:t>
            </w:r>
            <w:r w:rsidRPr="00486238">
              <w:rPr>
                <w:rFonts w:ascii="Myriad Pro" w:eastAsia="Times New Roman" w:hAnsi="Myriad Pro"/>
                <w:sz w:val="20"/>
                <w:lang w:eastAsia="pl-PL"/>
              </w:rPr>
              <w:t xml:space="preserve">(jeśli dotyczy). </w:t>
            </w:r>
          </w:p>
          <w:p w:rsidR="00486238" w:rsidRPr="00486238" w:rsidRDefault="00486238" w:rsidP="00486238">
            <w:pPr>
              <w:spacing w:before="40" w:after="40"/>
              <w:rPr>
                <w:rFonts w:ascii="Myriad Pro" w:hAnsi="Myriad Pro"/>
                <w:sz w:val="20"/>
              </w:rPr>
            </w:pPr>
            <w:r w:rsidRPr="00486238">
              <w:rPr>
                <w:rFonts w:ascii="Myriad Pro" w:hAnsi="Myriad Pro"/>
                <w:sz w:val="20"/>
              </w:rPr>
              <w:t xml:space="preserve">Poziom wydatków w ramach </w:t>
            </w:r>
            <w:r w:rsidRPr="00486238">
              <w:rPr>
                <w:rFonts w:ascii="Myriad Pro" w:hAnsi="Myriad Pro"/>
                <w:i/>
                <w:sz w:val="20"/>
              </w:rPr>
              <w:t>cross-</w:t>
            </w:r>
            <w:proofErr w:type="spellStart"/>
            <w:r w:rsidRPr="00486238">
              <w:rPr>
                <w:rFonts w:ascii="Myriad Pro" w:hAnsi="Myriad Pro"/>
                <w:i/>
                <w:sz w:val="20"/>
              </w:rPr>
              <w:t>financingu</w:t>
            </w:r>
            <w:proofErr w:type="spellEnd"/>
            <w:r w:rsidRPr="00486238">
              <w:rPr>
                <w:rFonts w:ascii="Myriad Pro" w:hAnsi="Myriad Pro"/>
                <w:sz w:val="20"/>
              </w:rPr>
              <w:t xml:space="preserve"> oraz środków trwałych jest zgodny z poziomem tych wydatków wskazanym w </w:t>
            </w:r>
            <w:r w:rsidRPr="00486238">
              <w:rPr>
                <w:rFonts w:ascii="Myriad Pro" w:hAnsi="Myriad Pro"/>
                <w:i/>
                <w:sz w:val="20"/>
              </w:rPr>
              <w:t>Regulaminie konkursu</w:t>
            </w:r>
            <w:r w:rsidRPr="00486238">
              <w:rPr>
                <w:rFonts w:ascii="Myriad Pro" w:hAnsi="Myriad Pro"/>
                <w:sz w:val="20"/>
              </w:rPr>
              <w:t>.</w:t>
            </w:r>
          </w:p>
        </w:tc>
        <w:tc>
          <w:tcPr>
            <w:tcW w:w="4599" w:type="dxa"/>
          </w:tcPr>
          <w:p w:rsidR="00486238" w:rsidRPr="00486238" w:rsidRDefault="00486238" w:rsidP="00486238">
            <w:pPr>
              <w:spacing w:before="40" w:after="40"/>
              <w:rPr>
                <w:rFonts w:ascii="Myriad Pro" w:hAnsi="Myriad Pro"/>
                <w:sz w:val="20"/>
              </w:rPr>
            </w:pPr>
            <w:r w:rsidRPr="00486238">
              <w:rPr>
                <w:rFonts w:ascii="Myriad Pro" w:hAnsi="Myriad Pro"/>
                <w:sz w:val="20"/>
              </w:rPr>
              <w:t>Spełnienie kryterium jest konieczne do przyznania dofinansowania.</w:t>
            </w:r>
          </w:p>
          <w:p w:rsidR="00486238" w:rsidRPr="00486238" w:rsidRDefault="00486238" w:rsidP="00486238">
            <w:pPr>
              <w:spacing w:before="40" w:after="40"/>
              <w:rPr>
                <w:rFonts w:ascii="Myriad Pro" w:hAnsi="Myriad Pro"/>
                <w:sz w:val="20"/>
              </w:rPr>
            </w:pPr>
            <w:r w:rsidRPr="00486238">
              <w:rPr>
                <w:rFonts w:ascii="Myriad Pro" w:hAnsi="Myriad Pro"/>
                <w:sz w:val="20"/>
              </w:rPr>
              <w:t>Projekty niespełniające kryterium kierowane są do poprawy lub uzupełnienia.</w:t>
            </w:r>
          </w:p>
          <w:p w:rsidR="00486238" w:rsidRPr="00486238" w:rsidRDefault="00486238" w:rsidP="00486238">
            <w:pPr>
              <w:spacing w:before="40" w:after="40"/>
              <w:rPr>
                <w:rFonts w:ascii="Myriad Pro" w:hAnsi="Myriad Pro"/>
                <w:sz w:val="20"/>
              </w:rPr>
            </w:pPr>
          </w:p>
          <w:p w:rsidR="00486238" w:rsidRPr="00486238" w:rsidRDefault="00486238" w:rsidP="00486238">
            <w:pPr>
              <w:spacing w:before="40" w:after="40"/>
              <w:jc w:val="both"/>
              <w:rPr>
                <w:rFonts w:ascii="Myriad Pro" w:hAnsi="Myriad Pro" w:cs="Arial"/>
                <w:sz w:val="20"/>
              </w:rPr>
            </w:pPr>
            <w:r w:rsidRPr="00486238">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486238">
              <w:rPr>
                <w:rFonts w:ascii="Myriad Pro" w:hAnsi="Myriad Pro" w:cs="Arial"/>
                <w:i/>
                <w:sz w:val="20"/>
              </w:rPr>
              <w:t>SOOP RPO WZ 2014-2020</w:t>
            </w:r>
            <w:r w:rsidRPr="00486238">
              <w:rPr>
                <w:rFonts w:ascii="Myriad Pro" w:hAnsi="Myriad Pro" w:cs="Arial"/>
                <w:sz w:val="20"/>
              </w:rPr>
              <w:t xml:space="preserve">, </w:t>
            </w:r>
            <w:r w:rsidRPr="00486238">
              <w:rPr>
                <w:rFonts w:ascii="Myriad Pro" w:eastAsia="MyriadPro-Regular" w:hAnsi="Myriad Pro" w:cs="Arial"/>
                <w:i/>
                <w:sz w:val="20"/>
              </w:rPr>
              <w:t xml:space="preserve">Wytycznych  </w:t>
            </w:r>
            <w:r w:rsidRPr="00486238">
              <w:rPr>
                <w:rFonts w:ascii="Myriad Pro" w:eastAsia="MyriadPro-Regular" w:hAnsi="Myriad Pro" w:cs="Arial"/>
                <w:i/>
                <w:sz w:val="20"/>
              </w:rPr>
              <w:br/>
              <w:t xml:space="preserve">w zakresie kwalifikowalności wydatków w ramach Europejskiego Funduszu Rozwoju Regionalnego, Europejskiego Funduszu Społecznego oraz Funduszu Spójności na lata 2014-2020  oraz </w:t>
            </w:r>
            <w:r w:rsidRPr="00486238">
              <w:rPr>
                <w:rFonts w:ascii="Myriad Pro" w:eastAsia="MyriadPro-Regular" w:hAnsi="Myriad Pro" w:cs="Arial"/>
                <w:sz w:val="20"/>
              </w:rPr>
              <w:t xml:space="preserve"> </w:t>
            </w:r>
            <w:r w:rsidRPr="00486238">
              <w:rPr>
                <w:rFonts w:ascii="Myriad Pro" w:hAnsi="Myriad Pro" w:cs="Arial"/>
                <w:sz w:val="20"/>
              </w:rPr>
              <w:t xml:space="preserve"> właściwych </w:t>
            </w:r>
            <w:r w:rsidRPr="00486238">
              <w:rPr>
                <w:rFonts w:ascii="Myriad Pro" w:eastAsia="MyriadPro-Regular" w:hAnsi="Myriad Pro" w:cs="Arial"/>
                <w:i/>
                <w:sz w:val="20"/>
              </w:rPr>
              <w:t xml:space="preserve">Wytycznych obszarowych, </w:t>
            </w:r>
            <w:r w:rsidRPr="00486238">
              <w:rPr>
                <w:rFonts w:ascii="Myriad Pro" w:hAnsi="Myriad Pro" w:cs="Arial"/>
                <w:sz w:val="20"/>
              </w:rPr>
              <w:t>mających wpływ na założenia dotyczące kwalifikowalności wydatków.</w:t>
            </w:r>
          </w:p>
          <w:p w:rsidR="00486238" w:rsidRPr="00486238" w:rsidRDefault="00486238" w:rsidP="00486238">
            <w:pPr>
              <w:spacing w:before="40" w:after="40"/>
              <w:rPr>
                <w:rFonts w:ascii="Myriad Pro" w:hAnsi="Myriad Pro"/>
                <w:sz w:val="20"/>
              </w:rPr>
            </w:pPr>
            <w:r w:rsidRPr="00486238">
              <w:rPr>
                <w:rFonts w:ascii="Myriad Pro" w:hAnsi="Myriad Pro"/>
                <w:sz w:val="20"/>
              </w:rPr>
              <w:t>Ocena spełniania kryterium polega na przypisaniu wartości logicznych „tak”, „nie”.</w:t>
            </w:r>
          </w:p>
        </w:tc>
      </w:tr>
      <w:tr w:rsidR="00486238" w:rsidRPr="00486238" w:rsidTr="00486238">
        <w:trPr>
          <w:jc w:val="center"/>
        </w:trPr>
        <w:tc>
          <w:tcPr>
            <w:tcW w:w="534" w:type="dxa"/>
          </w:tcPr>
          <w:p w:rsidR="00486238" w:rsidRPr="00486238" w:rsidRDefault="00486238" w:rsidP="00486238">
            <w:pPr>
              <w:spacing w:before="40" w:after="40"/>
              <w:rPr>
                <w:rFonts w:ascii="Myriad Pro" w:hAnsi="Myriad Pro"/>
                <w:sz w:val="20"/>
              </w:rPr>
            </w:pPr>
            <w:r w:rsidRPr="00486238">
              <w:rPr>
                <w:rFonts w:ascii="Myriad Pro" w:hAnsi="Myriad Pro"/>
                <w:sz w:val="20"/>
              </w:rPr>
              <w:t>3.</w:t>
            </w:r>
          </w:p>
        </w:tc>
        <w:tc>
          <w:tcPr>
            <w:tcW w:w="2825" w:type="dxa"/>
          </w:tcPr>
          <w:p w:rsidR="00486238" w:rsidRPr="00486238" w:rsidRDefault="00486238" w:rsidP="00486238">
            <w:pPr>
              <w:spacing w:before="40" w:after="40"/>
              <w:rPr>
                <w:rFonts w:ascii="Myriad Pro" w:hAnsi="Myriad Pro"/>
                <w:sz w:val="20"/>
                <w:highlight w:val="yellow"/>
              </w:rPr>
            </w:pPr>
            <w:r w:rsidRPr="00486238">
              <w:rPr>
                <w:rFonts w:ascii="Myriad Pro" w:eastAsia="MyriadPro-Regular" w:hAnsi="Myriad Pro" w:cs="Arial"/>
                <w:sz w:val="20"/>
              </w:rPr>
              <w:t>Zgodność z warunkami realizacji wsparcia.</w:t>
            </w:r>
          </w:p>
        </w:tc>
        <w:tc>
          <w:tcPr>
            <w:tcW w:w="6217" w:type="dxa"/>
          </w:tcPr>
          <w:p w:rsidR="00486238" w:rsidRPr="00486238" w:rsidRDefault="00486238" w:rsidP="00486238">
            <w:pPr>
              <w:spacing w:before="40" w:after="40"/>
              <w:jc w:val="both"/>
              <w:rPr>
                <w:rFonts w:ascii="Myriad Pro" w:hAnsi="Myriad Pro"/>
                <w:sz w:val="20"/>
              </w:rPr>
            </w:pPr>
            <w:r w:rsidRPr="00486238">
              <w:rPr>
                <w:rFonts w:ascii="Myriad Pro" w:eastAsia="MyriadPro-Regular" w:hAnsi="Myriad Pro" w:cs="Arial"/>
                <w:sz w:val="20"/>
              </w:rPr>
              <w:t>Wnio</w:t>
            </w:r>
            <w:r w:rsidR="004220E6">
              <w:rPr>
                <w:rFonts w:ascii="Myriad Pro" w:eastAsia="MyriadPro-Regular" w:hAnsi="Myriad Pro" w:cs="Arial"/>
                <w:sz w:val="20"/>
              </w:rPr>
              <w:t xml:space="preserve">sek został sporządzony zgodnie </w:t>
            </w:r>
            <w:r w:rsidRPr="00486238">
              <w:rPr>
                <w:rFonts w:ascii="Myriad Pro" w:eastAsia="MyriadPro-Regular" w:hAnsi="Myriad Pro" w:cs="Arial"/>
                <w:sz w:val="20"/>
              </w:rPr>
              <w:t xml:space="preserve">z uwarunkowaniami realizacji wsparcia określonymi we właściwych wytycznych obszarowych oraz z zasadami realizacji wsparcia wskazanymi przez IOK   w części 5.3 </w:t>
            </w:r>
            <w:r w:rsidRPr="00486238">
              <w:rPr>
                <w:rFonts w:ascii="Myriad Pro" w:eastAsia="MyriadPro-Regular" w:hAnsi="Myriad Pro" w:cs="Arial"/>
                <w:i/>
                <w:sz w:val="20"/>
              </w:rPr>
              <w:t xml:space="preserve">Regulaminu konkursu </w:t>
            </w:r>
            <w:r w:rsidRPr="00486238">
              <w:rPr>
                <w:rFonts w:ascii="Myriad Pro" w:eastAsia="MyriadPro-Regular" w:hAnsi="Myriad Pro" w:cs="Arial"/>
                <w:sz w:val="20"/>
              </w:rPr>
              <w:t>(np. zasady realizacji danej formy wsparcia)</w:t>
            </w:r>
            <w:r w:rsidRPr="00486238">
              <w:rPr>
                <w:rFonts w:ascii="Myriad Pro" w:eastAsia="MyriadPro-Regular" w:hAnsi="Myriad Pro" w:cs="Arial"/>
                <w:i/>
                <w:sz w:val="20"/>
              </w:rPr>
              <w:t>.</w:t>
            </w:r>
          </w:p>
        </w:tc>
        <w:tc>
          <w:tcPr>
            <w:tcW w:w="4599" w:type="dxa"/>
          </w:tcPr>
          <w:p w:rsidR="00486238" w:rsidRPr="00486238" w:rsidRDefault="00486238" w:rsidP="00486238">
            <w:pPr>
              <w:spacing w:before="40" w:after="40"/>
              <w:rPr>
                <w:rFonts w:ascii="Myriad Pro" w:hAnsi="Myriad Pro"/>
                <w:sz w:val="20"/>
              </w:rPr>
            </w:pPr>
            <w:r w:rsidRPr="00486238">
              <w:rPr>
                <w:rFonts w:ascii="Myriad Pro" w:hAnsi="Myriad Pro"/>
                <w:sz w:val="20"/>
              </w:rPr>
              <w:t>Spełnienie kryterium jest konieczne do przyznania dofinansowania.</w:t>
            </w:r>
          </w:p>
          <w:p w:rsidR="00486238" w:rsidRPr="00486238" w:rsidRDefault="00486238" w:rsidP="00486238">
            <w:pPr>
              <w:spacing w:before="40" w:after="40"/>
              <w:rPr>
                <w:rFonts w:ascii="Myriad Pro" w:hAnsi="Myriad Pro"/>
                <w:sz w:val="20"/>
              </w:rPr>
            </w:pPr>
            <w:r w:rsidRPr="00486238">
              <w:rPr>
                <w:rFonts w:ascii="Myriad Pro" w:hAnsi="Myriad Pro"/>
                <w:sz w:val="20"/>
              </w:rPr>
              <w:t>Projekty niespełniające kryterium kierowane są do poprawy lub uzupełnienia.</w:t>
            </w:r>
          </w:p>
          <w:p w:rsidR="00486238" w:rsidRPr="00486238" w:rsidRDefault="00486238" w:rsidP="00486238">
            <w:pPr>
              <w:spacing w:before="40" w:after="40"/>
              <w:jc w:val="both"/>
              <w:rPr>
                <w:rFonts w:ascii="Myriad Pro" w:hAnsi="Myriad Pro"/>
                <w:sz w:val="20"/>
              </w:rPr>
            </w:pPr>
            <w:r w:rsidRPr="00486238">
              <w:rPr>
                <w:rFonts w:ascii="Myriad Pro" w:hAnsi="Myriad Pro" w:cs="Arial"/>
                <w:sz w:val="20"/>
              </w:rPr>
              <w:t xml:space="preserve">Za zgodą IP, na etapie realizacji projektu, dopuszcza się możliwość  odstępstwa od  </w:t>
            </w:r>
            <w:r w:rsidRPr="00486238">
              <w:rPr>
                <w:rFonts w:ascii="Myriad Pro" w:hAnsi="Myriad Pro" w:cs="Arial"/>
                <w:sz w:val="20"/>
              </w:rPr>
              <w:lastRenderedPageBreak/>
              <w:t xml:space="preserve">zapisów Regulaminu konkursu w zakresie spełnienia przedmiotowego kryterium z uwagi na zmiany m.in. </w:t>
            </w:r>
            <w:r w:rsidRPr="00486238">
              <w:rPr>
                <w:rFonts w:ascii="Myriad Pro" w:hAnsi="Myriad Pro" w:cs="Arial"/>
                <w:i/>
                <w:sz w:val="20"/>
              </w:rPr>
              <w:t>RPO WZ 2014-2020</w:t>
            </w:r>
            <w:r w:rsidRPr="00486238">
              <w:rPr>
                <w:rFonts w:ascii="Myriad Pro" w:hAnsi="Myriad Pro" w:cs="Arial"/>
                <w:sz w:val="20"/>
              </w:rPr>
              <w:t xml:space="preserve">, przepisów prawa, </w:t>
            </w:r>
            <w:r w:rsidRPr="00486238">
              <w:rPr>
                <w:rFonts w:ascii="Myriad Pro" w:hAnsi="Myriad Pro" w:cs="Arial"/>
                <w:i/>
                <w:sz w:val="20"/>
              </w:rPr>
              <w:t>SOOP RPO WZ 2014-2020</w:t>
            </w:r>
            <w:r w:rsidRPr="00486238">
              <w:rPr>
                <w:rFonts w:ascii="Myriad Pro" w:hAnsi="Myriad Pro" w:cs="Arial"/>
                <w:sz w:val="20"/>
              </w:rPr>
              <w:t xml:space="preserve">, </w:t>
            </w:r>
            <w:r w:rsidRPr="00486238">
              <w:rPr>
                <w:rFonts w:ascii="Myriad Pro" w:eastAsia="MyriadPro-Regular" w:hAnsi="Myriad Pro" w:cs="Arial"/>
                <w:sz w:val="20"/>
              </w:rPr>
              <w:t>właściwych</w:t>
            </w:r>
            <w:r w:rsidRPr="00486238">
              <w:rPr>
                <w:rFonts w:ascii="Myriad Pro" w:eastAsia="MyriadPro-Regular" w:hAnsi="Myriad Pro" w:cs="Arial"/>
                <w:i/>
                <w:sz w:val="20"/>
              </w:rPr>
              <w:t xml:space="preserve"> Wytycznych obszarowych </w:t>
            </w:r>
            <w:r w:rsidRPr="00486238">
              <w:rPr>
                <w:rFonts w:ascii="Myriad Pro" w:hAnsi="Myriad Pro" w:cs="Arial"/>
                <w:sz w:val="20"/>
              </w:rPr>
              <w:t>mających wpływ na założenia dotyczące uwarunkowań realizacji wsparcia.</w:t>
            </w:r>
          </w:p>
          <w:p w:rsidR="00486238" w:rsidRPr="00486238" w:rsidRDefault="00486238" w:rsidP="00486238">
            <w:pPr>
              <w:spacing w:before="40" w:after="40"/>
              <w:rPr>
                <w:rFonts w:ascii="Myriad Pro" w:hAnsi="Myriad Pro"/>
                <w:sz w:val="20"/>
              </w:rPr>
            </w:pPr>
            <w:r w:rsidRPr="00486238">
              <w:rPr>
                <w:rFonts w:ascii="Myriad Pro" w:hAnsi="Myriad Pro"/>
                <w:sz w:val="20"/>
              </w:rPr>
              <w:t>Ocena spełniania kryterium polega na przypisaniu wartości logicznych „tak”, „nie”.</w:t>
            </w:r>
          </w:p>
        </w:tc>
      </w:tr>
      <w:tr w:rsidR="00486238" w:rsidRPr="00486238" w:rsidTr="00486238">
        <w:trPr>
          <w:jc w:val="center"/>
        </w:trPr>
        <w:tc>
          <w:tcPr>
            <w:tcW w:w="534" w:type="dxa"/>
          </w:tcPr>
          <w:p w:rsidR="00486238" w:rsidRPr="00486238" w:rsidRDefault="00486238" w:rsidP="00486238">
            <w:pPr>
              <w:spacing w:before="40" w:after="40"/>
              <w:rPr>
                <w:rFonts w:ascii="Myriad Pro" w:hAnsi="Myriad Pro"/>
                <w:sz w:val="20"/>
              </w:rPr>
            </w:pPr>
            <w:r w:rsidRPr="00486238">
              <w:rPr>
                <w:rFonts w:ascii="Myriad Pro" w:hAnsi="Myriad Pro"/>
                <w:sz w:val="20"/>
              </w:rPr>
              <w:lastRenderedPageBreak/>
              <w:t xml:space="preserve">4. </w:t>
            </w:r>
          </w:p>
        </w:tc>
        <w:tc>
          <w:tcPr>
            <w:tcW w:w="2825" w:type="dxa"/>
          </w:tcPr>
          <w:p w:rsidR="00486238" w:rsidRPr="00486238" w:rsidRDefault="00486238" w:rsidP="00486238">
            <w:pPr>
              <w:spacing w:before="40" w:after="40"/>
              <w:rPr>
                <w:rFonts w:ascii="Myriad Pro" w:eastAsia="MyriadPro-Regular" w:hAnsi="Myriad Pro" w:cs="Arial"/>
                <w:sz w:val="20"/>
              </w:rPr>
            </w:pPr>
            <w:r w:rsidRPr="00486238">
              <w:rPr>
                <w:rFonts w:ascii="Myriad Pro" w:hAnsi="Myriad Pro" w:cs="Arial"/>
                <w:sz w:val="20"/>
              </w:rPr>
              <w:t>Spójność i kompletność zapisów</w:t>
            </w:r>
          </w:p>
        </w:tc>
        <w:tc>
          <w:tcPr>
            <w:tcW w:w="6217" w:type="dxa"/>
          </w:tcPr>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Wniosek jest spójny i kompletny w odniesieniu do dokonanej oceny.</w:t>
            </w:r>
          </w:p>
          <w:p w:rsidR="00486238" w:rsidRPr="00486238" w:rsidRDefault="00486238" w:rsidP="00486238">
            <w:pPr>
              <w:spacing w:before="40" w:after="40"/>
              <w:rPr>
                <w:rFonts w:ascii="Myriad Pro" w:hAnsi="Myriad Pro"/>
                <w:sz w:val="20"/>
              </w:rPr>
            </w:pPr>
          </w:p>
        </w:tc>
        <w:tc>
          <w:tcPr>
            <w:tcW w:w="4599" w:type="dxa"/>
          </w:tcPr>
          <w:p w:rsidR="00486238" w:rsidRPr="00486238" w:rsidRDefault="00486238" w:rsidP="00486238">
            <w:pPr>
              <w:spacing w:before="40" w:after="40"/>
              <w:jc w:val="both"/>
              <w:rPr>
                <w:rFonts w:ascii="Myriad Pro" w:hAnsi="Myriad Pro" w:cs="Arial"/>
                <w:sz w:val="20"/>
              </w:rPr>
            </w:pPr>
            <w:r w:rsidRPr="00486238">
              <w:rPr>
                <w:rFonts w:ascii="Myriad Pro" w:hAnsi="Myriad Pro" w:cs="Arial"/>
                <w:sz w:val="20"/>
              </w:rPr>
              <w:t>Spełnienie kryterium jest konieczne do przyznania dofinansowania.</w:t>
            </w:r>
          </w:p>
          <w:p w:rsidR="00486238" w:rsidRPr="00486238" w:rsidRDefault="00486238" w:rsidP="00486238">
            <w:pPr>
              <w:spacing w:before="40" w:after="40"/>
              <w:jc w:val="both"/>
              <w:rPr>
                <w:rFonts w:ascii="Myriad Pro" w:hAnsi="Myriad Pro" w:cs="Arial"/>
                <w:sz w:val="20"/>
              </w:rPr>
            </w:pPr>
            <w:r w:rsidRPr="00486238">
              <w:rPr>
                <w:rFonts w:ascii="Myriad Pro" w:hAnsi="Myriad Pro" w:cs="Arial"/>
                <w:sz w:val="20"/>
              </w:rPr>
              <w:t>Projekty niespełniające kryterium kierowane są do poprawy lub uzupełnienia.</w:t>
            </w:r>
          </w:p>
          <w:p w:rsidR="00486238" w:rsidRPr="00486238" w:rsidRDefault="00486238" w:rsidP="00486238">
            <w:pPr>
              <w:spacing w:before="40" w:after="40"/>
              <w:rPr>
                <w:rFonts w:ascii="Myriad Pro" w:hAnsi="Myriad Pro"/>
                <w:sz w:val="20"/>
              </w:rPr>
            </w:pPr>
            <w:r w:rsidRPr="00486238">
              <w:rPr>
                <w:rFonts w:ascii="Myriad Pro" w:hAnsi="Myriad Pro" w:cs="Arial"/>
                <w:sz w:val="20"/>
              </w:rPr>
              <w:t>Ocena spełniania kryterium polega na przypisaniu wartości logicznych „tak”, „nie.</w:t>
            </w:r>
          </w:p>
        </w:tc>
      </w:tr>
    </w:tbl>
    <w:p w:rsidR="00486238" w:rsidRPr="00486238" w:rsidRDefault="00486238" w:rsidP="00486238"/>
    <w:p w:rsidR="008A521C" w:rsidRPr="00EC5492" w:rsidRDefault="008A521C" w:rsidP="008A521C">
      <w:pPr>
        <w:jc w:val="center"/>
        <w:rPr>
          <w:rFonts w:ascii="Myriad Pro" w:hAnsi="Myriad Pro" w:cs="Arial"/>
          <w:b/>
          <w:bCs/>
          <w:sz w:val="20"/>
        </w:rPr>
      </w:pPr>
      <w:r>
        <w:rPr>
          <w:rFonts w:ascii="Myriad Pro" w:eastAsiaTheme="majorEastAsia" w:hAnsi="Myriad Pro" w:cstheme="majorBidi"/>
          <w:b/>
          <w:bCs/>
          <w:sz w:val="20"/>
        </w:rPr>
        <w:t xml:space="preserve">Kryteria szczegółowe przyjęte Uchwałą Nr </w:t>
      </w:r>
      <w:r w:rsidR="00DC7372" w:rsidRPr="00C66F1A">
        <w:rPr>
          <w:rFonts w:ascii="Myriad Pro" w:eastAsiaTheme="majorEastAsia" w:hAnsi="Myriad Pro" w:cstheme="majorBidi"/>
          <w:b/>
          <w:bCs/>
          <w:sz w:val="20"/>
        </w:rPr>
        <w:t>6</w:t>
      </w:r>
      <w:r w:rsidR="00C66F1A" w:rsidRPr="00C66F1A">
        <w:rPr>
          <w:rFonts w:ascii="Myriad Pro" w:eastAsiaTheme="majorEastAsia" w:hAnsi="Myriad Pro" w:cstheme="majorBidi"/>
          <w:b/>
          <w:bCs/>
          <w:sz w:val="20"/>
        </w:rPr>
        <w:t>2</w:t>
      </w:r>
      <w:r w:rsidR="00DC7372" w:rsidRPr="00C66F1A">
        <w:rPr>
          <w:rFonts w:ascii="Myriad Pro" w:eastAsiaTheme="majorEastAsia" w:hAnsi="Myriad Pro" w:cstheme="majorBidi"/>
          <w:b/>
          <w:bCs/>
          <w:sz w:val="20"/>
        </w:rPr>
        <w:t>/18</w:t>
      </w:r>
      <w:r>
        <w:rPr>
          <w:rFonts w:ascii="Myriad Pro" w:eastAsiaTheme="majorEastAsia" w:hAnsi="Myriad Pro" w:cstheme="majorBidi"/>
          <w:b/>
          <w:bCs/>
          <w:sz w:val="20"/>
        </w:rPr>
        <w:t xml:space="preserve"> </w:t>
      </w:r>
      <w:r>
        <w:rPr>
          <w:rFonts w:ascii="Myriad Pro" w:eastAsiaTheme="majorEastAsia" w:hAnsi="Myriad Pro" w:cs="Arial"/>
          <w:b/>
          <w:bCs/>
          <w:sz w:val="20"/>
        </w:rPr>
        <w:t xml:space="preserve">Komitetu Monitorującego RPO WZ 2014-2020 z dnia </w:t>
      </w:r>
      <w:r w:rsidR="00005401">
        <w:rPr>
          <w:rFonts w:ascii="Myriad Pro" w:eastAsiaTheme="majorEastAsia" w:hAnsi="Myriad Pro" w:cs="Arial"/>
          <w:b/>
          <w:bCs/>
          <w:sz w:val="20"/>
        </w:rPr>
        <w:t>11 grudnia</w:t>
      </w:r>
      <w:r>
        <w:rPr>
          <w:rFonts w:ascii="Myriad Pro" w:eastAsiaTheme="majorEastAsia" w:hAnsi="Myriad Pro" w:cs="Arial"/>
          <w:b/>
          <w:bCs/>
          <w:sz w:val="20"/>
        </w:rPr>
        <w:t xml:space="preserve"> 2018 r. (tryb konkursowy) </w:t>
      </w:r>
    </w:p>
    <w:tbl>
      <w:tblPr>
        <w:tblStyle w:val="Tabela-Siatka"/>
        <w:tblW w:w="14175" w:type="dxa"/>
        <w:shd w:val="clear" w:color="auto" w:fill="B6DDE8" w:themeFill="accent5" w:themeFillTint="66"/>
        <w:tblLayout w:type="fixed"/>
        <w:tblLook w:val="04A0" w:firstRow="1" w:lastRow="0" w:firstColumn="1" w:lastColumn="0" w:noHBand="0" w:noVBand="1"/>
      </w:tblPr>
      <w:tblGrid>
        <w:gridCol w:w="1900"/>
        <w:gridCol w:w="12275"/>
      </w:tblGrid>
      <w:tr w:rsidR="00005401" w:rsidRPr="00BE08D4" w:rsidTr="008E5DF4">
        <w:tc>
          <w:tcPr>
            <w:tcW w:w="1900" w:type="dxa"/>
            <w:shd w:val="clear" w:color="auto" w:fill="B6DDE8" w:themeFill="accent5" w:themeFillTint="66"/>
          </w:tcPr>
          <w:p w:rsidR="00005401" w:rsidRPr="002979C4" w:rsidRDefault="00005401" w:rsidP="008E5DF4">
            <w:pPr>
              <w:spacing w:before="40" w:after="40"/>
              <w:rPr>
                <w:rFonts w:ascii="Myriad Pro" w:hAnsi="Myriad Pro"/>
                <w:sz w:val="20"/>
              </w:rPr>
            </w:pPr>
            <w:r w:rsidRPr="002979C4">
              <w:rPr>
                <w:rFonts w:ascii="Myriad Pro" w:hAnsi="Myriad Pro"/>
                <w:sz w:val="20"/>
              </w:rPr>
              <w:t>Oś priorytetowa</w:t>
            </w:r>
          </w:p>
        </w:tc>
        <w:tc>
          <w:tcPr>
            <w:tcW w:w="12275" w:type="dxa"/>
            <w:shd w:val="clear" w:color="auto" w:fill="B6DDE8" w:themeFill="accent5" w:themeFillTint="66"/>
          </w:tcPr>
          <w:p w:rsidR="00005401" w:rsidRPr="00BE08D4" w:rsidRDefault="00005401" w:rsidP="008E5DF4">
            <w:pPr>
              <w:spacing w:before="40" w:after="40"/>
              <w:rPr>
                <w:rFonts w:ascii="Myriad Pro" w:hAnsi="Myriad Pro"/>
                <w:sz w:val="20"/>
              </w:rPr>
            </w:pPr>
            <w:r w:rsidRPr="00BE08D4">
              <w:rPr>
                <w:rFonts w:ascii="Myriad Pro" w:hAnsi="Myriad Pro"/>
                <w:sz w:val="20"/>
              </w:rPr>
              <w:t>VIII Edukacja</w:t>
            </w:r>
          </w:p>
        </w:tc>
      </w:tr>
      <w:tr w:rsidR="00005401" w:rsidRPr="00BE08D4" w:rsidTr="008E5DF4">
        <w:tc>
          <w:tcPr>
            <w:tcW w:w="1900" w:type="dxa"/>
            <w:shd w:val="clear" w:color="auto" w:fill="B6DDE8" w:themeFill="accent5" w:themeFillTint="66"/>
          </w:tcPr>
          <w:p w:rsidR="00005401" w:rsidRPr="002979C4" w:rsidRDefault="00005401" w:rsidP="008E5DF4">
            <w:pPr>
              <w:spacing w:before="40" w:after="40"/>
              <w:rPr>
                <w:rFonts w:ascii="Myriad Pro" w:hAnsi="Myriad Pro"/>
                <w:sz w:val="20"/>
              </w:rPr>
            </w:pPr>
            <w:r w:rsidRPr="00E860FA">
              <w:rPr>
                <w:rFonts w:ascii="Myriad Pro" w:hAnsi="Myriad Pro"/>
                <w:sz w:val="20"/>
              </w:rPr>
              <w:t>Priorytet Inwestycyjny</w:t>
            </w:r>
          </w:p>
        </w:tc>
        <w:tc>
          <w:tcPr>
            <w:tcW w:w="12275" w:type="dxa"/>
            <w:shd w:val="clear" w:color="auto" w:fill="B6DDE8" w:themeFill="accent5" w:themeFillTint="66"/>
          </w:tcPr>
          <w:p w:rsidR="00005401" w:rsidRPr="002979C4" w:rsidRDefault="00005401" w:rsidP="008E5DF4">
            <w:pPr>
              <w:autoSpaceDE w:val="0"/>
              <w:autoSpaceDN w:val="0"/>
              <w:adjustRightInd w:val="0"/>
              <w:spacing w:before="40" w:after="40"/>
              <w:rPr>
                <w:rFonts w:ascii="Myriad Pro" w:hAnsi="Myriad Pro" w:cs="MyriadPro-Regular"/>
                <w:sz w:val="20"/>
              </w:rPr>
            </w:pPr>
            <w:r>
              <w:rPr>
                <w:rFonts w:ascii="Myriad Pro" w:eastAsia="Times New Roman" w:hAnsi="Myriad Pro" w:cs="Times New Roman"/>
                <w:sz w:val="20"/>
                <w:lang w:eastAsia="pl-PL"/>
              </w:rPr>
              <w:t>10i</w:t>
            </w:r>
            <w:r w:rsidRPr="00B56BEC">
              <w:rPr>
                <w:rFonts w:ascii="Myriad Pro" w:eastAsia="Times New Roman" w:hAnsi="Myriad Pro" w:cs="Times New Roman"/>
                <w:sz w:val="20"/>
                <w:lang w:eastAsia="pl-PL"/>
              </w:rPr>
              <w:t xml:space="preserve"> Ograniczenie i zapobieganie przedwczesnemu kończeniu nauki szkolnej oraz</w:t>
            </w:r>
            <w:r>
              <w:rPr>
                <w:rFonts w:ascii="Myriad Pro" w:eastAsia="Times New Roman" w:hAnsi="Myriad Pro" w:cs="Times New Roman"/>
                <w:sz w:val="20"/>
                <w:lang w:eastAsia="pl-PL"/>
              </w:rPr>
              <w:t xml:space="preserve"> </w:t>
            </w:r>
            <w:r w:rsidRPr="00B56BEC">
              <w:rPr>
                <w:rFonts w:ascii="Myriad Pro" w:eastAsia="Times New Roman" w:hAnsi="Myriad Pro" w:cs="Times New Roman"/>
                <w:sz w:val="20"/>
                <w:lang w:eastAsia="pl-PL"/>
              </w:rPr>
              <w:t>zapewnianie równego dostępu do dobrej jakości wczesnej edukacji elementarnej oraz kształcenia</w:t>
            </w:r>
            <w:r>
              <w:rPr>
                <w:rFonts w:ascii="Myriad Pro" w:eastAsia="Times New Roman" w:hAnsi="Myriad Pro" w:cs="Times New Roman"/>
                <w:sz w:val="20"/>
                <w:lang w:eastAsia="pl-PL"/>
              </w:rPr>
              <w:t xml:space="preserve"> </w:t>
            </w:r>
            <w:r w:rsidRPr="00B56BEC">
              <w:rPr>
                <w:rFonts w:ascii="Myriad Pro" w:eastAsia="Times New Roman" w:hAnsi="Myriad Pro" w:cs="Times New Roman"/>
                <w:sz w:val="20"/>
                <w:lang w:eastAsia="pl-PL"/>
              </w:rPr>
              <w:t>podstawowego, gimnazjalnego i ponadgimnazjalnego z uwzględnieniem formalnych, nieformalnych</w:t>
            </w:r>
            <w:r>
              <w:rPr>
                <w:rFonts w:ascii="Myriad Pro" w:eastAsia="Times New Roman" w:hAnsi="Myriad Pro" w:cs="Times New Roman"/>
                <w:sz w:val="20"/>
                <w:lang w:eastAsia="pl-PL"/>
              </w:rPr>
              <w:t xml:space="preserve"> </w:t>
            </w:r>
            <w:r w:rsidRPr="00B56BEC">
              <w:rPr>
                <w:rFonts w:ascii="Myriad Pro" w:eastAsia="Times New Roman" w:hAnsi="Myriad Pro" w:cs="Times New Roman"/>
                <w:sz w:val="20"/>
                <w:lang w:eastAsia="pl-PL"/>
              </w:rPr>
              <w:t xml:space="preserve">i </w:t>
            </w:r>
            <w:proofErr w:type="spellStart"/>
            <w:r w:rsidRPr="00B56BEC">
              <w:rPr>
                <w:rFonts w:ascii="Myriad Pro" w:eastAsia="Times New Roman" w:hAnsi="Myriad Pro" w:cs="Times New Roman"/>
                <w:sz w:val="20"/>
                <w:lang w:eastAsia="pl-PL"/>
              </w:rPr>
              <w:t>pozaformalnych</w:t>
            </w:r>
            <w:proofErr w:type="spellEnd"/>
            <w:r w:rsidRPr="00B56BEC">
              <w:rPr>
                <w:rFonts w:ascii="Myriad Pro" w:eastAsia="Times New Roman" w:hAnsi="Myriad Pro" w:cs="Times New Roman"/>
                <w:sz w:val="20"/>
                <w:lang w:eastAsia="pl-PL"/>
              </w:rPr>
              <w:t xml:space="preserve"> ścieżek kształcenia umożliwiających ponowne podjęcie kształcenia i szkolenia</w:t>
            </w:r>
          </w:p>
        </w:tc>
      </w:tr>
      <w:tr w:rsidR="00005401" w:rsidRPr="00BE08D4" w:rsidTr="008E5DF4">
        <w:tc>
          <w:tcPr>
            <w:tcW w:w="1900" w:type="dxa"/>
            <w:shd w:val="clear" w:color="auto" w:fill="B6DDE8" w:themeFill="accent5" w:themeFillTint="66"/>
          </w:tcPr>
          <w:p w:rsidR="00005401" w:rsidRPr="00BE08D4" w:rsidRDefault="00005401" w:rsidP="008E5DF4">
            <w:pPr>
              <w:spacing w:before="40" w:after="40"/>
              <w:rPr>
                <w:rFonts w:ascii="Myriad Pro" w:hAnsi="Myriad Pro"/>
                <w:sz w:val="20"/>
              </w:rPr>
            </w:pPr>
            <w:r w:rsidRPr="00BE08D4">
              <w:rPr>
                <w:rFonts w:ascii="Myriad Pro" w:hAnsi="Myriad Pro"/>
                <w:sz w:val="20"/>
              </w:rPr>
              <w:t>Działanie</w:t>
            </w:r>
          </w:p>
        </w:tc>
        <w:tc>
          <w:tcPr>
            <w:tcW w:w="12275" w:type="dxa"/>
            <w:shd w:val="clear" w:color="auto" w:fill="B6DDE8" w:themeFill="accent5" w:themeFillTint="66"/>
          </w:tcPr>
          <w:p w:rsidR="00005401" w:rsidRPr="00794A6E" w:rsidRDefault="00005401" w:rsidP="008E5DF4">
            <w:pPr>
              <w:autoSpaceDE w:val="0"/>
              <w:autoSpaceDN w:val="0"/>
              <w:adjustRightInd w:val="0"/>
              <w:spacing w:before="40" w:after="40"/>
              <w:rPr>
                <w:rFonts w:ascii="Myriad Pro" w:hAnsi="Myriad Pro" w:cs="MyriadPro-Regular"/>
                <w:sz w:val="20"/>
              </w:rPr>
            </w:pPr>
            <w:r w:rsidRPr="00794A6E">
              <w:rPr>
                <w:rFonts w:ascii="Myriad Pro" w:hAnsi="Myriad Pro" w:cs="MyriadPro-Regular"/>
                <w:sz w:val="20"/>
              </w:rPr>
              <w:t xml:space="preserve">8.4 </w:t>
            </w:r>
            <w:r w:rsidRPr="00794A6E">
              <w:rPr>
                <w:rFonts w:ascii="Myriad Pro" w:eastAsia="Times New Roman" w:hAnsi="Myriad Pro"/>
                <w:sz w:val="20"/>
              </w:rPr>
              <w:t xml:space="preserve">Upowszechnienie edukacji przedszkolnej oraz </w:t>
            </w:r>
            <w:r w:rsidRPr="00794A6E">
              <w:rPr>
                <w:rFonts w:ascii="Myriad Pro" w:hAnsi="Myriad Pro" w:cs="MyriadPro-Regular"/>
                <w:sz w:val="20"/>
              </w:rPr>
              <w:t>wsparcie szkół i placówek prowadzących kształcenie ogólne oraz uczniów uczestniczących w kształc</w:t>
            </w:r>
            <w:r>
              <w:rPr>
                <w:rFonts w:ascii="Myriad Pro" w:hAnsi="Myriad Pro" w:cs="MyriadPro-Regular"/>
                <w:sz w:val="20"/>
              </w:rPr>
              <w:t xml:space="preserve">eniu podstawowym, gimnazjalnym, ponadpodstawowym i </w:t>
            </w:r>
            <w:r w:rsidRPr="00794A6E">
              <w:rPr>
                <w:rFonts w:ascii="Myriad Pro" w:hAnsi="Myriad Pro" w:cs="MyriadPro-Regular"/>
                <w:sz w:val="20"/>
              </w:rPr>
              <w:t xml:space="preserve"> ponadgimnazjalnym w ramach Strategii ZIT dla </w:t>
            </w:r>
            <w:r w:rsidRPr="00794A6E">
              <w:rPr>
                <w:rFonts w:ascii="Myriad Pro" w:hAnsi="Myriad Pro" w:cs="MyriadPro-Regular"/>
                <w:bCs/>
                <w:sz w:val="20"/>
              </w:rPr>
              <w:t>Koszalińsko – Kołobrzesko – Białogardzkiego Obszaru Funkcjonalnego</w:t>
            </w:r>
            <w:r w:rsidRPr="00794A6E">
              <w:rPr>
                <w:rFonts w:ascii="Myriad Pro" w:hAnsi="Myriad Pro" w:cs="MyriadPro-Regular"/>
                <w:sz w:val="20"/>
              </w:rPr>
              <w:t>.</w:t>
            </w:r>
          </w:p>
        </w:tc>
      </w:tr>
      <w:tr w:rsidR="00005401" w:rsidRPr="00BE08D4" w:rsidTr="008E5DF4">
        <w:tc>
          <w:tcPr>
            <w:tcW w:w="1900" w:type="dxa"/>
            <w:shd w:val="clear" w:color="auto" w:fill="B6DDE8" w:themeFill="accent5" w:themeFillTint="66"/>
          </w:tcPr>
          <w:p w:rsidR="00005401" w:rsidRPr="00BE08D4" w:rsidRDefault="00005401" w:rsidP="008E5DF4">
            <w:pPr>
              <w:spacing w:before="40" w:after="40"/>
              <w:rPr>
                <w:rFonts w:ascii="Myriad Pro" w:hAnsi="Myriad Pro"/>
                <w:sz w:val="20"/>
              </w:rPr>
            </w:pPr>
            <w:r w:rsidRPr="00BE08D4">
              <w:rPr>
                <w:rFonts w:ascii="Myriad Pro" w:hAnsi="Myriad Pro"/>
                <w:sz w:val="20"/>
              </w:rPr>
              <w:t>Typ projektu</w:t>
            </w:r>
          </w:p>
        </w:tc>
        <w:tc>
          <w:tcPr>
            <w:tcW w:w="12275" w:type="dxa"/>
            <w:shd w:val="clear" w:color="auto" w:fill="B6DDE8" w:themeFill="accent5" w:themeFillTint="66"/>
          </w:tcPr>
          <w:p w:rsidR="00005401" w:rsidRPr="00A92803" w:rsidRDefault="00005401" w:rsidP="001B0A9F">
            <w:pPr>
              <w:pStyle w:val="Akapitzlist"/>
              <w:numPr>
                <w:ilvl w:val="0"/>
                <w:numId w:val="374"/>
              </w:numPr>
              <w:autoSpaceDE w:val="0"/>
              <w:autoSpaceDN w:val="0"/>
              <w:spacing w:before="60"/>
              <w:jc w:val="both"/>
              <w:rPr>
                <w:rFonts w:cs="Arial"/>
              </w:rPr>
            </w:pPr>
            <w:r w:rsidRPr="00A92803">
              <w:rPr>
                <w:rFonts w:cs="Arial"/>
              </w:rPr>
              <w:t>Kształcenie u uczniów i słuchaczy kompetencji kluczowych oraz umiejętności uniwersal</w:t>
            </w:r>
            <w:r>
              <w:rPr>
                <w:rFonts w:cs="Arial"/>
              </w:rPr>
              <w:t xml:space="preserve">nych </w:t>
            </w:r>
            <w:r w:rsidRPr="00A92803">
              <w:rPr>
                <w:rFonts w:cs="Arial"/>
              </w:rPr>
              <w:t>głównie poprzez:</w:t>
            </w:r>
          </w:p>
          <w:p w:rsidR="00005401" w:rsidRPr="00794A6E" w:rsidRDefault="00005401" w:rsidP="00912095">
            <w:pPr>
              <w:numPr>
                <w:ilvl w:val="0"/>
                <w:numId w:val="265"/>
              </w:numPr>
              <w:spacing w:before="60" w:after="60"/>
              <w:contextualSpacing/>
              <w:jc w:val="both"/>
              <w:rPr>
                <w:rFonts w:ascii="Myriad Pro" w:hAnsi="Myriad Pro" w:cs="Arial"/>
                <w:sz w:val="20"/>
              </w:rPr>
            </w:pPr>
            <w:r w:rsidRPr="00794A6E">
              <w:rPr>
                <w:rFonts w:ascii="Myriad Pro" w:hAnsi="Myriad Pro" w:cs="Arial"/>
                <w:sz w:val="20"/>
              </w:rPr>
              <w:t>realizację projektów edukacyjnych w szkołach lub placówkach systemu oświaty objętych wsparciem,</w:t>
            </w:r>
          </w:p>
          <w:p w:rsidR="00005401" w:rsidRPr="00794A6E" w:rsidRDefault="00005401" w:rsidP="00912095">
            <w:pPr>
              <w:numPr>
                <w:ilvl w:val="0"/>
                <w:numId w:val="265"/>
              </w:numPr>
              <w:spacing w:before="60" w:after="60"/>
              <w:jc w:val="both"/>
              <w:rPr>
                <w:rFonts w:ascii="Myriad Pro" w:hAnsi="Myriad Pro" w:cs="Arial"/>
                <w:sz w:val="20"/>
              </w:rPr>
            </w:pPr>
            <w:r w:rsidRPr="00794A6E">
              <w:rPr>
                <w:rFonts w:ascii="Myriad Pro" w:hAnsi="Myriad Pro" w:cs="Arial"/>
                <w:sz w:val="20"/>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005401" w:rsidRPr="00794A6E" w:rsidRDefault="00005401" w:rsidP="00912095">
            <w:pPr>
              <w:numPr>
                <w:ilvl w:val="0"/>
                <w:numId w:val="265"/>
              </w:numPr>
              <w:spacing w:before="60" w:after="60"/>
              <w:jc w:val="both"/>
              <w:rPr>
                <w:rFonts w:ascii="Myriad Pro" w:hAnsi="Myriad Pro" w:cs="Arial"/>
                <w:sz w:val="20"/>
              </w:rPr>
            </w:pPr>
            <w:r w:rsidRPr="00794A6E">
              <w:rPr>
                <w:rFonts w:ascii="Myriad Pro" w:hAnsi="Myriad Pro" w:cs="Arial"/>
                <w:sz w:val="20"/>
              </w:rPr>
              <w:t>realizację różnych form rozwijających uzdolnienia,</w:t>
            </w:r>
          </w:p>
          <w:p w:rsidR="00005401" w:rsidRPr="00794A6E" w:rsidRDefault="00005401" w:rsidP="00912095">
            <w:pPr>
              <w:numPr>
                <w:ilvl w:val="0"/>
                <w:numId w:val="265"/>
              </w:numPr>
              <w:spacing w:before="60" w:after="60"/>
              <w:jc w:val="both"/>
              <w:rPr>
                <w:rFonts w:ascii="Myriad Pro" w:hAnsi="Myriad Pro" w:cs="Arial"/>
                <w:sz w:val="20"/>
              </w:rPr>
            </w:pPr>
            <w:r w:rsidRPr="00794A6E">
              <w:rPr>
                <w:rFonts w:ascii="Myriad Pro" w:hAnsi="Myriad Pro" w:cs="Arial"/>
                <w:sz w:val="20"/>
              </w:rPr>
              <w:t>wdrożenie nowych form i programów nauczania,</w:t>
            </w:r>
          </w:p>
          <w:p w:rsidR="00005401" w:rsidRPr="00794A6E" w:rsidRDefault="00005401" w:rsidP="00912095">
            <w:pPr>
              <w:numPr>
                <w:ilvl w:val="0"/>
                <w:numId w:val="265"/>
              </w:numPr>
              <w:spacing w:before="60" w:after="60"/>
              <w:jc w:val="both"/>
              <w:rPr>
                <w:rFonts w:ascii="Myriad Pro" w:hAnsi="Myriad Pro" w:cs="Arial"/>
                <w:sz w:val="20"/>
              </w:rPr>
            </w:pPr>
            <w:r w:rsidRPr="00794A6E">
              <w:rPr>
                <w:rFonts w:ascii="Myriad Pro" w:hAnsi="Myriad Pro" w:cs="Arial"/>
                <w:sz w:val="20"/>
              </w:rPr>
              <w:t>tworzenie i realizacja zajęć w klasach o nowatorskich rozwiązaniach programowych, organizacyjnych lub metodycznych,</w:t>
            </w:r>
          </w:p>
          <w:p w:rsidR="00005401" w:rsidRPr="00794A6E" w:rsidRDefault="00005401" w:rsidP="00912095">
            <w:pPr>
              <w:numPr>
                <w:ilvl w:val="0"/>
                <w:numId w:val="265"/>
              </w:numPr>
              <w:spacing w:before="60" w:after="60"/>
              <w:jc w:val="both"/>
              <w:rPr>
                <w:rFonts w:ascii="Myriad Pro" w:hAnsi="Myriad Pro" w:cs="Arial"/>
                <w:sz w:val="20"/>
              </w:rPr>
            </w:pPr>
            <w:r w:rsidRPr="00794A6E">
              <w:rPr>
                <w:rFonts w:ascii="Myriad Pro" w:hAnsi="Myriad Pro" w:cs="Arial"/>
                <w:sz w:val="20"/>
              </w:rPr>
              <w:lastRenderedPageBreak/>
              <w:t>organizację kółek zainteresowań, warsztatów, laboratoriów dla uczniów lub słuchaczy,</w:t>
            </w:r>
          </w:p>
          <w:p w:rsidR="00005401" w:rsidRPr="00794A6E" w:rsidRDefault="00005401" w:rsidP="00912095">
            <w:pPr>
              <w:numPr>
                <w:ilvl w:val="0"/>
                <w:numId w:val="265"/>
              </w:numPr>
              <w:spacing w:before="60" w:after="60"/>
              <w:jc w:val="both"/>
              <w:rPr>
                <w:rFonts w:ascii="Myriad Pro" w:hAnsi="Myriad Pro" w:cs="Arial"/>
                <w:sz w:val="20"/>
              </w:rPr>
            </w:pPr>
            <w:r w:rsidRPr="00794A6E">
              <w:rPr>
                <w:rFonts w:ascii="Myriad Pro" w:hAnsi="Myriad Pro" w:cs="Arial"/>
                <w:sz w:val="20"/>
              </w:rPr>
              <w:t xml:space="preserve">nawiązywanie współpracy z otoczeniem społeczno-gospodarczym szkoły lub placówki systemu oświaty w celu osiągnięcia założonych celów edukacyjnych, </w:t>
            </w:r>
          </w:p>
          <w:p w:rsidR="00005401" w:rsidRPr="00794A6E" w:rsidRDefault="00005401" w:rsidP="00912095">
            <w:pPr>
              <w:numPr>
                <w:ilvl w:val="0"/>
                <w:numId w:val="265"/>
              </w:numPr>
              <w:spacing w:before="60" w:after="60"/>
              <w:jc w:val="both"/>
              <w:rPr>
                <w:rFonts w:ascii="Myriad Pro" w:hAnsi="Myriad Pro" w:cs="Arial"/>
                <w:sz w:val="20"/>
              </w:rPr>
            </w:pPr>
            <w:r w:rsidRPr="00794A6E">
              <w:rPr>
                <w:rFonts w:ascii="Myriad Pro" w:hAnsi="Myriad Pro" w:cs="Arial"/>
                <w:sz w:val="20"/>
              </w:rPr>
              <w:t xml:space="preserve">wykorzystanie narzędzi, metod lub form pracy wypracowanych w ramach projektów, w tym pozytywnie </w:t>
            </w:r>
            <w:proofErr w:type="spellStart"/>
            <w:r w:rsidRPr="00794A6E">
              <w:rPr>
                <w:rFonts w:ascii="Myriad Pro" w:hAnsi="Myriad Pro" w:cs="Arial"/>
                <w:sz w:val="20"/>
              </w:rPr>
              <w:t>zwalidowanych</w:t>
            </w:r>
            <w:proofErr w:type="spellEnd"/>
            <w:r w:rsidRPr="00794A6E">
              <w:rPr>
                <w:rFonts w:ascii="Myriad Pro" w:hAnsi="Myriad Pro" w:cs="Arial"/>
                <w:sz w:val="20"/>
              </w:rPr>
              <w:t xml:space="preserve"> produktów projektów innowacyjnych, zrealizowanych w latach 2007-2013 w ramach PO KL,</w:t>
            </w:r>
          </w:p>
          <w:p w:rsidR="00005401" w:rsidRPr="00B73BDE" w:rsidRDefault="00005401" w:rsidP="00912095">
            <w:pPr>
              <w:numPr>
                <w:ilvl w:val="0"/>
                <w:numId w:val="265"/>
              </w:numPr>
              <w:spacing w:before="60" w:after="60"/>
              <w:jc w:val="both"/>
              <w:rPr>
                <w:rFonts w:ascii="Myriad Pro" w:eastAsia="Times New Roman" w:hAnsi="Myriad Pro" w:cs="Times New Roman"/>
                <w:sz w:val="20"/>
                <w:lang w:eastAsia="pl-PL"/>
              </w:rPr>
            </w:pPr>
            <w:r w:rsidRPr="00794A6E">
              <w:rPr>
                <w:rFonts w:ascii="Myriad Pro" w:hAnsi="Myriad Pro" w:cs="Arial"/>
                <w:sz w:val="20"/>
              </w:rPr>
              <w:t xml:space="preserve">pomoc stypendialną dla uczniów lub słuchaczy szczególnie </w:t>
            </w:r>
            <w:r w:rsidRPr="00B73BDE">
              <w:rPr>
                <w:rFonts w:ascii="Myriad Pro" w:hAnsi="Myriad Pro" w:cs="Arial"/>
                <w:sz w:val="20"/>
              </w:rPr>
              <w:t xml:space="preserve">uzdolnionych  </w:t>
            </w:r>
            <w:r w:rsidRPr="00B73BDE">
              <w:rPr>
                <w:rFonts w:ascii="Myriad Pro" w:eastAsia="Times New Roman" w:hAnsi="Myriad Pro" w:cs="Times New Roman"/>
                <w:sz w:val="20"/>
                <w:lang w:eastAsia="pl-PL"/>
              </w:rPr>
              <w:t>w zakresie przedmiotów matematycznych, przyrodniczych, informatycznych, języków obcych, matematyki lub przedsiębiorczości, których niekorzystna sytuacja materialna stanowi barierę w rozwoju edukacyjnym,</w:t>
            </w:r>
          </w:p>
          <w:p w:rsidR="00005401" w:rsidRPr="00794A6E" w:rsidRDefault="00005401" w:rsidP="00912095">
            <w:pPr>
              <w:numPr>
                <w:ilvl w:val="0"/>
                <w:numId w:val="265"/>
              </w:numPr>
              <w:spacing w:before="60" w:after="60"/>
              <w:jc w:val="both"/>
              <w:rPr>
                <w:rFonts w:ascii="Myriad Pro" w:hAnsi="Myriad Pro" w:cs="Arial"/>
                <w:sz w:val="20"/>
              </w:rPr>
            </w:pPr>
            <w:r w:rsidRPr="00794A6E">
              <w:rPr>
                <w:rFonts w:ascii="Myriad Pro" w:hAnsi="Myriad Pro" w:cs="Arial"/>
                <w:sz w:val="20"/>
              </w:rPr>
              <w:t>doradztwo edukacyjno-zawodowe dla uczniów lub słuchaczy, ze szczególnym uwzględnieniem uczniów ze specjalnymi potrzebami rozwojowymi i edukacyjnymi,</w:t>
            </w:r>
          </w:p>
          <w:p w:rsidR="00005401" w:rsidRPr="00794A6E" w:rsidRDefault="00005401" w:rsidP="00912095">
            <w:pPr>
              <w:numPr>
                <w:ilvl w:val="0"/>
                <w:numId w:val="265"/>
              </w:numPr>
              <w:spacing w:before="60" w:after="60"/>
              <w:jc w:val="both"/>
              <w:rPr>
                <w:rFonts w:ascii="Myriad Pro" w:hAnsi="Myriad Pro" w:cs="Arial"/>
                <w:sz w:val="20"/>
              </w:rPr>
            </w:pPr>
            <w:r w:rsidRPr="00794A6E">
              <w:rPr>
                <w:rFonts w:ascii="Myriad Pro" w:hAnsi="Myriad Pro" w:cs="Arial"/>
                <w:sz w:val="20"/>
              </w:rPr>
              <w:t>realizację zajęć poza szkołą lub poza lekcjami.</w:t>
            </w:r>
          </w:p>
          <w:p w:rsidR="00005401" w:rsidRPr="00A92803" w:rsidRDefault="00005401" w:rsidP="001B0A9F">
            <w:pPr>
              <w:pStyle w:val="Akapitzlist"/>
              <w:numPr>
                <w:ilvl w:val="0"/>
                <w:numId w:val="374"/>
              </w:numPr>
              <w:autoSpaceDE w:val="0"/>
              <w:autoSpaceDN w:val="0"/>
              <w:jc w:val="both"/>
              <w:rPr>
                <w:rFonts w:cs="Arial"/>
              </w:rPr>
            </w:pPr>
            <w:r w:rsidRPr="00A92803">
              <w:rPr>
                <w:rFonts w:cs="Arial"/>
              </w:rPr>
              <w:t>Doskonalenie umiejętności</w:t>
            </w:r>
            <w:r>
              <w:rPr>
                <w:rFonts w:cs="Arial"/>
              </w:rPr>
              <w:t xml:space="preserve"> i kompetencji zawodowych</w:t>
            </w:r>
            <w:r w:rsidRPr="00A92803">
              <w:rPr>
                <w:rFonts w:cs="Arial"/>
              </w:rPr>
              <w:t xml:space="preserve"> nauczycieli</w:t>
            </w:r>
            <w:r>
              <w:rPr>
                <w:rFonts w:cs="Arial"/>
              </w:rPr>
              <w:t xml:space="preserve"> prowadzących kształcenie </w:t>
            </w:r>
            <w:r w:rsidRPr="00A92803">
              <w:rPr>
                <w:rFonts w:cs="Arial"/>
              </w:rPr>
              <w:t xml:space="preserve"> </w:t>
            </w:r>
            <w:r>
              <w:rPr>
                <w:rFonts w:cs="Arial"/>
              </w:rPr>
              <w:t>w zakresie stosowania metod i</w:t>
            </w:r>
            <w:r w:rsidRPr="00A92803" w:rsidDel="002577B2">
              <w:rPr>
                <w:rFonts w:cs="Arial"/>
              </w:rPr>
              <w:t xml:space="preserve"> </w:t>
            </w:r>
            <w:r w:rsidRPr="00A92803">
              <w:rPr>
                <w:rFonts w:cs="Arial"/>
              </w:rPr>
              <w:t>form organizacyjnych sprzyjających kształtowaniu i rozwijaniu u uczniów kompetencji kluczowych niezbędnych na rynku pracy</w:t>
            </w:r>
            <w:r>
              <w:rPr>
                <w:rFonts w:cs="Arial"/>
              </w:rPr>
              <w:t xml:space="preserve"> oraz umiejętności uniwersalnych</w:t>
            </w:r>
            <w:r w:rsidRPr="00A92803">
              <w:rPr>
                <w:rFonts w:cs="Arial"/>
              </w:rPr>
              <w:t xml:space="preserve"> poprzez:</w:t>
            </w:r>
          </w:p>
          <w:p w:rsidR="00005401" w:rsidRPr="00794A6E" w:rsidRDefault="00005401" w:rsidP="00912095">
            <w:pPr>
              <w:numPr>
                <w:ilvl w:val="0"/>
                <w:numId w:val="185"/>
              </w:numPr>
              <w:jc w:val="both"/>
              <w:rPr>
                <w:rFonts w:ascii="Myriad Pro" w:hAnsi="Myriad Pro" w:cs="Arial"/>
                <w:sz w:val="20"/>
              </w:rPr>
            </w:pPr>
            <w:r w:rsidRPr="00794A6E">
              <w:rPr>
                <w:rFonts w:ascii="Myriad Pro" w:hAnsi="Myriad Pro" w:cs="Arial"/>
                <w:sz w:val="20"/>
              </w:rPr>
              <w:t>kursy i szkolenia doskonalące (teoretyczne i praktyczne), w tym z wykorzystaniem pracy trenerów przeszkolonych w ramach PO WER, studia podyplomowe,</w:t>
            </w:r>
          </w:p>
          <w:p w:rsidR="00005401" w:rsidRPr="00794A6E" w:rsidRDefault="00005401" w:rsidP="00912095">
            <w:pPr>
              <w:numPr>
                <w:ilvl w:val="0"/>
                <w:numId w:val="185"/>
              </w:numPr>
              <w:jc w:val="both"/>
              <w:rPr>
                <w:rFonts w:ascii="Myriad Pro" w:hAnsi="Myriad Pro" w:cs="Arial"/>
                <w:sz w:val="20"/>
              </w:rPr>
            </w:pPr>
            <w:r w:rsidRPr="00794A6E">
              <w:rPr>
                <w:rFonts w:ascii="Myriad Pro" w:hAnsi="Myriad Pro" w:cs="Arial"/>
                <w:sz w:val="20"/>
              </w:rPr>
              <w:t>wspieranie istniejących, budowanie nowych i moderowanie sieci współpracy i samokształcenia nauczycieli,</w:t>
            </w:r>
          </w:p>
          <w:p w:rsidR="00005401" w:rsidRPr="00794A6E" w:rsidRDefault="00005401" w:rsidP="00912095">
            <w:pPr>
              <w:numPr>
                <w:ilvl w:val="0"/>
                <w:numId w:val="185"/>
              </w:numPr>
              <w:jc w:val="both"/>
              <w:rPr>
                <w:rFonts w:ascii="Myriad Pro" w:hAnsi="Myriad Pro" w:cs="Arial"/>
                <w:sz w:val="20"/>
              </w:rPr>
            </w:pPr>
            <w:r w:rsidRPr="00794A6E">
              <w:rPr>
                <w:rFonts w:ascii="Myriad Pro" w:hAnsi="Myriad Pro" w:cs="Arial"/>
                <w:sz w:val="20"/>
              </w:rPr>
              <w:t>realizację w szkole lub placówce systemu oświaty programów wspomagania,</w:t>
            </w:r>
          </w:p>
          <w:p w:rsidR="00005401" w:rsidRPr="00794A6E" w:rsidRDefault="00005401" w:rsidP="00912095">
            <w:pPr>
              <w:numPr>
                <w:ilvl w:val="0"/>
                <w:numId w:val="185"/>
              </w:numPr>
              <w:spacing w:before="60" w:after="60"/>
              <w:jc w:val="both"/>
              <w:rPr>
                <w:rFonts w:ascii="Myriad Pro" w:hAnsi="Myriad Pro" w:cs="Arial"/>
                <w:sz w:val="20"/>
              </w:rPr>
            </w:pPr>
            <w:r w:rsidRPr="00794A6E">
              <w:rPr>
                <w:rFonts w:ascii="Myriad Pro" w:hAnsi="Myriad Pro" w:cs="Arial"/>
                <w:sz w:val="20"/>
              </w:rPr>
              <w:t>staże i praktyki nauczycieli realizowane we współpracy z podmiotami z otoczenia szkoły lub placówki systemu oświaty albo instytucjami wspomagającymi szkoły/placówki,</w:t>
            </w:r>
          </w:p>
          <w:p w:rsidR="00005401" w:rsidRPr="00794A6E" w:rsidRDefault="00005401" w:rsidP="00912095">
            <w:pPr>
              <w:numPr>
                <w:ilvl w:val="0"/>
                <w:numId w:val="185"/>
              </w:numPr>
              <w:jc w:val="both"/>
              <w:rPr>
                <w:rFonts w:ascii="Myriad Pro" w:hAnsi="Myriad Pro" w:cs="Arial"/>
                <w:sz w:val="20"/>
              </w:rPr>
            </w:pPr>
            <w:r w:rsidRPr="00794A6E">
              <w:rPr>
                <w:rFonts w:ascii="Myriad Pro" w:hAnsi="Myriad Pro" w:cs="Arial"/>
                <w:sz w:val="20"/>
              </w:rPr>
              <w:t>współpracę ze specjalistycznymi ośrodkami, np. szkołami kształcącymi dzieci i młodzież z niepełnosprawnościami, specjalnymi ośrodkami szkolno-wychowawczymi, młodzieżowymi ośrodkami wychowawczymi, młodzieżowymi ośrodkami socjoterapii, poradniami psychologiczno-pedagogicznymi;</w:t>
            </w:r>
          </w:p>
          <w:p w:rsidR="00005401" w:rsidRPr="00E469EC" w:rsidRDefault="00005401" w:rsidP="00912095">
            <w:pPr>
              <w:pStyle w:val="Akapitzlist"/>
              <w:numPr>
                <w:ilvl w:val="0"/>
                <w:numId w:val="185"/>
              </w:numPr>
              <w:spacing w:before="60" w:after="60"/>
              <w:jc w:val="both"/>
              <w:rPr>
                <w:rFonts w:cs="Arial"/>
              </w:rPr>
            </w:pPr>
            <w:r w:rsidRPr="00E469EC">
              <w:rPr>
                <w:rFonts w:cs="Arial"/>
              </w:rPr>
              <w:t xml:space="preserve">wykorzystanie narzędzi, metod lub form pracy wypracowanych w ramach projektów, w tym pozytywnie </w:t>
            </w:r>
            <w:proofErr w:type="spellStart"/>
            <w:r w:rsidRPr="00E469EC">
              <w:rPr>
                <w:rFonts w:cs="Arial"/>
              </w:rPr>
              <w:t>zwalidowanych</w:t>
            </w:r>
            <w:proofErr w:type="spellEnd"/>
            <w:r w:rsidRPr="00E469EC">
              <w:rPr>
                <w:rFonts w:cs="Arial"/>
              </w:rPr>
              <w:t xml:space="preserve"> produktów projektów innowacyjnych, zrealizowanych w latach 2007-2013 w ramach PO KL.</w:t>
            </w:r>
          </w:p>
          <w:p w:rsidR="00005401" w:rsidRPr="00FF0ADF" w:rsidRDefault="00005401" w:rsidP="001B0A9F">
            <w:pPr>
              <w:pStyle w:val="Akapitzlist"/>
              <w:numPr>
                <w:ilvl w:val="0"/>
                <w:numId w:val="374"/>
              </w:numPr>
              <w:spacing w:before="60" w:after="60"/>
              <w:jc w:val="both"/>
              <w:rPr>
                <w:rFonts w:eastAsia="Times New Roman" w:cs="Times New Roman"/>
                <w:lang w:eastAsia="pl-PL"/>
              </w:rPr>
            </w:pPr>
            <w:r w:rsidRPr="00FF0ADF">
              <w:rPr>
                <w:rFonts w:eastAsia="Times New Roman" w:cs="Times New Roman"/>
                <w:lang w:eastAsia="pl-PL"/>
              </w:rPr>
              <w:t>Indywidualizację pracy z uczniem ze szczególnymi potrzebami rozwojowymi i edukacyjnymi, w tym ucznia młodszego i wsparcie uczniów zagrożonych przedwczesnym zakończeniem nauki szkolnej poprzez:</w:t>
            </w:r>
          </w:p>
          <w:p w:rsidR="00005401" w:rsidRDefault="00005401" w:rsidP="00912095">
            <w:pPr>
              <w:numPr>
                <w:ilvl w:val="0"/>
                <w:numId w:val="264"/>
              </w:numPr>
              <w:jc w:val="both"/>
              <w:rPr>
                <w:rFonts w:ascii="Myriad Pro" w:hAnsi="Myriad Pro" w:cs="Arial"/>
                <w:sz w:val="20"/>
              </w:rPr>
            </w:pPr>
            <w:r w:rsidRPr="00FF0ADF">
              <w:rPr>
                <w:rFonts w:ascii="Myriad Pro" w:hAnsi="Myriad Pro" w:cs="Arial"/>
                <w:sz w:val="20"/>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 ze szczególnym uwzględnieniem tych pomocy, sprzętu i narzędzi, które są zgodne z koncep</w:t>
            </w:r>
            <w:r>
              <w:rPr>
                <w:rFonts w:ascii="Myriad Pro" w:hAnsi="Myriad Pro" w:cs="Arial"/>
                <w:sz w:val="20"/>
              </w:rPr>
              <w:t>cją uniwersalnego projektowania,</w:t>
            </w:r>
          </w:p>
          <w:p w:rsidR="00005401" w:rsidRPr="00FF0ADF" w:rsidRDefault="00005401" w:rsidP="00912095">
            <w:pPr>
              <w:numPr>
                <w:ilvl w:val="0"/>
                <w:numId w:val="264"/>
              </w:numPr>
              <w:jc w:val="both"/>
              <w:rPr>
                <w:rFonts w:ascii="Myriad Pro" w:hAnsi="Myriad Pro" w:cs="Arial"/>
                <w:sz w:val="20"/>
              </w:rPr>
            </w:pPr>
            <w:r w:rsidRPr="00FF0ADF">
              <w:rPr>
                <w:rFonts w:ascii="Myriad Pro" w:hAnsi="Myriad Pro" w:cs="Arial"/>
                <w:sz w:val="20"/>
              </w:rPr>
              <w:t>przygotowanie nauczycieli do prowadzenia procesu indywidualizacji pracy z uczniem ze specjalnymi potrzebami edukacyjnymi, w tym wsparcia ucznia młodszego, rozpoznawania potrzeb rozwojowych, edukacyjnych i możliwości psychofizycznych uczniów i efektywnego stosowania ww. pomocy dydaktycznych w pracy,</w:t>
            </w:r>
          </w:p>
          <w:p w:rsidR="00005401" w:rsidRPr="00794A6E" w:rsidRDefault="00005401" w:rsidP="00912095">
            <w:pPr>
              <w:numPr>
                <w:ilvl w:val="0"/>
                <w:numId w:val="264"/>
              </w:numPr>
              <w:jc w:val="both"/>
              <w:rPr>
                <w:rFonts w:ascii="Myriad Pro" w:hAnsi="Myriad Pro" w:cs="Arial"/>
                <w:sz w:val="20"/>
              </w:rPr>
            </w:pPr>
            <w:r w:rsidRPr="00794A6E">
              <w:rPr>
                <w:rFonts w:ascii="Myriad Pro" w:hAnsi="Myriad Pro" w:cs="Arial"/>
                <w:sz w:val="20"/>
              </w:rPr>
              <w:t>wsparcie uczniów ze specjalnymi potrzebami rozwojowymi i edukacyjnymi, w tym uczniów</w:t>
            </w:r>
            <w:r>
              <w:rPr>
                <w:rFonts w:ascii="Myriad Pro" w:hAnsi="Myriad Pro" w:cs="Arial"/>
                <w:sz w:val="20"/>
              </w:rPr>
              <w:t xml:space="preserve"> młodszych</w:t>
            </w:r>
            <w:r w:rsidRPr="00794A6E">
              <w:rPr>
                <w:rFonts w:ascii="Myriad Pro" w:hAnsi="Myriad Pro" w:cs="Arial"/>
                <w:sz w:val="20"/>
              </w:rPr>
              <w:t xml:space="preserve"> w ramach zajęć </w:t>
            </w:r>
            <w:r w:rsidRPr="00794A6E">
              <w:rPr>
                <w:rFonts w:ascii="Myriad Pro" w:hAnsi="Myriad Pro" w:cs="Arial"/>
                <w:sz w:val="20"/>
              </w:rPr>
              <w:lastRenderedPageBreak/>
              <w:t>uzupełniających ofertę szkoły lub placówki systemu oświaty, w tym:</w:t>
            </w:r>
          </w:p>
          <w:p w:rsidR="00005401" w:rsidRPr="00794A6E" w:rsidRDefault="00005401" w:rsidP="008E5DF4">
            <w:pPr>
              <w:ind w:left="1201"/>
              <w:jc w:val="both"/>
              <w:rPr>
                <w:rFonts w:ascii="Myriad Pro" w:hAnsi="Myriad Pro" w:cs="Arial"/>
                <w:sz w:val="20"/>
              </w:rPr>
            </w:pPr>
            <w:r w:rsidRPr="00794A6E">
              <w:rPr>
                <w:rFonts w:ascii="Myriad Pro" w:hAnsi="Myriad Pro" w:cs="Arial"/>
                <w:sz w:val="20"/>
              </w:rPr>
              <w:t xml:space="preserve">- 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w:t>
            </w:r>
            <w:proofErr w:type="spellStart"/>
            <w:r w:rsidRPr="00794A6E">
              <w:rPr>
                <w:rFonts w:ascii="Myriad Pro" w:hAnsi="Myriad Pro" w:cs="Arial"/>
                <w:sz w:val="20"/>
              </w:rPr>
              <w:t>psychoedukacyjnych</w:t>
            </w:r>
            <w:proofErr w:type="spellEnd"/>
            <w:r w:rsidRPr="00794A6E">
              <w:rPr>
                <w:rFonts w:ascii="Myriad Pro" w:hAnsi="Myriad Pro" w:cs="Arial"/>
                <w:sz w:val="20"/>
              </w:rPr>
              <w:t xml:space="preserve"> oraz innych zajęć o charakterze terapeutycznym, </w:t>
            </w:r>
          </w:p>
          <w:p w:rsidR="00005401" w:rsidRPr="00794A6E" w:rsidRDefault="00005401" w:rsidP="008E5DF4">
            <w:pPr>
              <w:ind w:left="1201"/>
              <w:jc w:val="both"/>
              <w:rPr>
                <w:rFonts w:ascii="Myriad Pro" w:hAnsi="Myriad Pro" w:cs="Arial"/>
                <w:sz w:val="20"/>
              </w:rPr>
            </w:pPr>
            <w:r w:rsidRPr="00794A6E">
              <w:rPr>
                <w:rFonts w:ascii="Myriad Pro" w:hAnsi="Myriad Pro" w:cs="Arial"/>
                <w:sz w:val="20"/>
              </w:rPr>
              <w:t xml:space="preserve">- zajęć dydaktyczno-wyrównawczych, organizowanych dla uczniów ze specjalnymi potrzebami edukacyjnymi, w tym uczniów młodszych, mających trudności w spełnianiu wymagań edukacyjnych wynikających z podstawy programowej kształcenia ogólnego dla danego etapu edukacyjnego, </w:t>
            </w:r>
          </w:p>
          <w:p w:rsidR="00005401" w:rsidRPr="00794A6E" w:rsidRDefault="00005401" w:rsidP="008E5DF4">
            <w:pPr>
              <w:ind w:left="1201"/>
              <w:jc w:val="both"/>
              <w:rPr>
                <w:rFonts w:ascii="Myriad Pro" w:hAnsi="Myriad Pro" w:cs="Arial"/>
                <w:sz w:val="20"/>
              </w:rPr>
            </w:pPr>
            <w:r w:rsidRPr="00794A6E">
              <w:rPr>
                <w:rFonts w:ascii="Myriad Pro" w:hAnsi="Myriad Pro" w:cs="Arial"/>
                <w:sz w:val="20"/>
              </w:rPr>
              <w:t xml:space="preserve">- warsztatów, </w:t>
            </w:r>
          </w:p>
          <w:p w:rsidR="00005401" w:rsidRPr="00794A6E" w:rsidRDefault="00005401" w:rsidP="008E5DF4">
            <w:pPr>
              <w:spacing w:before="60" w:after="60"/>
              <w:ind w:left="1217"/>
              <w:jc w:val="both"/>
              <w:rPr>
                <w:rFonts w:ascii="Myriad Pro" w:hAnsi="Myriad Pro" w:cs="Arial"/>
                <w:sz w:val="20"/>
              </w:rPr>
            </w:pPr>
            <w:r w:rsidRPr="00794A6E">
              <w:rPr>
                <w:rFonts w:ascii="Myriad Pro" w:hAnsi="Myriad Pro" w:cs="Arial"/>
                <w:sz w:val="20"/>
              </w:rPr>
              <w:t>- porad i konsultacji.</w:t>
            </w:r>
          </w:p>
          <w:p w:rsidR="00005401" w:rsidRPr="00FB57F8" w:rsidRDefault="00005401" w:rsidP="001B0A9F">
            <w:pPr>
              <w:pStyle w:val="Akapitzlist"/>
              <w:numPr>
                <w:ilvl w:val="0"/>
                <w:numId w:val="374"/>
              </w:numPr>
              <w:autoSpaceDE w:val="0"/>
              <w:autoSpaceDN w:val="0"/>
              <w:spacing w:before="40" w:after="40"/>
              <w:jc w:val="both"/>
              <w:rPr>
                <w:rFonts w:cs="Arial"/>
              </w:rPr>
            </w:pPr>
            <w:r>
              <w:rPr>
                <w:rFonts w:cs="Arial"/>
              </w:rPr>
              <w:t>Tworzenie i wdrażanie  zajęć</w:t>
            </w:r>
            <w:r w:rsidRPr="00FB57F8">
              <w:rPr>
                <w:rFonts w:cs="Arial"/>
              </w:rPr>
              <w:t xml:space="preserve"> mających na celu zwiększenie przedsiębiorczości </w:t>
            </w:r>
            <w:r>
              <w:rPr>
                <w:rFonts w:cs="Arial"/>
              </w:rPr>
              <w:t>i innowacyjności na poziomie  e</w:t>
            </w:r>
            <w:r w:rsidRPr="00FB57F8">
              <w:rPr>
                <w:rFonts w:cs="Arial"/>
              </w:rPr>
              <w:t>dukacji szkolnej (w  tym w zakresie umiejętności uniwersalnych) – m.in. w postaci zakupu niezbędnego wyposażenia, prowadzenia zajęć, przygotowania nauczycieli do prowadzenia takich zajęć.</w:t>
            </w:r>
          </w:p>
          <w:p w:rsidR="00005401" w:rsidRPr="00794A6E" w:rsidRDefault="00005401" w:rsidP="001B0A9F">
            <w:pPr>
              <w:pStyle w:val="Akapitzlist"/>
              <w:numPr>
                <w:ilvl w:val="0"/>
                <w:numId w:val="374"/>
              </w:numPr>
              <w:autoSpaceDE w:val="0"/>
              <w:autoSpaceDN w:val="0"/>
              <w:spacing w:before="40" w:after="40"/>
              <w:jc w:val="both"/>
              <w:rPr>
                <w:rFonts w:cs="Arial"/>
              </w:rPr>
            </w:pPr>
            <w:r w:rsidRPr="00794A6E">
              <w:rPr>
                <w:rFonts w:cs="Arial"/>
              </w:rPr>
              <w:t>Tworzenie warunków dla nauczania opartego na metodzie eksperymentu głównie poprzez:</w:t>
            </w:r>
          </w:p>
          <w:p w:rsidR="00005401" w:rsidRPr="00794A6E" w:rsidRDefault="00005401" w:rsidP="00D64365">
            <w:pPr>
              <w:tabs>
                <w:tab w:val="left" w:pos="935"/>
              </w:tabs>
              <w:autoSpaceDE w:val="0"/>
              <w:autoSpaceDN w:val="0"/>
              <w:spacing w:before="40" w:after="40"/>
              <w:ind w:left="935" w:hanging="141"/>
              <w:jc w:val="both"/>
              <w:rPr>
                <w:rFonts w:ascii="Myriad Pro" w:hAnsi="Myriad Pro" w:cs="Arial"/>
                <w:sz w:val="20"/>
              </w:rPr>
            </w:pPr>
            <w:r w:rsidRPr="00794A6E">
              <w:rPr>
                <w:rFonts w:ascii="Myriad Pro" w:hAnsi="Myriad Pro" w:cs="Arial"/>
                <w:sz w:val="20"/>
              </w:rPr>
              <w:t>a)  wyposażenie pracowni szkolnych w narzędzia do nauczania kompetencji matematyczno-przyrodniczych,</w:t>
            </w:r>
          </w:p>
          <w:p w:rsidR="00005401" w:rsidRDefault="00005401" w:rsidP="00912095">
            <w:pPr>
              <w:pStyle w:val="Akapitzlist"/>
              <w:numPr>
                <w:ilvl w:val="0"/>
                <w:numId w:val="263"/>
              </w:numPr>
              <w:autoSpaceDE w:val="0"/>
              <w:autoSpaceDN w:val="0"/>
              <w:ind w:left="1077" w:hanging="283"/>
              <w:contextualSpacing w:val="0"/>
              <w:jc w:val="both"/>
              <w:rPr>
                <w:rFonts w:cs="Arial"/>
              </w:rPr>
            </w:pPr>
            <w:r w:rsidRPr="00794A6E">
              <w:rPr>
                <w:rFonts w:cs="Arial"/>
              </w:rPr>
              <w:t>doskonalenie umiejętności, kompetencji lub kwalifikacji zawodowych nauczycieli, w tym nauczycieli przedmiotów przyrodniczych lub matematyki, niezbędnych do prowadzenia procesu nauczania opa</w:t>
            </w:r>
            <w:r>
              <w:rPr>
                <w:rFonts w:cs="Arial"/>
              </w:rPr>
              <w:t>rtego na metodzie eksperymentu,</w:t>
            </w:r>
          </w:p>
          <w:p w:rsidR="00005401" w:rsidRPr="00FB57F8" w:rsidRDefault="00005401" w:rsidP="00912095">
            <w:pPr>
              <w:pStyle w:val="Akapitzlist"/>
              <w:numPr>
                <w:ilvl w:val="0"/>
                <w:numId w:val="263"/>
              </w:numPr>
              <w:tabs>
                <w:tab w:val="left" w:pos="1077"/>
              </w:tabs>
              <w:autoSpaceDE w:val="0"/>
              <w:autoSpaceDN w:val="0"/>
              <w:ind w:left="794" w:firstLine="0"/>
              <w:contextualSpacing w:val="0"/>
              <w:jc w:val="both"/>
              <w:rPr>
                <w:rFonts w:cs="Arial"/>
              </w:rPr>
            </w:pPr>
            <w:r w:rsidRPr="00FB57F8">
              <w:rPr>
                <w:rFonts w:cs="Arial"/>
              </w:rPr>
              <w:t>kształtowanie i rozwijanie kompetencji uczniów lub słuchaczy w zakresie przedmiotów przyrodniczych lub matematyki.</w:t>
            </w:r>
          </w:p>
          <w:p w:rsidR="00005401" w:rsidRPr="00794A6E" w:rsidRDefault="00005401" w:rsidP="001B0A9F">
            <w:pPr>
              <w:pStyle w:val="Akapitzlist"/>
              <w:numPr>
                <w:ilvl w:val="0"/>
                <w:numId w:val="374"/>
              </w:numPr>
              <w:autoSpaceDE w:val="0"/>
              <w:autoSpaceDN w:val="0"/>
              <w:spacing w:before="40" w:after="40"/>
              <w:jc w:val="both"/>
              <w:rPr>
                <w:rFonts w:cs="Arial"/>
              </w:rPr>
            </w:pPr>
            <w:r w:rsidRPr="00794A6E">
              <w:rPr>
                <w:rFonts w:cs="Arial"/>
              </w:rPr>
              <w:t>Korzystanie z technologii informacyjno-komunikacyjnych (TIK) w szczególności poprzez:</w:t>
            </w:r>
          </w:p>
          <w:p w:rsidR="00005401" w:rsidRPr="00794A6E" w:rsidRDefault="00005401" w:rsidP="00912095">
            <w:pPr>
              <w:numPr>
                <w:ilvl w:val="0"/>
                <w:numId w:val="186"/>
              </w:numPr>
              <w:autoSpaceDE w:val="0"/>
              <w:autoSpaceDN w:val="0"/>
              <w:spacing w:before="40" w:after="40"/>
              <w:ind w:left="1077" w:hanging="265"/>
              <w:jc w:val="both"/>
              <w:rPr>
                <w:rFonts w:ascii="Myriad Pro" w:hAnsi="Myriad Pro" w:cs="Arial"/>
                <w:sz w:val="20"/>
              </w:rPr>
            </w:pPr>
            <w:r w:rsidRPr="00794A6E">
              <w:rPr>
                <w:rFonts w:ascii="Myriad Pro" w:hAnsi="Myriad Pro" w:cs="Arial"/>
                <w:sz w:val="20"/>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005401" w:rsidRPr="00794A6E" w:rsidRDefault="00005401" w:rsidP="00912095">
            <w:pPr>
              <w:numPr>
                <w:ilvl w:val="0"/>
                <w:numId w:val="186"/>
              </w:numPr>
              <w:autoSpaceDE w:val="0"/>
              <w:autoSpaceDN w:val="0"/>
              <w:spacing w:before="40" w:after="40"/>
              <w:ind w:left="1077" w:hanging="265"/>
              <w:jc w:val="both"/>
              <w:rPr>
                <w:rFonts w:ascii="Myriad Pro" w:hAnsi="Myriad Pro" w:cs="Arial"/>
                <w:sz w:val="20"/>
              </w:rPr>
            </w:pPr>
            <w:r w:rsidRPr="00794A6E">
              <w:rPr>
                <w:rFonts w:ascii="Myriad Pro" w:hAnsi="Myriad Pro" w:cs="Arial"/>
                <w:sz w:val="20"/>
              </w:rPr>
              <w:t>podnoszenie kompetencji cyfrowych nauczycieli wszystkich przedmiotów, w tym w zakresie korzystania z narzędzi TIK zakupionych do szkół l</w:t>
            </w:r>
            <w:r>
              <w:rPr>
                <w:rFonts w:ascii="Myriad Pro" w:hAnsi="Myriad Pro" w:cs="Arial"/>
                <w:sz w:val="20"/>
              </w:rPr>
              <w:t>ub placówek systemu oświaty, w tym</w:t>
            </w:r>
            <w:r w:rsidRPr="00794A6E">
              <w:rPr>
                <w:rFonts w:ascii="Myriad Pro" w:hAnsi="Myriad Pro" w:cs="Arial"/>
                <w:sz w:val="20"/>
              </w:rPr>
              <w:t xml:space="preserve"> włączania narzędzi TIK do nauczania przedmiotowego,</w:t>
            </w:r>
          </w:p>
          <w:p w:rsidR="00005401" w:rsidRDefault="00005401" w:rsidP="00912095">
            <w:pPr>
              <w:pStyle w:val="Akapitzlist"/>
              <w:numPr>
                <w:ilvl w:val="0"/>
                <w:numId w:val="186"/>
              </w:numPr>
              <w:spacing w:before="60" w:after="60"/>
              <w:ind w:left="1077" w:hanging="265"/>
              <w:jc w:val="both"/>
              <w:rPr>
                <w:rFonts w:cs="Arial"/>
              </w:rPr>
            </w:pPr>
            <w:r w:rsidRPr="00B038C8">
              <w:rPr>
                <w:rFonts w:cs="Arial"/>
              </w:rPr>
              <w:t>kształtowanie i rozwijanie podstawowych kompetencji cyfrowych uczniów lub słuchaczy, w tym z uwzględnieniem bezpieczeństwa w cyberprzestrzeni i wynikających z tego tytułu zagrożeń,</w:t>
            </w:r>
            <w:r>
              <w:rPr>
                <w:rFonts w:cs="Arial"/>
              </w:rPr>
              <w:t xml:space="preserve"> </w:t>
            </w:r>
          </w:p>
          <w:p w:rsidR="00005401" w:rsidRPr="00D27871" w:rsidRDefault="00005401" w:rsidP="00912095">
            <w:pPr>
              <w:pStyle w:val="Akapitzlist"/>
              <w:numPr>
                <w:ilvl w:val="0"/>
                <w:numId w:val="186"/>
              </w:numPr>
              <w:spacing w:before="60" w:after="60"/>
              <w:ind w:left="1077" w:hanging="265"/>
              <w:jc w:val="both"/>
              <w:rPr>
                <w:rFonts w:cs="Arial"/>
              </w:rPr>
            </w:pPr>
            <w:r w:rsidRPr="004D2549">
              <w:rPr>
                <w:rFonts w:cs="Arial"/>
              </w:rPr>
              <w:t>programy rozwijania kompetencji cyfrowych uczniów lub słuchaczy przez naukę programowania.</w:t>
            </w:r>
          </w:p>
        </w:tc>
      </w:tr>
    </w:tbl>
    <w:p w:rsidR="008A521C" w:rsidRDefault="008A521C" w:rsidP="00606993">
      <w:pPr>
        <w:pStyle w:val="Podtytu"/>
      </w:pPr>
    </w:p>
    <w:tbl>
      <w:tblPr>
        <w:tblStyle w:val="Tabela-Siatka"/>
        <w:tblW w:w="14175" w:type="dxa"/>
        <w:jc w:val="center"/>
        <w:tblLayout w:type="fixed"/>
        <w:tblLook w:val="04A0" w:firstRow="1" w:lastRow="0" w:firstColumn="1" w:lastColumn="0" w:noHBand="0" w:noVBand="1"/>
      </w:tblPr>
      <w:tblGrid>
        <w:gridCol w:w="538"/>
        <w:gridCol w:w="2823"/>
        <w:gridCol w:w="6215"/>
        <w:gridCol w:w="4599"/>
      </w:tblGrid>
      <w:tr w:rsidR="00005401" w:rsidRPr="00BE08D4" w:rsidTr="008E5DF4">
        <w:trPr>
          <w:jc w:val="center"/>
        </w:trPr>
        <w:tc>
          <w:tcPr>
            <w:tcW w:w="14175" w:type="dxa"/>
            <w:gridSpan w:val="4"/>
          </w:tcPr>
          <w:p w:rsidR="00005401" w:rsidRPr="002979C4" w:rsidRDefault="00005401" w:rsidP="008E5DF4">
            <w:pPr>
              <w:spacing w:before="40" w:after="40"/>
              <w:jc w:val="center"/>
              <w:rPr>
                <w:rFonts w:ascii="Myriad Pro" w:hAnsi="Myriad Pro"/>
                <w:b/>
                <w:sz w:val="20"/>
              </w:rPr>
            </w:pPr>
            <w:r w:rsidRPr="002979C4">
              <w:rPr>
                <w:rFonts w:ascii="Myriad Pro" w:hAnsi="Myriad Pro"/>
                <w:b/>
                <w:sz w:val="20"/>
              </w:rPr>
              <w:t>Kryteria dopuszczalności</w:t>
            </w:r>
          </w:p>
        </w:tc>
      </w:tr>
      <w:tr w:rsidR="00005401" w:rsidRPr="00BE08D4" w:rsidTr="008E5DF4">
        <w:trPr>
          <w:jc w:val="center"/>
        </w:trPr>
        <w:tc>
          <w:tcPr>
            <w:tcW w:w="538" w:type="dxa"/>
          </w:tcPr>
          <w:p w:rsidR="00005401" w:rsidRPr="002979C4" w:rsidRDefault="00005401" w:rsidP="008E5DF4">
            <w:pPr>
              <w:spacing w:before="40" w:after="40"/>
              <w:jc w:val="center"/>
              <w:rPr>
                <w:rFonts w:ascii="Myriad Pro" w:hAnsi="Myriad Pro"/>
                <w:sz w:val="20"/>
              </w:rPr>
            </w:pPr>
            <w:r w:rsidRPr="002979C4">
              <w:rPr>
                <w:rFonts w:ascii="Myriad Pro" w:hAnsi="Myriad Pro"/>
                <w:sz w:val="20"/>
              </w:rPr>
              <w:t>L.p.</w:t>
            </w:r>
          </w:p>
        </w:tc>
        <w:tc>
          <w:tcPr>
            <w:tcW w:w="2823" w:type="dxa"/>
          </w:tcPr>
          <w:p w:rsidR="00005401" w:rsidRPr="00BE08D4" w:rsidRDefault="00005401" w:rsidP="008E5DF4">
            <w:pPr>
              <w:spacing w:before="40" w:after="40"/>
              <w:jc w:val="center"/>
              <w:rPr>
                <w:rFonts w:ascii="Myriad Pro" w:hAnsi="Myriad Pro"/>
                <w:sz w:val="20"/>
              </w:rPr>
            </w:pPr>
            <w:r w:rsidRPr="00BE08D4">
              <w:rPr>
                <w:rFonts w:ascii="Myriad Pro" w:hAnsi="Myriad Pro"/>
                <w:sz w:val="20"/>
              </w:rPr>
              <w:t>Nazwa kryterium</w:t>
            </w:r>
          </w:p>
        </w:tc>
        <w:tc>
          <w:tcPr>
            <w:tcW w:w="6215" w:type="dxa"/>
          </w:tcPr>
          <w:p w:rsidR="00005401" w:rsidRPr="00BE08D4" w:rsidRDefault="00005401" w:rsidP="008E5DF4">
            <w:pPr>
              <w:spacing w:before="40" w:after="40"/>
              <w:jc w:val="center"/>
              <w:rPr>
                <w:rFonts w:ascii="Myriad Pro" w:hAnsi="Myriad Pro"/>
                <w:sz w:val="20"/>
              </w:rPr>
            </w:pPr>
            <w:r w:rsidRPr="00BE08D4">
              <w:rPr>
                <w:rFonts w:ascii="Myriad Pro" w:hAnsi="Myriad Pro"/>
                <w:sz w:val="20"/>
              </w:rPr>
              <w:t>Definicja kryterium</w:t>
            </w:r>
          </w:p>
        </w:tc>
        <w:tc>
          <w:tcPr>
            <w:tcW w:w="4599" w:type="dxa"/>
          </w:tcPr>
          <w:p w:rsidR="00005401" w:rsidRPr="00BE08D4" w:rsidRDefault="00005401" w:rsidP="008E5DF4">
            <w:pPr>
              <w:spacing w:before="40" w:after="40"/>
              <w:jc w:val="center"/>
              <w:rPr>
                <w:rFonts w:ascii="Myriad Pro" w:hAnsi="Myriad Pro"/>
                <w:sz w:val="20"/>
              </w:rPr>
            </w:pPr>
            <w:r w:rsidRPr="00BE08D4">
              <w:rPr>
                <w:rFonts w:ascii="Myriad Pro" w:hAnsi="Myriad Pro"/>
                <w:sz w:val="20"/>
              </w:rPr>
              <w:t>Opis znaczenia kryterium</w:t>
            </w:r>
          </w:p>
        </w:tc>
      </w:tr>
      <w:tr w:rsidR="00005401" w:rsidRPr="00BE08D4" w:rsidTr="008E5DF4">
        <w:trPr>
          <w:jc w:val="center"/>
        </w:trPr>
        <w:tc>
          <w:tcPr>
            <w:tcW w:w="538" w:type="dxa"/>
          </w:tcPr>
          <w:p w:rsidR="00005401" w:rsidRPr="002979C4" w:rsidRDefault="00005401" w:rsidP="008E5DF4">
            <w:pPr>
              <w:spacing w:before="40" w:after="40"/>
              <w:jc w:val="center"/>
              <w:rPr>
                <w:rFonts w:ascii="Myriad Pro" w:hAnsi="Myriad Pro"/>
                <w:sz w:val="20"/>
              </w:rPr>
            </w:pPr>
            <w:r w:rsidRPr="002979C4">
              <w:rPr>
                <w:rFonts w:ascii="Myriad Pro" w:hAnsi="Myriad Pro"/>
                <w:sz w:val="20"/>
              </w:rPr>
              <w:t>1</w:t>
            </w:r>
          </w:p>
        </w:tc>
        <w:tc>
          <w:tcPr>
            <w:tcW w:w="2823" w:type="dxa"/>
          </w:tcPr>
          <w:p w:rsidR="00005401" w:rsidRPr="00BE08D4" w:rsidRDefault="00005401" w:rsidP="008E5DF4">
            <w:pPr>
              <w:spacing w:before="40" w:after="40"/>
              <w:jc w:val="center"/>
              <w:rPr>
                <w:rFonts w:ascii="Myriad Pro" w:hAnsi="Myriad Pro"/>
                <w:sz w:val="20"/>
              </w:rPr>
            </w:pPr>
            <w:r w:rsidRPr="00BE08D4">
              <w:rPr>
                <w:rFonts w:ascii="Myriad Pro" w:hAnsi="Myriad Pro"/>
                <w:sz w:val="20"/>
              </w:rPr>
              <w:t>2</w:t>
            </w:r>
          </w:p>
        </w:tc>
        <w:tc>
          <w:tcPr>
            <w:tcW w:w="6215" w:type="dxa"/>
          </w:tcPr>
          <w:p w:rsidR="00005401" w:rsidRPr="00BE08D4" w:rsidRDefault="00005401" w:rsidP="008E5DF4">
            <w:pPr>
              <w:spacing w:before="40" w:after="40"/>
              <w:jc w:val="center"/>
              <w:rPr>
                <w:rFonts w:ascii="Myriad Pro" w:hAnsi="Myriad Pro"/>
                <w:sz w:val="20"/>
              </w:rPr>
            </w:pPr>
            <w:r w:rsidRPr="00BE08D4">
              <w:rPr>
                <w:rFonts w:ascii="Myriad Pro" w:hAnsi="Myriad Pro"/>
                <w:sz w:val="20"/>
              </w:rPr>
              <w:t>3</w:t>
            </w:r>
          </w:p>
        </w:tc>
        <w:tc>
          <w:tcPr>
            <w:tcW w:w="4599" w:type="dxa"/>
          </w:tcPr>
          <w:p w:rsidR="00005401" w:rsidRPr="00BE08D4" w:rsidRDefault="00005401" w:rsidP="008E5DF4">
            <w:pPr>
              <w:spacing w:before="40" w:after="40"/>
              <w:jc w:val="center"/>
              <w:rPr>
                <w:rFonts w:ascii="Myriad Pro" w:hAnsi="Myriad Pro"/>
                <w:sz w:val="20"/>
              </w:rPr>
            </w:pPr>
            <w:r w:rsidRPr="00BE08D4">
              <w:rPr>
                <w:rFonts w:ascii="Myriad Pro" w:hAnsi="Myriad Pro"/>
                <w:sz w:val="20"/>
              </w:rPr>
              <w:t>4</w:t>
            </w:r>
          </w:p>
        </w:tc>
      </w:tr>
      <w:tr w:rsidR="00005401" w:rsidRPr="00BE08D4" w:rsidTr="008E5DF4">
        <w:trPr>
          <w:jc w:val="center"/>
        </w:trPr>
        <w:tc>
          <w:tcPr>
            <w:tcW w:w="538" w:type="dxa"/>
          </w:tcPr>
          <w:p w:rsidR="00005401" w:rsidRPr="002979C4" w:rsidRDefault="00005401" w:rsidP="00912095">
            <w:pPr>
              <w:pStyle w:val="Akapitzlist"/>
              <w:numPr>
                <w:ilvl w:val="0"/>
                <w:numId w:val="267"/>
              </w:numPr>
              <w:spacing w:before="40" w:after="40"/>
              <w:ind w:left="0" w:firstLine="0"/>
              <w:contextualSpacing w:val="0"/>
            </w:pPr>
          </w:p>
        </w:tc>
        <w:tc>
          <w:tcPr>
            <w:tcW w:w="2823" w:type="dxa"/>
            <w:shd w:val="clear" w:color="auto" w:fill="auto"/>
          </w:tcPr>
          <w:p w:rsidR="00005401" w:rsidRPr="00BE08D4" w:rsidRDefault="00005401" w:rsidP="008E5DF4">
            <w:pPr>
              <w:spacing w:before="40" w:after="40"/>
              <w:rPr>
                <w:rFonts w:ascii="Myriad Pro" w:hAnsi="Myriad Pro"/>
                <w:sz w:val="20"/>
              </w:rPr>
            </w:pPr>
            <w:r w:rsidRPr="00BE08D4">
              <w:rPr>
                <w:rFonts w:ascii="Myriad Pro" w:hAnsi="Myriad Pro"/>
                <w:sz w:val="20"/>
              </w:rPr>
              <w:t>Wymogi organizacyjne.</w:t>
            </w:r>
          </w:p>
        </w:tc>
        <w:tc>
          <w:tcPr>
            <w:tcW w:w="6215" w:type="dxa"/>
            <w:shd w:val="clear" w:color="auto" w:fill="auto"/>
          </w:tcPr>
          <w:p w:rsidR="00005401" w:rsidRPr="00794A6E" w:rsidRDefault="00005401" w:rsidP="00912095">
            <w:pPr>
              <w:pStyle w:val="Akapitzlist"/>
              <w:numPr>
                <w:ilvl w:val="0"/>
                <w:numId w:val="268"/>
              </w:numPr>
              <w:spacing w:before="40" w:after="40"/>
              <w:ind w:left="357" w:hanging="357"/>
              <w:contextualSpacing w:val="0"/>
              <w:jc w:val="both"/>
              <w:rPr>
                <w:bCs/>
              </w:rPr>
            </w:pPr>
            <w:r w:rsidRPr="00794A6E">
              <w:rPr>
                <w:rFonts w:cs="Arial"/>
              </w:rPr>
              <w:t xml:space="preserve">Podmiot  składa nie więcej niż 1 wniosek o dofinansowanie projektu w charakterze Projektodawcy. W przypadku zidentyfikowania projektów gdzie ten sam podmiot występuje </w:t>
            </w:r>
            <w:r w:rsidRPr="00794A6E">
              <w:rPr>
                <w:rFonts w:cs="Arial"/>
              </w:rPr>
              <w:lastRenderedPageBreak/>
              <w:t>więcej niż 1 raz jako Projektodawca  wszystkie projekty w ramach przedmiotowego naboru zakładające udział tego podmiotu w roli Projektodawcy zostają odrzucone.</w:t>
            </w:r>
          </w:p>
        </w:tc>
        <w:tc>
          <w:tcPr>
            <w:tcW w:w="4599" w:type="dxa"/>
            <w:shd w:val="clear" w:color="auto" w:fill="auto"/>
          </w:tcPr>
          <w:p w:rsidR="00005401" w:rsidRPr="00BE08D4" w:rsidRDefault="00005401" w:rsidP="008E5DF4">
            <w:pPr>
              <w:spacing w:before="40" w:after="40"/>
              <w:rPr>
                <w:rFonts w:ascii="Myriad Pro" w:hAnsi="Myriad Pro"/>
                <w:sz w:val="20"/>
              </w:rPr>
            </w:pPr>
            <w:r w:rsidRPr="00BE08D4">
              <w:rPr>
                <w:rFonts w:ascii="Myriad Pro" w:hAnsi="Myriad Pro"/>
                <w:sz w:val="20"/>
              </w:rPr>
              <w:lastRenderedPageBreak/>
              <w:t>Spełnienie kryterium jest konieczne do przyznania dofinansowania.</w:t>
            </w:r>
          </w:p>
          <w:p w:rsidR="00005401" w:rsidRPr="00BE08D4" w:rsidRDefault="00005401" w:rsidP="008E5DF4">
            <w:pPr>
              <w:spacing w:before="40" w:after="40"/>
              <w:rPr>
                <w:rFonts w:ascii="Myriad Pro" w:hAnsi="Myriad Pro"/>
                <w:sz w:val="20"/>
              </w:rPr>
            </w:pPr>
            <w:r w:rsidRPr="00BE08D4">
              <w:rPr>
                <w:rFonts w:ascii="Myriad Pro" w:hAnsi="Myriad Pro"/>
                <w:sz w:val="20"/>
              </w:rPr>
              <w:lastRenderedPageBreak/>
              <w:t>Projekty niespełniające kryterium są odrzucane.</w:t>
            </w:r>
          </w:p>
          <w:p w:rsidR="00005401" w:rsidRDefault="00005401" w:rsidP="008E5DF4">
            <w:pPr>
              <w:spacing w:before="40" w:after="40"/>
              <w:rPr>
                <w:rFonts w:ascii="Myriad Pro" w:hAnsi="Myriad Pro"/>
                <w:sz w:val="20"/>
              </w:rPr>
            </w:pPr>
            <w:r w:rsidRPr="00BE08D4">
              <w:rPr>
                <w:rFonts w:ascii="Myriad Pro" w:hAnsi="Myriad Pro"/>
                <w:sz w:val="20"/>
              </w:rPr>
              <w:t>Ocena spełniania kryterium polega na przypisaniu wartości logicznych „tak”, „nie”.</w:t>
            </w:r>
          </w:p>
          <w:p w:rsidR="00005401" w:rsidRDefault="00005401" w:rsidP="008E5DF4">
            <w:pPr>
              <w:spacing w:before="40" w:after="40"/>
              <w:rPr>
                <w:rFonts w:ascii="Myriad Pro" w:hAnsi="Myriad Pro"/>
                <w:sz w:val="20"/>
              </w:rPr>
            </w:pPr>
          </w:p>
          <w:p w:rsidR="00005401" w:rsidRPr="00BE08D4" w:rsidRDefault="00005401" w:rsidP="008E5DF4">
            <w:pPr>
              <w:pStyle w:val="Akapitzlist"/>
              <w:tabs>
                <w:tab w:val="left" w:pos="252"/>
              </w:tabs>
              <w:autoSpaceDE w:val="0"/>
              <w:autoSpaceDN w:val="0"/>
              <w:adjustRightInd w:val="0"/>
              <w:spacing w:before="40" w:after="40"/>
              <w:ind w:left="0"/>
              <w:contextualSpacing w:val="0"/>
            </w:pPr>
          </w:p>
        </w:tc>
      </w:tr>
      <w:tr w:rsidR="00005401" w:rsidRPr="00BE08D4" w:rsidTr="008E5DF4">
        <w:trPr>
          <w:jc w:val="center"/>
        </w:trPr>
        <w:tc>
          <w:tcPr>
            <w:tcW w:w="538" w:type="dxa"/>
          </w:tcPr>
          <w:p w:rsidR="00005401" w:rsidRPr="002979C4" w:rsidRDefault="00005401" w:rsidP="00912095">
            <w:pPr>
              <w:pStyle w:val="Akapitzlist"/>
              <w:numPr>
                <w:ilvl w:val="0"/>
                <w:numId w:val="267"/>
              </w:numPr>
              <w:ind w:left="0" w:firstLine="0"/>
              <w:contextualSpacing w:val="0"/>
              <w:jc w:val="both"/>
            </w:pPr>
          </w:p>
        </w:tc>
        <w:tc>
          <w:tcPr>
            <w:tcW w:w="2823" w:type="dxa"/>
            <w:shd w:val="clear" w:color="auto" w:fill="auto"/>
          </w:tcPr>
          <w:p w:rsidR="00005401" w:rsidRPr="00BE08D4" w:rsidRDefault="00005401" w:rsidP="008E5DF4">
            <w:pPr>
              <w:jc w:val="both"/>
              <w:rPr>
                <w:rFonts w:ascii="Myriad Pro" w:hAnsi="Myriad Pro"/>
                <w:color w:val="FF0000"/>
                <w:sz w:val="20"/>
              </w:rPr>
            </w:pPr>
            <w:r w:rsidRPr="00BE08D4">
              <w:rPr>
                <w:rFonts w:ascii="Myriad Pro" w:hAnsi="Myriad Pro"/>
                <w:sz w:val="20"/>
              </w:rPr>
              <w:t>Zgodność wsparcia.</w:t>
            </w:r>
          </w:p>
        </w:tc>
        <w:tc>
          <w:tcPr>
            <w:tcW w:w="6215" w:type="dxa"/>
            <w:shd w:val="clear" w:color="auto" w:fill="auto"/>
          </w:tcPr>
          <w:p w:rsidR="00005401" w:rsidRPr="00500958" w:rsidRDefault="00005401" w:rsidP="00912095">
            <w:pPr>
              <w:pStyle w:val="Akapitzlist"/>
              <w:numPr>
                <w:ilvl w:val="0"/>
                <w:numId w:val="269"/>
              </w:numPr>
              <w:ind w:left="357" w:hanging="357"/>
              <w:contextualSpacing w:val="0"/>
              <w:jc w:val="both"/>
              <w:rPr>
                <w:rFonts w:eastAsiaTheme="majorEastAsia" w:cstheme="majorBidi"/>
                <w:bCs/>
                <w:color w:val="000000" w:themeColor="text1"/>
              </w:rPr>
            </w:pPr>
            <w:r w:rsidRPr="00794A6E">
              <w:rPr>
                <w:rFonts w:cs="Arial"/>
              </w:rPr>
              <w:t>Projekt obejmie wsparciem wyłącznie szkoły/placówki systemu oświaty realizujące kształcenie ogólne (z wyłączeniem szkół dla dorosłych) Koszalińsko</w:t>
            </w:r>
            <w:r>
              <w:rPr>
                <w:rFonts w:cs="Arial"/>
              </w:rPr>
              <w:t xml:space="preserve"> </w:t>
            </w:r>
            <w:r w:rsidRPr="00794A6E">
              <w:rPr>
                <w:rFonts w:cs="Arial"/>
              </w:rPr>
              <w:t>-</w:t>
            </w:r>
            <w:r>
              <w:rPr>
                <w:rFonts w:cs="Arial"/>
              </w:rPr>
              <w:t xml:space="preserve"> </w:t>
            </w:r>
            <w:r w:rsidRPr="00794A6E">
              <w:rPr>
                <w:rFonts w:cs="Arial"/>
              </w:rPr>
              <w:t>Kołobrzesko</w:t>
            </w:r>
            <w:r>
              <w:rPr>
                <w:rFonts w:cs="Arial"/>
              </w:rPr>
              <w:t xml:space="preserve"> </w:t>
            </w:r>
            <w:r w:rsidRPr="00794A6E">
              <w:rPr>
                <w:rFonts w:cs="Arial"/>
              </w:rPr>
              <w:t>-</w:t>
            </w:r>
            <w:r>
              <w:rPr>
                <w:rFonts w:cs="Arial"/>
              </w:rPr>
              <w:t xml:space="preserve"> </w:t>
            </w:r>
            <w:r w:rsidRPr="00794A6E">
              <w:rPr>
                <w:rFonts w:cs="Arial"/>
              </w:rPr>
              <w:t>Białogardzkiego Obszaru Funkcjonalnego (KKBOF).</w:t>
            </w:r>
            <w:r>
              <w:rPr>
                <w:rFonts w:cs="Arial"/>
              </w:rPr>
              <w:t xml:space="preserve"> </w:t>
            </w:r>
            <w:r w:rsidRPr="006D5177">
              <w:rPr>
                <w:rFonts w:cs="Arial"/>
                <w:color w:val="000000" w:themeColor="text1"/>
              </w:rPr>
              <w:t>Warunkiem obligatoryjnym jest skierowanie przedmiot</w:t>
            </w:r>
            <w:r>
              <w:rPr>
                <w:rFonts w:cs="Arial"/>
                <w:color w:val="000000" w:themeColor="text1"/>
              </w:rPr>
              <w:t xml:space="preserve">owego wsparcia do minimum dwóch </w:t>
            </w:r>
            <w:r w:rsidRPr="006D5177">
              <w:rPr>
                <w:rFonts w:cs="Arial"/>
                <w:color w:val="000000" w:themeColor="text1"/>
              </w:rPr>
              <w:t>powiatów KKBOF, w tym do co najmniej dwóch szkół/placówek z każdego z tych powiatów</w:t>
            </w:r>
            <w:r>
              <w:rPr>
                <w:rFonts w:cs="Arial"/>
                <w:color w:val="000000" w:themeColor="text1"/>
              </w:rPr>
              <w:t>.</w:t>
            </w:r>
          </w:p>
          <w:p w:rsidR="00005401" w:rsidRPr="00794A6E" w:rsidRDefault="00005401" w:rsidP="00912095">
            <w:pPr>
              <w:pStyle w:val="Akapitzlist"/>
              <w:numPr>
                <w:ilvl w:val="0"/>
                <w:numId w:val="269"/>
              </w:numPr>
              <w:ind w:left="357" w:hanging="357"/>
              <w:contextualSpacing w:val="0"/>
              <w:jc w:val="both"/>
            </w:pPr>
            <w:r w:rsidRPr="00794A6E">
              <w:rPr>
                <w:rFonts w:cs="Arial"/>
              </w:rPr>
              <w:t>Projektodawca wniesie wkład własny w wysokości nie mniejszej niż określona w Szczegółowym Opisie Osi Priorytetowych Regionalnego Programu Operacyjnego Województwa Zachodniopomorskiego 2014 – 2020.</w:t>
            </w:r>
          </w:p>
          <w:p w:rsidR="00005401" w:rsidRPr="00794A6E" w:rsidRDefault="00005401" w:rsidP="00912095">
            <w:pPr>
              <w:pStyle w:val="Akapitzlist"/>
              <w:numPr>
                <w:ilvl w:val="0"/>
                <w:numId w:val="269"/>
              </w:numPr>
              <w:ind w:left="304" w:hanging="284"/>
              <w:contextualSpacing w:val="0"/>
              <w:jc w:val="both"/>
            </w:pPr>
            <w:r w:rsidRPr="00794A6E">
              <w:rPr>
                <w:rFonts w:cs="Arial"/>
              </w:rPr>
              <w:t>Realizacja wsparcia na rzecz szkoły/placówki systemu oświaty  dokonywana jest na podstawie indywidualnej diagnozy danej szkoły/ placówki systemu oświaty.</w:t>
            </w:r>
          </w:p>
          <w:p w:rsidR="00005401" w:rsidRPr="00794A6E" w:rsidRDefault="00005401" w:rsidP="00912095">
            <w:pPr>
              <w:pStyle w:val="Akapitzlist"/>
              <w:numPr>
                <w:ilvl w:val="0"/>
                <w:numId w:val="269"/>
              </w:numPr>
              <w:autoSpaceDE w:val="0"/>
              <w:autoSpaceDN w:val="0"/>
              <w:ind w:left="446" w:hanging="426"/>
              <w:jc w:val="both"/>
              <w:rPr>
                <w:rFonts w:cs="Arial"/>
              </w:rPr>
            </w:pPr>
            <w:r w:rsidRPr="00794A6E">
              <w:rPr>
                <w:rFonts w:cs="Arial"/>
              </w:rPr>
              <w:t>W ramach projektu dla wszystkich uczniów</w:t>
            </w:r>
            <w:r>
              <w:rPr>
                <w:rFonts w:cs="Arial"/>
              </w:rPr>
              <w:t xml:space="preserve">/ wychowanków biorących udział </w:t>
            </w:r>
            <w:r w:rsidRPr="00794A6E">
              <w:rPr>
                <w:rFonts w:cs="Arial"/>
              </w:rPr>
              <w:t xml:space="preserve">w projekcie obligatoryjnie zaplanowano realizację doradztwa edukacyjno-zawodowego, obejmującego ocenę indywidualnych potrzeb rozwojowych i edukacyjnych i/lub predyspozycji osobowych do wykonywania poszczególnych zawodów. </w:t>
            </w:r>
          </w:p>
          <w:p w:rsidR="00005401" w:rsidRPr="00794A6E" w:rsidRDefault="00005401" w:rsidP="008E5DF4">
            <w:pPr>
              <w:ind w:left="446"/>
              <w:jc w:val="both"/>
              <w:rPr>
                <w:rFonts w:ascii="Myriad Pro" w:hAnsi="Myriad Pro" w:cs="Arial"/>
                <w:sz w:val="20"/>
              </w:rPr>
            </w:pPr>
            <w:r w:rsidRPr="00794A6E">
              <w:rPr>
                <w:rFonts w:ascii="Myriad Pro" w:hAnsi="Myriad Pro" w:cs="Arial"/>
                <w:sz w:val="20"/>
              </w:rPr>
              <w:t>W przypadku objęcia wsparciem uczniów:</w:t>
            </w:r>
          </w:p>
          <w:p w:rsidR="00005401" w:rsidRPr="00794A6E" w:rsidRDefault="00005401" w:rsidP="00912095">
            <w:pPr>
              <w:pStyle w:val="Akapitzlist"/>
              <w:numPr>
                <w:ilvl w:val="0"/>
                <w:numId w:val="266"/>
              </w:numPr>
              <w:autoSpaceDE w:val="0"/>
              <w:autoSpaceDN w:val="0"/>
              <w:ind w:left="446" w:firstLine="0"/>
              <w:contextualSpacing w:val="0"/>
              <w:jc w:val="both"/>
              <w:rPr>
                <w:rFonts w:cs="Arial"/>
              </w:rPr>
            </w:pPr>
            <w:r w:rsidRPr="00794A6E">
              <w:rPr>
                <w:rFonts w:cs="Arial"/>
              </w:rPr>
              <w:t xml:space="preserve">klas I - VI szkoły podstawowej, </w:t>
            </w:r>
          </w:p>
          <w:p w:rsidR="00005401" w:rsidRPr="00794A6E" w:rsidRDefault="00005401" w:rsidP="00912095">
            <w:pPr>
              <w:pStyle w:val="Akapitzlist"/>
              <w:numPr>
                <w:ilvl w:val="0"/>
                <w:numId w:val="266"/>
              </w:numPr>
              <w:autoSpaceDE w:val="0"/>
              <w:autoSpaceDN w:val="0"/>
              <w:ind w:left="446" w:firstLine="0"/>
              <w:contextualSpacing w:val="0"/>
              <w:jc w:val="both"/>
              <w:rPr>
                <w:rFonts w:cs="Arial"/>
              </w:rPr>
            </w:pPr>
            <w:r w:rsidRPr="00794A6E">
              <w:rPr>
                <w:rFonts w:cs="Arial"/>
              </w:rPr>
              <w:t>uczniów i wychowanków specjalnych ośrodków szkolno-wychowawczych</w:t>
            </w:r>
          </w:p>
          <w:p w:rsidR="00005401" w:rsidRPr="00794A6E" w:rsidRDefault="00005401" w:rsidP="00005401">
            <w:pPr>
              <w:pStyle w:val="Akapitzlist"/>
              <w:numPr>
                <w:ilvl w:val="0"/>
                <w:numId w:val="0"/>
              </w:numPr>
              <w:ind w:left="446"/>
              <w:jc w:val="both"/>
              <w:rPr>
                <w:rFonts w:cs="Arial"/>
              </w:rPr>
            </w:pPr>
            <w:r w:rsidRPr="00794A6E">
              <w:rPr>
                <w:rFonts w:cs="Arial"/>
              </w:rPr>
              <w:t xml:space="preserve">lub </w:t>
            </w:r>
          </w:p>
          <w:p w:rsidR="00005401" w:rsidRPr="00794A6E" w:rsidRDefault="00005401" w:rsidP="00912095">
            <w:pPr>
              <w:pStyle w:val="Akapitzlist"/>
              <w:numPr>
                <w:ilvl w:val="0"/>
                <w:numId w:val="266"/>
              </w:numPr>
              <w:autoSpaceDE w:val="0"/>
              <w:autoSpaceDN w:val="0"/>
              <w:ind w:left="446" w:firstLine="0"/>
              <w:contextualSpacing w:val="0"/>
              <w:jc w:val="both"/>
              <w:rPr>
                <w:rFonts w:cs="Arial"/>
              </w:rPr>
            </w:pPr>
            <w:r w:rsidRPr="00794A6E">
              <w:rPr>
                <w:rFonts w:cs="Arial"/>
              </w:rPr>
              <w:t xml:space="preserve">uczniów szkół specjalnych </w:t>
            </w:r>
          </w:p>
          <w:p w:rsidR="00005401" w:rsidRPr="00794A6E" w:rsidRDefault="00005401" w:rsidP="008E5DF4">
            <w:pPr>
              <w:ind w:left="360"/>
              <w:jc w:val="both"/>
              <w:rPr>
                <w:rFonts w:ascii="Myriad Pro" w:hAnsi="Myriad Pro"/>
                <w:sz w:val="20"/>
              </w:rPr>
            </w:pPr>
            <w:r w:rsidRPr="00794A6E">
              <w:rPr>
                <w:rFonts w:ascii="Myriad Pro" w:hAnsi="Myriad Pro" w:cs="Arial"/>
                <w:sz w:val="20"/>
              </w:rPr>
              <w:t>realizacja doradztwa edukacyjno-zawodowego nie jest obligatoryjna.</w:t>
            </w:r>
          </w:p>
          <w:p w:rsidR="00005401" w:rsidRPr="00500958" w:rsidRDefault="00005401" w:rsidP="00912095">
            <w:pPr>
              <w:pStyle w:val="Akapitzlist"/>
              <w:numPr>
                <w:ilvl w:val="0"/>
                <w:numId w:val="269"/>
              </w:numPr>
              <w:ind w:left="357" w:hanging="357"/>
              <w:contextualSpacing w:val="0"/>
              <w:jc w:val="both"/>
            </w:pPr>
            <w:r w:rsidRPr="00794A6E">
              <w:rPr>
                <w:rFonts w:cs="Arial"/>
              </w:rPr>
              <w:t>Działania w ramach 8 typu projektu mogą być realizowane wyłącznie jako uzupełnienie działań realizowanych w ramach typu projektu 7.</w:t>
            </w:r>
          </w:p>
        </w:tc>
        <w:tc>
          <w:tcPr>
            <w:tcW w:w="4599" w:type="dxa"/>
            <w:shd w:val="clear" w:color="auto" w:fill="auto"/>
          </w:tcPr>
          <w:p w:rsidR="00005401" w:rsidRPr="00BE08D4" w:rsidRDefault="00005401" w:rsidP="008E5DF4">
            <w:pPr>
              <w:jc w:val="both"/>
              <w:rPr>
                <w:rFonts w:ascii="Myriad Pro" w:hAnsi="Myriad Pro"/>
                <w:sz w:val="20"/>
              </w:rPr>
            </w:pPr>
            <w:r w:rsidRPr="00BE08D4">
              <w:rPr>
                <w:rFonts w:ascii="Myriad Pro" w:hAnsi="Myriad Pro"/>
                <w:sz w:val="20"/>
              </w:rPr>
              <w:t>Spełnienie kryterium jest konieczne do przyznania dofinansowania.</w:t>
            </w:r>
          </w:p>
          <w:p w:rsidR="00005401" w:rsidRPr="00BE08D4" w:rsidRDefault="00005401" w:rsidP="008E5DF4">
            <w:pPr>
              <w:jc w:val="both"/>
              <w:rPr>
                <w:rFonts w:ascii="Myriad Pro" w:hAnsi="Myriad Pro"/>
                <w:sz w:val="20"/>
              </w:rPr>
            </w:pPr>
            <w:r w:rsidRPr="00BE08D4">
              <w:rPr>
                <w:rFonts w:ascii="Myriad Pro" w:hAnsi="Myriad Pro"/>
                <w:sz w:val="20"/>
              </w:rPr>
              <w:t>Projekty niespełniające kryterium są odrzucane.</w:t>
            </w:r>
          </w:p>
          <w:p w:rsidR="00005401" w:rsidRDefault="00005401" w:rsidP="008E5DF4">
            <w:pPr>
              <w:jc w:val="both"/>
              <w:rPr>
                <w:rFonts w:ascii="Myriad Pro" w:hAnsi="Myriad Pro"/>
                <w:sz w:val="20"/>
              </w:rPr>
            </w:pPr>
            <w:r w:rsidRPr="00BE08D4">
              <w:rPr>
                <w:rFonts w:ascii="Myriad Pro" w:hAnsi="Myriad Pro"/>
                <w:sz w:val="20"/>
              </w:rPr>
              <w:t>Ocena spełniania kryterium polega na przypisaniu wartości logicznych „tak”, „nie”.</w:t>
            </w:r>
          </w:p>
          <w:p w:rsidR="00005401" w:rsidRPr="00BE08D4" w:rsidRDefault="00005401" w:rsidP="008E5DF4">
            <w:pPr>
              <w:pStyle w:val="Akapitzlist"/>
              <w:tabs>
                <w:tab w:val="left" w:pos="252"/>
              </w:tabs>
              <w:autoSpaceDE w:val="0"/>
              <w:autoSpaceDN w:val="0"/>
              <w:adjustRightInd w:val="0"/>
              <w:spacing w:before="40" w:after="40"/>
              <w:ind w:left="0"/>
              <w:contextualSpacing w:val="0"/>
              <w:jc w:val="both"/>
            </w:pPr>
          </w:p>
        </w:tc>
      </w:tr>
    </w:tbl>
    <w:p w:rsidR="00005401" w:rsidRPr="00005401" w:rsidRDefault="00005401" w:rsidP="00005401"/>
    <w:p w:rsidR="008A521C" w:rsidRPr="00D64365" w:rsidRDefault="00324057" w:rsidP="008A521C">
      <w:pPr>
        <w:pStyle w:val="Podtytu"/>
        <w:rPr>
          <w:szCs w:val="22"/>
        </w:rPr>
      </w:pPr>
      <w:r>
        <w:rPr>
          <w:szCs w:val="22"/>
        </w:rPr>
        <w:br w:type="page"/>
      </w:r>
      <w:bookmarkStart w:id="53" w:name="_Toc59089721"/>
      <w:r w:rsidR="008A521C" w:rsidRPr="00D64365">
        <w:rPr>
          <w:szCs w:val="22"/>
        </w:rPr>
        <w:lastRenderedPageBreak/>
        <w:t>8.5</w:t>
      </w:r>
      <w:r w:rsidR="00D64365" w:rsidRPr="00D64365">
        <w:rPr>
          <w:szCs w:val="22"/>
        </w:rPr>
        <w:t xml:space="preserve"> </w:t>
      </w:r>
      <w:r w:rsidR="00D64365" w:rsidRPr="00D64365">
        <w:rPr>
          <w:rFonts w:eastAsia="Times New Roman" w:cs="Arial"/>
          <w:szCs w:val="22"/>
        </w:rPr>
        <w:t>Upowszechnienie edukacji przedszkolnej oraz wsparcie szkół i placówek prowadzących kształcenie ogólne oraz uczniów uczestniczących w kształceniu podstawowym, gimnazjalnym i ponadgimnazjalnym w ramach Kontraktów Samorządowych</w:t>
      </w:r>
      <w:bookmarkEnd w:id="53"/>
    </w:p>
    <w:p w:rsidR="008A521C" w:rsidRPr="00EC5492" w:rsidRDefault="008A521C" w:rsidP="008A521C">
      <w:pPr>
        <w:jc w:val="center"/>
        <w:rPr>
          <w:rFonts w:ascii="Myriad Pro" w:hAnsi="Myriad Pro" w:cs="Arial"/>
          <w:b/>
          <w:bCs/>
          <w:sz w:val="20"/>
        </w:rPr>
      </w:pPr>
      <w:r>
        <w:rPr>
          <w:rFonts w:ascii="Myriad Pro" w:eastAsiaTheme="majorEastAsia" w:hAnsi="Myriad Pro" w:cstheme="majorBidi"/>
          <w:b/>
          <w:bCs/>
          <w:sz w:val="20"/>
        </w:rPr>
        <w:t xml:space="preserve">Kryteria przyjęte </w:t>
      </w:r>
      <w:r w:rsidRPr="00DC7372">
        <w:rPr>
          <w:rFonts w:ascii="Myriad Pro" w:eastAsiaTheme="majorEastAsia" w:hAnsi="Myriad Pro" w:cstheme="majorBidi"/>
          <w:b/>
          <w:bCs/>
          <w:sz w:val="20"/>
        </w:rPr>
        <w:t xml:space="preserve">Uchwałą Nr </w:t>
      </w:r>
      <w:r w:rsidR="00DC7372" w:rsidRPr="00DC7372">
        <w:rPr>
          <w:rFonts w:ascii="Myriad Pro" w:eastAsiaTheme="majorEastAsia" w:hAnsi="Myriad Pro" w:cstheme="majorBidi"/>
          <w:b/>
          <w:bCs/>
          <w:sz w:val="20"/>
        </w:rPr>
        <w:t>27</w:t>
      </w:r>
      <w:r w:rsidR="00DC7372">
        <w:rPr>
          <w:rFonts w:ascii="Myriad Pro" w:eastAsiaTheme="majorEastAsia" w:hAnsi="Myriad Pro" w:cstheme="majorBidi"/>
          <w:b/>
          <w:bCs/>
          <w:sz w:val="20"/>
        </w:rPr>
        <w:t>/18</w:t>
      </w:r>
      <w:r>
        <w:rPr>
          <w:rFonts w:ascii="Myriad Pro" w:eastAsiaTheme="majorEastAsia" w:hAnsi="Myriad Pro" w:cstheme="majorBidi"/>
          <w:b/>
          <w:bCs/>
          <w:sz w:val="20"/>
        </w:rPr>
        <w:t xml:space="preserve"> </w:t>
      </w:r>
      <w:r>
        <w:rPr>
          <w:rFonts w:ascii="Myriad Pro" w:eastAsiaTheme="majorEastAsia" w:hAnsi="Myriad Pro" w:cs="Arial"/>
          <w:b/>
          <w:bCs/>
          <w:sz w:val="20"/>
        </w:rPr>
        <w:t xml:space="preserve">Komitetu Monitorującego RPO WZ 2014-2020 z dnia </w:t>
      </w:r>
      <w:r w:rsidR="00042463">
        <w:rPr>
          <w:rFonts w:ascii="Myriad Pro" w:eastAsiaTheme="majorEastAsia" w:hAnsi="Myriad Pro" w:cs="Arial"/>
          <w:b/>
          <w:bCs/>
          <w:sz w:val="20"/>
        </w:rPr>
        <w:t>14 lutego 2018</w:t>
      </w:r>
      <w:r>
        <w:rPr>
          <w:rFonts w:ascii="Myriad Pro" w:eastAsiaTheme="majorEastAsia" w:hAnsi="Myriad Pro" w:cs="Arial"/>
          <w:b/>
          <w:bCs/>
          <w:sz w:val="20"/>
        </w:rPr>
        <w:t xml:space="preserve"> r. </w:t>
      </w:r>
      <w:r w:rsidR="00042463">
        <w:rPr>
          <w:rFonts w:ascii="Myriad Pro" w:eastAsiaTheme="majorEastAsia" w:hAnsi="Myriad Pro" w:cs="Arial"/>
          <w:b/>
          <w:bCs/>
          <w:sz w:val="20"/>
        </w:rPr>
        <w:t>- aktualizacja</w:t>
      </w:r>
    </w:p>
    <w:tbl>
      <w:tblPr>
        <w:tblStyle w:val="Tabela-Siatka"/>
        <w:tblW w:w="14220" w:type="dxa"/>
        <w:tblLayout w:type="fixed"/>
        <w:tblLook w:val="04A0" w:firstRow="1" w:lastRow="0" w:firstColumn="1" w:lastColumn="0" w:noHBand="0" w:noVBand="1"/>
      </w:tblPr>
      <w:tblGrid>
        <w:gridCol w:w="1905"/>
        <w:gridCol w:w="12315"/>
      </w:tblGrid>
      <w:tr w:rsidR="00042463" w:rsidRPr="00586D29" w:rsidTr="00042463">
        <w:tc>
          <w:tcPr>
            <w:tcW w:w="1905" w:type="dxa"/>
            <w:shd w:val="clear" w:color="auto" w:fill="B6DDE8" w:themeFill="accent5"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Oś priorytetowa</w:t>
            </w:r>
          </w:p>
        </w:tc>
        <w:tc>
          <w:tcPr>
            <w:tcW w:w="12315" w:type="dxa"/>
            <w:shd w:val="clear" w:color="auto" w:fill="B6DDE8" w:themeFill="accent5"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VIII Edukacja</w:t>
            </w:r>
          </w:p>
        </w:tc>
      </w:tr>
      <w:tr w:rsidR="00042463" w:rsidRPr="00586D29" w:rsidTr="00042463">
        <w:tc>
          <w:tcPr>
            <w:tcW w:w="1905" w:type="dxa"/>
            <w:shd w:val="clear" w:color="auto" w:fill="B6DDE8" w:themeFill="accent5"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Priorytet Inwestycyjny</w:t>
            </w:r>
          </w:p>
        </w:tc>
        <w:tc>
          <w:tcPr>
            <w:tcW w:w="12315" w:type="dxa"/>
            <w:shd w:val="clear" w:color="auto" w:fill="B6DDE8" w:themeFill="accent5"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10i Ograniczenie i zapobieganie przedwczesnemu kończeniu nauki szkolnej oraz zapewnianie równego dostępu do dobrej jakości wczesnej edukacji elementarnej oraz kształcenia podstawowego, gimnazjalnego i ponadgimnazjalnego z uwzględnieniem formalnych, nieformalnych i </w:t>
            </w:r>
            <w:proofErr w:type="spellStart"/>
            <w:r w:rsidRPr="00586D29">
              <w:rPr>
                <w:rFonts w:ascii="Myriad Pro" w:hAnsi="Myriad Pro"/>
                <w:sz w:val="20"/>
              </w:rPr>
              <w:t>pozaformalnych</w:t>
            </w:r>
            <w:proofErr w:type="spellEnd"/>
            <w:r w:rsidRPr="00586D29">
              <w:rPr>
                <w:rFonts w:ascii="Myriad Pro" w:hAnsi="Myriad Pro"/>
                <w:sz w:val="20"/>
              </w:rPr>
              <w:t xml:space="preserve"> ścieżek kształcenia umożliwiających ponowne podjęcie kształcenia i szkolenia</w:t>
            </w:r>
          </w:p>
        </w:tc>
      </w:tr>
      <w:tr w:rsidR="00042463" w:rsidRPr="00586D29" w:rsidTr="00042463">
        <w:tc>
          <w:tcPr>
            <w:tcW w:w="1905" w:type="dxa"/>
            <w:shd w:val="clear" w:color="auto" w:fill="B6DDE8" w:themeFill="accent5"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Działanie</w:t>
            </w:r>
          </w:p>
        </w:tc>
        <w:tc>
          <w:tcPr>
            <w:tcW w:w="12315" w:type="dxa"/>
            <w:shd w:val="clear" w:color="auto" w:fill="B6DDE8" w:themeFill="accent5"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8.5 </w:t>
            </w:r>
            <w:r w:rsidRPr="00586D29">
              <w:rPr>
                <w:rFonts w:ascii="Myriad Pro" w:eastAsia="Times New Roman" w:hAnsi="Myriad Pro" w:cs="Arial"/>
                <w:sz w:val="20"/>
              </w:rPr>
              <w:t xml:space="preserve">Upowszechnienie edukacji przedszkolnej oraz wsparcie szkół i placówek prowadzących kształcenie ogólne oraz uczniów uczestniczących </w:t>
            </w:r>
            <w:r w:rsidRPr="00586D29">
              <w:rPr>
                <w:rFonts w:ascii="Myriad Pro" w:eastAsia="Times New Roman" w:hAnsi="Myriad Pro" w:cs="Arial"/>
                <w:sz w:val="20"/>
              </w:rPr>
              <w:br/>
              <w:t xml:space="preserve">w kształceniu podstawowym, gimnazjalnym i ponadgimnazjalnym w </w:t>
            </w:r>
            <w:r>
              <w:rPr>
                <w:rFonts w:ascii="Myriad Pro" w:eastAsia="Times New Roman" w:hAnsi="Myriad Pro" w:cs="Arial"/>
                <w:sz w:val="20"/>
              </w:rPr>
              <w:t>ramach Kontraktów Samorządowych</w:t>
            </w:r>
          </w:p>
        </w:tc>
      </w:tr>
      <w:tr w:rsidR="00042463" w:rsidRPr="00586D29" w:rsidTr="00042463">
        <w:tc>
          <w:tcPr>
            <w:tcW w:w="1905" w:type="dxa"/>
            <w:shd w:val="clear" w:color="auto" w:fill="B6DDE8" w:themeFill="accent5"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Typy projektów</w:t>
            </w:r>
          </w:p>
        </w:tc>
        <w:tc>
          <w:tcPr>
            <w:tcW w:w="12315" w:type="dxa"/>
            <w:shd w:val="clear" w:color="auto" w:fill="B6DDE8" w:themeFill="accent5" w:themeFillTint="66"/>
          </w:tcPr>
          <w:p w:rsidR="00042463" w:rsidRPr="000407A5" w:rsidRDefault="00042463" w:rsidP="00912095">
            <w:pPr>
              <w:numPr>
                <w:ilvl w:val="0"/>
                <w:numId w:val="190"/>
              </w:numPr>
              <w:spacing w:before="40" w:after="40"/>
              <w:ind w:left="357" w:hanging="357"/>
              <w:contextualSpacing/>
              <w:rPr>
                <w:rFonts w:ascii="Myriad Pro" w:hAnsi="Myriad Pro"/>
                <w:sz w:val="20"/>
              </w:rPr>
            </w:pPr>
            <w:r w:rsidRPr="000407A5">
              <w:rPr>
                <w:rFonts w:ascii="Myriad Pro" w:hAnsi="Myriad Pro"/>
                <w:sz w:val="20"/>
              </w:rPr>
              <w:t>Tworzenie nowych miejsc wychowania przedszkolnego w tym dostosowanych do potrzeb dzieci z niepełnosprawnościami, w istniejących lub nowo utworzonych ośrodkach wychowania przedszkolnego;</w:t>
            </w:r>
          </w:p>
          <w:p w:rsidR="00042463" w:rsidRPr="000407A5" w:rsidRDefault="00042463" w:rsidP="00912095">
            <w:pPr>
              <w:numPr>
                <w:ilvl w:val="0"/>
                <w:numId w:val="190"/>
              </w:numPr>
              <w:spacing w:before="40" w:after="40"/>
              <w:ind w:left="357" w:hanging="357"/>
              <w:contextualSpacing/>
              <w:rPr>
                <w:rFonts w:ascii="Myriad Pro" w:hAnsi="Myriad Pro"/>
                <w:sz w:val="20"/>
              </w:rPr>
            </w:pPr>
            <w:r w:rsidRPr="000407A5">
              <w:rPr>
                <w:rFonts w:ascii="Myriad Pro" w:hAnsi="Myriad Pro"/>
                <w:sz w:val="20"/>
              </w:rPr>
              <w:t>Dostosowanie istniejących miejsc wychowania przedszkolnego do potrzeb dzieci z niepełnosprawnościami lub realizacja dodatkowej oferty edukacyjnej i specjalistycznej umożliwiającej dziecku z niepełnosprawnością udział w wychowaniu przedszkolnym poprzez wyrównanie deficytu wynikającego z niepełnosprawności;</w:t>
            </w:r>
          </w:p>
          <w:p w:rsidR="00042463" w:rsidRPr="000407A5" w:rsidRDefault="00042463" w:rsidP="00912095">
            <w:pPr>
              <w:numPr>
                <w:ilvl w:val="0"/>
                <w:numId w:val="190"/>
              </w:numPr>
              <w:spacing w:before="40" w:after="40"/>
              <w:ind w:left="357" w:hanging="357"/>
              <w:contextualSpacing/>
              <w:rPr>
                <w:rFonts w:ascii="Myriad Pro" w:hAnsi="Myriad Pro"/>
                <w:sz w:val="20"/>
              </w:rPr>
            </w:pPr>
            <w:r w:rsidRPr="000407A5">
              <w:rPr>
                <w:rFonts w:ascii="Myriad Pro" w:hAnsi="Myriad Pro"/>
                <w:sz w:val="20"/>
              </w:rPr>
              <w:t>Rozszerzenie oferty ośrodka wychowania przedszkolnego o dodatkowe zajęcia zwiększające szanse edukacyjne dzieci oraz wyrównujące zdiagnozowane deficyty; katalog dodatkowych zajęć obejmuje wyłącznie:</w:t>
            </w:r>
          </w:p>
          <w:p w:rsidR="00042463" w:rsidRPr="000407A5" w:rsidRDefault="00042463" w:rsidP="00912095">
            <w:pPr>
              <w:numPr>
                <w:ilvl w:val="0"/>
                <w:numId w:val="191"/>
              </w:numPr>
              <w:spacing w:before="40" w:after="40"/>
              <w:contextualSpacing/>
              <w:rPr>
                <w:rFonts w:ascii="Myriad Pro" w:hAnsi="Myriad Pro"/>
                <w:sz w:val="20"/>
              </w:rPr>
            </w:pPr>
            <w:r w:rsidRPr="000407A5">
              <w:rPr>
                <w:rFonts w:ascii="Myriad Pro" w:hAnsi="Myriad Pro"/>
                <w:sz w:val="20"/>
              </w:rPr>
              <w:t>zajęcia specjalistyczne: korekcyjno-kompensacyjne, logopedyczne, socjoterapeutyczne oraz inne zajęcia o charakterze terapeutycznym;</w:t>
            </w:r>
          </w:p>
          <w:p w:rsidR="00042463" w:rsidRPr="000407A5" w:rsidRDefault="00042463" w:rsidP="00912095">
            <w:pPr>
              <w:numPr>
                <w:ilvl w:val="0"/>
                <w:numId w:val="191"/>
              </w:numPr>
              <w:spacing w:before="40" w:after="40"/>
              <w:contextualSpacing/>
              <w:rPr>
                <w:rFonts w:ascii="Myriad Pro" w:hAnsi="Myriad Pro"/>
                <w:sz w:val="20"/>
              </w:rPr>
            </w:pPr>
            <w:r w:rsidRPr="000407A5">
              <w:rPr>
                <w:rFonts w:ascii="Myriad Pro" w:hAnsi="Myriad Pro"/>
                <w:sz w:val="20"/>
              </w:rPr>
              <w:t>zajęcia w ramach wczesnego wspomagania rozwoju w rozumieniu ustawy o systemie oświaty;</w:t>
            </w:r>
          </w:p>
          <w:p w:rsidR="00042463" w:rsidRPr="000407A5" w:rsidRDefault="00042463" w:rsidP="00912095">
            <w:pPr>
              <w:numPr>
                <w:ilvl w:val="0"/>
                <w:numId w:val="191"/>
              </w:numPr>
              <w:spacing w:before="40" w:after="40"/>
              <w:contextualSpacing/>
              <w:rPr>
                <w:rFonts w:ascii="Myriad Pro" w:hAnsi="Myriad Pro"/>
                <w:sz w:val="20"/>
              </w:rPr>
            </w:pPr>
            <w:r w:rsidRPr="000407A5">
              <w:rPr>
                <w:rFonts w:ascii="Myriad Pro" w:hAnsi="Myriad Pro"/>
                <w:sz w:val="20"/>
              </w:rPr>
              <w:t>zajęcia stymulujące rozwój psychoruchowy np. gimnastykę korekcyjną;</w:t>
            </w:r>
          </w:p>
          <w:p w:rsidR="00042463" w:rsidRPr="000407A5" w:rsidRDefault="00042463" w:rsidP="00912095">
            <w:pPr>
              <w:numPr>
                <w:ilvl w:val="0"/>
                <w:numId w:val="191"/>
              </w:numPr>
              <w:spacing w:before="40" w:after="40"/>
              <w:contextualSpacing/>
              <w:rPr>
                <w:rFonts w:ascii="Myriad Pro" w:hAnsi="Myriad Pro"/>
                <w:sz w:val="20"/>
              </w:rPr>
            </w:pPr>
            <w:r w:rsidRPr="000407A5">
              <w:rPr>
                <w:rFonts w:ascii="Myriad Pro" w:hAnsi="Myriad Pro"/>
                <w:sz w:val="20"/>
              </w:rPr>
              <w:t>zajęcia rozwijające kompetencje społeczno-emocjonalne.</w:t>
            </w:r>
          </w:p>
          <w:p w:rsidR="00042463" w:rsidRPr="000407A5" w:rsidRDefault="00042463" w:rsidP="00912095">
            <w:pPr>
              <w:numPr>
                <w:ilvl w:val="0"/>
                <w:numId w:val="190"/>
              </w:numPr>
              <w:spacing w:before="40" w:after="40"/>
              <w:ind w:left="357" w:hanging="357"/>
              <w:contextualSpacing/>
              <w:rPr>
                <w:rFonts w:ascii="Myriad Pro" w:hAnsi="Myriad Pro"/>
                <w:sz w:val="20"/>
              </w:rPr>
            </w:pPr>
            <w:r w:rsidRPr="000407A5">
              <w:rPr>
                <w:rFonts w:ascii="Myriad Pro" w:hAnsi="Myriad Pro"/>
                <w:sz w:val="20"/>
              </w:rPr>
              <w:t>Wydłużenie godzin pracy ośrodka wychowania przedszkolnego;</w:t>
            </w:r>
          </w:p>
          <w:p w:rsidR="00042463" w:rsidRPr="000407A5" w:rsidRDefault="00042463" w:rsidP="00912095">
            <w:pPr>
              <w:numPr>
                <w:ilvl w:val="0"/>
                <w:numId w:val="190"/>
              </w:numPr>
              <w:spacing w:before="40" w:after="40"/>
              <w:ind w:left="357" w:hanging="357"/>
              <w:contextualSpacing/>
              <w:rPr>
                <w:rFonts w:ascii="Myriad Pro" w:hAnsi="Myriad Pro"/>
                <w:sz w:val="20"/>
              </w:rPr>
            </w:pPr>
            <w:r w:rsidRPr="000407A5">
              <w:rPr>
                <w:rFonts w:ascii="Myriad Pro" w:hAnsi="Myriad Pro"/>
                <w:sz w:val="20"/>
              </w:rPr>
              <w:t>Doskonalenie umiejętności i kompetencji zawodowych nauczycieli placówek wychowania przedszkolnego, niezbędnych do pracy z dziećmi w wieku przedszkolnym, w tym z dziećmi ze specjalnymi potrzebami edukacyjnymi obejmujące w szczególności:</w:t>
            </w:r>
          </w:p>
          <w:p w:rsidR="00042463" w:rsidRPr="000407A5" w:rsidRDefault="00042463" w:rsidP="00912095">
            <w:pPr>
              <w:numPr>
                <w:ilvl w:val="0"/>
                <w:numId w:val="192"/>
              </w:numPr>
              <w:spacing w:before="40" w:after="40"/>
              <w:contextualSpacing/>
              <w:rPr>
                <w:rFonts w:ascii="Myriad Pro" w:hAnsi="Myriad Pro"/>
                <w:sz w:val="20"/>
              </w:rPr>
            </w:pPr>
            <w:r w:rsidRPr="000407A5">
              <w:rPr>
                <w:rFonts w:ascii="Myriad Pro" w:hAnsi="Myriad Pro"/>
                <w:sz w:val="20"/>
              </w:rPr>
              <w:t>kursy i szkolenia doskonalące (teoretyczne i praktyczne), w tym z wykorzystaniem pracy trenerów przeszkolonych w ramach PO WER, studia podyplomowe;</w:t>
            </w:r>
          </w:p>
          <w:p w:rsidR="00042463" w:rsidRPr="000407A5" w:rsidRDefault="00042463" w:rsidP="00912095">
            <w:pPr>
              <w:numPr>
                <w:ilvl w:val="0"/>
                <w:numId w:val="192"/>
              </w:numPr>
              <w:spacing w:before="40" w:after="40"/>
              <w:ind w:left="714" w:hanging="357"/>
              <w:contextualSpacing/>
              <w:rPr>
                <w:rFonts w:ascii="Myriad Pro" w:hAnsi="Myriad Pro"/>
                <w:sz w:val="20"/>
              </w:rPr>
            </w:pPr>
            <w:r w:rsidRPr="00DB7814">
              <w:rPr>
                <w:rFonts w:ascii="Myriad Pro" w:hAnsi="Myriad Pro"/>
                <w:sz w:val="20"/>
              </w:rPr>
              <w:t xml:space="preserve">wspieranie istniejących, budowanie nowych i moderowanie sieci współpracy i samokształcenia </w:t>
            </w:r>
            <w:proofErr w:type="spellStart"/>
            <w:r w:rsidRPr="00DB7814">
              <w:rPr>
                <w:rFonts w:ascii="Myriad Pro" w:hAnsi="Myriad Pro"/>
                <w:sz w:val="20"/>
              </w:rPr>
              <w:t>nauczycieli;</w:t>
            </w:r>
            <w:r w:rsidRPr="000407A5">
              <w:rPr>
                <w:rFonts w:ascii="Myriad Pro" w:hAnsi="Myriad Pro"/>
                <w:sz w:val="20"/>
              </w:rPr>
              <w:t>współpracę</w:t>
            </w:r>
            <w:proofErr w:type="spellEnd"/>
            <w:r w:rsidRPr="000407A5">
              <w:rPr>
                <w:rFonts w:ascii="Myriad Pro" w:hAnsi="Myriad Pro"/>
                <w:sz w:val="20"/>
              </w:rPr>
              <w:t xml:space="preserve"> ze specjalistycznymi ośrodkami np. specjalnymi ośrodkami szkolno-wychowawczymi, poradniami psychologiczno-pedagogicznymi, ośrodkami wychowania przedszkolnego i szkołami kształcącymi dzieci i młodzież z niepełnosprawnościami.</w:t>
            </w:r>
          </w:p>
          <w:p w:rsidR="00042463" w:rsidRPr="000407A5" w:rsidRDefault="00042463" w:rsidP="00912095">
            <w:pPr>
              <w:numPr>
                <w:ilvl w:val="0"/>
                <w:numId w:val="190"/>
              </w:numPr>
              <w:spacing w:before="40" w:after="40"/>
              <w:ind w:left="357" w:hanging="357"/>
              <w:contextualSpacing/>
              <w:rPr>
                <w:rFonts w:ascii="Myriad Pro" w:hAnsi="Myriad Pro"/>
                <w:sz w:val="20"/>
              </w:rPr>
            </w:pPr>
            <w:r w:rsidRPr="000407A5">
              <w:rPr>
                <w:rFonts w:ascii="Myriad Pro" w:hAnsi="Myriad Pro"/>
                <w:sz w:val="20"/>
              </w:rPr>
              <w:t>Kształcenie u uczniów i słuchaczy kompetencji kluczowych oraz właściwych postaw i umiejętności niezbędnych na rynku pracy głównie poprzez:</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t>realizację projektów edukacyjnych w szkołach lub placówkach systemu oświaty objętych wsparciem,</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t xml:space="preserve">realizację dodatkowych zajęć dydaktyczno-wyrównawczych służących wyrównywaniu dysproporcji edukacyjnych w trakcie </w:t>
            </w:r>
            <w:r w:rsidRPr="000407A5">
              <w:rPr>
                <w:rFonts w:ascii="Myriad Pro" w:hAnsi="Myriad Pro"/>
                <w:sz w:val="20"/>
              </w:rPr>
              <w:lastRenderedPageBreak/>
              <w:t>procesu kształcenia dla uczniów mających trudności w spełnianiu wymagań edukacyjnych, wynikających z podstawy programowej kształcenia ogólnego dla danego etapu edukacyjnego,</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t>realizację różnych form rozwijających uzdolnienia,</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t>wdrożenie nowych form i programów nauczania,</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t>tworzenie i realizacja zajęć w klasach o nowatorskich rozwiązaniach programowych, organizacyjnych lub metodycznych,</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t>organizację kółek zainteresowań, warsztatów, laboratoriów dla uczniów lub słuchaczy,</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t>nawiązywanie współpracy z otoczeniem zewnętrznym szkoły lub placówki systemu oświaty w celu realizacji programów edukacyjnych,</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t xml:space="preserve">wykorzystanie narzędzi, metod lub form pracy wypracowanych w ramach projektów, w tym pozytywnie </w:t>
            </w:r>
            <w:proofErr w:type="spellStart"/>
            <w:r w:rsidRPr="000407A5">
              <w:rPr>
                <w:rFonts w:ascii="Myriad Pro" w:hAnsi="Myriad Pro"/>
                <w:sz w:val="20"/>
              </w:rPr>
              <w:t>zwalidowanych</w:t>
            </w:r>
            <w:proofErr w:type="spellEnd"/>
            <w:r w:rsidRPr="000407A5">
              <w:rPr>
                <w:rFonts w:ascii="Myriad Pro" w:hAnsi="Myriad Pro"/>
                <w:sz w:val="20"/>
              </w:rPr>
              <w:t xml:space="preserve"> produktów projektów innowacyjnych, zrealizowanych w latach 2007-2013 w ramach PO KL,</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t>pomoc stypendialną dla uczniów lub słuchaczy szczególnie uzdolnionych w zakresie przedmiotów przyrodniczych, informatycznych, języków obcych, matematyki lub [przedsiębiorczości których niekorzystna sytuacja materialna stanowi barierę w rozwoju edukacyjnym,</w:t>
            </w:r>
          </w:p>
          <w:p w:rsidR="00042463" w:rsidRPr="000407A5" w:rsidRDefault="00042463" w:rsidP="00912095">
            <w:pPr>
              <w:numPr>
                <w:ilvl w:val="0"/>
                <w:numId w:val="193"/>
              </w:numPr>
              <w:spacing w:before="40" w:after="40"/>
              <w:contextualSpacing/>
              <w:rPr>
                <w:rFonts w:ascii="Myriad Pro" w:hAnsi="Myriad Pro"/>
                <w:sz w:val="20"/>
              </w:rPr>
            </w:pPr>
            <w:r>
              <w:rPr>
                <w:rFonts w:ascii="Myriad Pro" w:hAnsi="Myriad Pro"/>
                <w:sz w:val="20"/>
              </w:rPr>
              <w:t>doradztwo edukacyjno-</w:t>
            </w:r>
            <w:r w:rsidRPr="000407A5">
              <w:rPr>
                <w:rFonts w:ascii="Myriad Pro" w:hAnsi="Myriad Pro"/>
                <w:sz w:val="20"/>
              </w:rPr>
              <w:t>zawodowe dla uczniów lub słuchaczy, ze szczególnym uwzględnieniem uczniów ze specjalnymi potrzebami edukacyjnymi,</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t>realizację zajęć poza szkołą lub poza lekcjami.</w:t>
            </w:r>
          </w:p>
          <w:p w:rsidR="00042463" w:rsidRPr="000407A5" w:rsidRDefault="00042463" w:rsidP="00912095">
            <w:pPr>
              <w:numPr>
                <w:ilvl w:val="0"/>
                <w:numId w:val="190"/>
              </w:numPr>
              <w:spacing w:before="40" w:after="40"/>
              <w:ind w:left="357" w:hanging="357"/>
              <w:contextualSpacing/>
              <w:rPr>
                <w:rFonts w:ascii="Myriad Pro" w:hAnsi="Myriad Pro"/>
                <w:sz w:val="20"/>
              </w:rPr>
            </w:pPr>
            <w:r w:rsidRPr="000407A5">
              <w:rPr>
                <w:rFonts w:ascii="Myriad Pro" w:hAnsi="Myriad Pro"/>
                <w:sz w:val="20"/>
              </w:rPr>
              <w:t>Doskonalenie umiejętności i kompetencji zawodowych nauczycieli prowadzących kształcenie w zakresie stosowania metod i form organizacyjnych sprzyjających kształtowaniu i rozwijaniu u uczniów kompetencji kluczowych niezbędnych na rynku pracy oraz właściwych postaw/umiejętności poprzez:</w:t>
            </w:r>
          </w:p>
          <w:p w:rsidR="006A483F" w:rsidRPr="006A483F" w:rsidRDefault="00042463" w:rsidP="00912095">
            <w:pPr>
              <w:numPr>
                <w:ilvl w:val="1"/>
                <w:numId w:val="194"/>
              </w:numPr>
              <w:spacing w:before="40" w:after="40"/>
              <w:ind w:left="714" w:hanging="357"/>
              <w:contextualSpacing/>
              <w:rPr>
                <w:rFonts w:ascii="Myriad Pro" w:hAnsi="Myriad Pro"/>
                <w:sz w:val="20"/>
              </w:rPr>
            </w:pPr>
            <w:r w:rsidRPr="006A483F">
              <w:rPr>
                <w:rFonts w:ascii="Myriad Pro" w:hAnsi="Myriad Pro"/>
                <w:sz w:val="20"/>
              </w:rPr>
              <w:t>kursy i szkolenia doskonalące (teoretyczne i praktyczne), w tym z wykorzystaniem pracy trenerów przeszkolonych w ramach PO WER, studia podyplomowe;</w:t>
            </w:r>
          </w:p>
          <w:p w:rsidR="00042463" w:rsidRPr="006A483F" w:rsidRDefault="00042463" w:rsidP="00912095">
            <w:pPr>
              <w:numPr>
                <w:ilvl w:val="1"/>
                <w:numId w:val="194"/>
              </w:numPr>
              <w:spacing w:before="40" w:after="40"/>
              <w:ind w:left="714" w:hanging="357"/>
              <w:contextualSpacing/>
              <w:rPr>
                <w:rFonts w:ascii="Myriad Pro" w:hAnsi="Myriad Pro"/>
                <w:sz w:val="20"/>
              </w:rPr>
            </w:pPr>
            <w:r w:rsidRPr="006A483F">
              <w:rPr>
                <w:rFonts w:ascii="Myriad Pro" w:hAnsi="Myriad Pro"/>
                <w:sz w:val="20"/>
              </w:rPr>
              <w:t>budowanie i moderowanie sieci współpracy i samokształcenia nauczycieli,</w:t>
            </w:r>
          </w:p>
          <w:p w:rsidR="00042463" w:rsidRPr="006A483F" w:rsidRDefault="00042463" w:rsidP="00912095">
            <w:pPr>
              <w:numPr>
                <w:ilvl w:val="1"/>
                <w:numId w:val="194"/>
              </w:numPr>
              <w:spacing w:before="40" w:after="40"/>
              <w:ind w:left="714" w:hanging="357"/>
              <w:contextualSpacing/>
              <w:rPr>
                <w:rFonts w:ascii="Myriad Pro" w:hAnsi="Myriad Pro"/>
                <w:sz w:val="20"/>
              </w:rPr>
            </w:pPr>
            <w:r w:rsidRPr="006A483F">
              <w:rPr>
                <w:rFonts w:ascii="Myriad Pro" w:hAnsi="Myriad Pro"/>
                <w:sz w:val="20"/>
              </w:rPr>
              <w:t>realizację w szkole lub placówce systemu oświaty programów wspomagania,</w:t>
            </w:r>
          </w:p>
          <w:p w:rsidR="00042463" w:rsidRPr="000407A5" w:rsidRDefault="00042463" w:rsidP="00912095">
            <w:pPr>
              <w:numPr>
                <w:ilvl w:val="1"/>
                <w:numId w:val="194"/>
              </w:numPr>
              <w:spacing w:before="40" w:after="40"/>
              <w:ind w:left="714" w:hanging="357"/>
              <w:contextualSpacing/>
              <w:rPr>
                <w:rFonts w:ascii="Myriad Pro" w:hAnsi="Myriad Pro"/>
                <w:sz w:val="20"/>
              </w:rPr>
            </w:pPr>
            <w:r w:rsidRPr="000407A5">
              <w:rPr>
                <w:rFonts w:ascii="Myriad Pro" w:hAnsi="Myriad Pro"/>
                <w:sz w:val="20"/>
              </w:rPr>
              <w:t>staże i praktyki nauczycieli realizowane we współpracy z podmiotami z otoczenia szkoły lub placówki systemu oświaty,</w:t>
            </w:r>
          </w:p>
          <w:p w:rsidR="00042463" w:rsidRPr="000407A5" w:rsidRDefault="00042463" w:rsidP="00912095">
            <w:pPr>
              <w:numPr>
                <w:ilvl w:val="1"/>
                <w:numId w:val="194"/>
              </w:numPr>
              <w:spacing w:before="40" w:after="40"/>
              <w:ind w:left="714" w:hanging="357"/>
              <w:contextualSpacing/>
              <w:rPr>
                <w:rFonts w:ascii="Myriad Pro" w:hAnsi="Myriad Pro"/>
                <w:sz w:val="20"/>
              </w:rPr>
            </w:pPr>
            <w:r w:rsidRPr="000407A5">
              <w:rPr>
                <w:rFonts w:ascii="Myriad Pro" w:hAnsi="Myriad Pro"/>
                <w:sz w:val="20"/>
              </w:rPr>
              <w:t>współpracę ze specjalistycznymi ośrodkami, np.: szkołami kształcącymi dzieci i młodzież z niepełno sprawnościami, specjalnymi ośrodkami szkolno-wychowawczymi, młodzieżowymi ośrodkami wychowawczymi, młodzieżowymi ośrodkami socjoterapii, poradniami psychologiczno-pedagogicznymi;</w:t>
            </w:r>
          </w:p>
          <w:p w:rsidR="00042463" w:rsidRPr="000407A5" w:rsidRDefault="00042463" w:rsidP="00912095">
            <w:pPr>
              <w:numPr>
                <w:ilvl w:val="1"/>
                <w:numId w:val="194"/>
              </w:numPr>
              <w:spacing w:before="40" w:after="40"/>
              <w:ind w:left="714" w:hanging="357"/>
              <w:contextualSpacing/>
              <w:rPr>
                <w:rFonts w:ascii="Myriad Pro" w:hAnsi="Myriad Pro"/>
                <w:sz w:val="20"/>
              </w:rPr>
            </w:pPr>
            <w:r w:rsidRPr="000407A5">
              <w:rPr>
                <w:rFonts w:ascii="Myriad Pro" w:hAnsi="Myriad Pro"/>
                <w:sz w:val="20"/>
              </w:rPr>
              <w:t xml:space="preserve">wykorzystanie narzędzi, metod lub form pracy wypracowanych w ramach projektów, w tym pozytywnie </w:t>
            </w:r>
            <w:proofErr w:type="spellStart"/>
            <w:r w:rsidRPr="000407A5">
              <w:rPr>
                <w:rFonts w:ascii="Myriad Pro" w:hAnsi="Myriad Pro"/>
                <w:sz w:val="20"/>
              </w:rPr>
              <w:t>zwalidowanych</w:t>
            </w:r>
            <w:proofErr w:type="spellEnd"/>
            <w:r w:rsidRPr="000407A5">
              <w:rPr>
                <w:rFonts w:ascii="Myriad Pro" w:hAnsi="Myriad Pro"/>
                <w:sz w:val="20"/>
              </w:rPr>
              <w:t xml:space="preserve"> produktów projektów innowacyjnych, zrealizowanych w latach 2007-2013 w ramach PO KL.</w:t>
            </w:r>
          </w:p>
          <w:p w:rsidR="00042463" w:rsidRPr="000407A5" w:rsidRDefault="00042463" w:rsidP="00912095">
            <w:pPr>
              <w:numPr>
                <w:ilvl w:val="0"/>
                <w:numId w:val="190"/>
              </w:numPr>
              <w:spacing w:before="40" w:after="40"/>
              <w:ind w:left="357" w:hanging="357"/>
              <w:contextualSpacing/>
              <w:rPr>
                <w:rFonts w:ascii="Myriad Pro" w:hAnsi="Myriad Pro"/>
                <w:sz w:val="20"/>
              </w:rPr>
            </w:pPr>
            <w:r w:rsidRPr="000407A5">
              <w:rPr>
                <w:rFonts w:ascii="Myriad Pro" w:hAnsi="Myriad Pro"/>
                <w:sz w:val="20"/>
              </w:rPr>
              <w:t>Indywidualizację pracy z uczniem ze szczególnymi potrzebami edukacyjnymi w tym ucznia młodszego i wsparcie uczniów zagrożonych przedwczesnym zakończeniem nauki szkolnej poprzez:</w:t>
            </w:r>
          </w:p>
          <w:p w:rsidR="00042463" w:rsidRPr="000407A5" w:rsidRDefault="00042463" w:rsidP="00912095">
            <w:pPr>
              <w:numPr>
                <w:ilvl w:val="0"/>
                <w:numId w:val="195"/>
              </w:numPr>
              <w:spacing w:before="40" w:after="40"/>
              <w:contextualSpacing/>
              <w:rPr>
                <w:rFonts w:ascii="Myriad Pro" w:hAnsi="Myriad Pro"/>
                <w:sz w:val="20"/>
              </w:rPr>
            </w:pPr>
            <w:r w:rsidRPr="000407A5">
              <w:rPr>
                <w:rFonts w:ascii="Myriad Pro" w:hAnsi="Myriad Pro"/>
                <w:sz w:val="20"/>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 ze szczególnym uwzględnieniem tych pomocy, sprzętu i narzędzi, które są zgodne z koncepcją uniwersalnego projektowania,</w:t>
            </w:r>
          </w:p>
          <w:p w:rsidR="00042463" w:rsidRPr="000407A5" w:rsidRDefault="00042463" w:rsidP="00912095">
            <w:pPr>
              <w:numPr>
                <w:ilvl w:val="0"/>
                <w:numId w:val="195"/>
              </w:numPr>
              <w:spacing w:before="40" w:after="40"/>
              <w:contextualSpacing/>
              <w:rPr>
                <w:rFonts w:ascii="Myriad Pro" w:hAnsi="Myriad Pro"/>
                <w:sz w:val="20"/>
              </w:rPr>
            </w:pPr>
            <w:r w:rsidRPr="000407A5">
              <w:rPr>
                <w:rFonts w:ascii="Myriad Pro" w:hAnsi="Myriad Pro"/>
                <w:sz w:val="20"/>
              </w:rPr>
              <w:t>przygotowanie nauczycieli do prowadzenia procesu indywidualizacji pracy z uczniem ze specjalnymi potrzebami edukacyjnymi, w tym wsparcia ucznia młodszego, rozpoznawania potrzeb rozwojowych, edukacyjnych i możliwości psychofizycznych uczniów i efektywnego stosowania ww. pomocy dydaktycznych w pracy,</w:t>
            </w:r>
          </w:p>
          <w:p w:rsidR="00042463" w:rsidRPr="000407A5" w:rsidRDefault="00042463" w:rsidP="00912095">
            <w:pPr>
              <w:numPr>
                <w:ilvl w:val="0"/>
                <w:numId w:val="195"/>
              </w:numPr>
              <w:spacing w:before="40" w:after="40"/>
              <w:contextualSpacing/>
              <w:rPr>
                <w:rFonts w:ascii="Myriad Pro" w:hAnsi="Myriad Pro"/>
                <w:sz w:val="20"/>
              </w:rPr>
            </w:pPr>
            <w:r w:rsidRPr="000407A5">
              <w:rPr>
                <w:rFonts w:ascii="Myriad Pro" w:hAnsi="Myriad Pro"/>
                <w:sz w:val="20"/>
              </w:rPr>
              <w:lastRenderedPageBreak/>
              <w:t>wsparcie uczniów ze specjalnymi potrzebami edukacyjnymi, w tym uczniów młodszych w ramach zajęć uzupełniających ofertę szkoły lub placówki systemu oświaty, w tym:</w:t>
            </w:r>
          </w:p>
          <w:p w:rsidR="00042463" w:rsidRPr="000407A5" w:rsidRDefault="00042463" w:rsidP="00912095">
            <w:pPr>
              <w:numPr>
                <w:ilvl w:val="0"/>
                <w:numId w:val="196"/>
              </w:numPr>
              <w:spacing w:before="40" w:after="40"/>
              <w:ind w:left="1071" w:hanging="357"/>
              <w:contextualSpacing/>
              <w:rPr>
                <w:rFonts w:ascii="Myriad Pro" w:hAnsi="Myriad Pro"/>
                <w:sz w:val="20"/>
              </w:rPr>
            </w:pPr>
            <w:r w:rsidRPr="000407A5">
              <w:rPr>
                <w:rFonts w:ascii="Myriad Pro" w:hAnsi="Myriad Pro"/>
                <w:sz w:val="20"/>
              </w:rPr>
              <w:t xml:space="preserve">zajęć specjalistycznych, prowadzonych w celu stymulowania rozwoju poznawczego i zmniejszania trudności w opanowaniu wiadomości i umiejętności szkolnych przez uczniów ze specjalnymi potrzebami edukacyjnymi, w tym uczniów młodszych, w ramach: zajęć korekcyjno-kompensacyjnych, logopedycznych, socjoterapeutycznych i </w:t>
            </w:r>
            <w:proofErr w:type="spellStart"/>
            <w:r w:rsidRPr="000407A5">
              <w:rPr>
                <w:rFonts w:ascii="Myriad Pro" w:hAnsi="Myriad Pro"/>
                <w:sz w:val="20"/>
              </w:rPr>
              <w:t>psycho</w:t>
            </w:r>
            <w:proofErr w:type="spellEnd"/>
            <w:r w:rsidRPr="000407A5">
              <w:rPr>
                <w:rFonts w:ascii="Myriad Pro" w:hAnsi="Myriad Pro"/>
                <w:sz w:val="20"/>
              </w:rPr>
              <w:t>-edukacyjnych oraz innych zajęć o charakterze terapeutycznym,</w:t>
            </w:r>
          </w:p>
          <w:p w:rsidR="00042463" w:rsidRPr="000407A5" w:rsidRDefault="00042463" w:rsidP="00912095">
            <w:pPr>
              <w:numPr>
                <w:ilvl w:val="0"/>
                <w:numId w:val="196"/>
              </w:numPr>
              <w:spacing w:before="40" w:after="40"/>
              <w:ind w:left="1071" w:hanging="357"/>
              <w:contextualSpacing/>
              <w:rPr>
                <w:rFonts w:ascii="Myriad Pro" w:hAnsi="Myriad Pro"/>
                <w:sz w:val="20"/>
              </w:rPr>
            </w:pPr>
            <w:r w:rsidRPr="000407A5">
              <w:rPr>
                <w:rFonts w:ascii="Myriad Pro" w:hAnsi="Myriad Pro"/>
                <w:sz w:val="20"/>
              </w:rPr>
              <w:t>zajęć dydaktyczno-wyrównawczych, organizowanych dla uczniów ze specjalnymi potrzebami edukacyjnymi, w tym uczniów młodszych, mających trudności w spełnianiu wymagań edukacyjnych wynikających z podstawy programowej kształcenia ogólnego dla danego etapu edukacyjnego,</w:t>
            </w:r>
          </w:p>
          <w:p w:rsidR="00042463" w:rsidRPr="000407A5" w:rsidRDefault="00042463" w:rsidP="00912095">
            <w:pPr>
              <w:numPr>
                <w:ilvl w:val="0"/>
                <w:numId w:val="196"/>
              </w:numPr>
              <w:spacing w:before="40" w:after="40"/>
              <w:ind w:left="1071" w:hanging="357"/>
              <w:contextualSpacing/>
              <w:rPr>
                <w:rFonts w:ascii="Myriad Pro" w:hAnsi="Myriad Pro"/>
                <w:sz w:val="20"/>
              </w:rPr>
            </w:pPr>
            <w:r w:rsidRPr="000407A5">
              <w:rPr>
                <w:rFonts w:ascii="Myriad Pro" w:hAnsi="Myriad Pro"/>
                <w:sz w:val="20"/>
              </w:rPr>
              <w:t>warsztatów,</w:t>
            </w:r>
          </w:p>
          <w:p w:rsidR="00042463" w:rsidRPr="000407A5" w:rsidRDefault="00042463" w:rsidP="00912095">
            <w:pPr>
              <w:numPr>
                <w:ilvl w:val="0"/>
                <w:numId w:val="196"/>
              </w:numPr>
              <w:spacing w:before="40" w:after="40"/>
              <w:ind w:left="1071" w:hanging="357"/>
              <w:contextualSpacing/>
              <w:rPr>
                <w:rFonts w:ascii="Myriad Pro" w:hAnsi="Myriad Pro"/>
                <w:sz w:val="20"/>
              </w:rPr>
            </w:pPr>
            <w:r w:rsidRPr="000407A5">
              <w:rPr>
                <w:rFonts w:ascii="Myriad Pro" w:hAnsi="Myriad Pro"/>
                <w:sz w:val="20"/>
              </w:rPr>
              <w:t>porad i konsultacji</w:t>
            </w:r>
          </w:p>
          <w:p w:rsidR="00042463" w:rsidRPr="000407A5" w:rsidRDefault="00042463" w:rsidP="00912095">
            <w:pPr>
              <w:numPr>
                <w:ilvl w:val="0"/>
                <w:numId w:val="196"/>
              </w:numPr>
              <w:spacing w:before="40" w:after="40"/>
              <w:ind w:left="1071" w:hanging="357"/>
              <w:contextualSpacing/>
              <w:rPr>
                <w:rFonts w:ascii="Myriad Pro" w:hAnsi="Myriad Pro"/>
                <w:sz w:val="20"/>
              </w:rPr>
            </w:pPr>
            <w:r w:rsidRPr="000407A5">
              <w:rPr>
                <w:rFonts w:ascii="Myriad Pro" w:hAnsi="Myriad Pro"/>
                <w:sz w:val="20"/>
              </w:rPr>
              <w:t>zajęć rewalidacyjno-wychowawczych, o których mowa z rozporządzeniu MEN z dnia 23 kwietnia 2013 r. w sprawie warunków i sposobu organizowania zajęć rewalidacyjno-wychowawczych dla dzieci i młodzieży z upośledzeniem umysłowym w stopniu głębokim.</w:t>
            </w:r>
          </w:p>
          <w:p w:rsidR="00042463" w:rsidRPr="000407A5" w:rsidRDefault="00042463" w:rsidP="00912095">
            <w:pPr>
              <w:numPr>
                <w:ilvl w:val="0"/>
                <w:numId w:val="190"/>
              </w:numPr>
              <w:spacing w:before="40" w:after="40"/>
              <w:ind w:left="357" w:hanging="357"/>
              <w:contextualSpacing/>
              <w:rPr>
                <w:rFonts w:ascii="Myriad Pro" w:hAnsi="Myriad Pro"/>
                <w:sz w:val="20"/>
              </w:rPr>
            </w:pPr>
            <w:r w:rsidRPr="000407A5">
              <w:rPr>
                <w:rFonts w:ascii="Myriad Pro" w:hAnsi="Myriad Pro"/>
                <w:sz w:val="20"/>
              </w:rPr>
              <w:t>Tworzenie warunków dla nauczania opartego na metodzie eksperymentu głownie poprzez:</w:t>
            </w:r>
          </w:p>
          <w:p w:rsidR="00042463" w:rsidRPr="000407A5" w:rsidRDefault="00042463" w:rsidP="00912095">
            <w:pPr>
              <w:numPr>
                <w:ilvl w:val="1"/>
                <w:numId w:val="197"/>
              </w:numPr>
              <w:spacing w:before="40" w:after="40"/>
              <w:ind w:left="714" w:hanging="357"/>
              <w:contextualSpacing/>
              <w:rPr>
                <w:rFonts w:ascii="Myriad Pro" w:hAnsi="Myriad Pro"/>
                <w:sz w:val="20"/>
              </w:rPr>
            </w:pPr>
            <w:r w:rsidRPr="000407A5">
              <w:rPr>
                <w:rFonts w:ascii="Myriad Pro" w:hAnsi="Myriad Pro"/>
                <w:sz w:val="20"/>
              </w:rPr>
              <w:t>wyposażenie pracowni szkolnych w narzędzia do nauczania przedmiotów przyrodniczych lub matematyki,</w:t>
            </w:r>
          </w:p>
          <w:p w:rsidR="00042463" w:rsidRPr="000407A5" w:rsidRDefault="00042463" w:rsidP="00042463">
            <w:pPr>
              <w:numPr>
                <w:ilvl w:val="1"/>
                <w:numId w:val="0"/>
              </w:numPr>
              <w:spacing w:before="40" w:after="40"/>
              <w:ind w:left="714" w:hanging="357"/>
              <w:contextualSpacing/>
              <w:rPr>
                <w:rFonts w:ascii="Myriad Pro" w:hAnsi="Myriad Pro"/>
                <w:sz w:val="20"/>
              </w:rPr>
            </w:pPr>
            <w:r w:rsidRPr="000407A5">
              <w:rPr>
                <w:rFonts w:ascii="Myriad Pro" w:hAnsi="Myriad Pro"/>
                <w:sz w:val="20"/>
              </w:rPr>
              <w:t xml:space="preserve"> lub matematyki, niezbędnych do prowadzenia procesu nauczania opartego na metodzie eksperymentu,</w:t>
            </w:r>
          </w:p>
          <w:p w:rsidR="00042463" w:rsidRPr="000407A5" w:rsidRDefault="00042463" w:rsidP="00912095">
            <w:pPr>
              <w:numPr>
                <w:ilvl w:val="1"/>
                <w:numId w:val="197"/>
              </w:numPr>
              <w:spacing w:before="40" w:after="40"/>
              <w:ind w:left="714" w:hanging="357"/>
              <w:contextualSpacing/>
              <w:rPr>
                <w:rFonts w:ascii="Myriad Pro" w:hAnsi="Myriad Pro"/>
                <w:sz w:val="20"/>
              </w:rPr>
            </w:pPr>
            <w:r w:rsidRPr="000407A5">
              <w:rPr>
                <w:rFonts w:ascii="Myriad Pro" w:hAnsi="Myriad Pro"/>
                <w:sz w:val="20"/>
              </w:rPr>
              <w:t>kształtowanie i rozwijanie kompetencji uczniów lub słuchaczy w zakresie przedmiotów przyrodniczych lub matematyki.</w:t>
            </w:r>
          </w:p>
          <w:p w:rsidR="00042463" w:rsidRPr="007D6E6A" w:rsidRDefault="00042463" w:rsidP="00912095">
            <w:pPr>
              <w:pStyle w:val="Akapitzlist"/>
              <w:numPr>
                <w:ilvl w:val="0"/>
                <w:numId w:val="190"/>
              </w:numPr>
              <w:ind w:left="363" w:hanging="363"/>
            </w:pPr>
            <w:r w:rsidRPr="007D6E6A">
              <w:t>Korzystanie z technologii informacyjno-komunikacyjnych (TIK) w szczególności poprzez:</w:t>
            </w:r>
          </w:p>
          <w:p w:rsidR="00042463" w:rsidRPr="000407A5" w:rsidRDefault="00042463" w:rsidP="00912095">
            <w:pPr>
              <w:numPr>
                <w:ilvl w:val="1"/>
                <w:numId w:val="198"/>
              </w:numPr>
              <w:spacing w:before="40" w:after="40"/>
              <w:ind w:left="714" w:hanging="357"/>
              <w:contextualSpacing/>
              <w:rPr>
                <w:rFonts w:ascii="Myriad Pro" w:hAnsi="Myriad Pro"/>
                <w:sz w:val="20"/>
              </w:rPr>
            </w:pPr>
            <w:r w:rsidRPr="000407A5">
              <w:rPr>
                <w:rFonts w:ascii="Myriad Pro" w:hAnsi="Myriad Pro"/>
                <w:sz w:val="20"/>
              </w:rPr>
              <w:t>wyposażenie szkół lub placówek systemu oświaty w pomoce dydaktyczne oraz narzędzia TIK niezbędne do realizacji programów nauczania w szkołach lub placówkach systemu oświaty, w tym zapewnienie odpowiedniej infrastruktury sieciowo-usługowej,</w:t>
            </w:r>
          </w:p>
          <w:p w:rsidR="00042463" w:rsidRPr="000407A5" w:rsidRDefault="00042463" w:rsidP="00912095">
            <w:pPr>
              <w:numPr>
                <w:ilvl w:val="1"/>
                <w:numId w:val="198"/>
              </w:numPr>
              <w:spacing w:before="40" w:after="40"/>
              <w:ind w:left="714" w:hanging="357"/>
              <w:contextualSpacing/>
              <w:rPr>
                <w:rFonts w:ascii="Myriad Pro" w:hAnsi="Myriad Pro"/>
                <w:sz w:val="20"/>
              </w:rPr>
            </w:pPr>
            <w:r w:rsidRPr="000407A5">
              <w:rPr>
                <w:rFonts w:ascii="Myriad Pro" w:hAnsi="Myriad Pro"/>
                <w:sz w:val="20"/>
              </w:rPr>
              <w:t>podnoszenie kompetencji cyfrowych nauczycieli wszystkich przedmiotów, w tym w zakresie korzystania z narzędzi TIK zakupionych do szkół lub placówek systemu oświaty, w tym włączania narzędzi TIK do nauczania przedmiotowego,</w:t>
            </w:r>
          </w:p>
          <w:p w:rsidR="00042463" w:rsidRPr="000407A5" w:rsidRDefault="00042463" w:rsidP="00912095">
            <w:pPr>
              <w:numPr>
                <w:ilvl w:val="1"/>
                <w:numId w:val="198"/>
              </w:numPr>
              <w:spacing w:before="40" w:after="40"/>
              <w:ind w:left="714" w:hanging="357"/>
              <w:contextualSpacing/>
              <w:rPr>
                <w:rFonts w:ascii="Myriad Pro" w:hAnsi="Myriad Pro"/>
                <w:sz w:val="20"/>
              </w:rPr>
            </w:pPr>
            <w:r w:rsidRPr="000407A5">
              <w:rPr>
                <w:rFonts w:ascii="Myriad Pro" w:hAnsi="Myriad Pro"/>
                <w:sz w:val="20"/>
              </w:rPr>
              <w:t>kształtowanie i rozwijanie kompetencji cyfrowych uczniów lub słuchaczy, w tym z uwzględnieniem bezpieczeństwa w cyberprzestrzeni i wynikających z tego tytułu zagrożeń,</w:t>
            </w:r>
          </w:p>
          <w:p w:rsidR="00042463" w:rsidRPr="00586D29" w:rsidRDefault="00042463" w:rsidP="00912095">
            <w:pPr>
              <w:pStyle w:val="Akapitzlist"/>
              <w:numPr>
                <w:ilvl w:val="1"/>
                <w:numId w:val="198"/>
              </w:numPr>
              <w:ind w:left="789" w:hanging="426"/>
            </w:pPr>
            <w:r w:rsidRPr="007D6E6A">
              <w:rPr>
                <w:rFonts w:eastAsia="Times New Roman" w:cs="Times New Roman"/>
              </w:rPr>
              <w:t>programy rozwijania kompetencji cyfrowych uczniów lub słuchaczy przez naukę programowania.</w:t>
            </w:r>
          </w:p>
        </w:tc>
      </w:tr>
    </w:tbl>
    <w:p w:rsidR="008A521C" w:rsidRDefault="008A521C" w:rsidP="00606993">
      <w:pPr>
        <w:pStyle w:val="Podtytu"/>
      </w:pPr>
    </w:p>
    <w:p w:rsidR="00042463" w:rsidRPr="00586D29" w:rsidRDefault="00042463" w:rsidP="00042463">
      <w:pPr>
        <w:spacing w:before="120" w:after="120" w:line="240" w:lineRule="auto"/>
        <w:rPr>
          <w:rFonts w:ascii="Myriad Pro" w:hAnsi="Myriad Pro"/>
          <w:i/>
          <w:sz w:val="20"/>
        </w:rPr>
      </w:pPr>
      <w:r w:rsidRPr="00586D29">
        <w:rPr>
          <w:rFonts w:ascii="Myriad Pro" w:hAnsi="Myriad Pro"/>
          <w:i/>
          <w:sz w:val="20"/>
        </w:rPr>
        <w:t>Ciemniejszym kolorem oznaczono kryteria, które będą wykorzystane przy preselekcji.</w:t>
      </w:r>
    </w:p>
    <w:tbl>
      <w:tblPr>
        <w:tblStyle w:val="Tabela-Siatka"/>
        <w:tblW w:w="5000" w:type="pct"/>
        <w:tblLook w:val="04A0" w:firstRow="1" w:lastRow="0" w:firstColumn="1" w:lastColumn="0" w:noHBand="0" w:noVBand="1"/>
      </w:tblPr>
      <w:tblGrid>
        <w:gridCol w:w="843"/>
        <w:gridCol w:w="2790"/>
        <w:gridCol w:w="4821"/>
        <w:gridCol w:w="5766"/>
      </w:tblGrid>
      <w:tr w:rsidR="00042463" w:rsidRPr="00586D29" w:rsidTr="00042463">
        <w:trPr>
          <w:tblHeader/>
        </w:trPr>
        <w:tc>
          <w:tcPr>
            <w:tcW w:w="5000" w:type="pct"/>
            <w:gridSpan w:val="4"/>
            <w:shd w:val="clear" w:color="auto" w:fill="D9D9D9" w:themeFill="background1" w:themeFillShade="D9"/>
          </w:tcPr>
          <w:p w:rsidR="00042463" w:rsidRPr="007A5CB5" w:rsidRDefault="00042463" w:rsidP="00042463">
            <w:pPr>
              <w:spacing w:before="40" w:after="40"/>
              <w:rPr>
                <w:rFonts w:ascii="Myriad Pro" w:hAnsi="Myriad Pro"/>
                <w:sz w:val="20"/>
              </w:rPr>
            </w:pPr>
            <w:r w:rsidRPr="00586D29">
              <w:rPr>
                <w:rFonts w:ascii="Myriad Pro" w:hAnsi="Myriad Pro"/>
                <w:b/>
                <w:sz w:val="20"/>
              </w:rPr>
              <w:t>Kryteria dopuszczalności (preselekcja)</w:t>
            </w:r>
          </w:p>
        </w:tc>
      </w:tr>
      <w:tr w:rsidR="00042463" w:rsidRPr="00586D29" w:rsidTr="00042463">
        <w:trPr>
          <w:tblHeader/>
        </w:trPr>
        <w:tc>
          <w:tcPr>
            <w:tcW w:w="273" w:type="pct"/>
          </w:tcPr>
          <w:p w:rsidR="00042463" w:rsidRPr="00586D29" w:rsidRDefault="00042463" w:rsidP="00042463">
            <w:pPr>
              <w:spacing w:before="40" w:after="40"/>
              <w:rPr>
                <w:rFonts w:ascii="Myriad Pro" w:hAnsi="Myriad Pro"/>
                <w:sz w:val="20"/>
              </w:rPr>
            </w:pPr>
            <w:r w:rsidRPr="007A5CB5">
              <w:rPr>
                <w:rFonts w:ascii="Myriad Pro" w:hAnsi="Myriad Pro"/>
                <w:sz w:val="20"/>
              </w:rPr>
              <w:t>L.p.</w:t>
            </w:r>
          </w:p>
        </w:tc>
        <w:tc>
          <w:tcPr>
            <w:tcW w:w="989" w:type="pct"/>
          </w:tcPr>
          <w:p w:rsidR="00042463" w:rsidRPr="00586D29" w:rsidRDefault="00042463" w:rsidP="00042463">
            <w:pPr>
              <w:spacing w:before="40" w:after="40"/>
              <w:rPr>
                <w:rFonts w:ascii="Myriad Pro" w:hAnsi="Myriad Pro"/>
                <w:sz w:val="20"/>
              </w:rPr>
            </w:pPr>
            <w:r w:rsidRPr="007A5CB5">
              <w:rPr>
                <w:rFonts w:ascii="Myriad Pro" w:hAnsi="Myriad Pro"/>
                <w:sz w:val="20"/>
              </w:rPr>
              <w:t>Nazwa kryterium</w:t>
            </w:r>
          </w:p>
        </w:tc>
        <w:tc>
          <w:tcPr>
            <w:tcW w:w="1703" w:type="pct"/>
          </w:tcPr>
          <w:p w:rsidR="00042463" w:rsidRPr="00586D29" w:rsidRDefault="00042463" w:rsidP="00042463">
            <w:pPr>
              <w:spacing w:before="40" w:after="40"/>
              <w:rPr>
                <w:rFonts w:ascii="Myriad Pro" w:hAnsi="Myriad Pro"/>
                <w:sz w:val="20"/>
              </w:rPr>
            </w:pPr>
            <w:r w:rsidRPr="007A5CB5">
              <w:rPr>
                <w:rFonts w:ascii="Myriad Pro" w:hAnsi="Myriad Pro"/>
                <w:sz w:val="20"/>
              </w:rPr>
              <w:t>Definicja kryterium</w:t>
            </w:r>
          </w:p>
        </w:tc>
        <w:tc>
          <w:tcPr>
            <w:tcW w:w="2035" w:type="pct"/>
          </w:tcPr>
          <w:p w:rsidR="00042463" w:rsidRPr="00586D29" w:rsidRDefault="00042463" w:rsidP="00042463">
            <w:pPr>
              <w:spacing w:before="40" w:after="40"/>
              <w:rPr>
                <w:rFonts w:ascii="Myriad Pro" w:hAnsi="Myriad Pro"/>
                <w:sz w:val="20"/>
              </w:rPr>
            </w:pPr>
            <w:r w:rsidRPr="007A5CB5">
              <w:rPr>
                <w:rFonts w:ascii="Myriad Pro" w:hAnsi="Myriad Pro"/>
                <w:sz w:val="20"/>
              </w:rPr>
              <w:t>Opis znaczenia kryterium</w:t>
            </w:r>
          </w:p>
        </w:tc>
      </w:tr>
      <w:tr w:rsidR="00042463" w:rsidRPr="00586D29" w:rsidTr="00042463">
        <w:trPr>
          <w:tblHeader/>
        </w:trPr>
        <w:tc>
          <w:tcPr>
            <w:tcW w:w="273" w:type="pct"/>
          </w:tcPr>
          <w:p w:rsidR="00042463" w:rsidRPr="00586D29" w:rsidRDefault="00042463" w:rsidP="00042463">
            <w:pPr>
              <w:spacing w:before="40" w:after="40"/>
              <w:rPr>
                <w:rFonts w:ascii="Myriad Pro" w:hAnsi="Myriad Pro"/>
                <w:sz w:val="20"/>
              </w:rPr>
            </w:pPr>
            <w:r>
              <w:rPr>
                <w:rFonts w:ascii="Myriad Pro" w:hAnsi="Myriad Pro"/>
                <w:sz w:val="20"/>
              </w:rPr>
              <w:t>1</w:t>
            </w:r>
          </w:p>
        </w:tc>
        <w:tc>
          <w:tcPr>
            <w:tcW w:w="989" w:type="pct"/>
          </w:tcPr>
          <w:p w:rsidR="00042463" w:rsidRPr="00586D29" w:rsidRDefault="00042463" w:rsidP="00042463">
            <w:pPr>
              <w:spacing w:before="40" w:after="40"/>
              <w:rPr>
                <w:rFonts w:ascii="Myriad Pro" w:hAnsi="Myriad Pro"/>
                <w:sz w:val="20"/>
              </w:rPr>
            </w:pPr>
            <w:r>
              <w:rPr>
                <w:rFonts w:ascii="Myriad Pro" w:hAnsi="Myriad Pro"/>
                <w:sz w:val="20"/>
              </w:rPr>
              <w:t>2</w:t>
            </w:r>
          </w:p>
        </w:tc>
        <w:tc>
          <w:tcPr>
            <w:tcW w:w="1703" w:type="pct"/>
          </w:tcPr>
          <w:p w:rsidR="00042463" w:rsidRPr="00586D29" w:rsidRDefault="00042463" w:rsidP="00042463">
            <w:pPr>
              <w:spacing w:before="40" w:after="40"/>
              <w:rPr>
                <w:rFonts w:ascii="Myriad Pro" w:hAnsi="Myriad Pro"/>
                <w:sz w:val="20"/>
              </w:rPr>
            </w:pPr>
            <w:r>
              <w:rPr>
                <w:rFonts w:ascii="Myriad Pro" w:hAnsi="Myriad Pro"/>
                <w:sz w:val="20"/>
              </w:rPr>
              <w:t>3</w:t>
            </w:r>
          </w:p>
        </w:tc>
        <w:tc>
          <w:tcPr>
            <w:tcW w:w="2035" w:type="pct"/>
          </w:tcPr>
          <w:p w:rsidR="00042463" w:rsidRPr="00586D29" w:rsidRDefault="00042463" w:rsidP="00042463">
            <w:pPr>
              <w:spacing w:before="40" w:after="40"/>
              <w:rPr>
                <w:rFonts w:ascii="Myriad Pro" w:hAnsi="Myriad Pro"/>
                <w:sz w:val="20"/>
              </w:rPr>
            </w:pPr>
            <w:r>
              <w:rPr>
                <w:rFonts w:ascii="Myriad Pro" w:hAnsi="Myriad Pro"/>
                <w:sz w:val="20"/>
              </w:rPr>
              <w:t>4</w:t>
            </w:r>
          </w:p>
        </w:tc>
      </w:tr>
      <w:tr w:rsidR="00042463" w:rsidRPr="00586D29" w:rsidTr="00042463">
        <w:tc>
          <w:tcPr>
            <w:tcW w:w="273" w:type="pct"/>
          </w:tcPr>
          <w:p w:rsidR="00042463" w:rsidRPr="00586D29" w:rsidRDefault="00042463" w:rsidP="00042463">
            <w:pPr>
              <w:spacing w:before="40" w:after="40"/>
              <w:rPr>
                <w:rFonts w:ascii="Myriad Pro" w:hAnsi="Myriad Pro"/>
                <w:sz w:val="20"/>
              </w:rPr>
            </w:pPr>
          </w:p>
        </w:tc>
        <w:tc>
          <w:tcPr>
            <w:tcW w:w="989" w:type="pct"/>
          </w:tcPr>
          <w:p w:rsidR="00042463" w:rsidRPr="00586D29" w:rsidRDefault="00042463" w:rsidP="00042463">
            <w:pPr>
              <w:spacing w:before="40" w:after="40"/>
              <w:rPr>
                <w:rFonts w:ascii="Myriad Pro" w:hAnsi="Myriad Pro"/>
                <w:sz w:val="20"/>
              </w:rPr>
            </w:pPr>
          </w:p>
        </w:tc>
        <w:tc>
          <w:tcPr>
            <w:tcW w:w="1703" w:type="pct"/>
          </w:tcPr>
          <w:p w:rsidR="00042463" w:rsidRPr="00586D29" w:rsidRDefault="00042463" w:rsidP="00042463">
            <w:pPr>
              <w:spacing w:before="40" w:after="40"/>
              <w:rPr>
                <w:rFonts w:ascii="Myriad Pro" w:hAnsi="Myriad Pro"/>
                <w:sz w:val="20"/>
              </w:rPr>
            </w:pPr>
          </w:p>
        </w:tc>
        <w:tc>
          <w:tcPr>
            <w:tcW w:w="2035" w:type="pct"/>
          </w:tcPr>
          <w:p w:rsidR="00042463" w:rsidRPr="00586D29" w:rsidRDefault="00042463" w:rsidP="00042463">
            <w:pPr>
              <w:spacing w:before="40" w:after="40"/>
              <w:rPr>
                <w:rFonts w:ascii="Myriad Pro" w:hAnsi="Myriad Pro"/>
                <w:sz w:val="20"/>
              </w:rPr>
            </w:pPr>
          </w:p>
        </w:tc>
      </w:tr>
      <w:tr w:rsidR="00042463" w:rsidRPr="00586D29" w:rsidTr="00042463">
        <w:tc>
          <w:tcPr>
            <w:tcW w:w="27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1.1</w:t>
            </w:r>
          </w:p>
        </w:tc>
        <w:tc>
          <w:tcPr>
            <w:tcW w:w="989"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Zgodność z celem szczegółowym i rezulta</w:t>
            </w:r>
            <w:r>
              <w:rPr>
                <w:rFonts w:ascii="Myriad Pro" w:hAnsi="Myriad Pro"/>
                <w:sz w:val="20"/>
              </w:rPr>
              <w:t xml:space="preserve">tami </w:t>
            </w:r>
            <w:r>
              <w:rPr>
                <w:rFonts w:ascii="Myriad Pro" w:hAnsi="Myriad Pro"/>
                <w:sz w:val="20"/>
              </w:rPr>
              <w:lastRenderedPageBreak/>
              <w:t>priorytetu inwestycyjnego</w:t>
            </w:r>
          </w:p>
        </w:tc>
        <w:tc>
          <w:tcPr>
            <w:tcW w:w="170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lastRenderedPageBreak/>
              <w:t xml:space="preserve">Projekt jest zgodny z właściwym celem szczegółowym </w:t>
            </w:r>
            <w:r w:rsidRPr="00586D29">
              <w:rPr>
                <w:rFonts w:ascii="Myriad Pro" w:hAnsi="Myriad Pro"/>
                <w:i/>
                <w:sz w:val="20"/>
              </w:rPr>
              <w:t>RPO WZ 2014-2020</w:t>
            </w:r>
            <w:r w:rsidRPr="00586D29">
              <w:rPr>
                <w:rFonts w:ascii="Myriad Pro" w:hAnsi="Myriad Pro"/>
                <w:sz w:val="20"/>
              </w:rPr>
              <w:t xml:space="preserve"> oraz </w:t>
            </w:r>
            <w:r w:rsidRPr="00586D29">
              <w:rPr>
                <w:rFonts w:ascii="Myriad Pro" w:hAnsi="Myriad Pro"/>
                <w:sz w:val="20"/>
              </w:rPr>
              <w:lastRenderedPageBreak/>
              <w:t>koresponduje ze wskaźnikami priorytetu inwestycyjnego.</w:t>
            </w:r>
          </w:p>
        </w:tc>
        <w:tc>
          <w:tcPr>
            <w:tcW w:w="2035"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lastRenderedPageBreak/>
              <w:t xml:space="preserve">Spełnienie kryterium jest konieczne do przyznania </w:t>
            </w:r>
            <w:r w:rsidRPr="00586D29">
              <w:rPr>
                <w:rFonts w:ascii="Myriad Pro" w:hAnsi="Myriad Pro"/>
                <w:sz w:val="20"/>
              </w:rPr>
              <w:lastRenderedPageBreak/>
              <w:t xml:space="preserve">dofinansowania. </w:t>
            </w:r>
          </w:p>
          <w:p w:rsidR="00042463" w:rsidRPr="00586D29" w:rsidRDefault="00042463" w:rsidP="00042463">
            <w:pPr>
              <w:spacing w:before="40" w:after="40"/>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spacing w:before="40" w:after="40"/>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7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lastRenderedPageBreak/>
              <w:t>1.2</w:t>
            </w:r>
          </w:p>
        </w:tc>
        <w:tc>
          <w:tcPr>
            <w:tcW w:w="989"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Zgodność z typami projektu</w:t>
            </w:r>
          </w:p>
          <w:p w:rsidR="00042463" w:rsidRPr="00586D29" w:rsidRDefault="00042463" w:rsidP="00042463">
            <w:pPr>
              <w:spacing w:before="40" w:after="40"/>
              <w:rPr>
                <w:rFonts w:ascii="Myriad Pro" w:hAnsi="Myriad Pro"/>
                <w:sz w:val="20"/>
              </w:rPr>
            </w:pPr>
          </w:p>
        </w:tc>
        <w:tc>
          <w:tcPr>
            <w:tcW w:w="170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Projekt jest zgodny typami projektów wskazanym w </w:t>
            </w:r>
            <w:r w:rsidRPr="00586D29">
              <w:rPr>
                <w:rFonts w:ascii="Myriad Pro" w:hAnsi="Myriad Pro"/>
                <w:i/>
                <w:sz w:val="20"/>
              </w:rPr>
              <w:t>SOOP RPO WZ 2014-2020</w:t>
            </w:r>
            <w:r>
              <w:rPr>
                <w:rFonts w:ascii="Myriad Pro" w:hAnsi="Myriad Pro"/>
                <w:sz w:val="20"/>
              </w:rPr>
              <w:t>.</w:t>
            </w:r>
          </w:p>
          <w:p w:rsidR="00042463" w:rsidRPr="00586D29" w:rsidRDefault="00042463" w:rsidP="00042463">
            <w:pPr>
              <w:spacing w:before="40" w:after="40"/>
              <w:rPr>
                <w:rFonts w:ascii="Myriad Pro" w:hAnsi="Myriad Pro"/>
                <w:sz w:val="20"/>
              </w:rPr>
            </w:pPr>
            <w:r w:rsidRPr="00586D29">
              <w:rPr>
                <w:rFonts w:ascii="Myriad Pro" w:hAnsi="Myriad Pro"/>
                <w:sz w:val="20"/>
              </w:rPr>
              <w:t>Opis projektu wskazuje na zgodność ze wskazanymi przez Wnioskodawcę typem/typami projektu, grupą docelową.</w:t>
            </w:r>
          </w:p>
          <w:p w:rsidR="00042463" w:rsidRPr="00586D29" w:rsidRDefault="00042463" w:rsidP="00042463">
            <w:pPr>
              <w:spacing w:before="40" w:after="40"/>
              <w:rPr>
                <w:rFonts w:ascii="Myriad Pro" w:hAnsi="Myriad Pro"/>
                <w:sz w:val="20"/>
              </w:rPr>
            </w:pPr>
            <w:r w:rsidRPr="00586D29">
              <w:rPr>
                <w:rFonts w:ascii="Myriad Pro" w:hAnsi="Myriad Pro"/>
                <w:sz w:val="20"/>
              </w:rPr>
              <w:t xml:space="preserve">Charakter przewidywanych działań, wskaźniki produktu, wydatki kwalifikowalne dają pewność, że mamy do czynienia z typem projektu zaplanowanym do wsparcia w ramach </w:t>
            </w:r>
            <w:r>
              <w:rPr>
                <w:rFonts w:ascii="Myriad Pro" w:hAnsi="Myriad Pro"/>
                <w:sz w:val="20"/>
              </w:rPr>
              <w:t>SOOP RPO WZ 2014 - 2020</w:t>
            </w:r>
            <w:r w:rsidRPr="00586D29">
              <w:rPr>
                <w:rFonts w:ascii="Myriad Pro" w:hAnsi="Myriad Pro"/>
                <w:sz w:val="20"/>
              </w:rPr>
              <w:t>.</w:t>
            </w:r>
          </w:p>
        </w:tc>
        <w:tc>
          <w:tcPr>
            <w:tcW w:w="2035"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spacing w:before="40" w:after="40"/>
              <w:rPr>
                <w:rFonts w:ascii="Myriad Pro" w:hAnsi="Myriad Pro"/>
                <w:sz w:val="20"/>
              </w:rPr>
            </w:pPr>
            <w:r w:rsidRPr="00586D29">
              <w:rPr>
                <w:rFonts w:ascii="Myriad Pro" w:hAnsi="Myriad Pro"/>
                <w:sz w:val="20"/>
              </w:rPr>
              <w:t xml:space="preserve">Projekty niespełniające kryterium są odrzucane. </w:t>
            </w:r>
          </w:p>
          <w:p w:rsidR="00042463" w:rsidRPr="00586D29" w:rsidRDefault="00042463" w:rsidP="00042463">
            <w:pPr>
              <w:spacing w:before="40" w:after="40"/>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73" w:type="pct"/>
            <w:shd w:val="clear" w:color="auto" w:fill="D6E3BC" w:themeFill="accent3" w:themeFillTint="66"/>
          </w:tcPr>
          <w:p w:rsidR="00042463" w:rsidRPr="00586D29" w:rsidRDefault="00042463" w:rsidP="00042463">
            <w:pPr>
              <w:pStyle w:val="Akapitzlist"/>
              <w:spacing w:before="40" w:after="40"/>
              <w:ind w:left="0"/>
              <w:contextualSpacing w:val="0"/>
            </w:pPr>
            <w:r w:rsidRPr="00586D29">
              <w:t>1.3</w:t>
            </w:r>
          </w:p>
        </w:tc>
        <w:tc>
          <w:tcPr>
            <w:tcW w:w="989"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Zasadność realizacji projektu</w:t>
            </w:r>
          </w:p>
        </w:tc>
        <w:tc>
          <w:tcPr>
            <w:tcW w:w="170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Projekt został wskazany </w:t>
            </w:r>
            <w:r w:rsidRPr="00586D29">
              <w:rPr>
                <w:rFonts w:ascii="Myriad Pro" w:eastAsiaTheme="majorEastAsia" w:hAnsi="Myriad Pro" w:cstheme="majorBidi"/>
                <w:bCs/>
                <w:sz w:val="20"/>
              </w:rPr>
              <w:t>do realizacji w ramach Koncepcji Kontraktu Samorządowego, zatwierdzonej przez Województwo Zachodniopomorskiego</w:t>
            </w:r>
            <w:r w:rsidRPr="00586D29">
              <w:rPr>
                <w:rFonts w:ascii="Myriad Pro" w:hAnsi="Myriad Pro"/>
                <w:sz w:val="20"/>
              </w:rPr>
              <w:t xml:space="preserve"> i przyczynia się do realizacji celów Kontraktu Samorządowego.</w:t>
            </w:r>
          </w:p>
          <w:p w:rsidR="00042463" w:rsidRPr="00586D29" w:rsidRDefault="00042463" w:rsidP="00042463">
            <w:pPr>
              <w:spacing w:before="40" w:after="40"/>
              <w:rPr>
                <w:rFonts w:ascii="Myriad Pro" w:hAnsi="Myriad Pro"/>
                <w:sz w:val="20"/>
              </w:rPr>
            </w:pPr>
            <w:r w:rsidRPr="00586D29">
              <w:rPr>
                <w:rFonts w:ascii="Myriad Pro" w:hAnsi="Myriad Pro"/>
                <w:sz w:val="20"/>
              </w:rPr>
              <w:t>Potrzeba realizacji danego projektu jest zrozumiała i wynika z założeń Kontraktu Samorządowego, w tym opisanych w nim barier i wyzwań.</w:t>
            </w:r>
          </w:p>
          <w:p w:rsidR="00042463" w:rsidRPr="00586D29" w:rsidRDefault="00042463" w:rsidP="00042463">
            <w:pPr>
              <w:spacing w:before="40" w:after="40"/>
              <w:rPr>
                <w:rFonts w:ascii="Myriad Pro" w:hAnsi="Myriad Pro"/>
                <w:sz w:val="20"/>
              </w:rPr>
            </w:pPr>
            <w:r w:rsidRPr="00586D29">
              <w:rPr>
                <w:rFonts w:ascii="Myriad Pro" w:hAnsi="Myriad Pro"/>
                <w:sz w:val="20"/>
              </w:rPr>
              <w:t>Projekt  wynika z przedstawionej w Kontrakcie Samorządowym wizji/ strategii rozwoju gospodarczego</w:t>
            </w:r>
          </w:p>
        </w:tc>
        <w:tc>
          <w:tcPr>
            <w:tcW w:w="2035"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spacing w:before="40" w:after="40"/>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spacing w:before="40" w:after="40"/>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73" w:type="pct"/>
            <w:shd w:val="clear" w:color="auto" w:fill="D6E3BC" w:themeFill="accent3" w:themeFillTint="66"/>
          </w:tcPr>
          <w:p w:rsidR="00042463" w:rsidRPr="00586D29" w:rsidRDefault="00042463" w:rsidP="00042463">
            <w:pPr>
              <w:pStyle w:val="Akapitzlist"/>
              <w:spacing w:before="40" w:after="40"/>
              <w:ind w:left="0"/>
              <w:contextualSpacing w:val="0"/>
            </w:pPr>
            <w:r w:rsidRPr="00586D29">
              <w:t>1.4</w:t>
            </w:r>
          </w:p>
        </w:tc>
        <w:tc>
          <w:tcPr>
            <w:tcW w:w="989" w:type="pct"/>
            <w:shd w:val="clear" w:color="auto" w:fill="D6E3BC" w:themeFill="accent3" w:themeFillTint="66"/>
          </w:tcPr>
          <w:p w:rsidR="00042463" w:rsidRPr="00586D29" w:rsidDel="002016E5" w:rsidRDefault="00042463" w:rsidP="00042463">
            <w:pPr>
              <w:spacing w:before="40" w:after="40"/>
              <w:rPr>
                <w:rFonts w:ascii="Myriad Pro" w:hAnsi="Myriad Pro"/>
                <w:sz w:val="20"/>
                <w:highlight w:val="yellow"/>
              </w:rPr>
            </w:pPr>
            <w:r w:rsidRPr="00586D29">
              <w:rPr>
                <w:rFonts w:ascii="Myriad Pro" w:hAnsi="Myriad Pro"/>
                <w:sz w:val="20"/>
              </w:rPr>
              <w:t>Zgodność projektu z obszarem Kontraktu Samorządowego</w:t>
            </w:r>
          </w:p>
        </w:tc>
        <w:tc>
          <w:tcPr>
            <w:tcW w:w="170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Projekt będzie realizowany na terytorium województwa zachodniopomorskiego, na obszarze gmin objętych KS.</w:t>
            </w:r>
          </w:p>
          <w:p w:rsidR="00042463" w:rsidRPr="00586D29" w:rsidRDefault="00042463" w:rsidP="00042463">
            <w:pPr>
              <w:spacing w:before="40" w:after="40"/>
              <w:rPr>
                <w:rFonts w:ascii="Myriad Pro" w:hAnsi="Myriad Pro"/>
                <w:sz w:val="20"/>
                <w:highlight w:val="yellow"/>
              </w:rPr>
            </w:pPr>
          </w:p>
        </w:tc>
        <w:tc>
          <w:tcPr>
            <w:tcW w:w="2035"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spacing w:before="40" w:after="40"/>
              <w:rPr>
                <w:rFonts w:ascii="Myriad Pro" w:hAnsi="Myriad Pro"/>
                <w:sz w:val="20"/>
              </w:rPr>
            </w:pPr>
            <w:r w:rsidRPr="00586D29">
              <w:rPr>
                <w:rFonts w:ascii="Myriad Pro" w:hAnsi="Myriad Pro"/>
                <w:sz w:val="20"/>
              </w:rPr>
              <w:t>Projekty niespełniające kryterium są odrzucane .</w:t>
            </w:r>
          </w:p>
          <w:p w:rsidR="00042463" w:rsidRPr="00586D29" w:rsidRDefault="00042463" w:rsidP="00042463">
            <w:pPr>
              <w:spacing w:before="40" w:after="40"/>
              <w:rPr>
                <w:rFonts w:ascii="Myriad Pro" w:hAnsi="Myriad Pro"/>
                <w:sz w:val="20"/>
                <w:highlight w:val="yellow"/>
              </w:rPr>
            </w:pPr>
            <w:r w:rsidRPr="00586D29">
              <w:rPr>
                <w:rFonts w:ascii="Myriad Pro" w:hAnsi="Myriad Pro"/>
                <w:sz w:val="20"/>
              </w:rPr>
              <w:t>Ocena spełniania kryterium polega na przypisaniu wartości logicznych „tak”, „nie”.</w:t>
            </w:r>
          </w:p>
        </w:tc>
      </w:tr>
    </w:tbl>
    <w:p w:rsidR="00042463" w:rsidRDefault="00042463" w:rsidP="00042463"/>
    <w:tbl>
      <w:tblPr>
        <w:tblStyle w:val="Tabela-Siatka"/>
        <w:tblW w:w="5000" w:type="pct"/>
        <w:tblLook w:val="04A0" w:firstRow="1" w:lastRow="0" w:firstColumn="1" w:lastColumn="0" w:noHBand="0" w:noVBand="1"/>
      </w:tblPr>
      <w:tblGrid>
        <w:gridCol w:w="843"/>
        <w:gridCol w:w="2762"/>
        <w:gridCol w:w="4821"/>
        <w:gridCol w:w="5794"/>
      </w:tblGrid>
      <w:tr w:rsidR="00042463" w:rsidRPr="00586D29" w:rsidTr="00042463">
        <w:trPr>
          <w:tblHeader/>
        </w:trPr>
        <w:tc>
          <w:tcPr>
            <w:tcW w:w="5000" w:type="pct"/>
            <w:gridSpan w:val="4"/>
            <w:shd w:val="clear" w:color="auto" w:fill="D9D9D9" w:themeFill="background1" w:themeFillShade="D9"/>
          </w:tcPr>
          <w:p w:rsidR="00042463" w:rsidRPr="00586D29" w:rsidRDefault="00042463" w:rsidP="00042463">
            <w:pPr>
              <w:spacing w:before="40" w:after="40"/>
              <w:rPr>
                <w:rFonts w:ascii="Myriad Pro" w:hAnsi="Myriad Pro"/>
                <w:sz w:val="20"/>
              </w:rPr>
            </w:pPr>
            <w:r w:rsidRPr="00586D29">
              <w:rPr>
                <w:rFonts w:ascii="Myriad Pro" w:hAnsi="Myriad Pro"/>
                <w:b/>
                <w:sz w:val="20"/>
              </w:rPr>
              <w:lastRenderedPageBreak/>
              <w:t>Kryteria dopuszczalności</w:t>
            </w:r>
          </w:p>
        </w:tc>
      </w:tr>
      <w:tr w:rsidR="00042463" w:rsidRPr="00586D29" w:rsidTr="00042463">
        <w:trPr>
          <w:tblHeader/>
        </w:trPr>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L.p.</w:t>
            </w:r>
          </w:p>
        </w:tc>
        <w:tc>
          <w:tcPr>
            <w:tcW w:w="979" w:type="pct"/>
          </w:tcPr>
          <w:p w:rsidR="00042463" w:rsidRPr="00586D29" w:rsidRDefault="00042463" w:rsidP="00042463">
            <w:pPr>
              <w:spacing w:before="40" w:after="40"/>
              <w:rPr>
                <w:rFonts w:ascii="Myriad Pro" w:hAnsi="Myriad Pro"/>
                <w:sz w:val="20"/>
              </w:rPr>
            </w:pPr>
            <w:r w:rsidRPr="00586D29">
              <w:rPr>
                <w:rFonts w:ascii="Myriad Pro" w:hAnsi="Myriad Pro"/>
                <w:sz w:val="20"/>
              </w:rPr>
              <w:t>Nazwa kryterium</w:t>
            </w:r>
          </w:p>
        </w:tc>
        <w:tc>
          <w:tcPr>
            <w:tcW w:w="1703" w:type="pct"/>
          </w:tcPr>
          <w:p w:rsidR="00042463" w:rsidRPr="00586D29" w:rsidRDefault="00042463" w:rsidP="00042463">
            <w:pPr>
              <w:spacing w:before="40" w:after="40"/>
              <w:rPr>
                <w:rFonts w:ascii="Myriad Pro" w:hAnsi="Myriad Pro"/>
                <w:sz w:val="20"/>
              </w:rPr>
            </w:pPr>
            <w:r w:rsidRPr="00586D29">
              <w:rPr>
                <w:rFonts w:ascii="Myriad Pro" w:hAnsi="Myriad Pro"/>
                <w:sz w:val="20"/>
              </w:rPr>
              <w:t>Definicja kryterium</w:t>
            </w:r>
          </w:p>
        </w:tc>
        <w:tc>
          <w:tcPr>
            <w:tcW w:w="2045" w:type="pct"/>
          </w:tcPr>
          <w:p w:rsidR="00042463" w:rsidRPr="00586D29" w:rsidRDefault="00042463" w:rsidP="00042463">
            <w:pPr>
              <w:spacing w:before="40" w:after="40"/>
              <w:rPr>
                <w:rFonts w:ascii="Myriad Pro" w:hAnsi="Myriad Pro"/>
                <w:sz w:val="20"/>
              </w:rPr>
            </w:pPr>
            <w:r w:rsidRPr="00586D29">
              <w:rPr>
                <w:rFonts w:ascii="Myriad Pro" w:hAnsi="Myriad Pro"/>
                <w:sz w:val="20"/>
              </w:rPr>
              <w:t>Opis znaczenia kryterium</w:t>
            </w:r>
          </w:p>
        </w:tc>
      </w:tr>
      <w:tr w:rsidR="00042463" w:rsidRPr="00586D29" w:rsidTr="00042463">
        <w:trPr>
          <w:tblHeader/>
        </w:trPr>
        <w:tc>
          <w:tcPr>
            <w:tcW w:w="273" w:type="pct"/>
            <w:tcBorders>
              <w:bottom w:val="single" w:sz="4" w:space="0" w:color="auto"/>
            </w:tcBorders>
          </w:tcPr>
          <w:p w:rsidR="00042463" w:rsidRPr="00586D29" w:rsidRDefault="00042463" w:rsidP="00042463">
            <w:pPr>
              <w:spacing w:before="40" w:after="40"/>
              <w:rPr>
                <w:rFonts w:ascii="Myriad Pro" w:hAnsi="Myriad Pro"/>
                <w:sz w:val="20"/>
              </w:rPr>
            </w:pPr>
            <w:r w:rsidRPr="00586D29">
              <w:rPr>
                <w:rFonts w:ascii="Myriad Pro" w:hAnsi="Myriad Pro"/>
                <w:sz w:val="20"/>
              </w:rPr>
              <w:t>1</w:t>
            </w:r>
          </w:p>
        </w:tc>
        <w:tc>
          <w:tcPr>
            <w:tcW w:w="979" w:type="pct"/>
            <w:tcBorders>
              <w:bottom w:val="single" w:sz="4" w:space="0" w:color="auto"/>
            </w:tcBorders>
          </w:tcPr>
          <w:p w:rsidR="00042463" w:rsidRPr="00586D29" w:rsidRDefault="00042463" w:rsidP="00042463">
            <w:pPr>
              <w:spacing w:before="40" w:after="40"/>
              <w:rPr>
                <w:rFonts w:ascii="Myriad Pro" w:hAnsi="Myriad Pro"/>
                <w:sz w:val="20"/>
              </w:rPr>
            </w:pPr>
            <w:r w:rsidRPr="00586D29">
              <w:rPr>
                <w:rFonts w:ascii="Myriad Pro" w:hAnsi="Myriad Pro"/>
                <w:sz w:val="20"/>
              </w:rPr>
              <w:t>2</w:t>
            </w:r>
          </w:p>
        </w:tc>
        <w:tc>
          <w:tcPr>
            <w:tcW w:w="1703" w:type="pct"/>
            <w:tcBorders>
              <w:bottom w:val="single" w:sz="4" w:space="0" w:color="auto"/>
            </w:tcBorders>
          </w:tcPr>
          <w:p w:rsidR="00042463" w:rsidRPr="00586D29" w:rsidRDefault="00042463" w:rsidP="00042463">
            <w:pPr>
              <w:spacing w:before="40" w:after="40"/>
              <w:rPr>
                <w:rFonts w:ascii="Myriad Pro" w:hAnsi="Myriad Pro"/>
                <w:sz w:val="20"/>
              </w:rPr>
            </w:pPr>
            <w:r w:rsidRPr="00586D29">
              <w:rPr>
                <w:rFonts w:ascii="Myriad Pro" w:hAnsi="Myriad Pro"/>
                <w:sz w:val="20"/>
              </w:rPr>
              <w:t>3</w:t>
            </w:r>
          </w:p>
        </w:tc>
        <w:tc>
          <w:tcPr>
            <w:tcW w:w="2045" w:type="pct"/>
            <w:tcBorders>
              <w:bottom w:val="single" w:sz="4" w:space="0" w:color="auto"/>
            </w:tcBorders>
          </w:tcPr>
          <w:p w:rsidR="00042463" w:rsidRPr="00586D29" w:rsidRDefault="00042463" w:rsidP="00042463">
            <w:pPr>
              <w:spacing w:before="40" w:after="40"/>
              <w:rPr>
                <w:rFonts w:ascii="Myriad Pro" w:hAnsi="Myriad Pro"/>
                <w:sz w:val="20"/>
              </w:rPr>
            </w:pPr>
            <w:r w:rsidRPr="00586D29">
              <w:rPr>
                <w:rFonts w:ascii="Myriad Pro" w:hAnsi="Myriad Pro"/>
                <w:sz w:val="20"/>
              </w:rPr>
              <w:t>4</w:t>
            </w:r>
          </w:p>
        </w:tc>
      </w:tr>
      <w:tr w:rsidR="00042463" w:rsidRPr="00586D29" w:rsidTr="00042463">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1.5</w:t>
            </w:r>
          </w:p>
        </w:tc>
        <w:tc>
          <w:tcPr>
            <w:tcW w:w="979" w:type="pct"/>
            <w:shd w:val="clear" w:color="auto" w:fill="auto"/>
          </w:tcPr>
          <w:p w:rsidR="00042463" w:rsidRPr="00586D29" w:rsidRDefault="00042463" w:rsidP="00042463">
            <w:pPr>
              <w:spacing w:before="40" w:after="40"/>
              <w:rPr>
                <w:rFonts w:ascii="Myriad Pro" w:hAnsi="Myriad Pro"/>
                <w:sz w:val="20"/>
              </w:rPr>
            </w:pPr>
            <w:r w:rsidRPr="00586D29">
              <w:rPr>
                <w:rFonts w:ascii="Myriad Pro" w:hAnsi="Myriad Pro"/>
                <w:sz w:val="20"/>
              </w:rPr>
              <w:t>Ramy czasowe kwalifikowalności wydatków</w:t>
            </w:r>
          </w:p>
        </w:tc>
        <w:tc>
          <w:tcPr>
            <w:tcW w:w="1703" w:type="pct"/>
            <w:shd w:val="clear" w:color="auto" w:fill="auto"/>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Okres kwalifikowalności wydatków w ramach projektu nie może wykraczać poza daty graniczne określone w </w:t>
            </w:r>
            <w:r w:rsidRPr="00586D29">
              <w:rPr>
                <w:rFonts w:ascii="Myriad Pro" w:hAnsi="Myriad Pro"/>
                <w:i/>
                <w:sz w:val="20"/>
              </w:rPr>
              <w:t>Wytycznych w zakresie kwalifikowalności wydatków Europejskiego Funduszu Rozwoju Regionalnego, Europejskiego Funduszu Społecznego oraz Funduszu Spójności w okresie programowania 2014-2020</w:t>
            </w:r>
            <w:r w:rsidRPr="00586D29">
              <w:rPr>
                <w:rFonts w:ascii="Myriad Pro" w:hAnsi="Myriad Pro"/>
                <w:sz w:val="20"/>
              </w:rPr>
              <w:t xml:space="preserve">, </w:t>
            </w:r>
            <w:r w:rsidRPr="00586D29">
              <w:rPr>
                <w:rFonts w:ascii="Myriad Pro" w:hAnsi="Myriad Pro"/>
                <w:sz w:val="20"/>
              </w:rPr>
              <w:br/>
              <w:t>tj.: między 1 stycznia 2014 roku a 31 grudnia 2023 roku.</w:t>
            </w:r>
          </w:p>
        </w:tc>
        <w:tc>
          <w:tcPr>
            <w:tcW w:w="2045" w:type="pct"/>
            <w:shd w:val="clear" w:color="auto" w:fill="auto"/>
          </w:tcPr>
          <w:p w:rsidR="00042463" w:rsidRPr="00586D29" w:rsidRDefault="00042463" w:rsidP="00042463">
            <w:pPr>
              <w:rPr>
                <w:rFonts w:ascii="Myriad Pro" w:hAnsi="Myriad Pro"/>
                <w:sz w:val="20"/>
              </w:rPr>
            </w:pPr>
            <w:r w:rsidRPr="00586D29">
              <w:rPr>
                <w:rFonts w:ascii="Myriad Pro" w:hAnsi="Myriad Pro"/>
                <w:sz w:val="20"/>
              </w:rPr>
              <w:t>Spełnienie kryterium jest konieczne do przyznania dofinansowania.</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73" w:type="pct"/>
          </w:tcPr>
          <w:p w:rsidR="00042463" w:rsidRPr="00586D29" w:rsidRDefault="00042463" w:rsidP="00042463">
            <w:pPr>
              <w:pStyle w:val="Akapitzlist"/>
              <w:spacing w:before="40" w:after="40"/>
              <w:ind w:left="0"/>
              <w:contextualSpacing w:val="0"/>
            </w:pPr>
            <w:r w:rsidRPr="00586D29">
              <w:t>1.6</w:t>
            </w:r>
          </w:p>
        </w:tc>
        <w:tc>
          <w:tcPr>
            <w:tcW w:w="979" w:type="pct"/>
            <w:shd w:val="clear" w:color="auto" w:fill="auto"/>
          </w:tcPr>
          <w:p w:rsidR="00042463" w:rsidRPr="00586D29" w:rsidRDefault="00042463" w:rsidP="00042463">
            <w:pPr>
              <w:spacing w:before="40" w:after="40"/>
              <w:rPr>
                <w:rFonts w:ascii="Myriad Pro" w:hAnsi="Myriad Pro"/>
                <w:sz w:val="20"/>
                <w:highlight w:val="yellow"/>
              </w:rPr>
            </w:pPr>
            <w:r w:rsidRPr="00586D29">
              <w:rPr>
                <w:rFonts w:ascii="Myriad Pro" w:hAnsi="Myriad Pro"/>
                <w:sz w:val="20"/>
              </w:rPr>
              <w:t>Zgodność z wymogami pomocy publicznej</w:t>
            </w:r>
          </w:p>
        </w:tc>
        <w:tc>
          <w:tcPr>
            <w:tcW w:w="1703" w:type="pct"/>
            <w:shd w:val="clear" w:color="auto" w:fill="auto"/>
          </w:tcPr>
          <w:p w:rsidR="00042463" w:rsidRPr="00586D29" w:rsidRDefault="00042463" w:rsidP="00042463">
            <w:pPr>
              <w:spacing w:before="40" w:after="40"/>
              <w:rPr>
                <w:rFonts w:ascii="Myriad Pro" w:hAnsi="Myriad Pro"/>
                <w:sz w:val="20"/>
                <w:highlight w:val="yellow"/>
              </w:rPr>
            </w:pPr>
            <w:r w:rsidRPr="00586D29">
              <w:rPr>
                <w:rFonts w:ascii="Myriad Pro" w:hAnsi="Myriad Pro"/>
                <w:sz w:val="20"/>
              </w:rPr>
              <w:t xml:space="preserve">Projekt jest zgodny z regułami pomocy publicznej i/lub pomocy </w:t>
            </w:r>
            <w:r w:rsidRPr="00586D29">
              <w:rPr>
                <w:rFonts w:ascii="Myriad Pro" w:hAnsi="Myriad Pro"/>
                <w:i/>
                <w:sz w:val="20"/>
              </w:rPr>
              <w:t>de </w:t>
            </w:r>
            <w:proofErr w:type="spellStart"/>
            <w:r w:rsidRPr="00586D29">
              <w:rPr>
                <w:rFonts w:ascii="Myriad Pro" w:hAnsi="Myriad Pro"/>
                <w:i/>
                <w:sz w:val="20"/>
              </w:rPr>
              <w:t>minimis</w:t>
            </w:r>
            <w:proofErr w:type="spellEnd"/>
            <w:r w:rsidRPr="00586D29">
              <w:rPr>
                <w:rFonts w:ascii="Myriad Pro" w:hAnsi="Myriad Pro"/>
                <w:i/>
                <w:sz w:val="20"/>
              </w:rPr>
              <w:t>.</w:t>
            </w:r>
          </w:p>
        </w:tc>
        <w:tc>
          <w:tcPr>
            <w:tcW w:w="2045" w:type="pct"/>
            <w:shd w:val="clear" w:color="auto" w:fill="auto"/>
          </w:tcPr>
          <w:p w:rsidR="00042463" w:rsidRPr="00586D29" w:rsidRDefault="00042463" w:rsidP="00042463">
            <w:pPr>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73" w:type="pct"/>
          </w:tcPr>
          <w:p w:rsidR="00042463" w:rsidRPr="00586D29" w:rsidRDefault="00042463" w:rsidP="00042463">
            <w:pPr>
              <w:pStyle w:val="Akapitzlist"/>
              <w:spacing w:before="40" w:after="40"/>
              <w:ind w:left="0"/>
              <w:contextualSpacing w:val="0"/>
            </w:pPr>
            <w:r w:rsidRPr="00586D29">
              <w:t>1.7</w:t>
            </w:r>
          </w:p>
        </w:tc>
        <w:tc>
          <w:tcPr>
            <w:tcW w:w="979" w:type="pct"/>
            <w:shd w:val="clear" w:color="auto" w:fill="auto"/>
          </w:tcPr>
          <w:p w:rsidR="00042463" w:rsidRPr="00586D29" w:rsidRDefault="00042463" w:rsidP="00042463">
            <w:pPr>
              <w:spacing w:before="40" w:after="40"/>
              <w:rPr>
                <w:rFonts w:ascii="Myriad Pro" w:hAnsi="Myriad Pro"/>
                <w:sz w:val="20"/>
              </w:rPr>
            </w:pPr>
            <w:r w:rsidRPr="00586D29">
              <w:rPr>
                <w:rFonts w:ascii="Myriad Pro" w:hAnsi="Myriad Pro"/>
                <w:sz w:val="20"/>
              </w:rPr>
              <w:t>Zgodność z zasadami horyzontalnymi</w:t>
            </w:r>
          </w:p>
        </w:tc>
        <w:tc>
          <w:tcPr>
            <w:tcW w:w="1703" w:type="pct"/>
            <w:shd w:val="clear" w:color="auto" w:fill="auto"/>
          </w:tcPr>
          <w:p w:rsidR="00042463" w:rsidRPr="00586D29" w:rsidRDefault="00042463" w:rsidP="00042463">
            <w:pPr>
              <w:spacing w:before="40" w:after="40"/>
              <w:rPr>
                <w:rFonts w:ascii="Myriad Pro" w:hAnsi="Myriad Pro"/>
                <w:sz w:val="20"/>
              </w:rPr>
            </w:pPr>
            <w:r w:rsidRPr="00586D29">
              <w:rPr>
                <w:rFonts w:ascii="Myriad Pro" w:hAnsi="Myriad Pro"/>
                <w:sz w:val="20"/>
              </w:rPr>
              <w:t>Projekt jest zgodny z właściwymi politykami i zasadami wspólnotowymi:</w:t>
            </w:r>
          </w:p>
          <w:p w:rsidR="00042463" w:rsidRPr="00586D29" w:rsidRDefault="00042463" w:rsidP="00042463">
            <w:pPr>
              <w:spacing w:before="40" w:after="40"/>
              <w:rPr>
                <w:rFonts w:ascii="Myriad Pro" w:hAnsi="Myriad Pro"/>
                <w:sz w:val="20"/>
              </w:rPr>
            </w:pPr>
            <w:r w:rsidRPr="00DA5AFC">
              <w:rPr>
                <w:rFonts w:ascii="Myriad Pro" w:hAnsi="Myriad Pro"/>
                <w:sz w:val="20"/>
              </w:rPr>
              <w:t>a) partnerstwa i wielopoziomowego zarządzania,</w:t>
            </w:r>
            <w:r w:rsidRPr="00586D29">
              <w:rPr>
                <w:rFonts w:ascii="Myriad Pro" w:hAnsi="Myriad Pro"/>
                <w:sz w:val="20"/>
              </w:rPr>
              <w:t xml:space="preserve"> </w:t>
            </w:r>
          </w:p>
          <w:p w:rsidR="00042463" w:rsidRPr="00586D29" w:rsidRDefault="00042463" w:rsidP="00042463">
            <w:pPr>
              <w:spacing w:before="40" w:after="40"/>
              <w:rPr>
                <w:rFonts w:ascii="Myriad Pro" w:hAnsi="Myriad Pro"/>
                <w:sz w:val="20"/>
              </w:rPr>
            </w:pPr>
            <w:r w:rsidRPr="00586D29">
              <w:rPr>
                <w:rFonts w:ascii="Myriad Pro" w:hAnsi="Myriad Pro"/>
                <w:sz w:val="20"/>
              </w:rPr>
              <w:t>b) zrównoważonego rozwoju</w:t>
            </w:r>
            <w:r>
              <w:rPr>
                <w:rFonts w:ascii="Myriad Pro" w:hAnsi="Myriad Pro"/>
                <w:sz w:val="20"/>
              </w:rPr>
              <w:t>,</w:t>
            </w:r>
          </w:p>
          <w:p w:rsidR="00042463" w:rsidRPr="00586D29" w:rsidRDefault="00042463" w:rsidP="00042463">
            <w:pPr>
              <w:spacing w:before="40" w:after="40"/>
              <w:rPr>
                <w:rFonts w:ascii="Myriad Pro" w:hAnsi="Myriad Pro"/>
                <w:color w:val="FF0000"/>
                <w:sz w:val="20"/>
              </w:rPr>
            </w:pPr>
            <w:r w:rsidRPr="00586D29">
              <w:rPr>
                <w:rFonts w:ascii="Myriad Pro" w:hAnsi="Myriad Pro"/>
                <w:sz w:val="20"/>
              </w:rPr>
              <w:t>c) promowania i realizacji zasady równości szans i niedyskryminacji.</w:t>
            </w:r>
          </w:p>
        </w:tc>
        <w:tc>
          <w:tcPr>
            <w:tcW w:w="2045" w:type="pct"/>
            <w:shd w:val="clear" w:color="auto" w:fill="auto"/>
          </w:tcPr>
          <w:p w:rsidR="00042463" w:rsidRDefault="00042463" w:rsidP="00042463">
            <w:pPr>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73" w:type="pct"/>
          </w:tcPr>
          <w:p w:rsidR="00042463" w:rsidRPr="00586D29" w:rsidRDefault="00042463" w:rsidP="00042463">
            <w:pPr>
              <w:pStyle w:val="Akapitzlist"/>
              <w:spacing w:before="40" w:after="40"/>
              <w:ind w:left="0"/>
              <w:contextualSpacing w:val="0"/>
            </w:pPr>
            <w:r w:rsidRPr="00586D29">
              <w:t>1.8</w:t>
            </w:r>
          </w:p>
        </w:tc>
        <w:tc>
          <w:tcPr>
            <w:tcW w:w="979" w:type="pct"/>
            <w:shd w:val="clear" w:color="auto" w:fill="auto"/>
          </w:tcPr>
          <w:p w:rsidR="00042463" w:rsidRPr="00586D29" w:rsidRDefault="00042463" w:rsidP="00042463">
            <w:pPr>
              <w:spacing w:before="40" w:after="40"/>
              <w:rPr>
                <w:rFonts w:ascii="Myriad Pro" w:hAnsi="Myriad Pro"/>
                <w:sz w:val="20"/>
              </w:rPr>
            </w:pPr>
            <w:r w:rsidRPr="00586D29">
              <w:rPr>
                <w:rFonts w:ascii="Myriad Pro" w:hAnsi="Myriad Pro"/>
                <w:sz w:val="20"/>
              </w:rPr>
              <w:t>Kwalifikowalność Beneficjenta</w:t>
            </w:r>
          </w:p>
        </w:tc>
        <w:tc>
          <w:tcPr>
            <w:tcW w:w="1703" w:type="pct"/>
            <w:shd w:val="clear" w:color="auto" w:fill="auto"/>
          </w:tcPr>
          <w:p w:rsidR="00042463" w:rsidRPr="00586D29" w:rsidRDefault="00042463" w:rsidP="00042463">
            <w:pPr>
              <w:spacing w:before="40" w:after="40"/>
              <w:rPr>
                <w:rFonts w:ascii="Myriad Pro" w:hAnsi="Myriad Pro"/>
                <w:sz w:val="20"/>
              </w:rPr>
            </w:pPr>
            <w:r w:rsidRPr="00586D29">
              <w:rPr>
                <w:rFonts w:ascii="Myriad Pro" w:hAnsi="Myriad Pro"/>
                <w:sz w:val="20"/>
              </w:rPr>
              <w:t>Wnioskodawca oraz Partner/</w:t>
            </w:r>
            <w:proofErr w:type="spellStart"/>
            <w:r w:rsidRPr="00586D29">
              <w:rPr>
                <w:rFonts w:ascii="Myriad Pro" w:hAnsi="Myriad Pro"/>
                <w:sz w:val="20"/>
              </w:rPr>
              <w:t>rzy</w:t>
            </w:r>
            <w:proofErr w:type="spellEnd"/>
            <w:r w:rsidRPr="00586D29">
              <w:rPr>
                <w:rFonts w:ascii="Myriad Pro" w:hAnsi="Myriad Pro"/>
                <w:sz w:val="20"/>
              </w:rPr>
              <w:t xml:space="preserve"> (o ile dotyczy) nie podlega/ją wykluczeniu z możliwości ubiegania się o dofinansowanie, w tym wykluczeniu, o którym mowa w art. 207 ust. 4 ustawy z dnia 27 sierpnia 2009 r., o finansach publicznych.</w:t>
            </w:r>
          </w:p>
          <w:p w:rsidR="00042463" w:rsidRPr="00586D29" w:rsidRDefault="00042463" w:rsidP="00042463">
            <w:pPr>
              <w:spacing w:before="40" w:after="40"/>
              <w:rPr>
                <w:rFonts w:ascii="Myriad Pro" w:hAnsi="Myriad Pro"/>
                <w:i/>
                <w:sz w:val="20"/>
              </w:rPr>
            </w:pPr>
            <w:r w:rsidRPr="00586D29">
              <w:rPr>
                <w:rFonts w:ascii="Myriad Pro" w:hAnsi="Myriad Pro"/>
                <w:sz w:val="20"/>
              </w:rPr>
              <w:t xml:space="preserve">Wnioskodawca zgodnie ze </w:t>
            </w:r>
            <w:r w:rsidRPr="00586D29">
              <w:rPr>
                <w:rFonts w:ascii="Myriad Pro" w:hAnsi="Myriad Pro"/>
                <w:i/>
                <w:sz w:val="20"/>
              </w:rPr>
              <w:t>Szczegółowym Opisem Osi Priorytetowych RPO WZ 2014-2020</w:t>
            </w:r>
            <w:r w:rsidRPr="00586D29">
              <w:rPr>
                <w:rFonts w:ascii="Myriad Pro" w:hAnsi="Myriad Pro"/>
                <w:sz w:val="20"/>
              </w:rPr>
              <w:t xml:space="preserve"> jest podmiotem uprawnionym do ubiegania się o dofinansowanie w ramach Działania/typu projektu, w którym ogłoszony został konkurs.</w:t>
            </w:r>
          </w:p>
        </w:tc>
        <w:tc>
          <w:tcPr>
            <w:tcW w:w="2045" w:type="pct"/>
            <w:shd w:val="clear" w:color="auto" w:fill="auto"/>
          </w:tcPr>
          <w:p w:rsidR="00042463" w:rsidRPr="00586D29" w:rsidRDefault="00042463" w:rsidP="00042463">
            <w:pPr>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1.9</w:t>
            </w:r>
          </w:p>
        </w:tc>
        <w:tc>
          <w:tcPr>
            <w:tcW w:w="979" w:type="pct"/>
            <w:shd w:val="clear" w:color="auto" w:fill="auto"/>
          </w:tcPr>
          <w:p w:rsidR="00042463" w:rsidRPr="00586D29" w:rsidRDefault="00042463" w:rsidP="00042463">
            <w:pPr>
              <w:spacing w:before="40" w:after="40"/>
              <w:rPr>
                <w:rFonts w:ascii="Myriad Pro" w:hAnsi="Myriad Pro"/>
                <w:color w:val="FF0000"/>
                <w:sz w:val="20"/>
              </w:rPr>
            </w:pPr>
            <w:r w:rsidRPr="00586D29">
              <w:rPr>
                <w:rFonts w:ascii="Myriad Pro" w:hAnsi="Myriad Pro"/>
                <w:sz w:val="20"/>
              </w:rPr>
              <w:t>Zgodność wsparcia</w:t>
            </w:r>
          </w:p>
        </w:tc>
        <w:tc>
          <w:tcPr>
            <w:tcW w:w="1703" w:type="pct"/>
            <w:shd w:val="clear" w:color="auto" w:fill="auto"/>
          </w:tcPr>
          <w:p w:rsidR="00042463" w:rsidRPr="00586D29"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sidRPr="00586D29">
              <w:rPr>
                <w:rFonts w:eastAsiaTheme="majorEastAsia" w:cstheme="majorBidi"/>
                <w:bCs/>
              </w:rPr>
              <w:t xml:space="preserve">Projekt zakłada działania wskazane do realizacji w ramach Koncepcji Kontraktu Samorządowego, zatwierdzonej przez Województwo </w:t>
            </w:r>
            <w:r w:rsidRPr="00586D29">
              <w:rPr>
                <w:rFonts w:eastAsiaTheme="majorEastAsia" w:cstheme="majorBidi"/>
                <w:bCs/>
              </w:rPr>
              <w:lastRenderedPageBreak/>
              <w:t>Zachodniopomorskiego (typ projektu 1 - 10).</w:t>
            </w:r>
          </w:p>
          <w:p w:rsidR="00042463" w:rsidRPr="00586D29"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sidRPr="00586D29">
              <w:rPr>
                <w:bCs/>
              </w:rPr>
              <w:t>W ramach projektu</w:t>
            </w:r>
            <w:r w:rsidRPr="00586D29">
              <w:t xml:space="preserve"> dla wszystkich uczniów i wychowanków obligatoryjnie zaplanowano realizację doradztwa edukacyjno-zawodowego, obejmującego ocenę indywidualnych potrzeb rozwojowych i edukacyjnych oraz predyspozycji osobowych do wykonywania poszczególnych zawodów </w:t>
            </w:r>
            <w:r w:rsidRPr="00586D29">
              <w:rPr>
                <w:bCs/>
              </w:rPr>
              <w:t>(typ projektu,6, 8, 9, 10).</w:t>
            </w:r>
          </w:p>
          <w:p w:rsidR="00042463" w:rsidRPr="00586D29"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sidRPr="00586D29">
              <w:rPr>
                <w:rFonts w:eastAsiaTheme="majorEastAsia" w:cstheme="majorBidi"/>
                <w:bCs/>
              </w:rPr>
              <w:t xml:space="preserve">Projektodawca zaplanował wniesienie wkładu własnego </w:t>
            </w:r>
            <w:r w:rsidRPr="00586D29">
              <w:rPr>
                <w:rFonts w:eastAsiaTheme="majorEastAsia" w:cstheme="majorBidi"/>
                <w:bCs/>
              </w:rPr>
              <w:br/>
              <w:t>w wysokości nie mniejszej niż 15% wartości projektu (typ projektów 1-5</w:t>
            </w:r>
            <w:r>
              <w:rPr>
                <w:rFonts w:eastAsiaTheme="majorEastAsia" w:cstheme="majorBidi"/>
                <w:bCs/>
              </w:rPr>
              <w:t>)</w:t>
            </w:r>
          </w:p>
          <w:p w:rsidR="00042463" w:rsidRPr="00586D29"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sidRPr="00586D29">
              <w:rPr>
                <w:rFonts w:eastAsiaTheme="majorEastAsia" w:cstheme="majorBidi"/>
                <w:bCs/>
              </w:rPr>
              <w:t xml:space="preserve">Projektodawca zaplanował wniesienie wkładu własnego </w:t>
            </w:r>
            <w:r w:rsidRPr="00586D29">
              <w:rPr>
                <w:rFonts w:eastAsiaTheme="majorEastAsia" w:cstheme="majorBidi"/>
                <w:bCs/>
              </w:rPr>
              <w:br/>
              <w:t>w wysokości nie mniejszej niż 10% wartości projektu (typ projektu 6-10).</w:t>
            </w:r>
          </w:p>
          <w:p w:rsidR="00042463" w:rsidRPr="00586D29"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sidRPr="00586D29">
              <w:rPr>
                <w:rFonts w:eastAsiaTheme="majorEastAsia" w:cstheme="majorBidi"/>
                <w:bCs/>
              </w:rPr>
              <w:t>Projektodawca zaplanował wydatki w ramach cross-</w:t>
            </w:r>
            <w:proofErr w:type="spellStart"/>
            <w:r w:rsidRPr="00586D29">
              <w:rPr>
                <w:rFonts w:eastAsiaTheme="majorEastAsia" w:cstheme="majorBidi"/>
                <w:bCs/>
              </w:rPr>
              <w:t>financingu</w:t>
            </w:r>
            <w:proofErr w:type="spellEnd"/>
            <w:r w:rsidRPr="00586D29">
              <w:rPr>
                <w:rFonts w:eastAsiaTheme="majorEastAsia" w:cstheme="majorBidi"/>
                <w:bCs/>
              </w:rPr>
              <w:br/>
              <w:t>w wysokości nie większej niż 10% wartości projektu (typ projektu 1-5).</w:t>
            </w:r>
          </w:p>
          <w:p w:rsidR="00042463" w:rsidRPr="00586D29"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sidRPr="00586D29">
              <w:rPr>
                <w:rFonts w:eastAsiaTheme="majorEastAsia" w:cstheme="majorBidi"/>
                <w:bCs/>
              </w:rPr>
              <w:t>Projektodawca zaplanował wydatki w ramach cross-</w:t>
            </w:r>
            <w:proofErr w:type="spellStart"/>
            <w:r w:rsidRPr="00586D29">
              <w:rPr>
                <w:rFonts w:eastAsiaTheme="majorEastAsia" w:cstheme="majorBidi"/>
                <w:bCs/>
              </w:rPr>
              <w:t>financingu</w:t>
            </w:r>
            <w:proofErr w:type="spellEnd"/>
            <w:r w:rsidRPr="00586D29">
              <w:rPr>
                <w:rFonts w:eastAsiaTheme="majorEastAsia" w:cstheme="majorBidi"/>
                <w:bCs/>
              </w:rPr>
              <w:br/>
              <w:t>w wysokości nie większej niż 10 % wartości projektu (typ projektu 6-10).</w:t>
            </w:r>
          </w:p>
          <w:p w:rsidR="00042463" w:rsidRPr="00586D29"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sidRPr="00586D29">
              <w:rPr>
                <w:rFonts w:eastAsiaTheme="majorEastAsia" w:cstheme="majorBidi"/>
                <w:bCs/>
              </w:rPr>
              <w:t xml:space="preserve">Projektodawca zaplanował wydatki w ramach środków trwałych </w:t>
            </w:r>
            <w:r w:rsidRPr="00586D29">
              <w:rPr>
                <w:rFonts w:eastAsiaTheme="majorEastAsia" w:cstheme="majorBidi"/>
                <w:bCs/>
              </w:rPr>
              <w:br/>
              <w:t>w wysokości nie większej niż 10% wartości projektu (typ projektu 1-5).</w:t>
            </w:r>
          </w:p>
          <w:p w:rsidR="00042463" w:rsidRPr="00586D29"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sidRPr="00586D29">
              <w:rPr>
                <w:rFonts w:eastAsiaTheme="majorEastAsia" w:cstheme="majorBidi"/>
                <w:bCs/>
              </w:rPr>
              <w:t>Projektodawca zaplanował wydatki w ramach środków trwałych</w:t>
            </w:r>
            <w:r>
              <w:rPr>
                <w:rFonts w:eastAsiaTheme="majorEastAsia" w:cstheme="majorBidi"/>
                <w:bCs/>
              </w:rPr>
              <w:t xml:space="preserve"> i cross – </w:t>
            </w:r>
            <w:proofErr w:type="spellStart"/>
            <w:r>
              <w:rPr>
                <w:rFonts w:eastAsiaTheme="majorEastAsia" w:cstheme="majorBidi"/>
                <w:bCs/>
              </w:rPr>
              <w:t>financingu</w:t>
            </w:r>
            <w:proofErr w:type="spellEnd"/>
            <w:r>
              <w:rPr>
                <w:rFonts w:eastAsiaTheme="majorEastAsia" w:cstheme="majorBidi"/>
                <w:bCs/>
              </w:rPr>
              <w:t xml:space="preserve"> łącznie </w:t>
            </w:r>
            <w:r w:rsidRPr="00586D29">
              <w:rPr>
                <w:rFonts w:eastAsiaTheme="majorEastAsia" w:cstheme="majorBidi"/>
                <w:bCs/>
              </w:rPr>
              <w:br/>
              <w:t>w wysokości nie większej niż 30% wartości projektu (typ projektu 6-10).</w:t>
            </w:r>
          </w:p>
          <w:p w:rsidR="00042463" w:rsidRPr="00586D29"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sidRPr="00586D29">
              <w:rPr>
                <w:rFonts w:eastAsiaTheme="majorEastAsia" w:cstheme="majorBidi"/>
                <w:bCs/>
              </w:rPr>
              <w:t xml:space="preserve">Projektodawca w okresie realizacji projektu </w:t>
            </w:r>
            <w:r w:rsidRPr="00586D29">
              <w:rPr>
                <w:rFonts w:eastAsiaTheme="majorEastAsia" w:cstheme="majorBidi"/>
                <w:bCs/>
              </w:rPr>
              <w:lastRenderedPageBreak/>
              <w:t>prowadzi biuro projektu (lub posiada siedzibę, filię, delegaturę, oddział czy inną prawnie dozwoloną formę organizacyjną działalności podmiotu) na terenie województwa zachodniopomorskiego z możliwością udostępnienia pełnej dokumentacji wdrażanego projektu oraz zapewniające uczestnikom projektu możliwość osobistego kontaktu z kadrą projektu(typ projektu 1 - 10).</w:t>
            </w:r>
          </w:p>
          <w:p w:rsidR="00042463"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Pr>
                <w:rFonts w:eastAsiaTheme="majorEastAsia" w:cstheme="majorBidi"/>
                <w:bCs/>
              </w:rPr>
              <w:t xml:space="preserve"> </w:t>
            </w:r>
            <w:r w:rsidRPr="00586D29">
              <w:rPr>
                <w:rFonts w:eastAsiaTheme="majorEastAsia" w:cstheme="majorBidi"/>
                <w:bCs/>
              </w:rPr>
              <w:t>Szkoła lub placówka systemu oświaty objęta wsparciem osiągnęła wynik egzaminów zewnętrznych nie wyższy niż średnia dla województwa w roku poprzedzającym rok złożenia wniosku o dofinansowanie (typ projektu 6- 10).</w:t>
            </w:r>
          </w:p>
          <w:p w:rsidR="00042463" w:rsidRDefault="00042463" w:rsidP="00042463">
            <w:pPr>
              <w:pStyle w:val="Akapitzlist"/>
              <w:autoSpaceDE w:val="0"/>
              <w:autoSpaceDN w:val="0"/>
              <w:adjustRightInd w:val="0"/>
              <w:spacing w:before="40" w:after="40"/>
              <w:ind w:left="0"/>
              <w:contextualSpacing w:val="0"/>
              <w:rPr>
                <w:rFonts w:eastAsiaTheme="majorEastAsia" w:cstheme="majorBidi"/>
                <w:bCs/>
              </w:rPr>
            </w:pPr>
            <w:r>
              <w:rPr>
                <w:rFonts w:eastAsiaTheme="majorEastAsia" w:cstheme="majorBidi"/>
                <w:bCs/>
              </w:rPr>
              <w:t>11.</w:t>
            </w:r>
            <w:r w:rsidRPr="00586D29">
              <w:rPr>
                <w:rFonts w:eastAsiaTheme="majorEastAsia" w:cstheme="majorBidi"/>
                <w:bCs/>
              </w:rPr>
              <w:t>Typ projektu 7 jest realizowany wyłącznie jako uzupełnienie realizacji działań w ramach  typu projektu 6.</w:t>
            </w:r>
          </w:p>
          <w:p w:rsidR="00042463" w:rsidRPr="00042463" w:rsidRDefault="00042463" w:rsidP="00042463">
            <w:pPr>
              <w:pStyle w:val="Akapitzlist"/>
              <w:autoSpaceDE w:val="0"/>
              <w:autoSpaceDN w:val="0"/>
              <w:adjustRightInd w:val="0"/>
              <w:spacing w:before="40" w:after="40"/>
              <w:ind w:left="0"/>
              <w:contextualSpacing w:val="0"/>
              <w:rPr>
                <w:bCs/>
              </w:rPr>
            </w:pPr>
            <w:r>
              <w:rPr>
                <w:rFonts w:eastAsiaTheme="majorEastAsia" w:cstheme="majorBidi"/>
                <w:bCs/>
              </w:rPr>
              <w:t xml:space="preserve">12. Wnioskodawca </w:t>
            </w:r>
            <w:r>
              <w:rPr>
                <w:bCs/>
              </w:rPr>
              <w:t xml:space="preserve">nie ubiegał się o dofinansowanie na takie same działania dla tych samych placówek w ramach Działania 8.1 </w:t>
            </w:r>
            <w:r w:rsidRPr="00534C4A">
              <w:rPr>
                <w:bCs/>
                <w:i/>
              </w:rPr>
              <w:t>Upowszechnienie edukacji przedszkolnej</w:t>
            </w:r>
            <w:r>
              <w:rPr>
                <w:bCs/>
              </w:rPr>
              <w:t xml:space="preserve"> i/lub Działania 8.2 </w:t>
            </w:r>
            <w:r w:rsidRPr="00534C4A">
              <w:rPr>
                <w:bCs/>
                <w:i/>
              </w:rPr>
              <w:t>Wsparcie szkół i placówek prowadzących kształcenie ogólne oraz uczniów uczestniczących w kształceniu podstawowym, gimnazjalnym i ponadgimnazjalnym</w:t>
            </w:r>
            <w:r>
              <w:rPr>
                <w:bCs/>
              </w:rPr>
              <w:t>.</w:t>
            </w:r>
          </w:p>
        </w:tc>
        <w:tc>
          <w:tcPr>
            <w:tcW w:w="2045" w:type="pct"/>
            <w:shd w:val="clear" w:color="auto" w:fill="auto"/>
          </w:tcPr>
          <w:p w:rsidR="00042463" w:rsidRPr="00586D29" w:rsidRDefault="00042463" w:rsidP="00042463">
            <w:pPr>
              <w:rPr>
                <w:rFonts w:ascii="Myriad Pro" w:hAnsi="Myriad Pro"/>
                <w:sz w:val="20"/>
              </w:rPr>
            </w:pPr>
            <w:r w:rsidRPr="00586D29">
              <w:rPr>
                <w:rFonts w:ascii="Myriad Pro" w:hAnsi="Myriad Pro"/>
                <w:sz w:val="20"/>
              </w:rPr>
              <w:lastRenderedPageBreak/>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Default="00042463" w:rsidP="00042463">
            <w:pPr>
              <w:rPr>
                <w:rFonts w:ascii="Myriad Pro" w:hAnsi="Myriad Pro"/>
                <w:sz w:val="20"/>
              </w:rPr>
            </w:pPr>
            <w:r w:rsidRPr="00586D29">
              <w:rPr>
                <w:rFonts w:ascii="Myriad Pro" w:hAnsi="Myriad Pro"/>
                <w:sz w:val="20"/>
              </w:rPr>
              <w:lastRenderedPageBreak/>
              <w:t>Ocena spełniania kryterium polega na przypisaniu wartości logicznych „tak”, „nie”.</w:t>
            </w:r>
          </w:p>
          <w:p w:rsidR="00042463" w:rsidRDefault="00042463" w:rsidP="00042463">
            <w:pPr>
              <w:pStyle w:val="Akapitzlist"/>
              <w:tabs>
                <w:tab w:val="left" w:pos="252"/>
              </w:tabs>
              <w:autoSpaceDE w:val="0"/>
              <w:autoSpaceDN w:val="0"/>
              <w:adjustRightInd w:val="0"/>
              <w:spacing w:before="40" w:after="40"/>
              <w:ind w:left="0"/>
              <w:contextualSpacing w:val="0"/>
              <w:rPr>
                <w:rFonts w:eastAsiaTheme="majorEastAsia" w:cstheme="majorBidi"/>
                <w:bCs/>
              </w:rPr>
            </w:pPr>
            <w:r w:rsidRPr="0021096F">
              <w:t xml:space="preserve">Kryterium nr 10 i 12 </w:t>
            </w:r>
            <w:r w:rsidRPr="00CD0A7D">
              <w:rPr>
                <w:rFonts w:eastAsiaTheme="majorEastAsia" w:cstheme="majorBidi"/>
                <w:bCs/>
              </w:rPr>
              <w:t>weryfikowane jest wyłącznie na etapie prac Komisji Oceny Projektów oraz podpisywania umowy o dofinansowanie.</w:t>
            </w:r>
            <w:r>
              <w:rPr>
                <w:rFonts w:eastAsiaTheme="majorEastAsia" w:cstheme="majorBidi"/>
                <w:bCs/>
              </w:rPr>
              <w:t xml:space="preserve"> </w:t>
            </w:r>
          </w:p>
          <w:p w:rsidR="00042463" w:rsidRPr="00586D29" w:rsidRDefault="00042463" w:rsidP="00042463">
            <w:pPr>
              <w:rPr>
                <w:rFonts w:ascii="Myriad Pro" w:hAnsi="Myriad Pro"/>
                <w:sz w:val="20"/>
              </w:rPr>
            </w:pPr>
          </w:p>
        </w:tc>
      </w:tr>
      <w:tr w:rsidR="00042463" w:rsidRPr="00586D29" w:rsidTr="00042463">
        <w:tc>
          <w:tcPr>
            <w:tcW w:w="273" w:type="pct"/>
          </w:tcPr>
          <w:p w:rsidR="00042463" w:rsidRPr="00586D29" w:rsidRDefault="00042463" w:rsidP="00042463">
            <w:pPr>
              <w:spacing w:before="40" w:after="40"/>
              <w:rPr>
                <w:rFonts w:ascii="Myriad Pro" w:hAnsi="Myriad Pro"/>
                <w:sz w:val="20"/>
              </w:rPr>
            </w:pPr>
            <w:r>
              <w:rPr>
                <w:rFonts w:ascii="Myriad Pro" w:hAnsi="Myriad Pro"/>
                <w:sz w:val="20"/>
              </w:rPr>
              <w:lastRenderedPageBreak/>
              <w:t>1.10</w:t>
            </w:r>
          </w:p>
        </w:tc>
        <w:tc>
          <w:tcPr>
            <w:tcW w:w="979" w:type="pct"/>
            <w:shd w:val="clear" w:color="auto" w:fill="auto"/>
          </w:tcPr>
          <w:p w:rsidR="00042463" w:rsidRDefault="00042463" w:rsidP="00042463">
            <w:pPr>
              <w:spacing w:before="40" w:after="40"/>
              <w:rPr>
                <w:rFonts w:ascii="Myriad Pro" w:hAnsi="Myriad Pro"/>
                <w:sz w:val="20"/>
              </w:rPr>
            </w:pPr>
            <w:r>
              <w:rPr>
                <w:rFonts w:ascii="Myriad Pro" w:hAnsi="Myriad Pro"/>
                <w:sz w:val="20"/>
              </w:rPr>
              <w:t xml:space="preserve">Zgodność realizacji projektu przed dniem złożenia wniosku o dofinansowanie </w:t>
            </w:r>
          </w:p>
          <w:p w:rsidR="00042463" w:rsidRPr="00586D29" w:rsidRDefault="00042463" w:rsidP="00042463">
            <w:pPr>
              <w:spacing w:before="40" w:after="40"/>
              <w:rPr>
                <w:rFonts w:ascii="Myriad Pro" w:hAnsi="Myriad Pro"/>
                <w:sz w:val="20"/>
              </w:rPr>
            </w:pPr>
          </w:p>
        </w:tc>
        <w:tc>
          <w:tcPr>
            <w:tcW w:w="1703" w:type="pct"/>
            <w:shd w:val="clear" w:color="auto" w:fill="auto"/>
          </w:tcPr>
          <w:p w:rsidR="00042463" w:rsidRDefault="00042463" w:rsidP="00042463">
            <w:pPr>
              <w:spacing w:before="40" w:after="40"/>
              <w:rPr>
                <w:rFonts w:ascii="Myriad Pro" w:hAnsi="Myriad Pro"/>
                <w:sz w:val="20"/>
              </w:rPr>
            </w:pPr>
            <w:r>
              <w:rPr>
                <w:rFonts w:ascii="Myriad Pro" w:hAnsi="Myriad Pro"/>
                <w:sz w:val="20"/>
              </w:rPr>
              <w:t>Jeżeli projekt rozpoczął się przed dniem złożenia wniosku o dofinansowanie, to przestrzegano obowiązujących przepisów prawa dotyczących danego projektu.</w:t>
            </w:r>
          </w:p>
          <w:p w:rsidR="00042463" w:rsidRDefault="00042463" w:rsidP="00042463">
            <w:pPr>
              <w:spacing w:before="40" w:after="40"/>
              <w:rPr>
                <w:rFonts w:ascii="Myriad Pro" w:hAnsi="Myriad Pro"/>
                <w:sz w:val="20"/>
              </w:rPr>
            </w:pPr>
            <w:r>
              <w:rPr>
                <w:rFonts w:ascii="Myriad Pro" w:hAnsi="Myriad Pro"/>
                <w:sz w:val="20"/>
              </w:rPr>
              <w:t>Czy projekt nie zakończył się przed</w:t>
            </w:r>
          </w:p>
          <w:p w:rsidR="00042463" w:rsidRDefault="00042463" w:rsidP="00042463">
            <w:pPr>
              <w:spacing w:before="40" w:after="40"/>
              <w:rPr>
                <w:rFonts w:ascii="Myriad Pro" w:hAnsi="Myriad Pro"/>
                <w:sz w:val="20"/>
              </w:rPr>
            </w:pPr>
            <w:r>
              <w:rPr>
                <w:rFonts w:ascii="Myriad Pro" w:hAnsi="Myriad Pro"/>
                <w:sz w:val="20"/>
              </w:rPr>
              <w:t>złożeniem wniosku o dofinansowanie w rozumieniu rozporządzenia ogólnego</w:t>
            </w:r>
          </w:p>
          <w:p w:rsidR="00042463" w:rsidRPr="00586D29" w:rsidRDefault="00042463" w:rsidP="00042463">
            <w:pPr>
              <w:pStyle w:val="Akapitzlist"/>
              <w:tabs>
                <w:tab w:val="left" w:pos="252"/>
              </w:tabs>
              <w:autoSpaceDE w:val="0"/>
              <w:autoSpaceDN w:val="0"/>
              <w:adjustRightInd w:val="0"/>
              <w:spacing w:before="40" w:after="40"/>
              <w:ind w:left="0"/>
              <w:contextualSpacing w:val="0"/>
              <w:rPr>
                <w:rFonts w:eastAsiaTheme="majorEastAsia" w:cstheme="majorBidi"/>
                <w:bCs/>
              </w:rPr>
            </w:pPr>
            <w:r>
              <w:t>(1303/2013).</w:t>
            </w:r>
          </w:p>
        </w:tc>
        <w:tc>
          <w:tcPr>
            <w:tcW w:w="2045" w:type="pct"/>
            <w:shd w:val="clear" w:color="auto" w:fill="auto"/>
          </w:tcPr>
          <w:p w:rsidR="00042463" w:rsidRDefault="00042463" w:rsidP="00042463">
            <w:pPr>
              <w:spacing w:before="40" w:after="40"/>
              <w:rPr>
                <w:rFonts w:ascii="Myriad Pro" w:hAnsi="Myriad Pro"/>
                <w:sz w:val="20"/>
              </w:rPr>
            </w:pPr>
            <w:r>
              <w:rPr>
                <w:rFonts w:ascii="Myriad Pro" w:hAnsi="Myriad Pro"/>
                <w:sz w:val="20"/>
              </w:rPr>
              <w:t>Spełnienie kryterium jest konieczne do przyznania dofinansowania.</w:t>
            </w:r>
          </w:p>
          <w:p w:rsidR="00042463" w:rsidRDefault="00042463" w:rsidP="00042463">
            <w:pPr>
              <w:spacing w:before="40" w:after="40"/>
              <w:rPr>
                <w:rFonts w:ascii="Myriad Pro" w:hAnsi="Myriad Pro"/>
                <w:sz w:val="20"/>
              </w:rPr>
            </w:pPr>
            <w:r>
              <w:rPr>
                <w:rFonts w:ascii="Myriad Pro" w:hAnsi="Myriad Pro"/>
                <w:sz w:val="20"/>
              </w:rPr>
              <w:t>Projekty niespełniające kryterium są odrzucane.</w:t>
            </w:r>
          </w:p>
          <w:p w:rsidR="00042463" w:rsidRPr="00586D29" w:rsidRDefault="00042463" w:rsidP="00042463">
            <w:pPr>
              <w:rPr>
                <w:rFonts w:ascii="Myriad Pro" w:hAnsi="Myriad Pro"/>
                <w:sz w:val="20"/>
              </w:rPr>
            </w:pPr>
            <w:r>
              <w:rPr>
                <w:rFonts w:ascii="Myriad Pro" w:hAnsi="Myriad Pro"/>
                <w:sz w:val="20"/>
              </w:rPr>
              <w:t>Ocena spełniania kryterium polega na przypisaniu wartości logicznych „tak”, „nie”.</w:t>
            </w:r>
          </w:p>
        </w:tc>
      </w:tr>
    </w:tbl>
    <w:p w:rsidR="00042463" w:rsidRDefault="00042463" w:rsidP="00042463"/>
    <w:tbl>
      <w:tblPr>
        <w:tblStyle w:val="Tabela-Siatka"/>
        <w:tblW w:w="5000" w:type="pct"/>
        <w:tblLook w:val="04A0" w:firstRow="1" w:lastRow="0" w:firstColumn="1" w:lastColumn="0" w:noHBand="0" w:noVBand="1"/>
      </w:tblPr>
      <w:tblGrid>
        <w:gridCol w:w="776"/>
        <w:gridCol w:w="2705"/>
        <w:gridCol w:w="4903"/>
        <w:gridCol w:w="5836"/>
      </w:tblGrid>
      <w:tr w:rsidR="00042463" w:rsidRPr="00586D29" w:rsidTr="00042463">
        <w:trPr>
          <w:tblHeader/>
        </w:trPr>
        <w:tc>
          <w:tcPr>
            <w:tcW w:w="5000" w:type="pct"/>
            <w:gridSpan w:val="4"/>
            <w:shd w:val="clear" w:color="auto" w:fill="D9D9D9" w:themeFill="background1" w:themeFillShade="D9"/>
          </w:tcPr>
          <w:p w:rsidR="00042463" w:rsidRPr="00586D29" w:rsidRDefault="00042463" w:rsidP="00042463">
            <w:pPr>
              <w:spacing w:before="40" w:after="40"/>
              <w:rPr>
                <w:rFonts w:ascii="Myriad Pro" w:hAnsi="Myriad Pro"/>
                <w:sz w:val="20"/>
              </w:rPr>
            </w:pPr>
            <w:r w:rsidRPr="00586D29">
              <w:rPr>
                <w:rFonts w:ascii="Myriad Pro" w:hAnsi="Myriad Pro"/>
                <w:b/>
                <w:sz w:val="20"/>
              </w:rPr>
              <w:lastRenderedPageBreak/>
              <w:t>Kryteria jakości (preselekcja)</w:t>
            </w:r>
          </w:p>
        </w:tc>
      </w:tr>
      <w:tr w:rsidR="00042463" w:rsidRPr="00586D29" w:rsidTr="00042463">
        <w:trPr>
          <w:tblHeader/>
        </w:trPr>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L.p.</w:t>
            </w:r>
          </w:p>
        </w:tc>
        <w:tc>
          <w:tcPr>
            <w:tcW w:w="951" w:type="pct"/>
          </w:tcPr>
          <w:p w:rsidR="00042463" w:rsidRPr="00586D29" w:rsidRDefault="00042463" w:rsidP="00042463">
            <w:pPr>
              <w:spacing w:before="40" w:after="40"/>
              <w:rPr>
                <w:rFonts w:ascii="Myriad Pro" w:hAnsi="Myriad Pro"/>
                <w:sz w:val="20"/>
              </w:rPr>
            </w:pPr>
            <w:r w:rsidRPr="00586D29">
              <w:rPr>
                <w:rFonts w:ascii="Myriad Pro" w:hAnsi="Myriad Pro"/>
                <w:sz w:val="20"/>
              </w:rPr>
              <w:t>Nazwa kryterium</w:t>
            </w:r>
          </w:p>
        </w:tc>
        <w:tc>
          <w:tcPr>
            <w:tcW w:w="1724" w:type="pct"/>
          </w:tcPr>
          <w:p w:rsidR="00042463" w:rsidRPr="00586D29" w:rsidRDefault="00042463" w:rsidP="00042463">
            <w:pPr>
              <w:spacing w:before="40" w:after="40"/>
              <w:rPr>
                <w:rFonts w:ascii="Myriad Pro" w:hAnsi="Myriad Pro"/>
                <w:sz w:val="20"/>
              </w:rPr>
            </w:pPr>
            <w:r w:rsidRPr="00586D29">
              <w:rPr>
                <w:rFonts w:ascii="Myriad Pro" w:hAnsi="Myriad Pro"/>
                <w:sz w:val="20"/>
              </w:rPr>
              <w:t>Definicja kryterium</w:t>
            </w:r>
          </w:p>
        </w:tc>
        <w:tc>
          <w:tcPr>
            <w:tcW w:w="2052" w:type="pct"/>
          </w:tcPr>
          <w:p w:rsidR="00042463" w:rsidRPr="00586D29" w:rsidRDefault="00042463" w:rsidP="00042463">
            <w:pPr>
              <w:spacing w:before="40" w:after="40"/>
              <w:rPr>
                <w:rFonts w:ascii="Myriad Pro" w:hAnsi="Myriad Pro"/>
                <w:sz w:val="20"/>
              </w:rPr>
            </w:pPr>
            <w:r w:rsidRPr="00586D29">
              <w:rPr>
                <w:rFonts w:ascii="Myriad Pro" w:hAnsi="Myriad Pro"/>
                <w:sz w:val="20"/>
              </w:rPr>
              <w:t>Opis znaczenia kryterium</w:t>
            </w:r>
          </w:p>
        </w:tc>
      </w:tr>
      <w:tr w:rsidR="00042463" w:rsidRPr="00586D29" w:rsidTr="00042463">
        <w:trPr>
          <w:tblHeader/>
        </w:trPr>
        <w:tc>
          <w:tcPr>
            <w:tcW w:w="273" w:type="pct"/>
            <w:tcBorders>
              <w:bottom w:val="single" w:sz="4" w:space="0" w:color="auto"/>
            </w:tcBorders>
          </w:tcPr>
          <w:p w:rsidR="00042463" w:rsidRPr="00586D29" w:rsidRDefault="00042463" w:rsidP="00042463">
            <w:pPr>
              <w:spacing w:before="40" w:after="40"/>
              <w:rPr>
                <w:rFonts w:ascii="Myriad Pro" w:hAnsi="Myriad Pro"/>
                <w:sz w:val="20"/>
              </w:rPr>
            </w:pPr>
            <w:r w:rsidRPr="00586D29">
              <w:rPr>
                <w:rFonts w:ascii="Myriad Pro" w:hAnsi="Myriad Pro"/>
                <w:sz w:val="20"/>
              </w:rPr>
              <w:t>1</w:t>
            </w:r>
          </w:p>
        </w:tc>
        <w:tc>
          <w:tcPr>
            <w:tcW w:w="951" w:type="pct"/>
            <w:tcBorders>
              <w:bottom w:val="single" w:sz="4" w:space="0" w:color="auto"/>
            </w:tcBorders>
          </w:tcPr>
          <w:p w:rsidR="00042463" w:rsidRPr="00586D29" w:rsidRDefault="00042463" w:rsidP="00042463">
            <w:pPr>
              <w:spacing w:before="40" w:after="40"/>
              <w:rPr>
                <w:rFonts w:ascii="Myriad Pro" w:hAnsi="Myriad Pro"/>
                <w:sz w:val="20"/>
              </w:rPr>
            </w:pPr>
            <w:r w:rsidRPr="00586D29">
              <w:rPr>
                <w:rFonts w:ascii="Myriad Pro" w:hAnsi="Myriad Pro"/>
                <w:sz w:val="20"/>
              </w:rPr>
              <w:t>2</w:t>
            </w:r>
          </w:p>
        </w:tc>
        <w:tc>
          <w:tcPr>
            <w:tcW w:w="1724" w:type="pct"/>
            <w:tcBorders>
              <w:bottom w:val="single" w:sz="4" w:space="0" w:color="auto"/>
            </w:tcBorders>
          </w:tcPr>
          <w:p w:rsidR="00042463" w:rsidRPr="00586D29" w:rsidRDefault="00042463" w:rsidP="00042463">
            <w:pPr>
              <w:spacing w:before="40" w:after="40"/>
              <w:rPr>
                <w:rFonts w:ascii="Myriad Pro" w:hAnsi="Myriad Pro"/>
                <w:sz w:val="20"/>
              </w:rPr>
            </w:pPr>
            <w:r w:rsidRPr="00586D29">
              <w:rPr>
                <w:rFonts w:ascii="Myriad Pro" w:hAnsi="Myriad Pro"/>
                <w:sz w:val="20"/>
              </w:rPr>
              <w:t>3</w:t>
            </w:r>
          </w:p>
        </w:tc>
        <w:tc>
          <w:tcPr>
            <w:tcW w:w="2052" w:type="pct"/>
            <w:tcBorders>
              <w:bottom w:val="single" w:sz="4" w:space="0" w:color="auto"/>
            </w:tcBorders>
          </w:tcPr>
          <w:p w:rsidR="00042463" w:rsidRPr="00586D29" w:rsidRDefault="00042463" w:rsidP="00042463">
            <w:pPr>
              <w:spacing w:before="40" w:after="40"/>
              <w:rPr>
                <w:rFonts w:ascii="Myriad Pro" w:hAnsi="Myriad Pro"/>
                <w:sz w:val="20"/>
              </w:rPr>
            </w:pPr>
            <w:r w:rsidRPr="00586D29">
              <w:rPr>
                <w:rFonts w:ascii="Myriad Pro" w:hAnsi="Myriad Pro"/>
                <w:sz w:val="20"/>
              </w:rPr>
              <w:t>4</w:t>
            </w:r>
          </w:p>
        </w:tc>
      </w:tr>
      <w:tr w:rsidR="00042463" w:rsidRPr="00586D29" w:rsidTr="00042463">
        <w:trPr>
          <w:trHeight w:val="411"/>
        </w:trPr>
        <w:tc>
          <w:tcPr>
            <w:tcW w:w="27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2.1</w:t>
            </w:r>
          </w:p>
        </w:tc>
        <w:tc>
          <w:tcPr>
            <w:tcW w:w="951"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Odpowiedniość / Adekwatność /Trafność</w:t>
            </w:r>
          </w:p>
        </w:tc>
        <w:tc>
          <w:tcPr>
            <w:tcW w:w="1724" w:type="pct"/>
            <w:shd w:val="clear" w:color="auto" w:fill="D6E3BC" w:themeFill="accent3" w:themeFillTint="66"/>
          </w:tcPr>
          <w:p w:rsidR="00042463" w:rsidRPr="00586D29" w:rsidRDefault="00042463" w:rsidP="00042463">
            <w:pPr>
              <w:spacing w:after="40"/>
              <w:rPr>
                <w:rFonts w:ascii="Myriad Pro" w:hAnsi="Myriad Pro"/>
                <w:sz w:val="20"/>
              </w:rPr>
            </w:pPr>
            <w:r w:rsidRPr="00586D29">
              <w:rPr>
                <w:rFonts w:ascii="Myriad Pro" w:hAnsi="Myriad Pro"/>
                <w:sz w:val="20"/>
              </w:rPr>
              <w:t xml:space="preserve">Stopień, w jakim projekt jest spójny z analizą sytuacji problemowej zawartą w </w:t>
            </w:r>
            <w:r w:rsidRPr="00534C4A">
              <w:rPr>
                <w:rFonts w:ascii="Myriad Pro" w:hAnsi="Myriad Pro"/>
                <w:i/>
                <w:sz w:val="20"/>
              </w:rPr>
              <w:t>Regulaminie konkursu</w:t>
            </w:r>
            <w:r w:rsidRPr="00586D29">
              <w:rPr>
                <w:rFonts w:ascii="Myriad Pro" w:hAnsi="Myriad Pro"/>
                <w:sz w:val="20"/>
              </w:rPr>
              <w:t>.</w:t>
            </w:r>
          </w:p>
          <w:p w:rsidR="00042463" w:rsidRPr="00586D29" w:rsidRDefault="00042463" w:rsidP="00042463">
            <w:pPr>
              <w:spacing w:before="40" w:after="40"/>
              <w:rPr>
                <w:rFonts w:ascii="Myriad Pro" w:hAnsi="Myriad Pro"/>
                <w:sz w:val="20"/>
              </w:rPr>
            </w:pPr>
            <w:r w:rsidRPr="00586D29">
              <w:rPr>
                <w:rFonts w:ascii="Myriad Pro" w:hAnsi="Myriad Pro"/>
                <w:sz w:val="20"/>
              </w:rPr>
              <w:t>Projekt jest spójny merytorycznie w zakresie wskazanego opisu grupy docelowej, trafności doboru zadań, harmonogramu zadań, wskaźników planowanych do osiągnięcia</w:t>
            </w:r>
            <w:r>
              <w:rPr>
                <w:rFonts w:ascii="Myriad Pro" w:hAnsi="Myriad Pro"/>
                <w:sz w:val="20"/>
              </w:rPr>
              <w:t>, szacowanego budżetu projektu</w:t>
            </w:r>
            <w:r w:rsidRPr="00586D29">
              <w:rPr>
                <w:rFonts w:ascii="Myriad Pro" w:hAnsi="Myriad Pro"/>
                <w:sz w:val="20"/>
              </w:rPr>
              <w:t xml:space="preserve"> oraz przyczynia się do osiągnięcia celów</w:t>
            </w:r>
            <w:r w:rsidRPr="00586D29">
              <w:rPr>
                <w:rFonts w:ascii="Myriad Pro" w:hAnsi="Myriad Pro"/>
                <w:i/>
                <w:sz w:val="20"/>
              </w:rPr>
              <w:t xml:space="preserve"> RPO WZ 2014-2020</w:t>
            </w:r>
            <w:r w:rsidRPr="00586D29">
              <w:rPr>
                <w:rFonts w:ascii="Myriad Pro" w:hAnsi="Myriad Pro"/>
                <w:sz w:val="20"/>
              </w:rPr>
              <w:t>.</w:t>
            </w:r>
          </w:p>
        </w:tc>
        <w:tc>
          <w:tcPr>
            <w:tcW w:w="2052"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eastAsia="Calibri" w:hAnsi="Myriad Pro" w:cs="Times New Roman"/>
                <w:sz w:val="20"/>
              </w:rPr>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042463" w:rsidRPr="00586D29" w:rsidRDefault="00042463" w:rsidP="00042463">
            <w:pPr>
              <w:spacing w:before="40" w:after="40"/>
              <w:rPr>
                <w:rFonts w:ascii="Myriad Pro" w:hAnsi="Myriad Pro"/>
                <w:sz w:val="20"/>
              </w:rPr>
            </w:pPr>
            <w:r w:rsidRPr="00586D29">
              <w:rPr>
                <w:rFonts w:ascii="Myriad Pro" w:hAnsi="Myriad Pro"/>
                <w:sz w:val="20"/>
              </w:rPr>
              <w:t>Skala punktów (1- 5) waga 4</w:t>
            </w:r>
          </w:p>
        </w:tc>
      </w:tr>
      <w:tr w:rsidR="00042463" w:rsidRPr="00586D29" w:rsidTr="00042463">
        <w:trPr>
          <w:trHeight w:val="105"/>
        </w:trPr>
        <w:tc>
          <w:tcPr>
            <w:tcW w:w="27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2.2</w:t>
            </w:r>
          </w:p>
        </w:tc>
        <w:tc>
          <w:tcPr>
            <w:tcW w:w="951"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Skuteczność</w:t>
            </w:r>
          </w:p>
        </w:tc>
        <w:tc>
          <w:tcPr>
            <w:tcW w:w="1724"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Stopnień, w jakim projekt przyczyni się do rozwiązania/złagodzenia sytuacji problemowej zawartej w </w:t>
            </w:r>
            <w:r w:rsidRPr="0097138C">
              <w:rPr>
                <w:rFonts w:ascii="Myriad Pro" w:hAnsi="Myriad Pro"/>
                <w:i/>
                <w:sz w:val="20"/>
              </w:rPr>
              <w:t>Regulaminie konkursu</w:t>
            </w:r>
            <w:r w:rsidRPr="00586D29">
              <w:rPr>
                <w:rFonts w:ascii="Myriad Pro" w:hAnsi="Myriad Pro"/>
                <w:sz w:val="20"/>
              </w:rPr>
              <w:t>.</w:t>
            </w:r>
          </w:p>
        </w:tc>
        <w:tc>
          <w:tcPr>
            <w:tcW w:w="2052"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eastAsia="Calibri" w:hAnsi="Myriad Pro" w:cs="Times New Roman"/>
                <w:sz w:val="20"/>
              </w:rPr>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042463" w:rsidRPr="00586D29" w:rsidRDefault="00042463" w:rsidP="00042463">
            <w:pPr>
              <w:spacing w:before="40" w:after="40"/>
              <w:rPr>
                <w:rFonts w:ascii="Myriad Pro" w:hAnsi="Myriad Pro"/>
                <w:sz w:val="20"/>
              </w:rPr>
            </w:pPr>
            <w:r w:rsidRPr="00586D29">
              <w:rPr>
                <w:rFonts w:ascii="Myriad Pro" w:hAnsi="Myriad Pro"/>
                <w:sz w:val="20"/>
              </w:rPr>
              <w:t>Skala punktów (1- 5) waga 4</w:t>
            </w:r>
          </w:p>
        </w:tc>
      </w:tr>
      <w:tr w:rsidR="00042463" w:rsidRPr="00586D29" w:rsidTr="00042463">
        <w:trPr>
          <w:trHeight w:val="83"/>
        </w:trPr>
        <w:tc>
          <w:tcPr>
            <w:tcW w:w="27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2.3</w:t>
            </w:r>
          </w:p>
        </w:tc>
        <w:tc>
          <w:tcPr>
            <w:tcW w:w="951"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Efektywność</w:t>
            </w:r>
          </w:p>
        </w:tc>
        <w:tc>
          <w:tcPr>
            <w:tcW w:w="1724" w:type="pct"/>
            <w:shd w:val="clear" w:color="auto" w:fill="D6E3BC" w:themeFill="accent3" w:themeFillTint="66"/>
          </w:tcPr>
          <w:p w:rsidR="00042463" w:rsidRDefault="00042463" w:rsidP="00042463">
            <w:pPr>
              <w:spacing w:before="40" w:after="40"/>
              <w:rPr>
                <w:rFonts w:ascii="Myriad Pro" w:hAnsi="Myriad Pro"/>
                <w:sz w:val="20"/>
              </w:rPr>
            </w:pPr>
            <w:r w:rsidRPr="00586D29">
              <w:rPr>
                <w:rFonts w:ascii="Myriad Pro" w:hAnsi="Myriad Pro"/>
                <w:sz w:val="20"/>
              </w:rPr>
              <w:t>Stopień/poziom osiągnięcia zakładanych rezultatów w odniesieniu do zaplanowanych kosztów.</w:t>
            </w:r>
          </w:p>
          <w:p w:rsidR="00042463" w:rsidRPr="00586D29" w:rsidRDefault="00042463" w:rsidP="00042463">
            <w:pPr>
              <w:spacing w:before="40" w:after="40"/>
              <w:rPr>
                <w:rFonts w:ascii="Myriad Pro" w:hAnsi="Myriad Pro"/>
                <w:sz w:val="20"/>
              </w:rPr>
            </w:pPr>
            <w:r>
              <w:rPr>
                <w:rFonts w:ascii="Myriad Pro" w:hAnsi="Myriad Pro"/>
                <w:sz w:val="20"/>
              </w:rPr>
              <w:t xml:space="preserve">Ocena niezbędności i racjonalności zaplanowanych do realizacji projektu wydatków w kontekście założonych wartości wskaźników. </w:t>
            </w:r>
          </w:p>
          <w:p w:rsidR="00042463" w:rsidRDefault="00042463" w:rsidP="00042463">
            <w:pPr>
              <w:spacing w:before="40" w:after="40"/>
              <w:rPr>
                <w:rFonts w:ascii="Myriad Pro" w:hAnsi="Myriad Pro"/>
                <w:sz w:val="20"/>
              </w:rPr>
            </w:pPr>
            <w:r w:rsidRPr="00586D29">
              <w:rPr>
                <w:rFonts w:ascii="Myriad Pro" w:hAnsi="Myriad Pro"/>
                <w:sz w:val="20"/>
              </w:rPr>
              <w:t>Ocena relacji nakład/rezultat.</w:t>
            </w:r>
          </w:p>
          <w:p w:rsidR="00042463" w:rsidRPr="00586D29" w:rsidRDefault="00042463" w:rsidP="00042463">
            <w:pPr>
              <w:spacing w:before="40" w:after="40"/>
              <w:rPr>
                <w:rFonts w:ascii="Myriad Pro" w:hAnsi="Myriad Pro"/>
                <w:sz w:val="20"/>
              </w:rPr>
            </w:pPr>
            <w:r>
              <w:rPr>
                <w:rFonts w:ascii="Myriad Pro" w:hAnsi="Myriad Pro"/>
                <w:sz w:val="20"/>
              </w:rPr>
              <w:t xml:space="preserve">Ocena zgodności ze stawkami rynkowymi. </w:t>
            </w:r>
          </w:p>
        </w:tc>
        <w:tc>
          <w:tcPr>
            <w:tcW w:w="2052"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eastAsia="Calibri" w:hAnsi="Myriad Pro" w:cs="Times New Roman"/>
                <w:sz w:val="20"/>
              </w:rPr>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042463" w:rsidRPr="00586D29" w:rsidRDefault="00042463" w:rsidP="00042463">
            <w:pPr>
              <w:spacing w:before="40" w:after="40"/>
              <w:rPr>
                <w:rFonts w:ascii="Myriad Pro" w:hAnsi="Myriad Pro"/>
                <w:sz w:val="20"/>
              </w:rPr>
            </w:pPr>
            <w:r w:rsidRPr="00586D29">
              <w:rPr>
                <w:rFonts w:ascii="Myriad Pro" w:hAnsi="Myriad Pro"/>
                <w:sz w:val="20"/>
              </w:rPr>
              <w:t>Skala punktów (1- 5) waga 4</w:t>
            </w:r>
          </w:p>
        </w:tc>
      </w:tr>
      <w:tr w:rsidR="00042463" w:rsidRPr="00586D29" w:rsidTr="00042463">
        <w:trPr>
          <w:trHeight w:val="83"/>
        </w:trPr>
        <w:tc>
          <w:tcPr>
            <w:tcW w:w="27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2.4</w:t>
            </w:r>
          </w:p>
        </w:tc>
        <w:tc>
          <w:tcPr>
            <w:tcW w:w="951"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Użyteczność</w:t>
            </w:r>
          </w:p>
        </w:tc>
        <w:tc>
          <w:tcPr>
            <w:tcW w:w="1724"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Trafność doboru form wsparcia w odniesieniu do zdiagnozowanych problemów grupy docelowej.</w:t>
            </w:r>
          </w:p>
          <w:p w:rsidR="00042463" w:rsidRPr="00586D29" w:rsidRDefault="00042463" w:rsidP="00042463">
            <w:pPr>
              <w:spacing w:before="40" w:after="40"/>
              <w:rPr>
                <w:rFonts w:ascii="Myriad Pro" w:hAnsi="Myriad Pro"/>
                <w:sz w:val="20"/>
              </w:rPr>
            </w:pPr>
            <w:r w:rsidRPr="00586D29">
              <w:rPr>
                <w:rFonts w:ascii="Myriad Pro" w:hAnsi="Myriad Pro"/>
                <w:sz w:val="20"/>
              </w:rPr>
              <w:t>Weryfikacja stopnia w jakim projekt przyczyni się do zaspokojenia potrzeb grup docelowych i w jaki sposób.</w:t>
            </w:r>
          </w:p>
        </w:tc>
        <w:tc>
          <w:tcPr>
            <w:tcW w:w="2052"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eastAsia="Calibri" w:hAnsi="Myriad Pro" w:cs="Times New Roman"/>
                <w:sz w:val="20"/>
              </w:rPr>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042463" w:rsidRPr="00586D29" w:rsidRDefault="00042463" w:rsidP="00042463">
            <w:pPr>
              <w:spacing w:before="40" w:after="40"/>
              <w:rPr>
                <w:rFonts w:ascii="Myriad Pro" w:hAnsi="Myriad Pro"/>
                <w:sz w:val="20"/>
              </w:rPr>
            </w:pPr>
            <w:r w:rsidRPr="00586D29">
              <w:rPr>
                <w:rFonts w:ascii="Myriad Pro" w:hAnsi="Myriad Pro"/>
                <w:sz w:val="20"/>
              </w:rPr>
              <w:t>Skala punktów (1- 5) waga 4</w:t>
            </w:r>
          </w:p>
        </w:tc>
      </w:tr>
      <w:tr w:rsidR="00042463" w:rsidRPr="00586D29" w:rsidTr="00042463">
        <w:trPr>
          <w:trHeight w:val="971"/>
        </w:trPr>
        <w:tc>
          <w:tcPr>
            <w:tcW w:w="27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2.5</w:t>
            </w:r>
          </w:p>
        </w:tc>
        <w:tc>
          <w:tcPr>
            <w:tcW w:w="951"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Trwałość</w:t>
            </w:r>
          </w:p>
        </w:tc>
        <w:tc>
          <w:tcPr>
            <w:tcW w:w="1724"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Stopień zmian u uczestników projektu w wyniku zaproponowanych działań w ramach projektu.</w:t>
            </w:r>
          </w:p>
          <w:p w:rsidR="00042463" w:rsidRPr="00586D29" w:rsidRDefault="00042463" w:rsidP="00042463">
            <w:pPr>
              <w:spacing w:before="40" w:after="40"/>
              <w:rPr>
                <w:rFonts w:ascii="Myriad Pro" w:hAnsi="Myriad Pro"/>
                <w:sz w:val="20"/>
              </w:rPr>
            </w:pPr>
            <w:r w:rsidRPr="00586D29">
              <w:rPr>
                <w:rFonts w:ascii="Myriad Pro" w:hAnsi="Myriad Pro"/>
                <w:sz w:val="20"/>
              </w:rPr>
              <w:t>Ocena w jakim stopniu zaproponowane w projekcie instrumenty wsparcia oraz zaplanowane rezultaty przyczynią się do trwałej zmiany sytuacji grup docelowych.</w:t>
            </w:r>
          </w:p>
        </w:tc>
        <w:tc>
          <w:tcPr>
            <w:tcW w:w="2052"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eastAsia="Calibri" w:hAnsi="Myriad Pro" w:cs="Times New Roman"/>
                <w:sz w:val="20"/>
              </w:rPr>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042463" w:rsidRPr="00586D29" w:rsidRDefault="00042463" w:rsidP="00042463">
            <w:pPr>
              <w:spacing w:before="40" w:after="40"/>
              <w:rPr>
                <w:rFonts w:ascii="Myriad Pro" w:hAnsi="Myriad Pro"/>
                <w:sz w:val="20"/>
              </w:rPr>
            </w:pPr>
            <w:r w:rsidRPr="00586D29">
              <w:rPr>
                <w:rFonts w:ascii="Myriad Pro" w:hAnsi="Myriad Pro"/>
                <w:sz w:val="20"/>
              </w:rPr>
              <w:t>Skala punktów (1- 5)</w:t>
            </w:r>
            <w:r>
              <w:rPr>
                <w:rFonts w:ascii="Myriad Pro" w:hAnsi="Myriad Pro"/>
                <w:sz w:val="20"/>
              </w:rPr>
              <w:t xml:space="preserve"> </w:t>
            </w:r>
            <w:r w:rsidRPr="00586D29">
              <w:rPr>
                <w:rFonts w:ascii="Myriad Pro" w:hAnsi="Myriad Pro"/>
                <w:sz w:val="20"/>
              </w:rPr>
              <w:t>waga 4</w:t>
            </w:r>
          </w:p>
        </w:tc>
      </w:tr>
    </w:tbl>
    <w:p w:rsidR="00042463" w:rsidRDefault="00042463" w:rsidP="00042463"/>
    <w:tbl>
      <w:tblPr>
        <w:tblStyle w:val="Tabela-Siatka"/>
        <w:tblW w:w="5000" w:type="pct"/>
        <w:tblLook w:val="04A0" w:firstRow="1" w:lastRow="0" w:firstColumn="1" w:lastColumn="0" w:noHBand="0" w:noVBand="1"/>
      </w:tblPr>
      <w:tblGrid>
        <w:gridCol w:w="776"/>
        <w:gridCol w:w="2688"/>
        <w:gridCol w:w="4963"/>
        <w:gridCol w:w="5793"/>
      </w:tblGrid>
      <w:tr w:rsidR="00042463" w:rsidRPr="00586D29" w:rsidTr="00042463">
        <w:trPr>
          <w:tblHeader/>
        </w:trPr>
        <w:tc>
          <w:tcPr>
            <w:tcW w:w="5000" w:type="pct"/>
            <w:gridSpan w:val="4"/>
            <w:shd w:val="clear" w:color="auto" w:fill="D9D9D9" w:themeFill="background1" w:themeFillShade="D9"/>
          </w:tcPr>
          <w:p w:rsidR="00042463" w:rsidRPr="00586D29" w:rsidRDefault="00042463" w:rsidP="00042463">
            <w:pPr>
              <w:spacing w:before="40" w:after="40"/>
              <w:rPr>
                <w:rFonts w:ascii="Myriad Pro" w:hAnsi="Myriad Pro"/>
                <w:sz w:val="20"/>
              </w:rPr>
            </w:pPr>
            <w:r w:rsidRPr="00586D29">
              <w:rPr>
                <w:rFonts w:ascii="Myriad Pro" w:hAnsi="Myriad Pro"/>
                <w:b/>
                <w:sz w:val="20"/>
              </w:rPr>
              <w:lastRenderedPageBreak/>
              <w:t>Kryteria administracyjności</w:t>
            </w:r>
          </w:p>
        </w:tc>
      </w:tr>
      <w:tr w:rsidR="00042463" w:rsidRPr="00586D29" w:rsidTr="00042463">
        <w:trPr>
          <w:tblHeader/>
        </w:trPr>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L.p.</w:t>
            </w:r>
          </w:p>
        </w:tc>
        <w:tc>
          <w:tcPr>
            <w:tcW w:w="945" w:type="pct"/>
          </w:tcPr>
          <w:p w:rsidR="00042463" w:rsidRPr="00586D29" w:rsidRDefault="00042463" w:rsidP="00042463">
            <w:pPr>
              <w:spacing w:before="40" w:after="40"/>
              <w:rPr>
                <w:rFonts w:ascii="Myriad Pro" w:hAnsi="Myriad Pro"/>
                <w:sz w:val="20"/>
              </w:rPr>
            </w:pPr>
            <w:r w:rsidRPr="00586D29">
              <w:rPr>
                <w:rFonts w:ascii="Myriad Pro" w:hAnsi="Myriad Pro"/>
                <w:sz w:val="20"/>
              </w:rPr>
              <w:t>Nazwa kryterium</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Definicja kryterium</w:t>
            </w:r>
          </w:p>
        </w:tc>
        <w:tc>
          <w:tcPr>
            <w:tcW w:w="2036" w:type="pct"/>
          </w:tcPr>
          <w:p w:rsidR="00042463" w:rsidRPr="00586D29" w:rsidRDefault="00042463" w:rsidP="00042463">
            <w:pPr>
              <w:spacing w:before="40" w:after="40"/>
              <w:rPr>
                <w:rFonts w:ascii="Myriad Pro" w:hAnsi="Myriad Pro"/>
                <w:sz w:val="20"/>
              </w:rPr>
            </w:pPr>
            <w:r w:rsidRPr="00586D29">
              <w:rPr>
                <w:rFonts w:ascii="Myriad Pro" w:hAnsi="Myriad Pro"/>
                <w:sz w:val="20"/>
              </w:rPr>
              <w:t>Opis znaczenia kryterium</w:t>
            </w:r>
          </w:p>
        </w:tc>
      </w:tr>
      <w:tr w:rsidR="00042463" w:rsidRPr="00586D29" w:rsidTr="00042463">
        <w:trPr>
          <w:tblHeader/>
        </w:trPr>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1</w:t>
            </w:r>
          </w:p>
        </w:tc>
        <w:tc>
          <w:tcPr>
            <w:tcW w:w="945" w:type="pct"/>
          </w:tcPr>
          <w:p w:rsidR="00042463" w:rsidRPr="00586D29" w:rsidRDefault="00042463" w:rsidP="00042463">
            <w:pPr>
              <w:spacing w:before="40" w:after="40"/>
              <w:rPr>
                <w:rFonts w:ascii="Myriad Pro" w:hAnsi="Myriad Pro"/>
                <w:sz w:val="20"/>
              </w:rPr>
            </w:pPr>
            <w:r w:rsidRPr="00586D29">
              <w:rPr>
                <w:rFonts w:ascii="Myriad Pro" w:hAnsi="Myriad Pro"/>
                <w:sz w:val="20"/>
              </w:rPr>
              <w:t>2</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3</w:t>
            </w:r>
          </w:p>
        </w:tc>
        <w:tc>
          <w:tcPr>
            <w:tcW w:w="2036" w:type="pct"/>
          </w:tcPr>
          <w:p w:rsidR="00042463" w:rsidRPr="00586D29" w:rsidRDefault="00042463" w:rsidP="00042463">
            <w:pPr>
              <w:spacing w:before="40" w:after="40"/>
              <w:rPr>
                <w:rFonts w:ascii="Myriad Pro" w:hAnsi="Myriad Pro"/>
                <w:sz w:val="20"/>
              </w:rPr>
            </w:pPr>
            <w:r w:rsidRPr="00586D29">
              <w:rPr>
                <w:rFonts w:ascii="Myriad Pro" w:hAnsi="Myriad Pro"/>
                <w:sz w:val="20"/>
              </w:rPr>
              <w:t>4</w:t>
            </w:r>
          </w:p>
        </w:tc>
      </w:tr>
      <w:tr w:rsidR="00042463" w:rsidRPr="00586D29" w:rsidTr="00042463">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3.1</w:t>
            </w:r>
          </w:p>
        </w:tc>
        <w:tc>
          <w:tcPr>
            <w:tcW w:w="945" w:type="pct"/>
          </w:tcPr>
          <w:p w:rsidR="00042463" w:rsidRPr="00586D29" w:rsidRDefault="00042463" w:rsidP="00042463">
            <w:pPr>
              <w:spacing w:before="40" w:after="40"/>
              <w:rPr>
                <w:rFonts w:ascii="Myriad Pro" w:hAnsi="Myriad Pro"/>
                <w:sz w:val="20"/>
              </w:rPr>
            </w:pPr>
            <w:r w:rsidRPr="00586D29">
              <w:rPr>
                <w:rFonts w:ascii="Myriad Pro" w:hAnsi="Myriad Pro"/>
                <w:sz w:val="20"/>
              </w:rPr>
              <w:t>Kompletność wniosku</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Wniosek jest kompletny i został sporządzony i złożony zgodnie </w:t>
            </w:r>
            <w:r w:rsidRPr="00586D29">
              <w:rPr>
                <w:rFonts w:ascii="Myriad Pro" w:hAnsi="Myriad Pro"/>
                <w:sz w:val="20"/>
              </w:rPr>
              <w:br/>
              <w:t xml:space="preserve">z obowiązującą </w:t>
            </w:r>
            <w:r w:rsidRPr="00586D29">
              <w:rPr>
                <w:rFonts w:ascii="Myriad Pro" w:hAnsi="Myriad Pro"/>
                <w:i/>
                <w:sz w:val="20"/>
              </w:rPr>
              <w:t>Instrukcją wypełniania wniosku o dofinansowanie</w:t>
            </w:r>
            <w:r w:rsidRPr="00586D29">
              <w:rPr>
                <w:rFonts w:ascii="Myriad Pro" w:hAnsi="Myriad Pro"/>
                <w:sz w:val="20"/>
              </w:rPr>
              <w:t xml:space="preserve"> oraz z </w:t>
            </w:r>
            <w:r w:rsidRPr="00586D29">
              <w:rPr>
                <w:rFonts w:ascii="Myriad Pro" w:hAnsi="Myriad Pro"/>
                <w:i/>
                <w:sz w:val="20"/>
              </w:rPr>
              <w:t>Regulaminem konkursu</w:t>
            </w:r>
            <w:r w:rsidRPr="00586D29">
              <w:rPr>
                <w:rFonts w:ascii="Myriad Pro" w:hAnsi="Myriad Pro"/>
                <w:sz w:val="20"/>
              </w:rPr>
              <w:t>.</w:t>
            </w:r>
          </w:p>
          <w:p w:rsidR="00042463" w:rsidRPr="00586D29" w:rsidRDefault="00042463" w:rsidP="00042463">
            <w:pPr>
              <w:spacing w:before="40" w:after="40"/>
              <w:rPr>
                <w:rFonts w:ascii="Myriad Pro" w:hAnsi="Myriad Pro"/>
                <w:sz w:val="20"/>
              </w:rPr>
            </w:pPr>
            <w:r w:rsidRPr="00586D29">
              <w:rPr>
                <w:rFonts w:ascii="Myriad Pro" w:hAnsi="Myriad Pro"/>
                <w:sz w:val="20"/>
              </w:rPr>
              <w:t>Wszystkie pola we wniosku są wypełnione w języku polskim i w taki sposób, że dają możliwość oceny merytorycznej wniosku.</w:t>
            </w:r>
          </w:p>
        </w:tc>
        <w:tc>
          <w:tcPr>
            <w:tcW w:w="2036" w:type="pct"/>
          </w:tcPr>
          <w:p w:rsidR="00042463" w:rsidRPr="00586D29" w:rsidRDefault="00042463" w:rsidP="00042463">
            <w:pPr>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rPr>
          <w:trHeight w:val="1433"/>
        </w:trPr>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3.2</w:t>
            </w:r>
          </w:p>
        </w:tc>
        <w:tc>
          <w:tcPr>
            <w:tcW w:w="945" w:type="pct"/>
          </w:tcPr>
          <w:p w:rsidR="00042463" w:rsidRPr="00586D29" w:rsidRDefault="00042463" w:rsidP="00042463">
            <w:pPr>
              <w:spacing w:before="40" w:after="40"/>
              <w:rPr>
                <w:rFonts w:ascii="Myriad Pro" w:hAnsi="Myriad Pro"/>
                <w:sz w:val="20"/>
              </w:rPr>
            </w:pPr>
            <w:r w:rsidRPr="00586D29">
              <w:rPr>
                <w:rFonts w:ascii="Myriad Pro" w:hAnsi="Myriad Pro"/>
                <w:sz w:val="20"/>
              </w:rPr>
              <w:t>Zgodność z kwalifikowalnością wydatków</w:t>
            </w:r>
          </w:p>
        </w:tc>
        <w:tc>
          <w:tcPr>
            <w:tcW w:w="1745" w:type="pct"/>
          </w:tcPr>
          <w:p w:rsidR="00042463" w:rsidRPr="00586D29" w:rsidRDefault="00042463" w:rsidP="00042463">
            <w:pPr>
              <w:spacing w:before="40" w:after="40"/>
              <w:rPr>
                <w:rFonts w:ascii="Myriad Pro" w:eastAsia="Times New Roman" w:hAnsi="Myriad Pro" w:cs="Times New Roman"/>
                <w:sz w:val="20"/>
                <w:lang w:eastAsia="pl-PL"/>
              </w:rPr>
            </w:pPr>
            <w:r w:rsidRPr="00586D29">
              <w:rPr>
                <w:rFonts w:ascii="Myriad Pro" w:hAnsi="Myriad Pro"/>
                <w:sz w:val="20"/>
              </w:rPr>
              <w:t xml:space="preserve">Wydatki w projekcie są zgodne z </w:t>
            </w:r>
            <w:r w:rsidRPr="00586D29">
              <w:rPr>
                <w:rFonts w:ascii="Myriad Pro" w:eastAsia="Times New Roman" w:hAnsi="Myriad Pro" w:cs="Times New Roman"/>
                <w:i/>
                <w:sz w:val="20"/>
                <w:lang w:eastAsia="pl-PL"/>
              </w:rPr>
              <w:t>Wytycznymi w zakresie kwalifikowalności wydatków Europejskiego Funduszu Rozwoju Regionalnego, Europejskiego Funduszu Społecznego oraz Funduszu Spójności w okresie programowania 2014-2020</w:t>
            </w:r>
            <w:r w:rsidRPr="00586D29">
              <w:rPr>
                <w:rFonts w:ascii="Myriad Pro" w:eastAsia="Times New Roman" w:hAnsi="Myriad Pro" w:cs="Times New Roman"/>
                <w:sz w:val="20"/>
                <w:lang w:eastAsia="pl-PL"/>
              </w:rPr>
              <w:t>.</w:t>
            </w:r>
          </w:p>
          <w:p w:rsidR="00042463" w:rsidRDefault="00042463" w:rsidP="00042463">
            <w:pPr>
              <w:spacing w:before="40" w:after="40"/>
              <w:rPr>
                <w:rFonts w:ascii="Myriad Pro" w:hAnsi="Myriad Pro"/>
                <w:sz w:val="20"/>
              </w:rPr>
            </w:pPr>
          </w:p>
          <w:p w:rsidR="00042463" w:rsidRDefault="00042463" w:rsidP="00042463">
            <w:pPr>
              <w:spacing w:before="40" w:after="40"/>
              <w:rPr>
                <w:rFonts w:ascii="Myriad Pro" w:hAnsi="Myriad Pro"/>
                <w:sz w:val="20"/>
              </w:rPr>
            </w:pPr>
            <w:r w:rsidRPr="00586D29">
              <w:rPr>
                <w:rFonts w:ascii="Myriad Pro" w:hAnsi="Myriad Pro"/>
                <w:sz w:val="20"/>
              </w:rPr>
              <w:t xml:space="preserve">Wydatki w projekcie są zgodne z </w:t>
            </w:r>
            <w:r w:rsidRPr="00586D29">
              <w:rPr>
                <w:rFonts w:ascii="Myriad Pro" w:hAnsi="Myriad Pro"/>
                <w:i/>
                <w:sz w:val="20"/>
              </w:rPr>
              <w:t>Wytycznymi w zakresie realizacji przedsięwzięć z udziałem środków, Europejskiego Funduszu Społecznego w obszarze edukacji na lata 2014-2020</w:t>
            </w:r>
            <w:r w:rsidRPr="00586D29">
              <w:rPr>
                <w:rFonts w:ascii="Myriad Pro" w:hAnsi="Myriad Pro"/>
                <w:sz w:val="20"/>
              </w:rPr>
              <w:t>.</w:t>
            </w:r>
          </w:p>
          <w:p w:rsidR="00042463" w:rsidRDefault="00042463" w:rsidP="00042463">
            <w:pPr>
              <w:spacing w:before="40" w:after="40"/>
              <w:rPr>
                <w:rFonts w:ascii="Myriad Pro" w:eastAsia="Times New Roman" w:hAnsi="Myriad Pro"/>
                <w:sz w:val="20"/>
                <w:lang w:eastAsia="pl-PL"/>
              </w:rPr>
            </w:pPr>
          </w:p>
          <w:p w:rsidR="00042463" w:rsidRPr="0042676E" w:rsidRDefault="00042463" w:rsidP="00042463">
            <w:pPr>
              <w:spacing w:before="40" w:after="40"/>
              <w:rPr>
                <w:rFonts w:ascii="Myriad Pro" w:eastAsia="Times New Roman" w:hAnsi="Myriad Pro"/>
                <w:sz w:val="20"/>
                <w:lang w:eastAsia="pl-PL"/>
              </w:rPr>
            </w:pPr>
            <w:r w:rsidRPr="0042676E">
              <w:rPr>
                <w:rFonts w:ascii="Myriad Pro" w:eastAsia="Times New Roman" w:hAnsi="Myriad Pro"/>
                <w:sz w:val="20"/>
                <w:lang w:eastAsia="pl-PL"/>
              </w:rPr>
              <w:t xml:space="preserve">Planowane wydatki są uzasadnione, </w:t>
            </w:r>
            <w:r>
              <w:rPr>
                <w:rFonts w:ascii="Myriad Pro" w:eastAsia="Times New Roman" w:hAnsi="Myriad Pro"/>
                <w:sz w:val="20"/>
                <w:lang w:eastAsia="pl-PL"/>
              </w:rPr>
              <w:t xml:space="preserve">niezbędne, </w:t>
            </w:r>
            <w:r w:rsidRPr="0042676E">
              <w:rPr>
                <w:rFonts w:ascii="Myriad Pro" w:eastAsia="Times New Roman" w:hAnsi="Myriad Pro"/>
                <w:sz w:val="20"/>
                <w:lang w:eastAsia="pl-PL"/>
              </w:rPr>
              <w:t xml:space="preserve">racjonalne i adekwatne do zakresu </w:t>
            </w:r>
            <w:r>
              <w:rPr>
                <w:rFonts w:ascii="Myriad Pro" w:eastAsia="Times New Roman" w:hAnsi="Myriad Pro"/>
                <w:sz w:val="20"/>
                <w:lang w:eastAsia="pl-PL"/>
              </w:rPr>
              <w:t xml:space="preserve">merytorycznego projektu w tym opisu grupy docelowej i planowanego wsparcia. </w:t>
            </w:r>
          </w:p>
          <w:p w:rsidR="00042463" w:rsidRDefault="00042463" w:rsidP="00042463">
            <w:pPr>
              <w:spacing w:before="40" w:after="40"/>
              <w:rPr>
                <w:rFonts w:ascii="Myriad Pro" w:eastAsia="Times New Roman" w:hAnsi="Myriad Pro"/>
                <w:sz w:val="20"/>
                <w:lang w:eastAsia="pl-PL"/>
              </w:rPr>
            </w:pPr>
          </w:p>
          <w:p w:rsidR="00042463" w:rsidRDefault="00042463" w:rsidP="00042463">
            <w:pPr>
              <w:spacing w:before="40" w:after="40"/>
              <w:rPr>
                <w:rFonts w:ascii="Myriad Pro" w:eastAsia="Times New Roman" w:hAnsi="Myriad Pro"/>
                <w:sz w:val="20"/>
                <w:lang w:eastAsia="pl-PL"/>
              </w:rPr>
            </w:pPr>
            <w:r w:rsidRPr="0042676E">
              <w:rPr>
                <w:rFonts w:ascii="Myriad Pro" w:eastAsia="Times New Roman" w:hAnsi="Myriad Pro"/>
                <w:sz w:val="20"/>
                <w:lang w:eastAsia="pl-PL"/>
              </w:rPr>
              <w:t xml:space="preserve">Wydatki założone w projekcie są zgodne z katalogiem wydatków, limitami oraz zasadami kwalifikowalności określonymi w </w:t>
            </w:r>
            <w:r w:rsidRPr="004C5FDB">
              <w:rPr>
                <w:rFonts w:ascii="Myriad Pro" w:eastAsia="Times New Roman" w:hAnsi="Myriad Pro"/>
                <w:i/>
                <w:sz w:val="20"/>
                <w:lang w:eastAsia="pl-PL"/>
              </w:rPr>
              <w:t>Regulaminie konkursu</w:t>
            </w:r>
            <w:r>
              <w:rPr>
                <w:rFonts w:ascii="Myriad Pro" w:eastAsia="Times New Roman" w:hAnsi="Myriad Pro"/>
                <w:i/>
                <w:sz w:val="20"/>
                <w:lang w:eastAsia="pl-PL"/>
              </w:rPr>
              <w:t xml:space="preserve"> </w:t>
            </w:r>
            <w:r>
              <w:rPr>
                <w:rFonts w:ascii="Myriad Pro" w:eastAsia="Times New Roman" w:hAnsi="Myriad Pro"/>
                <w:sz w:val="20"/>
                <w:lang w:eastAsia="pl-PL"/>
              </w:rPr>
              <w:t>(jeśli dotyczy)</w:t>
            </w:r>
            <w:r w:rsidRPr="0042676E">
              <w:rPr>
                <w:rFonts w:ascii="Myriad Pro" w:eastAsia="Times New Roman" w:hAnsi="Myriad Pro"/>
                <w:sz w:val="20"/>
                <w:lang w:eastAsia="pl-PL"/>
              </w:rPr>
              <w:t xml:space="preserve">. </w:t>
            </w:r>
          </w:p>
          <w:p w:rsidR="00042463" w:rsidRDefault="00042463" w:rsidP="00042463">
            <w:pPr>
              <w:spacing w:before="40" w:after="40"/>
              <w:rPr>
                <w:rFonts w:ascii="Myriad Pro" w:hAnsi="Myriad Pro"/>
                <w:sz w:val="20"/>
              </w:rPr>
            </w:pPr>
          </w:p>
          <w:p w:rsidR="00042463" w:rsidRPr="00586D29" w:rsidRDefault="00042463" w:rsidP="00042463">
            <w:pPr>
              <w:spacing w:before="40" w:after="40"/>
              <w:rPr>
                <w:rFonts w:ascii="Myriad Pro" w:hAnsi="Myriad Pro"/>
                <w:sz w:val="20"/>
              </w:rPr>
            </w:pPr>
          </w:p>
        </w:tc>
        <w:tc>
          <w:tcPr>
            <w:tcW w:w="2036" w:type="pct"/>
          </w:tcPr>
          <w:p w:rsidR="00042463" w:rsidRPr="00586D29" w:rsidRDefault="00042463" w:rsidP="00042463">
            <w:pPr>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3.3</w:t>
            </w:r>
          </w:p>
        </w:tc>
        <w:tc>
          <w:tcPr>
            <w:tcW w:w="945" w:type="pct"/>
          </w:tcPr>
          <w:p w:rsidR="00042463" w:rsidRPr="00586D29" w:rsidRDefault="00042463" w:rsidP="00042463">
            <w:pPr>
              <w:spacing w:before="40" w:after="40"/>
              <w:rPr>
                <w:rFonts w:ascii="Myriad Pro" w:hAnsi="Myriad Pro"/>
                <w:sz w:val="20"/>
              </w:rPr>
            </w:pPr>
            <w:r w:rsidRPr="00586D29">
              <w:rPr>
                <w:rFonts w:ascii="Myriad Pro" w:hAnsi="Myriad Pro"/>
                <w:sz w:val="20"/>
              </w:rPr>
              <w:t>Intensywność wsparcia</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Wnioskowana kwota i poziom wsparcia są zgodne z zapisami Regulaminu Konkursu.</w:t>
            </w:r>
          </w:p>
        </w:tc>
        <w:tc>
          <w:tcPr>
            <w:tcW w:w="2036" w:type="pct"/>
          </w:tcPr>
          <w:p w:rsidR="00042463" w:rsidRPr="00586D29" w:rsidRDefault="00042463" w:rsidP="00042463">
            <w:pPr>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lastRenderedPageBreak/>
              <w:t>Ocena spełniania kryterium polega na przypisaniu wartości logicznych „tak”, „nie”.</w:t>
            </w:r>
          </w:p>
        </w:tc>
      </w:tr>
      <w:tr w:rsidR="00042463" w:rsidRPr="00586D29" w:rsidTr="00042463">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lastRenderedPageBreak/>
              <w:t>3.4</w:t>
            </w:r>
          </w:p>
        </w:tc>
        <w:tc>
          <w:tcPr>
            <w:tcW w:w="945" w:type="pct"/>
          </w:tcPr>
          <w:p w:rsidR="00042463" w:rsidRPr="00586D29" w:rsidRDefault="00042463" w:rsidP="00042463">
            <w:pPr>
              <w:spacing w:before="40" w:after="40"/>
              <w:rPr>
                <w:rFonts w:ascii="Myriad Pro" w:hAnsi="Myriad Pro"/>
                <w:sz w:val="20"/>
              </w:rPr>
            </w:pPr>
            <w:r w:rsidRPr="00586D29">
              <w:rPr>
                <w:rFonts w:ascii="Myriad Pro" w:hAnsi="Myriad Pro"/>
                <w:sz w:val="20"/>
              </w:rPr>
              <w:t>Spójność wniosku i załączników</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Opisy we wniosku oraz w załącznikach są ze sobą spójne, nie zawierają sprzecznych ze sobą kwestii.</w:t>
            </w:r>
          </w:p>
          <w:p w:rsidR="00042463" w:rsidRDefault="00042463" w:rsidP="00042463">
            <w:pPr>
              <w:spacing w:before="40" w:after="40"/>
              <w:rPr>
                <w:rFonts w:ascii="Myriad Pro" w:hAnsi="Myriad Pro"/>
                <w:sz w:val="20"/>
              </w:rPr>
            </w:pPr>
            <w:r w:rsidRPr="00586D29">
              <w:rPr>
                <w:rFonts w:ascii="Myriad Pro" w:hAnsi="Myriad Pro"/>
                <w:sz w:val="20"/>
              </w:rPr>
              <w:t>Dane zawarte we wniosku potwierdzają zapisy przedstawione w fiszce preselekcyjnej. Opisy we wniosku są spójne z informacjami przedstawionymi w fiszce. Wniosek o dofinansowanie nie przewiduje większej kwoty dofinansowania niż fiszka, zawiera przynajmniej te same wskaźniki a ich wartości nie są mniejsze niż 90% wskaźników z fiszki.</w:t>
            </w:r>
          </w:p>
          <w:p w:rsidR="00042463" w:rsidRPr="00586D29" w:rsidRDefault="00042463" w:rsidP="00042463">
            <w:pPr>
              <w:pStyle w:val="Akapitzlist"/>
              <w:tabs>
                <w:tab w:val="left" w:pos="252"/>
              </w:tabs>
              <w:autoSpaceDE w:val="0"/>
              <w:autoSpaceDN w:val="0"/>
              <w:adjustRightInd w:val="0"/>
              <w:spacing w:before="40" w:after="40"/>
              <w:ind w:left="0"/>
              <w:contextualSpacing w:val="0"/>
            </w:pPr>
          </w:p>
        </w:tc>
        <w:tc>
          <w:tcPr>
            <w:tcW w:w="2036" w:type="pct"/>
          </w:tcPr>
          <w:p w:rsidR="00042463" w:rsidRPr="00586D29" w:rsidRDefault="00042463" w:rsidP="00042463">
            <w:pPr>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Default="00042463" w:rsidP="00042463">
            <w:pPr>
              <w:pStyle w:val="Akapitzlist"/>
              <w:numPr>
                <w:ilvl w:val="0"/>
                <w:numId w:val="0"/>
              </w:numPr>
              <w:tabs>
                <w:tab w:val="left" w:pos="252"/>
              </w:tabs>
              <w:autoSpaceDE w:val="0"/>
              <w:autoSpaceDN w:val="0"/>
              <w:adjustRightInd w:val="0"/>
              <w:spacing w:before="40" w:after="40"/>
              <w:contextualSpacing w:val="0"/>
              <w:rPr>
                <w:rFonts w:eastAsiaTheme="majorEastAsia" w:cstheme="majorBidi"/>
                <w:bCs/>
                <w:highlight w:val="green"/>
              </w:rPr>
            </w:pPr>
            <w:r w:rsidRPr="00586D29">
              <w:t>Ocena spełniania kryterium polega na przypisaniu wartości logicznych „tak”, „nie”.</w:t>
            </w:r>
            <w:r w:rsidRPr="00E604A4">
              <w:rPr>
                <w:rFonts w:eastAsiaTheme="majorEastAsia" w:cstheme="majorBidi"/>
                <w:bCs/>
                <w:highlight w:val="green"/>
              </w:rPr>
              <w:t xml:space="preserve"> </w:t>
            </w:r>
          </w:p>
          <w:p w:rsidR="00042463" w:rsidRPr="00586D29" w:rsidRDefault="00042463" w:rsidP="00042463">
            <w:pPr>
              <w:pStyle w:val="Akapitzlist"/>
              <w:tabs>
                <w:tab w:val="left" w:pos="252"/>
              </w:tabs>
              <w:autoSpaceDE w:val="0"/>
              <w:autoSpaceDN w:val="0"/>
              <w:adjustRightInd w:val="0"/>
              <w:spacing w:before="40" w:after="40"/>
              <w:ind w:left="0"/>
              <w:contextualSpacing w:val="0"/>
              <w:rPr>
                <w:rFonts w:eastAsiaTheme="majorEastAsia" w:cstheme="majorBidi"/>
                <w:bCs/>
              </w:rPr>
            </w:pPr>
            <w:r w:rsidRPr="00CD0A7D">
              <w:rPr>
                <w:rFonts w:eastAsiaTheme="majorEastAsia" w:cstheme="majorBidi"/>
                <w:bCs/>
              </w:rPr>
              <w:t>Kryterium weryfikowane jest wyłącznie na etapie prac Komisji Oceny Projektów oraz podpisywania umowy o dofinansowanie.</w:t>
            </w:r>
            <w:r>
              <w:rPr>
                <w:rFonts w:eastAsiaTheme="majorEastAsia" w:cstheme="majorBidi"/>
                <w:bCs/>
              </w:rPr>
              <w:t xml:space="preserve"> </w:t>
            </w:r>
          </w:p>
          <w:p w:rsidR="00042463" w:rsidRPr="00586D29" w:rsidRDefault="00042463" w:rsidP="00042463">
            <w:pPr>
              <w:rPr>
                <w:rFonts w:ascii="Myriad Pro" w:hAnsi="Myriad Pro"/>
                <w:sz w:val="20"/>
              </w:rPr>
            </w:pPr>
          </w:p>
        </w:tc>
      </w:tr>
      <w:tr w:rsidR="00042463" w:rsidRPr="00586D29" w:rsidTr="00042463">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3.5</w:t>
            </w:r>
          </w:p>
        </w:tc>
        <w:tc>
          <w:tcPr>
            <w:tcW w:w="945" w:type="pct"/>
          </w:tcPr>
          <w:p w:rsidR="00042463" w:rsidRPr="00586D29" w:rsidRDefault="00042463" w:rsidP="00042463">
            <w:pPr>
              <w:spacing w:before="40" w:after="40"/>
              <w:rPr>
                <w:rFonts w:ascii="Myriad Pro" w:hAnsi="Myriad Pro"/>
                <w:sz w:val="20"/>
              </w:rPr>
            </w:pPr>
            <w:r w:rsidRPr="00586D29">
              <w:rPr>
                <w:rFonts w:ascii="Myriad Pro" w:hAnsi="Myriad Pro"/>
                <w:sz w:val="20"/>
              </w:rPr>
              <w:t>Poprawność okresu realizacji</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Projekt zostanie zrealizowany w terminie zaplanowanym dla projektu. Harmonogram projektu został zaplanowany realnie i racjonalnie.</w:t>
            </w:r>
          </w:p>
          <w:p w:rsidR="00042463" w:rsidRPr="00586D29" w:rsidRDefault="00042463" w:rsidP="00042463">
            <w:pPr>
              <w:spacing w:before="40" w:after="40"/>
              <w:rPr>
                <w:rFonts w:ascii="Myriad Pro" w:hAnsi="Myriad Pro"/>
                <w:sz w:val="20"/>
              </w:rPr>
            </w:pPr>
            <w:r w:rsidRPr="00586D29">
              <w:rPr>
                <w:rFonts w:ascii="Myriad Pro" w:hAnsi="Myriad Pro"/>
                <w:sz w:val="20"/>
              </w:rPr>
              <w:t>Wszystkie etapy projektu wynikają z procesu inwestycyjnego i są logicznie powiązane.</w:t>
            </w:r>
          </w:p>
          <w:p w:rsidR="00042463" w:rsidRPr="00586D29" w:rsidRDefault="00042463" w:rsidP="00042463">
            <w:pPr>
              <w:spacing w:before="40" w:after="40"/>
              <w:rPr>
                <w:rFonts w:ascii="Myriad Pro" w:hAnsi="Myriad Pro"/>
                <w:sz w:val="20"/>
              </w:rPr>
            </w:pPr>
            <w:r w:rsidRPr="00586D29">
              <w:rPr>
                <w:rFonts w:ascii="Myriad Pro" w:hAnsi="Myriad Pro"/>
                <w:sz w:val="20"/>
              </w:rPr>
              <w:t>Okres realizacji projektu nie wykracza poza  datę końcową okresu kwalifikowalności określoną w art. 65 ust. 2 rozporządzenia (UE) nr 1303/2013.</w:t>
            </w:r>
          </w:p>
        </w:tc>
        <w:tc>
          <w:tcPr>
            <w:tcW w:w="2036" w:type="pct"/>
          </w:tcPr>
          <w:p w:rsidR="00042463" w:rsidRPr="00586D29" w:rsidRDefault="00042463" w:rsidP="00042463">
            <w:pPr>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bl>
    <w:p w:rsidR="00042463" w:rsidRDefault="00042463" w:rsidP="00042463"/>
    <w:tbl>
      <w:tblPr>
        <w:tblStyle w:val="Tabela-Siatka"/>
        <w:tblW w:w="5000" w:type="pct"/>
        <w:tblLook w:val="04A0" w:firstRow="1" w:lastRow="0" w:firstColumn="1" w:lastColumn="0" w:noHBand="0" w:noVBand="1"/>
      </w:tblPr>
      <w:tblGrid>
        <w:gridCol w:w="742"/>
        <w:gridCol w:w="2725"/>
        <w:gridCol w:w="4963"/>
        <w:gridCol w:w="5790"/>
      </w:tblGrid>
      <w:tr w:rsidR="00042463" w:rsidRPr="00586D29" w:rsidTr="00042463">
        <w:trPr>
          <w:tblHeader/>
        </w:trPr>
        <w:tc>
          <w:tcPr>
            <w:tcW w:w="5000" w:type="pct"/>
            <w:gridSpan w:val="4"/>
            <w:shd w:val="clear" w:color="auto" w:fill="D9D9D9" w:themeFill="background1" w:themeFillShade="D9"/>
          </w:tcPr>
          <w:p w:rsidR="00042463" w:rsidRPr="00586D29" w:rsidRDefault="00042463" w:rsidP="00042463">
            <w:pPr>
              <w:spacing w:before="40" w:after="40"/>
              <w:rPr>
                <w:rFonts w:ascii="Myriad Pro" w:hAnsi="Myriad Pro"/>
                <w:sz w:val="20"/>
              </w:rPr>
            </w:pPr>
            <w:r w:rsidRPr="00586D29">
              <w:rPr>
                <w:rFonts w:ascii="Myriad Pro" w:hAnsi="Myriad Pro"/>
                <w:b/>
                <w:sz w:val="20"/>
              </w:rPr>
              <w:t>Kryteria wykonalności</w:t>
            </w:r>
          </w:p>
        </w:tc>
      </w:tr>
      <w:tr w:rsidR="00042463" w:rsidRPr="00586D29" w:rsidTr="00042463">
        <w:trPr>
          <w:tblHeader/>
        </w:trPr>
        <w:tc>
          <w:tcPr>
            <w:tcW w:w="261" w:type="pct"/>
          </w:tcPr>
          <w:p w:rsidR="00042463" w:rsidRPr="00586D29" w:rsidRDefault="00042463" w:rsidP="00042463">
            <w:pPr>
              <w:spacing w:before="40" w:after="40"/>
              <w:rPr>
                <w:rFonts w:ascii="Myriad Pro" w:hAnsi="Myriad Pro"/>
                <w:sz w:val="20"/>
              </w:rPr>
            </w:pPr>
            <w:r w:rsidRPr="00586D29">
              <w:rPr>
                <w:rFonts w:ascii="Myriad Pro" w:hAnsi="Myriad Pro"/>
                <w:sz w:val="20"/>
              </w:rPr>
              <w:t>L.p.</w:t>
            </w:r>
          </w:p>
        </w:tc>
        <w:tc>
          <w:tcPr>
            <w:tcW w:w="958" w:type="pct"/>
          </w:tcPr>
          <w:p w:rsidR="00042463" w:rsidRPr="00586D29" w:rsidRDefault="00042463" w:rsidP="00042463">
            <w:pPr>
              <w:spacing w:before="40" w:after="40"/>
              <w:rPr>
                <w:rFonts w:ascii="Myriad Pro" w:hAnsi="Myriad Pro"/>
                <w:sz w:val="20"/>
              </w:rPr>
            </w:pPr>
            <w:r w:rsidRPr="00586D29">
              <w:rPr>
                <w:rFonts w:ascii="Myriad Pro" w:hAnsi="Myriad Pro"/>
                <w:sz w:val="20"/>
              </w:rPr>
              <w:t>Nazwa kryterium</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Definicja kryterium</w:t>
            </w:r>
          </w:p>
        </w:tc>
        <w:tc>
          <w:tcPr>
            <w:tcW w:w="2036" w:type="pct"/>
          </w:tcPr>
          <w:p w:rsidR="00042463" w:rsidRPr="00586D29" w:rsidRDefault="00042463" w:rsidP="00042463">
            <w:pPr>
              <w:spacing w:before="40" w:after="40"/>
              <w:rPr>
                <w:rFonts w:ascii="Myriad Pro" w:hAnsi="Myriad Pro"/>
                <w:sz w:val="20"/>
              </w:rPr>
            </w:pPr>
            <w:r w:rsidRPr="00586D29">
              <w:rPr>
                <w:rFonts w:ascii="Myriad Pro" w:hAnsi="Myriad Pro"/>
                <w:sz w:val="20"/>
              </w:rPr>
              <w:t>Opis znaczenia kryterium</w:t>
            </w:r>
          </w:p>
        </w:tc>
      </w:tr>
      <w:tr w:rsidR="00042463" w:rsidRPr="00586D29" w:rsidTr="00042463">
        <w:trPr>
          <w:tblHeader/>
        </w:trPr>
        <w:tc>
          <w:tcPr>
            <w:tcW w:w="261" w:type="pct"/>
          </w:tcPr>
          <w:p w:rsidR="00042463" w:rsidRPr="00586D29" w:rsidRDefault="00042463" w:rsidP="00042463">
            <w:pPr>
              <w:spacing w:before="40" w:after="40"/>
              <w:rPr>
                <w:rFonts w:ascii="Myriad Pro" w:hAnsi="Myriad Pro"/>
                <w:sz w:val="20"/>
              </w:rPr>
            </w:pPr>
            <w:r w:rsidRPr="00586D29">
              <w:rPr>
                <w:rFonts w:ascii="Myriad Pro" w:hAnsi="Myriad Pro"/>
                <w:sz w:val="20"/>
              </w:rPr>
              <w:t>1</w:t>
            </w:r>
          </w:p>
        </w:tc>
        <w:tc>
          <w:tcPr>
            <w:tcW w:w="958" w:type="pct"/>
          </w:tcPr>
          <w:p w:rsidR="00042463" w:rsidRPr="00586D29" w:rsidRDefault="00042463" w:rsidP="00042463">
            <w:pPr>
              <w:spacing w:before="40" w:after="40"/>
              <w:rPr>
                <w:rFonts w:ascii="Myriad Pro" w:hAnsi="Myriad Pro"/>
                <w:sz w:val="20"/>
              </w:rPr>
            </w:pPr>
            <w:r w:rsidRPr="00586D29">
              <w:rPr>
                <w:rFonts w:ascii="Myriad Pro" w:hAnsi="Myriad Pro"/>
                <w:sz w:val="20"/>
              </w:rPr>
              <w:t>2</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3</w:t>
            </w:r>
          </w:p>
        </w:tc>
        <w:tc>
          <w:tcPr>
            <w:tcW w:w="2036" w:type="pct"/>
          </w:tcPr>
          <w:p w:rsidR="00042463" w:rsidRPr="00586D29" w:rsidRDefault="00042463" w:rsidP="00042463">
            <w:pPr>
              <w:spacing w:before="40" w:after="40"/>
              <w:rPr>
                <w:rFonts w:ascii="Myriad Pro" w:hAnsi="Myriad Pro"/>
                <w:sz w:val="20"/>
              </w:rPr>
            </w:pPr>
            <w:r w:rsidRPr="00586D29">
              <w:rPr>
                <w:rFonts w:ascii="Myriad Pro" w:hAnsi="Myriad Pro"/>
                <w:sz w:val="20"/>
              </w:rPr>
              <w:t>4</w:t>
            </w:r>
          </w:p>
        </w:tc>
      </w:tr>
      <w:tr w:rsidR="00042463" w:rsidRPr="00586D29" w:rsidTr="00042463">
        <w:tc>
          <w:tcPr>
            <w:tcW w:w="261" w:type="pct"/>
          </w:tcPr>
          <w:p w:rsidR="00042463" w:rsidRPr="00586D29" w:rsidRDefault="00042463" w:rsidP="00042463">
            <w:pPr>
              <w:spacing w:before="40" w:after="40"/>
              <w:rPr>
                <w:rFonts w:ascii="Myriad Pro" w:hAnsi="Myriad Pro"/>
                <w:sz w:val="20"/>
              </w:rPr>
            </w:pPr>
            <w:r w:rsidRPr="00586D29">
              <w:rPr>
                <w:rFonts w:ascii="Myriad Pro" w:hAnsi="Myriad Pro"/>
                <w:sz w:val="20"/>
              </w:rPr>
              <w:t>4.1</w:t>
            </w:r>
          </w:p>
        </w:tc>
        <w:tc>
          <w:tcPr>
            <w:tcW w:w="958" w:type="pct"/>
            <w:shd w:val="clear" w:color="auto" w:fill="auto"/>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Zdolność prawna </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Projekt jest zgodny z prawodawstwem wspólnotowym i krajowym, </w:t>
            </w:r>
            <w:r w:rsidRPr="00586D29">
              <w:rPr>
                <w:rFonts w:ascii="Myriad Pro" w:hAnsi="Myriad Pro"/>
                <w:sz w:val="20"/>
              </w:rPr>
              <w:br/>
              <w:t xml:space="preserve">w tym przepisami ustawy </w:t>
            </w:r>
            <w:r w:rsidRPr="00586D29">
              <w:rPr>
                <w:rFonts w:ascii="Myriad Pro" w:hAnsi="Myriad Pro"/>
                <w:i/>
                <w:sz w:val="20"/>
              </w:rPr>
              <w:t xml:space="preserve">Prawo zamówień publicznych, </w:t>
            </w:r>
            <w:r w:rsidRPr="00586D29">
              <w:rPr>
                <w:rStyle w:val="h2"/>
                <w:rFonts w:ascii="Myriad Pro" w:hAnsi="Myriad Pro"/>
                <w:sz w:val="20"/>
              </w:rPr>
              <w:t xml:space="preserve">ustawa </w:t>
            </w:r>
            <w:r w:rsidRPr="00586D29">
              <w:rPr>
                <w:rStyle w:val="h2"/>
                <w:rFonts w:ascii="Myriad Pro" w:hAnsi="Myriad Pro"/>
                <w:sz w:val="20"/>
              </w:rPr>
              <w:br/>
              <w:t xml:space="preserve">z dnia 7 września 1991 r. o systemie oświaty z </w:t>
            </w:r>
            <w:proofErr w:type="spellStart"/>
            <w:r w:rsidRPr="00586D29">
              <w:rPr>
                <w:rStyle w:val="h2"/>
                <w:rFonts w:ascii="Myriad Pro" w:hAnsi="Myriad Pro"/>
                <w:sz w:val="20"/>
              </w:rPr>
              <w:t>póź</w:t>
            </w:r>
            <w:proofErr w:type="spellEnd"/>
            <w:r w:rsidRPr="00586D29">
              <w:rPr>
                <w:rStyle w:val="h2"/>
                <w:rFonts w:ascii="Myriad Pro" w:hAnsi="Myriad Pro"/>
                <w:sz w:val="20"/>
              </w:rPr>
              <w:t>, zm.</w:t>
            </w:r>
          </w:p>
        </w:tc>
        <w:tc>
          <w:tcPr>
            <w:tcW w:w="2036" w:type="pct"/>
          </w:tcPr>
          <w:p w:rsidR="00042463" w:rsidRPr="00586D29" w:rsidRDefault="00042463" w:rsidP="00042463">
            <w:pPr>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61" w:type="pct"/>
          </w:tcPr>
          <w:p w:rsidR="00042463" w:rsidRPr="00586D29" w:rsidRDefault="00042463" w:rsidP="00042463">
            <w:pPr>
              <w:spacing w:before="40" w:after="40"/>
              <w:rPr>
                <w:rFonts w:ascii="Myriad Pro" w:hAnsi="Myriad Pro"/>
                <w:sz w:val="20"/>
              </w:rPr>
            </w:pPr>
            <w:r w:rsidRPr="00586D29">
              <w:rPr>
                <w:rFonts w:ascii="Myriad Pro" w:hAnsi="Myriad Pro"/>
                <w:sz w:val="20"/>
              </w:rPr>
              <w:lastRenderedPageBreak/>
              <w:t>4.2</w:t>
            </w:r>
          </w:p>
        </w:tc>
        <w:tc>
          <w:tcPr>
            <w:tcW w:w="958" w:type="pct"/>
            <w:shd w:val="clear" w:color="auto" w:fill="auto"/>
          </w:tcPr>
          <w:p w:rsidR="00042463" w:rsidRPr="00586D29" w:rsidRDefault="00042463" w:rsidP="00042463">
            <w:pPr>
              <w:spacing w:before="40" w:after="40"/>
              <w:rPr>
                <w:rFonts w:ascii="Myriad Pro" w:hAnsi="Myriad Pro"/>
                <w:sz w:val="20"/>
              </w:rPr>
            </w:pPr>
            <w:r w:rsidRPr="00586D29">
              <w:rPr>
                <w:rFonts w:ascii="Myriad Pro" w:hAnsi="Myriad Pro"/>
                <w:sz w:val="20"/>
              </w:rPr>
              <w:t>Zd</w:t>
            </w:r>
            <w:r>
              <w:rPr>
                <w:rFonts w:ascii="Myriad Pro" w:hAnsi="Myriad Pro"/>
                <w:sz w:val="20"/>
              </w:rPr>
              <w:t>olność organizacyjno-operacyjna</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Wnioskodawca gwarantuje zdolność organizacyjną do realizacji projektu zgodnie z zakresem wskazanym we wniosku.</w:t>
            </w:r>
          </w:p>
          <w:p w:rsidR="00042463" w:rsidRPr="00586D29" w:rsidRDefault="00042463" w:rsidP="00042463">
            <w:pPr>
              <w:spacing w:before="40" w:after="40"/>
              <w:rPr>
                <w:rFonts w:ascii="Myriad Pro" w:hAnsi="Myriad Pro"/>
                <w:sz w:val="20"/>
              </w:rPr>
            </w:pPr>
            <w:r w:rsidRPr="00586D29">
              <w:rPr>
                <w:rFonts w:ascii="Myriad Pro" w:hAnsi="Myriad Pro"/>
                <w:sz w:val="20"/>
              </w:rPr>
              <w:t>Wnioskodawca dysponuje doświadczeniem w realizacji podobnych przedsięwzięć.</w:t>
            </w:r>
          </w:p>
          <w:p w:rsidR="00042463" w:rsidRPr="00586D29" w:rsidRDefault="00042463" w:rsidP="00042463">
            <w:pPr>
              <w:spacing w:before="40" w:after="40"/>
              <w:rPr>
                <w:rFonts w:ascii="Myriad Pro" w:hAnsi="Myriad Pro"/>
                <w:sz w:val="20"/>
              </w:rPr>
            </w:pPr>
            <w:r w:rsidRPr="00586D29">
              <w:rPr>
                <w:rFonts w:ascii="Myriad Pro" w:hAnsi="Myriad Pro"/>
                <w:sz w:val="20"/>
              </w:rPr>
              <w:t>Posiada lub dobierze do realizacji projektu odpowiednio wykwalifikowaną kadrę, zarówno do jego obsługi jak i realizacji przedsięwzięć merytorycznych.</w:t>
            </w:r>
          </w:p>
          <w:p w:rsidR="00042463" w:rsidRPr="00586D29" w:rsidRDefault="00042463" w:rsidP="00042463">
            <w:pPr>
              <w:spacing w:before="40" w:after="40"/>
              <w:rPr>
                <w:rFonts w:ascii="Myriad Pro" w:hAnsi="Myriad Pro"/>
                <w:sz w:val="20"/>
              </w:rPr>
            </w:pPr>
            <w:r w:rsidRPr="00586D29">
              <w:rPr>
                <w:rFonts w:ascii="Myriad Pro" w:hAnsi="Myriad Pro"/>
                <w:sz w:val="20"/>
              </w:rPr>
              <w:t>Dysponuje odpowiednim potencjałem technicznym.</w:t>
            </w:r>
          </w:p>
        </w:tc>
        <w:tc>
          <w:tcPr>
            <w:tcW w:w="2036" w:type="pct"/>
          </w:tcPr>
          <w:p w:rsidR="00042463" w:rsidRPr="00586D29" w:rsidRDefault="00042463" w:rsidP="00042463">
            <w:pPr>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61" w:type="pct"/>
          </w:tcPr>
          <w:p w:rsidR="00042463" w:rsidRPr="00586D29" w:rsidRDefault="00042463" w:rsidP="00042463">
            <w:pPr>
              <w:spacing w:before="40" w:after="40"/>
              <w:rPr>
                <w:rFonts w:ascii="Myriad Pro" w:hAnsi="Myriad Pro"/>
                <w:sz w:val="20"/>
              </w:rPr>
            </w:pPr>
            <w:r w:rsidRPr="00586D29">
              <w:rPr>
                <w:rFonts w:ascii="Myriad Pro" w:hAnsi="Myriad Pro"/>
                <w:sz w:val="20"/>
              </w:rPr>
              <w:t>4.3</w:t>
            </w:r>
          </w:p>
        </w:tc>
        <w:tc>
          <w:tcPr>
            <w:tcW w:w="958" w:type="pct"/>
            <w:shd w:val="clear" w:color="auto" w:fill="auto"/>
          </w:tcPr>
          <w:p w:rsidR="00042463" w:rsidRPr="00586D29" w:rsidRDefault="00042463" w:rsidP="00042463">
            <w:pPr>
              <w:spacing w:before="40" w:after="40"/>
              <w:rPr>
                <w:rFonts w:ascii="Myriad Pro" w:hAnsi="Myriad Pro"/>
                <w:sz w:val="20"/>
              </w:rPr>
            </w:pPr>
            <w:r w:rsidRPr="00586D29">
              <w:rPr>
                <w:rFonts w:ascii="Myriad Pro" w:hAnsi="Myriad Pro"/>
                <w:sz w:val="20"/>
              </w:rPr>
              <w:t>Zdolność finansowa.</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Kondycja finansowa wnioskodawcy gwarantuje osiągnięcie deklarowanych produktów lub usług, zgodnie z deklarowanym planem finansowym i w terminie określonym we wniosku o dofinansowanie.</w:t>
            </w:r>
          </w:p>
          <w:p w:rsidR="00042463" w:rsidRPr="00586D29" w:rsidRDefault="00042463" w:rsidP="00042463">
            <w:pPr>
              <w:spacing w:before="40" w:after="40"/>
              <w:rPr>
                <w:rFonts w:ascii="Myriad Pro" w:hAnsi="Myriad Pro"/>
                <w:sz w:val="20"/>
              </w:rPr>
            </w:pPr>
            <w:r w:rsidRPr="00586D29">
              <w:rPr>
                <w:rFonts w:ascii="Myriad Pro" w:hAnsi="Myriad Pro"/>
                <w:sz w:val="20"/>
              </w:rPr>
              <w:t>Wnioskodawca posiada niezbędne środki finansowe do realizacji projektu.</w:t>
            </w:r>
          </w:p>
          <w:p w:rsidR="00042463" w:rsidRPr="00586D29" w:rsidRDefault="00042463" w:rsidP="00042463">
            <w:pPr>
              <w:spacing w:before="40" w:after="40"/>
              <w:rPr>
                <w:rFonts w:ascii="Myriad Pro" w:hAnsi="Myriad Pro"/>
                <w:sz w:val="20"/>
              </w:rPr>
            </w:pPr>
            <w:r w:rsidRPr="00586D29">
              <w:rPr>
                <w:rFonts w:ascii="Myriad Pro" w:hAnsi="Myriad Pro"/>
                <w:sz w:val="20"/>
              </w:rPr>
              <w:t xml:space="preserve">Wnioskodawca zapewnia środki finansowe do utrzymywania projektu </w:t>
            </w:r>
            <w:r w:rsidRPr="00586D29">
              <w:rPr>
                <w:rFonts w:ascii="Myriad Pro" w:hAnsi="Myriad Pro"/>
                <w:sz w:val="20"/>
              </w:rPr>
              <w:br/>
              <w:t>w okresie trwałości (jeśli dotyczy).</w:t>
            </w:r>
          </w:p>
          <w:p w:rsidR="00042463" w:rsidRPr="00586D29" w:rsidRDefault="00042463" w:rsidP="00042463">
            <w:pPr>
              <w:spacing w:before="40" w:after="40"/>
              <w:rPr>
                <w:rFonts w:ascii="Myriad Pro" w:hAnsi="Myriad Pro"/>
                <w:sz w:val="20"/>
              </w:rPr>
            </w:pPr>
            <w:r w:rsidRPr="00586D29">
              <w:rPr>
                <w:rFonts w:ascii="Myriad Pro" w:hAnsi="Myriad Pro"/>
                <w:sz w:val="20"/>
              </w:rPr>
              <w:t>Wnioskodawca oraz partner/</w:t>
            </w:r>
            <w:proofErr w:type="spellStart"/>
            <w:r w:rsidRPr="00586D29">
              <w:rPr>
                <w:rFonts w:ascii="Myriad Pro" w:hAnsi="Myriad Pro"/>
                <w:sz w:val="20"/>
              </w:rPr>
              <w:t>rzy</w:t>
            </w:r>
            <w:proofErr w:type="spellEnd"/>
            <w:r w:rsidRPr="00586D29">
              <w:rPr>
                <w:rFonts w:ascii="Myriad Pro" w:hAnsi="Myriad Pro"/>
                <w:sz w:val="20"/>
              </w:rPr>
              <w:t xml:space="preserve"> krajowi (o ile dotyczy), ponoszący wydatki w danym projekcie z EFS, posiadają łączny obrót za rok kalendarzowy równy lub wyższy od łącznych rocznych wydatków </w:t>
            </w:r>
            <w:r w:rsidRPr="00586D29">
              <w:rPr>
                <w:rFonts w:ascii="Myriad Pro" w:hAnsi="Myriad Pro"/>
                <w:sz w:val="20"/>
              </w:rPr>
              <w:br/>
              <w:t>w danym projekcie i innych projektach realizowanych w ramach EFS, których stroną umowy o dofinansowanie jest instytucja, w której dokonywana jest ocena wniosku w roku kalendarzowym, w którym wydatki są najwyższe.</w:t>
            </w:r>
          </w:p>
        </w:tc>
        <w:tc>
          <w:tcPr>
            <w:tcW w:w="2036" w:type="pct"/>
          </w:tcPr>
          <w:p w:rsidR="00042463" w:rsidRPr="00586D29" w:rsidRDefault="00042463" w:rsidP="00042463">
            <w:pPr>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bl>
    <w:p w:rsidR="00042463" w:rsidRDefault="00042463" w:rsidP="00042463"/>
    <w:p w:rsidR="00324057" w:rsidRDefault="00324057" w:rsidP="00042463">
      <w:r>
        <w:br w:type="page"/>
      </w:r>
    </w:p>
    <w:p w:rsidR="00B11567" w:rsidRDefault="00B11567" w:rsidP="00606993">
      <w:pPr>
        <w:pStyle w:val="Podtytu"/>
      </w:pPr>
      <w:bookmarkStart w:id="54" w:name="_Toc59089722"/>
      <w:r w:rsidRPr="00EC5492">
        <w:lastRenderedPageBreak/>
        <w:t>8.6 Wsparcie szkół i placówek prowadzących kształcenie zawodowe oraz uczniów uczestnic</w:t>
      </w:r>
      <w:r w:rsidR="00324057">
        <w:t xml:space="preserve">zących w kształceniu zawodowym </w:t>
      </w:r>
      <w:r w:rsidRPr="00EC5492">
        <w:t>i osób dorosłych uczestniczących w pozaszkolnych formach kształcenia zawodowego</w:t>
      </w:r>
      <w:bookmarkEnd w:id="54"/>
    </w:p>
    <w:p w:rsidR="00805533" w:rsidRPr="00C5684A" w:rsidRDefault="00B11567" w:rsidP="00C5684A">
      <w:pPr>
        <w:jc w:val="center"/>
        <w:rPr>
          <w:rFonts w:ascii="Myriad Pro" w:eastAsiaTheme="majorEastAsia" w:hAnsi="Myriad Pro" w:cs="Arial"/>
          <w:b/>
          <w:bCs/>
          <w:sz w:val="20"/>
        </w:rPr>
      </w:pPr>
      <w:r>
        <w:rPr>
          <w:rFonts w:ascii="Myriad Pro" w:eastAsiaTheme="majorEastAsia" w:hAnsi="Myriad Pro" w:cstheme="majorBidi"/>
          <w:b/>
          <w:bCs/>
          <w:sz w:val="20"/>
        </w:rPr>
        <w:t xml:space="preserve">Kryteria ogólne przyjęte Uchwałą Nr 98/17 </w:t>
      </w:r>
      <w:r>
        <w:rPr>
          <w:rFonts w:ascii="Myriad Pro" w:eastAsiaTheme="majorEastAsia" w:hAnsi="Myriad Pro" w:cs="Arial"/>
          <w:b/>
          <w:bCs/>
          <w:sz w:val="20"/>
        </w:rPr>
        <w:t>Komitetu Monitorującego RPO WZ 2014-2020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B11567" w:rsidRPr="00D6762C" w:rsidTr="00B11567">
        <w:trPr>
          <w:jc w:val="center"/>
        </w:trPr>
        <w:tc>
          <w:tcPr>
            <w:tcW w:w="1900" w:type="dxa"/>
            <w:shd w:val="clear" w:color="auto" w:fill="B6DDE8"/>
          </w:tcPr>
          <w:p w:rsidR="00B11567" w:rsidRPr="00D6762C" w:rsidRDefault="00B11567" w:rsidP="00B11567">
            <w:pPr>
              <w:spacing w:before="40" w:after="40" w:line="240" w:lineRule="auto"/>
              <w:rPr>
                <w:rFonts w:ascii="Myriad Pro" w:hAnsi="Myriad Pro" w:cs="Arial"/>
                <w:sz w:val="20"/>
              </w:rPr>
            </w:pPr>
            <w:r w:rsidRPr="00D6762C">
              <w:rPr>
                <w:rFonts w:ascii="Myriad Pro" w:hAnsi="Myriad Pro" w:cs="Arial"/>
                <w:sz w:val="20"/>
              </w:rPr>
              <w:t>Oś priorytetowa</w:t>
            </w:r>
          </w:p>
        </w:tc>
        <w:tc>
          <w:tcPr>
            <w:tcW w:w="12275" w:type="dxa"/>
            <w:shd w:val="clear" w:color="auto" w:fill="B6DDE8"/>
          </w:tcPr>
          <w:p w:rsidR="00B11567" w:rsidRPr="00D6762C" w:rsidRDefault="00B11567" w:rsidP="00B11567">
            <w:pPr>
              <w:spacing w:before="40" w:after="40" w:line="240" w:lineRule="auto"/>
              <w:rPr>
                <w:rFonts w:ascii="Myriad Pro" w:hAnsi="Myriad Pro" w:cs="Arial"/>
                <w:sz w:val="20"/>
              </w:rPr>
            </w:pPr>
            <w:r w:rsidRPr="00D6762C">
              <w:rPr>
                <w:rFonts w:ascii="Myriad Pro" w:hAnsi="Myriad Pro" w:cs="Arial"/>
                <w:sz w:val="20"/>
              </w:rPr>
              <w:t>VIII Edukacja</w:t>
            </w:r>
          </w:p>
        </w:tc>
      </w:tr>
      <w:tr w:rsidR="00B11567" w:rsidRPr="00D6762C" w:rsidTr="00B11567">
        <w:trPr>
          <w:jc w:val="center"/>
        </w:trPr>
        <w:tc>
          <w:tcPr>
            <w:tcW w:w="1900" w:type="dxa"/>
            <w:shd w:val="clear" w:color="auto" w:fill="B6DDE8"/>
          </w:tcPr>
          <w:p w:rsidR="00B11567" w:rsidRPr="00D6762C" w:rsidRDefault="00B11567" w:rsidP="00B11567">
            <w:pPr>
              <w:spacing w:before="40" w:after="40" w:line="240" w:lineRule="auto"/>
              <w:rPr>
                <w:rFonts w:ascii="Myriad Pro" w:hAnsi="Myriad Pro" w:cs="Arial"/>
                <w:sz w:val="20"/>
              </w:rPr>
            </w:pPr>
            <w:r w:rsidRPr="00D6762C">
              <w:rPr>
                <w:rFonts w:ascii="Myriad Pro" w:hAnsi="Myriad Pro" w:cs="Arial"/>
                <w:sz w:val="20"/>
              </w:rPr>
              <w:t>Priorytet Inwestycyjny</w:t>
            </w:r>
          </w:p>
        </w:tc>
        <w:tc>
          <w:tcPr>
            <w:tcW w:w="12275" w:type="dxa"/>
            <w:shd w:val="clear" w:color="auto" w:fill="B6DDE8"/>
          </w:tcPr>
          <w:p w:rsidR="00B11567" w:rsidRPr="00D6762C" w:rsidRDefault="00B11567" w:rsidP="00B11567">
            <w:pPr>
              <w:autoSpaceDE w:val="0"/>
              <w:autoSpaceDN w:val="0"/>
              <w:adjustRightInd w:val="0"/>
              <w:spacing w:after="0" w:line="240" w:lineRule="auto"/>
              <w:rPr>
                <w:rFonts w:ascii="Myriad Pro" w:eastAsia="MyriadPro-Regular" w:hAnsi="Myriad Pro" w:cs="Arial"/>
                <w:sz w:val="20"/>
              </w:rPr>
            </w:pPr>
            <w:r w:rsidRPr="00D6762C">
              <w:rPr>
                <w:rFonts w:ascii="Myriad Pro" w:eastAsia="MyriadPro-Regular" w:hAnsi="Myriad Pro" w:cs="Arial"/>
                <w:sz w:val="20"/>
              </w:rPr>
              <w:t>10 iv 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B11567" w:rsidRPr="00D6762C" w:rsidTr="00B11567">
        <w:trPr>
          <w:jc w:val="center"/>
        </w:trPr>
        <w:tc>
          <w:tcPr>
            <w:tcW w:w="1900" w:type="dxa"/>
            <w:shd w:val="clear" w:color="auto" w:fill="B6DDE8"/>
          </w:tcPr>
          <w:p w:rsidR="00B11567" w:rsidRPr="00D6762C" w:rsidRDefault="00B11567" w:rsidP="00B11567">
            <w:pPr>
              <w:spacing w:before="40" w:after="40" w:line="240" w:lineRule="auto"/>
              <w:rPr>
                <w:rFonts w:ascii="Myriad Pro" w:hAnsi="Myriad Pro" w:cs="Arial"/>
                <w:sz w:val="20"/>
              </w:rPr>
            </w:pPr>
            <w:r w:rsidRPr="00D6762C">
              <w:rPr>
                <w:rFonts w:ascii="Myriad Pro" w:hAnsi="Myriad Pro" w:cs="Arial"/>
                <w:sz w:val="20"/>
              </w:rPr>
              <w:t>Działanie</w:t>
            </w:r>
          </w:p>
        </w:tc>
        <w:tc>
          <w:tcPr>
            <w:tcW w:w="12275" w:type="dxa"/>
            <w:shd w:val="clear" w:color="auto" w:fill="B6DDE8"/>
          </w:tcPr>
          <w:p w:rsidR="00B11567" w:rsidRPr="00B50DE3" w:rsidRDefault="00B11567" w:rsidP="00B11567">
            <w:pPr>
              <w:autoSpaceDE w:val="0"/>
              <w:autoSpaceDN w:val="0"/>
              <w:adjustRightInd w:val="0"/>
              <w:spacing w:after="0" w:line="240" w:lineRule="auto"/>
              <w:rPr>
                <w:rFonts w:ascii="Myriad Pro" w:eastAsia="MyriadPro-Regular" w:hAnsi="Myriad Pro" w:cs="Arial"/>
                <w:sz w:val="20"/>
              </w:rPr>
            </w:pPr>
            <w:r w:rsidRPr="00B50DE3">
              <w:rPr>
                <w:rFonts w:ascii="Myriad Pro" w:eastAsia="MyriadPro-Regular" w:hAnsi="Myriad Pro" w:cs="Arial"/>
                <w:sz w:val="20"/>
              </w:rPr>
              <w:t>8.6 Wsparcie szkół i placówek prowadzących kształcenie zawodowe oraz uczniów uczestniczących w kształceniu zawodowym</w:t>
            </w:r>
          </w:p>
          <w:p w:rsidR="00B11567" w:rsidRPr="00D6762C" w:rsidRDefault="00B11567" w:rsidP="00B11567">
            <w:pPr>
              <w:autoSpaceDE w:val="0"/>
              <w:autoSpaceDN w:val="0"/>
              <w:adjustRightInd w:val="0"/>
              <w:spacing w:after="0" w:line="240" w:lineRule="auto"/>
              <w:rPr>
                <w:rFonts w:ascii="Myriad Pro" w:eastAsia="MyriadPro-Regular" w:hAnsi="Myriad Pro" w:cs="Arial"/>
                <w:sz w:val="20"/>
              </w:rPr>
            </w:pPr>
            <w:r w:rsidRPr="00B50DE3">
              <w:rPr>
                <w:rFonts w:ascii="Myriad Pro" w:eastAsia="MyriadPro-Regular" w:hAnsi="Myriad Pro" w:cs="Arial"/>
                <w:sz w:val="20"/>
              </w:rPr>
              <w:t>i osób dorosłych uczestniczących w pozaszkolnych formach kształcenia zawodowego</w:t>
            </w:r>
          </w:p>
        </w:tc>
      </w:tr>
      <w:tr w:rsidR="00B11567" w:rsidRPr="00D6762C" w:rsidTr="00B11567">
        <w:trPr>
          <w:jc w:val="center"/>
        </w:trPr>
        <w:tc>
          <w:tcPr>
            <w:tcW w:w="1900" w:type="dxa"/>
            <w:shd w:val="clear" w:color="auto" w:fill="B6DDE8"/>
          </w:tcPr>
          <w:p w:rsidR="00B11567" w:rsidRPr="00D6762C" w:rsidRDefault="00B11567" w:rsidP="00B11567">
            <w:pPr>
              <w:spacing w:before="40" w:after="40" w:line="240" w:lineRule="auto"/>
              <w:rPr>
                <w:rFonts w:ascii="Myriad Pro" w:hAnsi="Myriad Pro" w:cs="Arial"/>
                <w:sz w:val="20"/>
              </w:rPr>
            </w:pPr>
            <w:r w:rsidRPr="00D6762C">
              <w:rPr>
                <w:rFonts w:ascii="Myriad Pro" w:hAnsi="Myriad Pro" w:cs="Arial"/>
                <w:sz w:val="20"/>
              </w:rPr>
              <w:t>Typ projektu</w:t>
            </w:r>
          </w:p>
        </w:tc>
        <w:tc>
          <w:tcPr>
            <w:tcW w:w="12275" w:type="dxa"/>
            <w:shd w:val="clear" w:color="auto" w:fill="B6DDE8"/>
          </w:tcPr>
          <w:p w:rsidR="00B11567" w:rsidRPr="00D6762C" w:rsidRDefault="00B11567" w:rsidP="00912095">
            <w:pPr>
              <w:pStyle w:val="Akapitzlist"/>
              <w:numPr>
                <w:ilvl w:val="0"/>
                <w:numId w:val="131"/>
              </w:numPr>
              <w:autoSpaceDE w:val="0"/>
              <w:autoSpaceDN w:val="0"/>
              <w:adjustRightInd w:val="0"/>
              <w:spacing w:after="0" w:line="240" w:lineRule="auto"/>
              <w:jc w:val="both"/>
              <w:rPr>
                <w:rFonts w:eastAsia="MyriadPro-Regular" w:cs="Arial"/>
              </w:rPr>
            </w:pPr>
            <w:r w:rsidRPr="00D6762C">
              <w:rPr>
                <w:rFonts w:eastAsia="MyriadPro-Regular" w:cs="Arial"/>
              </w:rPr>
              <w:t>Podnoszenie umiejętności oraz uzyskiwanie kwalifikacji zawodowych przez uczniów i słuchaczy szkół lub placówek systemu oświaty prowadzących kształcenie zawodowe oraz osób dorosłych zainteresowanych z własnej inicjatywy zdobyciem, uzupełnieniem lub podnoszeniem kwalifikacji zawodowych poprzez:</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praktyki zawodowe organizowane u pracodawców lub przedsiębiorców dla uczniów zasadniczych szkół zawodowych,</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staże zawodowe obejmujące realizację kształcenia zawodowego praktycznego we współpracy z pracodawcami lub przedsiębiorcami lub wykraczające poza zakres kształcenia zawodowego praktycznego,</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wdrożenie nowych, innowacyjnych form nauczania zawodowego,</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 xml:space="preserve">pomoc stypendialną dla uczniów szczególnie uzdolnionych w zakresie przedmiotów zawodowych </w:t>
            </w:r>
            <w:r w:rsidRPr="00D6762C">
              <w:rPr>
                <w:rFonts w:eastAsia="Times New Roman" w:cs="Arial"/>
              </w:rPr>
              <w:t>(z wyłączeniem osób dorosłych),</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Times New Roman" w:cs="Arial"/>
              </w:rPr>
              <w:t xml:space="preserve">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 </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organizowanie kursów przygotowawczych na studia we współpracy ze szkołami wyższymi oraz organizowanie kursów i szkoleń przygotowujących do kwalifikacyjnych egzaminów czeladniczych i mistrzowskich,</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udział w zajęciach prowadzonych w szkole wyższej, w tym w zajęciach laboratoryjnych, kołach lub obozach naukowych,</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wsparcie uczniów lub słuchaczy w zakresie zdobywania dodatkowych uprawnień zwiększających ich szanse na rynku pracy,</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 xml:space="preserve">programy walidacji i certyfikacji odpowiednich efektów uczenia się zdobytych w ramach edukacji formalnej, </w:t>
            </w:r>
            <w:proofErr w:type="spellStart"/>
            <w:r w:rsidRPr="00D6762C">
              <w:rPr>
                <w:rFonts w:eastAsia="MyriadPro-Regular" w:cs="Arial"/>
              </w:rPr>
              <w:t>pozaformalnej</w:t>
            </w:r>
            <w:proofErr w:type="spellEnd"/>
            <w:r w:rsidRPr="00D6762C">
              <w:rPr>
                <w:rFonts w:eastAsia="MyriadPro-Regular" w:cs="Arial"/>
              </w:rPr>
              <w:t xml:space="preserve"> oraz kształcenia nieformalnego, prowadzące do zdobycia kwalifikacji zawodowych, w tym również kwalifikacji mistrza i czeladnika w zawodzie,</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realizację pozaszkolnych form kształcenia ustawicznego, w tym wymienionych w rozporządzeniu MEN z dnia 11 stycznia 2012 r. w sprawie kształcenia ustawicznego w formach pozaszkolnych,</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 xml:space="preserve">doradztwo edukacyjno-zawodowe, </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 xml:space="preserve">wykorzystanie rezultatów projektów, w tym pozytywnie </w:t>
            </w:r>
            <w:proofErr w:type="spellStart"/>
            <w:r w:rsidRPr="00D6762C">
              <w:rPr>
                <w:rFonts w:eastAsia="MyriadPro-Regular" w:cs="Arial"/>
              </w:rPr>
              <w:t>zwalidowanych</w:t>
            </w:r>
            <w:proofErr w:type="spellEnd"/>
            <w:r w:rsidRPr="00D6762C">
              <w:rPr>
                <w:rFonts w:eastAsia="MyriadPro-Regular" w:cs="Arial"/>
              </w:rPr>
              <w:t xml:space="preserve"> produktów projektów innowacyjnych zrealizowanych w latach 2007-2013 w ramach PO KL,</w:t>
            </w:r>
          </w:p>
          <w:p w:rsidR="00B11567" w:rsidRPr="00006DD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Times New Roman" w:cs="Arial"/>
              </w:rPr>
              <w:t xml:space="preserve">przygotowanie zawodowe uczniów szkół i placówek systemu oświaty prowadzących kształcenie zawodowe w charakterze młodocianego pracownika organizowane u pracodawców oraz młodocianych pracowników wypełniających obowiązek szkolny w </w:t>
            </w:r>
            <w:r w:rsidRPr="00D6762C">
              <w:rPr>
                <w:rFonts w:eastAsia="Times New Roman" w:cs="Arial"/>
              </w:rPr>
              <w:lastRenderedPageBreak/>
              <w:t xml:space="preserve">formie przygotowania zawodowego, zorganizowane u pracodawcy na podstawie umowy o pracę, obejmujące naukę zawodu lub przyuczenie do wykonywania określonej pracy, o ile nie jest ono finansowane ze środków Funduszu Pracy. </w:t>
            </w:r>
          </w:p>
          <w:p w:rsidR="00B11567" w:rsidRPr="00006DDC" w:rsidRDefault="00B11567" w:rsidP="00912095">
            <w:pPr>
              <w:pStyle w:val="Akapitzlist"/>
              <w:numPr>
                <w:ilvl w:val="0"/>
                <w:numId w:val="131"/>
              </w:numPr>
              <w:autoSpaceDE w:val="0"/>
              <w:autoSpaceDN w:val="0"/>
              <w:adjustRightInd w:val="0"/>
              <w:spacing w:after="0" w:line="240" w:lineRule="auto"/>
              <w:jc w:val="both"/>
              <w:rPr>
                <w:rFonts w:eastAsia="MyriadPro-Regular" w:cs="Arial"/>
              </w:rPr>
            </w:pPr>
            <w:r w:rsidRPr="00D6762C">
              <w:rPr>
                <w:rFonts w:eastAsia="MyriadPro-Regular" w:cs="Arial"/>
              </w:rPr>
              <w:t>Tworzenie w szkołach lub placówkach systemu oświaty prowadzących kształcenie zawodowe warunków odzwierciedlających naturalne warunki pracy właściwe dla nauczanych zawodów poprzez wyposażenie pracowni lub warsztatów szkolnych placówek szkolnictwa zawodowego.</w:t>
            </w:r>
          </w:p>
          <w:p w:rsidR="00B11567" w:rsidRPr="00D6762C" w:rsidRDefault="00B11567" w:rsidP="00912095">
            <w:pPr>
              <w:pStyle w:val="Akapitzlist"/>
              <w:numPr>
                <w:ilvl w:val="0"/>
                <w:numId w:val="131"/>
              </w:numPr>
              <w:autoSpaceDE w:val="0"/>
              <w:autoSpaceDN w:val="0"/>
              <w:adjustRightInd w:val="0"/>
              <w:spacing w:after="0" w:line="240" w:lineRule="auto"/>
              <w:jc w:val="both"/>
              <w:rPr>
                <w:rFonts w:eastAsia="MyriadPro-Regular" w:cs="Arial"/>
              </w:rPr>
            </w:pPr>
            <w:r w:rsidRPr="00D6762C">
              <w:rPr>
                <w:rFonts w:eastAsia="MyriadPro-Regular" w:cs="Arial"/>
              </w:rPr>
              <w:t>Rozwój współpracy szkół lub placówek systemu oświaty prowadzących kształcenie zawodowe z ich otoczeniem społeczno-gospodarczym w szczególności poprzez:</w:t>
            </w:r>
          </w:p>
          <w:p w:rsidR="00B11567" w:rsidRPr="00D6762C" w:rsidRDefault="00B11567" w:rsidP="00912095">
            <w:pPr>
              <w:pStyle w:val="Akapitzlist"/>
              <w:numPr>
                <w:ilvl w:val="0"/>
                <w:numId w:val="133"/>
              </w:numPr>
              <w:autoSpaceDE w:val="0"/>
              <w:autoSpaceDN w:val="0"/>
              <w:adjustRightInd w:val="0"/>
              <w:spacing w:after="0" w:line="240" w:lineRule="auto"/>
              <w:jc w:val="both"/>
              <w:rPr>
                <w:rFonts w:eastAsia="MyriadPro-Regular" w:cs="Arial"/>
              </w:rPr>
            </w:pPr>
            <w:r w:rsidRPr="00D6762C">
              <w:rPr>
                <w:rFonts w:eastAsia="MyriadPro-Regular" w:cs="Arial"/>
              </w:rPr>
              <w:t>włączenie pracodawców lub przedsiębiorców w system egzaminów potwierdzających kwalifikacje zawodowe, w tym m. in.: tworzenie przez pracodawców lub przedsiębiorców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B11567" w:rsidRPr="00D6762C" w:rsidRDefault="00B11567" w:rsidP="00912095">
            <w:pPr>
              <w:pStyle w:val="Akapitzlist"/>
              <w:numPr>
                <w:ilvl w:val="0"/>
                <w:numId w:val="133"/>
              </w:numPr>
              <w:autoSpaceDE w:val="0"/>
              <w:autoSpaceDN w:val="0"/>
              <w:adjustRightInd w:val="0"/>
              <w:spacing w:after="0" w:line="240" w:lineRule="auto"/>
              <w:jc w:val="both"/>
              <w:rPr>
                <w:rFonts w:eastAsia="MyriadPro-Regular" w:cs="Arial"/>
              </w:rPr>
            </w:pPr>
            <w:r w:rsidRPr="00D6762C">
              <w:rPr>
                <w:rFonts w:eastAsia="MyriadPro-Regular" w:cs="Arial"/>
              </w:rPr>
              <w:t>tworzenie klas patronackich w szkołach,</w:t>
            </w:r>
          </w:p>
          <w:p w:rsidR="00B11567" w:rsidRPr="00D6762C" w:rsidRDefault="00B11567" w:rsidP="00912095">
            <w:pPr>
              <w:pStyle w:val="Akapitzlist"/>
              <w:numPr>
                <w:ilvl w:val="0"/>
                <w:numId w:val="133"/>
              </w:numPr>
              <w:autoSpaceDE w:val="0"/>
              <w:autoSpaceDN w:val="0"/>
              <w:adjustRightInd w:val="0"/>
              <w:spacing w:after="0" w:line="240" w:lineRule="auto"/>
              <w:jc w:val="both"/>
              <w:rPr>
                <w:rFonts w:eastAsia="MyriadPro-Regular" w:cs="Arial"/>
              </w:rPr>
            </w:pPr>
            <w:r w:rsidRPr="00D6762C">
              <w:rPr>
                <w:rFonts w:eastAsia="MyriadPro-Regular" w:cs="Arial"/>
              </w:rPr>
              <w:t>współpracę w dostosowywaniu oferty edukacyjnej w szkołach i formach pozaszkolnych do potrzeb regionalnego i lokalnego rynku pracy,</w:t>
            </w:r>
          </w:p>
          <w:p w:rsidR="00B11567" w:rsidRPr="00D6762C" w:rsidRDefault="00B11567" w:rsidP="00912095">
            <w:pPr>
              <w:pStyle w:val="Akapitzlist"/>
              <w:numPr>
                <w:ilvl w:val="0"/>
                <w:numId w:val="133"/>
              </w:numPr>
              <w:autoSpaceDE w:val="0"/>
              <w:autoSpaceDN w:val="0"/>
              <w:adjustRightInd w:val="0"/>
              <w:spacing w:after="0" w:line="240" w:lineRule="auto"/>
              <w:jc w:val="both"/>
              <w:rPr>
                <w:rFonts w:eastAsia="MyriadPro-Regular" w:cs="Arial"/>
              </w:rPr>
            </w:pPr>
            <w:r w:rsidRPr="00D6762C">
              <w:rPr>
                <w:rFonts w:eastAsia="MyriadPro-Regular" w:cs="Arial"/>
              </w:rPr>
              <w:t>opracowywanie lub modyfikację programów nauczania,</w:t>
            </w:r>
          </w:p>
          <w:p w:rsidR="00B11567" w:rsidRPr="00D6762C" w:rsidRDefault="00B11567" w:rsidP="00912095">
            <w:pPr>
              <w:pStyle w:val="Akapitzlist"/>
              <w:numPr>
                <w:ilvl w:val="0"/>
                <w:numId w:val="133"/>
              </w:numPr>
              <w:autoSpaceDE w:val="0"/>
              <w:autoSpaceDN w:val="0"/>
              <w:adjustRightInd w:val="0"/>
              <w:spacing w:after="0" w:line="240" w:lineRule="auto"/>
              <w:jc w:val="both"/>
              <w:rPr>
                <w:rFonts w:eastAsia="MyriadPro-Regular" w:cs="Arial"/>
              </w:rPr>
            </w:pPr>
            <w:r w:rsidRPr="00D6762C">
              <w:rPr>
                <w:rFonts w:eastAsia="MyriadPro-Regular" w:cs="Arial"/>
              </w:rPr>
              <w:t xml:space="preserve">wykorzystanie rezultatów projektów, w tym pozytywnie </w:t>
            </w:r>
            <w:proofErr w:type="spellStart"/>
            <w:r w:rsidRPr="00D6762C">
              <w:rPr>
                <w:rFonts w:eastAsia="MyriadPro-Regular" w:cs="Arial"/>
              </w:rPr>
              <w:t>zwalidowanych</w:t>
            </w:r>
            <w:proofErr w:type="spellEnd"/>
            <w:r w:rsidRPr="00D6762C">
              <w:rPr>
                <w:rFonts w:eastAsia="MyriadPro-Regular" w:cs="Arial"/>
              </w:rPr>
              <w:t xml:space="preserve"> produktów projektów innowacyjnych zrealizowanych w latach 2007-2013 w ramach PO KL,</w:t>
            </w:r>
          </w:p>
          <w:p w:rsidR="00B11567" w:rsidRPr="00006DDC" w:rsidRDefault="00B11567" w:rsidP="00912095">
            <w:pPr>
              <w:pStyle w:val="Akapitzlist"/>
              <w:numPr>
                <w:ilvl w:val="0"/>
                <w:numId w:val="133"/>
              </w:numPr>
              <w:autoSpaceDE w:val="0"/>
              <w:autoSpaceDN w:val="0"/>
              <w:adjustRightInd w:val="0"/>
              <w:spacing w:after="0" w:line="240" w:lineRule="auto"/>
              <w:jc w:val="both"/>
              <w:rPr>
                <w:rFonts w:eastAsia="MyriadPro-Regular" w:cs="Arial"/>
              </w:rPr>
            </w:pPr>
            <w:r w:rsidRPr="00D6762C">
              <w:rPr>
                <w:rFonts w:eastAsia="MyriadPro-Regular" w:cs="Arial"/>
              </w:rPr>
              <w:t xml:space="preserve"> współpracę szkół i placówek systemu oświaty prowadzących kształcenie zawodowe z uczelniami wyższymi.</w:t>
            </w:r>
          </w:p>
          <w:p w:rsidR="00B11567" w:rsidRPr="00D6762C" w:rsidRDefault="00B11567" w:rsidP="00912095">
            <w:pPr>
              <w:pStyle w:val="Akapitzlist"/>
              <w:numPr>
                <w:ilvl w:val="0"/>
                <w:numId w:val="131"/>
              </w:numPr>
              <w:autoSpaceDE w:val="0"/>
              <w:autoSpaceDN w:val="0"/>
              <w:adjustRightInd w:val="0"/>
              <w:spacing w:after="0" w:line="240" w:lineRule="auto"/>
              <w:jc w:val="both"/>
              <w:rPr>
                <w:rFonts w:eastAsia="MyriadPro-Regular" w:cs="Arial"/>
              </w:rPr>
            </w:pPr>
            <w:r w:rsidRPr="00D6762C">
              <w:rPr>
                <w:rFonts w:eastAsia="MyriadPro-Regular" w:cs="Arial"/>
              </w:rPr>
              <w:t>Doskonalenie umiejętności i kompetencji zawodowych nauczycieli zawodu i instruktorów praktycznej nauki zawodu, związanych z nauczanym zawodem, głównie poprzez:</w:t>
            </w:r>
          </w:p>
          <w:p w:rsidR="00B11567" w:rsidRPr="00D6762C" w:rsidRDefault="00B11567" w:rsidP="00912095">
            <w:pPr>
              <w:pStyle w:val="Akapitzlist"/>
              <w:numPr>
                <w:ilvl w:val="0"/>
                <w:numId w:val="134"/>
              </w:numPr>
              <w:autoSpaceDE w:val="0"/>
              <w:autoSpaceDN w:val="0"/>
              <w:adjustRightInd w:val="0"/>
              <w:spacing w:after="0" w:line="240" w:lineRule="auto"/>
              <w:jc w:val="both"/>
              <w:rPr>
                <w:rFonts w:eastAsia="MyriadPro-Regular" w:cs="Arial"/>
              </w:rPr>
            </w:pPr>
            <w:r w:rsidRPr="00D6762C">
              <w:rPr>
                <w:rFonts w:eastAsia="MyriadPro-Regular" w:cs="Arial"/>
              </w:rPr>
              <w:t>kursy kwalifikacyjne lub szkolenia doskonalące w zakresie tematyki związanej z nauczanym zawodem,</w:t>
            </w:r>
          </w:p>
          <w:p w:rsidR="00B11567" w:rsidRPr="00D6762C" w:rsidRDefault="00B11567" w:rsidP="00912095">
            <w:pPr>
              <w:pStyle w:val="Akapitzlist"/>
              <w:numPr>
                <w:ilvl w:val="0"/>
                <w:numId w:val="134"/>
              </w:numPr>
              <w:autoSpaceDE w:val="0"/>
              <w:autoSpaceDN w:val="0"/>
              <w:adjustRightInd w:val="0"/>
              <w:spacing w:after="0" w:line="240" w:lineRule="auto"/>
              <w:jc w:val="both"/>
              <w:rPr>
                <w:rFonts w:eastAsia="MyriadPro-Regular" w:cs="Arial"/>
              </w:rPr>
            </w:pPr>
            <w:r w:rsidRPr="00D6762C">
              <w:rPr>
                <w:rFonts w:eastAsia="MyriadPro-Regular" w:cs="Arial"/>
              </w:rPr>
              <w:t>praktyki lub staże w instytucjach z otoczenia społeczno-gospodarczego szkół, w tym przede wszystkim w przedsiębiorstwach lub u pracodawców działających na obszarze, na którym znajduje się dana szkoła lub placówka systemu oświaty,</w:t>
            </w:r>
          </w:p>
          <w:p w:rsidR="00B11567" w:rsidRPr="00D6762C" w:rsidRDefault="00B11567" w:rsidP="00912095">
            <w:pPr>
              <w:pStyle w:val="Akapitzlist"/>
              <w:numPr>
                <w:ilvl w:val="0"/>
                <w:numId w:val="134"/>
              </w:numPr>
              <w:autoSpaceDE w:val="0"/>
              <w:autoSpaceDN w:val="0"/>
              <w:adjustRightInd w:val="0"/>
              <w:spacing w:after="0" w:line="240" w:lineRule="auto"/>
              <w:jc w:val="both"/>
              <w:rPr>
                <w:rFonts w:eastAsia="MyriadPro-Regular" w:cs="Arial"/>
              </w:rPr>
            </w:pPr>
            <w:r w:rsidRPr="00D6762C">
              <w:rPr>
                <w:rFonts w:eastAsia="MyriadPro-Regular" w:cs="Arial"/>
              </w:rPr>
              <w:t>studia podyplomowe przygotowujące do wykonywania zawodu nauczyciela przedmiotów zawodowych albo obejmujące zakresem tematykę związaną z nauczanym zawodem (branżowe, specjalistyczne),</w:t>
            </w:r>
          </w:p>
          <w:p w:rsidR="00B11567" w:rsidRPr="00D6762C" w:rsidRDefault="00B11567" w:rsidP="00912095">
            <w:pPr>
              <w:pStyle w:val="Akapitzlist"/>
              <w:numPr>
                <w:ilvl w:val="0"/>
                <w:numId w:val="134"/>
              </w:numPr>
              <w:autoSpaceDE w:val="0"/>
              <w:autoSpaceDN w:val="0"/>
              <w:adjustRightInd w:val="0"/>
              <w:spacing w:after="0" w:line="240" w:lineRule="auto"/>
              <w:jc w:val="both"/>
              <w:rPr>
                <w:rFonts w:eastAsia="MyriadPro-Regular" w:cs="Arial"/>
              </w:rPr>
            </w:pPr>
            <w:r w:rsidRPr="00D6762C">
              <w:rPr>
                <w:rFonts w:eastAsia="MyriadPro-Regular" w:cs="Arial"/>
              </w:rPr>
              <w:t xml:space="preserve">budowanie i moderowanie sieci współpracy i samokształcenia, </w:t>
            </w:r>
          </w:p>
          <w:p w:rsidR="00B11567" w:rsidRPr="00D6762C" w:rsidRDefault="00B11567" w:rsidP="00912095">
            <w:pPr>
              <w:pStyle w:val="Akapitzlist"/>
              <w:numPr>
                <w:ilvl w:val="0"/>
                <w:numId w:val="134"/>
              </w:numPr>
              <w:autoSpaceDE w:val="0"/>
              <w:autoSpaceDN w:val="0"/>
              <w:adjustRightInd w:val="0"/>
              <w:spacing w:after="0" w:line="240" w:lineRule="auto"/>
              <w:jc w:val="both"/>
              <w:rPr>
                <w:rFonts w:eastAsia="MyriadPro-Regular" w:cs="Arial"/>
              </w:rPr>
            </w:pPr>
            <w:r w:rsidRPr="00D6762C">
              <w:rPr>
                <w:rFonts w:cs="Arial"/>
              </w:rPr>
              <w:t>realizację programów wspomagania,</w:t>
            </w:r>
          </w:p>
          <w:p w:rsidR="00B11567" w:rsidRPr="00D6762C" w:rsidRDefault="00B11567" w:rsidP="00912095">
            <w:pPr>
              <w:pStyle w:val="Akapitzlist"/>
              <w:numPr>
                <w:ilvl w:val="0"/>
                <w:numId w:val="134"/>
              </w:numPr>
              <w:autoSpaceDE w:val="0"/>
              <w:autoSpaceDN w:val="0"/>
              <w:adjustRightInd w:val="0"/>
              <w:spacing w:after="0" w:line="240" w:lineRule="auto"/>
              <w:jc w:val="both"/>
              <w:rPr>
                <w:rFonts w:eastAsia="MyriadPro-Regular" w:cs="Arial"/>
              </w:rPr>
            </w:pPr>
            <w:r w:rsidRPr="00D6762C">
              <w:rPr>
                <w:rFonts w:cs="Arial"/>
              </w:rPr>
              <w:t>programy walidacji i certyfikacji wiedzy, umiejętności i kompetencji niezbędnych w pracy dydaktycznej ze szczególnym uwzględnieniem nadawania uprawnień egzaminatora w zawodzie instruktorom praktycznej nauki zawodu na terenie przedsiębiorstw,</w:t>
            </w:r>
          </w:p>
          <w:p w:rsidR="00B11567" w:rsidRPr="00006DDC" w:rsidRDefault="00B11567" w:rsidP="00912095">
            <w:pPr>
              <w:pStyle w:val="Akapitzlist"/>
              <w:numPr>
                <w:ilvl w:val="0"/>
                <w:numId w:val="134"/>
              </w:numPr>
              <w:autoSpaceDE w:val="0"/>
              <w:autoSpaceDN w:val="0"/>
              <w:adjustRightInd w:val="0"/>
              <w:spacing w:after="0" w:line="240" w:lineRule="auto"/>
              <w:jc w:val="both"/>
              <w:rPr>
                <w:rFonts w:eastAsia="MyriadPro-Regular" w:cs="Arial"/>
              </w:rPr>
            </w:pPr>
            <w:r w:rsidRPr="00D6762C">
              <w:rPr>
                <w:rFonts w:cs="Arial"/>
              </w:rPr>
              <w:t>wykorzystanie narzędzi, metod lub form pracy wypracowanych w ramach projektów, w tym pozytywnie walidowanych produktów projektów innowacyjnych, zrealizowanych w latach 2007-2013 w ramach PO KL.</w:t>
            </w:r>
          </w:p>
          <w:p w:rsidR="00B11567" w:rsidRPr="00D6762C" w:rsidRDefault="00B11567" w:rsidP="00912095">
            <w:pPr>
              <w:pStyle w:val="Akapitzlist"/>
              <w:numPr>
                <w:ilvl w:val="0"/>
                <w:numId w:val="131"/>
              </w:numPr>
              <w:autoSpaceDE w:val="0"/>
              <w:autoSpaceDN w:val="0"/>
              <w:adjustRightInd w:val="0"/>
              <w:spacing w:after="0" w:line="240" w:lineRule="auto"/>
              <w:jc w:val="both"/>
              <w:rPr>
                <w:rFonts w:cs="Arial"/>
              </w:rPr>
            </w:pPr>
            <w:r w:rsidRPr="00D6762C">
              <w:rPr>
                <w:rFonts w:cs="Arial"/>
              </w:rPr>
              <w:t>Tworzenie i rozwój ukierunkowanych branżowo centrów kształcenia zawodowego i ustawicznego (</w:t>
            </w:r>
            <w:proofErr w:type="spellStart"/>
            <w:r w:rsidRPr="00D6762C">
              <w:rPr>
                <w:rFonts w:cs="Arial"/>
              </w:rPr>
              <w:t>CKZiU</w:t>
            </w:r>
            <w:proofErr w:type="spellEnd"/>
            <w:r w:rsidRPr="00D6762C">
              <w:rPr>
                <w:rFonts w:cs="Arial"/>
              </w:rPr>
              <w:t>) głównie poprzez:</w:t>
            </w:r>
          </w:p>
          <w:p w:rsidR="00B11567" w:rsidRPr="00D6762C" w:rsidRDefault="00B11567" w:rsidP="00912095">
            <w:pPr>
              <w:pStyle w:val="Akapitzlist"/>
              <w:numPr>
                <w:ilvl w:val="0"/>
                <w:numId w:val="135"/>
              </w:numPr>
              <w:autoSpaceDE w:val="0"/>
              <w:autoSpaceDN w:val="0"/>
              <w:adjustRightInd w:val="0"/>
              <w:spacing w:after="0" w:line="240" w:lineRule="auto"/>
              <w:jc w:val="both"/>
              <w:rPr>
                <w:rFonts w:cs="Arial"/>
              </w:rPr>
            </w:pPr>
            <w:r w:rsidRPr="00D6762C">
              <w:rPr>
                <w:rFonts w:cs="Arial"/>
              </w:rPr>
              <w:t xml:space="preserve">przygotowanie szkół i placówek systemu oświaty prowadzących kształcenie zawodowe do pełnienia funkcji </w:t>
            </w:r>
            <w:proofErr w:type="spellStart"/>
            <w:r w:rsidRPr="00D6762C">
              <w:rPr>
                <w:rFonts w:cs="Arial"/>
              </w:rPr>
              <w:t>CKZiU</w:t>
            </w:r>
            <w:proofErr w:type="spellEnd"/>
            <w:r w:rsidRPr="00D6762C">
              <w:rPr>
                <w:rFonts w:cs="Arial"/>
              </w:rPr>
              <w:t xml:space="preserve"> lub innych zespołów realizujących zadania zbieżne z zadaniami </w:t>
            </w:r>
            <w:proofErr w:type="spellStart"/>
            <w:r w:rsidRPr="00D6762C">
              <w:rPr>
                <w:rFonts w:cs="Arial"/>
              </w:rPr>
              <w:t>CKZiU</w:t>
            </w:r>
            <w:proofErr w:type="spellEnd"/>
            <w:r w:rsidRPr="00D6762C">
              <w:rPr>
                <w:rFonts w:cs="Arial"/>
              </w:rPr>
              <w:t xml:space="preserve"> obejmuje m.in.:</w:t>
            </w:r>
          </w:p>
          <w:p w:rsidR="00B11567" w:rsidRPr="00D6762C" w:rsidRDefault="00B11567" w:rsidP="00912095">
            <w:pPr>
              <w:pStyle w:val="Akapitzlist"/>
              <w:numPr>
                <w:ilvl w:val="0"/>
                <w:numId w:val="136"/>
              </w:numPr>
              <w:autoSpaceDE w:val="0"/>
              <w:autoSpaceDN w:val="0"/>
              <w:adjustRightInd w:val="0"/>
              <w:spacing w:after="0" w:line="240" w:lineRule="auto"/>
              <w:jc w:val="both"/>
              <w:rPr>
                <w:rFonts w:cs="Arial"/>
              </w:rPr>
            </w:pPr>
            <w:r w:rsidRPr="00D6762C">
              <w:rPr>
                <w:rFonts w:cs="Arial"/>
              </w:rPr>
              <w:t xml:space="preserve">wyposażenie szkół i placówek systemu oświaty prowadzących kształcenie zawodowe wchodzących w skład </w:t>
            </w:r>
            <w:proofErr w:type="spellStart"/>
            <w:r w:rsidRPr="00D6762C">
              <w:rPr>
                <w:rFonts w:cs="Arial"/>
              </w:rPr>
              <w:t>CKZiU</w:t>
            </w:r>
            <w:proofErr w:type="spellEnd"/>
            <w:r w:rsidRPr="00D6762C">
              <w:rPr>
                <w:rFonts w:cs="Arial"/>
              </w:rPr>
              <w:t xml:space="preserve"> innych zespołów realizujących zadania zbieżne z zadaniami </w:t>
            </w:r>
            <w:proofErr w:type="spellStart"/>
            <w:r w:rsidRPr="00D6762C">
              <w:rPr>
                <w:rFonts w:cs="Arial"/>
              </w:rPr>
              <w:t>CKZiU</w:t>
            </w:r>
            <w:proofErr w:type="spellEnd"/>
            <w:r w:rsidRPr="00D6762C">
              <w:rPr>
                <w:rFonts w:cs="Arial"/>
              </w:rPr>
              <w:t xml:space="preserve"> w sprzęt i pomoce dydaktyczne do prowadzenia nauczania w określonej branży/zawodzie,</w:t>
            </w:r>
          </w:p>
          <w:p w:rsidR="00B11567" w:rsidRPr="00D6762C" w:rsidRDefault="00B11567" w:rsidP="00912095">
            <w:pPr>
              <w:pStyle w:val="Akapitzlist"/>
              <w:numPr>
                <w:ilvl w:val="0"/>
                <w:numId w:val="136"/>
              </w:numPr>
              <w:autoSpaceDE w:val="0"/>
              <w:autoSpaceDN w:val="0"/>
              <w:adjustRightInd w:val="0"/>
              <w:spacing w:after="0" w:line="240" w:lineRule="auto"/>
              <w:jc w:val="both"/>
              <w:rPr>
                <w:rFonts w:cs="Arial"/>
              </w:rPr>
            </w:pPr>
            <w:r w:rsidRPr="00D6762C">
              <w:rPr>
                <w:rFonts w:cs="Arial"/>
              </w:rPr>
              <w:lastRenderedPageBreak/>
              <w:t xml:space="preserve">rozszerzenie lub dostosowanie oferty edukacyjnej świadczonej przez szkoły i placówki systemu oświaty prowadzących kształcenie zawodowe wchodzące w skład </w:t>
            </w:r>
            <w:proofErr w:type="spellStart"/>
            <w:r w:rsidRPr="00D6762C">
              <w:rPr>
                <w:rFonts w:cs="Arial"/>
              </w:rPr>
              <w:t>CKZiU</w:t>
            </w:r>
            <w:proofErr w:type="spellEnd"/>
            <w:r w:rsidRPr="00D6762C">
              <w:rPr>
                <w:rFonts w:cs="Arial"/>
              </w:rPr>
              <w:t xml:space="preserve"> lub inne zespoły realizujące zadania zbieżne z zadaniami </w:t>
            </w:r>
            <w:proofErr w:type="spellStart"/>
            <w:r w:rsidRPr="00D6762C">
              <w:rPr>
                <w:rFonts w:cs="Arial"/>
              </w:rPr>
              <w:t>CKZiU</w:t>
            </w:r>
            <w:proofErr w:type="spellEnd"/>
            <w:r w:rsidRPr="00D6762C">
              <w:rPr>
                <w:rFonts w:cs="Arial"/>
              </w:rPr>
              <w:t xml:space="preserve"> do realizacji nowych zadań,</w:t>
            </w:r>
          </w:p>
          <w:p w:rsidR="00B11567" w:rsidRPr="00D6762C" w:rsidRDefault="00B11567" w:rsidP="00912095">
            <w:pPr>
              <w:pStyle w:val="Akapitzlist"/>
              <w:numPr>
                <w:ilvl w:val="0"/>
                <w:numId w:val="136"/>
              </w:numPr>
              <w:autoSpaceDE w:val="0"/>
              <w:autoSpaceDN w:val="0"/>
              <w:adjustRightInd w:val="0"/>
              <w:spacing w:after="0" w:line="240" w:lineRule="auto"/>
              <w:jc w:val="both"/>
              <w:rPr>
                <w:rFonts w:cs="Arial"/>
              </w:rPr>
            </w:pPr>
            <w:r w:rsidRPr="00D6762C">
              <w:rPr>
                <w:rFonts w:cs="Arial"/>
              </w:rPr>
              <w:t xml:space="preserve">doskonalenie umiejętności i kompetencji zawodowych nauczycieli zatrudnionych w szkołach i placówkach systemu oświaty prowadzących kształcenie zawodowe wchodzących w skład </w:t>
            </w:r>
            <w:proofErr w:type="spellStart"/>
            <w:r w:rsidRPr="00D6762C">
              <w:rPr>
                <w:rFonts w:cs="Arial"/>
              </w:rPr>
              <w:t>CKZiU</w:t>
            </w:r>
            <w:proofErr w:type="spellEnd"/>
            <w:r w:rsidRPr="00D6762C">
              <w:rPr>
                <w:rFonts w:cs="Arial"/>
              </w:rPr>
              <w:t xml:space="preserve"> lub innych zespołów realizujących zadania zbieżne z zadaniami </w:t>
            </w:r>
            <w:proofErr w:type="spellStart"/>
            <w:r w:rsidRPr="00D6762C">
              <w:rPr>
                <w:rFonts w:cs="Arial"/>
              </w:rPr>
              <w:t>CKZiU</w:t>
            </w:r>
            <w:proofErr w:type="spellEnd"/>
            <w:r w:rsidRPr="00D6762C">
              <w:rPr>
                <w:rFonts w:cs="Arial"/>
              </w:rPr>
              <w:t>;</w:t>
            </w:r>
          </w:p>
          <w:p w:rsidR="00B11567" w:rsidRPr="00D6762C" w:rsidRDefault="00B11567" w:rsidP="00912095">
            <w:pPr>
              <w:pStyle w:val="Akapitzlist"/>
              <w:numPr>
                <w:ilvl w:val="0"/>
                <w:numId w:val="135"/>
              </w:numPr>
              <w:autoSpaceDE w:val="0"/>
              <w:autoSpaceDN w:val="0"/>
              <w:adjustRightInd w:val="0"/>
              <w:spacing w:after="0" w:line="240" w:lineRule="auto"/>
              <w:jc w:val="both"/>
              <w:rPr>
                <w:rFonts w:cs="Arial"/>
              </w:rPr>
            </w:pPr>
            <w:r w:rsidRPr="00D6762C">
              <w:rPr>
                <w:rFonts w:cs="Arial"/>
              </w:rPr>
              <w:t xml:space="preserve">wsparcie realizacji zadań dla określonych branż/zawodów przez </w:t>
            </w:r>
            <w:proofErr w:type="spellStart"/>
            <w:r w:rsidRPr="00D6762C">
              <w:rPr>
                <w:rFonts w:cs="Arial"/>
              </w:rPr>
              <w:t>CKZiU</w:t>
            </w:r>
            <w:proofErr w:type="spellEnd"/>
            <w:r w:rsidRPr="00D6762C">
              <w:rPr>
                <w:rFonts w:cs="Arial"/>
              </w:rPr>
              <w:t xml:space="preserve"> dla określonych branż lub inne zespoły realizujące zadania zbieżne z zadaniami </w:t>
            </w:r>
            <w:proofErr w:type="spellStart"/>
            <w:r w:rsidRPr="00D6762C">
              <w:rPr>
                <w:rFonts w:cs="Arial"/>
              </w:rPr>
              <w:t>CKZiU</w:t>
            </w:r>
            <w:proofErr w:type="spellEnd"/>
            <w:r w:rsidRPr="00D6762C">
              <w:rPr>
                <w:rFonts w:cs="Arial"/>
              </w:rPr>
              <w:t>, w tym m.in.:</w:t>
            </w:r>
          </w:p>
          <w:p w:rsidR="00B11567" w:rsidRPr="00D6762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inicjowanie współpracy szkół lub placówek systemu oświaty prowadzących kształcenie zawodowe z otoczeniem społeczno-gospodarczym, w tym monitorowanie potrzeb ww. podmiotów w zakresie współpracy, także w zakresie staży nauczycieli lub praktycznej nauki zawodu uczniów, w tym uczniów ze specjalnymi potrzebami edukacyjnymi,</w:t>
            </w:r>
          </w:p>
          <w:p w:rsidR="00B11567" w:rsidRPr="00D6762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prowadzenie doskonalenia zawodowego nauczycieli kształcenia zawodowego we współpracy z pracodawcami i uczelniami oraz ośrodkami doskonalenia nauczycieli,</w:t>
            </w:r>
          </w:p>
          <w:p w:rsidR="00B11567" w:rsidRPr="00D6762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tworzenie sieci współpracy szkół i placówek systemu oświaty prowadzących kształcenie zawodowe w danej branży/zawodzie w celu wymiany dobrych praktyk,</w:t>
            </w:r>
          </w:p>
          <w:p w:rsidR="00B11567" w:rsidRPr="00D6762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wdrażanie i upowszechnianie nowych technologii,</w:t>
            </w:r>
          </w:p>
          <w:p w:rsidR="00B11567" w:rsidRPr="00D6762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opracowywanie i upowszechnianie elastycznych form kształcenia zawodowego osób dorosłych, w tym osób dorosłych ze specjalnymi potrzebami edukacyjnymi,</w:t>
            </w:r>
          </w:p>
          <w:p w:rsidR="00B11567" w:rsidRPr="00D6762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 xml:space="preserve"> tworzenie wyspecjalizowanych ośrodków egzaminacyjnych,</w:t>
            </w:r>
          </w:p>
          <w:p w:rsidR="00B11567" w:rsidRPr="00D6762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organizowanie praktyk pedagogicznych dla przyszłych nauczycieli kształcenia zawodowego oraz nauczycieli stażystów,</w:t>
            </w:r>
          </w:p>
          <w:p w:rsidR="00B11567" w:rsidRPr="00D6762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realizacja usług doradztwa zawodowego,</w:t>
            </w:r>
          </w:p>
          <w:p w:rsidR="00B11567" w:rsidRPr="00D6762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gromadzenie i udostępnianie informacji edukacyjno-zawodowej o możliwościach kształcenia, szkolenia i zatrudnienia, w tym również wersji on-line, z uwzględnieniem aktualnej sytuacji na lokalnym/regionalnym rynku pracy,</w:t>
            </w:r>
          </w:p>
          <w:p w:rsidR="00B11567" w:rsidRPr="00006DD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prowadzenie współpracy z placówkami doskonalenia nauczycieli w zakresie doskonalenia zawodowego nauczycieli realizujących zadania z zakresu doradztwa zawodowego.</w:t>
            </w:r>
          </w:p>
          <w:p w:rsidR="00B11567" w:rsidRPr="00D6762C" w:rsidRDefault="00B11567" w:rsidP="00912095">
            <w:pPr>
              <w:pStyle w:val="Akapitzlist"/>
              <w:numPr>
                <w:ilvl w:val="0"/>
                <w:numId w:val="131"/>
              </w:numPr>
              <w:autoSpaceDE w:val="0"/>
              <w:autoSpaceDN w:val="0"/>
              <w:adjustRightInd w:val="0"/>
              <w:spacing w:after="0" w:line="240" w:lineRule="auto"/>
              <w:jc w:val="both"/>
              <w:rPr>
                <w:rFonts w:cs="Arial"/>
              </w:rPr>
            </w:pPr>
            <w:r w:rsidRPr="00D6762C">
              <w:rPr>
                <w:rFonts w:cs="Arial"/>
              </w:rPr>
              <w:t>Rozwój doradztwa zawodowego w szkołach i placówkach kształcenia zawodowego w szczególności poprzez:</w:t>
            </w:r>
          </w:p>
          <w:p w:rsidR="00B11567" w:rsidRPr="00D6762C" w:rsidRDefault="00B11567" w:rsidP="00912095">
            <w:pPr>
              <w:pStyle w:val="Akapitzlist"/>
              <w:numPr>
                <w:ilvl w:val="0"/>
                <w:numId w:val="138"/>
              </w:numPr>
              <w:autoSpaceDE w:val="0"/>
              <w:autoSpaceDN w:val="0"/>
              <w:adjustRightInd w:val="0"/>
              <w:spacing w:after="0" w:line="240" w:lineRule="auto"/>
              <w:jc w:val="both"/>
              <w:rPr>
                <w:rFonts w:cs="Arial"/>
              </w:rPr>
            </w:pPr>
            <w:r w:rsidRPr="00D6762C">
              <w:rPr>
                <w:rFonts w:cs="Arial"/>
              </w:rPr>
              <w:t xml:space="preserve">uzyskiwanie kwalifikacji doradców </w:t>
            </w:r>
            <w:proofErr w:type="spellStart"/>
            <w:r w:rsidRPr="00D6762C">
              <w:rPr>
                <w:rFonts w:cs="Arial"/>
              </w:rPr>
              <w:t>edukacyjno</w:t>
            </w:r>
            <w:proofErr w:type="spellEnd"/>
            <w:r w:rsidRPr="00D6762C">
              <w:rPr>
                <w:rFonts w:cs="Arial"/>
              </w:rPr>
              <w:t xml:space="preserve"> - zawodowych przez osoby realizujące zadania z zakresu doradztwa </w:t>
            </w:r>
            <w:proofErr w:type="spellStart"/>
            <w:r w:rsidRPr="00D6762C">
              <w:rPr>
                <w:rFonts w:cs="Arial"/>
              </w:rPr>
              <w:t>edukacyjno</w:t>
            </w:r>
            <w:proofErr w:type="spellEnd"/>
            <w:r w:rsidRPr="00D6762C">
              <w:rPr>
                <w:rFonts w:cs="Arial"/>
              </w:rPr>
              <w:t xml:space="preserve"> - zawodowego w szkołach i placówkach, które nie posiadają kwalifikacji z tego zakresu oraz podnoszenie kwalifikacji doradców </w:t>
            </w:r>
            <w:proofErr w:type="spellStart"/>
            <w:r w:rsidRPr="00D6762C">
              <w:rPr>
                <w:rFonts w:cs="Arial"/>
              </w:rPr>
              <w:t>edukacyjno</w:t>
            </w:r>
            <w:proofErr w:type="spellEnd"/>
            <w:r w:rsidRPr="00D6762C">
              <w:rPr>
                <w:rFonts w:cs="Arial"/>
              </w:rPr>
              <w:t xml:space="preserve"> – zawodowych, realizujących zadania z zakresu doradztwa </w:t>
            </w:r>
            <w:proofErr w:type="spellStart"/>
            <w:r w:rsidRPr="00D6762C">
              <w:rPr>
                <w:rFonts w:cs="Arial"/>
              </w:rPr>
              <w:t>edukacyjno</w:t>
            </w:r>
            <w:proofErr w:type="spellEnd"/>
            <w:r w:rsidRPr="00D6762C">
              <w:rPr>
                <w:rFonts w:cs="Arial"/>
              </w:rPr>
              <w:t xml:space="preserve"> – zawodowego w szkołach,</w:t>
            </w:r>
          </w:p>
          <w:p w:rsidR="00B11567" w:rsidRPr="00D6762C" w:rsidRDefault="00B11567" w:rsidP="00912095">
            <w:pPr>
              <w:pStyle w:val="Akapitzlist"/>
              <w:numPr>
                <w:ilvl w:val="0"/>
                <w:numId w:val="139"/>
              </w:numPr>
              <w:autoSpaceDE w:val="0"/>
              <w:autoSpaceDN w:val="0"/>
              <w:adjustRightInd w:val="0"/>
              <w:spacing w:after="0" w:line="240" w:lineRule="auto"/>
              <w:jc w:val="both"/>
              <w:rPr>
                <w:rFonts w:cs="Arial"/>
              </w:rPr>
            </w:pPr>
            <w:r w:rsidRPr="00D6762C">
              <w:rPr>
                <w:rFonts w:cs="Arial"/>
              </w:rPr>
              <w:t>tworzenie Szkolnych Punktów Informacji i Kariery (</w:t>
            </w:r>
            <w:proofErr w:type="spellStart"/>
            <w:r w:rsidRPr="00D6762C">
              <w:rPr>
                <w:rFonts w:cs="Arial"/>
              </w:rPr>
              <w:t>SPInKA</w:t>
            </w:r>
            <w:proofErr w:type="spellEnd"/>
            <w:r w:rsidRPr="00D6762C">
              <w:rPr>
                <w:rFonts w:cs="Arial"/>
              </w:rPr>
              <w:t>),</w:t>
            </w:r>
          </w:p>
          <w:p w:rsidR="00B11567" w:rsidRPr="00D6762C" w:rsidRDefault="00B11567" w:rsidP="00912095">
            <w:pPr>
              <w:pStyle w:val="Akapitzlist"/>
              <w:numPr>
                <w:ilvl w:val="0"/>
                <w:numId w:val="139"/>
              </w:numPr>
              <w:autoSpaceDE w:val="0"/>
              <w:autoSpaceDN w:val="0"/>
              <w:adjustRightInd w:val="0"/>
              <w:spacing w:after="0" w:line="240" w:lineRule="auto"/>
              <w:jc w:val="both"/>
              <w:rPr>
                <w:rFonts w:cs="Arial"/>
              </w:rPr>
            </w:pPr>
            <w:r w:rsidRPr="00D6762C">
              <w:rPr>
                <w:rFonts w:cs="Arial"/>
              </w:rPr>
              <w:t>zewnętrzne wsparcie szkół w obszarze doradztwa edukacyjno-zawodowego.</w:t>
            </w:r>
          </w:p>
        </w:tc>
      </w:tr>
    </w:tbl>
    <w:p w:rsidR="00B11567" w:rsidRPr="00D6762C" w:rsidRDefault="00B11567" w:rsidP="00B11567">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B11567" w:rsidRPr="00D6762C" w:rsidTr="00B11567">
        <w:trPr>
          <w:jc w:val="center"/>
        </w:trPr>
        <w:tc>
          <w:tcPr>
            <w:tcW w:w="14175" w:type="dxa"/>
            <w:gridSpan w:val="4"/>
            <w:shd w:val="pct10" w:color="auto" w:fill="auto"/>
          </w:tcPr>
          <w:p w:rsidR="00B11567" w:rsidRPr="00D6762C" w:rsidRDefault="00B11567" w:rsidP="00B11567">
            <w:pPr>
              <w:spacing w:before="40" w:after="40" w:line="276" w:lineRule="auto"/>
              <w:jc w:val="center"/>
              <w:rPr>
                <w:rFonts w:ascii="Myriad Pro" w:hAnsi="Myriad Pro" w:cs="Arial"/>
                <w:b/>
                <w:sz w:val="20"/>
              </w:rPr>
            </w:pPr>
            <w:r w:rsidRPr="00D6762C">
              <w:rPr>
                <w:rFonts w:ascii="Myriad Pro" w:hAnsi="Myriad Pro" w:cs="Arial"/>
                <w:b/>
                <w:sz w:val="20"/>
              </w:rPr>
              <w:t>Kryteria dopuszczalności</w:t>
            </w:r>
          </w:p>
        </w:tc>
      </w:tr>
      <w:tr w:rsidR="00B11567" w:rsidRPr="00D6762C" w:rsidTr="00B11567">
        <w:trPr>
          <w:jc w:val="center"/>
        </w:trPr>
        <w:tc>
          <w:tcPr>
            <w:tcW w:w="539" w:type="dxa"/>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L.p.</w:t>
            </w:r>
          </w:p>
        </w:tc>
        <w:tc>
          <w:tcPr>
            <w:tcW w:w="2524" w:type="dxa"/>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Nazwa kryterium</w:t>
            </w:r>
          </w:p>
        </w:tc>
        <w:tc>
          <w:tcPr>
            <w:tcW w:w="5101" w:type="dxa"/>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Definicja kryterium</w:t>
            </w:r>
          </w:p>
        </w:tc>
        <w:tc>
          <w:tcPr>
            <w:tcW w:w="6011" w:type="dxa"/>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Opis znaczenia kryterium</w:t>
            </w:r>
          </w:p>
        </w:tc>
      </w:tr>
      <w:tr w:rsidR="00B11567" w:rsidRPr="00D6762C" w:rsidTr="00B11567">
        <w:trPr>
          <w:jc w:val="center"/>
        </w:trPr>
        <w:tc>
          <w:tcPr>
            <w:tcW w:w="539" w:type="dxa"/>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lastRenderedPageBreak/>
              <w:t>1</w:t>
            </w:r>
          </w:p>
        </w:tc>
        <w:tc>
          <w:tcPr>
            <w:tcW w:w="2524" w:type="dxa"/>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2</w:t>
            </w:r>
          </w:p>
        </w:tc>
        <w:tc>
          <w:tcPr>
            <w:tcW w:w="5101" w:type="dxa"/>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3</w:t>
            </w:r>
          </w:p>
        </w:tc>
        <w:tc>
          <w:tcPr>
            <w:tcW w:w="6011" w:type="dxa"/>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4</w:t>
            </w:r>
          </w:p>
        </w:tc>
      </w:tr>
      <w:tr w:rsidR="00B11567" w:rsidRPr="00D6762C" w:rsidTr="00B11567">
        <w:trPr>
          <w:jc w:val="center"/>
        </w:trPr>
        <w:tc>
          <w:tcPr>
            <w:tcW w:w="539" w:type="dxa"/>
          </w:tcPr>
          <w:p w:rsidR="00B11567" w:rsidRPr="00D6762C" w:rsidRDefault="00B11567" w:rsidP="00912095">
            <w:pPr>
              <w:pStyle w:val="Akapitzlist"/>
              <w:numPr>
                <w:ilvl w:val="0"/>
                <w:numId w:val="140"/>
              </w:numPr>
              <w:spacing w:before="40" w:after="40" w:line="276" w:lineRule="auto"/>
              <w:ind w:left="0" w:firstLine="0"/>
              <w:contextualSpacing w:val="0"/>
              <w:rPr>
                <w:rFonts w:cs="Arial"/>
              </w:rPr>
            </w:pPr>
          </w:p>
        </w:tc>
        <w:tc>
          <w:tcPr>
            <w:tcW w:w="2524" w:type="dxa"/>
          </w:tcPr>
          <w:p w:rsidR="00B11567" w:rsidRPr="00D6762C" w:rsidRDefault="00B11567" w:rsidP="00B11567">
            <w:pPr>
              <w:spacing w:before="40" w:after="40" w:line="276" w:lineRule="auto"/>
              <w:rPr>
                <w:rFonts w:ascii="Myriad Pro" w:hAnsi="Myriad Pro" w:cs="Arial"/>
                <w:sz w:val="20"/>
              </w:rPr>
            </w:pPr>
            <w:r w:rsidRPr="00D6762C">
              <w:rPr>
                <w:rFonts w:ascii="Myriad Pro" w:hAnsi="Myriad Pro" w:cs="Arial"/>
                <w:sz w:val="20"/>
              </w:rPr>
              <w:t>Zgodność z celem szczegółowym i rezultatami Działania</w:t>
            </w:r>
          </w:p>
        </w:tc>
        <w:tc>
          <w:tcPr>
            <w:tcW w:w="5101"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Projekt jest zgodny z właściwym celem szczegółowym RPO WZ 2014-2020 oraz koresponduje ze wskaźnikami dla danego Działania/typu projektu.</w:t>
            </w:r>
          </w:p>
        </w:tc>
        <w:tc>
          <w:tcPr>
            <w:tcW w:w="6011"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Spełnienie kryterium jest konieczne do przyznania dofinansowania.</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 xml:space="preserve">Projekty niespełniające kryterium są odrzucane. </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Ocena spełniania kryterium polega na przypisaniu wartości logicznych „tak”, „nie”.</w:t>
            </w:r>
          </w:p>
        </w:tc>
      </w:tr>
      <w:tr w:rsidR="00B11567" w:rsidRPr="00D6762C" w:rsidTr="00B11567">
        <w:trPr>
          <w:jc w:val="center"/>
        </w:trPr>
        <w:tc>
          <w:tcPr>
            <w:tcW w:w="539" w:type="dxa"/>
          </w:tcPr>
          <w:p w:rsidR="00B11567" w:rsidRPr="00D6762C" w:rsidRDefault="00B11567" w:rsidP="00912095">
            <w:pPr>
              <w:pStyle w:val="Akapitzlist"/>
              <w:numPr>
                <w:ilvl w:val="0"/>
                <w:numId w:val="140"/>
              </w:numPr>
              <w:spacing w:before="40" w:after="40" w:line="276" w:lineRule="auto"/>
              <w:ind w:left="0" w:firstLine="0"/>
              <w:contextualSpacing w:val="0"/>
              <w:rPr>
                <w:rFonts w:cs="Arial"/>
              </w:rPr>
            </w:pPr>
          </w:p>
        </w:tc>
        <w:tc>
          <w:tcPr>
            <w:tcW w:w="2524" w:type="dxa"/>
          </w:tcPr>
          <w:p w:rsidR="00B11567" w:rsidRPr="00D6762C" w:rsidRDefault="00B11567" w:rsidP="00B11567">
            <w:pPr>
              <w:spacing w:before="40" w:after="40" w:line="276" w:lineRule="auto"/>
              <w:rPr>
                <w:rFonts w:ascii="Myriad Pro" w:hAnsi="Myriad Pro" w:cs="Arial"/>
                <w:sz w:val="20"/>
              </w:rPr>
            </w:pPr>
            <w:r w:rsidRPr="00D6762C">
              <w:rPr>
                <w:rFonts w:ascii="Myriad Pro" w:hAnsi="Myriad Pro" w:cs="Arial"/>
                <w:sz w:val="20"/>
              </w:rPr>
              <w:t>Zgodność z</w:t>
            </w:r>
            <w:r w:rsidRPr="00D6762C">
              <w:rPr>
                <w:rFonts w:ascii="Myriad Pro" w:hAnsi="Myriad Pro" w:cs="Arial"/>
                <w:i/>
                <w:sz w:val="20"/>
              </w:rPr>
              <w:t xml:space="preserve"> </w:t>
            </w:r>
            <w:r w:rsidRPr="00D6762C">
              <w:rPr>
                <w:rFonts w:ascii="Myriad Pro" w:hAnsi="Myriad Pro" w:cs="Arial"/>
                <w:sz w:val="20"/>
              </w:rPr>
              <w:t>typem projektu</w:t>
            </w:r>
          </w:p>
          <w:p w:rsidR="00B11567" w:rsidRPr="00D6762C" w:rsidRDefault="00B11567" w:rsidP="00B11567">
            <w:pPr>
              <w:spacing w:before="40" w:after="40" w:line="276" w:lineRule="auto"/>
              <w:rPr>
                <w:rFonts w:ascii="Myriad Pro" w:hAnsi="Myriad Pro" w:cs="Arial"/>
                <w:sz w:val="20"/>
              </w:rPr>
            </w:pPr>
          </w:p>
          <w:p w:rsidR="00B11567" w:rsidRPr="00D6762C" w:rsidRDefault="00B11567" w:rsidP="00B11567">
            <w:pPr>
              <w:spacing w:before="40" w:after="40" w:line="276" w:lineRule="auto"/>
              <w:rPr>
                <w:rFonts w:ascii="Myriad Pro" w:hAnsi="Myriad Pro" w:cs="Arial"/>
                <w:sz w:val="20"/>
              </w:rPr>
            </w:pPr>
          </w:p>
        </w:tc>
        <w:tc>
          <w:tcPr>
            <w:tcW w:w="5101"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 xml:space="preserve">Projekt jest zgodny z typem projektu oraz grupą docelową wskazaną w  </w:t>
            </w:r>
            <w:r w:rsidRPr="00D6762C">
              <w:rPr>
                <w:rFonts w:ascii="Myriad Pro" w:hAnsi="Myriad Pro" w:cs="Arial"/>
                <w:i/>
                <w:sz w:val="20"/>
              </w:rPr>
              <w:t xml:space="preserve">SOOP RPO WZ 2014-2020 </w:t>
            </w:r>
            <w:r w:rsidRPr="00D6762C">
              <w:rPr>
                <w:rFonts w:ascii="Myriad Pro" w:hAnsi="Myriad Pro" w:cs="Arial"/>
                <w:sz w:val="20"/>
              </w:rPr>
              <w:t xml:space="preserve">oraz </w:t>
            </w:r>
            <w:r w:rsidRPr="00D6762C">
              <w:rPr>
                <w:rFonts w:ascii="Myriad Pro" w:hAnsi="Myriad Pro" w:cs="Arial"/>
                <w:i/>
                <w:sz w:val="20"/>
              </w:rPr>
              <w:t>Regulaminie konkursu.</w:t>
            </w:r>
            <w:r w:rsidRPr="00D6762C">
              <w:rPr>
                <w:rFonts w:ascii="Myriad Pro" w:hAnsi="Myriad Pro" w:cs="Arial"/>
                <w:sz w:val="20"/>
              </w:rPr>
              <w:t xml:space="preserve"> </w:t>
            </w:r>
          </w:p>
        </w:tc>
        <w:tc>
          <w:tcPr>
            <w:tcW w:w="6011"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Spełnienie kryterium jest konieczne do przyznania dofinansowania.</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Projekty niespełniające kryterium są odrzucane.</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D6762C">
              <w:rPr>
                <w:rFonts w:ascii="Myriad Pro" w:hAnsi="Myriad Pro" w:cs="Arial"/>
                <w:i/>
                <w:sz w:val="20"/>
              </w:rPr>
              <w:t>RPO WZ 2014-2020</w:t>
            </w:r>
            <w:r w:rsidRPr="00D6762C">
              <w:rPr>
                <w:rFonts w:ascii="Myriad Pro" w:hAnsi="Myriad Pro" w:cs="Arial"/>
                <w:sz w:val="20"/>
              </w:rPr>
              <w:t xml:space="preserve">, </w:t>
            </w:r>
            <w:r w:rsidRPr="00D6762C">
              <w:rPr>
                <w:rFonts w:ascii="Myriad Pro" w:hAnsi="Myriad Pro" w:cs="Arial"/>
                <w:i/>
                <w:sz w:val="20"/>
              </w:rPr>
              <w:t>SOOP RPO WZ 2014-2020</w:t>
            </w:r>
            <w:r>
              <w:rPr>
                <w:rFonts w:ascii="Myriad Pro" w:hAnsi="Myriad Pro" w:cs="Arial"/>
                <w:sz w:val="20"/>
              </w:rPr>
              <w:t xml:space="preserve">, przepisów prawa </w:t>
            </w:r>
            <w:r w:rsidRPr="00D6762C">
              <w:rPr>
                <w:rFonts w:ascii="Myriad Pro" w:hAnsi="Myriad Pro" w:cs="Arial"/>
                <w:sz w:val="20"/>
              </w:rPr>
              <w:t xml:space="preserve">mających wpływ na założenia dotyczące grupy docelowej i/lub typu projektu. </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Ocena spełniania kryterium polega na przypisaniu wartości logicznych „tak”, „nie”.</w:t>
            </w:r>
          </w:p>
        </w:tc>
      </w:tr>
      <w:tr w:rsidR="00B11567" w:rsidRPr="00D6762C" w:rsidTr="00B11567">
        <w:trPr>
          <w:jc w:val="center"/>
        </w:trPr>
        <w:tc>
          <w:tcPr>
            <w:tcW w:w="539" w:type="dxa"/>
          </w:tcPr>
          <w:p w:rsidR="00B11567" w:rsidRPr="00D6762C" w:rsidRDefault="00B11567" w:rsidP="00912095">
            <w:pPr>
              <w:pStyle w:val="Akapitzlist"/>
              <w:numPr>
                <w:ilvl w:val="0"/>
                <w:numId w:val="140"/>
              </w:numPr>
              <w:spacing w:before="40" w:after="40" w:line="276" w:lineRule="auto"/>
              <w:ind w:left="0" w:firstLine="0"/>
              <w:contextualSpacing w:val="0"/>
              <w:rPr>
                <w:rFonts w:cs="Arial"/>
              </w:rPr>
            </w:pPr>
          </w:p>
        </w:tc>
        <w:tc>
          <w:tcPr>
            <w:tcW w:w="2524" w:type="dxa"/>
          </w:tcPr>
          <w:p w:rsidR="00B11567" w:rsidRPr="00D6762C" w:rsidRDefault="00B11567" w:rsidP="00B11567">
            <w:pPr>
              <w:spacing w:before="40" w:after="40" w:line="276" w:lineRule="auto"/>
              <w:rPr>
                <w:rFonts w:ascii="Myriad Pro" w:hAnsi="Myriad Pro" w:cs="Arial"/>
                <w:sz w:val="20"/>
              </w:rPr>
            </w:pPr>
            <w:r w:rsidRPr="00D6762C">
              <w:rPr>
                <w:rFonts w:ascii="Myriad Pro" w:hAnsi="Myriad Pro" w:cs="Arial"/>
                <w:sz w:val="20"/>
              </w:rPr>
              <w:t>Kwalifikowalność Beneficjenta/Partnera</w:t>
            </w:r>
          </w:p>
        </w:tc>
        <w:tc>
          <w:tcPr>
            <w:tcW w:w="5101" w:type="dxa"/>
          </w:tcPr>
          <w:p w:rsidR="00B11567" w:rsidRPr="00D6762C" w:rsidRDefault="00B11567" w:rsidP="00B11567">
            <w:pPr>
              <w:autoSpaceDE w:val="0"/>
              <w:autoSpaceDN w:val="0"/>
              <w:adjustRightInd w:val="0"/>
              <w:spacing w:after="200" w:line="276" w:lineRule="auto"/>
              <w:jc w:val="both"/>
              <w:rPr>
                <w:rFonts w:ascii="Myriad Pro" w:eastAsia="Malgun Gothic" w:hAnsi="Myriad Pro" w:cs="Arial"/>
                <w:sz w:val="20"/>
              </w:rPr>
            </w:pPr>
            <w:r w:rsidRPr="00D6762C">
              <w:rPr>
                <w:rFonts w:ascii="Myriad Pro" w:eastAsia="Malgun Gothic" w:hAnsi="Myriad Pro" w:cs="Arial"/>
                <w:sz w:val="20"/>
              </w:rPr>
              <w:t>Beneficjent oraz Partner/</w:t>
            </w:r>
            <w:proofErr w:type="spellStart"/>
            <w:r w:rsidRPr="00D6762C">
              <w:rPr>
                <w:rFonts w:ascii="Myriad Pro" w:eastAsia="Malgun Gothic" w:hAnsi="Myriad Pro" w:cs="Arial"/>
                <w:sz w:val="20"/>
              </w:rPr>
              <w:t>rzy</w:t>
            </w:r>
            <w:proofErr w:type="spellEnd"/>
            <w:r w:rsidRPr="00D6762C">
              <w:rPr>
                <w:rFonts w:ascii="Myriad Pro" w:eastAsia="Malgun Gothic" w:hAnsi="Myriad Pro" w:cs="Arial"/>
                <w:sz w:val="20"/>
              </w:rPr>
              <w:t xml:space="preserve"> (o ile dotyczy) nie podlega/ją wyklucze</w:t>
            </w:r>
            <w:r>
              <w:rPr>
                <w:rFonts w:ascii="Myriad Pro" w:eastAsia="Malgun Gothic" w:hAnsi="Myriad Pro" w:cs="Arial"/>
                <w:sz w:val="20"/>
              </w:rPr>
              <w:t xml:space="preserve">niu z możliwości ubiegania się </w:t>
            </w:r>
            <w:r w:rsidRPr="00D6762C">
              <w:rPr>
                <w:rFonts w:ascii="Myriad Pro" w:eastAsia="Malgun Gothic" w:hAnsi="Myriad Pro" w:cs="Arial"/>
                <w:sz w:val="20"/>
              </w:rPr>
              <w:t>o dofinansowanie, w tym wykluczeniu, o którym mowa w art. 207 ust. 4 ustawy z dnia 27 sierpni</w:t>
            </w:r>
            <w:r>
              <w:rPr>
                <w:rFonts w:ascii="Myriad Pro" w:eastAsia="Malgun Gothic" w:hAnsi="Myriad Pro" w:cs="Arial"/>
                <w:sz w:val="20"/>
              </w:rPr>
              <w:t xml:space="preserve">a 2009 r., </w:t>
            </w:r>
            <w:r w:rsidRPr="00D6762C">
              <w:rPr>
                <w:rFonts w:ascii="Myriad Pro" w:eastAsia="Malgun Gothic" w:hAnsi="Myriad Pro" w:cs="Arial"/>
                <w:sz w:val="20"/>
              </w:rPr>
              <w:t>o finansach publicznych.</w:t>
            </w:r>
          </w:p>
          <w:p w:rsidR="00B11567" w:rsidRPr="000E1AEF"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t xml:space="preserve">Beneficjent, zgodnie z </w:t>
            </w:r>
            <w:r w:rsidRPr="00D6762C">
              <w:rPr>
                <w:rFonts w:ascii="Myriad Pro" w:eastAsia="MyriadPro-Regular" w:hAnsi="Myriad Pro" w:cs="Arial"/>
                <w:i/>
                <w:sz w:val="20"/>
              </w:rPr>
              <w:t>SOOP RPO WZ 2014-2020</w:t>
            </w:r>
            <w:r w:rsidRPr="00D6762C">
              <w:rPr>
                <w:rFonts w:ascii="Myriad Pro" w:eastAsia="MyriadPro-Regular" w:hAnsi="Myriad Pro" w:cs="Arial"/>
                <w:sz w:val="20"/>
              </w:rPr>
              <w:t>, jest podmiotem uprawnionym do ubiegania się o dofinansowanie w ramach Działania typu/ów projektu/ów, w którym ogłoszony został konkurs.</w:t>
            </w:r>
          </w:p>
        </w:tc>
        <w:tc>
          <w:tcPr>
            <w:tcW w:w="6011" w:type="dxa"/>
          </w:tcPr>
          <w:p w:rsidR="00B11567" w:rsidRPr="00D6762C" w:rsidRDefault="00B11567" w:rsidP="00B11567">
            <w:pPr>
              <w:autoSpaceDE w:val="0"/>
              <w:autoSpaceDN w:val="0"/>
              <w:adjustRightInd w:val="0"/>
              <w:spacing w:line="276" w:lineRule="auto"/>
              <w:jc w:val="both"/>
              <w:rPr>
                <w:rFonts w:ascii="Myriad Pro" w:eastAsia="Malgun Gothic" w:hAnsi="Myriad Pro" w:cs="Arial"/>
                <w:sz w:val="20"/>
              </w:rPr>
            </w:pPr>
            <w:r w:rsidRPr="00D6762C">
              <w:rPr>
                <w:rFonts w:ascii="Myriad Pro" w:eastAsia="Malgun Gothic" w:hAnsi="Myriad Pro" w:cs="Arial"/>
                <w:sz w:val="20"/>
              </w:rPr>
              <w:t>Spełnienie kryterium jest konieczne do przyznania dofinansowania.</w:t>
            </w:r>
          </w:p>
          <w:p w:rsidR="00B11567" w:rsidRPr="00D6762C" w:rsidRDefault="00B11567" w:rsidP="00B11567">
            <w:pPr>
              <w:autoSpaceDE w:val="0"/>
              <w:autoSpaceDN w:val="0"/>
              <w:adjustRightInd w:val="0"/>
              <w:spacing w:line="276" w:lineRule="auto"/>
              <w:jc w:val="both"/>
              <w:rPr>
                <w:rFonts w:ascii="Myriad Pro" w:eastAsia="Malgun Gothic" w:hAnsi="Myriad Pro" w:cs="Arial"/>
                <w:sz w:val="20"/>
              </w:rPr>
            </w:pPr>
            <w:r w:rsidRPr="00D6762C">
              <w:rPr>
                <w:rFonts w:ascii="Myriad Pro" w:eastAsia="Malgun Gothic" w:hAnsi="Myriad Pro" w:cs="Arial"/>
                <w:sz w:val="20"/>
              </w:rPr>
              <w:t>Projekty niespełniające kryterium są odrzucane.</w:t>
            </w:r>
          </w:p>
          <w:p w:rsidR="00B11567" w:rsidRPr="00D6762C" w:rsidRDefault="00B11567" w:rsidP="00B11567">
            <w:pPr>
              <w:autoSpaceDE w:val="0"/>
              <w:autoSpaceDN w:val="0"/>
              <w:adjustRightInd w:val="0"/>
              <w:spacing w:line="276" w:lineRule="auto"/>
              <w:jc w:val="both"/>
              <w:rPr>
                <w:rFonts w:ascii="Myriad Pro" w:eastAsia="Malgun Gothic" w:hAnsi="Myriad Pro" w:cs="Arial"/>
                <w:sz w:val="20"/>
              </w:rPr>
            </w:pPr>
            <w:r w:rsidRPr="00D6762C">
              <w:rPr>
                <w:rFonts w:ascii="Myriad Pro" w:hAnsi="Myriad Pro" w:cs="Arial"/>
                <w:sz w:val="20"/>
              </w:rPr>
              <w:t xml:space="preserve">Kryterium będzie weryfikowane na etapie KOP, na dzień podpisania umowy oraz w przypadku zmiany Partnera (jeśli dotyczy). </w:t>
            </w:r>
          </w:p>
          <w:p w:rsidR="00B11567" w:rsidRPr="00D6762C" w:rsidRDefault="00B11567" w:rsidP="00B11567">
            <w:pPr>
              <w:spacing w:before="40" w:line="276" w:lineRule="auto"/>
              <w:ind w:left="36"/>
              <w:contextualSpacing/>
              <w:jc w:val="both"/>
              <w:rPr>
                <w:rFonts w:ascii="Myriad Pro" w:eastAsia="Malgun Gothic" w:hAnsi="Myriad Pro" w:cs="Arial"/>
                <w:sz w:val="20"/>
              </w:rPr>
            </w:pPr>
            <w:r w:rsidRPr="00D6762C">
              <w:rPr>
                <w:rFonts w:ascii="Myriad Pro" w:eastAsia="Malgun Gothic" w:hAnsi="Myriad Pro" w:cs="Arial"/>
                <w:sz w:val="20"/>
              </w:rPr>
              <w:t>Ocena spełniania kryterium polega na przypisaniu wartości logicznych „tak”, „nie”.</w:t>
            </w:r>
          </w:p>
        </w:tc>
      </w:tr>
      <w:tr w:rsidR="00B11567" w:rsidRPr="00D6762C" w:rsidTr="00B11567">
        <w:trPr>
          <w:jc w:val="center"/>
        </w:trPr>
        <w:tc>
          <w:tcPr>
            <w:tcW w:w="539" w:type="dxa"/>
          </w:tcPr>
          <w:p w:rsidR="00B11567" w:rsidRPr="00D6762C" w:rsidRDefault="00B11567" w:rsidP="00912095">
            <w:pPr>
              <w:pStyle w:val="Akapitzlist"/>
              <w:numPr>
                <w:ilvl w:val="0"/>
                <w:numId w:val="140"/>
              </w:numPr>
              <w:spacing w:before="40" w:after="40" w:line="276" w:lineRule="auto"/>
              <w:ind w:left="0" w:firstLine="0"/>
              <w:contextualSpacing w:val="0"/>
              <w:rPr>
                <w:rFonts w:cs="Arial"/>
              </w:rPr>
            </w:pPr>
          </w:p>
        </w:tc>
        <w:tc>
          <w:tcPr>
            <w:tcW w:w="2524" w:type="dxa"/>
          </w:tcPr>
          <w:p w:rsidR="00B11567" w:rsidRPr="00D6762C" w:rsidRDefault="00B11567" w:rsidP="00B11567">
            <w:pPr>
              <w:spacing w:before="40" w:after="40" w:line="276" w:lineRule="auto"/>
              <w:rPr>
                <w:rFonts w:ascii="Myriad Pro" w:hAnsi="Myriad Pro" w:cs="Arial"/>
                <w:sz w:val="20"/>
              </w:rPr>
            </w:pPr>
            <w:r w:rsidRPr="00D6762C">
              <w:rPr>
                <w:rFonts w:ascii="Myriad Pro" w:hAnsi="Myriad Pro" w:cs="Arial"/>
                <w:sz w:val="20"/>
              </w:rPr>
              <w:t>Zgodność z zasadami horyzontalnymi</w:t>
            </w:r>
          </w:p>
        </w:tc>
        <w:tc>
          <w:tcPr>
            <w:tcW w:w="5101"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Projekt jest zgodny z:</w:t>
            </w:r>
          </w:p>
          <w:p w:rsidR="00B11567" w:rsidRPr="00D6762C" w:rsidRDefault="00B11567" w:rsidP="00912095">
            <w:pPr>
              <w:pStyle w:val="Akapitzlist"/>
              <w:numPr>
                <w:ilvl w:val="0"/>
                <w:numId w:val="141"/>
              </w:numPr>
              <w:spacing w:before="40" w:after="40" w:line="276" w:lineRule="auto"/>
              <w:ind w:left="315" w:hanging="284"/>
              <w:contextualSpacing w:val="0"/>
              <w:jc w:val="both"/>
              <w:rPr>
                <w:rFonts w:cs="Arial"/>
              </w:rPr>
            </w:pPr>
            <w:r w:rsidRPr="00D6762C">
              <w:rPr>
                <w:rFonts w:cs="Arial"/>
              </w:rPr>
              <w:t>zasadą rów</w:t>
            </w:r>
            <w:r>
              <w:rPr>
                <w:rFonts w:cs="Arial"/>
              </w:rPr>
              <w:t xml:space="preserve">ności szans kobiet i mężczyzn, w oparciu o </w:t>
            </w:r>
            <w:r w:rsidRPr="00D6762C">
              <w:rPr>
                <w:rFonts w:cs="Arial"/>
                <w:i/>
              </w:rPr>
              <w:t>standard minimum</w:t>
            </w:r>
            <w:r w:rsidRPr="00D6762C">
              <w:rPr>
                <w:rFonts w:cs="Arial"/>
              </w:rPr>
              <w:t>,</w:t>
            </w:r>
          </w:p>
          <w:p w:rsidR="00B11567" w:rsidRPr="00D6762C" w:rsidRDefault="00B11567" w:rsidP="00912095">
            <w:pPr>
              <w:pStyle w:val="Akapitzlist"/>
              <w:numPr>
                <w:ilvl w:val="0"/>
                <w:numId w:val="141"/>
              </w:numPr>
              <w:spacing w:before="40" w:after="40" w:line="276" w:lineRule="auto"/>
              <w:ind w:left="315" w:hanging="284"/>
              <w:contextualSpacing w:val="0"/>
              <w:jc w:val="both"/>
              <w:rPr>
                <w:rFonts w:cs="Arial"/>
              </w:rPr>
            </w:pPr>
            <w:r w:rsidRPr="00D6762C">
              <w:rPr>
                <w:rFonts w:cs="Arial"/>
              </w:rPr>
              <w:t xml:space="preserve">właściwymi politykami i zasadami wspólnotowymi: </w:t>
            </w:r>
          </w:p>
          <w:p w:rsidR="00B11567" w:rsidRPr="00D6762C" w:rsidRDefault="00B11567" w:rsidP="00912095">
            <w:pPr>
              <w:pStyle w:val="Akapitzlist"/>
              <w:numPr>
                <w:ilvl w:val="0"/>
                <w:numId w:val="40"/>
              </w:numPr>
              <w:autoSpaceDE w:val="0"/>
              <w:autoSpaceDN w:val="0"/>
              <w:adjustRightInd w:val="0"/>
              <w:jc w:val="both"/>
              <w:rPr>
                <w:rFonts w:eastAsia="MyriadPro-Regular" w:cs="Arial"/>
              </w:rPr>
            </w:pPr>
            <w:r w:rsidRPr="00D6762C">
              <w:rPr>
                <w:rFonts w:eastAsia="MyriadPro-Regular" w:cs="Arial"/>
              </w:rPr>
              <w:t>zrównoważonego rozwoju,</w:t>
            </w:r>
          </w:p>
          <w:p w:rsidR="00B11567" w:rsidRPr="00D6762C" w:rsidRDefault="00B11567" w:rsidP="00912095">
            <w:pPr>
              <w:pStyle w:val="Akapitzlist"/>
              <w:numPr>
                <w:ilvl w:val="0"/>
                <w:numId w:val="40"/>
              </w:numPr>
              <w:autoSpaceDE w:val="0"/>
              <w:autoSpaceDN w:val="0"/>
              <w:adjustRightInd w:val="0"/>
              <w:jc w:val="both"/>
              <w:rPr>
                <w:rFonts w:eastAsia="MyriadPro-Regular" w:cs="Arial"/>
              </w:rPr>
            </w:pPr>
            <w:r w:rsidRPr="00D6762C">
              <w:rPr>
                <w:rFonts w:eastAsia="MyriadPro-Regular" w:cs="Arial"/>
              </w:rPr>
              <w:lastRenderedPageBreak/>
              <w:t>promowania i realizacji zasady równości szans i niedyskryminacji, w tym. m. in. koniecznością stosowania zasady uniwersalnego projektowania.</w:t>
            </w:r>
          </w:p>
          <w:p w:rsidR="00B11567" w:rsidRPr="00D6762C"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lastRenderedPageBreak/>
              <w:t>Spełnienie kryterium jest konieczne do przyznania dofinansowania.</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Projekty niespełniające kryterium są odrzucane.</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Ocena spełniania kryterium polega na przypisaniu wartości logicznych „tak”, „nie”.</w:t>
            </w:r>
          </w:p>
        </w:tc>
      </w:tr>
    </w:tbl>
    <w:p w:rsidR="00B11567" w:rsidRPr="00D6762C" w:rsidRDefault="00B11567" w:rsidP="00B11567">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B11567" w:rsidRPr="00D6762C" w:rsidTr="00B11567">
        <w:trPr>
          <w:jc w:val="center"/>
        </w:trPr>
        <w:tc>
          <w:tcPr>
            <w:tcW w:w="14175" w:type="dxa"/>
            <w:gridSpan w:val="4"/>
            <w:shd w:val="clear" w:color="auto" w:fill="D9D9D9" w:themeFill="background1" w:themeFillShade="D9"/>
          </w:tcPr>
          <w:p w:rsidR="00B11567" w:rsidRPr="00D6762C" w:rsidRDefault="00B11567" w:rsidP="00B11567">
            <w:pPr>
              <w:spacing w:before="40" w:after="40" w:line="240" w:lineRule="auto"/>
              <w:jc w:val="center"/>
              <w:rPr>
                <w:rFonts w:ascii="Myriad Pro" w:hAnsi="Myriad Pro" w:cs="Arial"/>
                <w:sz w:val="20"/>
              </w:rPr>
            </w:pPr>
            <w:r w:rsidRPr="00D6762C">
              <w:rPr>
                <w:rFonts w:ascii="Myriad Pro" w:hAnsi="Myriad Pro" w:cs="Arial"/>
                <w:b/>
                <w:sz w:val="20"/>
              </w:rPr>
              <w:t>Kryteria wykonalności</w:t>
            </w:r>
          </w:p>
        </w:tc>
      </w:tr>
      <w:tr w:rsidR="00B11567" w:rsidRPr="00D6762C" w:rsidTr="00B11567">
        <w:trPr>
          <w:jc w:val="center"/>
        </w:trPr>
        <w:tc>
          <w:tcPr>
            <w:tcW w:w="512" w:type="dxa"/>
          </w:tcPr>
          <w:p w:rsidR="00B11567" w:rsidRPr="00D6762C" w:rsidRDefault="00B11567" w:rsidP="00B11567">
            <w:pPr>
              <w:spacing w:before="40" w:after="40" w:line="240" w:lineRule="auto"/>
              <w:ind w:left="-22"/>
              <w:rPr>
                <w:rFonts w:ascii="Myriad Pro" w:hAnsi="Myriad Pro" w:cs="Arial"/>
                <w:sz w:val="20"/>
              </w:rPr>
            </w:pPr>
            <w:r w:rsidRPr="00D6762C">
              <w:rPr>
                <w:rFonts w:ascii="Myriad Pro" w:hAnsi="Myriad Pro" w:cs="Arial"/>
                <w:sz w:val="20"/>
              </w:rPr>
              <w:t>L.p.</w:t>
            </w:r>
          </w:p>
        </w:tc>
        <w:tc>
          <w:tcPr>
            <w:tcW w:w="2126" w:type="dxa"/>
          </w:tcPr>
          <w:p w:rsidR="00B11567" w:rsidRPr="00D6762C" w:rsidRDefault="00B11567" w:rsidP="00B11567">
            <w:pPr>
              <w:spacing w:before="40" w:after="40" w:line="240" w:lineRule="auto"/>
              <w:jc w:val="center"/>
              <w:rPr>
                <w:rFonts w:ascii="Myriad Pro" w:hAnsi="Myriad Pro" w:cs="Arial"/>
                <w:sz w:val="20"/>
              </w:rPr>
            </w:pPr>
            <w:r w:rsidRPr="00D6762C">
              <w:rPr>
                <w:rFonts w:ascii="Myriad Pro" w:hAnsi="Myriad Pro" w:cs="Arial"/>
                <w:sz w:val="20"/>
              </w:rPr>
              <w:t>Nazwa kryterium</w:t>
            </w:r>
          </w:p>
        </w:tc>
        <w:tc>
          <w:tcPr>
            <w:tcW w:w="6804" w:type="dxa"/>
          </w:tcPr>
          <w:p w:rsidR="00B11567" w:rsidRPr="00D6762C" w:rsidRDefault="00B11567" w:rsidP="00B11567">
            <w:pPr>
              <w:spacing w:before="40" w:after="40" w:line="240" w:lineRule="auto"/>
              <w:jc w:val="center"/>
              <w:rPr>
                <w:rFonts w:ascii="Myriad Pro" w:hAnsi="Myriad Pro" w:cs="Arial"/>
                <w:sz w:val="20"/>
              </w:rPr>
            </w:pPr>
            <w:r w:rsidRPr="00D6762C">
              <w:rPr>
                <w:rFonts w:ascii="Myriad Pro" w:hAnsi="Myriad Pro" w:cs="Arial"/>
                <w:sz w:val="20"/>
              </w:rPr>
              <w:t>Definicja kryterium</w:t>
            </w:r>
          </w:p>
        </w:tc>
        <w:tc>
          <w:tcPr>
            <w:tcW w:w="4733" w:type="dxa"/>
          </w:tcPr>
          <w:p w:rsidR="00B11567" w:rsidRPr="00D6762C" w:rsidRDefault="00B11567" w:rsidP="00B11567">
            <w:pPr>
              <w:spacing w:before="40" w:after="40" w:line="240" w:lineRule="auto"/>
              <w:jc w:val="center"/>
              <w:rPr>
                <w:rFonts w:ascii="Myriad Pro" w:hAnsi="Myriad Pro" w:cs="Arial"/>
                <w:sz w:val="20"/>
              </w:rPr>
            </w:pPr>
            <w:r w:rsidRPr="00D6762C">
              <w:rPr>
                <w:rFonts w:ascii="Myriad Pro" w:hAnsi="Myriad Pro" w:cs="Arial"/>
                <w:sz w:val="20"/>
              </w:rPr>
              <w:t>Opis znaczenia kryterium</w:t>
            </w:r>
          </w:p>
        </w:tc>
      </w:tr>
      <w:tr w:rsidR="00B11567" w:rsidRPr="00D6762C" w:rsidTr="00B11567">
        <w:trPr>
          <w:jc w:val="center"/>
        </w:trPr>
        <w:tc>
          <w:tcPr>
            <w:tcW w:w="512" w:type="dxa"/>
          </w:tcPr>
          <w:p w:rsidR="00B11567" w:rsidRPr="00D6762C" w:rsidRDefault="00B11567" w:rsidP="00B11567">
            <w:pPr>
              <w:spacing w:before="40" w:after="40" w:line="240" w:lineRule="auto"/>
              <w:jc w:val="center"/>
              <w:rPr>
                <w:rFonts w:ascii="Myriad Pro" w:hAnsi="Myriad Pro" w:cs="Arial"/>
                <w:sz w:val="20"/>
              </w:rPr>
            </w:pPr>
            <w:r w:rsidRPr="00D6762C">
              <w:rPr>
                <w:rFonts w:ascii="Myriad Pro" w:hAnsi="Myriad Pro" w:cs="Arial"/>
                <w:sz w:val="20"/>
              </w:rPr>
              <w:t>1</w:t>
            </w:r>
          </w:p>
        </w:tc>
        <w:tc>
          <w:tcPr>
            <w:tcW w:w="2126" w:type="dxa"/>
          </w:tcPr>
          <w:p w:rsidR="00B11567" w:rsidRPr="00D6762C" w:rsidRDefault="00B11567" w:rsidP="00B11567">
            <w:pPr>
              <w:spacing w:before="40" w:after="40" w:line="240" w:lineRule="auto"/>
              <w:jc w:val="center"/>
              <w:rPr>
                <w:rFonts w:ascii="Myriad Pro" w:hAnsi="Myriad Pro" w:cs="Arial"/>
                <w:sz w:val="20"/>
              </w:rPr>
            </w:pPr>
            <w:r w:rsidRPr="00D6762C">
              <w:rPr>
                <w:rFonts w:ascii="Myriad Pro" w:hAnsi="Myriad Pro" w:cs="Arial"/>
                <w:sz w:val="20"/>
              </w:rPr>
              <w:t>2</w:t>
            </w:r>
          </w:p>
        </w:tc>
        <w:tc>
          <w:tcPr>
            <w:tcW w:w="6804" w:type="dxa"/>
          </w:tcPr>
          <w:p w:rsidR="00B11567" w:rsidRPr="00D6762C" w:rsidRDefault="00B11567" w:rsidP="00B11567">
            <w:pPr>
              <w:spacing w:before="40" w:after="40" w:line="240" w:lineRule="auto"/>
              <w:jc w:val="center"/>
              <w:rPr>
                <w:rFonts w:ascii="Myriad Pro" w:hAnsi="Myriad Pro" w:cs="Arial"/>
                <w:sz w:val="20"/>
              </w:rPr>
            </w:pPr>
            <w:r w:rsidRPr="00D6762C">
              <w:rPr>
                <w:rFonts w:ascii="Myriad Pro" w:hAnsi="Myriad Pro" w:cs="Arial"/>
                <w:sz w:val="20"/>
              </w:rPr>
              <w:t>3</w:t>
            </w:r>
          </w:p>
        </w:tc>
        <w:tc>
          <w:tcPr>
            <w:tcW w:w="4733" w:type="dxa"/>
          </w:tcPr>
          <w:p w:rsidR="00B11567" w:rsidRPr="00D6762C" w:rsidRDefault="00B11567" w:rsidP="00B11567">
            <w:pPr>
              <w:spacing w:before="40" w:after="40" w:line="240" w:lineRule="auto"/>
              <w:jc w:val="center"/>
              <w:rPr>
                <w:rFonts w:ascii="Myriad Pro" w:hAnsi="Myriad Pro" w:cs="Arial"/>
                <w:sz w:val="20"/>
              </w:rPr>
            </w:pPr>
            <w:r w:rsidRPr="00D6762C">
              <w:rPr>
                <w:rFonts w:ascii="Myriad Pro" w:hAnsi="Myriad Pro" w:cs="Arial"/>
                <w:sz w:val="20"/>
              </w:rPr>
              <w:t>4</w:t>
            </w:r>
          </w:p>
        </w:tc>
      </w:tr>
      <w:tr w:rsidR="00B11567" w:rsidRPr="00D6762C" w:rsidTr="00B11567">
        <w:trPr>
          <w:jc w:val="center"/>
        </w:trPr>
        <w:tc>
          <w:tcPr>
            <w:tcW w:w="512" w:type="dxa"/>
          </w:tcPr>
          <w:p w:rsidR="00B11567" w:rsidRPr="00D6762C" w:rsidRDefault="00B11567" w:rsidP="00912095">
            <w:pPr>
              <w:pStyle w:val="Akapitzlist"/>
              <w:numPr>
                <w:ilvl w:val="0"/>
                <w:numId w:val="142"/>
              </w:numPr>
              <w:spacing w:before="40" w:after="40" w:line="240" w:lineRule="auto"/>
              <w:ind w:left="0" w:firstLine="0"/>
              <w:contextualSpacing w:val="0"/>
              <w:rPr>
                <w:rFonts w:cs="Arial"/>
              </w:rPr>
            </w:pPr>
          </w:p>
        </w:tc>
        <w:tc>
          <w:tcPr>
            <w:tcW w:w="2126" w:type="dxa"/>
            <w:shd w:val="clear" w:color="auto" w:fill="auto"/>
          </w:tcPr>
          <w:p w:rsidR="00B11567" w:rsidRPr="00D6762C" w:rsidRDefault="00B11567" w:rsidP="00B11567">
            <w:pPr>
              <w:spacing w:before="40" w:after="40" w:line="240" w:lineRule="auto"/>
              <w:rPr>
                <w:rFonts w:ascii="Myriad Pro" w:hAnsi="Myriad Pro" w:cs="Arial"/>
                <w:sz w:val="20"/>
              </w:rPr>
            </w:pPr>
            <w:r w:rsidRPr="00D6762C">
              <w:rPr>
                <w:rFonts w:ascii="Myriad Pro" w:hAnsi="Myriad Pro" w:cs="Arial"/>
                <w:sz w:val="20"/>
              </w:rPr>
              <w:t>Zgodność prawna</w:t>
            </w:r>
          </w:p>
        </w:tc>
        <w:tc>
          <w:tcPr>
            <w:tcW w:w="6804" w:type="dxa"/>
          </w:tcPr>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hAnsi="Myriad Pro" w:cs="Arial"/>
                <w:sz w:val="20"/>
              </w:rPr>
              <w:t xml:space="preserve">Projekt jest zgodny z prawodawstwem wspólnotowym i krajowym, </w:t>
            </w:r>
            <w:r w:rsidRPr="00D6762C">
              <w:rPr>
                <w:rFonts w:ascii="Myriad Pro" w:hAnsi="Myriad Pro" w:cs="Arial"/>
                <w:sz w:val="20"/>
              </w:rPr>
              <w:br/>
              <w:t>w tym przepisami ustawy</w:t>
            </w:r>
            <w:r w:rsidRPr="00D6762C">
              <w:rPr>
                <w:rFonts w:ascii="Myriad Pro" w:hAnsi="Myriad Pro" w:cs="Arial"/>
                <w:i/>
                <w:sz w:val="20"/>
              </w:rPr>
              <w:t xml:space="preserve"> </w:t>
            </w:r>
            <w:r w:rsidRPr="00D6762C">
              <w:rPr>
                <w:rFonts w:ascii="Myriad Pro" w:hAnsi="Myriad Pro" w:cs="Arial"/>
                <w:sz w:val="20"/>
              </w:rPr>
              <w:t xml:space="preserve">z dnia 29 stycznia 2004 r. </w:t>
            </w:r>
            <w:r w:rsidRPr="00D6762C">
              <w:rPr>
                <w:rFonts w:ascii="Myriad Pro" w:hAnsi="Myriad Pro" w:cs="Arial"/>
                <w:i/>
                <w:sz w:val="20"/>
              </w:rPr>
              <w:t>Prawo zamówień publicznych</w:t>
            </w:r>
            <w:r w:rsidRPr="00D6762C">
              <w:rPr>
                <w:rFonts w:ascii="Myriad Pro" w:hAnsi="Myriad Pro" w:cs="Arial"/>
                <w:sz w:val="20"/>
              </w:rPr>
              <w:t>.</w:t>
            </w:r>
            <w:r w:rsidRPr="00D6762C">
              <w:rPr>
                <w:rFonts w:ascii="Myriad Pro" w:eastAsia="MyriadPro-Regular" w:hAnsi="Myriad Pro" w:cs="Arial"/>
                <w:sz w:val="20"/>
              </w:rPr>
              <w:t xml:space="preserve"> </w:t>
            </w:r>
          </w:p>
          <w:p w:rsidR="00B11567" w:rsidRPr="005C7F8F"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t>Projekt spełnia wymogi utworzenia partnerstwa zgodnie z art. 33 ust. 2-4a ustawy z dnia 11 lipca 2014 r. o zasadach realiza</w:t>
            </w:r>
            <w:r>
              <w:rPr>
                <w:rFonts w:ascii="Myriad Pro" w:eastAsia="MyriadPro-Regular" w:hAnsi="Myriad Pro" w:cs="Arial"/>
                <w:sz w:val="20"/>
              </w:rPr>
              <w:t xml:space="preserve">cji programów </w:t>
            </w:r>
            <w:r w:rsidRPr="00D6762C">
              <w:rPr>
                <w:rFonts w:ascii="Myriad Pro" w:eastAsia="MyriadPro-Regular" w:hAnsi="Myriad Pro" w:cs="Arial"/>
                <w:sz w:val="20"/>
              </w:rPr>
              <w:t>w zakresie polityki spójności finansowanych w perspektywie finansowej 2014-2020 (jeśli dotyczy).</w:t>
            </w:r>
          </w:p>
        </w:tc>
        <w:tc>
          <w:tcPr>
            <w:tcW w:w="4733" w:type="dxa"/>
          </w:tcPr>
          <w:p w:rsidR="00B11567" w:rsidRPr="00D6762C" w:rsidRDefault="00B11567" w:rsidP="00B11567">
            <w:pPr>
              <w:spacing w:before="40" w:after="40" w:line="240" w:lineRule="auto"/>
              <w:ind w:left="34"/>
              <w:contextualSpacing/>
              <w:jc w:val="both"/>
              <w:rPr>
                <w:rFonts w:ascii="Myriad Pro" w:hAnsi="Myriad Pro" w:cs="Arial"/>
                <w:sz w:val="20"/>
              </w:rPr>
            </w:pPr>
            <w:r w:rsidRPr="00D6762C">
              <w:rPr>
                <w:rFonts w:ascii="Myriad Pro" w:hAnsi="Myriad Pro" w:cs="Arial"/>
                <w:sz w:val="20"/>
              </w:rPr>
              <w:t>Spełnienie kryterium jest konieczne do przyznania dofinansowania.</w:t>
            </w:r>
          </w:p>
          <w:p w:rsidR="00B11567" w:rsidRPr="00D6762C" w:rsidRDefault="00B11567" w:rsidP="00B11567">
            <w:pPr>
              <w:spacing w:before="40" w:after="40" w:line="240" w:lineRule="auto"/>
              <w:ind w:left="34"/>
              <w:contextualSpacing/>
              <w:jc w:val="both"/>
              <w:rPr>
                <w:rFonts w:ascii="Myriad Pro" w:hAnsi="Myriad Pro" w:cs="Arial"/>
                <w:sz w:val="20"/>
              </w:rPr>
            </w:pPr>
            <w:r w:rsidRPr="00D6762C">
              <w:rPr>
                <w:rFonts w:ascii="Myriad Pro" w:hAnsi="Myriad Pro" w:cs="Arial"/>
                <w:sz w:val="20"/>
              </w:rPr>
              <w:t>Projekty niespełniające kryterium są odrzucane.</w:t>
            </w:r>
          </w:p>
          <w:p w:rsidR="00B11567" w:rsidRPr="00D6762C" w:rsidRDefault="00B11567" w:rsidP="00B11567">
            <w:pPr>
              <w:spacing w:before="40" w:after="40" w:line="240" w:lineRule="auto"/>
              <w:ind w:left="34"/>
              <w:contextualSpacing/>
              <w:jc w:val="both"/>
              <w:rPr>
                <w:rFonts w:ascii="Myriad Pro" w:hAnsi="Myriad Pro" w:cs="Arial"/>
                <w:sz w:val="20"/>
              </w:rPr>
            </w:pPr>
            <w:r w:rsidRPr="00D6762C">
              <w:rPr>
                <w:rFonts w:ascii="Myriad Pro" w:hAnsi="Myriad Pro" w:cs="Arial"/>
                <w:sz w:val="20"/>
              </w:rPr>
              <w:t>Ocena spełniania kryterium polega na przypisaniu wartości logicznych „tak”, „nie”.</w:t>
            </w:r>
          </w:p>
        </w:tc>
      </w:tr>
      <w:tr w:rsidR="00B11567" w:rsidRPr="00D6762C" w:rsidTr="00B11567">
        <w:trPr>
          <w:jc w:val="center"/>
        </w:trPr>
        <w:tc>
          <w:tcPr>
            <w:tcW w:w="512" w:type="dxa"/>
          </w:tcPr>
          <w:p w:rsidR="00B11567" w:rsidRPr="00D6762C" w:rsidRDefault="00B11567" w:rsidP="00912095">
            <w:pPr>
              <w:pStyle w:val="Akapitzlist"/>
              <w:numPr>
                <w:ilvl w:val="0"/>
                <w:numId w:val="142"/>
              </w:numPr>
              <w:spacing w:after="0" w:line="240" w:lineRule="auto"/>
              <w:ind w:left="0" w:firstLine="0"/>
              <w:contextualSpacing w:val="0"/>
              <w:rPr>
                <w:rFonts w:cs="Arial"/>
              </w:rPr>
            </w:pPr>
          </w:p>
        </w:tc>
        <w:tc>
          <w:tcPr>
            <w:tcW w:w="2126" w:type="dxa"/>
            <w:shd w:val="clear" w:color="auto" w:fill="auto"/>
          </w:tcPr>
          <w:p w:rsidR="00B11567" w:rsidRPr="00D6762C" w:rsidRDefault="00B11567" w:rsidP="00B11567">
            <w:pPr>
              <w:autoSpaceDE w:val="0"/>
              <w:autoSpaceDN w:val="0"/>
              <w:adjustRightInd w:val="0"/>
              <w:spacing w:after="0"/>
              <w:rPr>
                <w:rFonts w:ascii="Myriad Pro" w:eastAsia="Malgun Gothic" w:hAnsi="Myriad Pro" w:cs="Arial"/>
                <w:sz w:val="20"/>
              </w:rPr>
            </w:pPr>
            <w:r w:rsidRPr="00D6762C">
              <w:rPr>
                <w:rFonts w:ascii="Myriad Pro" w:eastAsia="Malgun Gothic" w:hAnsi="Myriad Pro" w:cs="Arial"/>
                <w:sz w:val="20"/>
              </w:rPr>
              <w:t>Zgodność</w:t>
            </w:r>
          </w:p>
          <w:p w:rsidR="00B11567" w:rsidRPr="00D6762C" w:rsidRDefault="00B11567" w:rsidP="00B11567">
            <w:pPr>
              <w:autoSpaceDE w:val="0"/>
              <w:autoSpaceDN w:val="0"/>
              <w:adjustRightInd w:val="0"/>
              <w:spacing w:after="0"/>
              <w:rPr>
                <w:rFonts w:ascii="Myriad Pro" w:eastAsia="Malgun Gothic" w:hAnsi="Myriad Pro" w:cs="Arial"/>
                <w:sz w:val="20"/>
              </w:rPr>
            </w:pPr>
            <w:r w:rsidRPr="00D6762C">
              <w:rPr>
                <w:rFonts w:ascii="Myriad Pro" w:eastAsia="Malgun Gothic" w:hAnsi="Myriad Pro" w:cs="Arial"/>
                <w:sz w:val="20"/>
              </w:rPr>
              <w:t>z wymogami pomocy</w:t>
            </w:r>
          </w:p>
          <w:p w:rsidR="00B11567" w:rsidRPr="00D6762C" w:rsidRDefault="00B11567" w:rsidP="00B11567">
            <w:pPr>
              <w:spacing w:after="0" w:line="240" w:lineRule="auto"/>
              <w:rPr>
                <w:rFonts w:ascii="Myriad Pro" w:eastAsia="Malgun Gothic" w:hAnsi="Myriad Pro" w:cs="Arial"/>
                <w:sz w:val="20"/>
              </w:rPr>
            </w:pPr>
            <w:r w:rsidRPr="00D6762C">
              <w:rPr>
                <w:rFonts w:ascii="Myriad Pro" w:eastAsia="Malgun Gothic" w:hAnsi="Myriad Pro" w:cs="Arial"/>
                <w:sz w:val="20"/>
              </w:rPr>
              <w:t>publicznej</w:t>
            </w:r>
          </w:p>
        </w:tc>
        <w:tc>
          <w:tcPr>
            <w:tcW w:w="6804" w:type="dxa"/>
          </w:tcPr>
          <w:p w:rsidR="00B11567" w:rsidRPr="00D6762C" w:rsidRDefault="00B11567" w:rsidP="00B11567">
            <w:pPr>
              <w:spacing w:after="0" w:line="240" w:lineRule="auto"/>
              <w:jc w:val="both"/>
              <w:rPr>
                <w:rFonts w:ascii="Myriad Pro" w:eastAsia="Malgun Gothic" w:hAnsi="Myriad Pro" w:cs="Arial"/>
                <w:sz w:val="20"/>
              </w:rPr>
            </w:pPr>
            <w:r w:rsidRPr="00D6762C">
              <w:rPr>
                <w:rFonts w:ascii="Myriad Pro" w:eastAsia="Malgun Gothic" w:hAnsi="Myriad Pro" w:cs="Arial"/>
                <w:sz w:val="20"/>
              </w:rPr>
              <w:t xml:space="preserve">Projekt jest zgodny regułami pomocy publicznej i/lub pomocy </w:t>
            </w:r>
            <w:r w:rsidRPr="00D6762C">
              <w:rPr>
                <w:rFonts w:ascii="Myriad Pro" w:eastAsia="Malgun Gothic" w:hAnsi="Myriad Pro" w:cs="Arial"/>
                <w:i/>
                <w:sz w:val="20"/>
              </w:rPr>
              <w:t xml:space="preserve">de </w:t>
            </w:r>
            <w:proofErr w:type="spellStart"/>
            <w:r w:rsidRPr="00D6762C">
              <w:rPr>
                <w:rFonts w:ascii="Myriad Pro" w:eastAsia="Malgun Gothic" w:hAnsi="Myriad Pro" w:cs="Arial"/>
                <w:i/>
                <w:sz w:val="20"/>
              </w:rPr>
              <w:t>minimis</w:t>
            </w:r>
            <w:proofErr w:type="spellEnd"/>
            <w:r w:rsidRPr="00D6762C">
              <w:rPr>
                <w:rFonts w:ascii="Myriad Pro" w:eastAsia="Malgun Gothic" w:hAnsi="Myriad Pro" w:cs="Arial"/>
                <w:sz w:val="20"/>
              </w:rPr>
              <w:t>.</w:t>
            </w:r>
          </w:p>
        </w:tc>
        <w:tc>
          <w:tcPr>
            <w:tcW w:w="4733" w:type="dxa"/>
          </w:tcPr>
          <w:p w:rsidR="00B11567" w:rsidRPr="00D6762C" w:rsidRDefault="00B11567" w:rsidP="00B11567">
            <w:pPr>
              <w:spacing w:before="40" w:after="40"/>
              <w:jc w:val="both"/>
              <w:rPr>
                <w:rFonts w:ascii="Myriad Pro" w:hAnsi="Myriad Pro" w:cs="Arial"/>
                <w:sz w:val="20"/>
              </w:rPr>
            </w:pPr>
            <w:r w:rsidRPr="00D6762C">
              <w:rPr>
                <w:rFonts w:ascii="Myriad Pro" w:hAnsi="Myriad Pro" w:cs="Arial"/>
                <w:sz w:val="20"/>
              </w:rPr>
              <w:t>Jeżeli dotyczy: spełnienie kryterium jest konieczne do przyznania dofinansowania.</w:t>
            </w:r>
          </w:p>
          <w:p w:rsidR="00B11567" w:rsidRPr="00D6762C" w:rsidRDefault="00B11567" w:rsidP="00B11567">
            <w:pPr>
              <w:autoSpaceDE w:val="0"/>
              <w:autoSpaceDN w:val="0"/>
              <w:adjustRightInd w:val="0"/>
              <w:spacing w:after="0"/>
              <w:jc w:val="both"/>
              <w:rPr>
                <w:rFonts w:ascii="Myriad Pro" w:hAnsi="Myriad Pro" w:cs="Arial"/>
                <w:sz w:val="20"/>
              </w:rPr>
            </w:pPr>
            <w:r w:rsidRPr="00D6762C">
              <w:rPr>
                <w:rFonts w:ascii="Myriad Pro" w:hAnsi="Myriad Pro" w:cs="Arial"/>
                <w:sz w:val="20"/>
              </w:rPr>
              <w:t>Projekty niespełniające kryterium są odrzucane.</w:t>
            </w:r>
          </w:p>
          <w:p w:rsidR="00B11567" w:rsidRPr="00D6762C" w:rsidRDefault="00B11567" w:rsidP="00B11567">
            <w:pPr>
              <w:autoSpaceDE w:val="0"/>
              <w:autoSpaceDN w:val="0"/>
              <w:adjustRightInd w:val="0"/>
              <w:jc w:val="both"/>
              <w:rPr>
                <w:rFonts w:ascii="Myriad Pro" w:hAnsi="Myriad Pro" w:cs="Arial"/>
                <w:sz w:val="20"/>
              </w:rPr>
            </w:pPr>
            <w:r w:rsidRPr="00D6762C">
              <w:rPr>
                <w:rFonts w:ascii="Myriad Pro" w:hAnsi="Myriad Pro" w:cs="Arial"/>
                <w:sz w:val="20"/>
              </w:rPr>
              <w:t>Ocena spełniania kryterium polega na przypisaniu wartości logicznych „tak”, „nie”, „nie dotyczy”.</w:t>
            </w:r>
          </w:p>
        </w:tc>
      </w:tr>
      <w:tr w:rsidR="00B11567" w:rsidRPr="00D6762C" w:rsidTr="00B11567">
        <w:trPr>
          <w:jc w:val="center"/>
        </w:trPr>
        <w:tc>
          <w:tcPr>
            <w:tcW w:w="512" w:type="dxa"/>
          </w:tcPr>
          <w:p w:rsidR="00B11567" w:rsidRPr="00D6762C" w:rsidRDefault="00B11567" w:rsidP="00912095">
            <w:pPr>
              <w:pStyle w:val="Akapitzlist"/>
              <w:numPr>
                <w:ilvl w:val="0"/>
                <w:numId w:val="142"/>
              </w:numPr>
              <w:spacing w:after="0" w:line="240" w:lineRule="auto"/>
              <w:ind w:left="0" w:firstLine="0"/>
              <w:contextualSpacing w:val="0"/>
              <w:rPr>
                <w:rFonts w:cs="Arial"/>
              </w:rPr>
            </w:pPr>
          </w:p>
        </w:tc>
        <w:tc>
          <w:tcPr>
            <w:tcW w:w="2126" w:type="dxa"/>
            <w:shd w:val="clear" w:color="auto" w:fill="auto"/>
          </w:tcPr>
          <w:p w:rsidR="00B11567" w:rsidRPr="00D6762C" w:rsidRDefault="00B11567" w:rsidP="00B11567">
            <w:pPr>
              <w:spacing w:before="40" w:after="40" w:line="240" w:lineRule="auto"/>
              <w:rPr>
                <w:rFonts w:ascii="Myriad Pro" w:hAnsi="Myriad Pro" w:cs="Arial"/>
                <w:sz w:val="20"/>
              </w:rPr>
            </w:pPr>
            <w:r w:rsidRPr="00D6762C">
              <w:rPr>
                <w:rFonts w:ascii="Myriad Pro" w:hAnsi="Myriad Pro" w:cs="Arial"/>
                <w:sz w:val="20"/>
              </w:rPr>
              <w:t>Zdolność finansowa</w:t>
            </w:r>
          </w:p>
        </w:tc>
        <w:tc>
          <w:tcPr>
            <w:tcW w:w="6804" w:type="dxa"/>
          </w:tcPr>
          <w:p w:rsidR="00B11567" w:rsidRPr="00D6762C" w:rsidRDefault="00B11567" w:rsidP="00B11567">
            <w:pPr>
              <w:spacing w:before="40" w:after="40"/>
              <w:jc w:val="both"/>
              <w:rPr>
                <w:rFonts w:ascii="Myriad Pro" w:hAnsi="Myriad Pro" w:cs="Arial"/>
                <w:sz w:val="20"/>
              </w:rPr>
            </w:pPr>
            <w:r w:rsidRPr="00D6762C">
              <w:rPr>
                <w:rFonts w:ascii="Myriad Pro" w:hAnsi="Myriad Pro" w:cs="Arial"/>
                <w:sz w:val="20"/>
              </w:rPr>
              <w:t xml:space="preserve">Kondycja finansowa Beneficjenta na dzień złożenia wniosku o dofinansowanie gwarantuje osiągnięcie deklarowanych produktów lub rezultatów, zgodnie z deklarowanym planem finansowym i w terminie </w:t>
            </w:r>
            <w:r w:rsidRPr="00D6762C">
              <w:rPr>
                <w:rFonts w:ascii="Myriad Pro" w:hAnsi="Myriad Pro" w:cs="Arial"/>
                <w:sz w:val="20"/>
              </w:rPr>
              <w:lastRenderedPageBreak/>
              <w:t>określonym we wniosku o dofinansowanie.</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Beneficjent oraz Partner/</w:t>
            </w:r>
            <w:proofErr w:type="spellStart"/>
            <w:r w:rsidRPr="00D6762C">
              <w:rPr>
                <w:rFonts w:ascii="Myriad Pro" w:eastAsia="MyriadPro-Regular" w:hAnsi="Myriad Pro" w:cs="Arial"/>
                <w:sz w:val="20"/>
              </w:rPr>
              <w:t>rzy</w:t>
            </w:r>
            <w:proofErr w:type="spellEnd"/>
            <w:r w:rsidRPr="00D6762C">
              <w:rPr>
                <w:rFonts w:ascii="Myriad Pro" w:eastAsia="MyriadPro-Regular" w:hAnsi="Myriad Pro" w:cs="Arial"/>
                <w:sz w:val="20"/>
              </w:rPr>
              <w:t xml:space="preserve"> krajowi (o ile dotyczy), ponoszący wydatki</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 xml:space="preserve">w danym projekcie z EFS, posiadają </w:t>
            </w:r>
            <w:r w:rsidRPr="00D6762C">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D6762C">
              <w:rPr>
                <w:rFonts w:ascii="Myriad Pro" w:eastAsia="MyriadPro-Regular" w:hAnsi="Myriad Pro" w:cs="Arial"/>
                <w:sz w:val="20"/>
              </w:rPr>
              <w:t>równy lub wyższy od łącznych rocznych wydatków w danym projekcie z roku, w którym wydatki są najwyższe.</w:t>
            </w:r>
          </w:p>
          <w:p w:rsidR="00B11567" w:rsidRPr="00D6762C" w:rsidRDefault="00B11567" w:rsidP="00B11567">
            <w:pPr>
              <w:spacing w:before="40" w:after="0"/>
              <w:jc w:val="both"/>
              <w:rPr>
                <w:rFonts w:ascii="Myriad Pro" w:hAnsi="Myriad Pro" w:cs="Arial"/>
                <w:sz w:val="20"/>
              </w:rPr>
            </w:pPr>
            <w:r w:rsidRPr="00D6762C">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B11567" w:rsidRPr="00D6762C" w:rsidRDefault="00B11567" w:rsidP="00B11567">
            <w:pPr>
              <w:spacing w:before="40" w:after="40"/>
              <w:jc w:val="both"/>
              <w:rPr>
                <w:rFonts w:ascii="Myriad Pro" w:hAnsi="Myriad Pro" w:cs="Arial"/>
                <w:sz w:val="20"/>
              </w:rPr>
            </w:pPr>
            <w:r w:rsidRPr="00D6762C">
              <w:rPr>
                <w:rFonts w:ascii="Myriad Pro" w:hAnsi="Myriad Pro" w:cs="Arial"/>
                <w:sz w:val="20"/>
              </w:rPr>
              <w:lastRenderedPageBreak/>
              <w:t xml:space="preserve">Spełnienie kryterium jest konieczne do przyznania dofinansowania. </w:t>
            </w:r>
          </w:p>
          <w:p w:rsidR="00B11567" w:rsidRPr="00D6762C" w:rsidRDefault="00B11567" w:rsidP="00B11567">
            <w:pPr>
              <w:autoSpaceDE w:val="0"/>
              <w:autoSpaceDN w:val="0"/>
              <w:adjustRightInd w:val="0"/>
              <w:spacing w:after="0"/>
              <w:jc w:val="both"/>
              <w:rPr>
                <w:rFonts w:ascii="Myriad Pro" w:hAnsi="Myriad Pro" w:cs="Arial"/>
                <w:sz w:val="20"/>
              </w:rPr>
            </w:pPr>
            <w:r w:rsidRPr="00D6762C">
              <w:rPr>
                <w:rFonts w:ascii="Myriad Pro" w:hAnsi="Myriad Pro" w:cs="Arial"/>
                <w:sz w:val="20"/>
              </w:rPr>
              <w:t>Projekty niespełniające kryterium są odrzucane.</w:t>
            </w:r>
          </w:p>
          <w:p w:rsidR="00B11567" w:rsidRPr="00D6762C" w:rsidRDefault="00B11567" w:rsidP="00B11567">
            <w:pPr>
              <w:autoSpaceDE w:val="0"/>
              <w:autoSpaceDN w:val="0"/>
              <w:adjustRightInd w:val="0"/>
              <w:spacing w:after="0"/>
              <w:jc w:val="both"/>
              <w:rPr>
                <w:rFonts w:ascii="Myriad Pro" w:hAnsi="Myriad Pro" w:cs="Arial"/>
                <w:sz w:val="20"/>
              </w:rPr>
            </w:pPr>
            <w:r w:rsidRPr="00D6762C">
              <w:rPr>
                <w:rFonts w:ascii="Myriad Pro" w:hAnsi="Myriad Pro" w:cs="Arial"/>
                <w:sz w:val="20"/>
              </w:rPr>
              <w:lastRenderedPageBreak/>
              <w:t>Kryterium weryfikowane będzie na etapie KOP.</w:t>
            </w:r>
          </w:p>
          <w:p w:rsidR="00B11567" w:rsidRPr="00D6762C" w:rsidRDefault="00B11567" w:rsidP="00B11567">
            <w:pPr>
              <w:spacing w:before="40" w:after="40"/>
              <w:jc w:val="both"/>
              <w:rPr>
                <w:rFonts w:ascii="Myriad Pro" w:hAnsi="Myriad Pro" w:cs="Arial"/>
                <w:sz w:val="20"/>
              </w:rPr>
            </w:pPr>
            <w:r w:rsidRPr="00D6762C">
              <w:rPr>
                <w:rFonts w:ascii="Myriad Pro" w:hAnsi="Myriad Pro" w:cs="Arial"/>
                <w:sz w:val="20"/>
              </w:rPr>
              <w:t>Ocena spełniania kryterium polega na przypisaniu wartości logicznych „tak”, „nie”.</w:t>
            </w:r>
          </w:p>
        </w:tc>
      </w:tr>
    </w:tbl>
    <w:p w:rsidR="00B11567" w:rsidRPr="00D6762C" w:rsidRDefault="00B11567" w:rsidP="00B11567">
      <w:pPr>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B11567" w:rsidRPr="00D6762C" w:rsidTr="00B11567">
        <w:trPr>
          <w:trHeight w:val="336"/>
        </w:trPr>
        <w:tc>
          <w:tcPr>
            <w:tcW w:w="14220" w:type="dxa"/>
            <w:gridSpan w:val="4"/>
            <w:shd w:val="clear" w:color="auto" w:fill="BFBFBF" w:themeFill="background1" w:themeFillShade="BF"/>
            <w:vAlign w:val="center"/>
          </w:tcPr>
          <w:p w:rsidR="00B11567" w:rsidRPr="00D6762C" w:rsidRDefault="00B11567" w:rsidP="00B11567">
            <w:pPr>
              <w:spacing w:before="40" w:after="40" w:line="240" w:lineRule="auto"/>
              <w:contextualSpacing/>
              <w:jc w:val="center"/>
              <w:rPr>
                <w:rFonts w:ascii="Myriad Pro" w:hAnsi="Myriad Pro" w:cs="Arial"/>
                <w:b/>
                <w:sz w:val="20"/>
              </w:rPr>
            </w:pPr>
            <w:r w:rsidRPr="00D6762C">
              <w:rPr>
                <w:rFonts w:ascii="Myriad Pro" w:hAnsi="Myriad Pro" w:cs="Arial"/>
                <w:b/>
                <w:sz w:val="20"/>
              </w:rPr>
              <w:t>Kryteria jakości</w:t>
            </w:r>
          </w:p>
        </w:tc>
      </w:tr>
      <w:tr w:rsidR="00B11567" w:rsidRPr="00D6762C" w:rsidTr="00B11567">
        <w:trPr>
          <w:trHeight w:val="387"/>
        </w:trPr>
        <w:tc>
          <w:tcPr>
            <w:tcW w:w="536" w:type="dxa"/>
          </w:tcPr>
          <w:p w:rsidR="00B11567" w:rsidRPr="00D6762C" w:rsidRDefault="00B11567" w:rsidP="00B11567">
            <w:pPr>
              <w:spacing w:before="40" w:after="40" w:line="240" w:lineRule="auto"/>
              <w:ind w:left="-15"/>
              <w:contextualSpacing/>
              <w:jc w:val="center"/>
              <w:rPr>
                <w:rFonts w:ascii="Myriad Pro" w:hAnsi="Myriad Pro" w:cs="Arial"/>
                <w:sz w:val="20"/>
              </w:rPr>
            </w:pPr>
            <w:r w:rsidRPr="00D6762C">
              <w:rPr>
                <w:rFonts w:ascii="Myriad Pro" w:hAnsi="Myriad Pro" w:cs="Arial"/>
                <w:sz w:val="20"/>
              </w:rPr>
              <w:t>L.p.</w:t>
            </w:r>
          </w:p>
        </w:tc>
        <w:tc>
          <w:tcPr>
            <w:tcW w:w="2833" w:type="dxa"/>
            <w:vAlign w:val="center"/>
          </w:tcPr>
          <w:p w:rsidR="00B11567" w:rsidRPr="00D6762C" w:rsidRDefault="00B11567" w:rsidP="00B11567">
            <w:pPr>
              <w:spacing w:before="40" w:after="40" w:line="240" w:lineRule="auto"/>
              <w:contextualSpacing/>
              <w:jc w:val="center"/>
              <w:rPr>
                <w:rFonts w:ascii="Myriad Pro" w:hAnsi="Myriad Pro" w:cs="Arial"/>
                <w:sz w:val="20"/>
              </w:rPr>
            </w:pPr>
            <w:r w:rsidRPr="00D6762C">
              <w:rPr>
                <w:rFonts w:ascii="Myriad Pro" w:hAnsi="Myriad Pro" w:cs="Arial"/>
                <w:sz w:val="20"/>
              </w:rPr>
              <w:t>Nazwa kryterium</w:t>
            </w:r>
          </w:p>
        </w:tc>
        <w:tc>
          <w:tcPr>
            <w:tcW w:w="6095" w:type="dxa"/>
            <w:vAlign w:val="center"/>
          </w:tcPr>
          <w:p w:rsidR="00B11567" w:rsidRPr="00D6762C" w:rsidRDefault="00B11567" w:rsidP="00B11567">
            <w:pPr>
              <w:spacing w:before="40" w:after="40" w:line="240" w:lineRule="auto"/>
              <w:contextualSpacing/>
              <w:jc w:val="center"/>
              <w:rPr>
                <w:rFonts w:ascii="Myriad Pro" w:hAnsi="Myriad Pro" w:cs="Arial"/>
                <w:sz w:val="20"/>
              </w:rPr>
            </w:pPr>
            <w:r w:rsidRPr="00D6762C">
              <w:rPr>
                <w:rFonts w:ascii="Myriad Pro" w:hAnsi="Myriad Pro" w:cs="Arial"/>
                <w:sz w:val="20"/>
              </w:rPr>
              <w:t>Definicja kryterium</w:t>
            </w:r>
          </w:p>
        </w:tc>
        <w:tc>
          <w:tcPr>
            <w:tcW w:w="4756" w:type="dxa"/>
            <w:vAlign w:val="center"/>
          </w:tcPr>
          <w:p w:rsidR="00B11567" w:rsidRPr="00D6762C" w:rsidRDefault="00B11567" w:rsidP="00B11567">
            <w:pPr>
              <w:spacing w:before="40" w:after="40" w:line="240" w:lineRule="auto"/>
              <w:contextualSpacing/>
              <w:jc w:val="center"/>
              <w:rPr>
                <w:rFonts w:ascii="Myriad Pro" w:hAnsi="Myriad Pro" w:cs="Arial"/>
                <w:sz w:val="20"/>
              </w:rPr>
            </w:pPr>
            <w:r w:rsidRPr="00D6762C">
              <w:rPr>
                <w:rFonts w:ascii="Myriad Pro" w:hAnsi="Myriad Pro" w:cs="Arial"/>
                <w:sz w:val="20"/>
              </w:rPr>
              <w:t>Opis znaczenia kryterium</w:t>
            </w:r>
          </w:p>
        </w:tc>
      </w:tr>
      <w:tr w:rsidR="00B11567" w:rsidRPr="00D6762C" w:rsidTr="00B11567">
        <w:tc>
          <w:tcPr>
            <w:tcW w:w="536" w:type="dxa"/>
          </w:tcPr>
          <w:p w:rsidR="00B11567" w:rsidRPr="00D6762C" w:rsidRDefault="00B11567" w:rsidP="00B11567">
            <w:pPr>
              <w:spacing w:before="40" w:after="40" w:line="240" w:lineRule="auto"/>
              <w:contextualSpacing/>
              <w:jc w:val="center"/>
              <w:rPr>
                <w:rFonts w:ascii="Myriad Pro" w:hAnsi="Myriad Pro" w:cs="Arial"/>
                <w:sz w:val="20"/>
              </w:rPr>
            </w:pPr>
            <w:r w:rsidRPr="00D6762C">
              <w:rPr>
                <w:rFonts w:ascii="Myriad Pro" w:hAnsi="Myriad Pro" w:cs="Arial"/>
                <w:sz w:val="20"/>
              </w:rPr>
              <w:t>1</w:t>
            </w:r>
          </w:p>
        </w:tc>
        <w:tc>
          <w:tcPr>
            <w:tcW w:w="2833" w:type="dxa"/>
            <w:vAlign w:val="center"/>
          </w:tcPr>
          <w:p w:rsidR="00B11567" w:rsidRPr="00D6762C" w:rsidRDefault="00B11567" w:rsidP="00B11567">
            <w:pPr>
              <w:spacing w:before="40" w:after="40" w:line="240" w:lineRule="auto"/>
              <w:contextualSpacing/>
              <w:jc w:val="center"/>
              <w:rPr>
                <w:rFonts w:ascii="Myriad Pro" w:hAnsi="Myriad Pro" w:cs="Arial"/>
                <w:sz w:val="20"/>
              </w:rPr>
            </w:pPr>
            <w:r w:rsidRPr="00D6762C">
              <w:rPr>
                <w:rFonts w:ascii="Myriad Pro" w:hAnsi="Myriad Pro" w:cs="Arial"/>
                <w:sz w:val="20"/>
              </w:rPr>
              <w:t>2</w:t>
            </w:r>
          </w:p>
        </w:tc>
        <w:tc>
          <w:tcPr>
            <w:tcW w:w="6095" w:type="dxa"/>
            <w:vAlign w:val="center"/>
          </w:tcPr>
          <w:p w:rsidR="00B11567" w:rsidRPr="00D6762C" w:rsidRDefault="00B11567" w:rsidP="00B11567">
            <w:pPr>
              <w:spacing w:before="40" w:after="40" w:line="240" w:lineRule="auto"/>
              <w:contextualSpacing/>
              <w:jc w:val="center"/>
              <w:rPr>
                <w:rFonts w:ascii="Myriad Pro" w:hAnsi="Myriad Pro" w:cs="Arial"/>
                <w:sz w:val="20"/>
              </w:rPr>
            </w:pPr>
            <w:r w:rsidRPr="00D6762C">
              <w:rPr>
                <w:rFonts w:ascii="Myriad Pro" w:hAnsi="Myriad Pro" w:cs="Arial"/>
                <w:sz w:val="20"/>
              </w:rPr>
              <w:t>3</w:t>
            </w:r>
          </w:p>
        </w:tc>
        <w:tc>
          <w:tcPr>
            <w:tcW w:w="4756" w:type="dxa"/>
            <w:vAlign w:val="center"/>
          </w:tcPr>
          <w:p w:rsidR="00B11567" w:rsidRPr="00D6762C" w:rsidRDefault="00B11567" w:rsidP="00B11567">
            <w:pPr>
              <w:spacing w:before="40" w:after="40" w:line="240" w:lineRule="auto"/>
              <w:contextualSpacing/>
              <w:jc w:val="center"/>
              <w:rPr>
                <w:rFonts w:ascii="Myriad Pro" w:hAnsi="Myriad Pro" w:cs="Arial"/>
                <w:sz w:val="20"/>
              </w:rPr>
            </w:pPr>
            <w:r w:rsidRPr="00D6762C">
              <w:rPr>
                <w:rFonts w:ascii="Myriad Pro" w:hAnsi="Myriad Pro" w:cs="Arial"/>
                <w:sz w:val="20"/>
              </w:rPr>
              <w:t>4</w:t>
            </w:r>
          </w:p>
        </w:tc>
      </w:tr>
      <w:tr w:rsidR="00B11567" w:rsidRPr="00D6762C" w:rsidTr="00B11567">
        <w:trPr>
          <w:trHeight w:val="411"/>
        </w:trPr>
        <w:tc>
          <w:tcPr>
            <w:tcW w:w="536" w:type="dxa"/>
          </w:tcPr>
          <w:p w:rsidR="00B11567" w:rsidRPr="00D6762C" w:rsidRDefault="00B11567" w:rsidP="00912095">
            <w:pPr>
              <w:pStyle w:val="Akapitzlist"/>
              <w:numPr>
                <w:ilvl w:val="0"/>
                <w:numId w:val="143"/>
              </w:numPr>
              <w:spacing w:before="40" w:after="0" w:line="240" w:lineRule="auto"/>
              <w:ind w:left="0" w:firstLine="0"/>
              <w:rPr>
                <w:rFonts w:cs="Arial"/>
              </w:rPr>
            </w:pPr>
          </w:p>
        </w:tc>
        <w:tc>
          <w:tcPr>
            <w:tcW w:w="2833" w:type="dxa"/>
            <w:shd w:val="clear" w:color="auto" w:fill="auto"/>
          </w:tcPr>
          <w:p w:rsidR="00B11567" w:rsidRPr="00D6762C" w:rsidRDefault="00B11567" w:rsidP="00B11567">
            <w:pPr>
              <w:spacing w:before="40" w:after="0" w:line="240" w:lineRule="auto"/>
              <w:contextualSpacing/>
              <w:rPr>
                <w:rFonts w:ascii="Myriad Pro" w:hAnsi="Myriad Pro" w:cs="Arial"/>
                <w:sz w:val="20"/>
              </w:rPr>
            </w:pPr>
            <w:r w:rsidRPr="00D6762C">
              <w:rPr>
                <w:rFonts w:ascii="Myriad Pro" w:hAnsi="Myriad Pro" w:cs="Arial"/>
                <w:sz w:val="20"/>
              </w:rPr>
              <w:t>Odpowiedniość/Adekwatność/Trafność</w:t>
            </w:r>
          </w:p>
        </w:tc>
        <w:tc>
          <w:tcPr>
            <w:tcW w:w="6095" w:type="dxa"/>
            <w:shd w:val="clear" w:color="auto" w:fill="auto"/>
          </w:tcPr>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Stopień, w jakim grupa docelowa, oferowane formy wsparcia, harmonogram realizacji zadań i budżetu oraz dobrane wskaźniki są spójne z analizą sytuacji problemowej zawartą we wniosku o dofinansowanie.</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Stopień, w jakim projekt zaspokaja potrzeby i niweluje bariery grupy docelowej, a także przyczynia się do osiągnięcia celów RPO WZ 2014-2020.</w:t>
            </w:r>
          </w:p>
          <w:p w:rsidR="00B11567" w:rsidRPr="00D6762C" w:rsidRDefault="00B11567" w:rsidP="00B11567">
            <w:pPr>
              <w:spacing w:before="40" w:line="240" w:lineRule="auto"/>
              <w:contextualSpacing/>
              <w:jc w:val="both"/>
              <w:rPr>
                <w:rFonts w:ascii="Myriad Pro" w:hAnsi="Myriad Pro" w:cs="Arial"/>
                <w:sz w:val="20"/>
              </w:rPr>
            </w:pPr>
            <w:r w:rsidRPr="00D6762C">
              <w:rPr>
                <w:rFonts w:ascii="Myriad Pro" w:eastAsia="MyriadPro-Regular" w:hAnsi="Myriad Pro" w:cs="Arial"/>
                <w:sz w:val="20"/>
              </w:rPr>
              <w:t>Projekt jest spójny i kompletny w zakresie ocenianego kryterium.</w:t>
            </w:r>
          </w:p>
        </w:tc>
        <w:tc>
          <w:tcPr>
            <w:tcW w:w="4756" w:type="dxa"/>
            <w:shd w:val="clear" w:color="auto" w:fill="auto"/>
          </w:tcPr>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 xml:space="preserve">Ocena spełniania kryterium dokonywana jest </w:t>
            </w:r>
            <w:r w:rsidRPr="00D6762C">
              <w:rPr>
                <w:rFonts w:ascii="Myriad Pro" w:eastAsia="MyriadPro-Regular" w:hAnsi="Myriad Pro" w:cs="Arial"/>
                <w:sz w:val="20"/>
              </w:rPr>
              <w:br/>
              <w:t>w ramach skali punktowej.</w:t>
            </w:r>
          </w:p>
          <w:p w:rsidR="00B11567" w:rsidRPr="00D6762C" w:rsidRDefault="00B11567" w:rsidP="00B11567">
            <w:pPr>
              <w:spacing w:before="40" w:after="0"/>
              <w:jc w:val="both"/>
              <w:rPr>
                <w:rFonts w:ascii="Myriad Pro" w:eastAsia="MyriadPro-Regular" w:hAnsi="Myriad Pro" w:cs="Arial"/>
                <w:sz w:val="20"/>
              </w:rPr>
            </w:pPr>
            <w:r w:rsidRPr="00D6762C">
              <w:rPr>
                <w:rFonts w:ascii="Myriad Pro" w:eastAsia="MyriadPro-Regular" w:hAnsi="Myriad Pro" w:cs="Arial"/>
                <w:sz w:val="20"/>
              </w:rPr>
              <w:t>Skala punktów: 0-40.</w:t>
            </w:r>
          </w:p>
          <w:p w:rsidR="00B11567" w:rsidRPr="000E1AEF" w:rsidRDefault="00B11567" w:rsidP="00B11567">
            <w:pPr>
              <w:spacing w:before="40" w:after="0"/>
              <w:jc w:val="both"/>
              <w:rPr>
                <w:rFonts w:ascii="Myriad Pro" w:eastAsia="MyriadPro-Regular" w:hAnsi="Myriad Pro" w:cs="Arial"/>
                <w:sz w:val="20"/>
              </w:rPr>
            </w:pPr>
            <w:r w:rsidRPr="00D6762C">
              <w:rPr>
                <w:rFonts w:ascii="Myriad Pro" w:eastAsia="MyriadPro-Regular" w:hAnsi="Myriad Pro" w:cs="Arial"/>
                <w:sz w:val="20"/>
              </w:rPr>
              <w:t>Kryterium zostanie spełnione, jeżeli podczas jego oceny zostaną przyznane minimum 24 punkty.</w:t>
            </w:r>
          </w:p>
        </w:tc>
      </w:tr>
      <w:tr w:rsidR="00B11567" w:rsidRPr="00D6762C" w:rsidTr="00B11567">
        <w:trPr>
          <w:trHeight w:val="83"/>
        </w:trPr>
        <w:tc>
          <w:tcPr>
            <w:tcW w:w="536" w:type="dxa"/>
          </w:tcPr>
          <w:p w:rsidR="00B11567" w:rsidRPr="00D6762C" w:rsidRDefault="00B11567" w:rsidP="00912095">
            <w:pPr>
              <w:pStyle w:val="Akapitzlist"/>
              <w:numPr>
                <w:ilvl w:val="0"/>
                <w:numId w:val="143"/>
              </w:numPr>
              <w:spacing w:before="40" w:after="0" w:line="240" w:lineRule="auto"/>
              <w:ind w:left="0" w:firstLine="0"/>
              <w:rPr>
                <w:rFonts w:cs="Arial"/>
              </w:rPr>
            </w:pPr>
          </w:p>
        </w:tc>
        <w:tc>
          <w:tcPr>
            <w:tcW w:w="2833" w:type="dxa"/>
            <w:shd w:val="clear" w:color="auto" w:fill="auto"/>
          </w:tcPr>
          <w:p w:rsidR="00B11567" w:rsidRPr="00D6762C" w:rsidRDefault="00B11567" w:rsidP="00B11567">
            <w:pPr>
              <w:autoSpaceDE w:val="0"/>
              <w:autoSpaceDN w:val="0"/>
              <w:adjustRightInd w:val="0"/>
              <w:rPr>
                <w:rFonts w:ascii="Myriad Pro" w:eastAsia="MyriadPro-Regular" w:hAnsi="Myriad Pro" w:cs="Arial"/>
                <w:sz w:val="20"/>
              </w:rPr>
            </w:pPr>
            <w:r w:rsidRPr="00D6762C">
              <w:rPr>
                <w:rFonts w:ascii="Myriad Pro" w:eastAsia="MyriadPro-Regular" w:hAnsi="Myriad Pro" w:cs="Arial"/>
                <w:sz w:val="20"/>
              </w:rPr>
              <w:t>Skuteczność/Efektywność</w:t>
            </w:r>
          </w:p>
        </w:tc>
        <w:tc>
          <w:tcPr>
            <w:tcW w:w="6095" w:type="dxa"/>
            <w:shd w:val="clear" w:color="auto" w:fill="auto"/>
          </w:tcPr>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Stopnień, w jakim projekt przyczyni się do rozwiązania/złagodzenia sytuacji problemowej wskazanej we wniosku o dofinansowanie.</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Stopień/poziom osią</w:t>
            </w:r>
            <w:r>
              <w:rPr>
                <w:rFonts w:ascii="Myriad Pro" w:eastAsia="MyriadPro-Regular" w:hAnsi="Myriad Pro" w:cs="Arial"/>
                <w:sz w:val="20"/>
              </w:rPr>
              <w:t xml:space="preserve">gnięcia zakładanych wskaźników </w:t>
            </w:r>
            <w:r w:rsidRPr="00D6762C">
              <w:rPr>
                <w:rFonts w:ascii="Myriad Pro" w:eastAsia="MyriadPro-Regular" w:hAnsi="Myriad Pro" w:cs="Arial"/>
                <w:sz w:val="20"/>
              </w:rPr>
              <w:t>w odniesieniu do zaplanowanych kosztów.</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Ocena relacji nakład/rezultat.</w:t>
            </w:r>
          </w:p>
          <w:p w:rsidR="00B11567" w:rsidRPr="00D6762C" w:rsidRDefault="00B11567" w:rsidP="00B11567">
            <w:pPr>
              <w:spacing w:before="40" w:after="0" w:line="240" w:lineRule="auto"/>
              <w:contextualSpacing/>
              <w:jc w:val="both"/>
              <w:rPr>
                <w:rFonts w:ascii="Myriad Pro" w:hAnsi="Myriad Pro" w:cs="Arial"/>
                <w:sz w:val="20"/>
              </w:rPr>
            </w:pPr>
            <w:r w:rsidRPr="00D6762C">
              <w:rPr>
                <w:rFonts w:ascii="Myriad Pro" w:eastAsia="MyriadPro-Regular" w:hAnsi="Myriad Pro" w:cs="Arial"/>
                <w:sz w:val="20"/>
              </w:rPr>
              <w:t>Projekt jest spójny i kompletny w zakresie ocenianego kryterium.</w:t>
            </w:r>
          </w:p>
        </w:tc>
        <w:tc>
          <w:tcPr>
            <w:tcW w:w="4756" w:type="dxa"/>
            <w:shd w:val="clear" w:color="auto" w:fill="auto"/>
          </w:tcPr>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 xml:space="preserve">Ocena spełniania kryterium dokonywana jest </w:t>
            </w:r>
            <w:r w:rsidRPr="00D6762C">
              <w:rPr>
                <w:rFonts w:ascii="Myriad Pro" w:eastAsia="MyriadPro-Regular" w:hAnsi="Myriad Pro" w:cs="Arial"/>
                <w:sz w:val="20"/>
              </w:rPr>
              <w:br/>
              <w:t>w ramach skali punktowej.</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Skala punktów: 0-30.</w:t>
            </w:r>
          </w:p>
          <w:p w:rsidR="00B11567" w:rsidRPr="000E1AEF" w:rsidRDefault="00B11567" w:rsidP="00B11567">
            <w:pPr>
              <w:spacing w:before="40" w:after="0"/>
              <w:jc w:val="both"/>
              <w:rPr>
                <w:rFonts w:ascii="Myriad Pro" w:eastAsia="MyriadPro-Regular" w:hAnsi="Myriad Pro" w:cs="Arial"/>
                <w:sz w:val="20"/>
              </w:rPr>
            </w:pPr>
            <w:r w:rsidRPr="00D6762C">
              <w:rPr>
                <w:rFonts w:ascii="Myriad Pro" w:eastAsia="MyriadPro-Regular" w:hAnsi="Myriad Pro" w:cs="Arial"/>
                <w:sz w:val="20"/>
              </w:rPr>
              <w:t>Kryterium zostanie spełnione, jeżeli podczas jego oceny zostanie przyznane minimum 18 punktów.</w:t>
            </w:r>
          </w:p>
        </w:tc>
      </w:tr>
      <w:tr w:rsidR="00B11567" w:rsidRPr="00D6762C" w:rsidTr="00B11567">
        <w:trPr>
          <w:trHeight w:val="971"/>
        </w:trPr>
        <w:tc>
          <w:tcPr>
            <w:tcW w:w="536" w:type="dxa"/>
          </w:tcPr>
          <w:p w:rsidR="00B11567" w:rsidRPr="00D6762C" w:rsidRDefault="00B11567" w:rsidP="00912095">
            <w:pPr>
              <w:pStyle w:val="Akapitzlist"/>
              <w:numPr>
                <w:ilvl w:val="0"/>
                <w:numId w:val="143"/>
              </w:numPr>
              <w:spacing w:before="40" w:after="0" w:line="240" w:lineRule="auto"/>
              <w:ind w:left="0" w:firstLine="0"/>
              <w:rPr>
                <w:rFonts w:cs="Arial"/>
              </w:rPr>
            </w:pPr>
          </w:p>
        </w:tc>
        <w:tc>
          <w:tcPr>
            <w:tcW w:w="2833" w:type="dxa"/>
            <w:shd w:val="clear" w:color="auto" w:fill="auto"/>
          </w:tcPr>
          <w:p w:rsidR="00B11567" w:rsidRPr="00D6762C" w:rsidRDefault="00B11567" w:rsidP="00B11567">
            <w:pPr>
              <w:spacing w:before="40" w:after="40" w:line="240" w:lineRule="auto"/>
              <w:contextualSpacing/>
              <w:rPr>
                <w:rFonts w:ascii="Myriad Pro" w:hAnsi="Myriad Pro" w:cs="Arial"/>
                <w:sz w:val="20"/>
              </w:rPr>
            </w:pPr>
            <w:r w:rsidRPr="00D6762C">
              <w:rPr>
                <w:rFonts w:ascii="Myriad Pro" w:hAnsi="Myriad Pro" w:cs="Arial"/>
                <w:sz w:val="20"/>
              </w:rPr>
              <w:t>Trwałość</w:t>
            </w:r>
          </w:p>
        </w:tc>
        <w:tc>
          <w:tcPr>
            <w:tcW w:w="6095" w:type="dxa"/>
            <w:shd w:val="clear" w:color="auto" w:fill="auto"/>
          </w:tcPr>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Ocena w jakim stopniu zaproponowane w projekcie instrumenty wsparcia oraz zaplanowane rezultaty przyczynią się do trwałej zmiany sytuacji grup docelowych.</w:t>
            </w:r>
          </w:p>
          <w:p w:rsidR="00B11567" w:rsidRPr="00D6762C" w:rsidRDefault="00B11567" w:rsidP="00B11567">
            <w:pPr>
              <w:spacing w:before="40" w:after="0" w:line="240" w:lineRule="auto"/>
              <w:contextualSpacing/>
              <w:jc w:val="both"/>
              <w:rPr>
                <w:rFonts w:ascii="Myriad Pro" w:hAnsi="Myriad Pro" w:cs="Arial"/>
                <w:sz w:val="20"/>
              </w:rPr>
            </w:pPr>
            <w:r w:rsidRPr="00D6762C">
              <w:rPr>
                <w:rFonts w:ascii="Myriad Pro" w:eastAsia="MyriadPro-Regular" w:hAnsi="Myriad Pro" w:cs="Arial"/>
                <w:sz w:val="20"/>
              </w:rPr>
              <w:t>Projekt jest spójny i kompletny w zakresie ocenianego kryterium.</w:t>
            </w:r>
          </w:p>
        </w:tc>
        <w:tc>
          <w:tcPr>
            <w:tcW w:w="4756" w:type="dxa"/>
            <w:shd w:val="clear" w:color="auto" w:fill="auto"/>
          </w:tcPr>
          <w:p w:rsidR="00B11567" w:rsidRPr="00D6762C" w:rsidRDefault="00B11567" w:rsidP="00B11567">
            <w:pPr>
              <w:spacing w:before="40" w:after="0" w:line="240" w:lineRule="auto"/>
              <w:contextualSpacing/>
              <w:jc w:val="both"/>
              <w:rPr>
                <w:rFonts w:ascii="Myriad Pro" w:hAnsi="Myriad Pro" w:cs="Arial"/>
                <w:sz w:val="20"/>
              </w:rPr>
            </w:pPr>
            <w:r w:rsidRPr="00D6762C">
              <w:rPr>
                <w:rFonts w:ascii="Myriad Pro" w:hAnsi="Myriad Pro" w:cs="Arial"/>
                <w:sz w:val="20"/>
              </w:rPr>
              <w:t xml:space="preserve">Ocena spełniania kryterium dokonywana jest </w:t>
            </w:r>
            <w:r w:rsidRPr="00D6762C">
              <w:rPr>
                <w:rFonts w:ascii="Myriad Pro" w:hAnsi="Myriad Pro" w:cs="Arial"/>
                <w:sz w:val="20"/>
              </w:rPr>
              <w:br/>
              <w:t>w ramach skali punktowej.</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 xml:space="preserve">Skala punktów 0-10 </w:t>
            </w:r>
          </w:p>
          <w:p w:rsidR="00B11567" w:rsidRPr="00A83DA0" w:rsidRDefault="00B11567" w:rsidP="00B11567">
            <w:pPr>
              <w:spacing w:before="40" w:after="0"/>
              <w:jc w:val="both"/>
              <w:rPr>
                <w:rFonts w:ascii="Myriad Pro" w:eastAsia="MyriadPro-Regular" w:hAnsi="Myriad Pro" w:cs="Arial"/>
                <w:sz w:val="20"/>
              </w:rPr>
            </w:pPr>
            <w:r w:rsidRPr="00D6762C">
              <w:rPr>
                <w:rFonts w:ascii="Myriad Pro" w:eastAsia="MyriadPro-Regular" w:hAnsi="Myriad Pro" w:cs="Arial"/>
                <w:sz w:val="20"/>
              </w:rPr>
              <w:t>Kryterium zostanie spełnione, jeżeli podczas jego oceny zostanie przyznane minimum 6 punktów.</w:t>
            </w:r>
          </w:p>
        </w:tc>
      </w:tr>
      <w:tr w:rsidR="00B11567" w:rsidRPr="00D6762C" w:rsidTr="00B11567">
        <w:trPr>
          <w:trHeight w:val="971"/>
        </w:trPr>
        <w:tc>
          <w:tcPr>
            <w:tcW w:w="536" w:type="dxa"/>
          </w:tcPr>
          <w:p w:rsidR="00B11567" w:rsidRPr="00D6762C" w:rsidRDefault="00B11567" w:rsidP="00912095">
            <w:pPr>
              <w:pStyle w:val="Akapitzlist"/>
              <w:numPr>
                <w:ilvl w:val="0"/>
                <w:numId w:val="143"/>
              </w:numPr>
              <w:spacing w:before="40" w:after="40" w:line="240" w:lineRule="auto"/>
              <w:ind w:left="0" w:firstLine="0"/>
              <w:rPr>
                <w:rFonts w:cs="Arial"/>
              </w:rPr>
            </w:pPr>
          </w:p>
        </w:tc>
        <w:tc>
          <w:tcPr>
            <w:tcW w:w="2833" w:type="dxa"/>
            <w:shd w:val="clear" w:color="auto" w:fill="auto"/>
          </w:tcPr>
          <w:p w:rsidR="00B11567" w:rsidRPr="00D6762C" w:rsidRDefault="00B11567" w:rsidP="00B11567">
            <w:pPr>
              <w:spacing w:before="40" w:after="40" w:line="240" w:lineRule="auto"/>
              <w:contextualSpacing/>
              <w:rPr>
                <w:rFonts w:ascii="Myriad Pro" w:hAnsi="Myriad Pro" w:cs="Arial"/>
                <w:sz w:val="20"/>
              </w:rPr>
            </w:pPr>
            <w:r w:rsidRPr="00D6762C">
              <w:rPr>
                <w:rFonts w:ascii="Myriad Pro" w:eastAsia="MyriadPro-Regular" w:hAnsi="Myriad Pro" w:cs="Arial"/>
                <w:sz w:val="20"/>
              </w:rPr>
              <w:t>Doświadczenie wnioskodawcy i partnera (jeśli dotyczy)</w:t>
            </w:r>
          </w:p>
        </w:tc>
        <w:tc>
          <w:tcPr>
            <w:tcW w:w="6095" w:type="dxa"/>
            <w:shd w:val="clear" w:color="auto" w:fill="auto"/>
          </w:tcPr>
          <w:p w:rsidR="00B11567" w:rsidRPr="00D6762C"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t>Doświadczenie w realizacji podobnych przedsięwzięć realizowanych:</w:t>
            </w:r>
          </w:p>
          <w:p w:rsidR="00B11567" w:rsidRPr="00D6762C" w:rsidRDefault="00B11567" w:rsidP="00912095">
            <w:pPr>
              <w:pStyle w:val="Akapitzlist"/>
              <w:numPr>
                <w:ilvl w:val="0"/>
                <w:numId w:val="42"/>
              </w:numPr>
              <w:autoSpaceDE w:val="0"/>
              <w:autoSpaceDN w:val="0"/>
              <w:adjustRightInd w:val="0"/>
              <w:spacing w:after="0" w:line="240" w:lineRule="auto"/>
              <w:ind w:left="175" w:hanging="141"/>
              <w:jc w:val="both"/>
              <w:rPr>
                <w:rFonts w:cs="Arial"/>
              </w:rPr>
            </w:pPr>
            <w:r w:rsidRPr="00D6762C">
              <w:rPr>
                <w:rFonts w:cs="Arial"/>
              </w:rPr>
              <w:t xml:space="preserve">w obszarze wsparcia projektu: maksymalnie </w:t>
            </w:r>
            <w:r w:rsidRPr="00D6762C">
              <w:rPr>
                <w:rFonts w:cs="Arial"/>
                <w:b/>
              </w:rPr>
              <w:t>4 pkt</w:t>
            </w:r>
            <w:r w:rsidRPr="00D6762C">
              <w:rPr>
                <w:rFonts w:cs="Arial"/>
              </w:rPr>
              <w:t xml:space="preserve">; </w:t>
            </w:r>
          </w:p>
          <w:p w:rsidR="00B11567" w:rsidRPr="00D6762C" w:rsidRDefault="00B11567" w:rsidP="00912095">
            <w:pPr>
              <w:pStyle w:val="Default"/>
              <w:numPr>
                <w:ilvl w:val="0"/>
                <w:numId w:val="41"/>
              </w:numPr>
              <w:ind w:left="175" w:hanging="141"/>
              <w:jc w:val="both"/>
              <w:rPr>
                <w:rFonts w:ascii="Myriad Pro" w:hAnsi="Myriad Pro"/>
                <w:sz w:val="20"/>
                <w:szCs w:val="20"/>
              </w:rPr>
            </w:pPr>
            <w:r w:rsidRPr="00D6762C">
              <w:rPr>
                <w:rFonts w:ascii="Myriad Pro" w:hAnsi="Myriad Pro"/>
                <w:sz w:val="20"/>
                <w:szCs w:val="20"/>
              </w:rPr>
              <w:t xml:space="preserve">na rzecz grupy docelowej, do której skierowany będzie projekt: maksymalnie </w:t>
            </w:r>
            <w:r w:rsidRPr="00D6762C">
              <w:rPr>
                <w:rFonts w:ascii="Myriad Pro" w:hAnsi="Myriad Pro"/>
                <w:b/>
                <w:sz w:val="20"/>
                <w:szCs w:val="20"/>
              </w:rPr>
              <w:t>4 pkt</w:t>
            </w:r>
            <w:r w:rsidRPr="00D6762C">
              <w:rPr>
                <w:rFonts w:ascii="Myriad Pro" w:hAnsi="Myriad Pro"/>
                <w:sz w:val="20"/>
                <w:szCs w:val="20"/>
              </w:rPr>
              <w:t>;</w:t>
            </w:r>
          </w:p>
          <w:p w:rsidR="00B11567" w:rsidRPr="00A83DA0" w:rsidRDefault="00B11567" w:rsidP="00912095">
            <w:pPr>
              <w:pStyle w:val="Default"/>
              <w:numPr>
                <w:ilvl w:val="0"/>
                <w:numId w:val="41"/>
              </w:numPr>
              <w:spacing w:after="240"/>
              <w:ind w:left="175" w:hanging="141"/>
              <w:jc w:val="both"/>
              <w:rPr>
                <w:rFonts w:ascii="Myriad Pro" w:hAnsi="Myriad Pro"/>
                <w:b/>
                <w:sz w:val="20"/>
                <w:szCs w:val="20"/>
              </w:rPr>
            </w:pPr>
            <w:r w:rsidRPr="00D6762C">
              <w:rPr>
                <w:rFonts w:ascii="Myriad Pro" w:hAnsi="Myriad Pro"/>
                <w:sz w:val="20"/>
                <w:szCs w:val="20"/>
              </w:rPr>
              <w:t xml:space="preserve">na określonym terytorium, którego będzie dotyczyć realizacja projektu: maksymalnie </w:t>
            </w:r>
            <w:r w:rsidRPr="00D6762C">
              <w:rPr>
                <w:rFonts w:ascii="Myriad Pro" w:hAnsi="Myriad Pro"/>
                <w:b/>
                <w:sz w:val="20"/>
                <w:szCs w:val="20"/>
              </w:rPr>
              <w:t xml:space="preserve">2 pkt. </w:t>
            </w:r>
          </w:p>
        </w:tc>
        <w:tc>
          <w:tcPr>
            <w:tcW w:w="4756" w:type="dxa"/>
            <w:shd w:val="clear" w:color="auto" w:fill="auto"/>
          </w:tcPr>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 xml:space="preserve">Ocena spełniania kryterium dokonywana jest </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w ramach skali punktowej.</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Skala punktów: 0- 10.</w:t>
            </w:r>
          </w:p>
          <w:p w:rsidR="00B11567" w:rsidRPr="00D6762C" w:rsidRDefault="00B11567" w:rsidP="00B11567">
            <w:pPr>
              <w:spacing w:before="40" w:after="0" w:line="240" w:lineRule="auto"/>
              <w:contextualSpacing/>
              <w:jc w:val="both"/>
              <w:rPr>
                <w:rFonts w:ascii="Myriad Pro" w:hAnsi="Myriad Pro" w:cs="Arial"/>
                <w:sz w:val="20"/>
              </w:rPr>
            </w:pPr>
            <w:r w:rsidRPr="00D6762C">
              <w:rPr>
                <w:rFonts w:ascii="Myriad Pro" w:eastAsia="MyriadPro-Regular" w:hAnsi="Myriad Pro" w:cs="Arial"/>
                <w:sz w:val="20"/>
              </w:rPr>
              <w:t>Kryterium zostanie spełnione, jeżeli podczas jego oceny zostanie przyznane minimum 6 punktów.</w:t>
            </w:r>
          </w:p>
        </w:tc>
      </w:tr>
      <w:tr w:rsidR="00B11567" w:rsidRPr="00D6762C" w:rsidTr="00B11567">
        <w:trPr>
          <w:trHeight w:val="971"/>
        </w:trPr>
        <w:tc>
          <w:tcPr>
            <w:tcW w:w="536" w:type="dxa"/>
          </w:tcPr>
          <w:p w:rsidR="00B11567" w:rsidRPr="00D6762C" w:rsidRDefault="00B11567" w:rsidP="00912095">
            <w:pPr>
              <w:pStyle w:val="Akapitzlist"/>
              <w:numPr>
                <w:ilvl w:val="0"/>
                <w:numId w:val="143"/>
              </w:numPr>
              <w:spacing w:before="40" w:after="40" w:line="240" w:lineRule="auto"/>
              <w:ind w:left="0" w:firstLine="0"/>
              <w:rPr>
                <w:rFonts w:cs="Arial"/>
              </w:rPr>
            </w:pPr>
          </w:p>
        </w:tc>
        <w:tc>
          <w:tcPr>
            <w:tcW w:w="2833" w:type="dxa"/>
            <w:shd w:val="clear" w:color="auto" w:fill="auto"/>
          </w:tcPr>
          <w:p w:rsidR="00B11567" w:rsidRPr="00D6762C" w:rsidRDefault="00B11567" w:rsidP="00B11567">
            <w:pPr>
              <w:rPr>
                <w:rFonts w:ascii="Myriad Pro" w:eastAsia="MyriadPro-Regular" w:hAnsi="Myriad Pro" w:cs="Arial"/>
                <w:sz w:val="20"/>
              </w:rPr>
            </w:pPr>
            <w:r w:rsidRPr="00D6762C">
              <w:rPr>
                <w:rFonts w:ascii="Myriad Pro" w:eastAsia="MyriadPro-Regular" w:hAnsi="Myriad Pro" w:cs="Arial"/>
                <w:sz w:val="20"/>
              </w:rPr>
              <w:t>Zaplecze realizacji projektu</w:t>
            </w:r>
          </w:p>
        </w:tc>
        <w:tc>
          <w:tcPr>
            <w:tcW w:w="6095" w:type="dxa"/>
            <w:shd w:val="clear" w:color="auto" w:fill="auto"/>
          </w:tcPr>
          <w:p w:rsidR="00B11567" w:rsidRPr="00D6762C" w:rsidRDefault="00B11567" w:rsidP="00B11567">
            <w:pPr>
              <w:autoSpaceDE w:val="0"/>
              <w:autoSpaceDN w:val="0"/>
              <w:adjustRightInd w:val="0"/>
              <w:jc w:val="both"/>
              <w:rPr>
                <w:rFonts w:ascii="Myriad Pro" w:eastAsia="MyriadPro-Regular" w:hAnsi="Myriad Pro" w:cs="Arial"/>
                <w:b/>
                <w:sz w:val="20"/>
              </w:rPr>
            </w:pPr>
            <w:r w:rsidRPr="00D6762C">
              <w:rPr>
                <w:rFonts w:ascii="Myriad Pro" w:eastAsia="MyriadPro-Regular" w:hAnsi="Myriad Pro" w:cs="Arial"/>
                <w:b/>
                <w:sz w:val="20"/>
              </w:rPr>
              <w:t>W przypadku samodzielnej realizacji projektu:</w:t>
            </w:r>
          </w:p>
          <w:p w:rsidR="00B11567" w:rsidRPr="00D6762C"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t xml:space="preserve">Ocena potencjału organizacyjnego wnioskodawcy: maksymalnie </w:t>
            </w:r>
            <w:r w:rsidRPr="00D6762C">
              <w:rPr>
                <w:rFonts w:ascii="Myriad Pro" w:eastAsia="MyriadPro-Regular" w:hAnsi="Myriad Pro" w:cs="Arial"/>
                <w:b/>
                <w:sz w:val="20"/>
              </w:rPr>
              <w:t>10 pkt</w:t>
            </w:r>
            <w:r w:rsidRPr="00D6762C">
              <w:rPr>
                <w:rFonts w:ascii="Myriad Pro" w:eastAsia="MyriadPro-Regular" w:hAnsi="Myriad Pro" w:cs="Arial"/>
                <w:sz w:val="20"/>
              </w:rPr>
              <w:t>, w tym:</w:t>
            </w:r>
          </w:p>
          <w:p w:rsidR="00B11567" w:rsidRPr="00D6762C"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D6762C">
              <w:rPr>
                <w:rFonts w:eastAsia="MyriadPro-Regular" w:cs="Arial"/>
              </w:rPr>
              <w:t xml:space="preserve">opis sposobu zarządzania projektem oraz realizacja wsparcia w oparciu o własne zasoby: maksymalnie </w:t>
            </w:r>
            <w:r w:rsidRPr="00D6762C">
              <w:rPr>
                <w:rFonts w:eastAsia="MyriadPro-Regular" w:cs="Arial"/>
                <w:b/>
              </w:rPr>
              <w:t>4 pkt</w:t>
            </w:r>
          </w:p>
          <w:p w:rsidR="00B11567" w:rsidRPr="00D6762C"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D6762C">
              <w:rPr>
                <w:rFonts w:eastAsia="MyriadPro-Regular" w:cs="Arial"/>
              </w:rPr>
              <w:t xml:space="preserve">potencjał kadrowy zaangażowany do obsługi projektu jak </w:t>
            </w:r>
            <w:r w:rsidRPr="00D6762C">
              <w:rPr>
                <w:rFonts w:eastAsia="MyriadPro-Regular" w:cs="Arial"/>
              </w:rPr>
              <w:br/>
              <w:t xml:space="preserve">i realizacji przedsięwzięć merytorycznych: maksymalnie </w:t>
            </w:r>
            <w:r w:rsidRPr="00D6762C">
              <w:rPr>
                <w:rFonts w:eastAsia="MyriadPro-Regular" w:cs="Arial"/>
                <w:b/>
              </w:rPr>
              <w:t>4 pkt;</w:t>
            </w:r>
          </w:p>
          <w:p w:rsidR="00B11567" w:rsidRPr="00D6762C"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D6762C">
              <w:rPr>
                <w:rFonts w:eastAsia="MyriadPro-Regular" w:cs="Arial"/>
              </w:rPr>
              <w:t xml:space="preserve">potencjał techniczny zaangażowany w realizację projektu: maksymalnie </w:t>
            </w:r>
            <w:r w:rsidRPr="00D6762C">
              <w:rPr>
                <w:rFonts w:eastAsia="MyriadPro-Regular" w:cs="Arial"/>
                <w:b/>
              </w:rPr>
              <w:t>2 pkt.</w:t>
            </w:r>
          </w:p>
          <w:p w:rsidR="00B11567" w:rsidRPr="00D6762C" w:rsidRDefault="00B11567" w:rsidP="00B11567">
            <w:pPr>
              <w:autoSpaceDE w:val="0"/>
              <w:autoSpaceDN w:val="0"/>
              <w:adjustRightInd w:val="0"/>
              <w:jc w:val="both"/>
              <w:rPr>
                <w:rFonts w:ascii="Myriad Pro" w:eastAsia="MyriadPro-Regular" w:hAnsi="Myriad Pro" w:cs="Arial"/>
                <w:b/>
                <w:sz w:val="20"/>
              </w:rPr>
            </w:pPr>
            <w:r w:rsidRPr="00D6762C">
              <w:rPr>
                <w:rFonts w:ascii="Myriad Pro" w:eastAsia="MyriadPro-Regular" w:hAnsi="Myriad Pro" w:cs="Arial"/>
                <w:b/>
                <w:sz w:val="20"/>
              </w:rPr>
              <w:t>W przypadku realizacji projektu w partnerstwie:</w:t>
            </w:r>
          </w:p>
          <w:p w:rsidR="00B11567" w:rsidRPr="00D6762C"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t xml:space="preserve">Ocena potencjału organizacyjnego wnioskodawcy i partnera/ów: maksymalnie </w:t>
            </w:r>
            <w:r w:rsidRPr="00D6762C">
              <w:rPr>
                <w:rFonts w:ascii="Myriad Pro" w:eastAsia="MyriadPro-Regular" w:hAnsi="Myriad Pro" w:cs="Arial"/>
                <w:b/>
                <w:sz w:val="20"/>
              </w:rPr>
              <w:t>5 pkt</w:t>
            </w:r>
            <w:r w:rsidRPr="00D6762C">
              <w:rPr>
                <w:rFonts w:ascii="Myriad Pro" w:eastAsia="MyriadPro-Regular" w:hAnsi="Myriad Pro" w:cs="Arial"/>
                <w:sz w:val="20"/>
              </w:rPr>
              <w:t>, w tym:</w:t>
            </w:r>
          </w:p>
          <w:p w:rsidR="00B11567" w:rsidRPr="00D6762C"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D6762C">
              <w:rPr>
                <w:rFonts w:eastAsia="MyriadPro-Regular" w:cs="Arial"/>
              </w:rPr>
              <w:t xml:space="preserve">opis sposobu zarządzania projektem oraz realizacja wsparcia w oparciu o własne zasoby: maksymalnie </w:t>
            </w:r>
            <w:r w:rsidRPr="00D6762C">
              <w:rPr>
                <w:rFonts w:eastAsia="MyriadPro-Regular" w:cs="Arial"/>
                <w:b/>
              </w:rPr>
              <w:t>2 pkt</w:t>
            </w:r>
          </w:p>
          <w:p w:rsidR="00B11567" w:rsidRPr="00D6762C"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D6762C">
              <w:rPr>
                <w:rFonts w:eastAsia="MyriadPro-Regular" w:cs="Arial"/>
              </w:rPr>
              <w:t xml:space="preserve">potencjał kadrowy zaangażowany do obsługi projektu jak </w:t>
            </w:r>
            <w:r w:rsidRPr="00D6762C">
              <w:rPr>
                <w:rFonts w:eastAsia="MyriadPro-Regular" w:cs="Arial"/>
              </w:rPr>
              <w:br/>
              <w:t xml:space="preserve">i realizacji przedsięwzięć merytorycznych: maksymalnie </w:t>
            </w:r>
            <w:r w:rsidRPr="00D6762C">
              <w:rPr>
                <w:rFonts w:eastAsia="MyriadPro-Regular" w:cs="Arial"/>
                <w:b/>
              </w:rPr>
              <w:t>2 pkt;</w:t>
            </w:r>
          </w:p>
          <w:p w:rsidR="00B11567" w:rsidRPr="00D6762C"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D6762C">
              <w:rPr>
                <w:rFonts w:eastAsia="MyriadPro-Regular" w:cs="Arial"/>
              </w:rPr>
              <w:t xml:space="preserve">potencjał techniczny zaangażowany w realizację projektu: </w:t>
            </w:r>
            <w:r w:rsidRPr="00D6762C">
              <w:rPr>
                <w:rFonts w:eastAsia="MyriadPro-Regular" w:cs="Arial"/>
              </w:rPr>
              <w:lastRenderedPageBreak/>
              <w:t xml:space="preserve">maksymalnie </w:t>
            </w:r>
            <w:r w:rsidRPr="00D6762C">
              <w:rPr>
                <w:rFonts w:eastAsia="MyriadPro-Regular" w:cs="Arial"/>
                <w:b/>
              </w:rPr>
              <w:t>1 pkt.</w:t>
            </w:r>
          </w:p>
          <w:p w:rsidR="00B11567" w:rsidRPr="00D6762C"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t xml:space="preserve">Ocena zasadności partnerstwa zawiązanego w celu wspólnej realizacji projektu, w tym sposób podziału realizacji zadań: maksymalnie </w:t>
            </w:r>
            <w:r>
              <w:rPr>
                <w:rFonts w:ascii="Myriad Pro" w:eastAsia="MyriadPro-Regular" w:hAnsi="Myriad Pro" w:cs="Arial"/>
                <w:b/>
                <w:sz w:val="20"/>
              </w:rPr>
              <w:t>5</w:t>
            </w:r>
            <w:r w:rsidRPr="00D6762C">
              <w:rPr>
                <w:rFonts w:ascii="Myriad Pro" w:eastAsia="MyriadPro-Regular" w:hAnsi="Myriad Pro" w:cs="Arial"/>
                <w:b/>
                <w:sz w:val="20"/>
              </w:rPr>
              <w:t xml:space="preserve"> pkt</w:t>
            </w:r>
          </w:p>
        </w:tc>
        <w:tc>
          <w:tcPr>
            <w:tcW w:w="4756" w:type="dxa"/>
            <w:shd w:val="clear" w:color="auto" w:fill="auto"/>
          </w:tcPr>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lastRenderedPageBreak/>
              <w:t xml:space="preserve">Ocena spełniania kryterium dokonywana jest </w:t>
            </w:r>
            <w:r w:rsidRPr="00D6762C">
              <w:rPr>
                <w:rFonts w:ascii="Myriad Pro" w:eastAsia="MyriadPro-Regular" w:hAnsi="Myriad Pro" w:cs="Arial"/>
                <w:sz w:val="20"/>
              </w:rPr>
              <w:br/>
              <w:t>w ramach skali punktowej.</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Skala punktów: 0- 10</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Kryterium zostanie spełnione, jeżeli podczas jego oceny zostanie przyznane minimum 6 punktów.</w:t>
            </w:r>
          </w:p>
        </w:tc>
      </w:tr>
    </w:tbl>
    <w:p w:rsidR="00B11567" w:rsidRPr="00D6762C" w:rsidRDefault="00B11567" w:rsidP="00B11567">
      <w:pPr>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6"/>
        <w:gridCol w:w="2824"/>
        <w:gridCol w:w="4803"/>
        <w:gridCol w:w="6012"/>
      </w:tblGrid>
      <w:tr w:rsidR="00B11567" w:rsidRPr="00D6762C" w:rsidTr="00B11567">
        <w:trPr>
          <w:jc w:val="center"/>
        </w:trPr>
        <w:tc>
          <w:tcPr>
            <w:tcW w:w="14175" w:type="dxa"/>
            <w:gridSpan w:val="4"/>
            <w:shd w:val="clear" w:color="auto" w:fill="D9D9D9" w:themeFill="background1" w:themeFillShade="D9"/>
            <w:vAlign w:val="center"/>
          </w:tcPr>
          <w:p w:rsidR="00B11567" w:rsidRPr="00D6762C" w:rsidRDefault="00B11567" w:rsidP="00B11567">
            <w:pPr>
              <w:spacing w:before="40" w:after="40" w:line="276" w:lineRule="auto"/>
              <w:jc w:val="center"/>
              <w:rPr>
                <w:rFonts w:ascii="Myriad Pro" w:hAnsi="Myriad Pro" w:cs="Arial"/>
                <w:b/>
                <w:sz w:val="20"/>
              </w:rPr>
            </w:pPr>
            <w:r w:rsidRPr="00D6762C">
              <w:rPr>
                <w:rFonts w:ascii="Myriad Pro" w:hAnsi="Myriad Pro" w:cs="Arial"/>
                <w:b/>
                <w:sz w:val="20"/>
              </w:rPr>
              <w:t>Kryteria administracyjności</w:t>
            </w:r>
          </w:p>
        </w:tc>
      </w:tr>
      <w:tr w:rsidR="00B11567" w:rsidRPr="00D6762C" w:rsidTr="00B11567">
        <w:trPr>
          <w:jc w:val="center"/>
        </w:trPr>
        <w:tc>
          <w:tcPr>
            <w:tcW w:w="536" w:type="dxa"/>
          </w:tcPr>
          <w:p w:rsidR="00B11567" w:rsidRPr="00D6762C" w:rsidRDefault="00B11567" w:rsidP="00B11567">
            <w:pPr>
              <w:spacing w:before="40" w:after="40" w:line="276" w:lineRule="auto"/>
              <w:ind w:left="-22"/>
              <w:rPr>
                <w:rFonts w:ascii="Myriad Pro" w:hAnsi="Myriad Pro" w:cs="Arial"/>
                <w:sz w:val="20"/>
              </w:rPr>
            </w:pPr>
            <w:r w:rsidRPr="00D6762C">
              <w:rPr>
                <w:rFonts w:ascii="Myriad Pro" w:hAnsi="Myriad Pro" w:cs="Arial"/>
                <w:sz w:val="20"/>
              </w:rPr>
              <w:t>L.p.</w:t>
            </w:r>
          </w:p>
        </w:tc>
        <w:tc>
          <w:tcPr>
            <w:tcW w:w="2824" w:type="dxa"/>
            <w:vAlign w:val="center"/>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Nazwa kryterium</w:t>
            </w:r>
          </w:p>
        </w:tc>
        <w:tc>
          <w:tcPr>
            <w:tcW w:w="4803" w:type="dxa"/>
            <w:vAlign w:val="center"/>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Definicja kryterium</w:t>
            </w:r>
          </w:p>
        </w:tc>
        <w:tc>
          <w:tcPr>
            <w:tcW w:w="6012" w:type="dxa"/>
            <w:vAlign w:val="center"/>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Opis znaczenia kryterium</w:t>
            </w:r>
          </w:p>
        </w:tc>
      </w:tr>
      <w:tr w:rsidR="00B11567" w:rsidRPr="00D6762C" w:rsidTr="00B11567">
        <w:trPr>
          <w:jc w:val="center"/>
        </w:trPr>
        <w:tc>
          <w:tcPr>
            <w:tcW w:w="536" w:type="dxa"/>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1</w:t>
            </w:r>
          </w:p>
        </w:tc>
        <w:tc>
          <w:tcPr>
            <w:tcW w:w="2824" w:type="dxa"/>
            <w:vAlign w:val="center"/>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2</w:t>
            </w:r>
          </w:p>
        </w:tc>
        <w:tc>
          <w:tcPr>
            <w:tcW w:w="4803" w:type="dxa"/>
            <w:vAlign w:val="center"/>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3</w:t>
            </w:r>
          </w:p>
        </w:tc>
        <w:tc>
          <w:tcPr>
            <w:tcW w:w="6012" w:type="dxa"/>
            <w:vAlign w:val="center"/>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4</w:t>
            </w:r>
          </w:p>
        </w:tc>
      </w:tr>
      <w:tr w:rsidR="00B11567" w:rsidRPr="00D6762C" w:rsidTr="00B11567">
        <w:trPr>
          <w:jc w:val="center"/>
        </w:trPr>
        <w:tc>
          <w:tcPr>
            <w:tcW w:w="536" w:type="dxa"/>
          </w:tcPr>
          <w:p w:rsidR="00B11567" w:rsidRPr="00D6762C" w:rsidRDefault="00B11567" w:rsidP="00912095">
            <w:pPr>
              <w:pStyle w:val="Akapitzlist"/>
              <w:numPr>
                <w:ilvl w:val="0"/>
                <w:numId w:val="144"/>
              </w:numPr>
              <w:spacing w:before="40" w:after="40" w:line="276" w:lineRule="auto"/>
              <w:ind w:left="357" w:hanging="357"/>
              <w:contextualSpacing w:val="0"/>
              <w:rPr>
                <w:rFonts w:cs="Arial"/>
              </w:rPr>
            </w:pPr>
          </w:p>
        </w:tc>
        <w:tc>
          <w:tcPr>
            <w:tcW w:w="2824" w:type="dxa"/>
          </w:tcPr>
          <w:p w:rsidR="00B11567" w:rsidRPr="00D6762C" w:rsidRDefault="00B11567" w:rsidP="00B11567">
            <w:pPr>
              <w:spacing w:before="40" w:after="40" w:line="276" w:lineRule="auto"/>
              <w:rPr>
                <w:rFonts w:ascii="Myriad Pro" w:hAnsi="Myriad Pro" w:cs="Arial"/>
                <w:sz w:val="20"/>
              </w:rPr>
            </w:pPr>
            <w:r w:rsidRPr="00D6762C">
              <w:rPr>
                <w:rFonts w:ascii="Myriad Pro" w:hAnsi="Myriad Pro" w:cs="Arial"/>
                <w:sz w:val="20"/>
              </w:rPr>
              <w:t>Intensywność wsparcia</w:t>
            </w:r>
          </w:p>
        </w:tc>
        <w:tc>
          <w:tcPr>
            <w:tcW w:w="4803"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 xml:space="preserve">Wnioskowana kwota i poziom wsparcia są zgodne z zapisami </w:t>
            </w:r>
            <w:r w:rsidRPr="00D6762C">
              <w:rPr>
                <w:rFonts w:ascii="Myriad Pro" w:hAnsi="Myriad Pro" w:cs="Arial"/>
                <w:i/>
                <w:sz w:val="20"/>
              </w:rPr>
              <w:t>Regulaminu konkursu</w:t>
            </w:r>
            <w:r w:rsidRPr="00D6762C">
              <w:rPr>
                <w:rFonts w:ascii="Myriad Pro" w:hAnsi="Myriad Pro" w:cs="Arial"/>
                <w:sz w:val="20"/>
              </w:rPr>
              <w:t>.</w:t>
            </w:r>
          </w:p>
        </w:tc>
        <w:tc>
          <w:tcPr>
            <w:tcW w:w="6012"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Spełnienie kryterium jest konieczne do przyznania dofinansowania.</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Projekty niespełniające kryterium kierowane są do poprawy lub uzupełnienia.</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Ocena spełniania kryterium polega na przypisaniu wartości logicznych „tak”, „nie”.</w:t>
            </w:r>
          </w:p>
        </w:tc>
      </w:tr>
      <w:tr w:rsidR="00B11567" w:rsidRPr="00D6762C" w:rsidTr="00B11567">
        <w:trPr>
          <w:jc w:val="center"/>
        </w:trPr>
        <w:tc>
          <w:tcPr>
            <w:tcW w:w="536" w:type="dxa"/>
          </w:tcPr>
          <w:p w:rsidR="00B11567" w:rsidRPr="00D6762C" w:rsidRDefault="00B11567" w:rsidP="00912095">
            <w:pPr>
              <w:pStyle w:val="Akapitzlist"/>
              <w:numPr>
                <w:ilvl w:val="0"/>
                <w:numId w:val="144"/>
              </w:numPr>
              <w:spacing w:before="40" w:after="40" w:line="276" w:lineRule="auto"/>
              <w:ind w:left="357" w:hanging="357"/>
              <w:contextualSpacing w:val="0"/>
              <w:rPr>
                <w:rFonts w:cs="Arial"/>
              </w:rPr>
            </w:pPr>
          </w:p>
        </w:tc>
        <w:tc>
          <w:tcPr>
            <w:tcW w:w="2824" w:type="dxa"/>
          </w:tcPr>
          <w:p w:rsidR="00B11567" w:rsidRPr="00D6762C" w:rsidRDefault="00B11567" w:rsidP="00B11567">
            <w:pPr>
              <w:spacing w:before="40" w:after="40" w:line="276" w:lineRule="auto"/>
              <w:rPr>
                <w:rFonts w:ascii="Myriad Pro" w:hAnsi="Myriad Pro" w:cs="Arial"/>
                <w:sz w:val="20"/>
              </w:rPr>
            </w:pPr>
            <w:r w:rsidRPr="00D6762C">
              <w:rPr>
                <w:rFonts w:ascii="Myriad Pro" w:hAnsi="Myriad Pro" w:cs="Arial"/>
                <w:sz w:val="20"/>
              </w:rPr>
              <w:t>Zgodność z kwalifikowalnością wydatków</w:t>
            </w:r>
          </w:p>
        </w:tc>
        <w:tc>
          <w:tcPr>
            <w:tcW w:w="4803" w:type="dxa"/>
          </w:tcPr>
          <w:p w:rsidR="00B11567" w:rsidRPr="00D6762C" w:rsidRDefault="00B11567" w:rsidP="00B11567">
            <w:pPr>
              <w:autoSpaceDE w:val="0"/>
              <w:autoSpaceDN w:val="0"/>
              <w:adjustRightInd w:val="0"/>
              <w:jc w:val="both"/>
              <w:rPr>
                <w:rFonts w:ascii="Myriad Pro" w:hAnsi="Myriad Pro" w:cs="MyriadPro-It"/>
                <w:i/>
                <w:sz w:val="20"/>
              </w:rPr>
            </w:pPr>
            <w:r w:rsidRPr="00D6762C">
              <w:rPr>
                <w:rFonts w:ascii="Myriad Pro" w:eastAsia="MyriadPro-Regular" w:hAnsi="Myriad Pro" w:cs="Arial"/>
                <w:sz w:val="20"/>
              </w:rPr>
              <w:t xml:space="preserve">Wydatki w projekcie są zgodne z </w:t>
            </w:r>
            <w:r w:rsidRPr="00D6762C">
              <w:rPr>
                <w:rFonts w:ascii="Myriad Pro" w:eastAsia="MyriadPro-Regular" w:hAnsi="Myriad Pro" w:cs="Arial"/>
                <w:i/>
                <w:sz w:val="20"/>
              </w:rPr>
              <w:t xml:space="preserve">Wytycznymi </w:t>
            </w:r>
            <w:r w:rsidRPr="00D6762C">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Pr>
                <w:rFonts w:ascii="Myriad Pro" w:eastAsia="MyriadPro-Regular" w:hAnsi="Myriad Pro" w:cs="Arial"/>
                <w:sz w:val="20"/>
              </w:rPr>
              <w:t xml:space="preserve"> oraz </w:t>
            </w:r>
            <w:r w:rsidRPr="00D6762C">
              <w:rPr>
                <w:rFonts w:ascii="Myriad Pro" w:eastAsia="MyriadPro-Regular" w:hAnsi="Myriad Pro" w:cs="Arial"/>
                <w:sz w:val="20"/>
              </w:rPr>
              <w:t>z</w:t>
            </w:r>
            <w:r w:rsidRPr="00D6762C">
              <w:rPr>
                <w:rFonts w:ascii="Myriad Pro" w:eastAsia="MyriadPro-Regular" w:hAnsi="Myriad Pro" w:cs="Arial"/>
                <w:i/>
                <w:sz w:val="20"/>
              </w:rPr>
              <w:t xml:space="preserve"> </w:t>
            </w:r>
            <w:r w:rsidRPr="00D6762C">
              <w:rPr>
                <w:rFonts w:ascii="Myriad Pro" w:eastAsia="Times New Roman" w:hAnsi="Myriad Pro" w:cs="Arial"/>
                <w:i/>
                <w:sz w:val="20"/>
              </w:rPr>
              <w:t>Wytycznymi w zakresie realizacji przedsięwzięć z udziałem środków Europejskiego Funduszu Społecznego w obszarze edukacji na lata 2014 – 2020.</w:t>
            </w:r>
          </w:p>
          <w:p w:rsidR="00B11567" w:rsidRPr="00D6762C"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t>Planowane wydatki są uzasadnione, niezbędne, racjonalne i adekwatne do zakresu merytorycznego</w:t>
            </w:r>
            <w:r w:rsidRPr="00D6762C">
              <w:rPr>
                <w:rFonts w:ascii="Myriad Pro" w:eastAsia="MyriadPro-Regular" w:hAnsi="Myriad Pro" w:cs="MyriadPro-Regular"/>
                <w:sz w:val="20"/>
              </w:rPr>
              <w:t xml:space="preserve"> </w:t>
            </w:r>
            <w:r w:rsidRPr="00D6762C">
              <w:rPr>
                <w:rFonts w:ascii="Myriad Pro" w:eastAsia="MyriadPro-Regular" w:hAnsi="Myriad Pro" w:cs="Arial"/>
                <w:sz w:val="20"/>
              </w:rPr>
              <w:t>projektu w tym opisu grupy</w:t>
            </w:r>
            <w:r>
              <w:rPr>
                <w:rFonts w:ascii="Myriad Pro" w:eastAsia="MyriadPro-Regular" w:hAnsi="Myriad Pro" w:cs="Arial"/>
                <w:sz w:val="20"/>
              </w:rPr>
              <w:t xml:space="preserve"> docelowej </w:t>
            </w:r>
            <w:r w:rsidRPr="00D6762C">
              <w:rPr>
                <w:rFonts w:ascii="Myriad Pro" w:eastAsia="MyriadPro-Regular" w:hAnsi="Myriad Pro" w:cs="Arial"/>
                <w:sz w:val="20"/>
              </w:rPr>
              <w:t>i planowanego wsparcia.</w:t>
            </w:r>
          </w:p>
          <w:p w:rsidR="00B11567" w:rsidRPr="00D6762C"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t xml:space="preserve">Wydatki </w:t>
            </w:r>
            <w:r>
              <w:rPr>
                <w:rFonts w:ascii="Myriad Pro" w:eastAsia="MyriadPro-Regular" w:hAnsi="Myriad Pro" w:cs="Arial"/>
                <w:sz w:val="20"/>
              </w:rPr>
              <w:t xml:space="preserve">założone w projekcie są zgodne </w:t>
            </w:r>
            <w:r w:rsidRPr="00D6762C">
              <w:rPr>
                <w:rFonts w:ascii="Myriad Pro" w:eastAsia="MyriadPro-Regular" w:hAnsi="Myriad Pro" w:cs="Arial"/>
                <w:sz w:val="20"/>
              </w:rPr>
              <w:t>z</w:t>
            </w:r>
            <w:r w:rsidRPr="00D6762C">
              <w:rPr>
                <w:rFonts w:ascii="Myriad Pro" w:eastAsia="MyriadPro-Regular" w:hAnsi="Myriad Pro" w:cs="MyriadPro-Regular"/>
                <w:sz w:val="20"/>
              </w:rPr>
              <w:t xml:space="preserve"> </w:t>
            </w:r>
            <w:r w:rsidRPr="00D6762C">
              <w:rPr>
                <w:rFonts w:ascii="Myriad Pro" w:eastAsia="MyriadPro-Regular" w:hAnsi="Myriad Pro" w:cs="Arial"/>
                <w:sz w:val="20"/>
              </w:rPr>
              <w:t>katalogiem wydatków,</w:t>
            </w:r>
            <w:r w:rsidRPr="00D6762C">
              <w:rPr>
                <w:rFonts w:ascii="Myriad Pro" w:eastAsia="MyriadPro-Regular" w:hAnsi="Myriad Pro" w:cs="MyriadPro-Regular"/>
                <w:sz w:val="20"/>
              </w:rPr>
              <w:t xml:space="preserve"> </w:t>
            </w:r>
            <w:r w:rsidRPr="00D6762C">
              <w:rPr>
                <w:rFonts w:ascii="Myriad Pro" w:eastAsia="MyriadPro-Regular" w:hAnsi="Myriad Pro" w:cs="Arial"/>
                <w:sz w:val="20"/>
              </w:rPr>
              <w:t>limitami (w tym stawką ryczałtową dla kosztów pośrednich) oraz zasadami kwalifikowalności określonymi w Regulaminie konkursu (jeśli dotyczy).</w:t>
            </w:r>
          </w:p>
          <w:p w:rsidR="00B11567" w:rsidRPr="00D6762C"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lastRenderedPageBreak/>
              <w:t xml:space="preserve">Poziom wydatków w ramach cross </w:t>
            </w:r>
            <w:proofErr w:type="spellStart"/>
            <w:r w:rsidRPr="00D6762C">
              <w:rPr>
                <w:rFonts w:ascii="Myriad Pro" w:eastAsia="MyriadPro-Regular" w:hAnsi="Myriad Pro" w:cs="Arial"/>
                <w:sz w:val="20"/>
              </w:rPr>
              <w:t>financingu</w:t>
            </w:r>
            <w:proofErr w:type="spellEnd"/>
            <w:r w:rsidRPr="00D6762C">
              <w:rPr>
                <w:rFonts w:ascii="Myriad Pro" w:eastAsia="MyriadPro-Regular" w:hAnsi="Myriad Pro" w:cs="Arial"/>
                <w:sz w:val="20"/>
              </w:rPr>
              <w:t xml:space="preserve"> oraz środków trwałych jest zgodny z poziomem tych wydatków wskazanym w Regulaminie konkursu.</w:t>
            </w:r>
          </w:p>
        </w:tc>
        <w:tc>
          <w:tcPr>
            <w:tcW w:w="6012"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lastRenderedPageBreak/>
              <w:t>Spełnienie kryterium jest konieczne do przyznania dofinansowania.</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Projekty niespełniające kryterium kierowane są do poprawy lub uzupełnienia.</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D6762C">
              <w:rPr>
                <w:rFonts w:ascii="Myriad Pro" w:hAnsi="Myriad Pro" w:cs="Arial"/>
                <w:i/>
                <w:sz w:val="20"/>
              </w:rPr>
              <w:t>SOOP RPO WZ 2014-2020</w:t>
            </w:r>
            <w:r w:rsidRPr="00D6762C">
              <w:rPr>
                <w:rFonts w:ascii="Myriad Pro" w:hAnsi="Myriad Pro" w:cs="Arial"/>
                <w:sz w:val="20"/>
              </w:rPr>
              <w:t xml:space="preserve">, </w:t>
            </w:r>
            <w:r>
              <w:rPr>
                <w:rFonts w:ascii="Myriad Pro" w:eastAsia="MyriadPro-Regular" w:hAnsi="Myriad Pro" w:cs="Arial"/>
                <w:i/>
                <w:sz w:val="20"/>
              </w:rPr>
              <w:t xml:space="preserve">Wytycznych  </w:t>
            </w:r>
            <w:r w:rsidRPr="00D6762C">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sidRPr="00D6762C">
              <w:rPr>
                <w:rFonts w:ascii="Myriad Pro" w:eastAsia="MyriadPro-Regular" w:hAnsi="Myriad Pro" w:cs="Arial"/>
                <w:sz w:val="20"/>
              </w:rPr>
              <w:t xml:space="preserve"> </w:t>
            </w:r>
            <w:r w:rsidRPr="00D6762C">
              <w:rPr>
                <w:rFonts w:ascii="Myriad Pro" w:hAnsi="Myriad Pro" w:cs="Arial"/>
                <w:sz w:val="20"/>
              </w:rPr>
              <w:t xml:space="preserve"> właściwych </w:t>
            </w:r>
            <w:r w:rsidRPr="00D6762C">
              <w:rPr>
                <w:rFonts w:ascii="Myriad Pro" w:eastAsia="MyriadPro-Regular" w:hAnsi="Myriad Pro" w:cs="Arial"/>
                <w:i/>
                <w:sz w:val="20"/>
              </w:rPr>
              <w:t xml:space="preserve">Wytycznych obszarowych, </w:t>
            </w:r>
            <w:r w:rsidRPr="00D6762C">
              <w:rPr>
                <w:rFonts w:ascii="Myriad Pro" w:hAnsi="Myriad Pro" w:cs="Arial"/>
                <w:sz w:val="20"/>
              </w:rPr>
              <w:t>mających wpływ na założenia dotyczące kwalifikowalności wydatków.</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Ocena spełniania kryterium polega na przypisaniu wartości logicznych „tak”, „nie”.</w:t>
            </w:r>
          </w:p>
        </w:tc>
      </w:tr>
      <w:tr w:rsidR="00B11567" w:rsidRPr="00D6762C" w:rsidTr="00B11567">
        <w:trPr>
          <w:jc w:val="center"/>
        </w:trPr>
        <w:tc>
          <w:tcPr>
            <w:tcW w:w="536" w:type="dxa"/>
          </w:tcPr>
          <w:p w:rsidR="00B11567" w:rsidRPr="00D6762C" w:rsidRDefault="00B11567" w:rsidP="00912095">
            <w:pPr>
              <w:pStyle w:val="Akapitzlist"/>
              <w:numPr>
                <w:ilvl w:val="0"/>
                <w:numId w:val="144"/>
              </w:numPr>
              <w:spacing w:before="40" w:after="40" w:line="276" w:lineRule="auto"/>
              <w:ind w:left="357" w:hanging="357"/>
              <w:contextualSpacing w:val="0"/>
              <w:rPr>
                <w:rFonts w:cs="Arial"/>
              </w:rPr>
            </w:pPr>
          </w:p>
        </w:tc>
        <w:tc>
          <w:tcPr>
            <w:tcW w:w="2824" w:type="dxa"/>
          </w:tcPr>
          <w:p w:rsidR="00B11567" w:rsidRPr="00D6762C" w:rsidRDefault="00B11567" w:rsidP="00B11567">
            <w:pPr>
              <w:spacing w:before="40" w:after="40" w:line="276" w:lineRule="auto"/>
              <w:rPr>
                <w:rFonts w:ascii="Myriad Pro" w:hAnsi="Myriad Pro" w:cs="Arial"/>
                <w:sz w:val="20"/>
              </w:rPr>
            </w:pPr>
            <w:r w:rsidRPr="00D6762C">
              <w:rPr>
                <w:rFonts w:ascii="Myriad Pro" w:eastAsia="MyriadPro-Regular" w:hAnsi="Myriad Pro" w:cs="Arial"/>
                <w:sz w:val="20"/>
              </w:rPr>
              <w:t>Zgodność z warunkami realizacji wsparcia</w:t>
            </w:r>
          </w:p>
        </w:tc>
        <w:tc>
          <w:tcPr>
            <w:tcW w:w="4803"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eastAsia="MyriadPro-Regular" w:hAnsi="Myriad Pro" w:cs="Arial"/>
                <w:sz w:val="20"/>
              </w:rPr>
              <w:t>Wnio</w:t>
            </w:r>
            <w:r>
              <w:rPr>
                <w:rFonts w:ascii="Myriad Pro" w:eastAsia="MyriadPro-Regular" w:hAnsi="Myriad Pro" w:cs="Arial"/>
                <w:sz w:val="20"/>
              </w:rPr>
              <w:t xml:space="preserve">sek został sporządzony zgodnie z </w:t>
            </w:r>
            <w:r w:rsidRPr="00D6762C">
              <w:rPr>
                <w:rFonts w:ascii="Myriad Pro" w:eastAsia="MyriadPro-Regular" w:hAnsi="Myriad Pro" w:cs="Arial"/>
                <w:sz w:val="20"/>
              </w:rPr>
              <w:t xml:space="preserve">uwarunkowaniami realizacji wsparcia określonymi we właściwych wytycznych obszarowych oraz z zasadami realizacji wsparcia wskazanymi przez IOK w części 5.3 </w:t>
            </w:r>
            <w:r w:rsidRPr="00D6762C">
              <w:rPr>
                <w:rFonts w:ascii="Myriad Pro" w:eastAsia="MyriadPro-Regular" w:hAnsi="Myriad Pro" w:cs="Arial"/>
                <w:i/>
                <w:sz w:val="20"/>
              </w:rPr>
              <w:t xml:space="preserve">Regulaminu konkursu </w:t>
            </w:r>
            <w:r w:rsidRPr="00D6762C">
              <w:rPr>
                <w:rFonts w:ascii="Myriad Pro" w:eastAsia="MyriadPro-Regular" w:hAnsi="Myriad Pro" w:cs="Arial"/>
                <w:sz w:val="20"/>
              </w:rPr>
              <w:t>(np. zasady realizacji danej formy wsparcia)</w:t>
            </w:r>
            <w:r w:rsidRPr="00D6762C">
              <w:rPr>
                <w:rFonts w:ascii="Myriad Pro" w:eastAsia="MyriadPro-Regular" w:hAnsi="Myriad Pro" w:cs="Arial"/>
                <w:i/>
                <w:sz w:val="20"/>
              </w:rPr>
              <w:t>.</w:t>
            </w:r>
          </w:p>
        </w:tc>
        <w:tc>
          <w:tcPr>
            <w:tcW w:w="6012" w:type="dxa"/>
          </w:tcPr>
          <w:p w:rsidR="00B11567" w:rsidRPr="00D6762C" w:rsidRDefault="00B11567" w:rsidP="00B11567">
            <w:pPr>
              <w:autoSpaceDE w:val="0"/>
              <w:autoSpaceDN w:val="0"/>
              <w:adjustRightInd w:val="0"/>
              <w:spacing w:line="276" w:lineRule="auto"/>
              <w:jc w:val="both"/>
              <w:rPr>
                <w:rFonts w:ascii="Myriad Pro" w:eastAsia="MyriadPro-Regular" w:hAnsi="Myriad Pro" w:cs="Arial"/>
                <w:sz w:val="20"/>
              </w:rPr>
            </w:pPr>
            <w:r w:rsidRPr="00D6762C">
              <w:rPr>
                <w:rFonts w:ascii="Myriad Pro" w:eastAsia="MyriadPro-Regular" w:hAnsi="Myriad Pro" w:cs="Arial"/>
                <w:sz w:val="20"/>
              </w:rPr>
              <w:t>Spełnienie kryterium jest konieczne do przyznania dofinansowania.</w:t>
            </w:r>
          </w:p>
          <w:p w:rsidR="00B11567" w:rsidRPr="00D6762C" w:rsidRDefault="00B11567" w:rsidP="00B11567">
            <w:pPr>
              <w:autoSpaceDE w:val="0"/>
              <w:autoSpaceDN w:val="0"/>
              <w:adjustRightInd w:val="0"/>
              <w:spacing w:line="276" w:lineRule="auto"/>
              <w:jc w:val="both"/>
              <w:rPr>
                <w:rFonts w:ascii="Myriad Pro" w:eastAsia="MyriadPro-Regular" w:hAnsi="Myriad Pro" w:cs="Arial"/>
                <w:sz w:val="20"/>
              </w:rPr>
            </w:pPr>
            <w:r w:rsidRPr="00D6762C">
              <w:rPr>
                <w:rFonts w:ascii="Myriad Pro" w:eastAsia="MyriadPro-Regular" w:hAnsi="Myriad Pro" w:cs="Arial"/>
                <w:sz w:val="20"/>
              </w:rPr>
              <w:t>Projekty niespełniające kryterium kierowane są do poprawy lub uzupełnienia.</w:t>
            </w:r>
          </w:p>
          <w:p w:rsidR="00B11567" w:rsidRPr="00D6762C" w:rsidRDefault="00B11567" w:rsidP="00B11567">
            <w:pPr>
              <w:autoSpaceDE w:val="0"/>
              <w:autoSpaceDN w:val="0"/>
              <w:adjustRightInd w:val="0"/>
              <w:spacing w:line="276" w:lineRule="auto"/>
              <w:jc w:val="both"/>
              <w:rPr>
                <w:rFonts w:ascii="Myriad Pro" w:eastAsia="MyriadPro-Regular" w:hAnsi="Myriad Pro" w:cs="Arial"/>
                <w:sz w:val="20"/>
              </w:rPr>
            </w:pPr>
            <w:r w:rsidRPr="00D6762C">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D6762C">
              <w:rPr>
                <w:rFonts w:ascii="Myriad Pro" w:hAnsi="Myriad Pro" w:cs="Arial"/>
                <w:i/>
                <w:sz w:val="20"/>
              </w:rPr>
              <w:t>RPO WZ 2014-2020</w:t>
            </w:r>
            <w:r w:rsidRPr="00D6762C">
              <w:rPr>
                <w:rFonts w:ascii="Myriad Pro" w:hAnsi="Myriad Pro" w:cs="Arial"/>
                <w:sz w:val="20"/>
              </w:rPr>
              <w:t xml:space="preserve">, przepisów prawa, </w:t>
            </w:r>
            <w:r w:rsidRPr="00D6762C">
              <w:rPr>
                <w:rFonts w:ascii="Myriad Pro" w:hAnsi="Myriad Pro" w:cs="Arial"/>
                <w:i/>
                <w:sz w:val="20"/>
              </w:rPr>
              <w:t>SOOP RPO WZ 2014-2020</w:t>
            </w:r>
            <w:r w:rsidRPr="00D6762C">
              <w:rPr>
                <w:rFonts w:ascii="Myriad Pro" w:hAnsi="Myriad Pro" w:cs="Arial"/>
                <w:sz w:val="20"/>
              </w:rPr>
              <w:t xml:space="preserve">, </w:t>
            </w:r>
            <w:r w:rsidRPr="00D6762C">
              <w:rPr>
                <w:rFonts w:ascii="Myriad Pro" w:eastAsia="MyriadPro-Regular" w:hAnsi="Myriad Pro" w:cs="Arial"/>
                <w:sz w:val="20"/>
              </w:rPr>
              <w:t>właściwych</w:t>
            </w:r>
            <w:r w:rsidRPr="00D6762C">
              <w:rPr>
                <w:rFonts w:ascii="Myriad Pro" w:eastAsia="MyriadPro-Regular" w:hAnsi="Myriad Pro" w:cs="Arial"/>
                <w:i/>
                <w:sz w:val="20"/>
              </w:rPr>
              <w:t xml:space="preserve"> Wytycznych obszarowych, </w:t>
            </w:r>
            <w:r w:rsidRPr="00D6762C">
              <w:rPr>
                <w:rFonts w:ascii="Myriad Pro" w:hAnsi="Myriad Pro" w:cs="Arial"/>
                <w:sz w:val="20"/>
              </w:rPr>
              <w:t>mających wpływ na założenia dotyczące uwarunkowań realizacji wsparcia.</w:t>
            </w:r>
          </w:p>
          <w:p w:rsidR="00B11567" w:rsidRPr="00D6762C" w:rsidRDefault="00B11567" w:rsidP="00B11567">
            <w:pPr>
              <w:spacing w:before="40" w:line="276" w:lineRule="auto"/>
              <w:jc w:val="both"/>
              <w:rPr>
                <w:rFonts w:ascii="Myriad Pro" w:hAnsi="Myriad Pro" w:cs="Arial"/>
                <w:sz w:val="20"/>
              </w:rPr>
            </w:pPr>
            <w:r w:rsidRPr="00D6762C">
              <w:rPr>
                <w:rFonts w:ascii="Myriad Pro" w:eastAsia="MyriadPro-Regular" w:hAnsi="Myriad Pro" w:cs="Arial"/>
                <w:sz w:val="20"/>
              </w:rPr>
              <w:t>Ocena spełniania kryterium polega na przypisaniu wartości logicznych „tak”, „nie”.</w:t>
            </w:r>
          </w:p>
        </w:tc>
      </w:tr>
      <w:tr w:rsidR="00B11567" w:rsidRPr="00D6762C" w:rsidTr="00B11567">
        <w:trPr>
          <w:jc w:val="center"/>
        </w:trPr>
        <w:tc>
          <w:tcPr>
            <w:tcW w:w="536" w:type="dxa"/>
          </w:tcPr>
          <w:p w:rsidR="00B11567" w:rsidRPr="00D6762C" w:rsidRDefault="00B11567" w:rsidP="00912095">
            <w:pPr>
              <w:pStyle w:val="Akapitzlist"/>
              <w:numPr>
                <w:ilvl w:val="0"/>
                <w:numId w:val="144"/>
              </w:numPr>
              <w:spacing w:before="40" w:after="40" w:line="276" w:lineRule="auto"/>
              <w:ind w:left="357" w:hanging="357"/>
              <w:contextualSpacing w:val="0"/>
              <w:rPr>
                <w:rFonts w:cs="Arial"/>
              </w:rPr>
            </w:pPr>
          </w:p>
        </w:tc>
        <w:tc>
          <w:tcPr>
            <w:tcW w:w="2824" w:type="dxa"/>
          </w:tcPr>
          <w:p w:rsidR="00B11567" w:rsidRPr="00D6762C" w:rsidRDefault="00B11567" w:rsidP="00B11567">
            <w:pPr>
              <w:spacing w:before="40" w:after="40" w:line="276" w:lineRule="auto"/>
              <w:rPr>
                <w:rFonts w:ascii="Myriad Pro" w:hAnsi="Myriad Pro" w:cs="Arial"/>
                <w:sz w:val="20"/>
              </w:rPr>
            </w:pPr>
            <w:r w:rsidRPr="00D6762C">
              <w:rPr>
                <w:rFonts w:ascii="Myriad Pro" w:hAnsi="Myriad Pro" w:cs="Arial"/>
                <w:sz w:val="20"/>
              </w:rPr>
              <w:t xml:space="preserve">Spójność i kompletność zapisów </w:t>
            </w:r>
          </w:p>
        </w:tc>
        <w:tc>
          <w:tcPr>
            <w:tcW w:w="4803" w:type="dxa"/>
          </w:tcPr>
          <w:p w:rsidR="00B11567" w:rsidRPr="00D6762C" w:rsidRDefault="00B11567" w:rsidP="00B11567">
            <w:pPr>
              <w:autoSpaceDE w:val="0"/>
              <w:autoSpaceDN w:val="0"/>
              <w:adjustRightInd w:val="0"/>
              <w:jc w:val="both"/>
              <w:rPr>
                <w:rFonts w:ascii="Myriad Pro" w:hAnsi="Myriad Pro" w:cs="Arial"/>
                <w:sz w:val="20"/>
              </w:rPr>
            </w:pPr>
            <w:r w:rsidRPr="00D6762C">
              <w:rPr>
                <w:rFonts w:ascii="Myriad Pro" w:eastAsia="MyriadPro-Regular" w:hAnsi="Myriad Pro" w:cs="Arial"/>
                <w:sz w:val="20"/>
              </w:rPr>
              <w:t xml:space="preserve">Wniosek jest spójny i kompletny w odniesieniu do dokonanej oceny. </w:t>
            </w:r>
          </w:p>
        </w:tc>
        <w:tc>
          <w:tcPr>
            <w:tcW w:w="6012"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Spełnienie kryterium jest konieczne do przyznania dofinansowania.</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Projekty niespełniające kryterium kierowane są do poprawy lub uzupełnienia.</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Ocena spełniania kryterium polega na przypisaniu wartości logicznych „tak”, „nie.</w:t>
            </w:r>
          </w:p>
        </w:tc>
      </w:tr>
    </w:tbl>
    <w:p w:rsidR="00042463" w:rsidRDefault="00042463" w:rsidP="00F64771">
      <w:pPr>
        <w:spacing w:before="120" w:after="120" w:line="240" w:lineRule="auto"/>
        <w:rPr>
          <w:rFonts w:ascii="Myriad Pro" w:eastAsia="Times New Roman" w:hAnsi="Myriad Pro" w:cs="Times New Roman"/>
          <w:b/>
          <w:lang w:eastAsia="pl-PL"/>
        </w:rPr>
      </w:pPr>
    </w:p>
    <w:p w:rsidR="00004E0E" w:rsidRPr="00004E0E" w:rsidRDefault="00042463" w:rsidP="00004E0E">
      <w:pPr>
        <w:jc w:val="center"/>
        <w:rPr>
          <w:rFonts w:ascii="Myriad Pro" w:eastAsiaTheme="majorEastAsia" w:hAnsi="Myriad Pro" w:cs="Arial"/>
          <w:b/>
          <w:bCs/>
          <w:sz w:val="20"/>
        </w:rPr>
      </w:pPr>
      <w:r w:rsidRPr="00004E0E">
        <w:rPr>
          <w:rFonts w:ascii="Myriad Pro" w:hAnsi="Myriad Pro"/>
          <w:b/>
          <w:sz w:val="20"/>
        </w:rPr>
        <w:t>Kryteria szczegółowe</w:t>
      </w:r>
      <w:r w:rsidR="00437C7B">
        <w:rPr>
          <w:rFonts w:ascii="Myriad Pro" w:hAnsi="Myriad Pro"/>
          <w:b/>
          <w:sz w:val="20"/>
        </w:rPr>
        <w:t xml:space="preserve"> </w:t>
      </w:r>
      <w:r w:rsidRPr="00004E0E">
        <w:rPr>
          <w:rFonts w:ascii="Myriad Pro" w:eastAsiaTheme="majorEastAsia" w:hAnsi="Myriad Pro" w:cs="Arial"/>
          <w:b/>
          <w:bCs/>
          <w:sz w:val="20"/>
        </w:rPr>
        <w:t xml:space="preserve">przyjęte Uchwałą Nr </w:t>
      </w:r>
      <w:r w:rsidR="00A01070">
        <w:rPr>
          <w:rFonts w:ascii="Myriad Pro" w:eastAsiaTheme="majorEastAsia" w:hAnsi="Myriad Pro" w:cs="Arial"/>
          <w:b/>
          <w:bCs/>
          <w:sz w:val="20"/>
        </w:rPr>
        <w:t>52</w:t>
      </w:r>
      <w:r w:rsidR="00805533" w:rsidRPr="00004E0E">
        <w:rPr>
          <w:rFonts w:ascii="Myriad Pro" w:eastAsiaTheme="majorEastAsia" w:hAnsi="Myriad Pro" w:cs="Arial"/>
          <w:b/>
          <w:bCs/>
          <w:sz w:val="20"/>
        </w:rPr>
        <w:t>/19</w:t>
      </w:r>
      <w:r w:rsidRPr="00004E0E">
        <w:rPr>
          <w:rFonts w:ascii="Myriad Pro" w:eastAsiaTheme="majorEastAsia" w:hAnsi="Myriad Pro" w:cs="Arial"/>
          <w:b/>
          <w:bCs/>
          <w:sz w:val="20"/>
        </w:rPr>
        <w:t xml:space="preserve"> Komitetu Monitorującego RPO WZ</w:t>
      </w:r>
      <w:r w:rsidR="00805533" w:rsidRPr="00004E0E">
        <w:rPr>
          <w:rFonts w:ascii="Myriad Pro" w:eastAsiaTheme="majorEastAsia" w:hAnsi="Myriad Pro" w:cs="Arial"/>
          <w:b/>
          <w:bCs/>
          <w:sz w:val="20"/>
        </w:rPr>
        <w:t xml:space="preserve"> 2014-2020 z dnia </w:t>
      </w:r>
      <w:r w:rsidR="00A01070">
        <w:rPr>
          <w:rFonts w:ascii="Myriad Pro" w:eastAsiaTheme="majorEastAsia" w:hAnsi="Myriad Pro" w:cs="Arial"/>
          <w:b/>
          <w:bCs/>
          <w:sz w:val="20"/>
        </w:rPr>
        <w:t>25 października</w:t>
      </w:r>
      <w:r w:rsidR="00805533" w:rsidRPr="00004E0E">
        <w:rPr>
          <w:rFonts w:ascii="Myriad Pro" w:eastAsiaTheme="majorEastAsia" w:hAnsi="Myriad Pro" w:cs="Arial"/>
          <w:b/>
          <w:bCs/>
          <w:sz w:val="20"/>
        </w:rPr>
        <w:t xml:space="preserve"> 2019</w:t>
      </w:r>
      <w:r w:rsidRPr="00004E0E">
        <w:rPr>
          <w:rFonts w:ascii="Myriad Pro" w:eastAsiaTheme="majorEastAsia" w:hAnsi="Myriad Pro" w:cs="Arial"/>
          <w:b/>
          <w:bCs/>
          <w:sz w:val="20"/>
        </w:rPr>
        <w:t xml:space="preserve"> r.</w:t>
      </w:r>
      <w:r w:rsidR="003F404B" w:rsidRPr="00004E0E">
        <w:rPr>
          <w:rFonts w:ascii="Myriad Pro" w:eastAsiaTheme="majorEastAsia" w:hAnsi="Myriad Pro" w:cs="Arial"/>
          <w:b/>
          <w:bCs/>
          <w:sz w:val="20"/>
        </w:rPr>
        <w:t xml:space="preserve"> </w:t>
      </w:r>
      <w:r w:rsidR="003F404B" w:rsidRPr="00004E0E">
        <w:rPr>
          <w:rFonts w:ascii="Myriad Pro" w:hAnsi="Myriad Pro"/>
          <w:b/>
          <w:sz w:val="20"/>
        </w:rPr>
        <w:t>(tryb konkursowy)</w:t>
      </w:r>
      <w:r>
        <w:rPr>
          <w:rFonts w:ascii="Myriad Pro" w:eastAsiaTheme="majorEastAsia" w:hAnsi="Myriad Pro" w:cs="Arial"/>
          <w:b/>
          <w:bCs/>
          <w:sz w:val="20"/>
        </w:rPr>
        <w:t xml:space="preserve"> </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004E0E" w:rsidRPr="00D6762C" w:rsidTr="00915120">
        <w:trPr>
          <w:jc w:val="center"/>
        </w:trPr>
        <w:tc>
          <w:tcPr>
            <w:tcW w:w="1905" w:type="dxa"/>
            <w:shd w:val="clear" w:color="auto" w:fill="B6DDE8"/>
          </w:tcPr>
          <w:p w:rsidR="00004E0E" w:rsidRPr="00D6762C" w:rsidRDefault="00004E0E" w:rsidP="00915120">
            <w:pPr>
              <w:spacing w:before="40" w:after="40" w:line="240" w:lineRule="auto"/>
              <w:rPr>
                <w:rFonts w:ascii="Myriad Pro" w:hAnsi="Myriad Pro" w:cs="Arial"/>
                <w:sz w:val="20"/>
              </w:rPr>
            </w:pPr>
            <w:r w:rsidRPr="00D6762C">
              <w:rPr>
                <w:rFonts w:ascii="Myriad Pro" w:hAnsi="Myriad Pro" w:cs="Arial"/>
                <w:sz w:val="20"/>
              </w:rPr>
              <w:t>Oś priorytetowa</w:t>
            </w:r>
          </w:p>
        </w:tc>
        <w:tc>
          <w:tcPr>
            <w:tcW w:w="12315" w:type="dxa"/>
            <w:shd w:val="clear" w:color="auto" w:fill="B6DDE8"/>
          </w:tcPr>
          <w:p w:rsidR="00004E0E" w:rsidRPr="00D6762C" w:rsidRDefault="00004E0E" w:rsidP="00915120">
            <w:pPr>
              <w:spacing w:before="40" w:after="40" w:line="240" w:lineRule="auto"/>
              <w:rPr>
                <w:rFonts w:ascii="Myriad Pro" w:hAnsi="Myriad Pro" w:cs="Arial"/>
                <w:sz w:val="20"/>
              </w:rPr>
            </w:pPr>
            <w:r w:rsidRPr="00D6762C">
              <w:rPr>
                <w:rFonts w:ascii="Myriad Pro" w:hAnsi="Myriad Pro" w:cs="Arial"/>
                <w:sz w:val="20"/>
              </w:rPr>
              <w:t>VIII Edukacja</w:t>
            </w:r>
          </w:p>
        </w:tc>
      </w:tr>
      <w:tr w:rsidR="00004E0E" w:rsidRPr="00D6762C" w:rsidTr="00915120">
        <w:trPr>
          <w:jc w:val="center"/>
        </w:trPr>
        <w:tc>
          <w:tcPr>
            <w:tcW w:w="1905" w:type="dxa"/>
            <w:shd w:val="clear" w:color="auto" w:fill="B6DDE8"/>
          </w:tcPr>
          <w:p w:rsidR="00004E0E" w:rsidRPr="00D6762C" w:rsidRDefault="00004E0E" w:rsidP="00915120">
            <w:pPr>
              <w:spacing w:before="40" w:after="40" w:line="240" w:lineRule="auto"/>
              <w:rPr>
                <w:rFonts w:ascii="Myriad Pro" w:hAnsi="Myriad Pro" w:cs="Arial"/>
                <w:sz w:val="20"/>
              </w:rPr>
            </w:pPr>
            <w:r w:rsidRPr="00D6762C">
              <w:rPr>
                <w:rFonts w:ascii="Myriad Pro" w:hAnsi="Myriad Pro" w:cs="Arial"/>
                <w:sz w:val="20"/>
              </w:rPr>
              <w:t>Priorytet Inwestycyjny</w:t>
            </w:r>
          </w:p>
        </w:tc>
        <w:tc>
          <w:tcPr>
            <w:tcW w:w="12315" w:type="dxa"/>
            <w:shd w:val="clear" w:color="auto" w:fill="B6DDE8"/>
          </w:tcPr>
          <w:p w:rsidR="00004E0E" w:rsidRPr="00D6762C" w:rsidRDefault="00004E0E" w:rsidP="00915120">
            <w:pPr>
              <w:autoSpaceDE w:val="0"/>
              <w:autoSpaceDN w:val="0"/>
              <w:adjustRightInd w:val="0"/>
              <w:spacing w:before="120" w:after="120" w:line="240" w:lineRule="auto"/>
              <w:jc w:val="both"/>
              <w:rPr>
                <w:rFonts w:ascii="Myriad Pro" w:eastAsia="MyriadPro-Regular" w:hAnsi="Myriad Pro" w:cs="Arial"/>
                <w:sz w:val="20"/>
              </w:rPr>
            </w:pPr>
            <w:r w:rsidRPr="00D6762C">
              <w:rPr>
                <w:rFonts w:ascii="Myriad Pro" w:eastAsia="MyriadPro-Regular" w:hAnsi="Myriad Pro" w:cs="Arial"/>
                <w:sz w:val="20"/>
              </w:rPr>
              <w:t>10 iv 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004E0E" w:rsidRPr="00B33853" w:rsidTr="00915120">
        <w:trPr>
          <w:jc w:val="center"/>
        </w:trPr>
        <w:tc>
          <w:tcPr>
            <w:tcW w:w="1905" w:type="dxa"/>
            <w:shd w:val="clear" w:color="auto" w:fill="B6DDE8"/>
          </w:tcPr>
          <w:p w:rsidR="00004E0E" w:rsidRPr="00B33853" w:rsidRDefault="00004E0E" w:rsidP="00915120">
            <w:pPr>
              <w:spacing w:before="40" w:after="40" w:line="240" w:lineRule="auto"/>
              <w:rPr>
                <w:rFonts w:ascii="Myriad Pro" w:hAnsi="Myriad Pro" w:cs="Arial"/>
                <w:sz w:val="20"/>
              </w:rPr>
            </w:pPr>
            <w:r w:rsidRPr="00B33853">
              <w:rPr>
                <w:rFonts w:ascii="Myriad Pro" w:hAnsi="Myriad Pro" w:cs="Arial"/>
                <w:sz w:val="20"/>
              </w:rPr>
              <w:t>Działanie</w:t>
            </w:r>
          </w:p>
        </w:tc>
        <w:tc>
          <w:tcPr>
            <w:tcW w:w="12315" w:type="dxa"/>
            <w:shd w:val="clear" w:color="auto" w:fill="B6DDE8"/>
          </w:tcPr>
          <w:p w:rsidR="00004E0E" w:rsidRPr="00B33853" w:rsidRDefault="00004E0E" w:rsidP="00915120">
            <w:pPr>
              <w:autoSpaceDE w:val="0"/>
              <w:autoSpaceDN w:val="0"/>
              <w:adjustRightInd w:val="0"/>
              <w:spacing w:before="60" w:after="60" w:line="240" w:lineRule="auto"/>
              <w:rPr>
                <w:rFonts w:ascii="Myriad Pro" w:eastAsia="MyriadPro-Regular" w:hAnsi="Myriad Pro" w:cs="Arial"/>
                <w:sz w:val="20"/>
              </w:rPr>
            </w:pPr>
            <w:r w:rsidRPr="00B33853">
              <w:rPr>
                <w:rFonts w:ascii="Myriad Pro" w:eastAsia="MyriadPro-Regular" w:hAnsi="Myriad Pro" w:cs="Arial"/>
                <w:sz w:val="20"/>
              </w:rPr>
              <w:t>8.6 Wsparcie szkół i placówek prowadzących kształcenie zawodowe oraz uczniów uczestniczących w kształceniu zawodowym i osób dorosłych uczestniczących w  pozaszkolnych formach kształcenia zawodowego</w:t>
            </w:r>
          </w:p>
        </w:tc>
      </w:tr>
      <w:tr w:rsidR="00004E0E" w:rsidRPr="00B33853" w:rsidTr="00915120">
        <w:trPr>
          <w:jc w:val="center"/>
        </w:trPr>
        <w:tc>
          <w:tcPr>
            <w:tcW w:w="1905" w:type="dxa"/>
            <w:shd w:val="clear" w:color="auto" w:fill="B6DDE8"/>
          </w:tcPr>
          <w:p w:rsidR="00004E0E" w:rsidRPr="00B33853" w:rsidRDefault="00004E0E" w:rsidP="00915120">
            <w:pPr>
              <w:spacing w:before="40" w:after="40" w:line="240" w:lineRule="auto"/>
              <w:rPr>
                <w:rFonts w:ascii="Myriad Pro" w:hAnsi="Myriad Pro" w:cs="Arial"/>
                <w:sz w:val="20"/>
              </w:rPr>
            </w:pPr>
            <w:r w:rsidRPr="00B33853">
              <w:rPr>
                <w:rFonts w:ascii="Myriad Pro" w:hAnsi="Myriad Pro" w:cs="Arial"/>
                <w:sz w:val="20"/>
              </w:rPr>
              <w:lastRenderedPageBreak/>
              <w:t>Typ projektu</w:t>
            </w:r>
          </w:p>
        </w:tc>
        <w:tc>
          <w:tcPr>
            <w:tcW w:w="12315" w:type="dxa"/>
            <w:shd w:val="clear" w:color="auto" w:fill="B6DDE8"/>
          </w:tcPr>
          <w:p w:rsidR="00004E0E" w:rsidRPr="00B33853" w:rsidRDefault="009B76D1" w:rsidP="001B0A9F">
            <w:pPr>
              <w:pStyle w:val="Akapitzlist"/>
              <w:numPr>
                <w:ilvl w:val="0"/>
                <w:numId w:val="313"/>
              </w:numPr>
              <w:autoSpaceDE w:val="0"/>
              <w:autoSpaceDN w:val="0"/>
              <w:spacing w:before="120" w:after="0"/>
              <w:ind w:left="346" w:hanging="284"/>
              <w:jc w:val="both"/>
              <w:rPr>
                <w:rFonts w:cs="Arial"/>
                <w:b/>
                <w:u w:val="single"/>
              </w:rPr>
            </w:pPr>
            <w:r>
              <w:rPr>
                <w:rFonts w:cs="Arial"/>
              </w:rPr>
              <w:t>Podnoszenie umiejętności</w:t>
            </w:r>
            <w:r w:rsidR="00D238C1">
              <w:rPr>
                <w:rFonts w:cs="Arial"/>
              </w:rPr>
              <w:t>,</w:t>
            </w:r>
            <w:r w:rsidR="00747ABB">
              <w:rPr>
                <w:rFonts w:cs="Arial"/>
              </w:rPr>
              <w:t xml:space="preserve"> </w:t>
            </w:r>
            <w:r w:rsidR="00D238C1">
              <w:rPr>
                <w:rFonts w:cs="Arial"/>
              </w:rPr>
              <w:t>kompetencji</w:t>
            </w:r>
            <w:r>
              <w:rPr>
                <w:rFonts w:cs="Arial"/>
              </w:rPr>
              <w:t xml:space="preserve"> oraz uzyskanie kwalifikacji zawodowych</w:t>
            </w:r>
            <w:r w:rsidR="00004E0E" w:rsidRPr="00B33853">
              <w:rPr>
                <w:rFonts w:cs="Arial"/>
              </w:rPr>
              <w:t xml:space="preserve"> przez uczniów i słuchaczy szkół lub placówek systemu oświaty prowadzących kształcenie zawodowe i/lub </w:t>
            </w:r>
            <w:r w:rsidR="000D4BE6">
              <w:rPr>
                <w:rFonts w:cs="Arial"/>
              </w:rPr>
              <w:t xml:space="preserve">osoby </w:t>
            </w:r>
            <w:r w:rsidR="00004E0E" w:rsidRPr="00B33853">
              <w:rPr>
                <w:rFonts w:cs="Arial"/>
              </w:rPr>
              <w:t>dorosłe zainteresowane z własnej inicjatywy zdobyciem, uzupełnieniem lub podnoszeniem kompetencji lub kwalifikacji zawodowych poprzez:</w:t>
            </w:r>
          </w:p>
          <w:p w:rsidR="00004E0E" w:rsidRPr="00B33853" w:rsidRDefault="008A131E" w:rsidP="001B0A9F">
            <w:pPr>
              <w:numPr>
                <w:ilvl w:val="0"/>
                <w:numId w:val="312"/>
              </w:numPr>
              <w:spacing w:after="0"/>
              <w:contextualSpacing/>
              <w:jc w:val="both"/>
              <w:rPr>
                <w:rFonts w:ascii="Myriad Pro" w:hAnsi="Myriad Pro" w:cs="Arial"/>
                <w:sz w:val="20"/>
              </w:rPr>
            </w:pPr>
            <w:r>
              <w:rPr>
                <w:rFonts w:ascii="Myriad Pro" w:hAnsi="Myriad Pro" w:cs="Arial"/>
                <w:sz w:val="20"/>
              </w:rPr>
              <w:t>s</w:t>
            </w:r>
            <w:r w:rsidR="000D4BE6">
              <w:rPr>
                <w:rFonts w:ascii="Myriad Pro" w:hAnsi="Myriad Pro" w:cs="Arial"/>
                <w:sz w:val="20"/>
              </w:rPr>
              <w:t xml:space="preserve">taże uczniowskie, o których mowa w Prawie </w:t>
            </w:r>
            <w:r w:rsidR="00412A17">
              <w:rPr>
                <w:rFonts w:ascii="Myriad Pro" w:hAnsi="Myriad Pro" w:cs="Arial"/>
                <w:sz w:val="20"/>
              </w:rPr>
              <w:t>oświatowym</w:t>
            </w:r>
            <w:r w:rsidR="000D4BE6">
              <w:rPr>
                <w:rFonts w:ascii="Myriad Pro" w:hAnsi="Myriad Pro" w:cs="Arial"/>
                <w:sz w:val="20"/>
              </w:rPr>
              <w:t>, dla uczniów techników i branżowych szkół I stopnia niebędących m</w:t>
            </w:r>
            <w:r w:rsidR="00412A17">
              <w:rPr>
                <w:rFonts w:ascii="Myriad Pro" w:hAnsi="Myriad Pro" w:cs="Arial"/>
                <w:sz w:val="20"/>
              </w:rPr>
              <w:t>łodocianymi pracownikami, ucznió</w:t>
            </w:r>
            <w:r w:rsidR="000D4BE6">
              <w:rPr>
                <w:rFonts w:ascii="Myriad Pro" w:hAnsi="Myriad Pro" w:cs="Arial"/>
                <w:sz w:val="20"/>
              </w:rPr>
              <w:t>w branżowych szkół II stopnia oraz uczniów szkół policealnych realizowane w r</w:t>
            </w:r>
            <w:r w:rsidR="00412A17">
              <w:rPr>
                <w:rFonts w:ascii="Myriad Pro" w:hAnsi="Myriad Pro" w:cs="Arial"/>
                <w:sz w:val="20"/>
              </w:rPr>
              <w:t>ze</w:t>
            </w:r>
            <w:r w:rsidR="000D4BE6">
              <w:rPr>
                <w:rFonts w:ascii="Myriad Pro" w:hAnsi="Myriad Pro" w:cs="Arial"/>
                <w:sz w:val="20"/>
              </w:rPr>
              <w:t>czywistych warunkach pracy, tj. u pracodawców lub w indywidualnych gosp</w:t>
            </w:r>
            <w:r w:rsidR="00412A17">
              <w:rPr>
                <w:rFonts w:ascii="Myriad Pro" w:hAnsi="Myriad Pro" w:cs="Arial"/>
                <w:sz w:val="20"/>
              </w:rPr>
              <w:t>odarstwach rolnych, których dzi</w:t>
            </w:r>
            <w:r>
              <w:rPr>
                <w:rFonts w:ascii="Myriad Pro" w:hAnsi="Myriad Pro" w:cs="Arial"/>
                <w:sz w:val="20"/>
              </w:rPr>
              <w:t xml:space="preserve">ałalność </w:t>
            </w:r>
            <w:r w:rsidR="000D4BE6">
              <w:rPr>
                <w:rFonts w:ascii="Myriad Pro" w:hAnsi="Myriad Pro" w:cs="Arial"/>
                <w:sz w:val="20"/>
              </w:rPr>
              <w:t>jest związana z za</w:t>
            </w:r>
            <w:r w:rsidR="00412A17">
              <w:rPr>
                <w:rFonts w:ascii="Myriad Pro" w:hAnsi="Myriad Pro" w:cs="Arial"/>
                <w:sz w:val="20"/>
              </w:rPr>
              <w:t>w</w:t>
            </w:r>
            <w:r>
              <w:rPr>
                <w:rFonts w:ascii="Myriad Pro" w:hAnsi="Myriad Pro" w:cs="Arial"/>
                <w:sz w:val="20"/>
              </w:rPr>
              <w:t>o</w:t>
            </w:r>
            <w:r w:rsidR="000D4BE6">
              <w:rPr>
                <w:rFonts w:ascii="Myriad Pro" w:hAnsi="Myriad Pro" w:cs="Arial"/>
                <w:sz w:val="20"/>
              </w:rPr>
              <w:t xml:space="preserve">dem, w którym kształcą się uczniowie, </w:t>
            </w:r>
          </w:p>
          <w:p w:rsidR="00004E0E" w:rsidRPr="00B33853" w:rsidRDefault="00004E0E" w:rsidP="001B0A9F">
            <w:pPr>
              <w:numPr>
                <w:ilvl w:val="0"/>
                <w:numId w:val="312"/>
              </w:numPr>
              <w:spacing w:after="0"/>
              <w:contextualSpacing/>
              <w:jc w:val="both"/>
              <w:rPr>
                <w:rFonts w:ascii="Myriad Pro" w:hAnsi="Myriad Pro" w:cs="Arial"/>
                <w:sz w:val="20"/>
              </w:rPr>
            </w:pPr>
            <w:r w:rsidRPr="00B33853">
              <w:rPr>
                <w:rFonts w:ascii="Myriad Pro" w:hAnsi="Myriad Pro" w:cs="Arial"/>
                <w:sz w:val="20"/>
              </w:rPr>
              <w:t>realizację kompleksowych programów kształcenia praktycznego organizowanych w miejscu pracy,</w:t>
            </w:r>
          </w:p>
          <w:p w:rsidR="00004E0E" w:rsidRPr="00B33853" w:rsidRDefault="00004E0E" w:rsidP="001B0A9F">
            <w:pPr>
              <w:numPr>
                <w:ilvl w:val="0"/>
                <w:numId w:val="312"/>
              </w:numPr>
              <w:spacing w:after="0"/>
              <w:contextualSpacing/>
              <w:jc w:val="both"/>
              <w:rPr>
                <w:rFonts w:ascii="Myriad Pro" w:hAnsi="Myriad Pro" w:cs="Arial"/>
                <w:sz w:val="20"/>
              </w:rPr>
            </w:pPr>
            <w:r w:rsidRPr="00B33853">
              <w:rPr>
                <w:rFonts w:ascii="Myriad Pro" w:hAnsi="Myriad Pro" w:cs="Arial"/>
                <w:sz w:val="20"/>
              </w:rPr>
              <w:t xml:space="preserve">wdrożenie nowych, innowacyjnych form </w:t>
            </w:r>
            <w:r w:rsidR="00854CF7">
              <w:rPr>
                <w:rFonts w:ascii="Myriad Pro" w:hAnsi="Myriad Pro" w:cs="Arial"/>
                <w:sz w:val="20"/>
              </w:rPr>
              <w:t>kształcenia</w:t>
            </w:r>
            <w:r w:rsidRPr="00B33853">
              <w:rPr>
                <w:rFonts w:ascii="Myriad Pro" w:hAnsi="Myriad Pro" w:cs="Arial"/>
                <w:sz w:val="20"/>
              </w:rPr>
              <w:t xml:space="preserve"> zawodowego,</w:t>
            </w:r>
          </w:p>
          <w:p w:rsidR="00004E0E" w:rsidRPr="00057B65" w:rsidRDefault="00004E0E" w:rsidP="001B0A9F">
            <w:pPr>
              <w:numPr>
                <w:ilvl w:val="0"/>
                <w:numId w:val="312"/>
              </w:numPr>
              <w:spacing w:after="0"/>
              <w:contextualSpacing/>
              <w:jc w:val="both"/>
              <w:rPr>
                <w:rFonts w:ascii="Myriad Pro" w:hAnsi="Myriad Pro" w:cs="Arial"/>
                <w:sz w:val="20"/>
              </w:rPr>
            </w:pPr>
            <w:r w:rsidRPr="00B33853">
              <w:rPr>
                <w:rFonts w:ascii="Myriad Pro" w:hAnsi="Myriad Pro" w:cs="Arial"/>
                <w:sz w:val="20"/>
              </w:rPr>
              <w:t xml:space="preserve">pomoc stypendialną </w:t>
            </w:r>
            <w:r w:rsidRPr="00057B65">
              <w:rPr>
                <w:rFonts w:ascii="Myriad Pro" w:hAnsi="Myriad Pro" w:cs="Arial"/>
                <w:sz w:val="20"/>
              </w:rPr>
              <w:t xml:space="preserve">dla uczniów szczególnie uzdolnionych w zakresie przedmiotów rozwijających kompetencje kluczowe/ umiejętności uniwersalne lub zawodowe, </w:t>
            </w:r>
          </w:p>
          <w:p w:rsidR="00057B65" w:rsidRPr="00057B65" w:rsidRDefault="00057B65" w:rsidP="001B0A9F">
            <w:pPr>
              <w:numPr>
                <w:ilvl w:val="0"/>
                <w:numId w:val="312"/>
              </w:numPr>
              <w:spacing w:after="0"/>
              <w:contextualSpacing/>
              <w:jc w:val="both"/>
              <w:rPr>
                <w:rFonts w:ascii="Myriad Pro" w:hAnsi="Myriad Pro" w:cs="Arial"/>
                <w:sz w:val="20"/>
              </w:rPr>
            </w:pPr>
            <w:r w:rsidRPr="00057B65">
              <w:rPr>
                <w:rFonts w:ascii="Myriad Pro" w:hAnsi="Myriad Pro" w:cs="Arial"/>
                <w:sz w:val="20"/>
              </w:rPr>
              <w:t xml:space="preserve">pomoc finansową, umożliwiającą </w:t>
            </w:r>
            <w:r w:rsidRPr="00057B65">
              <w:rPr>
                <w:rFonts w:ascii="Myriad Pro" w:eastAsia="Times New Roman" w:hAnsi="Myriad Pro" w:cs="Times New Roman"/>
                <w:sz w:val="20"/>
                <w:lang w:eastAsia="pl-PL"/>
              </w:rPr>
              <w:t>uczniom/ słuchaczom naukę w szkole kształcenia zawodowego poza miejscem zamieszkania (zwrot kosztów dojazdu lub zwrot kosztów zakwaterowania)</w:t>
            </w:r>
            <w:r>
              <w:rPr>
                <w:rFonts w:ascii="Myriad Pro" w:eastAsia="Times New Roman" w:hAnsi="Myriad Pro" w:cs="Times New Roman"/>
                <w:sz w:val="20"/>
                <w:lang w:eastAsia="pl-PL"/>
              </w:rPr>
              <w:t>;</w:t>
            </w:r>
          </w:p>
          <w:p w:rsidR="00004E0E" w:rsidRDefault="000D4BE6" w:rsidP="001B0A9F">
            <w:pPr>
              <w:numPr>
                <w:ilvl w:val="0"/>
                <w:numId w:val="312"/>
              </w:numPr>
              <w:spacing w:after="0"/>
              <w:contextualSpacing/>
              <w:jc w:val="both"/>
              <w:rPr>
                <w:rFonts w:ascii="Myriad Pro" w:hAnsi="Myriad Pro" w:cs="Arial"/>
                <w:sz w:val="20"/>
              </w:rPr>
            </w:pPr>
            <w:r>
              <w:rPr>
                <w:rFonts w:ascii="Myriad Pro" w:hAnsi="Myriad Pro" w:cs="Arial"/>
                <w:sz w:val="20"/>
              </w:rPr>
              <w:t>zdobywanie przez uczniów i słuchaczy uprawnie</w:t>
            </w:r>
            <w:r w:rsidR="008A131E">
              <w:rPr>
                <w:rFonts w:ascii="Myriad Pro" w:hAnsi="Myriad Pro" w:cs="Arial"/>
                <w:sz w:val="20"/>
              </w:rPr>
              <w:t>ń</w:t>
            </w:r>
            <w:r>
              <w:rPr>
                <w:rFonts w:ascii="Myriad Pro" w:hAnsi="Myriad Pro" w:cs="Arial"/>
                <w:sz w:val="20"/>
              </w:rPr>
              <w:t xml:space="preserve"> do wykonywania zawodu, w ramach którego realizuj</w:t>
            </w:r>
            <w:r w:rsidR="008A131E">
              <w:rPr>
                <w:rFonts w:ascii="Myriad Pro" w:hAnsi="Myriad Pro" w:cs="Arial"/>
                <w:sz w:val="20"/>
              </w:rPr>
              <w:t>ą</w:t>
            </w:r>
            <w:r>
              <w:rPr>
                <w:rFonts w:ascii="Myriad Pro" w:hAnsi="Myriad Pro" w:cs="Arial"/>
                <w:sz w:val="20"/>
              </w:rPr>
              <w:t xml:space="preserve"> kształcenie zawodowe</w:t>
            </w:r>
          </w:p>
          <w:p w:rsidR="000D4BE6" w:rsidRPr="00B33853" w:rsidRDefault="000D4BE6" w:rsidP="001B0A9F">
            <w:pPr>
              <w:numPr>
                <w:ilvl w:val="0"/>
                <w:numId w:val="312"/>
              </w:numPr>
              <w:spacing w:after="0"/>
              <w:contextualSpacing/>
              <w:jc w:val="both"/>
              <w:rPr>
                <w:rFonts w:ascii="Myriad Pro" w:hAnsi="Myriad Pro" w:cs="Arial"/>
                <w:sz w:val="20"/>
              </w:rPr>
            </w:pPr>
            <w:r>
              <w:rPr>
                <w:rFonts w:ascii="Myriad Pro" w:hAnsi="Myriad Pro" w:cs="Arial"/>
                <w:sz w:val="20"/>
              </w:rPr>
              <w:t>organizowanie kursów przygotowawczy do eg</w:t>
            </w:r>
            <w:r w:rsidR="008A131E">
              <w:rPr>
                <w:rFonts w:ascii="Myriad Pro" w:hAnsi="Myriad Pro" w:cs="Arial"/>
                <w:sz w:val="20"/>
              </w:rPr>
              <w:t>z</w:t>
            </w:r>
            <w:r>
              <w:rPr>
                <w:rFonts w:ascii="Myriad Pro" w:hAnsi="Myriad Pro" w:cs="Arial"/>
                <w:sz w:val="20"/>
              </w:rPr>
              <w:t>aminu maturalnego, kursów przygotowanych na studia we współpracy ze szkołami wyższymi oraz organizowanie kurów oraz szkoleń</w:t>
            </w:r>
            <w:r w:rsidR="008A131E">
              <w:rPr>
                <w:rFonts w:ascii="Myriad Pro" w:hAnsi="Myriad Pro" w:cs="Arial"/>
                <w:sz w:val="20"/>
              </w:rPr>
              <w:t xml:space="preserve"> pr</w:t>
            </w:r>
            <w:r>
              <w:rPr>
                <w:rFonts w:ascii="Myriad Pro" w:hAnsi="Myriad Pro" w:cs="Arial"/>
                <w:sz w:val="20"/>
              </w:rPr>
              <w:t>z</w:t>
            </w:r>
            <w:r w:rsidR="008A131E">
              <w:rPr>
                <w:rFonts w:ascii="Myriad Pro" w:hAnsi="Myriad Pro" w:cs="Arial"/>
                <w:sz w:val="20"/>
              </w:rPr>
              <w:t>y</w:t>
            </w:r>
            <w:r>
              <w:rPr>
                <w:rFonts w:ascii="Myriad Pro" w:hAnsi="Myriad Pro" w:cs="Arial"/>
                <w:sz w:val="20"/>
              </w:rPr>
              <w:t>gotowujących do kwalifikujących egzaminów czeladniczych i mistrzowskich</w:t>
            </w:r>
          </w:p>
          <w:p w:rsidR="00004E0E" w:rsidRPr="00B33853" w:rsidRDefault="00004E0E" w:rsidP="001B0A9F">
            <w:pPr>
              <w:numPr>
                <w:ilvl w:val="0"/>
                <w:numId w:val="312"/>
              </w:numPr>
              <w:spacing w:after="0"/>
              <w:contextualSpacing/>
              <w:jc w:val="both"/>
              <w:rPr>
                <w:rFonts w:ascii="Myriad Pro" w:hAnsi="Myriad Pro" w:cs="Arial"/>
                <w:sz w:val="20"/>
              </w:rPr>
            </w:pPr>
            <w:r w:rsidRPr="00B33853">
              <w:rPr>
                <w:rFonts w:ascii="Myriad Pro" w:hAnsi="Myriad Pro" w:cs="Arial"/>
                <w:sz w:val="20"/>
              </w:rPr>
              <w:t>udział w zajęciach prowadzonych w szkole wyższej, w tym w zajęciach laboratoryjnych, kołach lub obozach naukowych,</w:t>
            </w:r>
          </w:p>
          <w:p w:rsidR="00004E0E" w:rsidRPr="00B33853" w:rsidRDefault="00004E0E" w:rsidP="001B0A9F">
            <w:pPr>
              <w:numPr>
                <w:ilvl w:val="0"/>
                <w:numId w:val="312"/>
              </w:numPr>
              <w:spacing w:after="0"/>
              <w:contextualSpacing/>
              <w:jc w:val="both"/>
              <w:rPr>
                <w:rFonts w:ascii="Myriad Pro" w:hAnsi="Myriad Pro" w:cs="Arial"/>
                <w:sz w:val="20"/>
              </w:rPr>
            </w:pPr>
            <w:r w:rsidRPr="00B33853">
              <w:rPr>
                <w:rFonts w:ascii="Myriad Pro" w:hAnsi="Myriad Pro" w:cs="Arial"/>
                <w:sz w:val="20"/>
              </w:rPr>
              <w:t xml:space="preserve">programy walidacji i certyfikacji odpowiednich efektów uczenia się zdobytych w ramach edukacji formalnej, </w:t>
            </w:r>
            <w:proofErr w:type="spellStart"/>
            <w:r w:rsidRPr="00B33853">
              <w:rPr>
                <w:rFonts w:ascii="Myriad Pro" w:hAnsi="Myriad Pro" w:cs="Arial"/>
                <w:sz w:val="20"/>
              </w:rPr>
              <w:t>pozaformalnej</w:t>
            </w:r>
            <w:proofErr w:type="spellEnd"/>
            <w:r w:rsidRPr="00B33853">
              <w:rPr>
                <w:rFonts w:ascii="Myriad Pro" w:hAnsi="Myriad Pro" w:cs="Arial"/>
                <w:sz w:val="20"/>
              </w:rPr>
              <w:t xml:space="preserve"> oraz kształcenia nieformalnego, prowadzące do zdobycia kwalifikacji zawodowych, w tym również kwalifikacji mistrza i czeladnika w zawodzie,</w:t>
            </w:r>
          </w:p>
          <w:p w:rsidR="00412A17" w:rsidRDefault="00004E0E" w:rsidP="001B0A9F">
            <w:pPr>
              <w:numPr>
                <w:ilvl w:val="0"/>
                <w:numId w:val="312"/>
              </w:numPr>
              <w:spacing w:after="0"/>
              <w:contextualSpacing/>
              <w:jc w:val="both"/>
              <w:rPr>
                <w:rFonts w:ascii="Myriad Pro" w:hAnsi="Myriad Pro" w:cs="Arial"/>
                <w:sz w:val="20"/>
              </w:rPr>
            </w:pPr>
            <w:r w:rsidRPr="00412A17">
              <w:rPr>
                <w:rFonts w:ascii="Myriad Pro" w:hAnsi="Myriad Pro" w:cs="Arial"/>
                <w:sz w:val="20"/>
              </w:rPr>
              <w:t xml:space="preserve">realizację </w:t>
            </w:r>
            <w:r w:rsidR="00412A17" w:rsidRPr="00412A17">
              <w:rPr>
                <w:rFonts w:ascii="Myriad Pro" w:hAnsi="Myriad Pro" w:cs="Arial"/>
                <w:sz w:val="20"/>
              </w:rPr>
              <w:t>poza</w:t>
            </w:r>
            <w:r w:rsidRPr="00412A17">
              <w:rPr>
                <w:rFonts w:ascii="Myriad Pro" w:hAnsi="Myriad Pro" w:cs="Arial"/>
                <w:sz w:val="20"/>
              </w:rPr>
              <w:t xml:space="preserve">szkolnych form kształcenia ustawicznego </w:t>
            </w:r>
            <w:r w:rsidR="00412A17" w:rsidRPr="00412A17">
              <w:rPr>
                <w:rFonts w:ascii="Myriad Pro" w:hAnsi="Myriad Pro" w:cs="Arial"/>
                <w:sz w:val="20"/>
              </w:rPr>
              <w:t>w tym wymienionych w art. 117 ust. 1a pkt</w:t>
            </w:r>
            <w:r w:rsidR="008A131E">
              <w:rPr>
                <w:rFonts w:ascii="Myriad Pro" w:hAnsi="Myriad Pro" w:cs="Arial"/>
                <w:sz w:val="20"/>
              </w:rPr>
              <w:t>.</w:t>
            </w:r>
            <w:r w:rsidR="00412A17" w:rsidRPr="00412A17">
              <w:rPr>
                <w:rFonts w:ascii="Myriad Pro" w:hAnsi="Myriad Pro" w:cs="Arial"/>
                <w:sz w:val="20"/>
              </w:rPr>
              <w:t xml:space="preserve"> 1,2,3 i 5 Prawa oświatowego</w:t>
            </w:r>
          </w:p>
          <w:p w:rsidR="00004E0E" w:rsidRPr="00412A17" w:rsidRDefault="00412A17" w:rsidP="001B0A9F">
            <w:pPr>
              <w:numPr>
                <w:ilvl w:val="0"/>
                <w:numId w:val="312"/>
              </w:numPr>
              <w:spacing w:after="0"/>
              <w:contextualSpacing/>
              <w:jc w:val="both"/>
              <w:rPr>
                <w:rFonts w:ascii="Myriad Pro" w:hAnsi="Myriad Pro" w:cs="Arial"/>
                <w:sz w:val="20"/>
              </w:rPr>
            </w:pPr>
            <w:r w:rsidRPr="00412A17">
              <w:rPr>
                <w:rFonts w:ascii="Myriad Pro" w:hAnsi="Myriad Pro" w:cs="Arial"/>
                <w:sz w:val="20"/>
              </w:rPr>
              <w:t xml:space="preserve"> </w:t>
            </w:r>
            <w:r w:rsidR="00004E0E" w:rsidRPr="00412A17">
              <w:rPr>
                <w:rFonts w:ascii="Myriad Pro" w:hAnsi="Myriad Pro" w:cs="Arial"/>
                <w:sz w:val="20"/>
              </w:rPr>
              <w:t>doradztwo zawodowe,</w:t>
            </w:r>
          </w:p>
          <w:p w:rsidR="00004E0E" w:rsidRPr="00B33853" w:rsidRDefault="00004E0E" w:rsidP="001B0A9F">
            <w:pPr>
              <w:numPr>
                <w:ilvl w:val="0"/>
                <w:numId w:val="312"/>
              </w:numPr>
              <w:spacing w:after="0"/>
              <w:contextualSpacing/>
              <w:jc w:val="both"/>
              <w:rPr>
                <w:rFonts w:ascii="Myriad Pro" w:hAnsi="Myriad Pro" w:cs="Arial"/>
                <w:sz w:val="20"/>
              </w:rPr>
            </w:pPr>
            <w:r w:rsidRPr="00B33853">
              <w:rPr>
                <w:rFonts w:ascii="Myriad Pro" w:hAnsi="Myriad Pro" w:cs="Arial"/>
                <w:sz w:val="20"/>
              </w:rPr>
              <w:t xml:space="preserve">wykorzystanie rezultatów projektów, w tym pozytywnie </w:t>
            </w:r>
            <w:proofErr w:type="spellStart"/>
            <w:r w:rsidRPr="00B33853">
              <w:rPr>
                <w:rFonts w:ascii="Myriad Pro" w:hAnsi="Myriad Pro" w:cs="Arial"/>
                <w:sz w:val="20"/>
              </w:rPr>
              <w:t>zwalidowanych</w:t>
            </w:r>
            <w:proofErr w:type="spellEnd"/>
            <w:r w:rsidRPr="00B33853">
              <w:rPr>
                <w:rFonts w:ascii="Myriad Pro" w:hAnsi="Myriad Pro" w:cs="Arial"/>
                <w:sz w:val="20"/>
              </w:rPr>
              <w:t xml:space="preserve"> produktów projektów innowacyjnych zrealizowanych w </w:t>
            </w:r>
            <w:r w:rsidR="008A131E">
              <w:rPr>
                <w:rFonts w:ascii="Myriad Pro" w:hAnsi="Myriad Pro" w:cs="Arial"/>
                <w:sz w:val="20"/>
              </w:rPr>
              <w:t>latach 2007-2013 w ramach PO KL</w:t>
            </w:r>
            <w:r w:rsidR="00412A17">
              <w:rPr>
                <w:rFonts w:ascii="Myriad Pro" w:hAnsi="Myriad Pro" w:cs="Arial"/>
                <w:sz w:val="20"/>
              </w:rPr>
              <w:t xml:space="preserve"> oraz w latach 2014-2020 w ramach POWER</w:t>
            </w:r>
          </w:p>
          <w:p w:rsidR="00004E0E" w:rsidRPr="003C4F4C" w:rsidRDefault="00004E0E" w:rsidP="001B0A9F">
            <w:pPr>
              <w:numPr>
                <w:ilvl w:val="0"/>
                <w:numId w:val="312"/>
              </w:numPr>
              <w:spacing w:after="0"/>
              <w:contextualSpacing/>
              <w:jc w:val="both"/>
              <w:rPr>
                <w:rFonts w:ascii="Myriad Pro" w:hAnsi="Myriad Pro" w:cs="Arial"/>
                <w:sz w:val="20"/>
              </w:rPr>
            </w:pPr>
            <w:r w:rsidRPr="00B33853">
              <w:rPr>
                <w:rFonts w:ascii="Myriad Pro" w:hAnsi="Myriad Pro" w:cs="Arial"/>
                <w:sz w:val="20"/>
              </w:rPr>
              <w:t>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p>
          <w:p w:rsidR="00004E0E" w:rsidRPr="00B33853" w:rsidRDefault="00004E0E" w:rsidP="001B0A9F">
            <w:pPr>
              <w:pStyle w:val="Akapitzlist"/>
              <w:numPr>
                <w:ilvl w:val="0"/>
                <w:numId w:val="313"/>
              </w:numPr>
              <w:tabs>
                <w:tab w:val="left" w:pos="0"/>
              </w:tabs>
              <w:autoSpaceDE w:val="0"/>
              <w:autoSpaceDN w:val="0"/>
              <w:spacing w:after="0"/>
              <w:ind w:left="346" w:hanging="283"/>
              <w:jc w:val="both"/>
              <w:rPr>
                <w:rFonts w:cs="Arial"/>
              </w:rPr>
            </w:pPr>
            <w:r w:rsidRPr="00B33853">
              <w:rPr>
                <w:rFonts w:cs="Arial"/>
              </w:rPr>
              <w:t xml:space="preserve">Kształtowanie i rozwijanie u uczniów lub słuchaczy szkół lub placówek systemu oświaty prowadzących kształcenie zawodowe </w:t>
            </w:r>
            <w:r w:rsidRPr="00B33853">
              <w:rPr>
                <w:rFonts w:cs="Arial"/>
              </w:rPr>
              <w:lastRenderedPageBreak/>
              <w:t xml:space="preserve">kompetencji kluczowych </w:t>
            </w:r>
            <w:r w:rsidR="008660F1">
              <w:rPr>
                <w:rFonts w:cs="Arial"/>
              </w:rPr>
              <w:t>lub</w:t>
            </w:r>
            <w:r w:rsidRPr="00B33853">
              <w:rPr>
                <w:rFonts w:cs="Arial"/>
              </w:rPr>
              <w:t xml:space="preserve"> umiejętności uniwersalnych niezbędnych na rynku pracy poprzez:</w:t>
            </w:r>
          </w:p>
          <w:p w:rsidR="00004E0E" w:rsidRPr="00B33853" w:rsidRDefault="00004E0E" w:rsidP="001B0A9F">
            <w:pPr>
              <w:numPr>
                <w:ilvl w:val="0"/>
                <w:numId w:val="318"/>
              </w:numPr>
              <w:spacing w:after="0"/>
              <w:ind w:left="1055" w:hanging="283"/>
              <w:contextualSpacing/>
              <w:rPr>
                <w:rFonts w:ascii="Myriad Pro" w:hAnsi="Myriad Pro" w:cs="Arial"/>
                <w:sz w:val="20"/>
              </w:rPr>
            </w:pPr>
            <w:r w:rsidRPr="00B33853">
              <w:rPr>
                <w:rFonts w:ascii="Myriad Pro" w:hAnsi="Myriad Pro" w:cs="Arial"/>
                <w:sz w:val="20"/>
              </w:rPr>
              <w:t>realizację projektów edukacyjnych w szkołach lub placówkach systemu oświaty objętych wsparciem,</w:t>
            </w:r>
          </w:p>
          <w:p w:rsidR="00004E0E" w:rsidRPr="00B33853" w:rsidRDefault="00004E0E" w:rsidP="001B0A9F">
            <w:pPr>
              <w:numPr>
                <w:ilvl w:val="0"/>
                <w:numId w:val="318"/>
              </w:numPr>
              <w:spacing w:after="0"/>
              <w:ind w:left="1055" w:hanging="283"/>
              <w:contextualSpacing/>
              <w:rPr>
                <w:rFonts w:ascii="Myriad Pro" w:hAnsi="Myriad Pro" w:cs="Arial"/>
                <w:sz w:val="20"/>
              </w:rPr>
            </w:pPr>
            <w:r w:rsidRPr="00B33853">
              <w:rPr>
                <w:rFonts w:ascii="Myriad Pro" w:hAnsi="Myriad Pro" w:cs="Arial"/>
                <w:sz w:val="20"/>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004E0E" w:rsidRPr="00B33853" w:rsidRDefault="00004E0E" w:rsidP="001B0A9F">
            <w:pPr>
              <w:numPr>
                <w:ilvl w:val="0"/>
                <w:numId w:val="318"/>
              </w:numPr>
              <w:spacing w:after="0"/>
              <w:ind w:left="1055" w:hanging="283"/>
              <w:contextualSpacing/>
              <w:rPr>
                <w:rFonts w:ascii="Myriad Pro" w:hAnsi="Myriad Pro" w:cs="Arial"/>
                <w:sz w:val="20"/>
              </w:rPr>
            </w:pPr>
            <w:r w:rsidRPr="00B33853">
              <w:rPr>
                <w:rFonts w:ascii="Myriad Pro" w:hAnsi="Myriad Pro" w:cs="Arial"/>
                <w:sz w:val="20"/>
              </w:rPr>
              <w:t>realizację różnych form rozwijających uzdolnienia,</w:t>
            </w:r>
          </w:p>
          <w:p w:rsidR="00004E0E" w:rsidRPr="00B33853" w:rsidRDefault="00004E0E" w:rsidP="001B0A9F">
            <w:pPr>
              <w:numPr>
                <w:ilvl w:val="0"/>
                <w:numId w:val="318"/>
              </w:numPr>
              <w:spacing w:after="0"/>
              <w:ind w:left="1055" w:hanging="283"/>
              <w:contextualSpacing/>
              <w:rPr>
                <w:rFonts w:ascii="Myriad Pro" w:hAnsi="Myriad Pro" w:cs="Arial"/>
                <w:sz w:val="20"/>
              </w:rPr>
            </w:pPr>
            <w:r w:rsidRPr="00B33853">
              <w:rPr>
                <w:rFonts w:ascii="Myriad Pro" w:hAnsi="Myriad Pro" w:cs="Arial"/>
                <w:sz w:val="20"/>
              </w:rPr>
              <w:t>wdrożenie nowych form i programów nauczania,</w:t>
            </w:r>
          </w:p>
          <w:p w:rsidR="00004E0E" w:rsidRPr="00B33853" w:rsidRDefault="00004E0E" w:rsidP="001B0A9F">
            <w:pPr>
              <w:numPr>
                <w:ilvl w:val="0"/>
                <w:numId w:val="318"/>
              </w:numPr>
              <w:spacing w:after="0"/>
              <w:ind w:left="1055" w:hanging="283"/>
              <w:contextualSpacing/>
              <w:rPr>
                <w:rFonts w:ascii="Myriad Pro" w:hAnsi="Myriad Pro" w:cs="Arial"/>
                <w:sz w:val="20"/>
              </w:rPr>
            </w:pPr>
            <w:r w:rsidRPr="00B33853">
              <w:rPr>
                <w:rFonts w:ascii="Myriad Pro" w:hAnsi="Myriad Pro" w:cs="Arial"/>
                <w:sz w:val="20"/>
              </w:rPr>
              <w:t>tworzenie i realizacja zajęć w klasach o nowatorskich rozwiązaniach programowych, organizacyjnych lub metodycznych,</w:t>
            </w:r>
          </w:p>
          <w:p w:rsidR="00004E0E" w:rsidRPr="00B33853" w:rsidRDefault="00004E0E" w:rsidP="001B0A9F">
            <w:pPr>
              <w:numPr>
                <w:ilvl w:val="0"/>
                <w:numId w:val="318"/>
              </w:numPr>
              <w:spacing w:after="0"/>
              <w:ind w:left="1055" w:hanging="283"/>
              <w:contextualSpacing/>
              <w:rPr>
                <w:rFonts w:ascii="Myriad Pro" w:hAnsi="Myriad Pro" w:cs="Arial"/>
                <w:sz w:val="20"/>
              </w:rPr>
            </w:pPr>
            <w:r w:rsidRPr="00B33853">
              <w:rPr>
                <w:rFonts w:ascii="Myriad Pro" w:hAnsi="Myriad Pro" w:cs="Arial"/>
                <w:sz w:val="20"/>
              </w:rPr>
              <w:t>organizację kółek zainteresowań, warsztatów, laboratoriów dla uczniów lub słuchaczy,</w:t>
            </w:r>
          </w:p>
          <w:p w:rsidR="00004E0E" w:rsidRPr="00B33853" w:rsidRDefault="00004E0E" w:rsidP="001B0A9F">
            <w:pPr>
              <w:numPr>
                <w:ilvl w:val="0"/>
                <w:numId w:val="318"/>
              </w:numPr>
              <w:spacing w:after="0"/>
              <w:ind w:left="1055" w:hanging="283"/>
              <w:contextualSpacing/>
              <w:rPr>
                <w:rFonts w:ascii="Myriad Pro" w:hAnsi="Myriad Pro" w:cs="Arial"/>
                <w:sz w:val="20"/>
              </w:rPr>
            </w:pPr>
            <w:r w:rsidRPr="00B33853">
              <w:rPr>
                <w:rFonts w:ascii="Myriad Pro" w:hAnsi="Myriad Pro" w:cs="Arial"/>
                <w:sz w:val="20"/>
              </w:rPr>
              <w:t xml:space="preserve">nawiązywanie współpracy z otoczeniem społeczno-gospodarczym szkoły lub placówki systemu oświaty w celu osiągnięcia założonych celów edukacyjnych, </w:t>
            </w:r>
          </w:p>
          <w:p w:rsidR="00004E0E" w:rsidRPr="00B33853" w:rsidRDefault="00004E0E" w:rsidP="001B0A9F">
            <w:pPr>
              <w:numPr>
                <w:ilvl w:val="0"/>
                <w:numId w:val="318"/>
              </w:numPr>
              <w:spacing w:after="0"/>
              <w:ind w:left="1055" w:hanging="283"/>
              <w:contextualSpacing/>
              <w:rPr>
                <w:rFonts w:ascii="Myriad Pro" w:hAnsi="Myriad Pro" w:cs="Arial"/>
                <w:sz w:val="20"/>
              </w:rPr>
            </w:pPr>
            <w:r w:rsidRPr="00B33853">
              <w:rPr>
                <w:rFonts w:ascii="Myriad Pro" w:hAnsi="Myriad Pro" w:cs="Arial"/>
                <w:sz w:val="20"/>
              </w:rPr>
              <w:t xml:space="preserve">wykorzystanie narzędzi, metod lub form pracy wypracowanych w ramach projektów, w tym pozytywnie </w:t>
            </w:r>
            <w:proofErr w:type="spellStart"/>
            <w:r w:rsidRPr="00B33853">
              <w:rPr>
                <w:rFonts w:ascii="Myriad Pro" w:hAnsi="Myriad Pro" w:cs="Arial"/>
                <w:sz w:val="20"/>
              </w:rPr>
              <w:t>zwalidowanych</w:t>
            </w:r>
            <w:proofErr w:type="spellEnd"/>
            <w:r w:rsidRPr="00B33853">
              <w:rPr>
                <w:rFonts w:ascii="Myriad Pro" w:hAnsi="Myriad Pro" w:cs="Arial"/>
                <w:sz w:val="20"/>
              </w:rPr>
              <w:t xml:space="preserve"> produktów projektów innowacyjnych, zrealizowanych w </w:t>
            </w:r>
            <w:r w:rsidR="008A131E">
              <w:rPr>
                <w:rFonts w:ascii="Myriad Pro" w:hAnsi="Myriad Pro" w:cs="Arial"/>
                <w:sz w:val="20"/>
              </w:rPr>
              <w:t xml:space="preserve">latach 2007-2013 w ramach PO KL </w:t>
            </w:r>
            <w:r w:rsidR="00412A17">
              <w:rPr>
                <w:rFonts w:ascii="Myriad Pro" w:hAnsi="Myriad Pro" w:cs="Arial"/>
                <w:sz w:val="20"/>
              </w:rPr>
              <w:t xml:space="preserve"> oraz w latach 2014-2020 w ramach POWER</w:t>
            </w:r>
          </w:p>
          <w:p w:rsidR="00004E0E" w:rsidRPr="003C4F4C" w:rsidRDefault="00004E0E" w:rsidP="001B0A9F">
            <w:pPr>
              <w:numPr>
                <w:ilvl w:val="0"/>
                <w:numId w:val="318"/>
              </w:numPr>
              <w:spacing w:after="0"/>
              <w:ind w:left="1055" w:hanging="283"/>
              <w:contextualSpacing/>
              <w:rPr>
                <w:rFonts w:ascii="Myriad Pro" w:hAnsi="Myriad Pro" w:cs="Arial"/>
                <w:sz w:val="20"/>
              </w:rPr>
            </w:pPr>
            <w:r w:rsidRPr="00B33853">
              <w:rPr>
                <w:rFonts w:ascii="Myriad Pro" w:hAnsi="Myriad Pro" w:cs="Arial"/>
                <w:sz w:val="20"/>
              </w:rPr>
              <w:t>realizację zajęć poza szkołą lub poza lekcjami.</w:t>
            </w:r>
          </w:p>
          <w:p w:rsidR="00004E0E" w:rsidRDefault="00004E0E" w:rsidP="001B0A9F">
            <w:pPr>
              <w:pStyle w:val="Akapitzlist"/>
              <w:numPr>
                <w:ilvl w:val="0"/>
                <w:numId w:val="313"/>
              </w:numPr>
              <w:autoSpaceDE w:val="0"/>
              <w:autoSpaceDN w:val="0"/>
              <w:adjustRightInd w:val="0"/>
              <w:spacing w:after="0"/>
              <w:ind w:left="346" w:hanging="283"/>
              <w:jc w:val="both"/>
              <w:rPr>
                <w:rFonts w:cs="Arial"/>
              </w:rPr>
            </w:pPr>
            <w:r w:rsidRPr="00B33853">
              <w:rPr>
                <w:rFonts w:cs="Arial"/>
              </w:rPr>
              <w:t>Przygotowanie i wdrożenie programów mających na celu zwiększenie przedsiębiorczości i innowacyjności na poziomie edukacji szkolnej– m.in. poprzez finansowanie wdrażania takich programów dla uczniów (w tym zakup niezbędnego wyposażenia), przygotowanie nauczycieli do prowadzenia takich zajęć itp.</w:t>
            </w:r>
          </w:p>
          <w:p w:rsidR="00004E0E" w:rsidRPr="00412A17" w:rsidRDefault="00004E0E" w:rsidP="001B0A9F">
            <w:pPr>
              <w:pStyle w:val="Akapitzlist"/>
              <w:numPr>
                <w:ilvl w:val="0"/>
                <w:numId w:val="313"/>
              </w:numPr>
              <w:autoSpaceDE w:val="0"/>
              <w:autoSpaceDN w:val="0"/>
              <w:adjustRightInd w:val="0"/>
              <w:spacing w:after="0"/>
              <w:ind w:left="346" w:hanging="283"/>
              <w:jc w:val="both"/>
              <w:rPr>
                <w:rFonts w:cs="Arial"/>
              </w:rPr>
            </w:pPr>
            <w:r w:rsidRPr="00412A17">
              <w:rPr>
                <w:rFonts w:cs="Arial"/>
              </w:rPr>
              <w:t xml:space="preserve">Tworzenie w szkołach lub placówkach systemu oświaty prowadzących kształcenie zawodowe warunków odzwierciedlających </w:t>
            </w:r>
            <w:r w:rsidR="00412A17" w:rsidRPr="00412A17">
              <w:rPr>
                <w:rFonts w:cs="Arial"/>
              </w:rPr>
              <w:t xml:space="preserve">rzeczywiste </w:t>
            </w:r>
            <w:r w:rsidRPr="00412A17">
              <w:rPr>
                <w:rFonts w:cs="Arial"/>
              </w:rPr>
              <w:t>warunki pracy właściwe dla nauczanych zawodów poprzez wyposażenie pracowni lub wa</w:t>
            </w:r>
            <w:r w:rsidR="009B76D1">
              <w:rPr>
                <w:rFonts w:cs="Arial"/>
              </w:rPr>
              <w:t xml:space="preserve">rsztatów </w:t>
            </w:r>
            <w:r w:rsidR="00FA7951">
              <w:rPr>
                <w:rFonts w:cs="Arial"/>
              </w:rPr>
              <w:t>szkolnych</w:t>
            </w:r>
            <w:r w:rsidR="00057B65">
              <w:rPr>
                <w:rFonts w:cs="Arial"/>
              </w:rPr>
              <w:t xml:space="preserve"> placówek szkolnictwa zawodowego;</w:t>
            </w:r>
          </w:p>
          <w:p w:rsidR="00004E0E" w:rsidRPr="00B33853" w:rsidRDefault="00004E0E" w:rsidP="001B0A9F">
            <w:pPr>
              <w:pStyle w:val="Akapitzlist"/>
              <w:numPr>
                <w:ilvl w:val="0"/>
                <w:numId w:val="313"/>
              </w:numPr>
              <w:autoSpaceDE w:val="0"/>
              <w:autoSpaceDN w:val="0"/>
              <w:adjustRightInd w:val="0"/>
              <w:spacing w:after="0"/>
              <w:ind w:left="346" w:hanging="283"/>
              <w:jc w:val="both"/>
              <w:rPr>
                <w:rFonts w:cs="Arial"/>
              </w:rPr>
            </w:pPr>
            <w:r w:rsidRPr="00B33853">
              <w:rPr>
                <w:rFonts w:cs="Arial"/>
              </w:rPr>
              <w:t xml:space="preserve">Rozwój współpracy szkół lub placówek systemu oświaty prowadzących kształcenie zawodowe z ich otoczeniem </w:t>
            </w:r>
            <w:proofErr w:type="spellStart"/>
            <w:r w:rsidRPr="00B33853">
              <w:rPr>
                <w:rFonts w:cs="Arial"/>
              </w:rPr>
              <w:t>społeczno</w:t>
            </w:r>
            <w:proofErr w:type="spellEnd"/>
            <w:r w:rsidRPr="00B33853">
              <w:rPr>
                <w:rFonts w:cs="Arial"/>
              </w:rPr>
              <w:t xml:space="preserve"> – gospodarczym w szczególności poprzez:</w:t>
            </w:r>
          </w:p>
          <w:p w:rsidR="00004E0E" w:rsidRPr="00B33853" w:rsidRDefault="00004E0E" w:rsidP="001B0A9F">
            <w:pPr>
              <w:numPr>
                <w:ilvl w:val="0"/>
                <w:numId w:val="311"/>
              </w:numPr>
              <w:tabs>
                <w:tab w:val="left" w:pos="1197"/>
              </w:tabs>
              <w:spacing w:after="0"/>
              <w:ind w:left="1197" w:hanging="425"/>
              <w:contextualSpacing/>
              <w:jc w:val="both"/>
              <w:rPr>
                <w:rFonts w:ascii="Myriad Pro" w:hAnsi="Myriad Pro" w:cs="Arial"/>
                <w:sz w:val="20"/>
              </w:rPr>
            </w:pPr>
            <w:r w:rsidRPr="00B33853">
              <w:rPr>
                <w:rFonts w:ascii="Myriad Pro" w:hAnsi="Myriad Pro" w:cs="Arial"/>
                <w:sz w:val="20"/>
              </w:rPr>
              <w:t xml:space="preserve">włączenie pracodawców lub przedsiębiorców w system egzaminów </w:t>
            </w:r>
            <w:r w:rsidR="00412A17">
              <w:rPr>
                <w:rFonts w:ascii="Myriad Pro" w:hAnsi="Myriad Pro" w:cs="Arial"/>
                <w:sz w:val="20"/>
              </w:rPr>
              <w:t>zawodowych oraz egzaminów potwierdzają</w:t>
            </w:r>
            <w:r w:rsidR="008A131E">
              <w:rPr>
                <w:rFonts w:ascii="Myriad Pro" w:hAnsi="Myriad Pro" w:cs="Arial"/>
                <w:sz w:val="20"/>
              </w:rPr>
              <w:t>cych kwalifik</w:t>
            </w:r>
            <w:r w:rsidR="00412A17">
              <w:rPr>
                <w:rFonts w:ascii="Myriad Pro" w:hAnsi="Myriad Pro" w:cs="Arial"/>
                <w:sz w:val="20"/>
              </w:rPr>
              <w:t xml:space="preserve">acje mistrza i czeladnika </w:t>
            </w:r>
            <w:r w:rsidRPr="00B33853">
              <w:rPr>
                <w:rFonts w:ascii="Myriad Pro" w:hAnsi="Myriad Pro" w:cs="Arial"/>
                <w:sz w:val="20"/>
              </w:rPr>
              <w:t xml:space="preserve"> </w:t>
            </w:r>
            <w:r w:rsidR="008660F1">
              <w:rPr>
                <w:rFonts w:ascii="Myriad Pro" w:hAnsi="Myriad Pro" w:cs="Arial"/>
                <w:sz w:val="20"/>
              </w:rPr>
              <w:t xml:space="preserve">w zawodzie </w:t>
            </w:r>
            <w:r w:rsidRPr="00B33853">
              <w:rPr>
                <w:rFonts w:ascii="Myriad Pro" w:hAnsi="Myriad Pro" w:cs="Arial"/>
                <w:sz w:val="20"/>
              </w:rPr>
              <w:t xml:space="preserve">w tym m.in.: poprzez tworzenie </w:t>
            </w:r>
            <w:r w:rsidR="00412A17">
              <w:rPr>
                <w:rFonts w:ascii="Myriad Pro" w:hAnsi="Myriad Pro" w:cs="Arial"/>
                <w:sz w:val="20"/>
              </w:rPr>
              <w:t>w szkołach i placówkach prow</w:t>
            </w:r>
            <w:r w:rsidR="00295710">
              <w:rPr>
                <w:rFonts w:ascii="Myriad Pro" w:hAnsi="Myriad Pro" w:cs="Arial"/>
                <w:sz w:val="20"/>
              </w:rPr>
              <w:t xml:space="preserve">adzących kształcenie zawodowe, </w:t>
            </w:r>
            <w:proofErr w:type="spellStart"/>
            <w:r w:rsidR="00412A17">
              <w:rPr>
                <w:rFonts w:ascii="Myriad Pro" w:hAnsi="Myriad Pro" w:cs="Arial"/>
                <w:sz w:val="20"/>
              </w:rPr>
              <w:t>C</w:t>
            </w:r>
            <w:r w:rsidR="00295710">
              <w:rPr>
                <w:rFonts w:ascii="Myriad Pro" w:hAnsi="Myriad Pro" w:cs="Arial"/>
                <w:sz w:val="20"/>
              </w:rPr>
              <w:t>K</w:t>
            </w:r>
            <w:r w:rsidR="00412A17">
              <w:rPr>
                <w:rFonts w:ascii="Myriad Pro" w:hAnsi="Myriad Pro" w:cs="Arial"/>
                <w:sz w:val="20"/>
              </w:rPr>
              <w:t>ZiU</w:t>
            </w:r>
            <w:proofErr w:type="spellEnd"/>
            <w:r w:rsidR="00412A17">
              <w:rPr>
                <w:rFonts w:ascii="Myriad Pro" w:hAnsi="Myriad Pro" w:cs="Arial"/>
                <w:sz w:val="20"/>
              </w:rPr>
              <w:t xml:space="preserve">, CKZ u pracodawców lub przedsiębiorców branżowych </w:t>
            </w:r>
            <w:r w:rsidRPr="00B33853">
              <w:rPr>
                <w:rFonts w:ascii="Myriad Pro" w:hAnsi="Myriad Pro" w:cs="Arial"/>
                <w:sz w:val="20"/>
              </w:rPr>
              <w:t xml:space="preserve">ośrodków egzaminacyjnych dla poszczególnych zawodów lub kwalifikacji, </w:t>
            </w:r>
            <w:r w:rsidR="008A131E">
              <w:rPr>
                <w:rFonts w:ascii="Myriad Pro" w:hAnsi="Myriad Pro" w:cs="Arial"/>
                <w:sz w:val="20"/>
              </w:rPr>
              <w:t>upoważnionych przez właś</w:t>
            </w:r>
            <w:r w:rsidR="00412A17">
              <w:rPr>
                <w:rFonts w:ascii="Myriad Pro" w:hAnsi="Myriad Pro" w:cs="Arial"/>
                <w:sz w:val="20"/>
              </w:rPr>
              <w:t>ci</w:t>
            </w:r>
            <w:r w:rsidR="008A131E">
              <w:rPr>
                <w:rFonts w:ascii="Myriad Pro" w:hAnsi="Myriad Pro" w:cs="Arial"/>
                <w:sz w:val="20"/>
              </w:rPr>
              <w:t>wą okręgową komisję egzaminacyjną lub właś</w:t>
            </w:r>
            <w:r w:rsidR="00412A17">
              <w:rPr>
                <w:rFonts w:ascii="Myriad Pro" w:hAnsi="Myriad Pro" w:cs="Arial"/>
                <w:sz w:val="20"/>
              </w:rPr>
              <w:t xml:space="preserve">ciwą izbę rzemieślniczą do przeprowadzania egzaminów zawodowych, </w:t>
            </w:r>
            <w:r w:rsidRPr="00B33853">
              <w:rPr>
                <w:rFonts w:ascii="Myriad Pro" w:hAnsi="Myriad Pro" w:cs="Arial"/>
                <w:sz w:val="20"/>
              </w:rPr>
              <w:t>udział pracodawców lub przedsiębiorców w egzaminach</w:t>
            </w:r>
            <w:r w:rsidR="00412A17">
              <w:rPr>
                <w:rFonts w:ascii="Myriad Pro" w:hAnsi="Myriad Pro" w:cs="Arial"/>
                <w:sz w:val="20"/>
              </w:rPr>
              <w:t xml:space="preserve"> zawodowych</w:t>
            </w:r>
            <w:r w:rsidRPr="00B33853">
              <w:rPr>
                <w:rFonts w:ascii="Myriad Pro" w:hAnsi="Myriad Pro" w:cs="Arial"/>
                <w:sz w:val="20"/>
              </w:rPr>
              <w:t xml:space="preserve"> w charakterze egzaminatorów;</w:t>
            </w:r>
          </w:p>
          <w:p w:rsidR="00004E0E" w:rsidRPr="00B33853" w:rsidRDefault="00004E0E" w:rsidP="001B0A9F">
            <w:pPr>
              <w:numPr>
                <w:ilvl w:val="0"/>
                <w:numId w:val="311"/>
              </w:numPr>
              <w:tabs>
                <w:tab w:val="left" w:pos="1197"/>
                <w:tab w:val="left" w:pos="1480"/>
              </w:tabs>
              <w:spacing w:after="0"/>
              <w:ind w:left="1197" w:hanging="425"/>
              <w:contextualSpacing/>
              <w:jc w:val="both"/>
              <w:rPr>
                <w:rFonts w:ascii="Myriad Pro" w:hAnsi="Myriad Pro" w:cs="Arial"/>
                <w:sz w:val="20"/>
              </w:rPr>
            </w:pPr>
            <w:r>
              <w:rPr>
                <w:rFonts w:ascii="Myriad Pro" w:hAnsi="Myriad Pro" w:cs="Arial"/>
                <w:sz w:val="20"/>
              </w:rPr>
              <w:t xml:space="preserve"> </w:t>
            </w:r>
            <w:r w:rsidRPr="00B33853">
              <w:rPr>
                <w:rFonts w:ascii="Myriad Pro" w:hAnsi="Myriad Pro" w:cs="Arial"/>
                <w:sz w:val="20"/>
              </w:rPr>
              <w:t>tworzenie klas patronackich w szkołach;</w:t>
            </w:r>
          </w:p>
          <w:p w:rsidR="00004E0E" w:rsidRPr="00B33853" w:rsidRDefault="00004E0E" w:rsidP="001B0A9F">
            <w:pPr>
              <w:numPr>
                <w:ilvl w:val="0"/>
                <w:numId w:val="311"/>
              </w:numPr>
              <w:tabs>
                <w:tab w:val="left" w:pos="1197"/>
              </w:tabs>
              <w:spacing w:after="0"/>
              <w:ind w:left="1197" w:hanging="425"/>
              <w:contextualSpacing/>
              <w:jc w:val="both"/>
              <w:rPr>
                <w:rFonts w:ascii="Myriad Pro" w:hAnsi="Myriad Pro" w:cs="Arial"/>
                <w:sz w:val="20"/>
              </w:rPr>
            </w:pPr>
            <w:r w:rsidRPr="00B33853">
              <w:rPr>
                <w:rFonts w:ascii="Myriad Pro" w:hAnsi="Myriad Pro" w:cs="Arial"/>
                <w:sz w:val="20"/>
              </w:rPr>
              <w:t xml:space="preserve">  współpracę w dostosowywaniu oferty edukacyjnej w szkołach i formach pozaszkolnych do potrzeb regionalnego i lokalnego rynku pracy;</w:t>
            </w:r>
          </w:p>
          <w:p w:rsidR="00004E0E" w:rsidRPr="00B33853" w:rsidRDefault="00004E0E" w:rsidP="001B0A9F">
            <w:pPr>
              <w:numPr>
                <w:ilvl w:val="0"/>
                <w:numId w:val="311"/>
              </w:numPr>
              <w:tabs>
                <w:tab w:val="left" w:pos="1197"/>
              </w:tabs>
              <w:spacing w:after="0"/>
              <w:ind w:left="1197" w:hanging="425"/>
              <w:contextualSpacing/>
              <w:jc w:val="both"/>
              <w:rPr>
                <w:rFonts w:ascii="Myriad Pro" w:hAnsi="Myriad Pro" w:cs="Arial"/>
                <w:sz w:val="20"/>
              </w:rPr>
            </w:pPr>
            <w:r w:rsidRPr="00B33853">
              <w:rPr>
                <w:rFonts w:ascii="Myriad Pro" w:hAnsi="Myriad Pro" w:cs="Arial"/>
                <w:sz w:val="20"/>
              </w:rPr>
              <w:t xml:space="preserve">  opracowywanie lub modyfikację programów nauczania;</w:t>
            </w:r>
          </w:p>
          <w:p w:rsidR="00004E0E" w:rsidRPr="00B33853" w:rsidRDefault="00004E0E" w:rsidP="001B0A9F">
            <w:pPr>
              <w:numPr>
                <w:ilvl w:val="0"/>
                <w:numId w:val="311"/>
              </w:numPr>
              <w:tabs>
                <w:tab w:val="left" w:pos="1197"/>
              </w:tabs>
              <w:spacing w:after="0"/>
              <w:ind w:left="1197" w:hanging="425"/>
              <w:contextualSpacing/>
              <w:jc w:val="both"/>
              <w:rPr>
                <w:rFonts w:ascii="Myriad Pro" w:hAnsi="Myriad Pro" w:cs="Arial"/>
                <w:sz w:val="20"/>
              </w:rPr>
            </w:pPr>
            <w:r w:rsidRPr="00B33853">
              <w:rPr>
                <w:rFonts w:ascii="Myriad Pro" w:hAnsi="Myriad Pro" w:cs="Arial"/>
                <w:sz w:val="20"/>
              </w:rPr>
              <w:t xml:space="preserve">  wykorzystanie rezultatów projektów, w tym pozytywnie </w:t>
            </w:r>
            <w:proofErr w:type="spellStart"/>
            <w:r w:rsidRPr="00B33853">
              <w:rPr>
                <w:rFonts w:ascii="Myriad Pro" w:hAnsi="Myriad Pro" w:cs="Arial"/>
                <w:sz w:val="20"/>
              </w:rPr>
              <w:t>zwalidowanych</w:t>
            </w:r>
            <w:proofErr w:type="spellEnd"/>
            <w:r w:rsidRPr="00B33853">
              <w:rPr>
                <w:rFonts w:ascii="Myriad Pro" w:hAnsi="Myriad Pro" w:cs="Arial"/>
                <w:sz w:val="20"/>
              </w:rPr>
              <w:t xml:space="preserve"> produktów projektów innowacyjnych </w:t>
            </w:r>
            <w:r w:rsidRPr="00B33853">
              <w:rPr>
                <w:rFonts w:ascii="Myriad Pro" w:hAnsi="Myriad Pro" w:cs="Arial"/>
                <w:sz w:val="20"/>
              </w:rPr>
              <w:lastRenderedPageBreak/>
              <w:t>zrealizowanych w la</w:t>
            </w:r>
            <w:r w:rsidR="00412A17">
              <w:rPr>
                <w:rFonts w:ascii="Myriad Pro" w:hAnsi="Myriad Pro" w:cs="Arial"/>
                <w:sz w:val="20"/>
              </w:rPr>
              <w:t>tach 2007 – 2013 w ramach PO KL oraz w latach 2014-2020 w ramach POWER</w:t>
            </w:r>
          </w:p>
          <w:p w:rsidR="00004E0E" w:rsidRPr="003C4F4C" w:rsidRDefault="00004E0E" w:rsidP="001B0A9F">
            <w:pPr>
              <w:numPr>
                <w:ilvl w:val="0"/>
                <w:numId w:val="311"/>
              </w:numPr>
              <w:tabs>
                <w:tab w:val="left" w:pos="1197"/>
              </w:tabs>
              <w:spacing w:after="0"/>
              <w:ind w:left="1197" w:hanging="425"/>
              <w:contextualSpacing/>
              <w:jc w:val="both"/>
              <w:rPr>
                <w:rFonts w:ascii="Myriad Pro" w:hAnsi="Myriad Pro" w:cs="Arial"/>
                <w:sz w:val="20"/>
              </w:rPr>
            </w:pPr>
            <w:r w:rsidRPr="008A131E">
              <w:rPr>
                <w:rFonts w:ascii="Myriad Pro" w:hAnsi="Myriad Pro" w:cs="Arial"/>
                <w:sz w:val="20"/>
              </w:rPr>
              <w:t>współpracę szkół i placówek systemu oświaty prowadzących kształcenie zawodowe z uczelniami wyższymi.</w:t>
            </w:r>
          </w:p>
          <w:p w:rsidR="00412A17" w:rsidRPr="008A131E" w:rsidRDefault="00004E0E" w:rsidP="001B0A9F">
            <w:pPr>
              <w:pStyle w:val="Akapitzlist"/>
              <w:numPr>
                <w:ilvl w:val="0"/>
                <w:numId w:val="313"/>
              </w:numPr>
              <w:autoSpaceDE w:val="0"/>
              <w:autoSpaceDN w:val="0"/>
              <w:adjustRightInd w:val="0"/>
              <w:spacing w:after="0"/>
              <w:jc w:val="both"/>
              <w:rPr>
                <w:rFonts w:cs="Arial"/>
              </w:rPr>
            </w:pPr>
            <w:r w:rsidRPr="008A131E">
              <w:rPr>
                <w:rFonts w:cs="Arial"/>
              </w:rPr>
              <w:t>Doskonalenie umiejętności i kompetencji lub kwalifikacji nauczycieli, w tym nauczycieli kształcenia</w:t>
            </w:r>
            <w:r w:rsidR="00412A17" w:rsidRPr="008A131E">
              <w:rPr>
                <w:rFonts w:cs="Arial"/>
              </w:rPr>
              <w:t xml:space="preserve"> ogólnego,</w:t>
            </w:r>
            <w:r w:rsidRPr="008A131E">
              <w:rPr>
                <w:rFonts w:cs="Arial"/>
              </w:rPr>
              <w:t xml:space="preserve"> zawodowego i instruktorów praktycznej nauki zawodu</w:t>
            </w:r>
            <w:r w:rsidR="00412A17" w:rsidRPr="008A131E">
              <w:rPr>
                <w:rFonts w:cs="Arial"/>
              </w:rPr>
              <w:t xml:space="preserve"> związanych z nauczanym zawodem głownie poprzez:</w:t>
            </w:r>
            <w:r w:rsidRPr="008A131E">
              <w:rPr>
                <w:rFonts w:cs="Arial"/>
              </w:rPr>
              <w:t xml:space="preserve"> </w:t>
            </w:r>
          </w:p>
          <w:p w:rsidR="00004E0E" w:rsidRPr="008A131E" w:rsidRDefault="00004E0E" w:rsidP="001B0A9F">
            <w:pPr>
              <w:pStyle w:val="Akapitzlist"/>
              <w:numPr>
                <w:ilvl w:val="0"/>
                <w:numId w:val="314"/>
              </w:numPr>
              <w:autoSpaceDE w:val="0"/>
              <w:autoSpaceDN w:val="0"/>
              <w:adjustRightInd w:val="0"/>
              <w:spacing w:after="0"/>
              <w:ind w:left="1197"/>
              <w:jc w:val="both"/>
              <w:rPr>
                <w:rFonts w:cs="Arial"/>
              </w:rPr>
            </w:pPr>
            <w:r w:rsidRPr="008A131E">
              <w:rPr>
                <w:rFonts w:cs="Arial"/>
              </w:rPr>
              <w:t>kursy lub szkolenia doskonalące (teoretyczne lub praktyczne), w tym organizowane i prowadzone przez kadrę ośrodków doskonalenia nauczycieli lub trenerów przeszkolonych w ramach POWER,</w:t>
            </w:r>
          </w:p>
          <w:p w:rsidR="005F7EE0" w:rsidRDefault="00004E0E" w:rsidP="001B0A9F">
            <w:pPr>
              <w:pStyle w:val="Akapitzlist"/>
              <w:numPr>
                <w:ilvl w:val="0"/>
                <w:numId w:val="314"/>
              </w:numPr>
              <w:autoSpaceDE w:val="0"/>
              <w:autoSpaceDN w:val="0"/>
              <w:spacing w:after="0"/>
              <w:ind w:left="1197"/>
              <w:jc w:val="both"/>
              <w:rPr>
                <w:rFonts w:cs="Arial"/>
              </w:rPr>
            </w:pPr>
            <w:r w:rsidRPr="008A131E">
              <w:rPr>
                <w:rFonts w:cs="Arial"/>
              </w:rPr>
              <w:t xml:space="preserve">praktyki lub staże w instytucjach z otoczenia społeczno-gospodarczego szkół lub placówek systemu oświaty prowadzących kształcenie zawodowe, w tym </w:t>
            </w:r>
            <w:r w:rsidR="00412A17" w:rsidRPr="008A131E">
              <w:rPr>
                <w:rFonts w:cs="Arial"/>
              </w:rPr>
              <w:t>szkolenia branżowe, o których mowa w art. 3 pkt</w:t>
            </w:r>
            <w:r w:rsidR="008A131E">
              <w:rPr>
                <w:rFonts w:cs="Arial"/>
              </w:rPr>
              <w:t>.</w:t>
            </w:r>
            <w:r w:rsidR="00412A17" w:rsidRPr="008A131E">
              <w:rPr>
                <w:rFonts w:cs="Arial"/>
              </w:rPr>
              <w:t xml:space="preserve"> 7 oraz art. 70 c </w:t>
            </w:r>
            <w:r w:rsidR="00B8652E" w:rsidRPr="008A131E">
              <w:rPr>
                <w:rFonts w:cs="Arial"/>
              </w:rPr>
              <w:t xml:space="preserve">Karty nauczyciela, realizowane odpowiednio u pracodawców lub w indywidualnych gospodarstwach rolnych, których działalność jest związana z nauczanym zawodem lub branżą </w:t>
            </w:r>
          </w:p>
          <w:p w:rsidR="00B8652E" w:rsidRPr="005F7EE0" w:rsidRDefault="00004E0E" w:rsidP="001B0A9F">
            <w:pPr>
              <w:pStyle w:val="Akapitzlist"/>
              <w:numPr>
                <w:ilvl w:val="0"/>
                <w:numId w:val="314"/>
              </w:numPr>
              <w:autoSpaceDE w:val="0"/>
              <w:autoSpaceDN w:val="0"/>
              <w:spacing w:after="0"/>
              <w:ind w:left="1197"/>
              <w:jc w:val="both"/>
              <w:rPr>
                <w:rFonts w:cs="Arial"/>
              </w:rPr>
            </w:pPr>
            <w:r w:rsidRPr="008A131E">
              <w:rPr>
                <w:rFonts w:cs="Arial"/>
              </w:rPr>
              <w:t>studia podyplomowe, w tym przygotowujące do wykonywania zawodu nauczyciela przedmiotów zawodowych albo obejmujące zakresem tematykę związaną z nauczanym zawodem (branżowe, specjalistyczne),</w:t>
            </w:r>
          </w:p>
          <w:p w:rsidR="00004E0E" w:rsidRPr="008A131E" w:rsidRDefault="00004E0E" w:rsidP="001B0A9F">
            <w:pPr>
              <w:pStyle w:val="Akapitzlist"/>
              <w:numPr>
                <w:ilvl w:val="0"/>
                <w:numId w:val="314"/>
              </w:numPr>
              <w:autoSpaceDE w:val="0"/>
              <w:autoSpaceDN w:val="0"/>
              <w:spacing w:after="0"/>
              <w:ind w:left="1197"/>
              <w:jc w:val="both"/>
              <w:rPr>
                <w:rFonts w:cs="Arial"/>
              </w:rPr>
            </w:pPr>
            <w:r w:rsidRPr="008A131E">
              <w:rPr>
                <w:rFonts w:cs="Arial"/>
              </w:rPr>
              <w:t>wspieranie istniejących, budowanie nowych lub moderowanie sieci współpracy i samokształcenia,</w:t>
            </w:r>
          </w:p>
          <w:p w:rsidR="00004E0E" w:rsidRPr="008A131E" w:rsidRDefault="00004E0E" w:rsidP="001B0A9F">
            <w:pPr>
              <w:pStyle w:val="Akapitzlist"/>
              <w:numPr>
                <w:ilvl w:val="0"/>
                <w:numId w:val="314"/>
              </w:numPr>
              <w:autoSpaceDE w:val="0"/>
              <w:autoSpaceDN w:val="0"/>
              <w:spacing w:after="0"/>
              <w:ind w:left="1197"/>
              <w:jc w:val="both"/>
              <w:rPr>
                <w:rFonts w:cs="Arial"/>
              </w:rPr>
            </w:pPr>
            <w:r w:rsidRPr="008A131E">
              <w:rPr>
                <w:rFonts w:cs="Arial"/>
              </w:rPr>
              <w:t>realizację programów wspomagania,</w:t>
            </w:r>
          </w:p>
          <w:p w:rsidR="00004E0E" w:rsidRPr="008A131E" w:rsidRDefault="00004E0E" w:rsidP="001B0A9F">
            <w:pPr>
              <w:pStyle w:val="Akapitzlist"/>
              <w:numPr>
                <w:ilvl w:val="0"/>
                <w:numId w:val="314"/>
              </w:numPr>
              <w:autoSpaceDE w:val="0"/>
              <w:autoSpaceDN w:val="0"/>
              <w:spacing w:after="0"/>
              <w:ind w:left="1197"/>
              <w:jc w:val="both"/>
              <w:rPr>
                <w:rFonts w:cs="Arial"/>
              </w:rPr>
            </w:pPr>
            <w:r w:rsidRPr="008A131E">
              <w:rPr>
                <w:rFonts w:cs="Arial"/>
              </w:rPr>
              <w:t>programy walidacji i certyfikacji wiedzy, umiejętności i kompetencji niezbędnych w pracy dydaktycznej ze szczególnym uwzględnieniem nadawania uprawnień egzaminatora w zawodzie instruktorom praktycznej nauki zawodu na terenie przedsiębiorstw,</w:t>
            </w:r>
          </w:p>
          <w:p w:rsidR="00004E0E" w:rsidRPr="003C4F4C" w:rsidRDefault="00004E0E" w:rsidP="001B0A9F">
            <w:pPr>
              <w:pStyle w:val="Akapitzlist"/>
              <w:numPr>
                <w:ilvl w:val="0"/>
                <w:numId w:val="314"/>
              </w:numPr>
              <w:autoSpaceDE w:val="0"/>
              <w:autoSpaceDN w:val="0"/>
              <w:spacing w:after="0"/>
              <w:ind w:left="1197"/>
              <w:jc w:val="both"/>
              <w:rPr>
                <w:rFonts w:cs="Arial"/>
              </w:rPr>
            </w:pPr>
            <w:r w:rsidRPr="008A131E">
              <w:rPr>
                <w:rFonts w:cs="Arial"/>
              </w:rPr>
              <w:t xml:space="preserve">wykorzystanie narzędzi, metod lub form pracy wypracowanych w ramach projektów, w tym pozytywnie </w:t>
            </w:r>
            <w:proofErr w:type="spellStart"/>
            <w:r w:rsidRPr="008A131E">
              <w:rPr>
                <w:rFonts w:cs="Arial"/>
              </w:rPr>
              <w:t>zwalidowanych</w:t>
            </w:r>
            <w:proofErr w:type="spellEnd"/>
            <w:r w:rsidRPr="008A131E">
              <w:rPr>
                <w:rFonts w:cs="Arial"/>
              </w:rPr>
              <w:t xml:space="preserve"> produktów projektów innowacyjnych, zrealizowanych w </w:t>
            </w:r>
            <w:r w:rsidR="005F7EE0">
              <w:rPr>
                <w:rFonts w:cs="Arial"/>
              </w:rPr>
              <w:t>latach 2007-2013 w ramach PO KL oraz w latach 2014-202</w:t>
            </w:r>
            <w:r w:rsidR="00726C48">
              <w:rPr>
                <w:rFonts w:cs="Arial"/>
              </w:rPr>
              <w:t>0</w:t>
            </w:r>
            <w:r w:rsidR="005F7EE0">
              <w:rPr>
                <w:rFonts w:cs="Arial"/>
              </w:rPr>
              <w:t xml:space="preserve"> w ramach POWER</w:t>
            </w:r>
          </w:p>
          <w:p w:rsidR="00004E0E" w:rsidRPr="00B33853" w:rsidRDefault="00004E0E" w:rsidP="001B0A9F">
            <w:pPr>
              <w:pStyle w:val="Akapitzlist"/>
              <w:numPr>
                <w:ilvl w:val="0"/>
                <w:numId w:val="316"/>
              </w:numPr>
              <w:autoSpaceDE w:val="0"/>
              <w:autoSpaceDN w:val="0"/>
              <w:adjustRightInd w:val="0"/>
              <w:spacing w:after="0"/>
              <w:ind w:left="346" w:hanging="283"/>
              <w:jc w:val="both"/>
              <w:rPr>
                <w:rFonts w:cs="Arial"/>
              </w:rPr>
            </w:pPr>
            <w:r w:rsidRPr="00B33853">
              <w:rPr>
                <w:rFonts w:cs="Arial"/>
              </w:rPr>
              <w:t>Rozwój doradztwa zawodowego w szkołach i placówkach kształcenia zawodowego w szczególności poprzez:</w:t>
            </w:r>
          </w:p>
          <w:p w:rsidR="00004E0E" w:rsidRPr="00B33853" w:rsidRDefault="00004E0E" w:rsidP="001B0A9F">
            <w:pPr>
              <w:pStyle w:val="Akapitzlist"/>
              <w:numPr>
                <w:ilvl w:val="0"/>
                <w:numId w:val="315"/>
              </w:numPr>
              <w:spacing w:after="0"/>
              <w:rPr>
                <w:rFonts w:cs="Arial"/>
              </w:rPr>
            </w:pPr>
            <w:r w:rsidRPr="00B33853">
              <w:rPr>
                <w:rFonts w:cs="Arial"/>
              </w:rPr>
              <w:t xml:space="preserve">uzyskiwanie kwalifikacji doradców </w:t>
            </w:r>
            <w:proofErr w:type="spellStart"/>
            <w:r w:rsidRPr="00B33853">
              <w:rPr>
                <w:rFonts w:cs="Arial"/>
              </w:rPr>
              <w:t>edukacyjno</w:t>
            </w:r>
            <w:proofErr w:type="spellEnd"/>
            <w:r w:rsidRPr="00B33853">
              <w:rPr>
                <w:rFonts w:cs="Arial"/>
              </w:rPr>
              <w:t xml:space="preserve"> - zawodowych przez osoby realizujące zadania z zakresu doradztwa zawodowego w szkołach i placówkach, które nie posiadają kwalifikacji z tego zakresu oraz podnoszenie kwalifikacji doradców </w:t>
            </w:r>
            <w:proofErr w:type="spellStart"/>
            <w:r w:rsidRPr="00B33853">
              <w:rPr>
                <w:rFonts w:cs="Arial"/>
              </w:rPr>
              <w:t>edukacyjno</w:t>
            </w:r>
            <w:proofErr w:type="spellEnd"/>
            <w:r w:rsidRPr="00B33853">
              <w:rPr>
                <w:rFonts w:cs="Arial"/>
              </w:rPr>
              <w:t xml:space="preserve"> – zawodowych, realizujących zadania z zakresu doradztwa zawodowego w szkołach,</w:t>
            </w:r>
          </w:p>
          <w:p w:rsidR="00004E0E" w:rsidRPr="00B33853" w:rsidRDefault="00004E0E" w:rsidP="001B0A9F">
            <w:pPr>
              <w:numPr>
                <w:ilvl w:val="0"/>
                <w:numId w:val="315"/>
              </w:numPr>
              <w:spacing w:after="0"/>
              <w:contextualSpacing/>
              <w:rPr>
                <w:rFonts w:ascii="Myriad Pro" w:hAnsi="Myriad Pro" w:cs="Arial"/>
                <w:sz w:val="20"/>
              </w:rPr>
            </w:pPr>
            <w:r w:rsidRPr="00B33853">
              <w:rPr>
                <w:rFonts w:ascii="Myriad Pro" w:hAnsi="Myriad Pro" w:cs="Arial"/>
                <w:sz w:val="20"/>
              </w:rPr>
              <w:t>tworzenie Punktów Informacji i Kariery (PIK),</w:t>
            </w:r>
          </w:p>
          <w:p w:rsidR="00004E0E" w:rsidRDefault="00004E0E" w:rsidP="001B0A9F">
            <w:pPr>
              <w:numPr>
                <w:ilvl w:val="0"/>
                <w:numId w:val="315"/>
              </w:numPr>
              <w:spacing w:after="0"/>
              <w:contextualSpacing/>
              <w:rPr>
                <w:rFonts w:ascii="Myriad Pro" w:hAnsi="Myriad Pro" w:cs="Arial"/>
                <w:sz w:val="20"/>
              </w:rPr>
            </w:pPr>
            <w:r w:rsidRPr="00B33853">
              <w:rPr>
                <w:rFonts w:ascii="Myriad Pro" w:hAnsi="Myriad Pro" w:cs="Arial"/>
                <w:sz w:val="20"/>
              </w:rPr>
              <w:t>zewnętrzne wsparcie szkół w obszarze doradzt</w:t>
            </w:r>
            <w:r w:rsidR="005F7EE0">
              <w:rPr>
                <w:rFonts w:ascii="Myriad Pro" w:hAnsi="Myriad Pro" w:cs="Arial"/>
                <w:sz w:val="20"/>
              </w:rPr>
              <w:t xml:space="preserve">wa </w:t>
            </w:r>
            <w:r w:rsidRPr="00B33853">
              <w:rPr>
                <w:rFonts w:ascii="Myriad Pro" w:hAnsi="Myriad Pro" w:cs="Arial"/>
                <w:sz w:val="20"/>
              </w:rPr>
              <w:t>zawodowego</w:t>
            </w:r>
            <w:r>
              <w:rPr>
                <w:rFonts w:ascii="Myriad Pro" w:hAnsi="Myriad Pro" w:cs="Arial"/>
                <w:sz w:val="20"/>
              </w:rPr>
              <w:t>.</w:t>
            </w:r>
          </w:p>
          <w:p w:rsidR="00004E0E" w:rsidRPr="00B33853" w:rsidRDefault="00004E0E" w:rsidP="00915120">
            <w:pPr>
              <w:spacing w:after="0" w:line="240" w:lineRule="auto"/>
              <w:ind w:left="1065"/>
              <w:contextualSpacing/>
              <w:rPr>
                <w:rFonts w:ascii="Myriad Pro" w:hAnsi="Myriad Pro" w:cs="Arial"/>
                <w:sz w:val="20"/>
              </w:rPr>
            </w:pPr>
          </w:p>
        </w:tc>
      </w:tr>
    </w:tbl>
    <w:p w:rsidR="003C4F4C" w:rsidRDefault="003C4F4C" w:rsidP="00004E0E">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B77DB2" w:rsidRPr="0073758E" w:rsidTr="00B77DB2">
        <w:trPr>
          <w:jc w:val="center"/>
        </w:trPr>
        <w:tc>
          <w:tcPr>
            <w:tcW w:w="14175" w:type="dxa"/>
            <w:gridSpan w:val="4"/>
            <w:shd w:val="clear" w:color="auto" w:fill="D9D9D9"/>
          </w:tcPr>
          <w:p w:rsidR="00B77DB2" w:rsidRPr="003C4F4C" w:rsidRDefault="00B77DB2" w:rsidP="00B77DB2">
            <w:pPr>
              <w:spacing w:before="40" w:after="40" w:line="240" w:lineRule="auto"/>
              <w:jc w:val="center"/>
              <w:rPr>
                <w:rFonts w:ascii="Myriad Pro" w:hAnsi="Myriad Pro" w:cs="Arial"/>
                <w:b/>
                <w:sz w:val="20"/>
              </w:rPr>
            </w:pPr>
            <w:r w:rsidRPr="003C4F4C">
              <w:rPr>
                <w:rFonts w:ascii="Myriad Pro" w:hAnsi="Myriad Pro" w:cs="Arial"/>
                <w:b/>
                <w:sz w:val="20"/>
              </w:rPr>
              <w:t>Kryteria dopuszczalności</w:t>
            </w:r>
          </w:p>
        </w:tc>
      </w:tr>
      <w:tr w:rsidR="00B77DB2" w:rsidRPr="0073758E" w:rsidTr="00B77DB2">
        <w:trPr>
          <w:jc w:val="center"/>
        </w:trPr>
        <w:tc>
          <w:tcPr>
            <w:tcW w:w="512"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L.p.</w:t>
            </w:r>
          </w:p>
        </w:tc>
        <w:tc>
          <w:tcPr>
            <w:tcW w:w="2126"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Nazwa kryterium</w:t>
            </w:r>
          </w:p>
        </w:tc>
        <w:tc>
          <w:tcPr>
            <w:tcW w:w="6804"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Definicja kryterium</w:t>
            </w:r>
          </w:p>
        </w:tc>
        <w:tc>
          <w:tcPr>
            <w:tcW w:w="4733"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Opis znaczenia kryterium</w:t>
            </w:r>
          </w:p>
        </w:tc>
      </w:tr>
      <w:tr w:rsidR="00B77DB2" w:rsidRPr="0073758E" w:rsidTr="00B77DB2">
        <w:trPr>
          <w:jc w:val="center"/>
        </w:trPr>
        <w:tc>
          <w:tcPr>
            <w:tcW w:w="512"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1</w:t>
            </w:r>
          </w:p>
        </w:tc>
        <w:tc>
          <w:tcPr>
            <w:tcW w:w="2126"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2</w:t>
            </w:r>
          </w:p>
        </w:tc>
        <w:tc>
          <w:tcPr>
            <w:tcW w:w="6804"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3</w:t>
            </w:r>
          </w:p>
        </w:tc>
        <w:tc>
          <w:tcPr>
            <w:tcW w:w="4733"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4</w:t>
            </w:r>
          </w:p>
        </w:tc>
      </w:tr>
      <w:tr w:rsidR="00B77DB2" w:rsidRPr="002444D5" w:rsidTr="00B77DB2">
        <w:trPr>
          <w:jc w:val="center"/>
        </w:trPr>
        <w:tc>
          <w:tcPr>
            <w:tcW w:w="512" w:type="dxa"/>
          </w:tcPr>
          <w:p w:rsidR="00B77DB2" w:rsidRPr="003C4F4C" w:rsidRDefault="00B77DB2" w:rsidP="001B0A9F">
            <w:pPr>
              <w:pStyle w:val="Akapitzlist"/>
              <w:numPr>
                <w:ilvl w:val="0"/>
                <w:numId w:val="390"/>
              </w:numPr>
              <w:spacing w:before="40" w:after="40" w:line="240" w:lineRule="auto"/>
              <w:contextualSpacing w:val="0"/>
              <w:rPr>
                <w:rFonts w:cs="Arial"/>
              </w:rPr>
            </w:pPr>
          </w:p>
        </w:tc>
        <w:tc>
          <w:tcPr>
            <w:tcW w:w="2126" w:type="dxa"/>
            <w:shd w:val="clear" w:color="auto" w:fill="auto"/>
          </w:tcPr>
          <w:p w:rsidR="00B77DB2" w:rsidRPr="003C4F4C" w:rsidRDefault="00B77DB2" w:rsidP="00B77DB2">
            <w:pPr>
              <w:spacing w:before="40" w:after="40" w:line="240" w:lineRule="auto"/>
              <w:rPr>
                <w:rFonts w:ascii="Myriad Pro" w:hAnsi="Myriad Pro" w:cs="Arial"/>
                <w:sz w:val="20"/>
                <w:highlight w:val="yellow"/>
              </w:rPr>
            </w:pPr>
            <w:r w:rsidRPr="003C4F4C">
              <w:rPr>
                <w:rFonts w:ascii="Myriad Pro" w:hAnsi="Myriad Pro" w:cs="Arial"/>
                <w:sz w:val="20"/>
              </w:rPr>
              <w:t>Wymogi organizacyjne</w:t>
            </w:r>
          </w:p>
        </w:tc>
        <w:tc>
          <w:tcPr>
            <w:tcW w:w="6804" w:type="dxa"/>
            <w:shd w:val="clear" w:color="auto" w:fill="auto"/>
          </w:tcPr>
          <w:p w:rsidR="00B77DB2" w:rsidRPr="003C4F4C" w:rsidRDefault="00B77DB2" w:rsidP="001B0A9F">
            <w:pPr>
              <w:pStyle w:val="Akapitzlist"/>
              <w:numPr>
                <w:ilvl w:val="0"/>
                <w:numId w:val="396"/>
              </w:numPr>
              <w:spacing w:before="40" w:after="40" w:line="240" w:lineRule="auto"/>
              <w:ind w:left="357" w:hanging="357"/>
              <w:contextualSpacing w:val="0"/>
              <w:jc w:val="both"/>
              <w:rPr>
                <w:rFonts w:cs="Arial"/>
              </w:rPr>
            </w:pPr>
            <w:r w:rsidRPr="003C4F4C">
              <w:rPr>
                <w:rFonts w:cs="Arial"/>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 (typ projektu 1-6, 8)</w:t>
            </w:r>
          </w:p>
        </w:tc>
        <w:tc>
          <w:tcPr>
            <w:tcW w:w="4733" w:type="dxa"/>
            <w:shd w:val="clear" w:color="auto" w:fill="auto"/>
          </w:tcPr>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Spełnienie kryterium jest konieczne do przyznania dofinansowania.</w:t>
            </w:r>
          </w:p>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Projekty niespełniające kryterium są odrzucane.</w:t>
            </w:r>
          </w:p>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Ocena spełniania kryterium polega na przypisaniu wartości logicznych „tak”, „nie”.</w:t>
            </w:r>
          </w:p>
        </w:tc>
      </w:tr>
      <w:tr w:rsidR="00B77DB2" w:rsidRPr="002444D5" w:rsidTr="00B77DB2">
        <w:trPr>
          <w:jc w:val="center"/>
        </w:trPr>
        <w:tc>
          <w:tcPr>
            <w:tcW w:w="512" w:type="dxa"/>
            <w:shd w:val="clear" w:color="auto" w:fill="auto"/>
          </w:tcPr>
          <w:p w:rsidR="00B77DB2" w:rsidRPr="003C4F4C" w:rsidRDefault="00B77DB2" w:rsidP="001B0A9F">
            <w:pPr>
              <w:pStyle w:val="Akapitzlist"/>
              <w:numPr>
                <w:ilvl w:val="0"/>
                <w:numId w:val="390"/>
              </w:numPr>
              <w:spacing w:before="40" w:after="40" w:line="240" w:lineRule="auto"/>
              <w:ind w:left="0" w:firstLine="0"/>
              <w:contextualSpacing w:val="0"/>
              <w:rPr>
                <w:rFonts w:cs="Arial"/>
              </w:rPr>
            </w:pPr>
          </w:p>
        </w:tc>
        <w:tc>
          <w:tcPr>
            <w:tcW w:w="2126" w:type="dxa"/>
            <w:shd w:val="clear" w:color="auto" w:fill="auto"/>
          </w:tcPr>
          <w:p w:rsidR="00B77DB2" w:rsidRPr="003C4F4C" w:rsidRDefault="00B77DB2" w:rsidP="00B77DB2">
            <w:pPr>
              <w:spacing w:before="40" w:after="40" w:line="240" w:lineRule="auto"/>
              <w:rPr>
                <w:rFonts w:ascii="Myriad Pro" w:hAnsi="Myriad Pro" w:cs="Arial"/>
                <w:sz w:val="20"/>
              </w:rPr>
            </w:pPr>
            <w:r w:rsidRPr="003C4F4C">
              <w:rPr>
                <w:rFonts w:ascii="Myriad Pro" w:hAnsi="Myriad Pro" w:cs="Arial"/>
                <w:sz w:val="20"/>
              </w:rPr>
              <w:t>Zgodność wsparcia</w:t>
            </w:r>
          </w:p>
        </w:tc>
        <w:tc>
          <w:tcPr>
            <w:tcW w:w="6804" w:type="dxa"/>
            <w:shd w:val="clear" w:color="auto" w:fill="auto"/>
          </w:tcPr>
          <w:p w:rsidR="00B77DB2" w:rsidRPr="003C4F4C" w:rsidRDefault="00B77DB2" w:rsidP="001B0A9F">
            <w:pPr>
              <w:pStyle w:val="Akapitzlist"/>
              <w:numPr>
                <w:ilvl w:val="0"/>
                <w:numId w:val="391"/>
              </w:numPr>
              <w:spacing w:before="40" w:after="40" w:line="240" w:lineRule="auto"/>
              <w:contextualSpacing w:val="0"/>
              <w:jc w:val="both"/>
              <w:rPr>
                <w:rFonts w:cs="Arial"/>
              </w:rPr>
            </w:pPr>
            <w:r w:rsidRPr="003C4F4C">
              <w:rPr>
                <w:rFonts w:cs="Arial"/>
              </w:rPr>
              <w:t xml:space="preserve">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 </w:t>
            </w:r>
          </w:p>
          <w:p w:rsidR="00B77DB2" w:rsidRPr="003C4F4C" w:rsidRDefault="00B77DB2" w:rsidP="00B77DB2">
            <w:pPr>
              <w:pStyle w:val="Akapitzlist"/>
              <w:numPr>
                <w:ilvl w:val="0"/>
                <w:numId w:val="0"/>
              </w:numPr>
              <w:spacing w:before="40" w:after="40" w:line="240" w:lineRule="auto"/>
              <w:ind w:left="357"/>
              <w:contextualSpacing w:val="0"/>
              <w:jc w:val="both"/>
              <w:rPr>
                <w:rFonts w:cs="Arial"/>
              </w:rPr>
            </w:pPr>
            <w:r w:rsidRPr="003C4F4C">
              <w:rPr>
                <w:rFonts w:cs="Arial"/>
              </w:rPr>
              <w:t>(typ projektu 1-6, 8)</w:t>
            </w:r>
          </w:p>
          <w:p w:rsidR="00B77DB2" w:rsidRPr="003C4F4C" w:rsidRDefault="00B77DB2" w:rsidP="00B77DB2">
            <w:pPr>
              <w:pStyle w:val="Akapitzlist"/>
              <w:numPr>
                <w:ilvl w:val="0"/>
                <w:numId w:val="0"/>
              </w:numPr>
              <w:spacing w:before="40" w:after="40" w:line="240" w:lineRule="auto"/>
              <w:ind w:left="357"/>
              <w:contextualSpacing w:val="0"/>
              <w:jc w:val="both"/>
              <w:rPr>
                <w:rFonts w:cs="Arial"/>
              </w:rPr>
            </w:pPr>
            <w:r w:rsidRPr="003C4F4C">
              <w:rPr>
                <w:rFonts w:cs="Arial"/>
              </w:rPr>
              <w:t xml:space="preserve">            </w:t>
            </w:r>
          </w:p>
          <w:p w:rsidR="00B77DB2" w:rsidRPr="003C4F4C" w:rsidRDefault="00B77DB2" w:rsidP="001B0A9F">
            <w:pPr>
              <w:pStyle w:val="Akapitzlist"/>
              <w:numPr>
                <w:ilvl w:val="0"/>
                <w:numId w:val="391"/>
              </w:numPr>
              <w:spacing w:before="40" w:after="40" w:line="240" w:lineRule="auto"/>
              <w:contextualSpacing w:val="0"/>
              <w:jc w:val="both"/>
              <w:rPr>
                <w:rFonts w:cs="Arial"/>
              </w:rPr>
            </w:pPr>
            <w:r w:rsidRPr="003C4F4C">
              <w:rPr>
                <w:rFonts w:cs="Arial"/>
              </w:rPr>
              <w:t>Wsparcie określone w typie projektu nr 1 skierowane jest tylko i wyłącznie do uczniów i słuchaczy szkół/placówek kształcenia zawodowego. Ze wsparcia wyłączone są osoby dorosłe zainteresowane z własnej inicjatywy zdobyciem, uzupełnieniem lub podnoszeniem kompetencji lub kwalifikacji zawodowych. (typ projektu 1)</w:t>
            </w:r>
          </w:p>
          <w:p w:rsidR="00B77DB2" w:rsidRPr="003C4F4C" w:rsidRDefault="00B77DB2" w:rsidP="00B77DB2">
            <w:pPr>
              <w:pStyle w:val="Akapitzlist"/>
              <w:numPr>
                <w:ilvl w:val="0"/>
                <w:numId w:val="0"/>
              </w:numPr>
              <w:spacing w:before="40" w:after="40" w:line="240" w:lineRule="auto"/>
              <w:ind w:left="357"/>
              <w:contextualSpacing w:val="0"/>
              <w:jc w:val="both"/>
              <w:rPr>
                <w:rFonts w:cs="Arial"/>
              </w:rPr>
            </w:pPr>
          </w:p>
          <w:p w:rsidR="00B77DB2" w:rsidRPr="003C4F4C" w:rsidRDefault="00B77DB2" w:rsidP="001B0A9F">
            <w:pPr>
              <w:pStyle w:val="Akapitzlist"/>
              <w:numPr>
                <w:ilvl w:val="0"/>
                <w:numId w:val="390"/>
              </w:numPr>
              <w:spacing w:before="40" w:after="40" w:line="240" w:lineRule="auto"/>
              <w:contextualSpacing w:val="0"/>
              <w:jc w:val="both"/>
              <w:rPr>
                <w:rFonts w:cs="Arial"/>
              </w:rPr>
            </w:pPr>
            <w:r w:rsidRPr="003C4F4C">
              <w:rPr>
                <w:rFonts w:cs="Arial"/>
              </w:rPr>
              <w:t xml:space="preserve">W ramach projektu obligatoryjnie jest realizowany typ projektu nr 1 wskazany w </w:t>
            </w:r>
            <w:r w:rsidRPr="003C4F4C">
              <w:rPr>
                <w:rFonts w:cs="Arial"/>
                <w:i/>
              </w:rPr>
              <w:t>Szczegółowym Opisie Osi Priorytetowych Regionalnego Programu Operacyjnego Województwa Zachodniopomorskiego 2014-2020</w:t>
            </w:r>
            <w:r w:rsidRPr="003C4F4C">
              <w:rPr>
                <w:rFonts w:cs="Arial"/>
              </w:rPr>
              <w:t xml:space="preserve"> dla Działania 8.6. Realizacja kolejnych typów projektu jest fakultatywna. (typ projektu 1-6, 8)</w:t>
            </w:r>
          </w:p>
          <w:p w:rsidR="00B77DB2" w:rsidRPr="003C4F4C" w:rsidRDefault="00B77DB2" w:rsidP="00B77DB2">
            <w:pPr>
              <w:pStyle w:val="Akapitzlist"/>
              <w:numPr>
                <w:ilvl w:val="0"/>
                <w:numId w:val="0"/>
              </w:numPr>
              <w:spacing w:before="40" w:after="40" w:line="240" w:lineRule="auto"/>
              <w:ind w:left="357"/>
              <w:contextualSpacing w:val="0"/>
              <w:jc w:val="both"/>
              <w:rPr>
                <w:rFonts w:cs="Arial"/>
                <w:strike/>
              </w:rPr>
            </w:pPr>
          </w:p>
          <w:p w:rsidR="00B77DB2" w:rsidRPr="003C4F4C" w:rsidRDefault="00B77DB2" w:rsidP="001B0A9F">
            <w:pPr>
              <w:pStyle w:val="Akapitzlist"/>
              <w:numPr>
                <w:ilvl w:val="0"/>
                <w:numId w:val="390"/>
              </w:numPr>
              <w:spacing w:before="40" w:after="40" w:line="240" w:lineRule="auto"/>
              <w:jc w:val="both"/>
              <w:rPr>
                <w:rFonts w:cs="Arial"/>
                <w:bCs/>
              </w:rPr>
            </w:pPr>
            <w:r w:rsidRPr="003C4F4C">
              <w:rPr>
                <w:rFonts w:cs="Arial"/>
                <w:bCs/>
              </w:rPr>
              <w:t>W projekcie zaplanowano obligatoryjną organizację staży uczniowskich, realizowanych w rzeczywistych warunkach pracy, dla 100% biorących udział w projekcie:</w:t>
            </w:r>
          </w:p>
          <w:p w:rsidR="00B77DB2" w:rsidRPr="003C4F4C" w:rsidRDefault="00B77DB2" w:rsidP="001B0A9F">
            <w:pPr>
              <w:pStyle w:val="Akapitzlist"/>
              <w:numPr>
                <w:ilvl w:val="0"/>
                <w:numId w:val="392"/>
              </w:numPr>
              <w:spacing w:before="40" w:after="40" w:line="240" w:lineRule="auto"/>
              <w:jc w:val="both"/>
              <w:rPr>
                <w:rFonts w:cs="Arial"/>
                <w:bCs/>
              </w:rPr>
            </w:pPr>
            <w:r w:rsidRPr="003C4F4C">
              <w:rPr>
                <w:rFonts w:cs="Arial"/>
                <w:bCs/>
              </w:rPr>
              <w:t>uczniów techników,</w:t>
            </w:r>
          </w:p>
          <w:p w:rsidR="00B77DB2" w:rsidRPr="003C4F4C" w:rsidRDefault="00B77DB2" w:rsidP="001B0A9F">
            <w:pPr>
              <w:pStyle w:val="Akapitzlist"/>
              <w:numPr>
                <w:ilvl w:val="0"/>
                <w:numId w:val="392"/>
              </w:numPr>
              <w:spacing w:before="40" w:after="40" w:line="240" w:lineRule="auto"/>
              <w:jc w:val="both"/>
              <w:rPr>
                <w:rFonts w:cs="Arial"/>
                <w:bCs/>
              </w:rPr>
            </w:pPr>
            <w:r w:rsidRPr="003C4F4C">
              <w:rPr>
                <w:rFonts w:cs="Arial"/>
                <w:bCs/>
              </w:rPr>
              <w:t>uczniów branżowych szkół I stopnia niebędących młodocianymi pracownikami,</w:t>
            </w:r>
          </w:p>
          <w:p w:rsidR="00B77DB2" w:rsidRPr="003C4F4C" w:rsidRDefault="00B77DB2" w:rsidP="001B0A9F">
            <w:pPr>
              <w:pStyle w:val="Akapitzlist"/>
              <w:numPr>
                <w:ilvl w:val="0"/>
                <w:numId w:val="392"/>
              </w:numPr>
              <w:spacing w:before="40" w:after="40" w:line="240" w:lineRule="auto"/>
              <w:jc w:val="both"/>
              <w:rPr>
                <w:rFonts w:cs="Arial"/>
                <w:bCs/>
              </w:rPr>
            </w:pPr>
            <w:r w:rsidRPr="003C4F4C">
              <w:rPr>
                <w:rFonts w:cs="Arial"/>
                <w:bCs/>
              </w:rPr>
              <w:lastRenderedPageBreak/>
              <w:t xml:space="preserve"> uczniów branżowych szkół II stopnia,</w:t>
            </w:r>
          </w:p>
          <w:p w:rsidR="00B77DB2" w:rsidRPr="003C4F4C" w:rsidRDefault="00B77DB2" w:rsidP="001B0A9F">
            <w:pPr>
              <w:pStyle w:val="Akapitzlist"/>
              <w:numPr>
                <w:ilvl w:val="0"/>
                <w:numId w:val="392"/>
              </w:numPr>
              <w:spacing w:before="40" w:after="40" w:line="240" w:lineRule="auto"/>
              <w:jc w:val="both"/>
              <w:rPr>
                <w:rFonts w:cs="Arial"/>
                <w:bCs/>
              </w:rPr>
            </w:pPr>
            <w:r w:rsidRPr="003C4F4C">
              <w:rPr>
                <w:rFonts w:cs="Arial"/>
                <w:bCs/>
              </w:rPr>
              <w:t xml:space="preserve">uczniów szkół policealnych. </w:t>
            </w:r>
          </w:p>
          <w:p w:rsidR="00B77DB2" w:rsidRPr="003C4F4C" w:rsidRDefault="00B77DB2" w:rsidP="00B77DB2">
            <w:pPr>
              <w:spacing w:before="40" w:after="40"/>
              <w:jc w:val="both"/>
              <w:rPr>
                <w:rFonts w:ascii="Myriad Pro" w:hAnsi="Myriad Pro" w:cs="Arial"/>
                <w:bCs/>
                <w:sz w:val="20"/>
              </w:rPr>
            </w:pPr>
            <w:r w:rsidRPr="003C4F4C">
              <w:rPr>
                <w:rFonts w:ascii="Myriad Pro" w:hAnsi="Myriad Pro" w:cs="Arial"/>
                <w:bCs/>
                <w:sz w:val="20"/>
              </w:rPr>
              <w:t xml:space="preserve">Projektodawca zobowiązany jest zagwarantować, iż w pierwszej kolejności do udziału w stażu uczniowskim wybierani będą uczniowie, którzy nie realizują kształcenia praktycznego u pracodawców. </w:t>
            </w:r>
          </w:p>
          <w:p w:rsidR="00B77DB2" w:rsidRPr="003C4F4C" w:rsidRDefault="00B77DB2" w:rsidP="00B77DB2">
            <w:pPr>
              <w:spacing w:before="40" w:after="40"/>
              <w:jc w:val="both"/>
              <w:rPr>
                <w:rFonts w:ascii="Myriad Pro" w:hAnsi="Myriad Pro" w:cs="Arial"/>
                <w:bCs/>
                <w:sz w:val="20"/>
              </w:rPr>
            </w:pPr>
            <w:r w:rsidRPr="003C4F4C">
              <w:rPr>
                <w:rFonts w:ascii="Myriad Pro" w:hAnsi="Myriad Pro" w:cs="Arial"/>
                <w:bCs/>
                <w:sz w:val="20"/>
              </w:rPr>
              <w:t>W przypadku kierowania projektu do uczniów szkół i placówek specjalnych prowadzących kształcenie zawodowe skierowanie na staż uczniowski jest fakultatywną formą wsparcia i wynika ze zdiagnozowania potrzeb tej grupy uczestników projektu co do udzielanego wsparcia. (typ projektu 1)</w:t>
            </w:r>
          </w:p>
          <w:p w:rsidR="00B77DB2" w:rsidRPr="003C4F4C" w:rsidRDefault="00B77DB2" w:rsidP="00B77DB2">
            <w:pPr>
              <w:spacing w:before="40" w:after="40" w:line="240" w:lineRule="auto"/>
              <w:jc w:val="both"/>
              <w:rPr>
                <w:rFonts w:ascii="Myriad Pro" w:hAnsi="Myriad Pro" w:cs="Arial"/>
                <w:sz w:val="20"/>
              </w:rPr>
            </w:pPr>
          </w:p>
          <w:p w:rsidR="00B77DB2" w:rsidRPr="003C4F4C" w:rsidRDefault="00B77DB2" w:rsidP="001B0A9F">
            <w:pPr>
              <w:pStyle w:val="Akapitzlist"/>
              <w:numPr>
                <w:ilvl w:val="0"/>
                <w:numId w:val="390"/>
              </w:numPr>
              <w:autoSpaceDE w:val="0"/>
              <w:autoSpaceDN w:val="0"/>
              <w:spacing w:after="0" w:line="240" w:lineRule="auto"/>
              <w:jc w:val="both"/>
              <w:rPr>
                <w:rFonts w:cs="Arial"/>
              </w:rPr>
            </w:pPr>
            <w:r w:rsidRPr="003C4F4C">
              <w:rPr>
                <w:rFonts w:cs="Arial"/>
              </w:rPr>
              <w:t xml:space="preserve">Dofinansowanie w ramach projektu mogą uzyskać te formy wsparcia, które w tym samym zakresie nie są finansowane z innych źródeł, w tym ze środków subwencji oświatowej. </w:t>
            </w:r>
          </w:p>
          <w:p w:rsidR="00B77DB2" w:rsidRPr="003C4F4C" w:rsidRDefault="00B77DB2" w:rsidP="00B77DB2">
            <w:pPr>
              <w:spacing w:before="40" w:after="40" w:line="240" w:lineRule="auto"/>
              <w:ind w:left="714" w:hanging="357"/>
              <w:jc w:val="both"/>
              <w:rPr>
                <w:rFonts w:ascii="Myriad Pro" w:hAnsi="Myriad Pro" w:cs="Arial"/>
                <w:sz w:val="20"/>
              </w:rPr>
            </w:pPr>
            <w:r w:rsidRPr="003C4F4C">
              <w:rPr>
                <w:rFonts w:ascii="Myriad Pro" w:hAnsi="Myriad Pro" w:cs="Arial"/>
                <w:sz w:val="20"/>
              </w:rPr>
              <w:t>(typ projektu: 1 – 6, 8)</w:t>
            </w:r>
          </w:p>
          <w:p w:rsidR="00B77DB2" w:rsidRPr="003C4F4C" w:rsidRDefault="00B77DB2" w:rsidP="00B77DB2">
            <w:pPr>
              <w:pStyle w:val="Akapitzlist"/>
              <w:numPr>
                <w:ilvl w:val="0"/>
                <w:numId w:val="0"/>
              </w:numPr>
              <w:spacing w:before="40" w:after="40" w:line="240" w:lineRule="auto"/>
              <w:ind w:left="357"/>
              <w:contextualSpacing w:val="0"/>
              <w:jc w:val="both"/>
              <w:rPr>
                <w:rFonts w:cs="Arial"/>
              </w:rPr>
            </w:pPr>
          </w:p>
          <w:p w:rsidR="00B77DB2" w:rsidRPr="003C4F4C" w:rsidRDefault="00B77DB2" w:rsidP="001B0A9F">
            <w:pPr>
              <w:pStyle w:val="Akapitzlist"/>
              <w:numPr>
                <w:ilvl w:val="0"/>
                <w:numId w:val="390"/>
              </w:numPr>
              <w:spacing w:before="40" w:after="40" w:line="240" w:lineRule="auto"/>
              <w:jc w:val="both"/>
              <w:rPr>
                <w:rFonts w:cs="Arial"/>
              </w:rPr>
            </w:pPr>
            <w:r w:rsidRPr="003C4F4C">
              <w:rPr>
                <w:rFonts w:cs="Arial"/>
              </w:rPr>
              <w:t>Realizacja wsparcia na rzecz szkoły/placówki systemu oświaty  dokonywana jest na podstawie  indywidualnej diagnozy danej szkoły/ placówki systemu oświaty. (typ projektu: 1 – 6, 8)</w:t>
            </w:r>
          </w:p>
          <w:p w:rsidR="00B77DB2" w:rsidRPr="003C4F4C" w:rsidRDefault="00B77DB2" w:rsidP="00B77DB2">
            <w:pPr>
              <w:pStyle w:val="Akapitzlist"/>
              <w:numPr>
                <w:ilvl w:val="0"/>
                <w:numId w:val="0"/>
              </w:numPr>
              <w:spacing w:before="40" w:after="40" w:line="240" w:lineRule="auto"/>
              <w:ind w:left="360"/>
              <w:contextualSpacing w:val="0"/>
              <w:jc w:val="both"/>
              <w:rPr>
                <w:rFonts w:cs="Arial"/>
              </w:rPr>
            </w:pPr>
          </w:p>
          <w:p w:rsidR="00B77DB2" w:rsidRPr="003C4F4C" w:rsidRDefault="00B77DB2" w:rsidP="001B0A9F">
            <w:pPr>
              <w:pStyle w:val="Akapitzlist"/>
              <w:numPr>
                <w:ilvl w:val="0"/>
                <w:numId w:val="390"/>
              </w:numPr>
              <w:spacing w:before="40" w:after="40" w:line="240" w:lineRule="auto"/>
              <w:contextualSpacing w:val="0"/>
              <w:jc w:val="both"/>
              <w:rPr>
                <w:rFonts w:cs="Arial"/>
              </w:rPr>
            </w:pPr>
            <w:r w:rsidRPr="003C4F4C">
              <w:rPr>
                <w:rFonts w:cs="Arial"/>
              </w:rPr>
              <w:t>Projektodawca wniesie wkład własny w wysokości nie mniejszej niż 10% wartości projektu, zgodnie z zapisami zawartymi w Szczegółowym Opisie Osi Priorytetowych Regionalnego Programu Operacyjnego Województwa Zachodniopomorskiego 2014-2020. (typ projektu: 1 – 6, 8)</w:t>
            </w:r>
          </w:p>
          <w:p w:rsidR="00B77DB2" w:rsidRPr="003C4F4C" w:rsidRDefault="00B77DB2" w:rsidP="00B77DB2">
            <w:pPr>
              <w:pStyle w:val="Akapitzlist"/>
              <w:numPr>
                <w:ilvl w:val="0"/>
                <w:numId w:val="0"/>
              </w:numPr>
              <w:spacing w:before="40" w:after="40" w:line="240" w:lineRule="auto"/>
              <w:ind w:left="357"/>
              <w:contextualSpacing w:val="0"/>
              <w:jc w:val="both"/>
              <w:rPr>
                <w:rFonts w:cs="Arial"/>
              </w:rPr>
            </w:pPr>
          </w:p>
          <w:p w:rsidR="00B77DB2" w:rsidRPr="003C4F4C" w:rsidRDefault="00B77DB2" w:rsidP="001B0A9F">
            <w:pPr>
              <w:pStyle w:val="Akapitzlist"/>
              <w:numPr>
                <w:ilvl w:val="0"/>
                <w:numId w:val="390"/>
              </w:numPr>
              <w:jc w:val="both"/>
              <w:rPr>
                <w:rFonts w:cs="Arial"/>
              </w:rPr>
            </w:pPr>
            <w:r w:rsidRPr="003C4F4C">
              <w:rPr>
                <w:rFonts w:cs="Arial"/>
              </w:rPr>
              <w:t xml:space="preserve">W przypadku realizacji form wsparcia: </w:t>
            </w:r>
          </w:p>
          <w:p w:rsidR="00B77DB2" w:rsidRPr="003C4F4C" w:rsidRDefault="00B77DB2" w:rsidP="001B0A9F">
            <w:pPr>
              <w:numPr>
                <w:ilvl w:val="0"/>
                <w:numId w:val="317"/>
              </w:numPr>
              <w:spacing w:after="0" w:line="240" w:lineRule="auto"/>
              <w:ind w:left="241" w:hanging="142"/>
              <w:contextualSpacing/>
              <w:jc w:val="both"/>
              <w:rPr>
                <w:rFonts w:ascii="Myriad Pro" w:hAnsi="Myriad Pro" w:cs="Arial"/>
                <w:sz w:val="20"/>
              </w:rPr>
            </w:pPr>
            <w:r w:rsidRPr="003C4F4C">
              <w:rPr>
                <w:rFonts w:ascii="Myriad Pro" w:hAnsi="Myriad Pro" w:cs="Arial"/>
                <w:sz w:val="20"/>
              </w:rPr>
              <w:t xml:space="preserve">programy walidacji i certyfikacji odpowiednich efektów uczenia się zdobytych w ramach edukacji formalnej, </w:t>
            </w:r>
            <w:proofErr w:type="spellStart"/>
            <w:r w:rsidRPr="003C4F4C">
              <w:rPr>
                <w:rFonts w:ascii="Myriad Pro" w:hAnsi="Myriad Pro" w:cs="Arial"/>
                <w:sz w:val="20"/>
              </w:rPr>
              <w:t>pozaformalnej</w:t>
            </w:r>
            <w:proofErr w:type="spellEnd"/>
            <w:r w:rsidRPr="003C4F4C">
              <w:rPr>
                <w:rFonts w:ascii="Myriad Pro" w:hAnsi="Myriad Pro" w:cs="Arial"/>
                <w:sz w:val="20"/>
              </w:rPr>
              <w:t xml:space="preserve"> oraz kształcenia nieformalnego, prowadzące do zdobycia kwalifikacji zawodowych, w tym również kwalifikacji mistrza i czeladnika w zawodzie,</w:t>
            </w:r>
          </w:p>
          <w:p w:rsidR="00B77DB2" w:rsidRPr="003C4F4C" w:rsidRDefault="00B77DB2" w:rsidP="001B0A9F">
            <w:pPr>
              <w:numPr>
                <w:ilvl w:val="0"/>
                <w:numId w:val="317"/>
              </w:numPr>
              <w:spacing w:after="0" w:line="240" w:lineRule="auto"/>
              <w:ind w:left="326" w:hanging="142"/>
              <w:contextualSpacing/>
              <w:jc w:val="both"/>
              <w:rPr>
                <w:rFonts w:ascii="Myriad Pro" w:hAnsi="Myriad Pro" w:cs="Arial"/>
                <w:sz w:val="20"/>
              </w:rPr>
            </w:pPr>
            <w:r w:rsidRPr="003C4F4C">
              <w:rPr>
                <w:rFonts w:ascii="Myriad Pro" w:hAnsi="Myriad Pro" w:cs="Arial"/>
                <w:sz w:val="20"/>
              </w:rPr>
              <w:t>zdobywanie przez uczniów i słuchaczy uprawnień do wykonywania zawodu w ramach, którego realizują kształcenie zawodowe,</w:t>
            </w:r>
          </w:p>
          <w:p w:rsidR="00B77DB2" w:rsidRPr="003C4F4C" w:rsidRDefault="00B77DB2" w:rsidP="001B0A9F">
            <w:pPr>
              <w:numPr>
                <w:ilvl w:val="0"/>
                <w:numId w:val="317"/>
              </w:numPr>
              <w:spacing w:after="0" w:line="240" w:lineRule="auto"/>
              <w:ind w:left="326" w:hanging="142"/>
              <w:contextualSpacing/>
              <w:jc w:val="both"/>
              <w:rPr>
                <w:rFonts w:ascii="Myriad Pro" w:hAnsi="Myriad Pro" w:cs="Arial"/>
                <w:sz w:val="20"/>
              </w:rPr>
            </w:pPr>
            <w:r w:rsidRPr="003C4F4C">
              <w:rPr>
                <w:rFonts w:ascii="Myriad Pro" w:hAnsi="Myriad Pro" w:cs="Arial"/>
                <w:sz w:val="20"/>
              </w:rPr>
              <w:t>realizacja pozaszkolnych form kształcenia ustawicznego</w:t>
            </w:r>
          </w:p>
          <w:p w:rsidR="00B77DB2" w:rsidRPr="003C4F4C" w:rsidRDefault="00B77DB2" w:rsidP="00B77DB2">
            <w:pPr>
              <w:contextualSpacing/>
              <w:jc w:val="both"/>
              <w:rPr>
                <w:rFonts w:ascii="Myriad Pro" w:hAnsi="Myriad Pro" w:cs="Arial"/>
                <w:b/>
                <w:sz w:val="20"/>
              </w:rPr>
            </w:pPr>
            <w:r w:rsidRPr="003C4F4C">
              <w:rPr>
                <w:rFonts w:ascii="Myriad Pro" w:hAnsi="Myriad Pro" w:cs="Arial"/>
                <w:sz w:val="20"/>
              </w:rPr>
              <w:lastRenderedPageBreak/>
              <w:t xml:space="preserve">80% grupy docelowej objętej przedmiotowym wsparciem uzyska </w:t>
            </w:r>
            <w:r w:rsidRPr="003C4F4C">
              <w:rPr>
                <w:rFonts w:ascii="Myriad Pro" w:hAnsi="Myriad Pro" w:cs="Arial"/>
                <w:bCs/>
                <w:sz w:val="20"/>
              </w:rPr>
              <w:t xml:space="preserve">kwalifikacje potwierdzone dokumentem w rozumieniu </w:t>
            </w:r>
            <w:r w:rsidRPr="003C4F4C">
              <w:rPr>
                <w:rFonts w:ascii="Myriad Pro" w:hAnsi="Myriad Pro" w:cs="Arial"/>
                <w:bCs/>
                <w:i/>
                <w:sz w:val="20"/>
              </w:rPr>
              <w:t>Wytycznych w zakresie monitorowania postępu rzeczowego realizacji programów operacyjnych na lata 2014 – 2020</w:t>
            </w:r>
            <w:r w:rsidRPr="003C4F4C">
              <w:rPr>
                <w:rFonts w:ascii="Myriad Pro" w:hAnsi="Myriad Pro" w:cs="Arial"/>
                <w:bCs/>
                <w:sz w:val="20"/>
              </w:rPr>
              <w:t>.</w:t>
            </w:r>
          </w:p>
          <w:p w:rsidR="00B77DB2" w:rsidRPr="003C4F4C" w:rsidRDefault="00B77DB2" w:rsidP="00B77DB2">
            <w:pPr>
              <w:spacing w:before="40" w:after="40" w:line="240" w:lineRule="auto"/>
              <w:ind w:left="317"/>
              <w:jc w:val="both"/>
              <w:rPr>
                <w:rFonts w:ascii="Myriad Pro" w:hAnsi="Myriad Pro" w:cs="Arial"/>
                <w:bCs/>
                <w:sz w:val="20"/>
              </w:rPr>
            </w:pPr>
            <w:r w:rsidRPr="003C4F4C">
              <w:rPr>
                <w:rFonts w:ascii="Myriad Pro" w:hAnsi="Myriad Pro" w:cs="Arial"/>
                <w:bCs/>
                <w:sz w:val="20"/>
              </w:rPr>
              <w:t>(typ projektu: 1)</w:t>
            </w:r>
          </w:p>
          <w:p w:rsidR="00B77DB2" w:rsidRPr="003C4F4C" w:rsidRDefault="00B77DB2" w:rsidP="00B77DB2">
            <w:pPr>
              <w:spacing w:before="40" w:after="40" w:line="240" w:lineRule="auto"/>
              <w:ind w:left="317"/>
              <w:jc w:val="both"/>
              <w:rPr>
                <w:rFonts w:ascii="Myriad Pro" w:hAnsi="Myriad Pro" w:cs="Arial"/>
                <w:bCs/>
                <w:sz w:val="20"/>
              </w:rPr>
            </w:pPr>
          </w:p>
          <w:p w:rsidR="00B77DB2" w:rsidRPr="003C4F4C" w:rsidRDefault="00B77DB2" w:rsidP="001B0A9F">
            <w:pPr>
              <w:pStyle w:val="Akapitzlist"/>
              <w:numPr>
                <w:ilvl w:val="0"/>
                <w:numId w:val="393"/>
              </w:numPr>
              <w:autoSpaceDE w:val="0"/>
              <w:autoSpaceDN w:val="0"/>
              <w:adjustRightInd w:val="0"/>
              <w:ind w:left="323"/>
              <w:jc w:val="both"/>
              <w:rPr>
                <w:rFonts w:cs="Arial"/>
              </w:rPr>
            </w:pPr>
            <w:r w:rsidRPr="003C4F4C">
              <w:rPr>
                <w:rFonts w:cs="Arial"/>
              </w:rPr>
              <w:t xml:space="preserve">Koszty bezpośrednie projektu </w:t>
            </w:r>
            <w:r w:rsidRPr="003C4F4C">
              <w:rPr>
                <w:rFonts w:cs="Arial"/>
                <w:i/>
              </w:rPr>
              <w:t>są/ nie</w:t>
            </w:r>
            <w:r w:rsidRPr="003C4F4C">
              <w:rPr>
                <w:rFonts w:cs="Arial"/>
              </w:rPr>
              <w:t xml:space="preserve"> </w:t>
            </w:r>
            <w:r w:rsidRPr="003C4F4C">
              <w:rPr>
                <w:rFonts w:cs="Arial"/>
                <w:i/>
              </w:rPr>
              <w:t>są</w:t>
            </w:r>
            <w:r w:rsidRPr="003C4F4C">
              <w:rPr>
                <w:rFonts w:cs="Arial"/>
              </w:rPr>
              <w:t xml:space="preserve"> rozliczane w całości kwotami ryczałtowymi określonymi przez Beneficjenta.</w:t>
            </w:r>
            <w:r w:rsidRPr="003C4F4C">
              <w:rPr>
                <w:rFonts w:cs="Arial"/>
              </w:rPr>
              <w:br/>
              <w:t>(typ projektu 1 -6, 8)</w:t>
            </w:r>
          </w:p>
        </w:tc>
        <w:tc>
          <w:tcPr>
            <w:tcW w:w="4733" w:type="dxa"/>
            <w:shd w:val="clear" w:color="auto" w:fill="auto"/>
          </w:tcPr>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lastRenderedPageBreak/>
              <w:t>Spełnienie kryterium jest konieczne do przyznania dofinansowania.</w:t>
            </w:r>
          </w:p>
          <w:p w:rsidR="00B77DB2" w:rsidRPr="003C4F4C" w:rsidRDefault="00B77DB2" w:rsidP="00B77DB2">
            <w:pPr>
              <w:spacing w:before="40" w:after="40" w:line="240" w:lineRule="auto"/>
              <w:jc w:val="both"/>
              <w:rPr>
                <w:rFonts w:ascii="Myriad Pro" w:hAnsi="Myriad Pro" w:cs="Arial"/>
                <w:sz w:val="20"/>
              </w:rPr>
            </w:pPr>
          </w:p>
          <w:p w:rsidR="00B77DB2" w:rsidRPr="003C4F4C" w:rsidRDefault="00B77DB2" w:rsidP="00B77DB2">
            <w:pPr>
              <w:autoSpaceDE w:val="0"/>
              <w:autoSpaceDN w:val="0"/>
              <w:adjustRightInd w:val="0"/>
              <w:jc w:val="both"/>
              <w:rPr>
                <w:rFonts w:ascii="Myriad Pro" w:eastAsia="Malgun Gothic" w:hAnsi="Myriad Pro" w:cs="Arial"/>
                <w:sz w:val="20"/>
              </w:rPr>
            </w:pPr>
            <w:r w:rsidRPr="003C4F4C">
              <w:rPr>
                <w:rFonts w:ascii="Myriad Pro" w:hAnsi="Myriad Pro" w:cs="Arial"/>
                <w:sz w:val="20"/>
              </w:rPr>
              <w:t xml:space="preserve">Kryterium nr 9 będzie weryfikowane na etapie KOP. </w:t>
            </w:r>
          </w:p>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Projekty niespełniające kryterium są odrzucane.</w:t>
            </w:r>
          </w:p>
          <w:p w:rsidR="00B77DB2" w:rsidRPr="003C4F4C" w:rsidRDefault="00B77DB2" w:rsidP="00B77DB2">
            <w:pPr>
              <w:spacing w:before="40" w:after="40" w:line="240" w:lineRule="auto"/>
              <w:jc w:val="both"/>
              <w:rPr>
                <w:rFonts w:ascii="Myriad Pro" w:hAnsi="Myriad Pro" w:cs="Arial"/>
                <w:sz w:val="20"/>
              </w:rPr>
            </w:pPr>
          </w:p>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Ocena spełniania kryterium polega na przypisaniu wartości logicznych „tak”, „nie”, „nie dotyczy”.</w:t>
            </w:r>
          </w:p>
          <w:p w:rsidR="00B77DB2" w:rsidRPr="003C4F4C" w:rsidRDefault="00B77DB2" w:rsidP="00B77DB2">
            <w:pPr>
              <w:spacing w:before="40" w:after="40" w:line="240" w:lineRule="auto"/>
              <w:jc w:val="both"/>
              <w:rPr>
                <w:rFonts w:ascii="Myriad Pro" w:hAnsi="Myriad Pro" w:cs="Arial"/>
                <w:sz w:val="20"/>
              </w:rPr>
            </w:pPr>
          </w:p>
          <w:p w:rsidR="00B77DB2" w:rsidRPr="003C4F4C" w:rsidRDefault="00B77DB2" w:rsidP="00B77DB2">
            <w:pPr>
              <w:spacing w:before="40" w:after="40" w:line="240" w:lineRule="auto"/>
              <w:rPr>
                <w:rFonts w:ascii="Myriad Pro" w:hAnsi="Myriad Pro" w:cs="Arial"/>
                <w:sz w:val="20"/>
              </w:rPr>
            </w:pPr>
            <w:r w:rsidRPr="003C4F4C">
              <w:rPr>
                <w:rFonts w:ascii="Myriad Pro" w:hAnsi="Myriad Pro" w:cs="Arial"/>
                <w:sz w:val="20"/>
              </w:rPr>
              <w:t xml:space="preserve">W zakresie kryterium dostępu "Zgodność wsparcia" nr 9: </w:t>
            </w:r>
          </w:p>
          <w:p w:rsidR="00B77DB2" w:rsidRPr="003C4F4C" w:rsidRDefault="00B77DB2" w:rsidP="00B77DB2">
            <w:pPr>
              <w:spacing w:before="40" w:after="40" w:line="240" w:lineRule="auto"/>
              <w:jc w:val="both"/>
              <w:rPr>
                <w:rFonts w:ascii="Myriad Pro" w:hAnsi="Myriad Pro" w:cs="Arial"/>
                <w:sz w:val="20"/>
              </w:rPr>
            </w:pPr>
          </w:p>
          <w:p w:rsidR="00B77DB2" w:rsidRPr="003C4F4C" w:rsidRDefault="00B77DB2" w:rsidP="00B77DB2">
            <w:pPr>
              <w:autoSpaceDE w:val="0"/>
              <w:autoSpaceDN w:val="0"/>
              <w:adjustRightInd w:val="0"/>
              <w:jc w:val="both"/>
              <w:rPr>
                <w:rFonts w:ascii="Myriad Pro" w:hAnsi="Myriad Pro" w:cs="Arial"/>
                <w:sz w:val="20"/>
              </w:rPr>
            </w:pPr>
            <w:r w:rsidRPr="003C4F4C">
              <w:rPr>
                <w:rFonts w:ascii="Myriad Pro" w:hAnsi="Myriad Pro" w:cs="Arial"/>
                <w:sz w:val="20"/>
              </w:rPr>
              <w:t>Metoda rozliczania kosztów bezpośrednich z zastosowaniem kwot ryczałtowych określonych przez beneficjenta ma zastosowanie tylko do projektów o wartości dofinansowania nieprzekraczającej wyrażonej w PLN równowartości 100 tys. EUR</w:t>
            </w:r>
            <w:r w:rsidRPr="003C4F4C">
              <w:rPr>
                <w:rStyle w:val="Odwoanieprzypisudolnego"/>
                <w:rFonts w:ascii="Myriad Pro" w:hAnsi="Myriad Pro" w:cs="Arial"/>
                <w:sz w:val="20"/>
              </w:rPr>
              <w:footnoteReference w:id="21"/>
            </w:r>
            <w:r w:rsidRPr="003C4F4C">
              <w:rPr>
                <w:rFonts w:ascii="Myriad Pro" w:hAnsi="Myriad Pro" w:cs="Arial"/>
                <w:sz w:val="20"/>
              </w:rPr>
              <w:t xml:space="preserve"> i musi być stosowana dla wszystkich projektów składanych w ramach danego naboru</w:t>
            </w:r>
            <w:r w:rsidRPr="003C4F4C">
              <w:rPr>
                <w:rStyle w:val="Odwoanieprzypisudolnego"/>
                <w:rFonts w:ascii="Myriad Pro" w:hAnsi="Myriad Pro" w:cs="Arial"/>
                <w:sz w:val="20"/>
              </w:rPr>
              <w:footnoteReference w:id="22"/>
            </w:r>
            <w:r w:rsidRPr="003C4F4C">
              <w:rPr>
                <w:rFonts w:ascii="Myriad Pro" w:hAnsi="Myriad Pro" w:cs="Arial"/>
                <w:sz w:val="20"/>
              </w:rPr>
              <w:t>.</w:t>
            </w:r>
          </w:p>
          <w:p w:rsidR="00B77DB2" w:rsidRPr="003C4F4C" w:rsidRDefault="00B77DB2" w:rsidP="00B77DB2">
            <w:pPr>
              <w:autoSpaceDE w:val="0"/>
              <w:autoSpaceDN w:val="0"/>
              <w:adjustRightInd w:val="0"/>
              <w:jc w:val="both"/>
              <w:rPr>
                <w:rFonts w:ascii="Myriad Pro" w:hAnsi="Myriad Pro" w:cs="Arial"/>
                <w:sz w:val="20"/>
              </w:rPr>
            </w:pPr>
            <w:r w:rsidRPr="003C4F4C">
              <w:rPr>
                <w:rFonts w:ascii="Myriad Pro" w:hAnsi="Myriad Pro" w:cs="Arial"/>
                <w:sz w:val="20"/>
              </w:rPr>
              <w:t xml:space="preserve">Instytucja Organizująca Konkurs doprecyzowuje brzmienie kryterium w odniesieniu do danego </w:t>
            </w:r>
            <w:r w:rsidRPr="003C4F4C">
              <w:rPr>
                <w:rFonts w:ascii="Myriad Pro" w:hAnsi="Myriad Pro" w:cs="Arial"/>
                <w:sz w:val="20"/>
              </w:rPr>
              <w:lastRenderedPageBreak/>
              <w:t>naboru, wybierając opcję są albo opcję nie są w zależności od przyjętej w regulaminie naboru dopuszczalnej wartości kwoty dofinansowania składanych projektów, tj.:</w:t>
            </w:r>
          </w:p>
          <w:p w:rsidR="00B77DB2" w:rsidRPr="003C4F4C" w:rsidRDefault="00B77DB2" w:rsidP="001B0A9F">
            <w:pPr>
              <w:pStyle w:val="Akapitzlist"/>
              <w:numPr>
                <w:ilvl w:val="0"/>
                <w:numId w:val="439"/>
              </w:numPr>
              <w:autoSpaceDE w:val="0"/>
              <w:autoSpaceDN w:val="0"/>
              <w:adjustRightInd w:val="0"/>
              <w:jc w:val="both"/>
              <w:rPr>
                <w:rFonts w:cs="Arial"/>
              </w:rPr>
            </w:pPr>
            <w:r w:rsidRPr="003C4F4C">
              <w:rPr>
                <w:rFonts w:cs="Arial"/>
              </w:rPr>
              <w:t xml:space="preserve">wybór wariantu </w:t>
            </w:r>
            <w:r w:rsidRPr="003C4F4C">
              <w:rPr>
                <w:rFonts w:cs="Arial"/>
                <w:i/>
              </w:rPr>
              <w:t>są</w:t>
            </w:r>
            <w:r w:rsidRPr="003C4F4C">
              <w:rPr>
                <w:rFonts w:cs="Arial"/>
              </w:rPr>
              <w:t xml:space="preserve"> – dla naborów, w których wartość dofinansowania projektu nie może przekroczyć wyrażonej w PLN równowartości 100 tys. EUR;</w:t>
            </w:r>
          </w:p>
          <w:p w:rsidR="00B77DB2" w:rsidRPr="003C4F4C" w:rsidRDefault="00B77DB2" w:rsidP="001B0A9F">
            <w:pPr>
              <w:pStyle w:val="Akapitzlist"/>
              <w:numPr>
                <w:ilvl w:val="0"/>
                <w:numId w:val="439"/>
              </w:numPr>
              <w:autoSpaceDE w:val="0"/>
              <w:autoSpaceDN w:val="0"/>
              <w:adjustRightInd w:val="0"/>
              <w:jc w:val="both"/>
              <w:rPr>
                <w:rFonts w:cs="Arial"/>
              </w:rPr>
            </w:pPr>
            <w:r w:rsidRPr="003C4F4C">
              <w:rPr>
                <w:rFonts w:cs="Arial"/>
              </w:rPr>
              <w:t xml:space="preserve">wybór wariantu </w:t>
            </w:r>
            <w:r w:rsidRPr="003C4F4C">
              <w:rPr>
                <w:rFonts w:cs="Arial"/>
                <w:i/>
              </w:rPr>
              <w:t>nie są</w:t>
            </w:r>
            <w:r w:rsidRPr="003C4F4C">
              <w:rPr>
                <w:rFonts w:cs="Arial"/>
              </w:rPr>
              <w:t xml:space="preserve"> – dla naborów, w których wartość dofinansowania projektu musi być wyższa od wyrażonej w PLN równowartości 100 tys. EUR.</w:t>
            </w:r>
          </w:p>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Kryterium będzie weryfikowane na etapie KOP.</w:t>
            </w:r>
          </w:p>
        </w:tc>
      </w:tr>
    </w:tbl>
    <w:p w:rsidR="00B77DB2" w:rsidRDefault="00B77DB2" w:rsidP="00004E0E">
      <w:pPr>
        <w:spacing w:before="120" w:after="120" w:line="240" w:lineRule="auto"/>
        <w:rPr>
          <w:rFonts w:ascii="Myriad Pro" w:hAnsi="Myriad Pro"/>
          <w:sz w:val="20"/>
        </w:rPr>
      </w:pPr>
    </w:p>
    <w:tbl>
      <w:tblPr>
        <w:tblW w:w="14167" w:type="dxa"/>
        <w:jc w:val="center"/>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
        <w:gridCol w:w="8930"/>
        <w:gridCol w:w="4733"/>
      </w:tblGrid>
      <w:tr w:rsidR="00B77DB2" w:rsidRPr="002444D5" w:rsidTr="00B77DB2">
        <w:trPr>
          <w:jc w:val="center"/>
        </w:trPr>
        <w:tc>
          <w:tcPr>
            <w:tcW w:w="14167" w:type="dxa"/>
            <w:gridSpan w:val="3"/>
            <w:shd w:val="clear" w:color="auto" w:fill="D9D9D9"/>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b/>
                <w:sz w:val="20"/>
              </w:rPr>
              <w:t>Kryteria premiujące</w:t>
            </w:r>
          </w:p>
        </w:tc>
      </w:tr>
      <w:tr w:rsidR="00B77DB2" w:rsidRPr="002444D5" w:rsidTr="00B77DB2">
        <w:trPr>
          <w:jc w:val="center"/>
        </w:trPr>
        <w:tc>
          <w:tcPr>
            <w:tcW w:w="504" w:type="dxa"/>
          </w:tcPr>
          <w:p w:rsidR="00B77DB2" w:rsidRPr="003C4F4C" w:rsidRDefault="00B77DB2" w:rsidP="00B77DB2">
            <w:pPr>
              <w:pStyle w:val="Akapitzlist"/>
              <w:numPr>
                <w:ilvl w:val="0"/>
                <w:numId w:val="0"/>
              </w:numPr>
              <w:spacing w:before="40" w:after="40" w:line="240" w:lineRule="auto"/>
              <w:contextualSpacing w:val="0"/>
              <w:rPr>
                <w:rFonts w:cs="Arial"/>
              </w:rPr>
            </w:pPr>
            <w:r w:rsidRPr="003C4F4C">
              <w:rPr>
                <w:rFonts w:cs="Arial"/>
              </w:rPr>
              <w:t>L.p.</w:t>
            </w:r>
          </w:p>
        </w:tc>
        <w:tc>
          <w:tcPr>
            <w:tcW w:w="8930"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Definicja kryterium</w:t>
            </w:r>
          </w:p>
        </w:tc>
        <w:tc>
          <w:tcPr>
            <w:tcW w:w="4733"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Opis znaczenia kryterium</w:t>
            </w:r>
          </w:p>
        </w:tc>
      </w:tr>
      <w:tr w:rsidR="00B77DB2" w:rsidRPr="002444D5" w:rsidTr="00B77DB2">
        <w:trPr>
          <w:jc w:val="center"/>
        </w:trPr>
        <w:tc>
          <w:tcPr>
            <w:tcW w:w="504" w:type="dxa"/>
            <w:tcBorders>
              <w:bottom w:val="single" w:sz="4" w:space="0" w:color="auto"/>
            </w:tcBorders>
          </w:tcPr>
          <w:p w:rsidR="00B77DB2" w:rsidRPr="003C4F4C" w:rsidRDefault="00B77DB2" w:rsidP="00B77DB2">
            <w:pPr>
              <w:pStyle w:val="Akapitzlist"/>
              <w:numPr>
                <w:ilvl w:val="0"/>
                <w:numId w:val="0"/>
              </w:numPr>
              <w:spacing w:before="40" w:after="40" w:line="240" w:lineRule="auto"/>
              <w:contextualSpacing w:val="0"/>
              <w:rPr>
                <w:rFonts w:cs="Arial"/>
              </w:rPr>
            </w:pPr>
            <w:r w:rsidRPr="003C4F4C">
              <w:rPr>
                <w:rFonts w:cs="Arial"/>
              </w:rPr>
              <w:t>1</w:t>
            </w:r>
          </w:p>
        </w:tc>
        <w:tc>
          <w:tcPr>
            <w:tcW w:w="8930" w:type="dxa"/>
            <w:tcBorders>
              <w:bottom w:val="single" w:sz="4" w:space="0" w:color="auto"/>
            </w:tcBorders>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2</w:t>
            </w:r>
          </w:p>
        </w:tc>
        <w:tc>
          <w:tcPr>
            <w:tcW w:w="4733" w:type="dxa"/>
            <w:tcBorders>
              <w:bottom w:val="single" w:sz="4" w:space="0" w:color="auto"/>
            </w:tcBorders>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3</w:t>
            </w:r>
          </w:p>
        </w:tc>
      </w:tr>
      <w:tr w:rsidR="00B77DB2" w:rsidRPr="002444D5" w:rsidTr="00B77DB2">
        <w:trPr>
          <w:jc w:val="center"/>
        </w:trPr>
        <w:tc>
          <w:tcPr>
            <w:tcW w:w="504" w:type="dxa"/>
            <w:tcBorders>
              <w:bottom w:val="single" w:sz="4" w:space="0" w:color="auto"/>
            </w:tcBorders>
          </w:tcPr>
          <w:p w:rsidR="00B77DB2" w:rsidRPr="003C4F4C" w:rsidRDefault="00B77DB2" w:rsidP="001B0A9F">
            <w:pPr>
              <w:pStyle w:val="Akapitzlist"/>
              <w:numPr>
                <w:ilvl w:val="0"/>
                <w:numId w:val="394"/>
              </w:numPr>
              <w:spacing w:before="40" w:after="40" w:line="240" w:lineRule="auto"/>
              <w:contextualSpacing w:val="0"/>
              <w:rPr>
                <w:rFonts w:cs="Arial"/>
              </w:rPr>
            </w:pPr>
          </w:p>
        </w:tc>
        <w:tc>
          <w:tcPr>
            <w:tcW w:w="8930" w:type="dxa"/>
            <w:tcBorders>
              <w:bottom w:val="single" w:sz="4" w:space="0" w:color="auto"/>
            </w:tcBorders>
          </w:tcPr>
          <w:p w:rsidR="00B77DB2" w:rsidRPr="003C4F4C" w:rsidRDefault="00B77DB2" w:rsidP="00B77DB2">
            <w:pPr>
              <w:tabs>
                <w:tab w:val="left" w:pos="2366"/>
              </w:tabs>
              <w:spacing w:before="60" w:after="60" w:line="240" w:lineRule="auto"/>
              <w:jc w:val="both"/>
              <w:rPr>
                <w:rFonts w:ascii="Myriad Pro" w:hAnsi="Myriad Pro" w:cs="Arial"/>
                <w:sz w:val="20"/>
              </w:rPr>
            </w:pPr>
            <w:r w:rsidRPr="003C4F4C">
              <w:rPr>
                <w:rFonts w:ascii="Myriad Pro" w:hAnsi="Myriad Pro" w:cs="Arial"/>
                <w:sz w:val="20"/>
              </w:rPr>
              <w:t>Projektodawca zapewni w projekcie realizację studiów podyplomowych lub kursów kwalifikacyjnych przygotowujących do wykonywania zawodu nauczyciela kształcenia zawodowego w ramach zawodów nowo wprowadzonych do klasyfikacji zawodów szkolnictwa zawodowego, zawodów wprowadzonych w efekcie modernizacji oferty kształcenia zawodowego albo tworzenia nowych kierunków nauczania lub zawodów, na które występuje deficyt na regionalnym lub lokalnym rynku pracy oraz braki kadrowe wśród nauczycieli. (typ projektu 6)</w:t>
            </w:r>
          </w:p>
        </w:tc>
        <w:tc>
          <w:tcPr>
            <w:tcW w:w="4733" w:type="dxa"/>
            <w:tcBorders>
              <w:bottom w:val="single" w:sz="4" w:space="0" w:color="auto"/>
            </w:tcBorders>
          </w:tcPr>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Liczba punktów: 3</w:t>
            </w:r>
          </w:p>
        </w:tc>
      </w:tr>
      <w:tr w:rsidR="00B77DB2" w:rsidRPr="002444D5" w:rsidTr="00B77DB2">
        <w:trPr>
          <w:jc w:val="center"/>
        </w:trPr>
        <w:tc>
          <w:tcPr>
            <w:tcW w:w="504" w:type="dxa"/>
            <w:tcBorders>
              <w:bottom w:val="single" w:sz="4" w:space="0" w:color="auto"/>
            </w:tcBorders>
          </w:tcPr>
          <w:p w:rsidR="00B77DB2" w:rsidRPr="003C4F4C" w:rsidRDefault="00B77DB2" w:rsidP="001B0A9F">
            <w:pPr>
              <w:pStyle w:val="Akapitzlist"/>
              <w:numPr>
                <w:ilvl w:val="0"/>
                <w:numId w:val="394"/>
              </w:numPr>
              <w:spacing w:before="40" w:after="40" w:line="240" w:lineRule="auto"/>
              <w:ind w:left="0" w:firstLine="0"/>
              <w:contextualSpacing w:val="0"/>
              <w:rPr>
                <w:rFonts w:cs="Arial"/>
              </w:rPr>
            </w:pPr>
          </w:p>
        </w:tc>
        <w:tc>
          <w:tcPr>
            <w:tcW w:w="8930" w:type="dxa"/>
            <w:tcBorders>
              <w:bottom w:val="single" w:sz="4" w:space="0" w:color="auto"/>
            </w:tcBorders>
          </w:tcPr>
          <w:p w:rsidR="00B77DB2" w:rsidRPr="003C4F4C" w:rsidDel="002E02B7" w:rsidRDefault="00B77DB2" w:rsidP="00B77DB2">
            <w:pPr>
              <w:pStyle w:val="Tekstkomentarza"/>
              <w:spacing w:before="60" w:after="60"/>
              <w:jc w:val="both"/>
              <w:rPr>
                <w:rFonts w:cs="Arial"/>
              </w:rPr>
            </w:pPr>
            <w:r w:rsidRPr="003C4F4C">
              <w:rPr>
                <w:rFonts w:cs="Arial"/>
              </w:rPr>
              <w:t>Projekt uwzględnia działania obejmujące kształcenie praktyczne nauczycieli w przedsiębiorstwach. (typ projektu 6)</w:t>
            </w:r>
          </w:p>
        </w:tc>
        <w:tc>
          <w:tcPr>
            <w:tcW w:w="4733" w:type="dxa"/>
            <w:tcBorders>
              <w:bottom w:val="single" w:sz="4" w:space="0" w:color="auto"/>
            </w:tcBorders>
          </w:tcPr>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Liczba punktów: 5</w:t>
            </w:r>
          </w:p>
        </w:tc>
      </w:tr>
      <w:tr w:rsidR="00B77DB2" w:rsidRPr="002444D5" w:rsidTr="00B77DB2">
        <w:trPr>
          <w:jc w:val="center"/>
        </w:trPr>
        <w:tc>
          <w:tcPr>
            <w:tcW w:w="504" w:type="dxa"/>
            <w:tcBorders>
              <w:top w:val="single" w:sz="4" w:space="0" w:color="auto"/>
              <w:left w:val="single" w:sz="4" w:space="0" w:color="auto"/>
              <w:bottom w:val="single" w:sz="4" w:space="0" w:color="auto"/>
              <w:right w:val="single" w:sz="4" w:space="0" w:color="auto"/>
            </w:tcBorders>
          </w:tcPr>
          <w:p w:rsidR="00B77DB2" w:rsidRPr="003C4F4C" w:rsidRDefault="00B77DB2" w:rsidP="001B0A9F">
            <w:pPr>
              <w:pStyle w:val="Akapitzlist"/>
              <w:numPr>
                <w:ilvl w:val="0"/>
                <w:numId w:val="394"/>
              </w:numPr>
              <w:spacing w:before="40" w:after="40" w:line="240" w:lineRule="auto"/>
              <w:ind w:left="0" w:firstLine="0"/>
              <w:contextualSpacing w:val="0"/>
              <w:rPr>
                <w:rFonts w:cs="Arial"/>
              </w:rPr>
            </w:pPr>
          </w:p>
        </w:tc>
        <w:tc>
          <w:tcPr>
            <w:tcW w:w="8930" w:type="dxa"/>
            <w:tcBorders>
              <w:top w:val="single" w:sz="4" w:space="0" w:color="auto"/>
              <w:left w:val="single" w:sz="4" w:space="0" w:color="auto"/>
              <w:bottom w:val="single" w:sz="4" w:space="0" w:color="auto"/>
              <w:right w:val="single" w:sz="4" w:space="0" w:color="auto"/>
            </w:tcBorders>
          </w:tcPr>
          <w:p w:rsidR="00B77DB2" w:rsidRPr="003C4F4C" w:rsidDel="002E02B7" w:rsidRDefault="00B77DB2" w:rsidP="00B77DB2">
            <w:pPr>
              <w:autoSpaceDE w:val="0"/>
              <w:autoSpaceDN w:val="0"/>
              <w:adjustRightInd w:val="0"/>
              <w:spacing w:before="60" w:after="60" w:line="240" w:lineRule="auto"/>
              <w:jc w:val="both"/>
              <w:rPr>
                <w:rFonts w:ascii="Myriad Pro" w:hAnsi="Myriad Pro" w:cs="Arial"/>
                <w:sz w:val="20"/>
              </w:rPr>
            </w:pPr>
            <w:r w:rsidRPr="003C4F4C">
              <w:rPr>
                <w:rFonts w:ascii="Myriad Pro" w:hAnsi="Myriad Pro" w:cs="Arial"/>
                <w:sz w:val="20"/>
              </w:rPr>
              <w:t>W projekcie występuje partycypacja finansowa pracodawcy w kosztach organizacji i prowadzenia stażu uczniowskiego wymiarze co najmniej 5% tych kosztów. (typ projektu 1)</w:t>
            </w:r>
          </w:p>
        </w:tc>
        <w:tc>
          <w:tcPr>
            <w:tcW w:w="4733" w:type="dxa"/>
            <w:tcBorders>
              <w:top w:val="single" w:sz="4" w:space="0" w:color="auto"/>
              <w:left w:val="single" w:sz="4" w:space="0" w:color="auto"/>
              <w:bottom w:val="single" w:sz="4" w:space="0" w:color="auto"/>
              <w:right w:val="single" w:sz="4" w:space="0" w:color="auto"/>
            </w:tcBorders>
          </w:tcPr>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Liczba punktów: 10</w:t>
            </w:r>
          </w:p>
        </w:tc>
      </w:tr>
      <w:tr w:rsidR="00B77DB2" w:rsidRPr="002444D5" w:rsidTr="00B77DB2">
        <w:trPr>
          <w:jc w:val="center"/>
        </w:trPr>
        <w:tc>
          <w:tcPr>
            <w:tcW w:w="504" w:type="dxa"/>
            <w:tcBorders>
              <w:top w:val="single" w:sz="4" w:space="0" w:color="auto"/>
              <w:left w:val="single" w:sz="4" w:space="0" w:color="auto"/>
              <w:bottom w:val="single" w:sz="4" w:space="0" w:color="auto"/>
              <w:right w:val="single" w:sz="4" w:space="0" w:color="auto"/>
            </w:tcBorders>
          </w:tcPr>
          <w:p w:rsidR="00B77DB2" w:rsidRPr="003C4F4C" w:rsidRDefault="00B77DB2" w:rsidP="001B0A9F">
            <w:pPr>
              <w:pStyle w:val="Akapitzlist"/>
              <w:numPr>
                <w:ilvl w:val="0"/>
                <w:numId w:val="394"/>
              </w:numPr>
              <w:spacing w:before="40" w:after="40" w:line="240" w:lineRule="auto"/>
              <w:ind w:left="0" w:firstLine="0"/>
              <w:contextualSpacing w:val="0"/>
              <w:rPr>
                <w:rFonts w:cs="Arial"/>
              </w:rPr>
            </w:pPr>
          </w:p>
        </w:tc>
        <w:tc>
          <w:tcPr>
            <w:tcW w:w="8930" w:type="dxa"/>
            <w:tcBorders>
              <w:top w:val="single" w:sz="4" w:space="0" w:color="auto"/>
              <w:left w:val="single" w:sz="4" w:space="0" w:color="auto"/>
              <w:bottom w:val="single" w:sz="4" w:space="0" w:color="auto"/>
              <w:right w:val="single" w:sz="4" w:space="0" w:color="auto"/>
            </w:tcBorders>
          </w:tcPr>
          <w:p w:rsidR="00B77DB2" w:rsidRPr="003C4F4C" w:rsidDel="002E02B7" w:rsidRDefault="00B77DB2" w:rsidP="00B77DB2">
            <w:pPr>
              <w:autoSpaceDE w:val="0"/>
              <w:autoSpaceDN w:val="0"/>
              <w:adjustRightInd w:val="0"/>
              <w:spacing w:before="60" w:after="60" w:line="240" w:lineRule="auto"/>
              <w:jc w:val="both"/>
              <w:rPr>
                <w:rFonts w:ascii="Myriad Pro" w:hAnsi="Myriad Pro" w:cs="Arial"/>
                <w:sz w:val="20"/>
              </w:rPr>
            </w:pPr>
            <w:r w:rsidRPr="003C4F4C">
              <w:rPr>
                <w:rFonts w:ascii="Myriad Pro" w:hAnsi="Myriad Pro" w:cs="Arial"/>
                <w:sz w:val="20"/>
              </w:rPr>
              <w:t xml:space="preserve">100% wsparcia w postaci staży uczniowskich i/lub pozaszkolnych form kształcenia ustawicznego realizowanych jest w obszarze Inteligentnych Specjalizacji Województwa Zachodniopomorskiego, wskazanych w </w:t>
            </w:r>
            <w:r w:rsidRPr="003C4F4C">
              <w:rPr>
                <w:rFonts w:ascii="Myriad Pro" w:hAnsi="Myriad Pro" w:cs="Arial"/>
                <w:i/>
                <w:sz w:val="20"/>
              </w:rPr>
              <w:t xml:space="preserve">Wykazie Inteligentnych Specjalizacji Województwa Zachodniopomorskiego. </w:t>
            </w:r>
            <w:r w:rsidRPr="003C4F4C">
              <w:rPr>
                <w:rFonts w:ascii="Myriad Pro" w:hAnsi="Myriad Pro" w:cs="Arial"/>
                <w:sz w:val="20"/>
              </w:rPr>
              <w:t>(typ projektu 1)</w:t>
            </w:r>
          </w:p>
        </w:tc>
        <w:tc>
          <w:tcPr>
            <w:tcW w:w="4733" w:type="dxa"/>
            <w:tcBorders>
              <w:top w:val="single" w:sz="4" w:space="0" w:color="auto"/>
              <w:left w:val="single" w:sz="4" w:space="0" w:color="auto"/>
              <w:bottom w:val="single" w:sz="4" w:space="0" w:color="auto"/>
              <w:right w:val="single" w:sz="4" w:space="0" w:color="auto"/>
            </w:tcBorders>
          </w:tcPr>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Liczba punktów: 10</w:t>
            </w:r>
          </w:p>
        </w:tc>
      </w:tr>
      <w:tr w:rsidR="00B77DB2" w:rsidRPr="002444D5" w:rsidTr="00B77DB2">
        <w:trPr>
          <w:jc w:val="center"/>
        </w:trPr>
        <w:tc>
          <w:tcPr>
            <w:tcW w:w="504" w:type="dxa"/>
            <w:tcBorders>
              <w:top w:val="single" w:sz="4" w:space="0" w:color="auto"/>
              <w:left w:val="single" w:sz="4" w:space="0" w:color="auto"/>
              <w:bottom w:val="single" w:sz="4" w:space="0" w:color="auto"/>
              <w:right w:val="single" w:sz="4" w:space="0" w:color="auto"/>
            </w:tcBorders>
          </w:tcPr>
          <w:p w:rsidR="00B77DB2" w:rsidRPr="003C4F4C" w:rsidRDefault="00B77DB2" w:rsidP="001B0A9F">
            <w:pPr>
              <w:pStyle w:val="Akapitzlist"/>
              <w:numPr>
                <w:ilvl w:val="0"/>
                <w:numId w:val="394"/>
              </w:numPr>
              <w:spacing w:before="40" w:after="40" w:line="240" w:lineRule="auto"/>
              <w:ind w:left="0" w:firstLine="0"/>
              <w:contextualSpacing w:val="0"/>
              <w:rPr>
                <w:rFonts w:cs="Arial"/>
              </w:rPr>
            </w:pPr>
          </w:p>
        </w:tc>
        <w:tc>
          <w:tcPr>
            <w:tcW w:w="8930" w:type="dxa"/>
            <w:tcBorders>
              <w:top w:val="single" w:sz="4" w:space="0" w:color="auto"/>
              <w:left w:val="single" w:sz="4" w:space="0" w:color="auto"/>
              <w:bottom w:val="single" w:sz="4" w:space="0" w:color="auto"/>
              <w:right w:val="single" w:sz="4" w:space="0" w:color="auto"/>
            </w:tcBorders>
          </w:tcPr>
          <w:p w:rsidR="00B77DB2" w:rsidRPr="003C4F4C" w:rsidRDefault="00B77DB2" w:rsidP="00B77DB2">
            <w:pPr>
              <w:spacing w:before="60" w:after="60" w:line="240" w:lineRule="auto"/>
              <w:rPr>
                <w:rFonts w:ascii="Myriad Pro" w:hAnsi="Myriad Pro" w:cs="Arial"/>
                <w:sz w:val="20"/>
              </w:rPr>
            </w:pPr>
            <w:r w:rsidRPr="003C4F4C">
              <w:rPr>
                <w:rFonts w:ascii="Myriad Pro" w:hAnsi="Myriad Pro" w:cs="Arial"/>
                <w:sz w:val="20"/>
              </w:rPr>
              <w:t>Szkoła/ placówka kształcenia zawodowego objęta projektem znajduje się na:</w:t>
            </w:r>
          </w:p>
          <w:p w:rsidR="00B77DB2" w:rsidRPr="003C4F4C" w:rsidRDefault="00B77DB2" w:rsidP="001B0A9F">
            <w:pPr>
              <w:numPr>
                <w:ilvl w:val="0"/>
                <w:numId w:val="395"/>
              </w:numPr>
              <w:spacing w:before="60" w:after="60" w:line="240" w:lineRule="auto"/>
              <w:rPr>
                <w:rFonts w:ascii="Myriad Pro" w:hAnsi="Myriad Pro" w:cs="Arial"/>
                <w:sz w:val="20"/>
              </w:rPr>
            </w:pPr>
            <w:r w:rsidRPr="003C4F4C">
              <w:rPr>
                <w:rFonts w:ascii="Myriad Pro" w:hAnsi="Myriad Pro" w:cs="Arial"/>
                <w:sz w:val="20"/>
              </w:rPr>
              <w:t>obszarze miasta średniego – 1 pkt.</w:t>
            </w:r>
          </w:p>
          <w:p w:rsidR="00B77DB2" w:rsidRPr="003C4F4C" w:rsidRDefault="00B77DB2" w:rsidP="001B0A9F">
            <w:pPr>
              <w:numPr>
                <w:ilvl w:val="0"/>
                <w:numId w:val="395"/>
              </w:numPr>
              <w:spacing w:before="60" w:after="60" w:line="240" w:lineRule="auto"/>
              <w:rPr>
                <w:rFonts w:ascii="Myriad Pro" w:hAnsi="Myriad Pro" w:cs="Arial"/>
                <w:sz w:val="20"/>
              </w:rPr>
            </w:pPr>
            <w:r w:rsidRPr="003C4F4C">
              <w:rPr>
                <w:rFonts w:ascii="Myriad Pro" w:hAnsi="Myriad Pro" w:cs="Arial"/>
                <w:sz w:val="20"/>
              </w:rPr>
              <w:t xml:space="preserve">obszarze miasta średniego tracącego funkcje </w:t>
            </w:r>
            <w:proofErr w:type="spellStart"/>
            <w:r w:rsidRPr="003C4F4C">
              <w:rPr>
                <w:rFonts w:ascii="Myriad Pro" w:hAnsi="Myriad Pro" w:cs="Arial"/>
                <w:sz w:val="20"/>
              </w:rPr>
              <w:t>społeczno</w:t>
            </w:r>
            <w:proofErr w:type="spellEnd"/>
            <w:r w:rsidRPr="003C4F4C">
              <w:rPr>
                <w:rFonts w:ascii="Myriad Pro" w:hAnsi="Myriad Pro" w:cs="Arial"/>
                <w:sz w:val="20"/>
              </w:rPr>
              <w:t xml:space="preserve"> – gospodarcze – 3 pkt.</w:t>
            </w:r>
          </w:p>
          <w:p w:rsidR="00B77DB2" w:rsidRPr="003C4F4C" w:rsidDel="002E02B7" w:rsidRDefault="00B77DB2" w:rsidP="00B77DB2">
            <w:pPr>
              <w:spacing w:before="60" w:after="60" w:line="240" w:lineRule="auto"/>
              <w:rPr>
                <w:rFonts w:ascii="Myriad Pro" w:hAnsi="Myriad Pro" w:cs="Arial"/>
                <w:sz w:val="20"/>
              </w:rPr>
            </w:pPr>
            <w:r w:rsidRPr="003C4F4C">
              <w:rPr>
                <w:rFonts w:ascii="Myriad Pro" w:hAnsi="Myriad Pro" w:cs="Arial"/>
                <w:sz w:val="20"/>
              </w:rPr>
              <w:lastRenderedPageBreak/>
              <w:t>(typ projektu 1)</w:t>
            </w:r>
          </w:p>
        </w:tc>
        <w:tc>
          <w:tcPr>
            <w:tcW w:w="4733" w:type="dxa"/>
            <w:tcBorders>
              <w:top w:val="single" w:sz="4" w:space="0" w:color="auto"/>
              <w:left w:val="single" w:sz="4" w:space="0" w:color="auto"/>
              <w:bottom w:val="single" w:sz="4" w:space="0" w:color="auto"/>
              <w:right w:val="single" w:sz="4" w:space="0" w:color="auto"/>
            </w:tcBorders>
          </w:tcPr>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lastRenderedPageBreak/>
              <w:t>Liczba punktów: 1/3</w:t>
            </w:r>
          </w:p>
        </w:tc>
      </w:tr>
      <w:tr w:rsidR="00B77DB2" w:rsidRPr="002444D5" w:rsidTr="00B77DB2">
        <w:trPr>
          <w:jc w:val="center"/>
        </w:trPr>
        <w:tc>
          <w:tcPr>
            <w:tcW w:w="504" w:type="dxa"/>
            <w:tcBorders>
              <w:top w:val="single" w:sz="4" w:space="0" w:color="auto"/>
              <w:left w:val="single" w:sz="4" w:space="0" w:color="auto"/>
              <w:bottom w:val="single" w:sz="4" w:space="0" w:color="auto"/>
              <w:right w:val="single" w:sz="4" w:space="0" w:color="auto"/>
            </w:tcBorders>
          </w:tcPr>
          <w:p w:rsidR="00B77DB2" w:rsidRPr="003C4F4C" w:rsidRDefault="00B77DB2" w:rsidP="001B0A9F">
            <w:pPr>
              <w:pStyle w:val="Akapitzlist"/>
              <w:numPr>
                <w:ilvl w:val="0"/>
                <w:numId w:val="394"/>
              </w:numPr>
              <w:spacing w:before="40" w:after="40" w:line="240" w:lineRule="auto"/>
              <w:ind w:left="0" w:firstLine="0"/>
              <w:contextualSpacing w:val="0"/>
              <w:rPr>
                <w:rFonts w:cs="Arial"/>
              </w:rPr>
            </w:pPr>
          </w:p>
        </w:tc>
        <w:tc>
          <w:tcPr>
            <w:tcW w:w="8930" w:type="dxa"/>
            <w:tcBorders>
              <w:top w:val="single" w:sz="4" w:space="0" w:color="auto"/>
              <w:left w:val="single" w:sz="4" w:space="0" w:color="auto"/>
              <w:bottom w:val="single" w:sz="4" w:space="0" w:color="auto"/>
              <w:right w:val="single" w:sz="4" w:space="0" w:color="auto"/>
            </w:tcBorders>
          </w:tcPr>
          <w:p w:rsidR="00B77DB2" w:rsidRPr="003C4F4C" w:rsidRDefault="00B77DB2" w:rsidP="00B77DB2">
            <w:pPr>
              <w:spacing w:before="60" w:after="60" w:line="240" w:lineRule="auto"/>
              <w:rPr>
                <w:rFonts w:ascii="Myriad Pro" w:hAnsi="Myriad Pro" w:cs="Arial"/>
                <w:sz w:val="20"/>
              </w:rPr>
            </w:pPr>
            <w:r w:rsidRPr="003C4F4C">
              <w:rPr>
                <w:rFonts w:ascii="Myriad Pro" w:hAnsi="Myriad Pro" w:cs="Arial"/>
                <w:sz w:val="20"/>
              </w:rPr>
              <w:t>Wsparcie kierowane jest do szkół lub placówek systemu oświaty kształcących zawodowo, które w okresie 12 miesięcy poprzedzających złożenie wniosku o dofinansowanie nie korzystały ze wsparcia EFS.  (typ projektu: 1 – 6, 8)</w:t>
            </w:r>
          </w:p>
        </w:tc>
        <w:tc>
          <w:tcPr>
            <w:tcW w:w="4733" w:type="dxa"/>
            <w:tcBorders>
              <w:top w:val="single" w:sz="4" w:space="0" w:color="auto"/>
              <w:left w:val="single" w:sz="4" w:space="0" w:color="auto"/>
              <w:bottom w:val="single" w:sz="4" w:space="0" w:color="auto"/>
              <w:right w:val="single" w:sz="4" w:space="0" w:color="auto"/>
            </w:tcBorders>
          </w:tcPr>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Liczba punktów: 3</w:t>
            </w:r>
          </w:p>
        </w:tc>
      </w:tr>
      <w:tr w:rsidR="00B77DB2" w:rsidRPr="002444D5" w:rsidTr="00B77DB2">
        <w:trPr>
          <w:jc w:val="center"/>
        </w:trPr>
        <w:tc>
          <w:tcPr>
            <w:tcW w:w="504" w:type="dxa"/>
            <w:tcBorders>
              <w:top w:val="single" w:sz="4" w:space="0" w:color="auto"/>
              <w:left w:val="single" w:sz="4" w:space="0" w:color="auto"/>
              <w:bottom w:val="single" w:sz="4" w:space="0" w:color="auto"/>
              <w:right w:val="single" w:sz="4" w:space="0" w:color="auto"/>
            </w:tcBorders>
          </w:tcPr>
          <w:p w:rsidR="00B77DB2" w:rsidRPr="002444D5" w:rsidRDefault="00B77DB2" w:rsidP="001B0A9F">
            <w:pPr>
              <w:pStyle w:val="Akapitzlist"/>
              <w:numPr>
                <w:ilvl w:val="0"/>
                <w:numId w:val="394"/>
              </w:numPr>
              <w:spacing w:before="40" w:after="40" w:line="240" w:lineRule="auto"/>
              <w:ind w:left="0" w:firstLine="0"/>
              <w:contextualSpacing w:val="0"/>
              <w:rPr>
                <w:rFonts w:ascii="MyriadPro" w:hAnsi="MyriadPro" w:cs="Arial"/>
              </w:rPr>
            </w:pPr>
          </w:p>
        </w:tc>
        <w:tc>
          <w:tcPr>
            <w:tcW w:w="8930" w:type="dxa"/>
            <w:tcBorders>
              <w:top w:val="single" w:sz="4" w:space="0" w:color="auto"/>
              <w:left w:val="single" w:sz="4" w:space="0" w:color="auto"/>
              <w:bottom w:val="single" w:sz="4" w:space="0" w:color="auto"/>
              <w:right w:val="single" w:sz="4" w:space="0" w:color="auto"/>
            </w:tcBorders>
          </w:tcPr>
          <w:p w:rsidR="00B77DB2" w:rsidRPr="002444D5" w:rsidDel="002E02B7" w:rsidRDefault="00B77DB2" w:rsidP="00B77DB2">
            <w:pPr>
              <w:autoSpaceDE w:val="0"/>
              <w:autoSpaceDN w:val="0"/>
              <w:adjustRightInd w:val="0"/>
              <w:spacing w:before="60" w:after="60" w:line="240" w:lineRule="auto"/>
              <w:jc w:val="both"/>
              <w:rPr>
                <w:rFonts w:ascii="MyriadPro" w:hAnsi="MyriadPro" w:cs="Arial"/>
                <w:sz w:val="20"/>
              </w:rPr>
            </w:pPr>
            <w:r w:rsidRPr="002444D5">
              <w:rPr>
                <w:rFonts w:ascii="MyriadPro" w:hAnsi="MyriadPro" w:cs="Arial"/>
                <w:sz w:val="20"/>
              </w:rPr>
              <w:t>Projekt zakłada stworzenie klas patronackich (klasy patronackiej) w szkole/ placówce systemu oświaty prowadzącej kształcenie zawodowe. (typ projektu 5)</w:t>
            </w:r>
          </w:p>
        </w:tc>
        <w:tc>
          <w:tcPr>
            <w:tcW w:w="4733" w:type="dxa"/>
            <w:tcBorders>
              <w:top w:val="single" w:sz="4" w:space="0" w:color="auto"/>
              <w:left w:val="single" w:sz="4" w:space="0" w:color="auto"/>
              <w:bottom w:val="single" w:sz="4" w:space="0" w:color="auto"/>
              <w:right w:val="single" w:sz="4" w:space="0" w:color="auto"/>
            </w:tcBorders>
          </w:tcPr>
          <w:p w:rsidR="00B77DB2" w:rsidRPr="002444D5" w:rsidRDefault="00B77DB2" w:rsidP="00B77DB2">
            <w:pPr>
              <w:spacing w:before="40" w:after="40" w:line="240" w:lineRule="auto"/>
              <w:jc w:val="both"/>
              <w:rPr>
                <w:rFonts w:ascii="MyriadPro" w:hAnsi="MyriadPro" w:cs="Arial"/>
                <w:sz w:val="20"/>
              </w:rPr>
            </w:pPr>
            <w:r w:rsidRPr="002444D5">
              <w:rPr>
                <w:rFonts w:ascii="MyriadPro" w:hAnsi="MyriadPro" w:cs="Arial"/>
                <w:sz w:val="20"/>
              </w:rPr>
              <w:t xml:space="preserve">Liczba punktów: </w:t>
            </w:r>
            <w:r>
              <w:rPr>
                <w:rFonts w:ascii="MyriadPro" w:hAnsi="MyriadPro" w:cs="Arial"/>
                <w:sz w:val="20"/>
              </w:rPr>
              <w:t>10</w:t>
            </w:r>
          </w:p>
        </w:tc>
      </w:tr>
      <w:tr w:rsidR="00B77DB2" w:rsidRPr="002444D5" w:rsidTr="00B77DB2">
        <w:trPr>
          <w:jc w:val="center"/>
        </w:trPr>
        <w:tc>
          <w:tcPr>
            <w:tcW w:w="504" w:type="dxa"/>
            <w:tcBorders>
              <w:top w:val="single" w:sz="4" w:space="0" w:color="auto"/>
              <w:left w:val="single" w:sz="4" w:space="0" w:color="auto"/>
              <w:bottom w:val="single" w:sz="4" w:space="0" w:color="auto"/>
              <w:right w:val="single" w:sz="4" w:space="0" w:color="auto"/>
            </w:tcBorders>
          </w:tcPr>
          <w:p w:rsidR="00B77DB2" w:rsidRPr="002444D5" w:rsidRDefault="00B77DB2" w:rsidP="001B0A9F">
            <w:pPr>
              <w:pStyle w:val="Akapitzlist"/>
              <w:numPr>
                <w:ilvl w:val="0"/>
                <w:numId w:val="394"/>
              </w:numPr>
              <w:spacing w:before="40" w:after="40" w:line="240" w:lineRule="auto"/>
              <w:ind w:left="0" w:firstLine="0"/>
              <w:contextualSpacing w:val="0"/>
              <w:rPr>
                <w:rFonts w:ascii="MyriadPro" w:hAnsi="MyriadPro" w:cs="Arial"/>
              </w:rPr>
            </w:pPr>
          </w:p>
        </w:tc>
        <w:tc>
          <w:tcPr>
            <w:tcW w:w="8930" w:type="dxa"/>
            <w:tcBorders>
              <w:top w:val="single" w:sz="4" w:space="0" w:color="auto"/>
              <w:left w:val="single" w:sz="4" w:space="0" w:color="auto"/>
              <w:bottom w:val="single" w:sz="4" w:space="0" w:color="auto"/>
              <w:right w:val="single" w:sz="4" w:space="0" w:color="auto"/>
            </w:tcBorders>
          </w:tcPr>
          <w:p w:rsidR="00B77DB2" w:rsidRPr="002444D5" w:rsidDel="002E02B7" w:rsidRDefault="00B77DB2" w:rsidP="00B77DB2">
            <w:pPr>
              <w:autoSpaceDE w:val="0"/>
              <w:autoSpaceDN w:val="0"/>
              <w:adjustRightInd w:val="0"/>
              <w:spacing w:before="60" w:after="60" w:line="240" w:lineRule="auto"/>
              <w:jc w:val="both"/>
              <w:rPr>
                <w:rFonts w:ascii="MyriadPro" w:hAnsi="MyriadPro" w:cs="Arial"/>
                <w:sz w:val="20"/>
              </w:rPr>
            </w:pPr>
            <w:r w:rsidRPr="002444D5">
              <w:rPr>
                <w:rFonts w:ascii="MyriadPro" w:hAnsi="MyriadPro" w:cs="Arial"/>
                <w:sz w:val="20"/>
              </w:rPr>
              <w:t>Projektodawca od minimum 1 roku przed dniem złożenia wniosku posiada siedzibę  lub oddział lub główne miejsce wykonywania działalności lub dodatkowe miejsce wykonywania działalności na terenie województwa zachodniopomorskiego. (typ projektu 1-6, 8)</w:t>
            </w:r>
          </w:p>
        </w:tc>
        <w:tc>
          <w:tcPr>
            <w:tcW w:w="4733" w:type="dxa"/>
            <w:tcBorders>
              <w:top w:val="single" w:sz="4" w:space="0" w:color="auto"/>
              <w:left w:val="single" w:sz="4" w:space="0" w:color="auto"/>
              <w:bottom w:val="single" w:sz="4" w:space="0" w:color="auto"/>
              <w:right w:val="single" w:sz="4" w:space="0" w:color="auto"/>
            </w:tcBorders>
          </w:tcPr>
          <w:p w:rsidR="00B77DB2" w:rsidRPr="002444D5" w:rsidRDefault="00B77DB2" w:rsidP="00B77DB2">
            <w:pPr>
              <w:spacing w:before="40" w:after="40" w:line="240" w:lineRule="auto"/>
              <w:jc w:val="both"/>
              <w:rPr>
                <w:rFonts w:ascii="MyriadPro" w:hAnsi="MyriadPro" w:cs="Arial"/>
                <w:sz w:val="20"/>
              </w:rPr>
            </w:pPr>
            <w:r w:rsidRPr="002444D5">
              <w:rPr>
                <w:rFonts w:ascii="MyriadPro" w:hAnsi="MyriadPro" w:cs="Arial"/>
                <w:sz w:val="20"/>
              </w:rPr>
              <w:t xml:space="preserve">Liczba punktów: </w:t>
            </w:r>
            <w:r>
              <w:rPr>
                <w:rFonts w:ascii="MyriadPro" w:hAnsi="MyriadPro" w:cs="Arial"/>
                <w:sz w:val="20"/>
              </w:rPr>
              <w:t>5</w:t>
            </w:r>
          </w:p>
        </w:tc>
      </w:tr>
    </w:tbl>
    <w:p w:rsidR="003B79C3" w:rsidRDefault="003B79C3">
      <w:pPr>
        <w:rPr>
          <w:rFonts w:ascii="Myriad Pro" w:eastAsia="Times New Roman" w:hAnsi="Myriad Pro" w:cs="Times New Roman"/>
          <w:b/>
          <w:lang w:eastAsia="pl-PL"/>
        </w:rPr>
      </w:pPr>
      <w:r>
        <w:rPr>
          <w:rFonts w:ascii="Myriad Pro" w:eastAsia="Times New Roman" w:hAnsi="Myriad Pro" w:cs="Times New Roman"/>
          <w:b/>
          <w:lang w:eastAsia="pl-PL"/>
        </w:rPr>
        <w:br w:type="page"/>
      </w:r>
    </w:p>
    <w:p w:rsidR="00A76522" w:rsidRPr="009B3CDB" w:rsidRDefault="00A76522" w:rsidP="009B3CDB">
      <w:pPr>
        <w:pStyle w:val="Podtytu"/>
        <w:rPr>
          <w:rFonts w:eastAsia="Times New Roman" w:cs="Arial"/>
          <w:szCs w:val="22"/>
        </w:rPr>
      </w:pPr>
      <w:bookmarkStart w:id="55" w:name="_Toc59089723"/>
      <w:r w:rsidRPr="00A76522">
        <w:rPr>
          <w:rFonts w:eastAsia="Times New Roman" w:cs="Arial"/>
          <w:szCs w:val="22"/>
        </w:rPr>
        <w:lastRenderedPageBreak/>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bookmarkEnd w:id="55"/>
    </w:p>
    <w:p w:rsidR="00DE6A5B" w:rsidRPr="00DE6A5B" w:rsidRDefault="00827D50" w:rsidP="00DE6A5B">
      <w:pPr>
        <w:jc w:val="center"/>
        <w:rPr>
          <w:rFonts w:ascii="Myriad Pro" w:eastAsiaTheme="majorEastAsia" w:hAnsi="Myriad Pro" w:cs="Arial"/>
          <w:b/>
          <w:bCs/>
          <w:sz w:val="20"/>
        </w:rPr>
      </w:pPr>
      <w:r w:rsidRPr="00B77CE6">
        <w:rPr>
          <w:rFonts w:ascii="Myriad Pro" w:hAnsi="Myriad Pro"/>
          <w:b/>
          <w:sz w:val="20"/>
        </w:rPr>
        <w:t xml:space="preserve">Kryteria ogólne przyjęte Uchwałą Nr </w:t>
      </w:r>
      <w:r w:rsidR="00FB11FF" w:rsidRPr="00B77CE6">
        <w:rPr>
          <w:rFonts w:ascii="Myriad Pro" w:hAnsi="Myriad Pro" w:cs="Arial"/>
          <w:b/>
          <w:bCs/>
          <w:sz w:val="20"/>
        </w:rPr>
        <w:t>31/19</w:t>
      </w:r>
      <w:r w:rsidRPr="00B77CE6">
        <w:rPr>
          <w:rFonts w:ascii="Myriad Pro" w:hAnsi="Myriad Pro"/>
          <w:b/>
          <w:sz w:val="20"/>
        </w:rPr>
        <w:t xml:space="preserve"> </w:t>
      </w:r>
      <w:r w:rsidRPr="00B77CE6">
        <w:rPr>
          <w:rFonts w:ascii="Myriad Pro" w:eastAsiaTheme="majorEastAsia" w:hAnsi="Myriad Pro" w:cs="Arial"/>
          <w:b/>
          <w:bCs/>
          <w:sz w:val="20"/>
        </w:rPr>
        <w:t>Komitetu Monitorującego RPO WZ 2014-2020 z dnia 25 czerwca 2019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DE6A5B" w:rsidRPr="00F22973" w:rsidTr="00DE6A5B">
        <w:trPr>
          <w:jc w:val="center"/>
        </w:trPr>
        <w:tc>
          <w:tcPr>
            <w:tcW w:w="1905" w:type="dxa"/>
            <w:shd w:val="clear" w:color="auto" w:fill="B6DDE8"/>
          </w:tcPr>
          <w:p w:rsidR="00DE6A5B" w:rsidRPr="00101DD9" w:rsidRDefault="00DE6A5B" w:rsidP="00DE6A5B">
            <w:pPr>
              <w:spacing w:before="40" w:after="40" w:line="240" w:lineRule="auto"/>
              <w:rPr>
                <w:rFonts w:ascii="Myriad Pro" w:eastAsia="Calibri" w:hAnsi="Myriad Pro" w:cs="Times New Roman"/>
                <w:sz w:val="20"/>
              </w:rPr>
            </w:pPr>
            <w:r w:rsidRPr="00101DD9">
              <w:rPr>
                <w:rFonts w:ascii="Myriad Pro" w:eastAsia="Calibri" w:hAnsi="Myriad Pro" w:cs="Times New Roman"/>
                <w:sz w:val="20"/>
              </w:rPr>
              <w:t>Oś priorytetowa</w:t>
            </w:r>
          </w:p>
        </w:tc>
        <w:tc>
          <w:tcPr>
            <w:tcW w:w="12315" w:type="dxa"/>
            <w:shd w:val="clear" w:color="auto" w:fill="B6DDE8"/>
          </w:tcPr>
          <w:p w:rsidR="00DE6A5B" w:rsidRPr="00101DD9" w:rsidRDefault="00DE6A5B" w:rsidP="00DE6A5B">
            <w:pPr>
              <w:spacing w:before="40" w:after="40" w:line="240" w:lineRule="auto"/>
              <w:rPr>
                <w:rFonts w:ascii="Myriad Pro" w:eastAsia="Calibri" w:hAnsi="Myriad Pro" w:cs="Times New Roman"/>
                <w:sz w:val="20"/>
              </w:rPr>
            </w:pPr>
            <w:r w:rsidRPr="00101DD9">
              <w:rPr>
                <w:rFonts w:ascii="Myriad Pro" w:eastAsia="Calibri" w:hAnsi="Myriad Pro" w:cs="Times New Roman"/>
                <w:sz w:val="20"/>
              </w:rPr>
              <w:t>VIII Edukacja</w:t>
            </w:r>
          </w:p>
        </w:tc>
      </w:tr>
      <w:tr w:rsidR="00DE6A5B" w:rsidRPr="00F22973" w:rsidTr="00DE6A5B">
        <w:trPr>
          <w:jc w:val="center"/>
        </w:trPr>
        <w:tc>
          <w:tcPr>
            <w:tcW w:w="1905" w:type="dxa"/>
            <w:shd w:val="clear" w:color="auto" w:fill="B6DDE8"/>
          </w:tcPr>
          <w:p w:rsidR="00DE6A5B" w:rsidRPr="00101DD9" w:rsidRDefault="00DE6A5B" w:rsidP="00DE6A5B">
            <w:pPr>
              <w:spacing w:before="40" w:after="40" w:line="240" w:lineRule="auto"/>
              <w:rPr>
                <w:rFonts w:ascii="Myriad Pro" w:eastAsia="Calibri" w:hAnsi="Myriad Pro" w:cs="Times New Roman"/>
                <w:sz w:val="20"/>
              </w:rPr>
            </w:pPr>
            <w:r w:rsidRPr="00101DD9">
              <w:rPr>
                <w:rFonts w:ascii="Myriad Pro" w:eastAsia="Calibri" w:hAnsi="Myriad Pro" w:cs="Times New Roman"/>
                <w:sz w:val="20"/>
              </w:rPr>
              <w:t>Priorytet Inwestycyjny</w:t>
            </w:r>
          </w:p>
        </w:tc>
        <w:tc>
          <w:tcPr>
            <w:tcW w:w="12315" w:type="dxa"/>
            <w:shd w:val="clear" w:color="auto" w:fill="B6DDE8"/>
          </w:tcPr>
          <w:p w:rsidR="00DE6A5B" w:rsidRPr="00101DD9" w:rsidRDefault="00DE6A5B" w:rsidP="00DE6A5B">
            <w:pPr>
              <w:autoSpaceDE w:val="0"/>
              <w:autoSpaceDN w:val="0"/>
              <w:adjustRightInd w:val="0"/>
              <w:spacing w:before="120" w:after="120" w:line="240" w:lineRule="auto"/>
              <w:jc w:val="both"/>
              <w:rPr>
                <w:rFonts w:ascii="Myriad Pro" w:eastAsia="Calibri" w:hAnsi="Myriad Pro" w:cs="Times New Roman"/>
                <w:sz w:val="20"/>
              </w:rPr>
            </w:pPr>
            <w:r w:rsidRPr="00101DD9">
              <w:rPr>
                <w:rFonts w:ascii="Myriad Pro" w:eastAsia="Calibri" w:hAnsi="Myriad Pro" w:cs="Times New Roman"/>
                <w:sz w:val="20"/>
              </w:rPr>
              <w:t>10 iv 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DE6A5B" w:rsidRPr="00F22973" w:rsidTr="00DE6A5B">
        <w:trPr>
          <w:jc w:val="center"/>
        </w:trPr>
        <w:tc>
          <w:tcPr>
            <w:tcW w:w="1905" w:type="dxa"/>
            <w:shd w:val="clear" w:color="auto" w:fill="B6DDE8"/>
          </w:tcPr>
          <w:p w:rsidR="00DE6A5B" w:rsidRPr="00101DD9" w:rsidRDefault="00DE6A5B" w:rsidP="00DE6A5B">
            <w:pPr>
              <w:spacing w:before="40" w:after="40" w:line="240" w:lineRule="auto"/>
              <w:rPr>
                <w:rFonts w:ascii="Myriad Pro" w:eastAsia="Calibri" w:hAnsi="Myriad Pro" w:cs="Times New Roman"/>
                <w:sz w:val="20"/>
              </w:rPr>
            </w:pPr>
            <w:r w:rsidRPr="00101DD9">
              <w:rPr>
                <w:rFonts w:ascii="Myriad Pro" w:eastAsia="Calibri" w:hAnsi="Myriad Pro" w:cs="Times New Roman"/>
                <w:sz w:val="20"/>
              </w:rPr>
              <w:t>Działanie</w:t>
            </w:r>
          </w:p>
        </w:tc>
        <w:tc>
          <w:tcPr>
            <w:tcW w:w="12315" w:type="dxa"/>
            <w:shd w:val="clear" w:color="auto" w:fill="B6DDE8"/>
          </w:tcPr>
          <w:p w:rsidR="00DE6A5B" w:rsidRPr="00101DD9" w:rsidRDefault="00DE6A5B" w:rsidP="00DE6A5B">
            <w:pPr>
              <w:autoSpaceDE w:val="0"/>
              <w:autoSpaceDN w:val="0"/>
              <w:adjustRightInd w:val="0"/>
              <w:spacing w:before="60" w:after="60" w:line="240" w:lineRule="auto"/>
              <w:rPr>
                <w:rFonts w:ascii="Myriad Pro" w:eastAsia="Calibri" w:hAnsi="Myriad Pro" w:cs="Times New Roman"/>
                <w:sz w:val="20"/>
              </w:rPr>
            </w:pPr>
            <w:r w:rsidRPr="00101DD9">
              <w:rPr>
                <w:rFonts w:ascii="Myriad Pro" w:eastAsia="Calibri" w:hAnsi="Myriad Pro" w:cs="Times New Roman"/>
                <w:sz w:val="20"/>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p>
        </w:tc>
      </w:tr>
      <w:tr w:rsidR="00DE6A5B" w:rsidRPr="00F22973" w:rsidTr="00DE6A5B">
        <w:trPr>
          <w:jc w:val="center"/>
        </w:trPr>
        <w:tc>
          <w:tcPr>
            <w:tcW w:w="1905" w:type="dxa"/>
            <w:shd w:val="clear" w:color="auto" w:fill="B6DDE8"/>
          </w:tcPr>
          <w:p w:rsidR="00DE6A5B" w:rsidRPr="00101DD9" w:rsidRDefault="00DE6A5B" w:rsidP="00DE6A5B">
            <w:pPr>
              <w:spacing w:before="40" w:after="40" w:line="240" w:lineRule="auto"/>
              <w:rPr>
                <w:rFonts w:ascii="Myriad Pro" w:eastAsia="Calibri" w:hAnsi="Myriad Pro" w:cs="Times New Roman"/>
                <w:sz w:val="20"/>
              </w:rPr>
            </w:pPr>
            <w:r w:rsidRPr="00101DD9">
              <w:rPr>
                <w:rFonts w:ascii="Myriad Pro" w:eastAsia="Calibri" w:hAnsi="Myriad Pro" w:cs="Times New Roman"/>
                <w:sz w:val="20"/>
              </w:rPr>
              <w:t>Typ projektu</w:t>
            </w:r>
          </w:p>
        </w:tc>
        <w:tc>
          <w:tcPr>
            <w:tcW w:w="12315" w:type="dxa"/>
            <w:shd w:val="clear" w:color="auto" w:fill="B6DDE8"/>
          </w:tcPr>
          <w:p w:rsidR="00DE6A5B" w:rsidRPr="00101DD9" w:rsidRDefault="00DE6A5B" w:rsidP="001B0A9F">
            <w:pPr>
              <w:pStyle w:val="Akapitzlist"/>
              <w:numPr>
                <w:ilvl w:val="0"/>
                <w:numId w:val="366"/>
              </w:numPr>
              <w:spacing w:before="60" w:after="60" w:line="240" w:lineRule="auto"/>
              <w:rPr>
                <w:rFonts w:eastAsia="Calibri" w:cs="Times New Roman"/>
              </w:rPr>
            </w:pPr>
            <w:r w:rsidRPr="00101DD9">
              <w:rPr>
                <w:rFonts w:eastAsia="Calibri" w:cs="Times New Roman"/>
              </w:rPr>
              <w:t>Podnoszenie umiejętności oraz uzyskiwanie kwalifikacji zawodowych przez uczniów i słuchaczy szkół lub placówek systemu oświaty prowadzących kształcenie zawodowe i/lub osób dorosłych zainteresowanych z własnej inicjatywy zdobyciem, uzupełnieniem lub podnoszeniem kwalifikacji zawodowych poprzez</w:t>
            </w:r>
            <w:r w:rsidRPr="00101DD9" w:rsidDel="005E65FC">
              <w:rPr>
                <w:rFonts w:eastAsia="Calibri" w:cs="Times New Roman"/>
              </w:rPr>
              <w:t xml:space="preserve"> </w:t>
            </w:r>
            <w:r w:rsidRPr="00101DD9">
              <w:rPr>
                <w:rFonts w:eastAsia="Calibri" w:cs="Times New Roman"/>
              </w:rPr>
              <w:t>:</w:t>
            </w:r>
          </w:p>
          <w:p w:rsidR="00DE6A5B" w:rsidRPr="00101DD9" w:rsidRDefault="00DE6A5B" w:rsidP="001B0A9F">
            <w:pPr>
              <w:pStyle w:val="Akapitzlist"/>
              <w:numPr>
                <w:ilvl w:val="0"/>
                <w:numId w:val="367"/>
              </w:numPr>
              <w:autoSpaceDE w:val="0"/>
              <w:autoSpaceDN w:val="0"/>
              <w:spacing w:before="60" w:after="60"/>
              <w:rPr>
                <w:rFonts w:eastAsia="Calibri" w:cs="Times New Roman"/>
              </w:rPr>
            </w:pPr>
            <w:r w:rsidRPr="00101DD9">
              <w:rPr>
                <w:rFonts w:eastAsia="Calibri" w:cs="Times New Roman"/>
              </w:rPr>
              <w:t xml:space="preserve">praktyki zawodowe organizowane u pracodawców lub przedsiębiorców dla uczniów zasadniczych szkół zawodowych, szkół branżowych I </w:t>
            </w:r>
            <w:proofErr w:type="spellStart"/>
            <w:r w:rsidRPr="00101DD9">
              <w:rPr>
                <w:rFonts w:eastAsia="Calibri" w:cs="Times New Roman"/>
              </w:rPr>
              <w:t>i</w:t>
            </w:r>
            <w:proofErr w:type="spellEnd"/>
            <w:r w:rsidRPr="00101DD9">
              <w:rPr>
                <w:rFonts w:eastAsia="Calibri" w:cs="Times New Roman"/>
              </w:rPr>
              <w:t xml:space="preserve"> II stopnia,</w:t>
            </w:r>
          </w:p>
          <w:p w:rsidR="00DE6A5B" w:rsidRPr="00101DD9" w:rsidRDefault="00DE6A5B" w:rsidP="001B0A9F">
            <w:pPr>
              <w:pStyle w:val="Akapitzlist"/>
              <w:numPr>
                <w:ilvl w:val="0"/>
                <w:numId w:val="367"/>
              </w:numPr>
              <w:autoSpaceDE w:val="0"/>
              <w:autoSpaceDN w:val="0"/>
              <w:spacing w:before="60" w:after="60"/>
              <w:rPr>
                <w:rFonts w:eastAsia="Calibri" w:cs="Times New Roman"/>
              </w:rPr>
            </w:pPr>
            <w:r w:rsidRPr="00101DD9">
              <w:rPr>
                <w:rFonts w:eastAsia="Calibri" w:cs="Times New Roman"/>
              </w:rPr>
              <w:t>staże zawodowe obejmujące realizację kształcenia zawodowego praktycznego we współpracy z pracodawcami lub przedsiębiorcami lub wykraczające poza zakres kształcenia zawodowego praktycznego,</w:t>
            </w:r>
          </w:p>
          <w:p w:rsidR="00DE6A5B" w:rsidRPr="00101DD9" w:rsidRDefault="00DE6A5B" w:rsidP="001B0A9F">
            <w:pPr>
              <w:pStyle w:val="Akapitzlist"/>
              <w:numPr>
                <w:ilvl w:val="0"/>
                <w:numId w:val="367"/>
              </w:numPr>
              <w:autoSpaceDE w:val="0"/>
              <w:autoSpaceDN w:val="0"/>
              <w:spacing w:before="60" w:after="60"/>
              <w:rPr>
                <w:rFonts w:eastAsia="Calibri" w:cs="Times New Roman"/>
              </w:rPr>
            </w:pPr>
            <w:r w:rsidRPr="00101DD9">
              <w:rPr>
                <w:rFonts w:eastAsia="Calibri" w:cs="Times New Roman"/>
              </w:rPr>
              <w:t>realizację kompleksowych programów kształcenia praktycznego organizowanych w miejscu pracy,</w:t>
            </w:r>
          </w:p>
          <w:p w:rsidR="00DE6A5B" w:rsidRPr="00101DD9" w:rsidRDefault="00DE6A5B" w:rsidP="001B0A9F">
            <w:pPr>
              <w:pStyle w:val="Akapitzlist"/>
              <w:numPr>
                <w:ilvl w:val="0"/>
                <w:numId w:val="367"/>
              </w:numPr>
              <w:autoSpaceDE w:val="0"/>
              <w:autoSpaceDN w:val="0"/>
              <w:spacing w:before="60" w:after="60"/>
              <w:rPr>
                <w:rFonts w:eastAsia="Calibri" w:cs="Times New Roman"/>
              </w:rPr>
            </w:pPr>
            <w:r w:rsidRPr="00101DD9">
              <w:rPr>
                <w:rFonts w:eastAsia="Calibri" w:cs="Times New Roman"/>
              </w:rPr>
              <w:t>wdrożenie nowych, innowacyjnych form kształcenia zawodowego,</w:t>
            </w:r>
          </w:p>
          <w:p w:rsidR="00DE6A5B" w:rsidRPr="00101DD9" w:rsidRDefault="00DE6A5B" w:rsidP="001B0A9F">
            <w:pPr>
              <w:numPr>
                <w:ilvl w:val="0"/>
                <w:numId w:val="367"/>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pomoc stypendialną dla uczniów szczególnie uzdolnionych w zakresie przedmiotów rozwijających kompetencje kluczowe/ umiejętności uniwersalne lub  zawodowe,</w:t>
            </w:r>
          </w:p>
          <w:p w:rsidR="00DE6A5B" w:rsidRPr="00101DD9" w:rsidRDefault="00DE6A5B" w:rsidP="001B0A9F">
            <w:pPr>
              <w:numPr>
                <w:ilvl w:val="0"/>
                <w:numId w:val="367"/>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pomoc finansowa umożliwiająca uczniom/słuchaczom naukę w szkole kształcenia zawodowego poza miejscem zamieszkania (zwrot kosztów dojazdu lub zwrot kosztów zakwaterowania)</w:t>
            </w:r>
          </w:p>
          <w:p w:rsidR="00DE6A5B" w:rsidRPr="00101DD9" w:rsidRDefault="00DE6A5B" w:rsidP="001B0A9F">
            <w:pPr>
              <w:numPr>
                <w:ilvl w:val="0"/>
                <w:numId w:val="367"/>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 xml:space="preserve">dodatkowe zajęcia specjalistyczne dla uczniów/ słuchaczy (w tym szkolenia, warsztaty) realizowane we współpracy z podmiotami z otoczenia społeczno-gospodarczego szkół/placówek które mają na celu podnoszenie u nich umiejętności/ kompetencji zawodowych, </w:t>
            </w:r>
          </w:p>
          <w:p w:rsidR="00DE6A5B" w:rsidRPr="00101DD9" w:rsidRDefault="00DE6A5B" w:rsidP="001B0A9F">
            <w:pPr>
              <w:pStyle w:val="Akapitzlist"/>
              <w:numPr>
                <w:ilvl w:val="0"/>
                <w:numId w:val="367"/>
              </w:numPr>
              <w:rPr>
                <w:rFonts w:eastAsia="Calibri" w:cs="Times New Roman"/>
              </w:rPr>
            </w:pPr>
            <w:r w:rsidRPr="00101DD9">
              <w:rPr>
                <w:rFonts w:eastAsia="Calibri" w:cs="Times New Roman"/>
              </w:rPr>
              <w:t xml:space="preserve">uzyskiwanie przez uczniów lub słuchaczy dodatkowych uprawnień do wykonywania zawodu, zwiększających ich szanse na rynku pracy (np. poprzez  udział w kursach), </w:t>
            </w:r>
          </w:p>
          <w:p w:rsidR="00DE6A5B" w:rsidRPr="00101DD9" w:rsidRDefault="00DE6A5B" w:rsidP="001B0A9F">
            <w:pPr>
              <w:numPr>
                <w:ilvl w:val="0"/>
                <w:numId w:val="367"/>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 xml:space="preserve">organizowanie kursów przygotowawczych na studia we współpracy ze szkołami wyższymi oraz organizowanie kursów i szkoleń </w:t>
            </w:r>
            <w:r w:rsidRPr="00101DD9">
              <w:rPr>
                <w:rFonts w:ascii="Myriad Pro" w:eastAsia="Calibri" w:hAnsi="Myriad Pro" w:cs="Times New Roman"/>
                <w:sz w:val="20"/>
              </w:rPr>
              <w:lastRenderedPageBreak/>
              <w:t>przygotowujących do kwalifikacyjnych egzaminów czeladniczych i mistrzowskich,</w:t>
            </w:r>
          </w:p>
          <w:p w:rsidR="00DE6A5B" w:rsidRPr="00101DD9" w:rsidRDefault="00DE6A5B" w:rsidP="001B0A9F">
            <w:pPr>
              <w:numPr>
                <w:ilvl w:val="0"/>
                <w:numId w:val="367"/>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udział w zajęciach prowadzonych w szkole wyższej, w tym w zajęciach laboratoryjnych, kołach lub obozach naukowych,</w:t>
            </w:r>
          </w:p>
          <w:p w:rsidR="00DE6A5B" w:rsidRPr="00101DD9" w:rsidRDefault="00DE6A5B" w:rsidP="001B0A9F">
            <w:pPr>
              <w:numPr>
                <w:ilvl w:val="0"/>
                <w:numId w:val="367"/>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 xml:space="preserve">programy walidacji i certyfikacji odpowiednich efektów uczenia się zdobytych w ramach edukacji formalnej, </w:t>
            </w:r>
            <w:proofErr w:type="spellStart"/>
            <w:r w:rsidRPr="00101DD9">
              <w:rPr>
                <w:rFonts w:ascii="Myriad Pro" w:eastAsia="Calibri" w:hAnsi="Myriad Pro" w:cs="Times New Roman"/>
                <w:sz w:val="20"/>
              </w:rPr>
              <w:t>pozaformalnej</w:t>
            </w:r>
            <w:proofErr w:type="spellEnd"/>
            <w:r w:rsidRPr="00101DD9">
              <w:rPr>
                <w:rFonts w:ascii="Myriad Pro" w:eastAsia="Calibri" w:hAnsi="Myriad Pro" w:cs="Times New Roman"/>
                <w:sz w:val="20"/>
              </w:rPr>
              <w:t xml:space="preserve"> oraz kształcenia nieformalnego, prowadzące do zdobycia kwalifikacji zawodowych, w tym również kwalifikacji mistrza i czeladnika w zawodzie,</w:t>
            </w:r>
          </w:p>
          <w:p w:rsidR="00DE6A5B" w:rsidRPr="00101DD9" w:rsidRDefault="00DE6A5B" w:rsidP="001B0A9F">
            <w:pPr>
              <w:numPr>
                <w:ilvl w:val="0"/>
                <w:numId w:val="367"/>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 xml:space="preserve">realizację szkolnych form kształcenia ustawicznego zawodowego albo pozaszkolnych form kształcenia ustawicznego, w tym wymienionych w rozporządzeniu MEN z dnia 11 stycznia 2012 r. w sprawie kształcenia ustawicznego w formach pozaszkolnych oraz rozporządzenia MEN z dnia 18 sierpnia 2017 r. w sprawie kształcenia ustawicznego w formach pozaszkolnych, </w:t>
            </w:r>
          </w:p>
          <w:p w:rsidR="00DE6A5B" w:rsidRPr="00101DD9" w:rsidRDefault="00DE6A5B" w:rsidP="001B0A9F">
            <w:pPr>
              <w:numPr>
                <w:ilvl w:val="0"/>
                <w:numId w:val="367"/>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doradztwo edukacyjno-zawodowe,</w:t>
            </w:r>
          </w:p>
          <w:p w:rsidR="00DE6A5B" w:rsidRPr="00101DD9" w:rsidRDefault="00DE6A5B" w:rsidP="001B0A9F">
            <w:pPr>
              <w:numPr>
                <w:ilvl w:val="0"/>
                <w:numId w:val="367"/>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 xml:space="preserve">wykorzystanie rezultatów projektów, w tym pozytywnie </w:t>
            </w:r>
            <w:proofErr w:type="spellStart"/>
            <w:r w:rsidRPr="00101DD9">
              <w:rPr>
                <w:rFonts w:ascii="Myriad Pro" w:eastAsia="Calibri" w:hAnsi="Myriad Pro" w:cs="Times New Roman"/>
                <w:sz w:val="20"/>
              </w:rPr>
              <w:t>zwalidowanych</w:t>
            </w:r>
            <w:proofErr w:type="spellEnd"/>
            <w:r w:rsidRPr="00101DD9">
              <w:rPr>
                <w:rFonts w:ascii="Myriad Pro" w:eastAsia="Calibri" w:hAnsi="Myriad Pro" w:cs="Times New Roman"/>
                <w:sz w:val="20"/>
              </w:rPr>
              <w:t xml:space="preserve"> produktów projektów innowacyjnych zrealizowanych w latach 2007-2013 w ramach PO KL,</w:t>
            </w:r>
          </w:p>
          <w:p w:rsidR="00DE6A5B" w:rsidRPr="00324057" w:rsidRDefault="00DE6A5B" w:rsidP="001B0A9F">
            <w:pPr>
              <w:numPr>
                <w:ilvl w:val="0"/>
                <w:numId w:val="367"/>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p>
          <w:p w:rsidR="00DE6A5B" w:rsidRPr="00101DD9" w:rsidRDefault="00DE6A5B" w:rsidP="001B0A9F">
            <w:pPr>
              <w:pStyle w:val="Akapitzlist"/>
              <w:numPr>
                <w:ilvl w:val="0"/>
                <w:numId w:val="366"/>
              </w:numPr>
              <w:spacing w:before="60" w:after="60" w:line="240" w:lineRule="auto"/>
              <w:rPr>
                <w:rFonts w:eastAsia="Calibri" w:cs="Times New Roman"/>
              </w:rPr>
            </w:pPr>
            <w:r w:rsidRPr="00101DD9">
              <w:rPr>
                <w:rFonts w:eastAsia="Calibri" w:cs="Times New Roman"/>
              </w:rPr>
              <w:t>Kształtowanie i rozwijanie u uczniów lub słuchaczy szkół lub placówek systemu oświaty prowadzących kształcenie zawodowe kompetencji kluczowych lub umiejętności uniwersalnych niezbędnych na rynku pracy poprzez:</w:t>
            </w:r>
          </w:p>
          <w:p w:rsidR="00DE6A5B" w:rsidRPr="00101DD9" w:rsidRDefault="00DE6A5B" w:rsidP="001B0A9F">
            <w:pPr>
              <w:numPr>
                <w:ilvl w:val="0"/>
                <w:numId w:val="365"/>
              </w:numPr>
              <w:spacing w:before="60" w:after="60"/>
              <w:contextualSpacing/>
              <w:rPr>
                <w:rFonts w:ascii="Myriad Pro" w:eastAsia="Calibri" w:hAnsi="Myriad Pro" w:cs="Times New Roman"/>
                <w:sz w:val="20"/>
              </w:rPr>
            </w:pPr>
            <w:r w:rsidRPr="00101DD9">
              <w:rPr>
                <w:rFonts w:ascii="Myriad Pro" w:eastAsia="Calibri" w:hAnsi="Myriad Pro" w:cs="Times New Roman"/>
                <w:sz w:val="20"/>
              </w:rPr>
              <w:t>realizację projektów edukacyjnych w szkołach lub placówkach systemu oświaty objętych wsparciem,</w:t>
            </w:r>
          </w:p>
          <w:p w:rsidR="00DE6A5B" w:rsidRPr="00101DD9" w:rsidRDefault="00DE6A5B" w:rsidP="001B0A9F">
            <w:pPr>
              <w:numPr>
                <w:ilvl w:val="0"/>
                <w:numId w:val="365"/>
              </w:numPr>
              <w:spacing w:before="60" w:after="60"/>
              <w:rPr>
                <w:rFonts w:ascii="Myriad Pro" w:eastAsia="Calibri" w:hAnsi="Myriad Pro" w:cs="Times New Roman"/>
                <w:sz w:val="20"/>
              </w:rPr>
            </w:pPr>
            <w:r w:rsidRPr="00101DD9">
              <w:rPr>
                <w:rFonts w:ascii="Myriad Pro" w:eastAsia="Calibri" w:hAnsi="Myriad Pro" w:cs="Times New Roman"/>
                <w:sz w:val="20"/>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DE6A5B" w:rsidRPr="00101DD9" w:rsidRDefault="00DE6A5B" w:rsidP="001B0A9F">
            <w:pPr>
              <w:numPr>
                <w:ilvl w:val="0"/>
                <w:numId w:val="365"/>
              </w:numPr>
              <w:spacing w:before="60" w:after="60"/>
              <w:rPr>
                <w:rFonts w:ascii="Myriad Pro" w:eastAsia="Calibri" w:hAnsi="Myriad Pro" w:cs="Times New Roman"/>
                <w:sz w:val="20"/>
              </w:rPr>
            </w:pPr>
            <w:r w:rsidRPr="00101DD9">
              <w:rPr>
                <w:rFonts w:ascii="Myriad Pro" w:eastAsia="Calibri" w:hAnsi="Myriad Pro" w:cs="Times New Roman"/>
                <w:sz w:val="20"/>
              </w:rPr>
              <w:t>realizację różnych form rozwijających uzdolnienia,</w:t>
            </w:r>
          </w:p>
          <w:p w:rsidR="00DE6A5B" w:rsidRPr="00101DD9" w:rsidRDefault="00DE6A5B" w:rsidP="001B0A9F">
            <w:pPr>
              <w:numPr>
                <w:ilvl w:val="0"/>
                <w:numId w:val="365"/>
              </w:numPr>
              <w:spacing w:before="60" w:after="60"/>
              <w:rPr>
                <w:rFonts w:ascii="Myriad Pro" w:eastAsia="Calibri" w:hAnsi="Myriad Pro" w:cs="Times New Roman"/>
                <w:sz w:val="20"/>
              </w:rPr>
            </w:pPr>
            <w:r w:rsidRPr="00101DD9">
              <w:rPr>
                <w:rFonts w:ascii="Myriad Pro" w:eastAsia="Calibri" w:hAnsi="Myriad Pro" w:cs="Times New Roman"/>
                <w:sz w:val="20"/>
              </w:rPr>
              <w:t>wdrożenie nowych form i programów nauczania,</w:t>
            </w:r>
          </w:p>
          <w:p w:rsidR="00DE6A5B" w:rsidRPr="00101DD9" w:rsidRDefault="00DE6A5B" w:rsidP="001B0A9F">
            <w:pPr>
              <w:numPr>
                <w:ilvl w:val="0"/>
                <w:numId w:val="365"/>
              </w:numPr>
              <w:spacing w:before="60" w:after="60"/>
              <w:rPr>
                <w:rFonts w:ascii="Myriad Pro" w:eastAsia="Calibri" w:hAnsi="Myriad Pro" w:cs="Times New Roman"/>
                <w:sz w:val="20"/>
              </w:rPr>
            </w:pPr>
            <w:r w:rsidRPr="00101DD9">
              <w:rPr>
                <w:rFonts w:ascii="Myriad Pro" w:eastAsia="Calibri" w:hAnsi="Myriad Pro" w:cs="Times New Roman"/>
                <w:sz w:val="20"/>
              </w:rPr>
              <w:t>tworzenie i realizacja zajęć w klasach o nowatorskich rozwiązaniach programowych, organizacyjnych lub metodycznych,</w:t>
            </w:r>
          </w:p>
          <w:p w:rsidR="00DE6A5B" w:rsidRPr="00101DD9" w:rsidRDefault="00DE6A5B" w:rsidP="001B0A9F">
            <w:pPr>
              <w:numPr>
                <w:ilvl w:val="0"/>
                <w:numId w:val="365"/>
              </w:numPr>
              <w:spacing w:before="60" w:after="60"/>
              <w:rPr>
                <w:rFonts w:ascii="Myriad Pro" w:eastAsia="Calibri" w:hAnsi="Myriad Pro" w:cs="Times New Roman"/>
                <w:sz w:val="20"/>
              </w:rPr>
            </w:pPr>
            <w:r w:rsidRPr="00101DD9">
              <w:rPr>
                <w:rFonts w:ascii="Myriad Pro" w:eastAsia="Calibri" w:hAnsi="Myriad Pro" w:cs="Times New Roman"/>
                <w:sz w:val="20"/>
              </w:rPr>
              <w:t>organizację kółek zainteresowań, warsztatów, laboratoriów dla uczniów lub słuchaczy,</w:t>
            </w:r>
          </w:p>
          <w:p w:rsidR="00DE6A5B" w:rsidRPr="00101DD9" w:rsidRDefault="00DE6A5B" w:rsidP="001B0A9F">
            <w:pPr>
              <w:numPr>
                <w:ilvl w:val="0"/>
                <w:numId w:val="365"/>
              </w:numPr>
              <w:spacing w:before="60" w:after="60"/>
              <w:rPr>
                <w:rFonts w:ascii="Myriad Pro" w:eastAsia="Calibri" w:hAnsi="Myriad Pro" w:cs="Times New Roman"/>
                <w:sz w:val="20"/>
              </w:rPr>
            </w:pPr>
            <w:r w:rsidRPr="00101DD9">
              <w:rPr>
                <w:rFonts w:ascii="Myriad Pro" w:eastAsia="Calibri" w:hAnsi="Myriad Pro" w:cs="Times New Roman"/>
                <w:sz w:val="20"/>
              </w:rPr>
              <w:t xml:space="preserve">nawiązywanie współpracy z otoczeniem społeczno-gospodarczym szkoły lub placówki systemu oświaty w celu osiągnięcia założonych celów edukacyjnych, </w:t>
            </w:r>
          </w:p>
          <w:p w:rsidR="00DE6A5B" w:rsidRPr="00101DD9" w:rsidRDefault="00DE6A5B" w:rsidP="001B0A9F">
            <w:pPr>
              <w:numPr>
                <w:ilvl w:val="0"/>
                <w:numId w:val="365"/>
              </w:numPr>
              <w:spacing w:before="60" w:after="60"/>
              <w:rPr>
                <w:rFonts w:ascii="Myriad Pro" w:eastAsia="Calibri" w:hAnsi="Myriad Pro" w:cs="Times New Roman"/>
                <w:sz w:val="20"/>
              </w:rPr>
            </w:pPr>
            <w:r w:rsidRPr="00101DD9">
              <w:rPr>
                <w:rFonts w:ascii="Myriad Pro" w:eastAsia="Calibri" w:hAnsi="Myriad Pro" w:cs="Times New Roman"/>
                <w:sz w:val="20"/>
              </w:rPr>
              <w:t xml:space="preserve">wykorzystanie narzędzi, metod lub form pracy wypracowanych w ramach projektów, w tym pozytywnie </w:t>
            </w:r>
            <w:proofErr w:type="spellStart"/>
            <w:r w:rsidRPr="00101DD9">
              <w:rPr>
                <w:rFonts w:ascii="Myriad Pro" w:eastAsia="Calibri" w:hAnsi="Myriad Pro" w:cs="Times New Roman"/>
                <w:sz w:val="20"/>
              </w:rPr>
              <w:t>zwalidowanych</w:t>
            </w:r>
            <w:proofErr w:type="spellEnd"/>
            <w:r w:rsidRPr="00101DD9">
              <w:rPr>
                <w:rFonts w:ascii="Myriad Pro" w:eastAsia="Calibri" w:hAnsi="Myriad Pro" w:cs="Times New Roman"/>
                <w:sz w:val="20"/>
              </w:rPr>
              <w:t xml:space="preserve"> produktów projektów innowacyjnych, zrealizowanych w latach 2007-2013 w ramach PO KL,</w:t>
            </w:r>
          </w:p>
          <w:p w:rsidR="00DE6A5B" w:rsidRPr="00101DD9" w:rsidRDefault="00DE6A5B" w:rsidP="001B0A9F">
            <w:pPr>
              <w:numPr>
                <w:ilvl w:val="0"/>
                <w:numId w:val="365"/>
              </w:numPr>
              <w:spacing w:before="60" w:after="60"/>
              <w:rPr>
                <w:rFonts w:ascii="Myriad Pro" w:eastAsia="Calibri" w:hAnsi="Myriad Pro" w:cs="Times New Roman"/>
                <w:sz w:val="20"/>
              </w:rPr>
            </w:pPr>
            <w:r w:rsidRPr="00101DD9">
              <w:rPr>
                <w:rFonts w:ascii="Myriad Pro" w:eastAsia="Calibri" w:hAnsi="Myriad Pro" w:cs="Times New Roman"/>
                <w:sz w:val="20"/>
              </w:rPr>
              <w:t>realizację zajęć poza szkołą lub poza lekcjami.</w:t>
            </w:r>
          </w:p>
          <w:p w:rsidR="00DE6A5B" w:rsidRPr="00101DD9" w:rsidRDefault="00DE6A5B" w:rsidP="001B0A9F">
            <w:pPr>
              <w:pStyle w:val="Akapitzlist"/>
              <w:numPr>
                <w:ilvl w:val="0"/>
                <w:numId w:val="366"/>
              </w:numPr>
              <w:spacing w:before="60" w:after="60"/>
              <w:rPr>
                <w:rFonts w:eastAsia="Calibri" w:cs="Times New Roman"/>
              </w:rPr>
            </w:pPr>
            <w:r w:rsidRPr="00101DD9">
              <w:rPr>
                <w:rFonts w:eastAsia="Calibri" w:cs="Times New Roman"/>
              </w:rPr>
              <w:t xml:space="preserve">Przygotowanie i wdrożenie programów mających na celu zwiększenie przedsiębiorczości i innowacyjności na poziomie edukacji szkolnej – m.in. poprzez finansowanie wdrażania takich programów dla uczniów (w tym zakup niezbędnego wyposażenia), </w:t>
            </w:r>
            <w:r w:rsidRPr="00101DD9">
              <w:rPr>
                <w:rFonts w:eastAsia="Calibri" w:cs="Times New Roman"/>
              </w:rPr>
              <w:lastRenderedPageBreak/>
              <w:t>przygotowanie nauczycieli do prowadzenia takich zajęć itp.</w:t>
            </w:r>
          </w:p>
          <w:p w:rsidR="00DE6A5B" w:rsidRPr="00101DD9" w:rsidRDefault="00DE6A5B" w:rsidP="001B0A9F">
            <w:pPr>
              <w:pStyle w:val="Akapitzlist"/>
              <w:numPr>
                <w:ilvl w:val="0"/>
                <w:numId w:val="366"/>
              </w:numPr>
              <w:rPr>
                <w:rFonts w:eastAsia="Calibri" w:cs="Times New Roman"/>
              </w:rPr>
            </w:pPr>
            <w:r w:rsidRPr="00101DD9">
              <w:rPr>
                <w:rFonts w:eastAsia="Calibri" w:cs="Times New Roman"/>
              </w:rPr>
              <w:t>Tworzenie w szkołach lub placówkach systemu oświaty prowadzących kształcenie zawodowe warunków odzwierciedlających naturalne warunki pracy właściwe dla nauczanych zawodów poprzez wyposażenie pracowni lub warsztatów szkolnych placówek szkolnictwa zawodowego;</w:t>
            </w:r>
          </w:p>
          <w:p w:rsidR="00DE6A5B" w:rsidRPr="00101DD9" w:rsidRDefault="00DE6A5B" w:rsidP="001B0A9F">
            <w:pPr>
              <w:pStyle w:val="Akapitzlist"/>
              <w:numPr>
                <w:ilvl w:val="0"/>
                <w:numId w:val="366"/>
              </w:numPr>
              <w:autoSpaceDE w:val="0"/>
              <w:autoSpaceDN w:val="0"/>
              <w:spacing w:after="0" w:line="240" w:lineRule="auto"/>
              <w:rPr>
                <w:rFonts w:eastAsia="Calibri" w:cs="Times New Roman"/>
              </w:rPr>
            </w:pPr>
            <w:r w:rsidRPr="00101DD9">
              <w:rPr>
                <w:rFonts w:eastAsia="Calibri" w:cs="Times New Roman"/>
              </w:rPr>
              <w:t xml:space="preserve">Rozwój współpracy szkół lub placówek systemu oświaty prowadzących kształcenie zawodowe z ich otoczeniem społeczno-gospodarczym </w:t>
            </w:r>
            <w:r w:rsidRPr="00101DD9">
              <w:rPr>
                <w:rFonts w:eastAsia="Calibri" w:cs="Times New Roman"/>
              </w:rPr>
              <w:br/>
              <w:t>w szczególności poprzez:</w:t>
            </w:r>
          </w:p>
          <w:p w:rsidR="00DE6A5B" w:rsidRPr="00101DD9" w:rsidRDefault="00DE6A5B" w:rsidP="001B0A9F">
            <w:pPr>
              <w:pStyle w:val="Akapitzlist"/>
              <w:numPr>
                <w:ilvl w:val="0"/>
                <w:numId w:val="368"/>
              </w:numPr>
              <w:autoSpaceDE w:val="0"/>
              <w:autoSpaceDN w:val="0"/>
              <w:spacing w:after="0" w:line="240" w:lineRule="auto"/>
              <w:rPr>
                <w:rFonts w:eastAsia="Calibri" w:cs="Times New Roman"/>
              </w:rPr>
            </w:pPr>
            <w:r w:rsidRPr="00101DD9">
              <w:rPr>
                <w:rFonts w:eastAsia="Calibri" w:cs="Times New Roman"/>
              </w:rPr>
              <w:t>włączenie pracodawców lub przedsiębiorców w system egzaminów potwierdzających kwalifikacje zawodowe, w tym m. in.: tworzenie przez pracodawców lub przedsiębiorców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DE6A5B" w:rsidRPr="00101DD9" w:rsidRDefault="00DE6A5B" w:rsidP="001B0A9F">
            <w:pPr>
              <w:pStyle w:val="Akapitzlist"/>
              <w:numPr>
                <w:ilvl w:val="0"/>
                <w:numId w:val="368"/>
              </w:numPr>
              <w:autoSpaceDE w:val="0"/>
              <w:autoSpaceDN w:val="0"/>
              <w:spacing w:after="0" w:line="240" w:lineRule="auto"/>
              <w:rPr>
                <w:rFonts w:eastAsia="Calibri" w:cs="Times New Roman"/>
              </w:rPr>
            </w:pPr>
            <w:r w:rsidRPr="00101DD9">
              <w:rPr>
                <w:rFonts w:eastAsia="Calibri" w:cs="Times New Roman"/>
              </w:rPr>
              <w:t>tworzenie klas patronackich w szkołach,</w:t>
            </w:r>
          </w:p>
          <w:p w:rsidR="00DE6A5B" w:rsidRPr="00101DD9" w:rsidRDefault="00DE6A5B" w:rsidP="001B0A9F">
            <w:pPr>
              <w:pStyle w:val="Akapitzlist"/>
              <w:numPr>
                <w:ilvl w:val="0"/>
                <w:numId w:val="368"/>
              </w:numPr>
              <w:autoSpaceDE w:val="0"/>
              <w:autoSpaceDN w:val="0"/>
              <w:spacing w:after="0" w:line="240" w:lineRule="auto"/>
              <w:rPr>
                <w:rFonts w:eastAsia="Calibri" w:cs="Times New Roman"/>
              </w:rPr>
            </w:pPr>
            <w:r w:rsidRPr="00101DD9">
              <w:rPr>
                <w:rFonts w:eastAsia="Calibri" w:cs="Times New Roman"/>
              </w:rPr>
              <w:t>współpracę w dostosowywaniu oferty edukacyjnej w szkołach i formach pozaszkolnych do potrzeb regionalnego i lokalnego rynku pracy,</w:t>
            </w:r>
          </w:p>
          <w:p w:rsidR="00DE6A5B" w:rsidRPr="00101DD9" w:rsidRDefault="00DE6A5B" w:rsidP="001B0A9F">
            <w:pPr>
              <w:pStyle w:val="Akapitzlist"/>
              <w:numPr>
                <w:ilvl w:val="0"/>
                <w:numId w:val="368"/>
              </w:numPr>
              <w:autoSpaceDE w:val="0"/>
              <w:autoSpaceDN w:val="0"/>
              <w:spacing w:after="0" w:line="240" w:lineRule="auto"/>
              <w:rPr>
                <w:rFonts w:eastAsia="Calibri" w:cs="Times New Roman"/>
              </w:rPr>
            </w:pPr>
            <w:r w:rsidRPr="00101DD9">
              <w:rPr>
                <w:rFonts w:eastAsia="Calibri" w:cs="Times New Roman"/>
              </w:rPr>
              <w:t>opracowywanie lub modyfikację programów nauczania,</w:t>
            </w:r>
          </w:p>
          <w:p w:rsidR="00DE6A5B" w:rsidRPr="00101DD9" w:rsidRDefault="00DE6A5B" w:rsidP="001B0A9F">
            <w:pPr>
              <w:pStyle w:val="Akapitzlist"/>
              <w:numPr>
                <w:ilvl w:val="0"/>
                <w:numId w:val="368"/>
              </w:numPr>
              <w:autoSpaceDE w:val="0"/>
              <w:autoSpaceDN w:val="0"/>
              <w:spacing w:after="0" w:line="240" w:lineRule="auto"/>
              <w:rPr>
                <w:rFonts w:eastAsia="Calibri" w:cs="Times New Roman"/>
              </w:rPr>
            </w:pPr>
            <w:r w:rsidRPr="00101DD9">
              <w:rPr>
                <w:rFonts w:eastAsia="Calibri" w:cs="Times New Roman"/>
              </w:rPr>
              <w:t xml:space="preserve">wykorzystanie rezultatów projektów, w tym pozytywnie </w:t>
            </w:r>
            <w:proofErr w:type="spellStart"/>
            <w:r w:rsidRPr="00101DD9">
              <w:rPr>
                <w:rFonts w:eastAsia="Calibri" w:cs="Times New Roman"/>
              </w:rPr>
              <w:t>zwalidowanych</w:t>
            </w:r>
            <w:proofErr w:type="spellEnd"/>
            <w:r w:rsidRPr="00101DD9">
              <w:rPr>
                <w:rFonts w:eastAsia="Calibri" w:cs="Times New Roman"/>
              </w:rPr>
              <w:t xml:space="preserve"> produktów projektów innowacyjnych zrealizowanych w latach 2007-2013 w ramach PO KL</w:t>
            </w:r>
          </w:p>
          <w:p w:rsidR="00DE6A5B" w:rsidRPr="00324057" w:rsidRDefault="00DE6A5B" w:rsidP="001B0A9F">
            <w:pPr>
              <w:pStyle w:val="Akapitzlist"/>
              <w:numPr>
                <w:ilvl w:val="0"/>
                <w:numId w:val="368"/>
              </w:numPr>
              <w:autoSpaceDE w:val="0"/>
              <w:autoSpaceDN w:val="0"/>
              <w:spacing w:after="0" w:line="240" w:lineRule="auto"/>
              <w:rPr>
                <w:rFonts w:eastAsia="Calibri" w:cs="Times New Roman"/>
              </w:rPr>
            </w:pPr>
            <w:r w:rsidRPr="00101DD9">
              <w:rPr>
                <w:rFonts w:eastAsia="Calibri" w:cs="Times New Roman"/>
              </w:rPr>
              <w:t>współpracę szkół i placówek systemu oświaty prowadzących kształcenie zawodowe z uczelniami wyższymi.</w:t>
            </w:r>
          </w:p>
          <w:p w:rsidR="00DE6A5B" w:rsidRPr="00101DD9" w:rsidRDefault="00DE6A5B" w:rsidP="001B0A9F">
            <w:pPr>
              <w:numPr>
                <w:ilvl w:val="0"/>
                <w:numId w:val="366"/>
              </w:numPr>
              <w:spacing w:before="60" w:after="60"/>
              <w:rPr>
                <w:rFonts w:ascii="Myriad Pro" w:eastAsia="Calibri" w:hAnsi="Myriad Pro" w:cs="Times New Roman"/>
                <w:sz w:val="20"/>
              </w:rPr>
            </w:pPr>
            <w:r w:rsidRPr="00101DD9">
              <w:rPr>
                <w:rFonts w:ascii="Myriad Pro" w:eastAsia="Calibri" w:hAnsi="Myriad Pro" w:cs="Times New Roman"/>
                <w:sz w:val="20"/>
              </w:rPr>
              <w:t>Doskonalenie umiejętności i kompetencji lub kwalifikacji nauczycieli, w tym nauczycieli  kształcenia ogólnego, zawodowego i instruktorów praktycznej nauki zawodu, związanych z nauczanym zawodem, głównie poprzez:</w:t>
            </w:r>
          </w:p>
          <w:p w:rsidR="00DE6A5B" w:rsidRPr="00101DD9" w:rsidRDefault="00DE6A5B" w:rsidP="001B0A9F">
            <w:pPr>
              <w:numPr>
                <w:ilvl w:val="0"/>
                <w:numId w:val="363"/>
              </w:numPr>
              <w:spacing w:before="60" w:after="60"/>
              <w:contextualSpacing/>
              <w:rPr>
                <w:rFonts w:ascii="Myriad Pro" w:eastAsia="Calibri" w:hAnsi="Myriad Pro" w:cs="Times New Roman"/>
                <w:sz w:val="20"/>
              </w:rPr>
            </w:pPr>
            <w:r w:rsidRPr="00101DD9">
              <w:rPr>
                <w:rFonts w:ascii="Myriad Pro" w:eastAsia="Calibri" w:hAnsi="Myriad Pro" w:cs="Times New Roman"/>
                <w:sz w:val="20"/>
              </w:rPr>
              <w:t xml:space="preserve">kursy lub szkolenia doskonalące (teoretyczne lub praktyczne), w tym organizowane i prowadzone przez kadrę ośrodków doskonalenia nauczycieli lub trenerów przedszkolnych w ramach POWER, </w:t>
            </w:r>
          </w:p>
          <w:p w:rsidR="00DE6A5B" w:rsidRPr="00101DD9" w:rsidRDefault="00DE6A5B" w:rsidP="001B0A9F">
            <w:pPr>
              <w:numPr>
                <w:ilvl w:val="0"/>
                <w:numId w:val="363"/>
              </w:numPr>
              <w:spacing w:before="60" w:after="60"/>
              <w:rPr>
                <w:rFonts w:ascii="Myriad Pro" w:eastAsia="Calibri" w:hAnsi="Myriad Pro" w:cs="Times New Roman"/>
                <w:sz w:val="20"/>
              </w:rPr>
            </w:pPr>
            <w:r w:rsidRPr="00101DD9">
              <w:rPr>
                <w:rFonts w:ascii="Myriad Pro" w:eastAsia="Calibri" w:hAnsi="Myriad Pro" w:cs="Times New Roman"/>
                <w:sz w:val="20"/>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DE6A5B" w:rsidRPr="00101DD9" w:rsidRDefault="00DE6A5B" w:rsidP="001B0A9F">
            <w:pPr>
              <w:numPr>
                <w:ilvl w:val="0"/>
                <w:numId w:val="363"/>
              </w:numPr>
              <w:spacing w:before="60" w:after="60"/>
              <w:rPr>
                <w:rFonts w:ascii="Myriad Pro" w:eastAsia="Calibri" w:hAnsi="Myriad Pro" w:cs="Times New Roman"/>
                <w:sz w:val="20"/>
              </w:rPr>
            </w:pPr>
            <w:r w:rsidRPr="00101DD9">
              <w:rPr>
                <w:rFonts w:ascii="Myriad Pro" w:eastAsia="Calibri" w:hAnsi="Myriad Pro" w:cs="Times New Roman"/>
                <w:sz w:val="20"/>
              </w:rPr>
              <w:t>studia podyplomowe, w tym  przygotowujące do wykonywania zawodu nauczyciela przedmiotów zawodowych albo obejmujące zakresem tematykę związaną z nauczanym zawodem (branżowe, specjalistyczne),</w:t>
            </w:r>
          </w:p>
          <w:p w:rsidR="00DE6A5B" w:rsidRPr="00101DD9" w:rsidRDefault="00DE6A5B" w:rsidP="001B0A9F">
            <w:pPr>
              <w:numPr>
                <w:ilvl w:val="0"/>
                <w:numId w:val="363"/>
              </w:numPr>
              <w:spacing w:before="60" w:after="60"/>
              <w:rPr>
                <w:rFonts w:ascii="Myriad Pro" w:eastAsia="Calibri" w:hAnsi="Myriad Pro" w:cs="Times New Roman"/>
                <w:sz w:val="20"/>
              </w:rPr>
            </w:pPr>
            <w:r w:rsidRPr="00101DD9">
              <w:rPr>
                <w:rFonts w:ascii="Myriad Pro" w:eastAsia="Calibri" w:hAnsi="Myriad Pro" w:cs="Times New Roman"/>
                <w:sz w:val="20"/>
              </w:rPr>
              <w:t>wspieranie istniejących, budowanie nowych lub moderowanie sieci współpracy i samokształcenia,</w:t>
            </w:r>
          </w:p>
          <w:p w:rsidR="00DE6A5B" w:rsidRPr="00101DD9" w:rsidRDefault="00DE6A5B" w:rsidP="001B0A9F">
            <w:pPr>
              <w:numPr>
                <w:ilvl w:val="0"/>
                <w:numId w:val="363"/>
              </w:numPr>
              <w:spacing w:before="60" w:after="60"/>
              <w:rPr>
                <w:rFonts w:ascii="Myriad Pro" w:eastAsia="Calibri" w:hAnsi="Myriad Pro" w:cs="Times New Roman"/>
                <w:sz w:val="20"/>
              </w:rPr>
            </w:pPr>
            <w:r w:rsidRPr="00101DD9">
              <w:rPr>
                <w:rFonts w:ascii="Myriad Pro" w:eastAsia="Calibri" w:hAnsi="Myriad Pro" w:cs="Times New Roman"/>
                <w:sz w:val="20"/>
              </w:rPr>
              <w:t>realizację programów wspomagania,</w:t>
            </w:r>
          </w:p>
          <w:p w:rsidR="00DE6A5B" w:rsidRPr="00101DD9" w:rsidRDefault="00DE6A5B" w:rsidP="001B0A9F">
            <w:pPr>
              <w:numPr>
                <w:ilvl w:val="0"/>
                <w:numId w:val="363"/>
              </w:numPr>
              <w:spacing w:before="60" w:after="60"/>
              <w:rPr>
                <w:rFonts w:ascii="Myriad Pro" w:eastAsia="Calibri" w:hAnsi="Myriad Pro" w:cs="Times New Roman"/>
                <w:sz w:val="20"/>
              </w:rPr>
            </w:pPr>
            <w:r w:rsidRPr="00101DD9">
              <w:rPr>
                <w:rFonts w:ascii="Myriad Pro" w:eastAsia="Calibri" w:hAnsi="Myriad Pro" w:cs="Times New Roman"/>
                <w:sz w:val="20"/>
              </w:rPr>
              <w:t>programy walidacji i certyfikacji wiedzy, umiejętności i kompetencji niezbędnych w pracy dydaktycznej ze szczególnym uwzględnieniem nadawania uprawnień egzaminatora w zawodzie instruktorom praktycznej nauki zawodu na terenie przedsiębiorstw,</w:t>
            </w:r>
          </w:p>
          <w:p w:rsidR="00DE6A5B" w:rsidRPr="00324057" w:rsidRDefault="00DE6A5B" w:rsidP="001B0A9F">
            <w:pPr>
              <w:numPr>
                <w:ilvl w:val="0"/>
                <w:numId w:val="363"/>
              </w:numPr>
              <w:spacing w:before="60" w:after="60"/>
              <w:rPr>
                <w:rFonts w:ascii="Myriad Pro" w:eastAsia="Calibri" w:hAnsi="Myriad Pro" w:cs="Times New Roman"/>
                <w:sz w:val="20"/>
              </w:rPr>
            </w:pPr>
            <w:r w:rsidRPr="00101DD9">
              <w:rPr>
                <w:rFonts w:ascii="Myriad Pro" w:eastAsia="Calibri" w:hAnsi="Myriad Pro" w:cs="Times New Roman"/>
                <w:sz w:val="20"/>
              </w:rPr>
              <w:t xml:space="preserve">wykorzystanie narzędzi, metod lub form pracy wypracowanych w ramach projektów, w tym pozytywnie </w:t>
            </w:r>
            <w:proofErr w:type="spellStart"/>
            <w:r w:rsidRPr="00101DD9">
              <w:rPr>
                <w:rFonts w:ascii="Myriad Pro" w:eastAsia="Calibri" w:hAnsi="Myriad Pro" w:cs="Times New Roman"/>
                <w:sz w:val="20"/>
              </w:rPr>
              <w:t>zwalidowanych</w:t>
            </w:r>
            <w:proofErr w:type="spellEnd"/>
            <w:r w:rsidRPr="00101DD9">
              <w:rPr>
                <w:rFonts w:ascii="Myriad Pro" w:eastAsia="Calibri" w:hAnsi="Myriad Pro" w:cs="Times New Roman"/>
                <w:sz w:val="20"/>
              </w:rPr>
              <w:t xml:space="preserve"> </w:t>
            </w:r>
            <w:r w:rsidRPr="00101DD9">
              <w:rPr>
                <w:rFonts w:ascii="Myriad Pro" w:eastAsia="Calibri" w:hAnsi="Myriad Pro" w:cs="Times New Roman"/>
                <w:sz w:val="20"/>
              </w:rPr>
              <w:lastRenderedPageBreak/>
              <w:t>produktów projektów innowacyjnych, zrealizowanych w latach 2007-2013 w ramach PO KL.</w:t>
            </w:r>
          </w:p>
          <w:p w:rsidR="00DE6A5B" w:rsidRPr="00101DD9" w:rsidRDefault="00DE6A5B" w:rsidP="001B0A9F">
            <w:pPr>
              <w:numPr>
                <w:ilvl w:val="0"/>
                <w:numId w:val="369"/>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Rozwój doradztwa zawodowego w szkołach i placówkach kształcenia zawodowego w szczególności poprzez:</w:t>
            </w:r>
          </w:p>
          <w:p w:rsidR="00DE6A5B" w:rsidRPr="00101DD9" w:rsidRDefault="00DE6A5B" w:rsidP="001B0A9F">
            <w:pPr>
              <w:pStyle w:val="Akapitzlist"/>
              <w:numPr>
                <w:ilvl w:val="0"/>
                <w:numId w:val="364"/>
              </w:numPr>
              <w:spacing w:before="60" w:after="60" w:line="240" w:lineRule="auto"/>
              <w:rPr>
                <w:rFonts w:eastAsia="Calibri" w:cs="Times New Roman"/>
              </w:rPr>
            </w:pPr>
            <w:r w:rsidRPr="00101DD9">
              <w:rPr>
                <w:rFonts w:eastAsia="Calibri" w:cs="Times New Roman"/>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rsidR="00DE6A5B" w:rsidRPr="00101DD9" w:rsidRDefault="00DE6A5B" w:rsidP="001B0A9F">
            <w:pPr>
              <w:numPr>
                <w:ilvl w:val="0"/>
                <w:numId w:val="364"/>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tworzenie Punktów Informacji i Kariery (PIK),</w:t>
            </w:r>
          </w:p>
          <w:p w:rsidR="00DE6A5B" w:rsidRPr="00324057" w:rsidRDefault="00DE6A5B" w:rsidP="001B0A9F">
            <w:pPr>
              <w:numPr>
                <w:ilvl w:val="0"/>
                <w:numId w:val="364"/>
              </w:numPr>
              <w:spacing w:after="0" w:line="240" w:lineRule="auto"/>
              <w:contextualSpacing/>
              <w:rPr>
                <w:rFonts w:ascii="Myriad Pro" w:eastAsia="Calibri" w:hAnsi="Myriad Pro" w:cs="Times New Roman"/>
                <w:sz w:val="20"/>
              </w:rPr>
            </w:pPr>
            <w:r w:rsidRPr="00101DD9">
              <w:rPr>
                <w:rFonts w:ascii="Myriad Pro" w:eastAsia="Calibri" w:hAnsi="Myriad Pro" w:cs="Times New Roman"/>
                <w:sz w:val="20"/>
              </w:rPr>
              <w:t>zewnętrzne wsparcie szkół w obszarze doradztwa edukacyjno-zawodowego.</w:t>
            </w:r>
          </w:p>
        </w:tc>
      </w:tr>
    </w:tbl>
    <w:p w:rsidR="00DE6A5B" w:rsidRPr="001222ED" w:rsidRDefault="00DE6A5B" w:rsidP="00DB39F9">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8"/>
        <w:gridCol w:w="2101"/>
        <w:gridCol w:w="7087"/>
        <w:gridCol w:w="4449"/>
      </w:tblGrid>
      <w:tr w:rsidR="00DB39F9" w:rsidRPr="00C16BBF" w:rsidTr="00581D65">
        <w:trPr>
          <w:jc w:val="center"/>
        </w:trPr>
        <w:tc>
          <w:tcPr>
            <w:tcW w:w="14175" w:type="dxa"/>
            <w:gridSpan w:val="4"/>
            <w:shd w:val="clear" w:color="auto" w:fill="D9D9D9" w:themeFill="background1" w:themeFillShade="D9"/>
          </w:tcPr>
          <w:p w:rsidR="00DB39F9" w:rsidRPr="00D37481" w:rsidRDefault="00DB39F9" w:rsidP="00DB39F9">
            <w:pPr>
              <w:spacing w:before="40" w:after="40"/>
              <w:jc w:val="center"/>
              <w:rPr>
                <w:rFonts w:ascii="Myriad Pro" w:hAnsi="Myriad Pro"/>
                <w:b/>
                <w:sz w:val="20"/>
              </w:rPr>
            </w:pPr>
            <w:r w:rsidRPr="00D37481">
              <w:rPr>
                <w:rFonts w:ascii="Myriad Pro" w:hAnsi="Myriad Pro"/>
                <w:b/>
                <w:sz w:val="20"/>
              </w:rPr>
              <w:t>Kryteria dopuszczalności</w:t>
            </w:r>
          </w:p>
        </w:tc>
      </w:tr>
      <w:tr w:rsidR="00DB39F9" w:rsidRPr="00C16BBF" w:rsidTr="00DB39F9">
        <w:trPr>
          <w:jc w:val="center"/>
        </w:trPr>
        <w:tc>
          <w:tcPr>
            <w:tcW w:w="538"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L.p.</w:t>
            </w:r>
          </w:p>
        </w:tc>
        <w:tc>
          <w:tcPr>
            <w:tcW w:w="2101"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Nazwa kryterium</w:t>
            </w:r>
          </w:p>
        </w:tc>
        <w:tc>
          <w:tcPr>
            <w:tcW w:w="7087"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Definicja kryterium</w:t>
            </w:r>
          </w:p>
        </w:tc>
        <w:tc>
          <w:tcPr>
            <w:tcW w:w="4449" w:type="dxa"/>
          </w:tcPr>
          <w:p w:rsidR="00DB39F9" w:rsidRPr="00C16BBF" w:rsidRDefault="00DB39F9" w:rsidP="00DB39F9">
            <w:pPr>
              <w:spacing w:before="40" w:after="40"/>
              <w:jc w:val="center"/>
              <w:rPr>
                <w:rFonts w:ascii="Myriad Pro" w:hAnsi="Myriad Pro"/>
                <w:sz w:val="20"/>
              </w:rPr>
            </w:pPr>
            <w:r w:rsidRPr="00C16BBF">
              <w:rPr>
                <w:rFonts w:ascii="Myriad Pro" w:hAnsi="Myriad Pro"/>
                <w:sz w:val="20"/>
              </w:rPr>
              <w:t>Opis znaczenia kryterium</w:t>
            </w:r>
          </w:p>
        </w:tc>
      </w:tr>
      <w:tr w:rsidR="00DB39F9" w:rsidRPr="00C16BBF" w:rsidTr="00DB39F9">
        <w:trPr>
          <w:jc w:val="center"/>
        </w:trPr>
        <w:tc>
          <w:tcPr>
            <w:tcW w:w="538"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1</w:t>
            </w:r>
          </w:p>
        </w:tc>
        <w:tc>
          <w:tcPr>
            <w:tcW w:w="2101"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2</w:t>
            </w:r>
          </w:p>
        </w:tc>
        <w:tc>
          <w:tcPr>
            <w:tcW w:w="7087"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3</w:t>
            </w:r>
          </w:p>
        </w:tc>
        <w:tc>
          <w:tcPr>
            <w:tcW w:w="4449" w:type="dxa"/>
          </w:tcPr>
          <w:p w:rsidR="00DB39F9" w:rsidRPr="00C16BBF" w:rsidRDefault="00DB39F9" w:rsidP="00DB39F9">
            <w:pPr>
              <w:spacing w:before="40" w:after="40"/>
              <w:jc w:val="center"/>
              <w:rPr>
                <w:rFonts w:ascii="Myriad Pro" w:hAnsi="Myriad Pro"/>
                <w:sz w:val="20"/>
              </w:rPr>
            </w:pPr>
            <w:r w:rsidRPr="00C16BBF">
              <w:rPr>
                <w:rFonts w:ascii="Myriad Pro" w:hAnsi="Myriad Pro"/>
                <w:sz w:val="20"/>
              </w:rPr>
              <w:t>4</w:t>
            </w:r>
          </w:p>
        </w:tc>
      </w:tr>
      <w:tr w:rsidR="00DB39F9" w:rsidRPr="00C16BBF" w:rsidTr="00DB39F9">
        <w:trPr>
          <w:jc w:val="center"/>
        </w:trPr>
        <w:tc>
          <w:tcPr>
            <w:tcW w:w="538" w:type="dxa"/>
          </w:tcPr>
          <w:p w:rsidR="00DB39F9" w:rsidRPr="00D37481" w:rsidRDefault="00DB39F9" w:rsidP="001B0A9F">
            <w:pPr>
              <w:pStyle w:val="Akapitzlist"/>
              <w:numPr>
                <w:ilvl w:val="0"/>
                <w:numId w:val="358"/>
              </w:numPr>
              <w:spacing w:before="40" w:after="40"/>
              <w:ind w:left="0" w:firstLine="0"/>
              <w:contextualSpacing w:val="0"/>
            </w:pPr>
          </w:p>
        </w:tc>
        <w:tc>
          <w:tcPr>
            <w:tcW w:w="2101" w:type="dxa"/>
            <w:shd w:val="clear" w:color="auto" w:fill="auto"/>
          </w:tcPr>
          <w:p w:rsidR="00DB39F9" w:rsidRPr="00D37481" w:rsidRDefault="00DB39F9" w:rsidP="00DB39F9">
            <w:pPr>
              <w:spacing w:before="40" w:after="40"/>
              <w:rPr>
                <w:rFonts w:ascii="Myriad Pro" w:hAnsi="Myriad Pro"/>
                <w:sz w:val="20"/>
              </w:rPr>
            </w:pPr>
            <w:r w:rsidRPr="00D37481">
              <w:rPr>
                <w:rFonts w:ascii="Myriad Pro" w:hAnsi="Myriad Pro"/>
                <w:sz w:val="20"/>
              </w:rPr>
              <w:t xml:space="preserve">Zgodność z celem szczegółowym </w:t>
            </w:r>
            <w:r w:rsidRPr="00D37481">
              <w:rPr>
                <w:rFonts w:ascii="Myriad Pro" w:hAnsi="Myriad Pro"/>
                <w:sz w:val="20"/>
              </w:rPr>
              <w:br/>
              <w:t xml:space="preserve">i rezultatami </w:t>
            </w:r>
            <w:r>
              <w:rPr>
                <w:rFonts w:ascii="Myriad Pro" w:hAnsi="Myriad Pro"/>
                <w:sz w:val="20"/>
              </w:rPr>
              <w:t>Działania</w:t>
            </w:r>
            <w:r w:rsidRPr="00D37481">
              <w:rPr>
                <w:rFonts w:ascii="Myriad Pro" w:hAnsi="Myriad Pro"/>
                <w:sz w:val="20"/>
              </w:rPr>
              <w:t xml:space="preserve">. </w:t>
            </w:r>
          </w:p>
        </w:tc>
        <w:tc>
          <w:tcPr>
            <w:tcW w:w="7087" w:type="dxa"/>
            <w:shd w:val="clear" w:color="auto" w:fill="auto"/>
          </w:tcPr>
          <w:p w:rsidR="00DB39F9" w:rsidRPr="001565E6" w:rsidRDefault="00DB39F9" w:rsidP="00DB39F9">
            <w:pPr>
              <w:spacing w:before="40" w:after="40"/>
              <w:rPr>
                <w:rFonts w:ascii="Myriad Pro" w:hAnsi="Myriad Pro"/>
                <w:sz w:val="20"/>
              </w:rPr>
            </w:pPr>
            <w:r w:rsidRPr="00D37481">
              <w:rPr>
                <w:rFonts w:ascii="Myriad Pro" w:hAnsi="Myriad Pro"/>
                <w:sz w:val="20"/>
              </w:rPr>
              <w:t xml:space="preserve">Projekt jest zgodny z właściwym celem szczegółowym </w:t>
            </w:r>
            <w:r w:rsidRPr="00D37481">
              <w:rPr>
                <w:rFonts w:ascii="Myriad Pro" w:hAnsi="Myriad Pro"/>
                <w:i/>
                <w:sz w:val="20"/>
              </w:rPr>
              <w:t>RPO WZ 2014-2020</w:t>
            </w:r>
            <w:r w:rsidRPr="00D37481">
              <w:rPr>
                <w:rFonts w:ascii="Myriad Pro" w:hAnsi="Myriad Pro"/>
                <w:sz w:val="20"/>
              </w:rPr>
              <w:t xml:space="preserve"> oraz koresponduje ze wskaźnikami </w:t>
            </w:r>
            <w:r>
              <w:rPr>
                <w:rFonts w:ascii="Myriad Pro" w:hAnsi="Myriad Pro"/>
                <w:sz w:val="20"/>
              </w:rPr>
              <w:t>dla danego Działania/typu projektu</w:t>
            </w:r>
            <w:r w:rsidRPr="00D37481">
              <w:rPr>
                <w:rFonts w:ascii="Myriad Pro" w:hAnsi="Myriad Pro"/>
                <w:sz w:val="20"/>
              </w:rPr>
              <w:t>.</w:t>
            </w:r>
          </w:p>
        </w:tc>
        <w:tc>
          <w:tcPr>
            <w:tcW w:w="4449" w:type="dxa"/>
            <w:shd w:val="clear" w:color="auto" w:fill="auto"/>
          </w:tcPr>
          <w:p w:rsidR="00DB39F9" w:rsidRPr="00C16BBF" w:rsidRDefault="00DB39F9" w:rsidP="00DB39F9">
            <w:pPr>
              <w:spacing w:before="40" w:after="40"/>
              <w:rPr>
                <w:rFonts w:ascii="Myriad Pro" w:hAnsi="Myriad Pro"/>
                <w:sz w:val="20"/>
              </w:rPr>
            </w:pPr>
            <w:r w:rsidRPr="00C16BBF">
              <w:rPr>
                <w:rFonts w:ascii="Myriad Pro" w:hAnsi="Myriad Pro"/>
                <w:sz w:val="20"/>
              </w:rPr>
              <w:t>Spełnienie kryterium jest konieczne do przyznania dofinansowania.</w:t>
            </w:r>
          </w:p>
          <w:p w:rsidR="00DB39F9" w:rsidRPr="00C16BBF" w:rsidRDefault="00DB39F9" w:rsidP="00DB39F9">
            <w:pPr>
              <w:spacing w:before="40" w:after="40"/>
              <w:rPr>
                <w:rFonts w:ascii="Myriad Pro" w:hAnsi="Myriad Pro"/>
                <w:sz w:val="20"/>
              </w:rPr>
            </w:pPr>
            <w:r w:rsidRPr="00C16BBF">
              <w:rPr>
                <w:rFonts w:ascii="Myriad Pro" w:hAnsi="Myriad Pro"/>
                <w:sz w:val="20"/>
              </w:rPr>
              <w:t>Projekty niespełniające kryterium są odrzucane.</w:t>
            </w:r>
          </w:p>
          <w:p w:rsidR="00DB39F9" w:rsidRPr="00C16BBF" w:rsidRDefault="00DB39F9" w:rsidP="00DB39F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r w:rsidR="00DB39F9" w:rsidRPr="00C16BBF" w:rsidTr="00DB39F9">
        <w:trPr>
          <w:jc w:val="center"/>
        </w:trPr>
        <w:tc>
          <w:tcPr>
            <w:tcW w:w="538" w:type="dxa"/>
          </w:tcPr>
          <w:p w:rsidR="00DB39F9" w:rsidRPr="00D37481" w:rsidRDefault="00DB39F9" w:rsidP="001B0A9F">
            <w:pPr>
              <w:pStyle w:val="Akapitzlist"/>
              <w:numPr>
                <w:ilvl w:val="0"/>
                <w:numId w:val="358"/>
              </w:numPr>
              <w:spacing w:before="40" w:after="40"/>
              <w:ind w:left="0" w:firstLine="0"/>
              <w:contextualSpacing w:val="0"/>
            </w:pPr>
          </w:p>
        </w:tc>
        <w:tc>
          <w:tcPr>
            <w:tcW w:w="2101" w:type="dxa"/>
            <w:shd w:val="clear" w:color="auto" w:fill="auto"/>
          </w:tcPr>
          <w:p w:rsidR="00DB39F9" w:rsidRPr="00D37481" w:rsidRDefault="00DB39F9" w:rsidP="00DB39F9">
            <w:pPr>
              <w:spacing w:before="40" w:after="40"/>
              <w:rPr>
                <w:rFonts w:ascii="Myriad Pro" w:hAnsi="Myriad Pro"/>
                <w:sz w:val="20"/>
              </w:rPr>
            </w:pPr>
            <w:r w:rsidRPr="00D37481">
              <w:rPr>
                <w:rFonts w:ascii="Myriad Pro" w:hAnsi="Myriad Pro"/>
                <w:sz w:val="20"/>
              </w:rPr>
              <w:t>Zgodność z typem projektu</w:t>
            </w:r>
          </w:p>
          <w:p w:rsidR="00DB39F9" w:rsidRPr="00D37481" w:rsidRDefault="00DB39F9" w:rsidP="00DB39F9">
            <w:pPr>
              <w:spacing w:before="40" w:after="40"/>
              <w:rPr>
                <w:rFonts w:ascii="Myriad Pro" w:hAnsi="Myriad Pro"/>
                <w:sz w:val="20"/>
              </w:rPr>
            </w:pPr>
          </w:p>
          <w:p w:rsidR="00DB39F9" w:rsidRPr="00D37481" w:rsidRDefault="00DB39F9" w:rsidP="00DB39F9">
            <w:pPr>
              <w:spacing w:before="40" w:after="40"/>
              <w:rPr>
                <w:rFonts w:ascii="Myriad Pro" w:hAnsi="Myriad Pro"/>
                <w:sz w:val="20"/>
              </w:rPr>
            </w:pPr>
          </w:p>
        </w:tc>
        <w:tc>
          <w:tcPr>
            <w:tcW w:w="7087" w:type="dxa"/>
            <w:shd w:val="clear" w:color="auto" w:fill="auto"/>
          </w:tcPr>
          <w:p w:rsidR="00DB39F9" w:rsidRPr="001565E6" w:rsidRDefault="00DB39F9" w:rsidP="00DB39F9">
            <w:pPr>
              <w:spacing w:before="40" w:after="40"/>
              <w:rPr>
                <w:rFonts w:ascii="Myriad Pro" w:hAnsi="Myriad Pro"/>
                <w:sz w:val="20"/>
              </w:rPr>
            </w:pPr>
            <w:r w:rsidRPr="001565E6">
              <w:rPr>
                <w:rFonts w:ascii="Myriad Pro" w:hAnsi="Myriad Pro"/>
                <w:sz w:val="20"/>
              </w:rPr>
              <w:t xml:space="preserve">Projekt jest zgodny z typem projektu </w:t>
            </w:r>
            <w:r>
              <w:rPr>
                <w:rFonts w:ascii="Myriad Pro" w:hAnsi="Myriad Pro"/>
                <w:sz w:val="20"/>
              </w:rPr>
              <w:t>oraz grupą docelową wskazaną w SOOP RPO WZ 2014-2020 oraz Regulaminie konkursu.</w:t>
            </w:r>
          </w:p>
        </w:tc>
        <w:tc>
          <w:tcPr>
            <w:tcW w:w="4449" w:type="dxa"/>
            <w:shd w:val="clear" w:color="auto" w:fill="auto"/>
          </w:tcPr>
          <w:p w:rsidR="00DB39F9" w:rsidRPr="00C16BBF" w:rsidRDefault="00DB39F9" w:rsidP="00DB39F9">
            <w:pPr>
              <w:spacing w:before="40" w:after="40"/>
              <w:rPr>
                <w:rFonts w:ascii="Myriad Pro" w:hAnsi="Myriad Pro"/>
                <w:sz w:val="20"/>
              </w:rPr>
            </w:pPr>
            <w:r w:rsidRPr="00C16BBF">
              <w:rPr>
                <w:rFonts w:ascii="Myriad Pro" w:hAnsi="Myriad Pro"/>
                <w:sz w:val="20"/>
              </w:rPr>
              <w:t>Spełnienie kryterium jest konieczne do przyznania dofinansowania.</w:t>
            </w:r>
          </w:p>
          <w:p w:rsidR="00DB39F9" w:rsidRDefault="00DB39F9" w:rsidP="00DB39F9">
            <w:pPr>
              <w:spacing w:before="40" w:after="40"/>
              <w:rPr>
                <w:rFonts w:ascii="Myriad Pro" w:hAnsi="Myriad Pro"/>
                <w:sz w:val="20"/>
              </w:rPr>
            </w:pPr>
            <w:r w:rsidRPr="00C16BBF">
              <w:rPr>
                <w:rFonts w:ascii="Myriad Pro" w:hAnsi="Myriad Pro"/>
                <w:sz w:val="20"/>
              </w:rPr>
              <w:t>Projekty niespełniające kryterium są odrzucane.</w:t>
            </w:r>
          </w:p>
          <w:p w:rsidR="00DB39F9" w:rsidRDefault="00DB39F9" w:rsidP="00DB39F9">
            <w:pPr>
              <w:spacing w:before="40" w:after="40" w:line="276" w:lineRule="auto"/>
              <w:jc w:val="both"/>
              <w:rPr>
                <w:rFonts w:ascii="Myriad Pro" w:eastAsiaTheme="majorEastAsia" w:hAnsi="Myriad Pro" w:cs="Arial"/>
                <w:b/>
                <w:bCs/>
                <w:color w:val="4F81BD" w:themeColor="accent1"/>
                <w:sz w:val="20"/>
              </w:rPr>
            </w:pPr>
            <w:r w:rsidRPr="00BA75B9">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BA75B9">
              <w:rPr>
                <w:rFonts w:ascii="Myriad Pro" w:hAnsi="Myriad Pro" w:cs="Arial"/>
                <w:i/>
                <w:sz w:val="20"/>
              </w:rPr>
              <w:t>RPO WZ 2014-2020</w:t>
            </w:r>
            <w:r w:rsidRPr="00BA75B9">
              <w:rPr>
                <w:rFonts w:ascii="Myriad Pro" w:hAnsi="Myriad Pro" w:cs="Arial"/>
                <w:sz w:val="20"/>
              </w:rPr>
              <w:t xml:space="preserve">, </w:t>
            </w:r>
            <w:r w:rsidRPr="00BA75B9">
              <w:rPr>
                <w:rFonts w:ascii="Myriad Pro" w:hAnsi="Myriad Pro" w:cs="Arial"/>
                <w:i/>
                <w:sz w:val="20"/>
              </w:rPr>
              <w:t>SOOP RPO WZ 2014-2020</w:t>
            </w:r>
            <w:r w:rsidRPr="00BA75B9">
              <w:rPr>
                <w:rFonts w:ascii="Myriad Pro" w:hAnsi="Myriad Pro" w:cs="Arial"/>
                <w:sz w:val="20"/>
              </w:rPr>
              <w:t xml:space="preserve">, przepisów prawa -  mających wpływ na założenia dotyczące grupy docelowej i/lub typu projektu. </w:t>
            </w:r>
          </w:p>
          <w:p w:rsidR="00DB39F9" w:rsidRPr="00C16BBF" w:rsidRDefault="00DB39F9" w:rsidP="00DB39F9">
            <w:pPr>
              <w:spacing w:before="40" w:after="40"/>
              <w:rPr>
                <w:rFonts w:ascii="Myriad Pro" w:hAnsi="Myriad Pro"/>
                <w:sz w:val="20"/>
              </w:rPr>
            </w:pPr>
            <w:r w:rsidRPr="00C16BBF">
              <w:rPr>
                <w:rFonts w:ascii="Myriad Pro" w:hAnsi="Myriad Pro"/>
                <w:sz w:val="20"/>
              </w:rPr>
              <w:t xml:space="preserve">Ocena spełniania kryterium polega na </w:t>
            </w:r>
            <w:r w:rsidRPr="00C16BBF">
              <w:rPr>
                <w:rFonts w:ascii="Myriad Pro" w:hAnsi="Myriad Pro"/>
                <w:sz w:val="20"/>
              </w:rPr>
              <w:lastRenderedPageBreak/>
              <w:t>przypisaniu wartości logicznych „tak”, „nie”.</w:t>
            </w:r>
          </w:p>
        </w:tc>
      </w:tr>
      <w:tr w:rsidR="00DB39F9" w:rsidRPr="00C16BBF" w:rsidTr="00DB39F9">
        <w:trPr>
          <w:jc w:val="center"/>
        </w:trPr>
        <w:tc>
          <w:tcPr>
            <w:tcW w:w="538" w:type="dxa"/>
          </w:tcPr>
          <w:p w:rsidR="00DB39F9" w:rsidRPr="00D37481" w:rsidRDefault="00DB39F9" w:rsidP="001B0A9F">
            <w:pPr>
              <w:pStyle w:val="Akapitzlist"/>
              <w:numPr>
                <w:ilvl w:val="0"/>
                <w:numId w:val="358"/>
              </w:numPr>
              <w:spacing w:before="40" w:after="40"/>
              <w:ind w:left="0" w:firstLine="0"/>
              <w:contextualSpacing w:val="0"/>
            </w:pPr>
          </w:p>
        </w:tc>
        <w:tc>
          <w:tcPr>
            <w:tcW w:w="2101" w:type="dxa"/>
            <w:shd w:val="clear" w:color="auto" w:fill="auto"/>
          </w:tcPr>
          <w:p w:rsidR="00DB39F9" w:rsidRPr="00D37481" w:rsidRDefault="00DB39F9" w:rsidP="00DB39F9">
            <w:pPr>
              <w:spacing w:before="40" w:after="40"/>
              <w:rPr>
                <w:rFonts w:ascii="Myriad Pro" w:hAnsi="Myriad Pro"/>
                <w:sz w:val="20"/>
              </w:rPr>
            </w:pPr>
            <w:r w:rsidRPr="00D37481">
              <w:rPr>
                <w:rFonts w:ascii="Myriad Pro" w:hAnsi="Myriad Pro"/>
                <w:sz w:val="20"/>
              </w:rPr>
              <w:t>Zgodność z zasadami horyzontalnymi.</w:t>
            </w:r>
          </w:p>
        </w:tc>
        <w:tc>
          <w:tcPr>
            <w:tcW w:w="7087" w:type="dxa"/>
            <w:shd w:val="clear" w:color="auto" w:fill="auto"/>
          </w:tcPr>
          <w:p w:rsidR="00DB39F9" w:rsidRPr="00D37481" w:rsidRDefault="00DB39F9" w:rsidP="00DB39F9">
            <w:pPr>
              <w:spacing w:before="40" w:after="40"/>
              <w:rPr>
                <w:rFonts w:ascii="Myriad Pro" w:hAnsi="Myriad Pro"/>
                <w:sz w:val="20"/>
              </w:rPr>
            </w:pPr>
            <w:r w:rsidRPr="00D37481">
              <w:rPr>
                <w:rFonts w:ascii="Myriad Pro" w:hAnsi="Myriad Pro"/>
                <w:sz w:val="20"/>
              </w:rPr>
              <w:t xml:space="preserve">Projekt jest zgodny z: </w:t>
            </w:r>
          </w:p>
          <w:p w:rsidR="00DB39F9" w:rsidRPr="00C16BBF" w:rsidRDefault="00DB39F9" w:rsidP="001B0A9F">
            <w:pPr>
              <w:pStyle w:val="Akapitzlist"/>
              <w:numPr>
                <w:ilvl w:val="0"/>
                <w:numId w:val="359"/>
              </w:numPr>
              <w:spacing w:before="40" w:after="40"/>
              <w:ind w:left="357" w:hanging="357"/>
              <w:contextualSpacing w:val="0"/>
            </w:pPr>
            <w:r w:rsidRPr="00C16BBF">
              <w:t>zasadą równości szans kobiet i mężczyzn, w oparciu o standard minimum,</w:t>
            </w:r>
          </w:p>
          <w:p w:rsidR="00DB39F9" w:rsidRDefault="00DB39F9" w:rsidP="001B0A9F">
            <w:pPr>
              <w:pStyle w:val="Akapitzlist"/>
              <w:numPr>
                <w:ilvl w:val="0"/>
                <w:numId w:val="359"/>
              </w:numPr>
              <w:spacing w:before="40" w:after="40"/>
              <w:ind w:left="357" w:hanging="357"/>
              <w:contextualSpacing w:val="0"/>
              <w:rPr>
                <w:color w:val="FF0000"/>
              </w:rPr>
            </w:pPr>
            <w:r w:rsidRPr="00C16BBF">
              <w:t>właściwymi politykami i zasadami wspólnotowymi</w:t>
            </w:r>
            <w:r>
              <w:t>:</w:t>
            </w:r>
          </w:p>
          <w:p w:rsidR="00DB39F9" w:rsidRPr="00115B55" w:rsidRDefault="00DB39F9" w:rsidP="00912095">
            <w:pPr>
              <w:pStyle w:val="Akapitzlist"/>
              <w:numPr>
                <w:ilvl w:val="0"/>
                <w:numId w:val="40"/>
              </w:numPr>
              <w:autoSpaceDE w:val="0"/>
              <w:autoSpaceDN w:val="0"/>
              <w:adjustRightInd w:val="0"/>
              <w:spacing w:after="200" w:line="276" w:lineRule="auto"/>
              <w:jc w:val="both"/>
              <w:rPr>
                <w:rFonts w:eastAsia="MyriadPro-Regular" w:cs="Arial"/>
              </w:rPr>
            </w:pPr>
            <w:r w:rsidRPr="00BA75B9">
              <w:rPr>
                <w:rFonts w:eastAsia="MyriadPro-Regular" w:cs="Arial"/>
              </w:rPr>
              <w:t>zrównoważonego rozwoju,</w:t>
            </w:r>
          </w:p>
          <w:p w:rsidR="00DB39F9" w:rsidRPr="00115B55" w:rsidRDefault="00DB39F9" w:rsidP="00912095">
            <w:pPr>
              <w:pStyle w:val="Akapitzlist"/>
              <w:numPr>
                <w:ilvl w:val="0"/>
                <w:numId w:val="40"/>
              </w:numPr>
              <w:autoSpaceDE w:val="0"/>
              <w:autoSpaceDN w:val="0"/>
              <w:adjustRightInd w:val="0"/>
              <w:spacing w:after="200" w:line="276" w:lineRule="auto"/>
              <w:jc w:val="both"/>
              <w:rPr>
                <w:rFonts w:eastAsia="MyriadPro-Regular" w:cs="Arial"/>
              </w:rPr>
            </w:pPr>
            <w:r w:rsidRPr="00BA75B9">
              <w:rPr>
                <w:rFonts w:eastAsia="MyriadPro-Regular" w:cs="Arial"/>
              </w:rPr>
              <w:t>promowania i realizacji zasady równości szans i niedyskryminacji, w tym. m. in. koniecznością stosowania zasady uniwersalnego projektowania.</w:t>
            </w:r>
          </w:p>
          <w:p w:rsidR="00DB39F9" w:rsidRDefault="00DB39F9" w:rsidP="00581D65">
            <w:pPr>
              <w:pStyle w:val="Akapitzlist"/>
              <w:numPr>
                <w:ilvl w:val="0"/>
                <w:numId w:val="0"/>
              </w:numPr>
              <w:spacing w:before="40" w:after="40"/>
              <w:ind w:left="357"/>
              <w:contextualSpacing w:val="0"/>
              <w:jc w:val="both"/>
              <w:rPr>
                <w:color w:val="FF0000"/>
              </w:rPr>
            </w:pPr>
            <w:r w:rsidRPr="00BA75B9">
              <w:rPr>
                <w:rFonts w:eastAsia="MyriadPro-Regular" w:cs="Arial"/>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4449" w:type="dxa"/>
            <w:shd w:val="clear" w:color="auto" w:fill="auto"/>
          </w:tcPr>
          <w:p w:rsidR="00DB39F9" w:rsidRPr="00C16BBF" w:rsidRDefault="00DB39F9" w:rsidP="00DB39F9">
            <w:pPr>
              <w:spacing w:before="40" w:after="40"/>
              <w:rPr>
                <w:rFonts w:ascii="Myriad Pro" w:hAnsi="Myriad Pro"/>
                <w:sz w:val="20"/>
              </w:rPr>
            </w:pPr>
            <w:r w:rsidRPr="00C16BBF">
              <w:rPr>
                <w:rFonts w:ascii="Myriad Pro" w:hAnsi="Myriad Pro"/>
                <w:sz w:val="20"/>
              </w:rPr>
              <w:t>Spełnienie kryterium jest konieczne do przyznania dofinansowania.</w:t>
            </w:r>
          </w:p>
          <w:p w:rsidR="00DB39F9" w:rsidRPr="00C16BBF" w:rsidRDefault="00DB39F9" w:rsidP="00DB39F9">
            <w:pPr>
              <w:spacing w:before="40" w:after="40"/>
              <w:rPr>
                <w:rFonts w:ascii="Myriad Pro" w:hAnsi="Myriad Pro"/>
                <w:sz w:val="20"/>
              </w:rPr>
            </w:pPr>
            <w:r w:rsidRPr="00C16BBF">
              <w:rPr>
                <w:rFonts w:ascii="Myriad Pro" w:hAnsi="Myriad Pro"/>
                <w:sz w:val="20"/>
              </w:rPr>
              <w:t>Projekty niespełniające kryterium są odrzucane.</w:t>
            </w:r>
          </w:p>
          <w:p w:rsidR="00DB39F9" w:rsidRPr="00C16BBF" w:rsidRDefault="00DB39F9" w:rsidP="00DB39F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r w:rsidR="00DB39F9" w:rsidRPr="00C16BBF" w:rsidTr="00DB39F9">
        <w:trPr>
          <w:jc w:val="center"/>
        </w:trPr>
        <w:tc>
          <w:tcPr>
            <w:tcW w:w="538" w:type="dxa"/>
          </w:tcPr>
          <w:p w:rsidR="00DB39F9" w:rsidRPr="00D37481" w:rsidRDefault="00DB39F9" w:rsidP="001B0A9F">
            <w:pPr>
              <w:pStyle w:val="Akapitzlist"/>
              <w:numPr>
                <w:ilvl w:val="0"/>
                <w:numId w:val="358"/>
              </w:numPr>
              <w:spacing w:before="40" w:after="40"/>
              <w:ind w:left="0" w:firstLine="0"/>
              <w:contextualSpacing w:val="0"/>
            </w:pPr>
          </w:p>
        </w:tc>
        <w:tc>
          <w:tcPr>
            <w:tcW w:w="2101" w:type="dxa"/>
            <w:shd w:val="clear" w:color="auto" w:fill="auto"/>
          </w:tcPr>
          <w:p w:rsidR="00DB39F9" w:rsidRPr="00D37481" w:rsidRDefault="00DB39F9" w:rsidP="00DB39F9">
            <w:pPr>
              <w:spacing w:before="40" w:after="40"/>
              <w:rPr>
                <w:rFonts w:ascii="Myriad Pro" w:hAnsi="Myriad Pro"/>
                <w:sz w:val="20"/>
              </w:rPr>
            </w:pPr>
            <w:r w:rsidRPr="00D37481">
              <w:rPr>
                <w:rFonts w:ascii="Myriad Pro" w:hAnsi="Myriad Pro"/>
                <w:sz w:val="20"/>
              </w:rPr>
              <w:t>Kwalifikowalność Beneficjenta/Partnera.</w:t>
            </w:r>
          </w:p>
        </w:tc>
        <w:tc>
          <w:tcPr>
            <w:tcW w:w="7087" w:type="dxa"/>
            <w:shd w:val="clear" w:color="auto" w:fill="auto"/>
          </w:tcPr>
          <w:p w:rsidR="00DB39F9" w:rsidRDefault="00DB39F9" w:rsidP="00DB39F9">
            <w:pPr>
              <w:spacing w:before="40" w:after="40"/>
              <w:rPr>
                <w:rFonts w:ascii="Myriad Pro" w:hAnsi="Myriad Pro"/>
                <w:sz w:val="20"/>
              </w:rPr>
            </w:pPr>
            <w:r w:rsidRPr="00D37481">
              <w:rPr>
                <w:rFonts w:ascii="Myriad Pro" w:hAnsi="Myriad Pro"/>
                <w:sz w:val="20"/>
              </w:rPr>
              <w:t>Beneficjent oraz Partner/</w:t>
            </w:r>
            <w:proofErr w:type="spellStart"/>
            <w:r w:rsidRPr="00D37481">
              <w:rPr>
                <w:rFonts w:ascii="Myriad Pro" w:hAnsi="Myriad Pro"/>
                <w:sz w:val="20"/>
              </w:rPr>
              <w:t>rzy</w:t>
            </w:r>
            <w:proofErr w:type="spellEnd"/>
            <w:r w:rsidRPr="00D37481">
              <w:rPr>
                <w:rFonts w:ascii="Myriad Pro" w:hAnsi="Myriad Pro"/>
                <w:sz w:val="20"/>
              </w:rPr>
              <w:t xml:space="preserve"> (o ile dotyczy) nie podlega/ją wykluczeniu z możliwości ubiegania się o dofinansowanie, w tym wykluczeniu, o którym mowa w art. 207 ust. 4 ustawy z dnia 27 sierpnia 2009 r., o finansach publicznych.</w:t>
            </w:r>
          </w:p>
          <w:p w:rsidR="00DB39F9" w:rsidRPr="001565E6" w:rsidRDefault="00DB39F9" w:rsidP="00DB39F9">
            <w:pPr>
              <w:spacing w:before="40" w:after="40"/>
              <w:rPr>
                <w:rFonts w:ascii="Myriad Pro" w:hAnsi="Myriad Pro"/>
                <w:sz w:val="20"/>
              </w:rPr>
            </w:pPr>
          </w:p>
          <w:p w:rsidR="00DB39F9" w:rsidRPr="001565E6" w:rsidRDefault="00DB39F9" w:rsidP="00DB39F9">
            <w:pPr>
              <w:spacing w:before="40" w:after="40"/>
              <w:rPr>
                <w:rFonts w:ascii="Myriad Pro" w:hAnsi="Myriad Pro"/>
                <w:i/>
                <w:sz w:val="20"/>
              </w:rPr>
            </w:pPr>
            <w:r w:rsidRPr="001565E6">
              <w:rPr>
                <w:rFonts w:ascii="Myriad Pro" w:hAnsi="Myriad Pro"/>
                <w:sz w:val="20"/>
              </w:rPr>
              <w:t xml:space="preserve">Beneficjent </w:t>
            </w:r>
            <w:r w:rsidRPr="00C16BBF">
              <w:rPr>
                <w:rFonts w:ascii="Myriad Pro" w:hAnsi="Myriad Pro"/>
                <w:sz w:val="20"/>
              </w:rPr>
              <w:t xml:space="preserve">zgodnie ze </w:t>
            </w:r>
            <w:r w:rsidRPr="00C16BBF">
              <w:rPr>
                <w:rFonts w:ascii="Myriad Pro" w:hAnsi="Myriad Pro"/>
                <w:i/>
                <w:sz w:val="20"/>
              </w:rPr>
              <w:t>SOOP RPO WZ 2014-2020</w:t>
            </w:r>
            <w:r>
              <w:rPr>
                <w:rFonts w:ascii="Myriad Pro" w:hAnsi="Myriad Pro"/>
                <w:i/>
                <w:sz w:val="20"/>
              </w:rPr>
              <w:t>,</w:t>
            </w:r>
            <w:r w:rsidRPr="00C16BBF">
              <w:rPr>
                <w:rFonts w:ascii="Myriad Pro" w:hAnsi="Myriad Pro"/>
                <w:sz w:val="20"/>
              </w:rPr>
              <w:t xml:space="preserve"> jest podmiotem</w:t>
            </w:r>
            <w:r>
              <w:rPr>
                <w:rFonts w:ascii="Myriad Pro" w:hAnsi="Myriad Pro"/>
                <w:sz w:val="20"/>
              </w:rPr>
              <w:t xml:space="preserve"> </w:t>
            </w:r>
            <w:r w:rsidRPr="00C16BBF">
              <w:rPr>
                <w:rFonts w:ascii="Myriad Pro" w:hAnsi="Myriad Pro"/>
                <w:sz w:val="20"/>
              </w:rPr>
              <w:t xml:space="preserve">uprawnionym do ubiegania się o dofinansowanie </w:t>
            </w:r>
            <w:r w:rsidRPr="001565E6">
              <w:rPr>
                <w:rFonts w:ascii="Myriad Pro" w:hAnsi="Myriad Pro"/>
                <w:sz w:val="20"/>
              </w:rPr>
              <w:t>w ramach Działania/typu/ów projektu, w którym ogłoszony został konkurs.</w:t>
            </w:r>
            <w:r w:rsidRPr="001565E6">
              <w:rPr>
                <w:rFonts w:ascii="Myriad Pro" w:hAnsi="Myriad Pro"/>
                <w:i/>
                <w:sz w:val="20"/>
              </w:rPr>
              <w:t xml:space="preserve"> </w:t>
            </w:r>
          </w:p>
        </w:tc>
        <w:tc>
          <w:tcPr>
            <w:tcW w:w="4449" w:type="dxa"/>
            <w:shd w:val="clear" w:color="auto" w:fill="auto"/>
          </w:tcPr>
          <w:p w:rsidR="00DB39F9" w:rsidRPr="00C16BBF" w:rsidRDefault="00DB39F9" w:rsidP="00DB39F9">
            <w:pPr>
              <w:spacing w:before="40" w:after="40"/>
              <w:rPr>
                <w:rFonts w:ascii="Myriad Pro" w:hAnsi="Myriad Pro"/>
                <w:sz w:val="20"/>
              </w:rPr>
            </w:pPr>
            <w:r w:rsidRPr="001565E6">
              <w:rPr>
                <w:rFonts w:ascii="Myriad Pro" w:hAnsi="Myriad Pro"/>
                <w:sz w:val="20"/>
              </w:rPr>
              <w:t>Spełnienie kryterium jest konieczne do przyznania dofinansowania.</w:t>
            </w:r>
          </w:p>
          <w:p w:rsidR="00DB39F9" w:rsidRDefault="00DB39F9" w:rsidP="00DB39F9">
            <w:pPr>
              <w:spacing w:before="40" w:after="40"/>
              <w:rPr>
                <w:rFonts w:ascii="Myriad Pro" w:hAnsi="Myriad Pro"/>
                <w:sz w:val="20"/>
              </w:rPr>
            </w:pPr>
            <w:r w:rsidRPr="00C16BBF">
              <w:rPr>
                <w:rFonts w:ascii="Myriad Pro" w:hAnsi="Myriad Pro"/>
                <w:sz w:val="20"/>
              </w:rPr>
              <w:t>Projekty niespełniające kryterium są odrzucane.</w:t>
            </w:r>
          </w:p>
          <w:p w:rsidR="00DB39F9" w:rsidRDefault="00DB39F9" w:rsidP="00DB39F9">
            <w:pPr>
              <w:autoSpaceDE w:val="0"/>
              <w:autoSpaceDN w:val="0"/>
              <w:adjustRightInd w:val="0"/>
              <w:spacing w:line="276" w:lineRule="auto"/>
              <w:jc w:val="both"/>
              <w:rPr>
                <w:rFonts w:ascii="Myriad Pro" w:eastAsia="Malgun Gothic" w:hAnsi="Myriad Pro" w:cs="Arial"/>
                <w:sz w:val="20"/>
              </w:rPr>
            </w:pPr>
            <w:r w:rsidRPr="00BA75B9">
              <w:rPr>
                <w:rFonts w:ascii="Myriad Pro" w:hAnsi="Myriad Pro" w:cs="Arial"/>
                <w:sz w:val="20"/>
              </w:rPr>
              <w:t xml:space="preserve">Kryterium będzie weryfikowane na etapie KOP, na dzień podpisania umowy oraz w przypadku zmiany Partnera (jeśli dotyczy). </w:t>
            </w:r>
          </w:p>
          <w:p w:rsidR="00DB39F9" w:rsidRPr="00C16BBF" w:rsidRDefault="00DB39F9" w:rsidP="00DB39F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bl>
    <w:p w:rsidR="00DB39F9" w:rsidRPr="001222ED" w:rsidRDefault="00DB39F9" w:rsidP="00DB39F9">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5"/>
        <w:gridCol w:w="2104"/>
        <w:gridCol w:w="7087"/>
        <w:gridCol w:w="4449"/>
      </w:tblGrid>
      <w:tr w:rsidR="00DB39F9" w:rsidRPr="00C16BBF" w:rsidTr="00792D64">
        <w:trPr>
          <w:jc w:val="center"/>
        </w:trPr>
        <w:tc>
          <w:tcPr>
            <w:tcW w:w="14175" w:type="dxa"/>
            <w:gridSpan w:val="4"/>
            <w:shd w:val="clear" w:color="auto" w:fill="D9D9D9" w:themeFill="background1" w:themeFillShade="D9"/>
          </w:tcPr>
          <w:p w:rsidR="00DB39F9" w:rsidRPr="00D37481" w:rsidRDefault="00DB39F9" w:rsidP="00DB39F9">
            <w:pPr>
              <w:spacing w:before="40" w:after="40"/>
              <w:jc w:val="center"/>
              <w:rPr>
                <w:rFonts w:ascii="Myriad Pro" w:hAnsi="Myriad Pro"/>
                <w:b/>
                <w:sz w:val="20"/>
              </w:rPr>
            </w:pPr>
            <w:r w:rsidRPr="00D37481">
              <w:rPr>
                <w:rFonts w:ascii="Myriad Pro" w:hAnsi="Myriad Pro"/>
                <w:b/>
                <w:sz w:val="20"/>
              </w:rPr>
              <w:t>Kryteria wykonalności</w:t>
            </w:r>
          </w:p>
        </w:tc>
      </w:tr>
      <w:tr w:rsidR="00DB39F9" w:rsidRPr="00C16BBF" w:rsidTr="00DB39F9">
        <w:trPr>
          <w:jc w:val="center"/>
        </w:trPr>
        <w:tc>
          <w:tcPr>
            <w:tcW w:w="535"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L.p.</w:t>
            </w:r>
          </w:p>
        </w:tc>
        <w:tc>
          <w:tcPr>
            <w:tcW w:w="2104"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Nazwa kryterium</w:t>
            </w:r>
          </w:p>
        </w:tc>
        <w:tc>
          <w:tcPr>
            <w:tcW w:w="7087" w:type="dxa"/>
          </w:tcPr>
          <w:p w:rsidR="00DB39F9" w:rsidRPr="001565E6" w:rsidRDefault="00DB39F9" w:rsidP="00DB39F9">
            <w:pPr>
              <w:spacing w:before="40" w:after="40"/>
              <w:jc w:val="center"/>
              <w:rPr>
                <w:rFonts w:ascii="Myriad Pro" w:hAnsi="Myriad Pro"/>
                <w:sz w:val="20"/>
              </w:rPr>
            </w:pPr>
            <w:r w:rsidRPr="00D37481">
              <w:rPr>
                <w:rFonts w:ascii="Myriad Pro" w:hAnsi="Myriad Pro"/>
                <w:sz w:val="20"/>
              </w:rPr>
              <w:t>Definicja kryterium</w:t>
            </w:r>
          </w:p>
        </w:tc>
        <w:tc>
          <w:tcPr>
            <w:tcW w:w="4449" w:type="dxa"/>
          </w:tcPr>
          <w:p w:rsidR="00DB39F9" w:rsidRPr="00C16BBF" w:rsidRDefault="00DB39F9" w:rsidP="00DB39F9">
            <w:pPr>
              <w:spacing w:before="40" w:after="40"/>
              <w:jc w:val="center"/>
              <w:rPr>
                <w:rFonts w:ascii="Myriad Pro" w:hAnsi="Myriad Pro"/>
                <w:sz w:val="20"/>
              </w:rPr>
            </w:pPr>
            <w:r w:rsidRPr="00C16BBF">
              <w:rPr>
                <w:rFonts w:ascii="Myriad Pro" w:hAnsi="Myriad Pro"/>
                <w:sz w:val="20"/>
              </w:rPr>
              <w:t>Opis znaczenia kryterium</w:t>
            </w:r>
          </w:p>
        </w:tc>
      </w:tr>
      <w:tr w:rsidR="00DB39F9" w:rsidRPr="00C16BBF" w:rsidTr="00DB39F9">
        <w:trPr>
          <w:jc w:val="center"/>
        </w:trPr>
        <w:tc>
          <w:tcPr>
            <w:tcW w:w="535"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1</w:t>
            </w:r>
          </w:p>
        </w:tc>
        <w:tc>
          <w:tcPr>
            <w:tcW w:w="2104"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2</w:t>
            </w:r>
          </w:p>
        </w:tc>
        <w:tc>
          <w:tcPr>
            <w:tcW w:w="7087"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3</w:t>
            </w:r>
          </w:p>
        </w:tc>
        <w:tc>
          <w:tcPr>
            <w:tcW w:w="4449" w:type="dxa"/>
          </w:tcPr>
          <w:p w:rsidR="00DB39F9" w:rsidRPr="00C16BBF" w:rsidRDefault="00DB39F9" w:rsidP="00DB39F9">
            <w:pPr>
              <w:spacing w:before="40" w:after="40"/>
              <w:jc w:val="center"/>
              <w:rPr>
                <w:rFonts w:ascii="Myriad Pro" w:hAnsi="Myriad Pro"/>
                <w:sz w:val="20"/>
              </w:rPr>
            </w:pPr>
            <w:r w:rsidRPr="00C16BBF">
              <w:rPr>
                <w:rFonts w:ascii="Myriad Pro" w:hAnsi="Myriad Pro"/>
                <w:sz w:val="20"/>
              </w:rPr>
              <w:t>4</w:t>
            </w:r>
          </w:p>
        </w:tc>
      </w:tr>
      <w:tr w:rsidR="00DB39F9" w:rsidRPr="00C16BBF" w:rsidTr="00DB39F9">
        <w:trPr>
          <w:jc w:val="center"/>
        </w:trPr>
        <w:tc>
          <w:tcPr>
            <w:tcW w:w="535" w:type="dxa"/>
          </w:tcPr>
          <w:p w:rsidR="00DB39F9" w:rsidRPr="00D37481" w:rsidRDefault="00DB39F9" w:rsidP="001B0A9F">
            <w:pPr>
              <w:pStyle w:val="Akapitzlist"/>
              <w:numPr>
                <w:ilvl w:val="0"/>
                <w:numId w:val="360"/>
              </w:numPr>
              <w:spacing w:before="40" w:after="40"/>
              <w:ind w:left="0" w:firstLine="0"/>
              <w:contextualSpacing w:val="0"/>
            </w:pPr>
          </w:p>
        </w:tc>
        <w:tc>
          <w:tcPr>
            <w:tcW w:w="2104" w:type="dxa"/>
            <w:shd w:val="clear" w:color="auto" w:fill="auto"/>
          </w:tcPr>
          <w:p w:rsidR="00DB39F9" w:rsidRPr="00D37481" w:rsidRDefault="00DB39F9" w:rsidP="00DB39F9">
            <w:pPr>
              <w:spacing w:before="40" w:after="40"/>
              <w:rPr>
                <w:rFonts w:ascii="Myriad Pro" w:hAnsi="Myriad Pro"/>
                <w:sz w:val="20"/>
              </w:rPr>
            </w:pPr>
            <w:r w:rsidRPr="00D37481">
              <w:rPr>
                <w:rFonts w:ascii="Myriad Pro" w:hAnsi="Myriad Pro"/>
                <w:sz w:val="20"/>
              </w:rPr>
              <w:t xml:space="preserve"> Z</w:t>
            </w:r>
            <w:r>
              <w:rPr>
                <w:rFonts w:ascii="Myriad Pro" w:hAnsi="Myriad Pro"/>
                <w:sz w:val="20"/>
              </w:rPr>
              <w:t>godność</w:t>
            </w:r>
            <w:r w:rsidRPr="00D37481">
              <w:rPr>
                <w:rFonts w:ascii="Myriad Pro" w:hAnsi="Myriad Pro"/>
                <w:sz w:val="20"/>
              </w:rPr>
              <w:t xml:space="preserve"> prawna</w:t>
            </w:r>
          </w:p>
        </w:tc>
        <w:tc>
          <w:tcPr>
            <w:tcW w:w="7087" w:type="dxa"/>
          </w:tcPr>
          <w:p w:rsidR="00DB39F9" w:rsidRPr="00202778" w:rsidRDefault="00DB39F9" w:rsidP="00DB39F9">
            <w:pPr>
              <w:spacing w:before="40" w:after="40"/>
              <w:rPr>
                <w:rFonts w:ascii="Myriad Pro" w:hAnsi="Myriad Pro"/>
                <w:i/>
                <w:sz w:val="20"/>
              </w:rPr>
            </w:pPr>
            <w:r w:rsidRPr="00115B55">
              <w:rPr>
                <w:rFonts w:ascii="Myriad Pro" w:hAnsi="Myriad Pro"/>
                <w:sz w:val="20"/>
              </w:rPr>
              <w:t xml:space="preserve">Projekt jest zgodny z prawodawstwem wspólnotowym i krajowym, w tym przepisami ustawy </w:t>
            </w:r>
            <w:r w:rsidRPr="00202778">
              <w:rPr>
                <w:rFonts w:ascii="Myriad Pro" w:hAnsi="Myriad Pro"/>
                <w:sz w:val="20"/>
              </w:rPr>
              <w:t xml:space="preserve">z dnia 29 stycznia 2004 r. </w:t>
            </w:r>
            <w:r w:rsidRPr="00202778">
              <w:rPr>
                <w:rFonts w:ascii="Myriad Pro" w:hAnsi="Myriad Pro"/>
                <w:i/>
                <w:sz w:val="20"/>
              </w:rPr>
              <w:t xml:space="preserve">Prawo zamówień publicznych. </w:t>
            </w:r>
          </w:p>
          <w:p w:rsidR="00DB39F9" w:rsidRDefault="00DB39F9" w:rsidP="00DB39F9">
            <w:pPr>
              <w:autoSpaceDE w:val="0"/>
              <w:autoSpaceDN w:val="0"/>
              <w:adjustRightInd w:val="0"/>
              <w:jc w:val="both"/>
              <w:rPr>
                <w:rFonts w:ascii="Arial" w:eastAsia="MyriadPro-Regular" w:hAnsi="Arial" w:cs="Arial"/>
                <w:sz w:val="20"/>
              </w:rPr>
            </w:pPr>
            <w:r w:rsidRPr="00BA75B9">
              <w:rPr>
                <w:rFonts w:ascii="Myriad Pro" w:eastAsia="MyriadPro-Regular" w:hAnsi="Myriad Pro" w:cs="Arial"/>
                <w:sz w:val="20"/>
              </w:rPr>
              <w:t xml:space="preserve">Projekt spełnia wymogi utworzenia partnerstwa zgodnie z art. 33 ust. 2-4a ustawy z dnia 11 lipca 2014 r. o zasadach realizacji programów </w:t>
            </w:r>
            <w:r w:rsidRPr="00BA75B9">
              <w:rPr>
                <w:rFonts w:ascii="Myriad Pro" w:eastAsia="MyriadPro-Regular" w:hAnsi="Myriad Pro" w:cs="Arial"/>
                <w:sz w:val="20"/>
              </w:rPr>
              <w:br/>
            </w:r>
            <w:r w:rsidRPr="00BA75B9">
              <w:rPr>
                <w:rFonts w:ascii="Myriad Pro" w:eastAsia="MyriadPro-Regular" w:hAnsi="Myriad Pro" w:cs="Arial"/>
                <w:sz w:val="20"/>
              </w:rPr>
              <w:lastRenderedPageBreak/>
              <w:t>w zakresie polityki spójności finansowanych w perspektywie finansowej 2014-2020 (jeśli dotyczy).</w:t>
            </w:r>
          </w:p>
        </w:tc>
        <w:tc>
          <w:tcPr>
            <w:tcW w:w="4449" w:type="dxa"/>
          </w:tcPr>
          <w:p w:rsidR="00DB39F9" w:rsidRPr="00C16BBF" w:rsidRDefault="00DB39F9" w:rsidP="00DB39F9">
            <w:pPr>
              <w:spacing w:before="40" w:after="40"/>
              <w:rPr>
                <w:rFonts w:ascii="Myriad Pro" w:hAnsi="Myriad Pro"/>
                <w:sz w:val="20"/>
              </w:rPr>
            </w:pPr>
            <w:r w:rsidRPr="00C16BBF">
              <w:rPr>
                <w:rFonts w:ascii="Myriad Pro" w:hAnsi="Myriad Pro"/>
                <w:sz w:val="20"/>
              </w:rPr>
              <w:lastRenderedPageBreak/>
              <w:t>Spełnienie kryterium jest konieczne do przyznania dofinansowania.</w:t>
            </w:r>
          </w:p>
          <w:p w:rsidR="00DB39F9" w:rsidRPr="00C16BBF" w:rsidRDefault="00DB39F9" w:rsidP="00DB39F9">
            <w:pPr>
              <w:spacing w:before="40" w:after="40"/>
              <w:rPr>
                <w:rFonts w:ascii="Myriad Pro" w:hAnsi="Myriad Pro"/>
                <w:sz w:val="20"/>
              </w:rPr>
            </w:pPr>
            <w:r w:rsidRPr="00C16BBF">
              <w:rPr>
                <w:rFonts w:ascii="Myriad Pro" w:hAnsi="Myriad Pro"/>
                <w:sz w:val="20"/>
              </w:rPr>
              <w:t>Projekty niespełniające kryterium są odrzucane.</w:t>
            </w:r>
          </w:p>
          <w:p w:rsidR="00DB39F9" w:rsidRPr="00C16BBF" w:rsidRDefault="00DB39F9" w:rsidP="00DB39F9">
            <w:pPr>
              <w:spacing w:before="40" w:after="40"/>
              <w:rPr>
                <w:rFonts w:ascii="Myriad Pro" w:hAnsi="Myriad Pro"/>
                <w:sz w:val="20"/>
              </w:rPr>
            </w:pPr>
            <w:r w:rsidRPr="00C16BBF">
              <w:rPr>
                <w:rFonts w:ascii="Myriad Pro" w:hAnsi="Myriad Pro"/>
                <w:sz w:val="20"/>
              </w:rPr>
              <w:lastRenderedPageBreak/>
              <w:t>Ocena spełniania kryterium polega na przypisaniu wartości logicznych „tak”, „nie”.</w:t>
            </w:r>
          </w:p>
        </w:tc>
      </w:tr>
      <w:tr w:rsidR="00DB39F9" w:rsidRPr="00C16BBF" w:rsidTr="00DB39F9">
        <w:trPr>
          <w:jc w:val="center"/>
        </w:trPr>
        <w:tc>
          <w:tcPr>
            <w:tcW w:w="535" w:type="dxa"/>
          </w:tcPr>
          <w:p w:rsidR="00DB39F9" w:rsidRPr="00D37481" w:rsidRDefault="00DB39F9" w:rsidP="001B0A9F">
            <w:pPr>
              <w:pStyle w:val="Akapitzlist"/>
              <w:numPr>
                <w:ilvl w:val="0"/>
                <w:numId w:val="360"/>
              </w:numPr>
              <w:spacing w:before="40" w:after="40"/>
              <w:ind w:left="0" w:firstLine="0"/>
              <w:contextualSpacing w:val="0"/>
            </w:pPr>
          </w:p>
        </w:tc>
        <w:tc>
          <w:tcPr>
            <w:tcW w:w="2104" w:type="dxa"/>
            <w:shd w:val="clear" w:color="auto" w:fill="auto"/>
          </w:tcPr>
          <w:p w:rsidR="00DB39F9" w:rsidRPr="00202778" w:rsidRDefault="00DB39F9" w:rsidP="0030106A">
            <w:pPr>
              <w:autoSpaceDE w:val="0"/>
              <w:autoSpaceDN w:val="0"/>
              <w:adjustRightInd w:val="0"/>
              <w:spacing w:line="276" w:lineRule="auto"/>
              <w:rPr>
                <w:rFonts w:ascii="Myriad Pro" w:eastAsia="Malgun Gothic" w:hAnsi="Myriad Pro" w:cs="Arial"/>
                <w:sz w:val="20"/>
              </w:rPr>
            </w:pPr>
            <w:r w:rsidRPr="00BA75B9">
              <w:rPr>
                <w:rFonts w:ascii="Myriad Pro" w:eastAsia="Malgun Gothic" w:hAnsi="Myriad Pro" w:cs="Arial"/>
                <w:sz w:val="20"/>
              </w:rPr>
              <w:t>Zgodność</w:t>
            </w:r>
          </w:p>
          <w:p w:rsidR="00DB39F9" w:rsidRPr="00202778" w:rsidRDefault="00DB39F9" w:rsidP="0030106A">
            <w:pPr>
              <w:autoSpaceDE w:val="0"/>
              <w:autoSpaceDN w:val="0"/>
              <w:adjustRightInd w:val="0"/>
              <w:spacing w:line="276" w:lineRule="auto"/>
              <w:rPr>
                <w:rFonts w:ascii="Myriad Pro" w:eastAsia="Malgun Gothic" w:hAnsi="Myriad Pro" w:cs="Arial"/>
                <w:sz w:val="20"/>
              </w:rPr>
            </w:pPr>
            <w:r w:rsidRPr="00BA75B9">
              <w:rPr>
                <w:rFonts w:ascii="Myriad Pro" w:eastAsia="Malgun Gothic" w:hAnsi="Myriad Pro" w:cs="Arial"/>
                <w:sz w:val="20"/>
              </w:rPr>
              <w:t>z wymogami pomocy</w:t>
            </w:r>
          </w:p>
          <w:p w:rsidR="00DB39F9" w:rsidRPr="00202778" w:rsidRDefault="00DB39F9" w:rsidP="0030106A">
            <w:pPr>
              <w:spacing w:before="40"/>
              <w:rPr>
                <w:rFonts w:ascii="Myriad Pro" w:hAnsi="Myriad Pro"/>
                <w:sz w:val="20"/>
              </w:rPr>
            </w:pPr>
            <w:r w:rsidRPr="00BA75B9">
              <w:rPr>
                <w:rFonts w:ascii="Myriad Pro" w:eastAsia="Malgun Gothic" w:hAnsi="Myriad Pro" w:cs="Arial"/>
                <w:sz w:val="20"/>
              </w:rPr>
              <w:t>publicznej</w:t>
            </w:r>
          </w:p>
        </w:tc>
        <w:tc>
          <w:tcPr>
            <w:tcW w:w="7087" w:type="dxa"/>
          </w:tcPr>
          <w:p w:rsidR="00DB39F9" w:rsidRPr="00202778" w:rsidRDefault="00DB39F9" w:rsidP="00DB39F9">
            <w:pPr>
              <w:spacing w:before="40" w:after="40"/>
              <w:rPr>
                <w:rFonts w:ascii="Myriad Pro" w:hAnsi="Myriad Pro"/>
                <w:sz w:val="20"/>
              </w:rPr>
            </w:pPr>
            <w:r w:rsidRPr="00BA75B9">
              <w:rPr>
                <w:rFonts w:ascii="Myriad Pro" w:eastAsia="Malgun Gothic" w:hAnsi="Myriad Pro" w:cs="Arial"/>
                <w:sz w:val="20"/>
              </w:rPr>
              <w:t xml:space="preserve">Projekt jest zgodny regułami pomocy publicznej i/lub pomocy </w:t>
            </w:r>
            <w:r w:rsidRPr="00BA75B9">
              <w:rPr>
                <w:rFonts w:ascii="Myriad Pro" w:eastAsia="Malgun Gothic" w:hAnsi="Myriad Pro" w:cs="Arial"/>
                <w:i/>
                <w:sz w:val="20"/>
              </w:rPr>
              <w:t xml:space="preserve">de </w:t>
            </w:r>
            <w:proofErr w:type="spellStart"/>
            <w:r w:rsidRPr="00BA75B9">
              <w:rPr>
                <w:rFonts w:ascii="Myriad Pro" w:eastAsia="Malgun Gothic" w:hAnsi="Myriad Pro" w:cs="Arial"/>
                <w:i/>
                <w:sz w:val="20"/>
              </w:rPr>
              <w:t>minimis</w:t>
            </w:r>
            <w:proofErr w:type="spellEnd"/>
            <w:r w:rsidRPr="00BA75B9">
              <w:rPr>
                <w:rFonts w:ascii="Myriad Pro" w:eastAsia="Malgun Gothic" w:hAnsi="Myriad Pro" w:cs="Arial"/>
                <w:sz w:val="20"/>
              </w:rPr>
              <w:t>.</w:t>
            </w:r>
          </w:p>
        </w:tc>
        <w:tc>
          <w:tcPr>
            <w:tcW w:w="4449" w:type="dxa"/>
          </w:tcPr>
          <w:p w:rsidR="00DB39F9" w:rsidRPr="00202778" w:rsidRDefault="00DB39F9" w:rsidP="00DB39F9">
            <w:pPr>
              <w:spacing w:before="40" w:after="40" w:line="276" w:lineRule="auto"/>
              <w:rPr>
                <w:rFonts w:ascii="Myriad Pro" w:hAnsi="Myriad Pro" w:cs="Arial"/>
                <w:sz w:val="20"/>
              </w:rPr>
            </w:pPr>
            <w:r w:rsidRPr="00BA75B9">
              <w:rPr>
                <w:rFonts w:ascii="Myriad Pro" w:hAnsi="Myriad Pro" w:cs="Arial"/>
                <w:sz w:val="20"/>
              </w:rPr>
              <w:t>Jeżeli dotyczy: spełnienie kryterium jest konieczne do przyznania dofinansowania.</w:t>
            </w:r>
          </w:p>
          <w:p w:rsidR="00DB39F9" w:rsidRPr="00202778" w:rsidRDefault="00DB39F9" w:rsidP="00DB39F9">
            <w:pPr>
              <w:autoSpaceDE w:val="0"/>
              <w:autoSpaceDN w:val="0"/>
              <w:adjustRightInd w:val="0"/>
              <w:spacing w:after="200" w:line="276" w:lineRule="auto"/>
              <w:jc w:val="both"/>
              <w:rPr>
                <w:rFonts w:ascii="Myriad Pro" w:hAnsi="Myriad Pro" w:cs="Arial"/>
                <w:sz w:val="20"/>
              </w:rPr>
            </w:pPr>
            <w:r w:rsidRPr="00BA75B9">
              <w:rPr>
                <w:rFonts w:ascii="Myriad Pro" w:hAnsi="Myriad Pro" w:cs="Arial"/>
                <w:sz w:val="20"/>
              </w:rPr>
              <w:t>Projekty niespełniające kryterium są odrzucane.</w:t>
            </w:r>
          </w:p>
          <w:p w:rsidR="00DB39F9" w:rsidRPr="00202778" w:rsidRDefault="00DB39F9" w:rsidP="00DB39F9">
            <w:pPr>
              <w:spacing w:before="40" w:after="40"/>
              <w:rPr>
                <w:rFonts w:ascii="Myriad Pro" w:hAnsi="Myriad Pro"/>
                <w:sz w:val="20"/>
              </w:rPr>
            </w:pPr>
            <w:r w:rsidRPr="00BA75B9">
              <w:rPr>
                <w:rFonts w:ascii="Myriad Pro" w:hAnsi="Myriad Pro" w:cs="Arial"/>
                <w:sz w:val="20"/>
              </w:rPr>
              <w:t>Ocena spełniania kryterium polega na przypisaniu wartości logicznych „tak”, „nie”, „nie dotyczy”.</w:t>
            </w:r>
          </w:p>
        </w:tc>
      </w:tr>
      <w:tr w:rsidR="00DB39F9" w:rsidRPr="00C16BBF" w:rsidTr="00DB39F9">
        <w:trPr>
          <w:jc w:val="center"/>
        </w:trPr>
        <w:tc>
          <w:tcPr>
            <w:tcW w:w="535" w:type="dxa"/>
          </w:tcPr>
          <w:p w:rsidR="00DB39F9" w:rsidRPr="00D37481" w:rsidRDefault="00DB39F9" w:rsidP="001B0A9F">
            <w:pPr>
              <w:pStyle w:val="Akapitzlist"/>
              <w:numPr>
                <w:ilvl w:val="0"/>
                <w:numId w:val="360"/>
              </w:numPr>
              <w:spacing w:before="40" w:after="40"/>
              <w:ind w:left="0" w:firstLine="0"/>
              <w:contextualSpacing w:val="0"/>
            </w:pPr>
          </w:p>
        </w:tc>
        <w:tc>
          <w:tcPr>
            <w:tcW w:w="2104" w:type="dxa"/>
            <w:shd w:val="clear" w:color="auto" w:fill="auto"/>
          </w:tcPr>
          <w:p w:rsidR="00DB39F9" w:rsidRPr="00D37481" w:rsidRDefault="00DB39F9" w:rsidP="00DB39F9">
            <w:pPr>
              <w:spacing w:before="40" w:after="40"/>
              <w:rPr>
                <w:rFonts w:ascii="Myriad Pro" w:hAnsi="Myriad Pro"/>
                <w:sz w:val="20"/>
              </w:rPr>
            </w:pPr>
            <w:r w:rsidRPr="00D37481">
              <w:rPr>
                <w:rFonts w:ascii="Myriad Pro" w:hAnsi="Myriad Pro"/>
                <w:sz w:val="20"/>
              </w:rPr>
              <w:t>Zdolność finansowa.</w:t>
            </w:r>
          </w:p>
        </w:tc>
        <w:tc>
          <w:tcPr>
            <w:tcW w:w="7087" w:type="dxa"/>
          </w:tcPr>
          <w:p w:rsidR="00DB39F9" w:rsidRPr="001609CE" w:rsidRDefault="00DB39F9" w:rsidP="00DB39F9">
            <w:pPr>
              <w:spacing w:before="40" w:after="40" w:line="276" w:lineRule="auto"/>
              <w:jc w:val="both"/>
              <w:rPr>
                <w:rFonts w:ascii="Myriad Pro" w:hAnsi="Myriad Pro" w:cs="Arial"/>
                <w:sz w:val="20"/>
              </w:rPr>
            </w:pPr>
            <w:r w:rsidRPr="00BA75B9">
              <w:rPr>
                <w:rFonts w:ascii="Myriad Pro" w:hAnsi="Myriad Pro" w:cs="Arial"/>
                <w:sz w:val="20"/>
              </w:rPr>
              <w:t xml:space="preserve">Kondycja finansowa Beneficjenta na dzień złożenia wniosku o dofinansowanie gwarantuje osiągnięcie deklarowanych produktów lub rezultatów, zgodnie z </w:t>
            </w:r>
            <w:r w:rsidRPr="008D6D17">
              <w:rPr>
                <w:rFonts w:ascii="Myriad Pro" w:hAnsi="Myriad Pro" w:cs="Arial"/>
                <w:sz w:val="20"/>
              </w:rPr>
              <w:t xml:space="preserve">deklarowanym planem finansowym </w:t>
            </w:r>
            <w:r w:rsidRPr="00BA75B9">
              <w:rPr>
                <w:rFonts w:ascii="Myriad Pro" w:hAnsi="Myriad Pro" w:cs="Arial"/>
                <w:sz w:val="20"/>
              </w:rPr>
              <w:t>i w terminie określonym we wniosku o dofinansowanie.</w:t>
            </w:r>
          </w:p>
          <w:p w:rsidR="00DB39F9" w:rsidRPr="009128D7" w:rsidRDefault="00DB39F9" w:rsidP="00DB39F9">
            <w:pPr>
              <w:autoSpaceDE w:val="0"/>
              <w:autoSpaceDN w:val="0"/>
              <w:adjustRightInd w:val="0"/>
              <w:spacing w:after="200" w:line="276" w:lineRule="auto"/>
              <w:jc w:val="both"/>
              <w:rPr>
                <w:rFonts w:ascii="Myriad Pro" w:eastAsia="MyriadPro-Regular" w:hAnsi="Myriad Pro" w:cs="Arial"/>
                <w:sz w:val="20"/>
              </w:rPr>
            </w:pPr>
            <w:r w:rsidRPr="00BA75B9">
              <w:rPr>
                <w:rFonts w:ascii="Myriad Pro" w:eastAsia="MyriadPro-Regular" w:hAnsi="Myriad Pro" w:cs="Arial"/>
                <w:sz w:val="20"/>
              </w:rPr>
              <w:t>Beneficjent oraz Partner/</w:t>
            </w:r>
            <w:proofErr w:type="spellStart"/>
            <w:r w:rsidRPr="00BA75B9">
              <w:rPr>
                <w:rFonts w:ascii="Myriad Pro" w:eastAsia="MyriadPro-Regular" w:hAnsi="Myriad Pro" w:cs="Arial"/>
                <w:sz w:val="20"/>
              </w:rPr>
              <w:t>rzy</w:t>
            </w:r>
            <w:proofErr w:type="spellEnd"/>
            <w:r w:rsidRPr="00BA75B9">
              <w:rPr>
                <w:rFonts w:ascii="Myriad Pro" w:eastAsia="MyriadPro-Regular" w:hAnsi="Myriad Pro" w:cs="Arial"/>
                <w:sz w:val="20"/>
              </w:rPr>
              <w:t xml:space="preserve"> krajowi (o ile dotyczy), ponoszący wydatki</w:t>
            </w:r>
            <w:r>
              <w:rPr>
                <w:rFonts w:ascii="Myriad Pro" w:eastAsia="MyriadPro-Regular" w:hAnsi="Myriad Pro" w:cs="Arial"/>
                <w:sz w:val="20"/>
              </w:rPr>
              <w:t xml:space="preserve"> </w:t>
            </w:r>
            <w:r w:rsidRPr="00BA75B9">
              <w:rPr>
                <w:rFonts w:ascii="Myriad Pro" w:eastAsia="MyriadPro-Regular" w:hAnsi="Myriad Pro" w:cs="Arial"/>
                <w:sz w:val="20"/>
              </w:rPr>
              <w:t xml:space="preserve">w danym projekcie z EFS, posiadają </w:t>
            </w:r>
            <w:r w:rsidRPr="00BA75B9">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BA75B9">
              <w:rPr>
                <w:rFonts w:ascii="Myriad Pro" w:eastAsia="MyriadPro-Regular" w:hAnsi="Myriad Pro" w:cs="Arial"/>
                <w:sz w:val="20"/>
              </w:rPr>
              <w:t>równy lub wyższy od łącznych rocznych wydatków w danym projekcie z roku, w którym wydatki są najwyższe.</w:t>
            </w:r>
          </w:p>
          <w:p w:rsidR="00DB39F9" w:rsidRDefault="00DB39F9" w:rsidP="00DB39F9">
            <w:pPr>
              <w:spacing w:before="40" w:after="40"/>
              <w:jc w:val="both"/>
              <w:rPr>
                <w:rFonts w:ascii="Myriad Pro" w:hAnsi="Myriad Pro"/>
                <w:sz w:val="20"/>
              </w:rPr>
            </w:pPr>
            <w:r w:rsidRPr="00BA75B9">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449" w:type="dxa"/>
          </w:tcPr>
          <w:p w:rsidR="00DB39F9" w:rsidRPr="00C16BBF" w:rsidRDefault="00DB39F9" w:rsidP="00DB39F9">
            <w:pPr>
              <w:spacing w:before="40" w:after="40"/>
              <w:rPr>
                <w:rFonts w:ascii="Myriad Pro" w:hAnsi="Myriad Pro"/>
                <w:sz w:val="20"/>
              </w:rPr>
            </w:pPr>
            <w:r w:rsidRPr="00C16BBF">
              <w:rPr>
                <w:rFonts w:ascii="Myriad Pro" w:hAnsi="Myriad Pro"/>
                <w:sz w:val="20"/>
              </w:rPr>
              <w:t>Spełnienie kryterium jest konieczne do przyznania dofinansowania.</w:t>
            </w:r>
          </w:p>
          <w:p w:rsidR="00DB39F9" w:rsidRDefault="00DB39F9" w:rsidP="00DB39F9">
            <w:pPr>
              <w:spacing w:before="40" w:after="40"/>
              <w:rPr>
                <w:rFonts w:ascii="Myriad Pro" w:hAnsi="Myriad Pro"/>
                <w:sz w:val="20"/>
              </w:rPr>
            </w:pPr>
            <w:r w:rsidRPr="00C16BBF">
              <w:rPr>
                <w:rFonts w:ascii="Myriad Pro" w:hAnsi="Myriad Pro"/>
                <w:sz w:val="20"/>
              </w:rPr>
              <w:t>Projekty niespełniające kryterium są odrzucane.</w:t>
            </w:r>
          </w:p>
          <w:p w:rsidR="00DB39F9" w:rsidRDefault="00DB39F9" w:rsidP="00DB39F9">
            <w:pPr>
              <w:spacing w:before="40" w:after="40"/>
              <w:rPr>
                <w:rFonts w:ascii="Myriad Pro" w:hAnsi="Myriad Pro"/>
                <w:sz w:val="20"/>
              </w:rPr>
            </w:pPr>
            <w:r>
              <w:rPr>
                <w:rFonts w:ascii="Myriad Pro" w:hAnsi="Myriad Pro"/>
                <w:sz w:val="20"/>
              </w:rPr>
              <w:t xml:space="preserve">Kryterium weryfikowane będzie na etapie KOP. </w:t>
            </w:r>
          </w:p>
          <w:p w:rsidR="00DB39F9" w:rsidRPr="00C16BBF" w:rsidRDefault="00DB39F9" w:rsidP="00DB39F9">
            <w:pPr>
              <w:spacing w:before="40" w:after="40"/>
              <w:rPr>
                <w:rFonts w:ascii="Myriad Pro" w:hAnsi="Myriad Pro"/>
                <w:sz w:val="20"/>
              </w:rPr>
            </w:pPr>
          </w:p>
          <w:p w:rsidR="00DB39F9" w:rsidRPr="00C16BBF" w:rsidRDefault="00DB39F9" w:rsidP="00DB39F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bl>
    <w:p w:rsidR="00DB39F9" w:rsidRPr="001222ED" w:rsidRDefault="00DB39F9" w:rsidP="00DB39F9">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5"/>
        <w:gridCol w:w="2246"/>
        <w:gridCol w:w="6945"/>
        <w:gridCol w:w="4449"/>
      </w:tblGrid>
      <w:tr w:rsidR="00DB39F9" w:rsidRPr="00C16BBF" w:rsidTr="00A33B36">
        <w:trPr>
          <w:jc w:val="center"/>
        </w:trPr>
        <w:tc>
          <w:tcPr>
            <w:tcW w:w="14175" w:type="dxa"/>
            <w:gridSpan w:val="4"/>
            <w:shd w:val="clear" w:color="auto" w:fill="D9D9D9" w:themeFill="background1" w:themeFillShade="D9"/>
          </w:tcPr>
          <w:p w:rsidR="00DB39F9" w:rsidRPr="00D37481" w:rsidRDefault="00DB39F9" w:rsidP="00DB39F9">
            <w:pPr>
              <w:spacing w:before="40" w:after="40"/>
              <w:jc w:val="center"/>
              <w:rPr>
                <w:rFonts w:ascii="Myriad Pro" w:hAnsi="Myriad Pro"/>
                <w:b/>
                <w:sz w:val="20"/>
              </w:rPr>
            </w:pPr>
            <w:r w:rsidRPr="00D37481">
              <w:rPr>
                <w:rFonts w:ascii="Myriad Pro" w:hAnsi="Myriad Pro"/>
                <w:b/>
                <w:sz w:val="20"/>
              </w:rPr>
              <w:t>Kryteria jakości</w:t>
            </w:r>
          </w:p>
        </w:tc>
      </w:tr>
      <w:tr w:rsidR="00DB39F9" w:rsidRPr="00C16BBF" w:rsidTr="00DB39F9">
        <w:trPr>
          <w:jc w:val="center"/>
        </w:trPr>
        <w:tc>
          <w:tcPr>
            <w:tcW w:w="535"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L.p.</w:t>
            </w:r>
          </w:p>
        </w:tc>
        <w:tc>
          <w:tcPr>
            <w:tcW w:w="2246"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Nazwa kryterium</w:t>
            </w:r>
          </w:p>
        </w:tc>
        <w:tc>
          <w:tcPr>
            <w:tcW w:w="6945" w:type="dxa"/>
          </w:tcPr>
          <w:p w:rsidR="00DB39F9" w:rsidRPr="00C16BBF" w:rsidRDefault="00DB39F9" w:rsidP="00DB39F9">
            <w:pPr>
              <w:spacing w:before="40" w:after="40"/>
              <w:jc w:val="center"/>
              <w:rPr>
                <w:rFonts w:ascii="Myriad Pro" w:hAnsi="Myriad Pro"/>
                <w:sz w:val="20"/>
              </w:rPr>
            </w:pPr>
            <w:r w:rsidRPr="00C16BBF">
              <w:rPr>
                <w:rFonts w:ascii="Myriad Pro" w:hAnsi="Myriad Pro"/>
                <w:sz w:val="20"/>
              </w:rPr>
              <w:t>Definicja kryterium</w:t>
            </w:r>
          </w:p>
        </w:tc>
        <w:tc>
          <w:tcPr>
            <w:tcW w:w="4449" w:type="dxa"/>
          </w:tcPr>
          <w:p w:rsidR="00DB39F9" w:rsidRPr="00C16BBF" w:rsidRDefault="00DB39F9" w:rsidP="00DB39F9">
            <w:pPr>
              <w:spacing w:before="40" w:after="40"/>
              <w:jc w:val="center"/>
              <w:rPr>
                <w:rFonts w:ascii="Myriad Pro" w:hAnsi="Myriad Pro"/>
                <w:sz w:val="20"/>
              </w:rPr>
            </w:pPr>
            <w:r w:rsidRPr="00C16BBF">
              <w:rPr>
                <w:rFonts w:ascii="Myriad Pro" w:hAnsi="Myriad Pro"/>
                <w:sz w:val="20"/>
              </w:rPr>
              <w:t>Opis znaczenia kryterium</w:t>
            </w:r>
          </w:p>
        </w:tc>
      </w:tr>
      <w:tr w:rsidR="00DB39F9" w:rsidRPr="00C16BBF" w:rsidTr="00DB39F9">
        <w:trPr>
          <w:jc w:val="center"/>
        </w:trPr>
        <w:tc>
          <w:tcPr>
            <w:tcW w:w="535"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1</w:t>
            </w:r>
          </w:p>
        </w:tc>
        <w:tc>
          <w:tcPr>
            <w:tcW w:w="2246"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2</w:t>
            </w:r>
          </w:p>
        </w:tc>
        <w:tc>
          <w:tcPr>
            <w:tcW w:w="6945" w:type="dxa"/>
          </w:tcPr>
          <w:p w:rsidR="00DB39F9" w:rsidRPr="00C16BBF" w:rsidRDefault="00DB39F9" w:rsidP="00DB39F9">
            <w:pPr>
              <w:spacing w:before="40" w:after="40"/>
              <w:jc w:val="center"/>
              <w:rPr>
                <w:rFonts w:ascii="Myriad Pro" w:hAnsi="Myriad Pro"/>
                <w:sz w:val="20"/>
              </w:rPr>
            </w:pPr>
            <w:r w:rsidRPr="00C16BBF">
              <w:rPr>
                <w:rFonts w:ascii="Myriad Pro" w:hAnsi="Myriad Pro"/>
                <w:sz w:val="20"/>
              </w:rPr>
              <w:t>3</w:t>
            </w:r>
          </w:p>
        </w:tc>
        <w:tc>
          <w:tcPr>
            <w:tcW w:w="4449" w:type="dxa"/>
          </w:tcPr>
          <w:p w:rsidR="00DB39F9" w:rsidRPr="00C16BBF" w:rsidRDefault="00DB39F9" w:rsidP="00DB39F9">
            <w:pPr>
              <w:spacing w:before="40" w:after="40"/>
              <w:jc w:val="center"/>
              <w:rPr>
                <w:rFonts w:ascii="Myriad Pro" w:hAnsi="Myriad Pro"/>
                <w:sz w:val="20"/>
              </w:rPr>
            </w:pPr>
            <w:r w:rsidRPr="00C16BBF">
              <w:rPr>
                <w:rFonts w:ascii="Myriad Pro" w:hAnsi="Myriad Pro"/>
                <w:sz w:val="20"/>
              </w:rPr>
              <w:t>4</w:t>
            </w:r>
          </w:p>
        </w:tc>
      </w:tr>
      <w:tr w:rsidR="00DB39F9" w:rsidRPr="00C16BBF" w:rsidTr="00DB39F9">
        <w:trPr>
          <w:jc w:val="center"/>
        </w:trPr>
        <w:tc>
          <w:tcPr>
            <w:tcW w:w="14175" w:type="dxa"/>
            <w:gridSpan w:val="4"/>
          </w:tcPr>
          <w:p w:rsidR="00DB39F9" w:rsidRPr="00DB6673" w:rsidRDefault="00DB39F9" w:rsidP="00DB39F9">
            <w:pPr>
              <w:spacing w:before="40" w:after="40"/>
              <w:jc w:val="center"/>
              <w:rPr>
                <w:rFonts w:ascii="Myriad Pro" w:hAnsi="Myriad Pro"/>
                <w:b/>
                <w:sz w:val="20"/>
              </w:rPr>
            </w:pPr>
            <w:r w:rsidRPr="00DB6673">
              <w:rPr>
                <w:rFonts w:ascii="Myriad Pro" w:hAnsi="Myriad Pro"/>
                <w:b/>
                <w:sz w:val="20"/>
              </w:rPr>
              <w:t>Kryteria jakości oceniane przez IP RPO WZ</w:t>
            </w:r>
          </w:p>
        </w:tc>
      </w:tr>
      <w:tr w:rsidR="00DB39F9" w:rsidRPr="00C16BBF" w:rsidTr="00DB39F9">
        <w:trPr>
          <w:trHeight w:val="105"/>
          <w:jc w:val="center"/>
        </w:trPr>
        <w:tc>
          <w:tcPr>
            <w:tcW w:w="535" w:type="dxa"/>
          </w:tcPr>
          <w:p w:rsidR="00DB39F9" w:rsidRPr="00D37481" w:rsidRDefault="00DB39F9" w:rsidP="001B0A9F">
            <w:pPr>
              <w:pStyle w:val="Akapitzlist"/>
              <w:numPr>
                <w:ilvl w:val="0"/>
                <w:numId w:val="361"/>
              </w:numPr>
              <w:spacing w:before="40" w:after="40"/>
              <w:ind w:left="0" w:firstLine="0"/>
              <w:contextualSpacing w:val="0"/>
            </w:pPr>
          </w:p>
        </w:tc>
        <w:tc>
          <w:tcPr>
            <w:tcW w:w="2246" w:type="dxa"/>
            <w:shd w:val="clear" w:color="auto" w:fill="auto"/>
          </w:tcPr>
          <w:p w:rsidR="00DB39F9" w:rsidRPr="00D37481" w:rsidRDefault="00DB39F9" w:rsidP="00DB39F9">
            <w:pPr>
              <w:spacing w:before="40" w:after="40"/>
              <w:rPr>
                <w:rFonts w:ascii="Myriad Pro" w:hAnsi="Myriad Pro"/>
                <w:sz w:val="20"/>
              </w:rPr>
            </w:pPr>
            <w:r w:rsidRPr="002979C4">
              <w:rPr>
                <w:rFonts w:ascii="Myriad Pro" w:hAnsi="Myriad Pro"/>
                <w:sz w:val="20"/>
              </w:rPr>
              <w:t>Odpowiedniość/</w:t>
            </w:r>
            <w:r w:rsidRPr="002979C4">
              <w:rPr>
                <w:rFonts w:ascii="Myriad Pro" w:hAnsi="Myriad Pro"/>
                <w:sz w:val="20"/>
              </w:rPr>
              <w:br/>
              <w:t>Adekwatność/Trafność</w:t>
            </w:r>
          </w:p>
        </w:tc>
        <w:tc>
          <w:tcPr>
            <w:tcW w:w="6945" w:type="dxa"/>
            <w:shd w:val="clear" w:color="auto" w:fill="auto"/>
          </w:tcPr>
          <w:p w:rsidR="00DB39F9" w:rsidRPr="00C33BB8" w:rsidRDefault="00DB39F9" w:rsidP="00DB39F9">
            <w:pPr>
              <w:spacing w:before="40" w:after="40"/>
              <w:rPr>
                <w:rFonts w:ascii="Myriad Pro" w:hAnsi="Myriad Pro"/>
                <w:sz w:val="20"/>
              </w:rPr>
            </w:pPr>
            <w:r w:rsidRPr="00C33BB8">
              <w:rPr>
                <w:rFonts w:ascii="Myriad Pro" w:hAnsi="Myriad Pro"/>
                <w:sz w:val="20"/>
              </w:rPr>
              <w:t xml:space="preserve">Stopień, </w:t>
            </w:r>
            <w:r w:rsidRPr="00BA75B9">
              <w:rPr>
                <w:rFonts w:ascii="Myriad Pro" w:eastAsia="MyriadPro-Regular" w:hAnsi="Myriad Pro" w:cs="Arial"/>
                <w:sz w:val="20"/>
              </w:rPr>
              <w:t>w jakim grupa docelowa, oferowane formy wsparcia, harmonogram realizacji zadań i budżetu oraz dobrane wskaźniki są spójne</w:t>
            </w:r>
            <w:r w:rsidRPr="00C33BB8" w:rsidDel="003706D5">
              <w:rPr>
                <w:rFonts w:ascii="Myriad Pro" w:hAnsi="Myriad Pro"/>
                <w:sz w:val="20"/>
              </w:rPr>
              <w:t xml:space="preserve"> </w:t>
            </w:r>
            <w:r w:rsidRPr="00C33BB8">
              <w:rPr>
                <w:rFonts w:ascii="Myriad Pro" w:hAnsi="Myriad Pro"/>
                <w:sz w:val="20"/>
              </w:rPr>
              <w:t xml:space="preserve">z analizą </w:t>
            </w:r>
            <w:r w:rsidRPr="00C33BB8">
              <w:rPr>
                <w:rFonts w:ascii="Myriad Pro" w:hAnsi="Myriad Pro"/>
                <w:sz w:val="20"/>
              </w:rPr>
              <w:lastRenderedPageBreak/>
              <w:t>sytuacji problemowej zawartą we wniosku o dofinansowanie.</w:t>
            </w:r>
          </w:p>
          <w:p w:rsidR="00DB39F9" w:rsidRPr="00C33BB8" w:rsidRDefault="00DB39F9" w:rsidP="00DB39F9">
            <w:pPr>
              <w:autoSpaceDE w:val="0"/>
              <w:autoSpaceDN w:val="0"/>
              <w:adjustRightInd w:val="0"/>
              <w:spacing w:after="200" w:line="276" w:lineRule="auto"/>
              <w:ind w:left="33"/>
              <w:contextualSpacing/>
              <w:jc w:val="both"/>
              <w:rPr>
                <w:rFonts w:ascii="Myriad Pro" w:eastAsia="MyriadPro-Regular" w:hAnsi="Myriad Pro" w:cs="Arial"/>
                <w:sz w:val="20"/>
              </w:rPr>
            </w:pPr>
            <w:r w:rsidRPr="00BA75B9">
              <w:rPr>
                <w:rFonts w:ascii="Myriad Pro" w:eastAsia="MyriadPro-Regular" w:hAnsi="Myriad Pro" w:cs="Arial"/>
                <w:sz w:val="20"/>
              </w:rPr>
              <w:t>Stopień, w jakim projekt zaspokaja potrzeby i niweluje bariery grupy docelowej, a także przyczynia się do osiągnięcia celów RPO WZ 2014-2020.</w:t>
            </w:r>
          </w:p>
          <w:p w:rsidR="00DB39F9" w:rsidRPr="00C16BBF" w:rsidRDefault="00DB39F9" w:rsidP="00DB39F9">
            <w:pPr>
              <w:spacing w:before="40" w:after="40"/>
              <w:rPr>
                <w:rFonts w:ascii="Myriad Pro" w:hAnsi="Myriad Pro"/>
                <w:sz w:val="20"/>
              </w:rPr>
            </w:pPr>
            <w:r w:rsidRPr="00C33BB8">
              <w:rPr>
                <w:rFonts w:ascii="Myriad Pro" w:hAnsi="Myriad Pro"/>
                <w:sz w:val="20"/>
              </w:rPr>
              <w:t>Projekt jest spójny i kompletny w zakresie ocenianego kryterium.</w:t>
            </w:r>
          </w:p>
        </w:tc>
        <w:tc>
          <w:tcPr>
            <w:tcW w:w="4449" w:type="dxa"/>
            <w:shd w:val="clear" w:color="auto" w:fill="auto"/>
          </w:tcPr>
          <w:p w:rsidR="00DB39F9" w:rsidRPr="00BE08D4" w:rsidRDefault="00DB39F9" w:rsidP="00DB39F9">
            <w:pPr>
              <w:spacing w:before="40" w:after="40"/>
              <w:rPr>
                <w:rFonts w:ascii="Myriad Pro" w:hAnsi="Myriad Pro"/>
                <w:sz w:val="20"/>
              </w:rPr>
            </w:pPr>
            <w:r w:rsidRPr="00BE08D4">
              <w:rPr>
                <w:rFonts w:ascii="Myriad Pro" w:eastAsia="Calibri" w:hAnsi="Myriad Pro" w:cs="Times New Roman"/>
                <w:sz w:val="20"/>
              </w:rPr>
              <w:lastRenderedPageBreak/>
              <w:t>Ocena spełniania kryteri</w:t>
            </w:r>
            <w:r w:rsidRPr="00BE08D4">
              <w:rPr>
                <w:rFonts w:ascii="Myriad Pro" w:hAnsi="Myriad Pro"/>
                <w:sz w:val="20"/>
              </w:rPr>
              <w:t>um</w:t>
            </w:r>
            <w:r w:rsidRPr="00BE08D4">
              <w:rPr>
                <w:rFonts w:ascii="Myriad Pro" w:eastAsia="Calibri" w:hAnsi="Myriad Pro" w:cs="Times New Roman"/>
                <w:sz w:val="20"/>
              </w:rPr>
              <w:t xml:space="preserve"> dokonywana jest </w:t>
            </w:r>
            <w:r w:rsidRPr="00BE08D4">
              <w:rPr>
                <w:rFonts w:ascii="Myriad Pro" w:eastAsia="Calibri" w:hAnsi="Myriad Pro" w:cs="Times New Roman"/>
                <w:sz w:val="20"/>
              </w:rPr>
              <w:br/>
              <w:t>w ramach skali punktowej</w:t>
            </w:r>
            <w:r w:rsidRPr="00BE08D4">
              <w:rPr>
                <w:rFonts w:ascii="Myriad Pro" w:hAnsi="Myriad Pro"/>
                <w:sz w:val="20"/>
              </w:rPr>
              <w:t>.</w:t>
            </w:r>
          </w:p>
          <w:p w:rsidR="00DB39F9" w:rsidRPr="00C33BB8" w:rsidRDefault="00DB39F9" w:rsidP="00DB39F9">
            <w:pPr>
              <w:spacing w:before="40" w:after="200" w:line="276" w:lineRule="auto"/>
              <w:ind w:left="34"/>
              <w:contextualSpacing/>
              <w:jc w:val="both"/>
              <w:rPr>
                <w:rFonts w:ascii="Myriad Pro" w:eastAsia="MyriadPro-Regular" w:hAnsi="Myriad Pro" w:cs="Arial"/>
                <w:sz w:val="20"/>
              </w:rPr>
            </w:pPr>
            <w:r w:rsidRPr="00BA75B9">
              <w:rPr>
                <w:rFonts w:ascii="Myriad Pro" w:eastAsia="MyriadPro-Regular" w:hAnsi="Myriad Pro" w:cs="Arial"/>
                <w:sz w:val="20"/>
              </w:rPr>
              <w:lastRenderedPageBreak/>
              <w:t>Skala punktów: 0-15.</w:t>
            </w:r>
          </w:p>
          <w:p w:rsidR="00DB39F9" w:rsidRPr="00C33BB8" w:rsidRDefault="00DB39F9" w:rsidP="00DB39F9">
            <w:pPr>
              <w:spacing w:before="40" w:after="200" w:line="276" w:lineRule="auto"/>
              <w:jc w:val="both"/>
              <w:rPr>
                <w:rFonts w:ascii="Myriad Pro" w:eastAsia="MyriadPro-Regular" w:hAnsi="Myriad Pro" w:cs="Arial"/>
                <w:sz w:val="20"/>
              </w:rPr>
            </w:pPr>
          </w:p>
          <w:p w:rsidR="00DB39F9" w:rsidRPr="00C33BB8" w:rsidRDefault="00DB39F9" w:rsidP="00DB39F9">
            <w:pPr>
              <w:spacing w:before="40" w:after="200" w:line="276" w:lineRule="auto"/>
              <w:jc w:val="both"/>
              <w:rPr>
                <w:rFonts w:ascii="Myriad Pro" w:eastAsia="MyriadPro-Regular" w:hAnsi="Myriad Pro" w:cs="Arial"/>
                <w:sz w:val="20"/>
              </w:rPr>
            </w:pPr>
            <w:r w:rsidRPr="00BA75B9">
              <w:rPr>
                <w:rFonts w:ascii="Myriad Pro" w:eastAsia="MyriadPro-Regular" w:hAnsi="Myriad Pro" w:cs="Arial"/>
                <w:sz w:val="20"/>
              </w:rPr>
              <w:t>Kryterium zostanie spełnione, jeżeli podczas jego oceny zostaną przyznane minimum 9 punktów.</w:t>
            </w:r>
          </w:p>
          <w:p w:rsidR="00DB39F9" w:rsidRPr="00C16BBF" w:rsidRDefault="00DB39F9" w:rsidP="00DB39F9">
            <w:pPr>
              <w:spacing w:before="40" w:after="40"/>
              <w:rPr>
                <w:rFonts w:ascii="Myriad Pro" w:eastAsia="Calibri" w:hAnsi="Myriad Pro" w:cs="Times New Roman"/>
                <w:sz w:val="20"/>
              </w:rPr>
            </w:pPr>
          </w:p>
        </w:tc>
      </w:tr>
      <w:tr w:rsidR="00DB39F9" w:rsidRPr="00C16BBF" w:rsidTr="00DB39F9">
        <w:trPr>
          <w:trHeight w:val="105"/>
          <w:jc w:val="center"/>
        </w:trPr>
        <w:tc>
          <w:tcPr>
            <w:tcW w:w="535" w:type="dxa"/>
          </w:tcPr>
          <w:p w:rsidR="00DB39F9" w:rsidRPr="00D37481" w:rsidRDefault="00DB39F9" w:rsidP="001B0A9F">
            <w:pPr>
              <w:pStyle w:val="Akapitzlist"/>
              <w:numPr>
                <w:ilvl w:val="0"/>
                <w:numId w:val="361"/>
              </w:numPr>
              <w:spacing w:before="40" w:after="40"/>
              <w:ind w:left="0" w:firstLine="0"/>
              <w:contextualSpacing w:val="0"/>
            </w:pPr>
          </w:p>
        </w:tc>
        <w:tc>
          <w:tcPr>
            <w:tcW w:w="2246" w:type="dxa"/>
            <w:shd w:val="clear" w:color="auto" w:fill="auto"/>
          </w:tcPr>
          <w:p w:rsidR="00DB39F9" w:rsidRPr="00C16BBF" w:rsidRDefault="00DB39F9" w:rsidP="00DB39F9">
            <w:pPr>
              <w:spacing w:before="40" w:after="40"/>
              <w:rPr>
                <w:rFonts w:ascii="Myriad Pro" w:hAnsi="Myriad Pro"/>
                <w:sz w:val="20"/>
              </w:rPr>
            </w:pPr>
            <w:r w:rsidRPr="00D37481">
              <w:rPr>
                <w:rFonts w:ascii="Myriad Pro" w:hAnsi="Myriad Pro"/>
                <w:sz w:val="20"/>
              </w:rPr>
              <w:t>Skuteczność/</w:t>
            </w:r>
            <w:r>
              <w:rPr>
                <w:rFonts w:ascii="Myriad Pro" w:hAnsi="Myriad Pro"/>
                <w:sz w:val="20"/>
              </w:rPr>
              <w:t xml:space="preserve"> </w:t>
            </w:r>
            <w:r w:rsidRPr="00C16BBF">
              <w:rPr>
                <w:rFonts w:ascii="Myriad Pro" w:hAnsi="Myriad Pro"/>
                <w:sz w:val="20"/>
              </w:rPr>
              <w:t>Efektywność</w:t>
            </w:r>
          </w:p>
        </w:tc>
        <w:tc>
          <w:tcPr>
            <w:tcW w:w="6945" w:type="dxa"/>
            <w:shd w:val="clear" w:color="auto" w:fill="auto"/>
          </w:tcPr>
          <w:p w:rsidR="00DB39F9" w:rsidRPr="00C16BBF" w:rsidRDefault="00DB39F9" w:rsidP="00DB39F9">
            <w:pPr>
              <w:spacing w:before="40" w:after="40"/>
              <w:rPr>
                <w:rFonts w:ascii="Myriad Pro" w:hAnsi="Myriad Pro"/>
                <w:sz w:val="20"/>
              </w:rPr>
            </w:pPr>
            <w:r w:rsidRPr="00C16BBF">
              <w:rPr>
                <w:rFonts w:ascii="Myriad Pro" w:hAnsi="Myriad Pro"/>
                <w:sz w:val="20"/>
              </w:rPr>
              <w:t>Stopień, w jakim projekt przyczyni się do rozwiązania/złagodzenia sytuacji problemowej wskazanej we wniosku o dofinansowanie.</w:t>
            </w:r>
          </w:p>
          <w:p w:rsidR="00DB39F9" w:rsidRPr="00C16BBF" w:rsidRDefault="00DB39F9" w:rsidP="00DB39F9">
            <w:pPr>
              <w:spacing w:before="40" w:after="40"/>
              <w:rPr>
                <w:rFonts w:ascii="Myriad Pro" w:hAnsi="Myriad Pro"/>
                <w:sz w:val="20"/>
              </w:rPr>
            </w:pPr>
            <w:r w:rsidRPr="00C16BBF">
              <w:rPr>
                <w:rFonts w:ascii="Myriad Pro" w:hAnsi="Myriad Pro"/>
                <w:sz w:val="20"/>
              </w:rPr>
              <w:t xml:space="preserve">Stopień/poziom osiągnięcia zakładanych </w:t>
            </w:r>
            <w:r>
              <w:rPr>
                <w:rFonts w:ascii="Myriad Pro" w:hAnsi="Myriad Pro"/>
                <w:sz w:val="20"/>
              </w:rPr>
              <w:t xml:space="preserve">wskaźników </w:t>
            </w:r>
            <w:r w:rsidRPr="00C16BBF">
              <w:rPr>
                <w:rFonts w:ascii="Myriad Pro" w:hAnsi="Myriad Pro"/>
                <w:sz w:val="20"/>
              </w:rPr>
              <w:t xml:space="preserve"> w odniesieniu do zaplanowanych kosztów.</w:t>
            </w:r>
          </w:p>
          <w:p w:rsidR="00DB39F9" w:rsidRDefault="00DB39F9" w:rsidP="00DB39F9">
            <w:pPr>
              <w:spacing w:before="40" w:after="40"/>
              <w:rPr>
                <w:rFonts w:ascii="Myriad Pro" w:hAnsi="Myriad Pro"/>
                <w:sz w:val="20"/>
              </w:rPr>
            </w:pPr>
            <w:r w:rsidRPr="00C16BBF">
              <w:rPr>
                <w:rFonts w:ascii="Myriad Pro" w:hAnsi="Myriad Pro"/>
                <w:sz w:val="20"/>
              </w:rPr>
              <w:t>Ocena relacji nakład/rezultat.</w:t>
            </w:r>
          </w:p>
          <w:p w:rsidR="00DB39F9" w:rsidRPr="00C16BBF" w:rsidRDefault="00DB39F9" w:rsidP="00DB39F9">
            <w:pPr>
              <w:spacing w:before="40" w:after="40"/>
              <w:rPr>
                <w:rFonts w:ascii="Myriad Pro" w:hAnsi="Myriad Pro"/>
                <w:sz w:val="20"/>
              </w:rPr>
            </w:pPr>
            <w:r w:rsidRPr="004F47E9">
              <w:rPr>
                <w:rFonts w:ascii="Myriad Pro" w:hAnsi="Myriad Pro"/>
                <w:sz w:val="20"/>
              </w:rPr>
              <w:t>Projekt jest spójny i kompletny w zakresie ocenianego kryterium.</w:t>
            </w:r>
          </w:p>
        </w:tc>
        <w:tc>
          <w:tcPr>
            <w:tcW w:w="4449" w:type="dxa"/>
            <w:shd w:val="clear" w:color="auto" w:fill="auto"/>
          </w:tcPr>
          <w:p w:rsidR="00DB39F9" w:rsidRPr="00C16BBF" w:rsidRDefault="00DB39F9" w:rsidP="00DB39F9">
            <w:pPr>
              <w:spacing w:before="40" w:after="40"/>
              <w:rPr>
                <w:rFonts w:ascii="Myriad Pro" w:hAnsi="Myriad Pro"/>
                <w:sz w:val="20"/>
              </w:rPr>
            </w:pPr>
            <w:r w:rsidRPr="00C16BBF">
              <w:rPr>
                <w:rFonts w:ascii="Myriad Pro" w:eastAsia="Calibri" w:hAnsi="Myriad Pro" w:cs="Times New Roman"/>
                <w:sz w:val="20"/>
              </w:rPr>
              <w:t>Ocena spełniania kryteri</w:t>
            </w:r>
            <w:r w:rsidRPr="00C16BBF">
              <w:rPr>
                <w:rFonts w:ascii="Myriad Pro" w:hAnsi="Myriad Pro"/>
                <w:sz w:val="20"/>
              </w:rPr>
              <w:t>um</w:t>
            </w:r>
            <w:r w:rsidRPr="00C16BBF">
              <w:rPr>
                <w:rFonts w:ascii="Myriad Pro" w:eastAsia="Calibri" w:hAnsi="Myriad Pro" w:cs="Times New Roman"/>
                <w:sz w:val="20"/>
              </w:rPr>
              <w:t xml:space="preserve"> dokonywana jest </w:t>
            </w:r>
            <w:r w:rsidRPr="00C16BBF">
              <w:rPr>
                <w:rFonts w:ascii="Myriad Pro" w:eastAsia="Calibri" w:hAnsi="Myriad Pro" w:cs="Times New Roman"/>
                <w:sz w:val="20"/>
              </w:rPr>
              <w:br/>
              <w:t>w ramach skali punktowej</w:t>
            </w:r>
            <w:r w:rsidRPr="00C16BBF">
              <w:rPr>
                <w:rFonts w:ascii="Myriad Pro" w:hAnsi="Myriad Pro"/>
                <w:sz w:val="20"/>
              </w:rPr>
              <w:t>.</w:t>
            </w:r>
          </w:p>
          <w:p w:rsidR="00DB39F9" w:rsidRPr="00C33BB8" w:rsidRDefault="00DB39F9" w:rsidP="00DB39F9">
            <w:pPr>
              <w:spacing w:before="40" w:after="40"/>
              <w:rPr>
                <w:rFonts w:ascii="Myriad Pro" w:hAnsi="Myriad Pro"/>
                <w:sz w:val="20"/>
              </w:rPr>
            </w:pPr>
          </w:p>
          <w:p w:rsidR="00DB39F9" w:rsidRPr="00C33BB8" w:rsidRDefault="00DB39F9" w:rsidP="00DB39F9">
            <w:pPr>
              <w:autoSpaceDE w:val="0"/>
              <w:autoSpaceDN w:val="0"/>
              <w:adjustRightInd w:val="0"/>
              <w:spacing w:after="200" w:line="276" w:lineRule="auto"/>
              <w:jc w:val="both"/>
              <w:rPr>
                <w:rFonts w:ascii="Myriad Pro" w:eastAsia="MyriadPro-Regular" w:hAnsi="Myriad Pro" w:cs="Arial"/>
                <w:sz w:val="20"/>
              </w:rPr>
            </w:pPr>
            <w:r w:rsidRPr="00BA75B9">
              <w:rPr>
                <w:rFonts w:ascii="Myriad Pro" w:eastAsia="MyriadPro-Regular" w:hAnsi="Myriad Pro" w:cs="Arial"/>
                <w:sz w:val="20"/>
              </w:rPr>
              <w:t>Skala punktów: 0-5.</w:t>
            </w:r>
          </w:p>
          <w:p w:rsidR="00DB39F9" w:rsidRPr="00C33BB8" w:rsidRDefault="00DB39F9" w:rsidP="00DB39F9">
            <w:pPr>
              <w:spacing w:before="40" w:after="200" w:line="276" w:lineRule="auto"/>
              <w:jc w:val="both"/>
              <w:rPr>
                <w:rFonts w:ascii="Myriad Pro" w:eastAsia="MyriadPro-Regular" w:hAnsi="Myriad Pro" w:cs="Arial"/>
                <w:sz w:val="20"/>
              </w:rPr>
            </w:pPr>
            <w:r w:rsidRPr="00BA75B9">
              <w:rPr>
                <w:rFonts w:ascii="Myriad Pro" w:eastAsia="MyriadPro-Regular" w:hAnsi="Myriad Pro" w:cs="Arial"/>
                <w:sz w:val="20"/>
              </w:rPr>
              <w:t>Kryterium zostanie spełnione, jeżeli podczas jego oceny zostanie przyznane minimum 3 punktów.</w:t>
            </w:r>
          </w:p>
          <w:p w:rsidR="00DB39F9" w:rsidRPr="00C16BBF" w:rsidRDefault="00DB39F9" w:rsidP="00DB39F9">
            <w:pPr>
              <w:spacing w:before="40" w:after="40"/>
              <w:rPr>
                <w:rFonts w:ascii="Myriad Pro" w:hAnsi="Myriad Pro"/>
                <w:sz w:val="20"/>
              </w:rPr>
            </w:pPr>
          </w:p>
        </w:tc>
      </w:tr>
      <w:tr w:rsidR="00DB39F9" w:rsidRPr="00C16BBF" w:rsidTr="00DB39F9">
        <w:trPr>
          <w:trHeight w:val="971"/>
          <w:jc w:val="center"/>
        </w:trPr>
        <w:tc>
          <w:tcPr>
            <w:tcW w:w="535" w:type="dxa"/>
          </w:tcPr>
          <w:p w:rsidR="00DB39F9" w:rsidRPr="00D37481" w:rsidRDefault="00DB39F9" w:rsidP="001B0A9F">
            <w:pPr>
              <w:pStyle w:val="Akapitzlist"/>
              <w:numPr>
                <w:ilvl w:val="0"/>
                <w:numId w:val="361"/>
              </w:numPr>
              <w:spacing w:before="40" w:after="40"/>
              <w:ind w:left="0" w:firstLine="0"/>
              <w:contextualSpacing w:val="0"/>
            </w:pPr>
          </w:p>
        </w:tc>
        <w:tc>
          <w:tcPr>
            <w:tcW w:w="2246" w:type="dxa"/>
            <w:shd w:val="clear" w:color="auto" w:fill="auto"/>
          </w:tcPr>
          <w:p w:rsidR="00DB39F9" w:rsidRPr="00D37481" w:rsidRDefault="00DB39F9" w:rsidP="00DB39F9">
            <w:pPr>
              <w:spacing w:before="40" w:after="40"/>
              <w:rPr>
                <w:rFonts w:ascii="Myriad Pro" w:hAnsi="Myriad Pro"/>
                <w:sz w:val="20"/>
              </w:rPr>
            </w:pPr>
            <w:r w:rsidRPr="00D37481">
              <w:rPr>
                <w:rFonts w:ascii="Myriad Pro" w:hAnsi="Myriad Pro"/>
                <w:sz w:val="20"/>
              </w:rPr>
              <w:t>Trwałość</w:t>
            </w:r>
          </w:p>
        </w:tc>
        <w:tc>
          <w:tcPr>
            <w:tcW w:w="6945" w:type="dxa"/>
            <w:shd w:val="clear" w:color="auto" w:fill="auto"/>
          </w:tcPr>
          <w:p w:rsidR="00DB39F9" w:rsidRDefault="00DB39F9" w:rsidP="00DB39F9">
            <w:pPr>
              <w:spacing w:before="40" w:after="40"/>
              <w:rPr>
                <w:rFonts w:ascii="Myriad Pro" w:hAnsi="Myriad Pro"/>
                <w:sz w:val="20"/>
              </w:rPr>
            </w:pPr>
            <w:r w:rsidRPr="00C16BBF">
              <w:rPr>
                <w:rFonts w:ascii="Myriad Pro" w:hAnsi="Myriad Pro"/>
                <w:sz w:val="20"/>
              </w:rPr>
              <w:t>Ocena w jakim stopniu zaproponowane w projekcie instrumenty wsparcia oraz zaplanowane rezultaty przyczynią się do trwałej zmiany sytuacji grup docelowych.</w:t>
            </w:r>
          </w:p>
          <w:p w:rsidR="00DB39F9" w:rsidRPr="00C16BBF" w:rsidRDefault="00DB39F9" w:rsidP="00DB39F9">
            <w:pPr>
              <w:spacing w:before="40" w:after="40"/>
              <w:rPr>
                <w:rFonts w:ascii="Myriad Pro" w:hAnsi="Myriad Pro"/>
                <w:sz w:val="20"/>
              </w:rPr>
            </w:pPr>
            <w:r w:rsidRPr="004F47E9">
              <w:rPr>
                <w:rFonts w:ascii="Myriad Pro" w:hAnsi="Myriad Pro"/>
                <w:sz w:val="20"/>
              </w:rPr>
              <w:t>Projekt jest spójny i kompletny w zakresie ocenianego kryterium.</w:t>
            </w:r>
          </w:p>
        </w:tc>
        <w:tc>
          <w:tcPr>
            <w:tcW w:w="4449" w:type="dxa"/>
            <w:shd w:val="clear" w:color="auto" w:fill="auto"/>
          </w:tcPr>
          <w:p w:rsidR="00DB39F9" w:rsidRPr="00C16BBF" w:rsidRDefault="00DB39F9" w:rsidP="00DB39F9">
            <w:pPr>
              <w:spacing w:before="40" w:after="40"/>
              <w:rPr>
                <w:rFonts w:ascii="Myriad Pro" w:hAnsi="Myriad Pro"/>
                <w:sz w:val="20"/>
              </w:rPr>
            </w:pPr>
            <w:r w:rsidRPr="00C16BBF">
              <w:rPr>
                <w:rFonts w:ascii="Myriad Pro" w:eastAsia="Calibri" w:hAnsi="Myriad Pro" w:cs="Times New Roman"/>
                <w:sz w:val="20"/>
              </w:rPr>
              <w:t>Ocena spełniania kryteri</w:t>
            </w:r>
            <w:r w:rsidRPr="00C16BBF">
              <w:rPr>
                <w:rFonts w:ascii="Myriad Pro" w:hAnsi="Myriad Pro"/>
                <w:sz w:val="20"/>
              </w:rPr>
              <w:t>um</w:t>
            </w:r>
            <w:r w:rsidRPr="00C16BBF">
              <w:rPr>
                <w:rFonts w:ascii="Myriad Pro" w:eastAsia="Calibri" w:hAnsi="Myriad Pro" w:cs="Times New Roman"/>
                <w:sz w:val="20"/>
              </w:rPr>
              <w:t xml:space="preserve"> dokonywana jest </w:t>
            </w:r>
            <w:r w:rsidRPr="00C16BBF">
              <w:rPr>
                <w:rFonts w:ascii="Myriad Pro" w:eastAsia="Calibri" w:hAnsi="Myriad Pro" w:cs="Times New Roman"/>
                <w:sz w:val="20"/>
              </w:rPr>
              <w:br/>
              <w:t>w ramach skali punktowej</w:t>
            </w:r>
            <w:r w:rsidRPr="00C16BBF">
              <w:rPr>
                <w:rFonts w:ascii="Myriad Pro" w:hAnsi="Myriad Pro"/>
                <w:sz w:val="20"/>
              </w:rPr>
              <w:t>.</w:t>
            </w:r>
          </w:p>
          <w:p w:rsidR="00DB39F9" w:rsidRPr="008255BF" w:rsidRDefault="00DB39F9" w:rsidP="00DB39F9">
            <w:pPr>
              <w:autoSpaceDE w:val="0"/>
              <w:autoSpaceDN w:val="0"/>
              <w:adjustRightInd w:val="0"/>
              <w:spacing w:after="200" w:line="276" w:lineRule="auto"/>
              <w:jc w:val="both"/>
              <w:rPr>
                <w:rFonts w:ascii="Myriad Pro" w:eastAsia="MyriadPro-Regular" w:hAnsi="Myriad Pro" w:cs="Arial"/>
                <w:sz w:val="20"/>
              </w:rPr>
            </w:pPr>
            <w:r w:rsidRPr="00BA75B9">
              <w:rPr>
                <w:rFonts w:ascii="Myriad Pro" w:eastAsia="MyriadPro-Regular" w:hAnsi="Myriad Pro" w:cs="Arial"/>
                <w:sz w:val="20"/>
              </w:rPr>
              <w:t xml:space="preserve">Skala punktów 0-5 </w:t>
            </w:r>
          </w:p>
          <w:p w:rsidR="00DB39F9" w:rsidRPr="008255BF" w:rsidRDefault="00DB39F9" w:rsidP="00DB39F9">
            <w:pPr>
              <w:spacing w:before="40" w:after="200" w:line="276" w:lineRule="auto"/>
              <w:jc w:val="both"/>
              <w:rPr>
                <w:rFonts w:ascii="Myriad Pro" w:eastAsia="MyriadPro-Regular" w:hAnsi="Myriad Pro" w:cs="Arial"/>
                <w:sz w:val="20"/>
              </w:rPr>
            </w:pPr>
            <w:r w:rsidRPr="00BA75B9">
              <w:rPr>
                <w:rFonts w:ascii="Myriad Pro" w:eastAsia="MyriadPro-Regular" w:hAnsi="Myriad Pro" w:cs="Arial"/>
                <w:sz w:val="20"/>
              </w:rPr>
              <w:t>Kryterium zostanie spełnione, jeżeli podczas jego oceny zostanie przyznane minimum 3 punkty.</w:t>
            </w:r>
          </w:p>
          <w:p w:rsidR="00DB39F9" w:rsidRPr="00C16BBF" w:rsidRDefault="00DB39F9" w:rsidP="00DB39F9">
            <w:pPr>
              <w:spacing w:before="40" w:after="40"/>
              <w:rPr>
                <w:rFonts w:ascii="Myriad Pro" w:hAnsi="Myriad Pro"/>
                <w:sz w:val="20"/>
              </w:rPr>
            </w:pPr>
          </w:p>
        </w:tc>
      </w:tr>
      <w:tr w:rsidR="00DB39F9" w:rsidRPr="00C16BBF" w:rsidTr="00DB39F9">
        <w:trPr>
          <w:trHeight w:val="971"/>
          <w:jc w:val="center"/>
        </w:trPr>
        <w:tc>
          <w:tcPr>
            <w:tcW w:w="535" w:type="dxa"/>
          </w:tcPr>
          <w:p w:rsidR="00DB39F9" w:rsidRPr="00D37481" w:rsidRDefault="00DB39F9" w:rsidP="001B0A9F">
            <w:pPr>
              <w:pStyle w:val="Akapitzlist"/>
              <w:numPr>
                <w:ilvl w:val="0"/>
                <w:numId w:val="361"/>
              </w:numPr>
              <w:spacing w:before="40" w:after="40"/>
              <w:ind w:left="0" w:firstLine="0"/>
              <w:contextualSpacing w:val="0"/>
            </w:pPr>
          </w:p>
        </w:tc>
        <w:tc>
          <w:tcPr>
            <w:tcW w:w="2246" w:type="dxa"/>
            <w:shd w:val="clear" w:color="auto" w:fill="auto"/>
          </w:tcPr>
          <w:p w:rsidR="00DB39F9" w:rsidRPr="00D37481" w:rsidRDefault="00DB39F9" w:rsidP="00DB39F9">
            <w:pPr>
              <w:spacing w:before="40" w:after="40"/>
              <w:rPr>
                <w:rFonts w:ascii="Myriad Pro" w:hAnsi="Myriad Pro"/>
                <w:sz w:val="20"/>
              </w:rPr>
            </w:pPr>
            <w:r w:rsidRPr="00D84963">
              <w:rPr>
                <w:rFonts w:ascii="Myriad Pro" w:hAnsi="Myriad Pro"/>
                <w:sz w:val="20"/>
              </w:rPr>
              <w:t>Doświadczenie wnioskodawcy i partnera (jeśli dotyczy)</w:t>
            </w:r>
          </w:p>
        </w:tc>
        <w:tc>
          <w:tcPr>
            <w:tcW w:w="6945" w:type="dxa"/>
            <w:shd w:val="clear" w:color="auto" w:fill="auto"/>
          </w:tcPr>
          <w:p w:rsidR="00DB39F9" w:rsidRPr="00583DBE" w:rsidRDefault="00DB39F9" w:rsidP="00DB39F9">
            <w:pPr>
              <w:autoSpaceDE w:val="0"/>
              <w:autoSpaceDN w:val="0"/>
              <w:adjustRightInd w:val="0"/>
              <w:spacing w:after="200" w:line="276" w:lineRule="auto"/>
              <w:jc w:val="both"/>
              <w:rPr>
                <w:rFonts w:ascii="Myriad Pro" w:eastAsia="MyriadPro-Regular" w:hAnsi="Myriad Pro" w:cs="Arial"/>
                <w:sz w:val="20"/>
              </w:rPr>
            </w:pPr>
            <w:r w:rsidRPr="00BA75B9">
              <w:rPr>
                <w:rFonts w:ascii="Myriad Pro" w:eastAsia="MyriadPro-Regular" w:hAnsi="Myriad Pro" w:cs="Arial"/>
                <w:sz w:val="20"/>
              </w:rPr>
              <w:t>Doświadczenie w realizacji podobnych przedsięwzięć realizowanych:</w:t>
            </w:r>
          </w:p>
          <w:p w:rsidR="00DB39F9" w:rsidRPr="00583DBE" w:rsidRDefault="00DB39F9" w:rsidP="00912095">
            <w:pPr>
              <w:numPr>
                <w:ilvl w:val="0"/>
                <w:numId w:val="42"/>
              </w:numPr>
              <w:autoSpaceDE w:val="0"/>
              <w:autoSpaceDN w:val="0"/>
              <w:adjustRightInd w:val="0"/>
              <w:spacing w:after="200" w:line="276" w:lineRule="auto"/>
              <w:ind w:left="175" w:hanging="141"/>
              <w:contextualSpacing/>
              <w:jc w:val="both"/>
              <w:rPr>
                <w:rFonts w:ascii="Myriad Pro" w:hAnsi="Myriad Pro" w:cs="Arial"/>
                <w:sz w:val="20"/>
              </w:rPr>
            </w:pPr>
            <w:r w:rsidRPr="00BA75B9">
              <w:rPr>
                <w:rFonts w:ascii="Myriad Pro" w:hAnsi="Myriad Pro" w:cs="Arial"/>
                <w:sz w:val="20"/>
              </w:rPr>
              <w:t xml:space="preserve">w obszarze wsparcia projektu: maksymalnie </w:t>
            </w:r>
            <w:r w:rsidRPr="00BA75B9">
              <w:rPr>
                <w:rFonts w:ascii="Myriad Pro" w:hAnsi="Myriad Pro" w:cs="Arial"/>
                <w:b/>
                <w:sz w:val="20"/>
              </w:rPr>
              <w:t>2 pkt</w:t>
            </w:r>
            <w:r w:rsidRPr="00BA75B9">
              <w:rPr>
                <w:rFonts w:ascii="Myriad Pro" w:hAnsi="Myriad Pro" w:cs="Arial"/>
                <w:sz w:val="20"/>
              </w:rPr>
              <w:t xml:space="preserve">; </w:t>
            </w:r>
          </w:p>
          <w:p w:rsidR="00DB39F9" w:rsidRPr="00583DBE" w:rsidRDefault="00DB39F9" w:rsidP="00912095">
            <w:pPr>
              <w:numPr>
                <w:ilvl w:val="0"/>
                <w:numId w:val="41"/>
              </w:numPr>
              <w:autoSpaceDE w:val="0"/>
              <w:autoSpaceDN w:val="0"/>
              <w:adjustRightInd w:val="0"/>
              <w:spacing w:after="200" w:line="276" w:lineRule="auto"/>
              <w:ind w:left="175" w:hanging="141"/>
              <w:jc w:val="both"/>
              <w:rPr>
                <w:rFonts w:ascii="Myriad Pro" w:eastAsia="Times New Roman" w:hAnsi="Myriad Pro" w:cs="Arial"/>
                <w:sz w:val="20"/>
                <w:lang w:eastAsia="pl-PL"/>
              </w:rPr>
            </w:pPr>
            <w:r w:rsidRPr="00BA75B9">
              <w:rPr>
                <w:rFonts w:ascii="Myriad Pro" w:eastAsia="Times New Roman" w:hAnsi="Myriad Pro" w:cs="Arial"/>
                <w:sz w:val="20"/>
                <w:lang w:eastAsia="pl-PL"/>
              </w:rPr>
              <w:t xml:space="preserve">na rzecz grupy docelowej, do której skierowany będzie projekt: </w:t>
            </w:r>
            <w:r>
              <w:rPr>
                <w:rFonts w:ascii="Myriad Pro" w:eastAsia="Times New Roman" w:hAnsi="Myriad Pro" w:cs="Arial"/>
                <w:sz w:val="20"/>
                <w:lang w:eastAsia="pl-PL"/>
              </w:rPr>
              <w:br/>
            </w:r>
            <w:r w:rsidRPr="00BA75B9">
              <w:rPr>
                <w:rFonts w:ascii="Myriad Pro" w:eastAsia="Times New Roman" w:hAnsi="Myriad Pro" w:cs="Arial"/>
                <w:sz w:val="20"/>
                <w:lang w:eastAsia="pl-PL"/>
              </w:rPr>
              <w:t xml:space="preserve">maksymalnie </w:t>
            </w:r>
            <w:r w:rsidRPr="00BA75B9">
              <w:rPr>
                <w:rFonts w:ascii="Myriad Pro" w:eastAsia="Times New Roman" w:hAnsi="Myriad Pro" w:cs="Arial"/>
                <w:b/>
                <w:sz w:val="20"/>
                <w:lang w:eastAsia="pl-PL"/>
              </w:rPr>
              <w:t>2 pkt</w:t>
            </w:r>
            <w:r w:rsidRPr="00BA75B9">
              <w:rPr>
                <w:rFonts w:ascii="Myriad Pro" w:eastAsia="Times New Roman" w:hAnsi="Myriad Pro" w:cs="Arial"/>
                <w:sz w:val="20"/>
                <w:lang w:eastAsia="pl-PL"/>
              </w:rPr>
              <w:t>;</w:t>
            </w:r>
          </w:p>
          <w:p w:rsidR="00DB39F9" w:rsidRPr="00583DBE" w:rsidRDefault="00DB39F9" w:rsidP="00912095">
            <w:pPr>
              <w:numPr>
                <w:ilvl w:val="0"/>
                <w:numId w:val="41"/>
              </w:numPr>
              <w:autoSpaceDE w:val="0"/>
              <w:autoSpaceDN w:val="0"/>
              <w:adjustRightInd w:val="0"/>
              <w:spacing w:after="240" w:line="276" w:lineRule="auto"/>
              <w:ind w:left="175" w:hanging="141"/>
              <w:contextualSpacing/>
              <w:jc w:val="both"/>
              <w:rPr>
                <w:rFonts w:ascii="Myriad Pro" w:eastAsia="Times New Roman" w:hAnsi="Myriad Pro" w:cs="Arial"/>
                <w:b/>
                <w:sz w:val="20"/>
                <w:lang w:eastAsia="pl-PL"/>
              </w:rPr>
            </w:pPr>
            <w:r w:rsidRPr="00BA75B9">
              <w:rPr>
                <w:rFonts w:ascii="Myriad Pro" w:eastAsia="Times New Roman" w:hAnsi="Myriad Pro" w:cs="Arial"/>
                <w:sz w:val="20"/>
                <w:lang w:eastAsia="pl-PL"/>
              </w:rPr>
              <w:t xml:space="preserve">na określonym terytorium, którego będzie dotyczyć realizacja projektu: maksymalnie </w:t>
            </w:r>
            <w:r w:rsidRPr="00BA75B9">
              <w:rPr>
                <w:rFonts w:ascii="Myriad Pro" w:eastAsia="Times New Roman" w:hAnsi="Myriad Pro" w:cs="Arial"/>
                <w:b/>
                <w:sz w:val="20"/>
                <w:lang w:eastAsia="pl-PL"/>
              </w:rPr>
              <w:t xml:space="preserve">1 pkt. </w:t>
            </w:r>
          </w:p>
          <w:p w:rsidR="00DB39F9" w:rsidRPr="00C16BBF" w:rsidDel="00BD7F8D" w:rsidRDefault="00DB39F9" w:rsidP="00DB39F9">
            <w:pPr>
              <w:spacing w:before="40" w:after="40"/>
              <w:rPr>
                <w:rFonts w:ascii="Myriad Pro" w:hAnsi="Myriad Pro"/>
                <w:sz w:val="20"/>
              </w:rPr>
            </w:pPr>
          </w:p>
        </w:tc>
        <w:tc>
          <w:tcPr>
            <w:tcW w:w="4449" w:type="dxa"/>
            <w:shd w:val="clear" w:color="auto" w:fill="auto"/>
          </w:tcPr>
          <w:p w:rsidR="00DB39F9" w:rsidRPr="00583DBE" w:rsidRDefault="00DB39F9" w:rsidP="00DB39F9">
            <w:pPr>
              <w:autoSpaceDE w:val="0"/>
              <w:autoSpaceDN w:val="0"/>
              <w:adjustRightInd w:val="0"/>
              <w:spacing w:after="200" w:line="276" w:lineRule="auto"/>
              <w:ind w:left="720"/>
              <w:contextualSpacing/>
              <w:jc w:val="both"/>
              <w:rPr>
                <w:rFonts w:ascii="Myriad Pro" w:eastAsia="MyriadPro-Regular" w:hAnsi="Myriad Pro" w:cs="Arial"/>
                <w:sz w:val="20"/>
              </w:rPr>
            </w:pPr>
            <w:r w:rsidRPr="00BA75B9">
              <w:rPr>
                <w:rFonts w:ascii="Myriad Pro" w:eastAsia="MyriadPro-Regular" w:hAnsi="Myriad Pro" w:cs="Arial"/>
                <w:sz w:val="20"/>
              </w:rPr>
              <w:lastRenderedPageBreak/>
              <w:t xml:space="preserve">Ocena spełniania kryterium dokonywana jest </w:t>
            </w:r>
            <w:r w:rsidRPr="00BA75B9">
              <w:rPr>
                <w:rFonts w:ascii="Myriad Pro" w:eastAsia="MyriadPro-Regular" w:hAnsi="Myriad Pro" w:cs="Arial"/>
                <w:sz w:val="20"/>
              </w:rPr>
              <w:br/>
              <w:t>w ramach skali punktowej.</w:t>
            </w:r>
          </w:p>
          <w:p w:rsidR="00DB39F9" w:rsidRPr="00583DBE" w:rsidRDefault="00DB39F9" w:rsidP="00DB39F9">
            <w:pPr>
              <w:autoSpaceDE w:val="0"/>
              <w:autoSpaceDN w:val="0"/>
              <w:adjustRightInd w:val="0"/>
              <w:spacing w:after="200" w:line="276" w:lineRule="auto"/>
              <w:ind w:left="720"/>
              <w:contextualSpacing/>
              <w:jc w:val="both"/>
              <w:rPr>
                <w:rFonts w:ascii="Myriad Pro" w:eastAsia="MyriadPro-Regular" w:hAnsi="Myriad Pro" w:cs="Arial"/>
                <w:sz w:val="20"/>
              </w:rPr>
            </w:pPr>
            <w:r w:rsidRPr="00BA75B9">
              <w:rPr>
                <w:rFonts w:ascii="Myriad Pro" w:eastAsia="MyriadPro-Regular" w:hAnsi="Myriad Pro" w:cs="Arial"/>
                <w:sz w:val="20"/>
              </w:rPr>
              <w:t>Skala punktów: 0- 5.</w:t>
            </w:r>
          </w:p>
          <w:p w:rsidR="00DB39F9" w:rsidRPr="00C16BBF" w:rsidRDefault="00DB39F9" w:rsidP="00DB39F9">
            <w:pPr>
              <w:spacing w:before="40" w:after="40"/>
              <w:rPr>
                <w:rFonts w:ascii="Myriad Pro" w:eastAsia="Calibri" w:hAnsi="Myriad Pro" w:cs="Times New Roman"/>
                <w:sz w:val="20"/>
              </w:rPr>
            </w:pPr>
            <w:r w:rsidRPr="00BA75B9">
              <w:rPr>
                <w:rFonts w:ascii="Myriad Pro" w:eastAsia="MyriadPro-Regular" w:hAnsi="Myriad Pro" w:cs="Arial"/>
                <w:sz w:val="20"/>
              </w:rPr>
              <w:t>Kryterium zostanie spełnione, jeżeli podczas jego oceny zostanie przyznane minimum 3 punkty.</w:t>
            </w:r>
          </w:p>
        </w:tc>
      </w:tr>
      <w:tr w:rsidR="00DB39F9" w:rsidRPr="00C16BBF" w:rsidTr="00DB39F9">
        <w:trPr>
          <w:trHeight w:val="971"/>
          <w:jc w:val="center"/>
        </w:trPr>
        <w:tc>
          <w:tcPr>
            <w:tcW w:w="535" w:type="dxa"/>
          </w:tcPr>
          <w:p w:rsidR="00DB39F9" w:rsidRPr="00D37481" w:rsidRDefault="00DB39F9" w:rsidP="001B0A9F">
            <w:pPr>
              <w:pStyle w:val="Akapitzlist"/>
              <w:numPr>
                <w:ilvl w:val="0"/>
                <w:numId w:val="361"/>
              </w:numPr>
              <w:spacing w:before="40" w:after="40"/>
              <w:ind w:left="0" w:firstLine="0"/>
              <w:contextualSpacing w:val="0"/>
            </w:pPr>
          </w:p>
        </w:tc>
        <w:tc>
          <w:tcPr>
            <w:tcW w:w="2246" w:type="dxa"/>
            <w:shd w:val="clear" w:color="auto" w:fill="auto"/>
          </w:tcPr>
          <w:p w:rsidR="00DB39F9" w:rsidRPr="00583DBE" w:rsidRDefault="00DB39F9" w:rsidP="00DB39F9">
            <w:pPr>
              <w:spacing w:before="40" w:after="40"/>
              <w:rPr>
                <w:rFonts w:ascii="Myriad Pro" w:hAnsi="Myriad Pro"/>
                <w:sz w:val="20"/>
              </w:rPr>
            </w:pPr>
            <w:r w:rsidRPr="00BA75B9">
              <w:rPr>
                <w:rFonts w:ascii="Myriad Pro" w:eastAsia="MyriadPro-Regular" w:hAnsi="Myriad Pro" w:cs="Arial"/>
                <w:sz w:val="20"/>
              </w:rPr>
              <w:t>Zaplecze realizacji projektu</w:t>
            </w:r>
          </w:p>
        </w:tc>
        <w:tc>
          <w:tcPr>
            <w:tcW w:w="6945" w:type="dxa"/>
            <w:shd w:val="clear" w:color="auto" w:fill="auto"/>
          </w:tcPr>
          <w:p w:rsidR="00DB39F9" w:rsidRPr="00583DBE" w:rsidRDefault="00DB39F9" w:rsidP="00DB39F9">
            <w:pPr>
              <w:autoSpaceDE w:val="0"/>
              <w:autoSpaceDN w:val="0"/>
              <w:adjustRightInd w:val="0"/>
              <w:spacing w:after="200" w:line="276" w:lineRule="auto"/>
              <w:ind w:left="720"/>
              <w:contextualSpacing/>
              <w:jc w:val="both"/>
              <w:rPr>
                <w:rFonts w:ascii="Myriad Pro" w:eastAsia="MyriadPro-Regular" w:hAnsi="Myriad Pro" w:cs="Arial"/>
                <w:b/>
                <w:sz w:val="20"/>
              </w:rPr>
            </w:pPr>
            <w:r w:rsidRPr="00BA75B9">
              <w:rPr>
                <w:rFonts w:ascii="Myriad Pro" w:eastAsia="MyriadPro-Regular" w:hAnsi="Myriad Pro" w:cs="Arial"/>
                <w:b/>
                <w:sz w:val="20"/>
              </w:rPr>
              <w:t>W przypadku samodzielnej realizacji projektu:</w:t>
            </w:r>
          </w:p>
          <w:p w:rsidR="00DB39F9" w:rsidRPr="00583DBE" w:rsidRDefault="00DB39F9" w:rsidP="00DB39F9">
            <w:pPr>
              <w:autoSpaceDE w:val="0"/>
              <w:autoSpaceDN w:val="0"/>
              <w:adjustRightInd w:val="0"/>
              <w:spacing w:after="200" w:line="276" w:lineRule="auto"/>
              <w:jc w:val="both"/>
              <w:rPr>
                <w:rFonts w:ascii="Myriad Pro" w:eastAsia="MyriadPro-Regular" w:hAnsi="Myriad Pro" w:cs="Arial"/>
                <w:b/>
                <w:sz w:val="20"/>
              </w:rPr>
            </w:pPr>
          </w:p>
          <w:p w:rsidR="00DB39F9" w:rsidRPr="00583DBE" w:rsidRDefault="00DB39F9" w:rsidP="00DB39F9">
            <w:pPr>
              <w:autoSpaceDE w:val="0"/>
              <w:autoSpaceDN w:val="0"/>
              <w:adjustRightInd w:val="0"/>
              <w:spacing w:after="200" w:line="276" w:lineRule="auto"/>
              <w:jc w:val="both"/>
              <w:rPr>
                <w:rFonts w:ascii="Myriad Pro" w:eastAsia="MyriadPro-Regular" w:hAnsi="Myriad Pro" w:cs="Arial"/>
                <w:sz w:val="20"/>
              </w:rPr>
            </w:pPr>
            <w:r w:rsidRPr="00BA75B9">
              <w:rPr>
                <w:rFonts w:ascii="Myriad Pro" w:eastAsia="MyriadPro-Regular" w:hAnsi="Myriad Pro" w:cs="Arial"/>
                <w:sz w:val="20"/>
              </w:rPr>
              <w:t xml:space="preserve">Ocena potencjału organizacyjnego wnioskodawcy: </w:t>
            </w:r>
          </w:p>
          <w:p w:rsidR="00DB39F9" w:rsidRPr="00583DBE" w:rsidRDefault="00DB39F9" w:rsidP="00DB39F9">
            <w:pPr>
              <w:autoSpaceDE w:val="0"/>
              <w:autoSpaceDN w:val="0"/>
              <w:adjustRightInd w:val="0"/>
              <w:spacing w:after="200" w:line="276" w:lineRule="auto"/>
              <w:jc w:val="both"/>
              <w:rPr>
                <w:rFonts w:ascii="Myriad Pro" w:eastAsia="MyriadPro-Regular" w:hAnsi="Myriad Pro" w:cs="Arial"/>
                <w:sz w:val="20"/>
              </w:rPr>
            </w:pPr>
            <w:r w:rsidRPr="00BA75B9">
              <w:rPr>
                <w:rFonts w:ascii="Myriad Pro" w:eastAsia="MyriadPro-Regular" w:hAnsi="Myriad Pro" w:cs="Arial"/>
                <w:sz w:val="20"/>
              </w:rPr>
              <w:t xml:space="preserve">maksymalnie </w:t>
            </w:r>
            <w:r w:rsidRPr="00BA75B9">
              <w:rPr>
                <w:rFonts w:ascii="Myriad Pro" w:eastAsia="MyriadPro-Regular" w:hAnsi="Myriad Pro" w:cs="Arial"/>
                <w:b/>
                <w:sz w:val="20"/>
              </w:rPr>
              <w:t>10 pkt</w:t>
            </w:r>
            <w:r w:rsidRPr="00BA75B9">
              <w:rPr>
                <w:rFonts w:ascii="Myriad Pro" w:eastAsia="MyriadPro-Regular" w:hAnsi="Myriad Pro" w:cs="Arial"/>
                <w:sz w:val="20"/>
              </w:rPr>
              <w:t>, w tym:</w:t>
            </w:r>
          </w:p>
          <w:p w:rsidR="00DB39F9" w:rsidRPr="00583DBE" w:rsidRDefault="00DB39F9"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BA75B9">
              <w:rPr>
                <w:rFonts w:eastAsia="MyriadPro-Regular" w:cs="Arial"/>
              </w:rPr>
              <w:t xml:space="preserve">opis sposobu zarządzania projektem oraz realizacja wsparcia w oparciu o własne zasoby: maksymalnie </w:t>
            </w:r>
            <w:r w:rsidRPr="00BA75B9">
              <w:rPr>
                <w:rFonts w:eastAsia="MyriadPro-Regular" w:cs="Arial"/>
                <w:b/>
              </w:rPr>
              <w:t>4 pkt</w:t>
            </w:r>
          </w:p>
          <w:p w:rsidR="00DB39F9" w:rsidRPr="00583DBE" w:rsidRDefault="00DB39F9"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BA75B9">
              <w:rPr>
                <w:rFonts w:eastAsia="MyriadPro-Regular" w:cs="Arial"/>
              </w:rPr>
              <w:t xml:space="preserve">potencjał kadrowy zaangażowany do obsługi projektu jak </w:t>
            </w:r>
            <w:r w:rsidRPr="00BA75B9">
              <w:rPr>
                <w:rFonts w:eastAsia="MyriadPro-Regular" w:cs="Arial"/>
              </w:rPr>
              <w:br/>
              <w:t xml:space="preserve">i realizacji przedsięwzięć merytorycznych: maksymalnie </w:t>
            </w:r>
            <w:r w:rsidRPr="00BA75B9">
              <w:rPr>
                <w:rFonts w:eastAsia="MyriadPro-Regular" w:cs="Arial"/>
                <w:b/>
              </w:rPr>
              <w:t>4 pkt;</w:t>
            </w:r>
          </w:p>
          <w:p w:rsidR="00DB39F9" w:rsidRPr="00583DBE" w:rsidRDefault="00DB39F9"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BA75B9">
              <w:rPr>
                <w:rFonts w:eastAsia="MyriadPro-Regular" w:cs="Arial"/>
              </w:rPr>
              <w:t xml:space="preserve">potencjał techniczny zaangażowany w realizację projektu: </w:t>
            </w:r>
            <w:r>
              <w:rPr>
                <w:rFonts w:eastAsia="MyriadPro-Regular" w:cs="Arial"/>
              </w:rPr>
              <w:br/>
            </w:r>
            <w:r w:rsidRPr="00BA75B9">
              <w:rPr>
                <w:rFonts w:eastAsia="MyriadPro-Regular" w:cs="Arial"/>
              </w:rPr>
              <w:t xml:space="preserve">maksymalnie </w:t>
            </w:r>
            <w:r w:rsidRPr="00BA75B9">
              <w:rPr>
                <w:rFonts w:eastAsia="MyriadPro-Regular" w:cs="Arial"/>
                <w:b/>
              </w:rPr>
              <w:t>2 pkt.</w:t>
            </w:r>
          </w:p>
          <w:p w:rsidR="00DB39F9" w:rsidRDefault="00DB39F9" w:rsidP="00FF23DA">
            <w:pPr>
              <w:pStyle w:val="Akapitzlist"/>
              <w:numPr>
                <w:ilvl w:val="0"/>
                <w:numId w:val="0"/>
              </w:numPr>
              <w:autoSpaceDE w:val="0"/>
              <w:autoSpaceDN w:val="0"/>
              <w:adjustRightInd w:val="0"/>
              <w:ind w:left="317"/>
              <w:jc w:val="both"/>
              <w:rPr>
                <w:rFonts w:eastAsia="MyriadPro-Regular" w:cs="Arial"/>
                <w:b/>
              </w:rPr>
            </w:pPr>
          </w:p>
          <w:p w:rsidR="00DB39F9" w:rsidRPr="00583DBE" w:rsidRDefault="00DB39F9" w:rsidP="00DB39F9">
            <w:pPr>
              <w:autoSpaceDE w:val="0"/>
              <w:autoSpaceDN w:val="0"/>
              <w:adjustRightInd w:val="0"/>
              <w:spacing w:after="200" w:line="276" w:lineRule="auto"/>
              <w:jc w:val="both"/>
              <w:rPr>
                <w:rFonts w:ascii="Myriad Pro" w:eastAsia="MyriadPro-Regular" w:hAnsi="Myriad Pro" w:cs="Arial"/>
                <w:b/>
                <w:sz w:val="20"/>
              </w:rPr>
            </w:pPr>
            <w:r w:rsidRPr="00BA75B9">
              <w:rPr>
                <w:rFonts w:ascii="Myriad Pro" w:eastAsia="MyriadPro-Regular" w:hAnsi="Myriad Pro" w:cs="Arial"/>
                <w:b/>
                <w:sz w:val="20"/>
              </w:rPr>
              <w:t>W przypadku realizacji projektu w partnerstwie:</w:t>
            </w:r>
          </w:p>
          <w:p w:rsidR="00DB39F9" w:rsidRDefault="00DB39F9" w:rsidP="00DB39F9">
            <w:pPr>
              <w:pStyle w:val="Default"/>
              <w:spacing w:after="240"/>
              <w:jc w:val="both"/>
              <w:rPr>
                <w:rFonts w:ascii="Myriad Pro" w:eastAsia="MyriadPro-Regular" w:hAnsi="Myriad Pro"/>
                <w:sz w:val="20"/>
                <w:szCs w:val="20"/>
              </w:rPr>
            </w:pPr>
            <w:r w:rsidRPr="00BA75B9">
              <w:rPr>
                <w:rFonts w:ascii="Myriad Pro" w:eastAsia="MyriadPro-Regular" w:hAnsi="Myriad Pro"/>
                <w:sz w:val="20"/>
                <w:szCs w:val="20"/>
              </w:rPr>
              <w:t>Ocena potencjału organizacyjnego wnioskodawcy i partnera/ów:</w:t>
            </w:r>
          </w:p>
          <w:p w:rsidR="00DB39F9" w:rsidRPr="00583DBE" w:rsidRDefault="00DB39F9" w:rsidP="00DB39F9">
            <w:pPr>
              <w:autoSpaceDE w:val="0"/>
              <w:autoSpaceDN w:val="0"/>
              <w:adjustRightInd w:val="0"/>
              <w:spacing w:after="200" w:line="276" w:lineRule="auto"/>
              <w:jc w:val="both"/>
              <w:rPr>
                <w:rFonts w:ascii="Myriad Pro" w:eastAsia="MyriadPro-Regular" w:hAnsi="Myriad Pro" w:cs="Arial"/>
                <w:sz w:val="20"/>
              </w:rPr>
            </w:pPr>
            <w:r w:rsidRPr="00BA75B9">
              <w:rPr>
                <w:rFonts w:ascii="Myriad Pro" w:eastAsia="MyriadPro-Regular" w:hAnsi="Myriad Pro" w:cs="Arial"/>
                <w:sz w:val="20"/>
              </w:rPr>
              <w:t xml:space="preserve">maksymalnie </w:t>
            </w:r>
            <w:r w:rsidRPr="00BA75B9">
              <w:rPr>
                <w:rFonts w:ascii="Myriad Pro" w:eastAsia="MyriadPro-Regular" w:hAnsi="Myriad Pro" w:cs="Arial"/>
                <w:b/>
                <w:sz w:val="20"/>
              </w:rPr>
              <w:t>5 pkt</w:t>
            </w:r>
            <w:r w:rsidRPr="00BA75B9">
              <w:rPr>
                <w:rFonts w:ascii="Myriad Pro" w:eastAsia="MyriadPro-Regular" w:hAnsi="Myriad Pro" w:cs="Arial"/>
                <w:sz w:val="20"/>
              </w:rPr>
              <w:t>, w tym:</w:t>
            </w:r>
          </w:p>
          <w:p w:rsidR="00DB39F9" w:rsidRPr="00583DBE" w:rsidRDefault="00DB39F9"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BA75B9">
              <w:rPr>
                <w:rFonts w:eastAsia="MyriadPro-Regular" w:cs="Arial"/>
              </w:rPr>
              <w:t xml:space="preserve">opis sposobu zarządzania projektem oraz realizacja wsparcia w oparciu o własne zasoby: maksymalnie </w:t>
            </w:r>
            <w:r w:rsidRPr="00BA75B9">
              <w:rPr>
                <w:rFonts w:eastAsia="MyriadPro-Regular" w:cs="Arial"/>
                <w:b/>
              </w:rPr>
              <w:t>2 pkt;</w:t>
            </w:r>
          </w:p>
          <w:p w:rsidR="00DB39F9" w:rsidRPr="00583DBE" w:rsidRDefault="00DB39F9"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BA75B9">
              <w:rPr>
                <w:rFonts w:eastAsia="MyriadPro-Regular" w:cs="Arial"/>
              </w:rPr>
              <w:t xml:space="preserve">potencjał kadrowy zaangażowany do obsługi projektu jak </w:t>
            </w:r>
            <w:r w:rsidRPr="00BA75B9">
              <w:rPr>
                <w:rFonts w:eastAsia="MyriadPro-Regular" w:cs="Arial"/>
              </w:rPr>
              <w:br/>
              <w:t xml:space="preserve">i realizacji przedsięwzięć merytorycznych: maksymalnie </w:t>
            </w:r>
            <w:r w:rsidRPr="00BA75B9">
              <w:rPr>
                <w:rFonts w:eastAsia="MyriadPro-Regular" w:cs="Arial"/>
                <w:b/>
              </w:rPr>
              <w:t>2 pkt;</w:t>
            </w:r>
          </w:p>
          <w:p w:rsidR="00DB39F9" w:rsidRPr="00583DBE" w:rsidRDefault="00DB39F9"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BA75B9">
              <w:rPr>
                <w:rFonts w:eastAsia="MyriadPro-Regular" w:cs="Arial"/>
              </w:rPr>
              <w:t xml:space="preserve">potencjał techniczny zaangażowany w realizację projektu: </w:t>
            </w:r>
            <w:r>
              <w:rPr>
                <w:rFonts w:eastAsia="MyriadPro-Regular" w:cs="Arial"/>
              </w:rPr>
              <w:br/>
            </w:r>
            <w:r w:rsidRPr="00BA75B9">
              <w:rPr>
                <w:rFonts w:eastAsia="MyriadPro-Regular" w:cs="Arial"/>
              </w:rPr>
              <w:t xml:space="preserve">maksymalnie </w:t>
            </w:r>
            <w:r w:rsidRPr="00BA75B9">
              <w:rPr>
                <w:rFonts w:eastAsia="MyriadPro-Regular" w:cs="Arial"/>
                <w:b/>
              </w:rPr>
              <w:t>1 pkt.</w:t>
            </w:r>
          </w:p>
          <w:p w:rsidR="00DB39F9" w:rsidRPr="00583DBE" w:rsidDel="00BD7F8D" w:rsidRDefault="00DB39F9" w:rsidP="00DB39F9">
            <w:pPr>
              <w:spacing w:before="40" w:after="40"/>
              <w:rPr>
                <w:rFonts w:ascii="Myriad Pro" w:hAnsi="Myriad Pro"/>
                <w:sz w:val="20"/>
              </w:rPr>
            </w:pPr>
            <w:r w:rsidRPr="00BA75B9">
              <w:rPr>
                <w:rFonts w:ascii="Myriad Pro" w:eastAsia="MyriadPro-Regular" w:hAnsi="Myriad Pro" w:cs="Arial"/>
                <w:sz w:val="20"/>
              </w:rPr>
              <w:t xml:space="preserve">Ocena zasadności partnerstwa zawiązanego w celu wspólnej realizacji projektu, w tym sposób podziału realizacji zadań: maksymalnie </w:t>
            </w:r>
            <w:r w:rsidRPr="00BA75B9">
              <w:rPr>
                <w:rFonts w:ascii="Myriad Pro" w:eastAsia="MyriadPro-Regular" w:hAnsi="Myriad Pro" w:cs="Arial"/>
                <w:b/>
                <w:sz w:val="20"/>
              </w:rPr>
              <w:t>5  pkt.</w:t>
            </w:r>
          </w:p>
        </w:tc>
        <w:tc>
          <w:tcPr>
            <w:tcW w:w="4449" w:type="dxa"/>
            <w:shd w:val="clear" w:color="auto" w:fill="auto"/>
          </w:tcPr>
          <w:p w:rsidR="00DB39F9" w:rsidRPr="00583DBE" w:rsidRDefault="00DB39F9" w:rsidP="00DB39F9">
            <w:pPr>
              <w:autoSpaceDE w:val="0"/>
              <w:autoSpaceDN w:val="0"/>
              <w:adjustRightInd w:val="0"/>
              <w:spacing w:after="200" w:line="276" w:lineRule="auto"/>
              <w:jc w:val="both"/>
              <w:rPr>
                <w:rFonts w:ascii="Myriad Pro" w:eastAsia="MyriadPro-Regular" w:hAnsi="Myriad Pro" w:cs="Arial"/>
                <w:sz w:val="20"/>
              </w:rPr>
            </w:pPr>
            <w:r w:rsidRPr="00BA75B9">
              <w:rPr>
                <w:rFonts w:ascii="Myriad Pro" w:eastAsia="MyriadPro-Regular" w:hAnsi="Myriad Pro" w:cs="Arial"/>
                <w:sz w:val="20"/>
              </w:rPr>
              <w:t xml:space="preserve">Ocena spełniania kryterium dokonywana jest </w:t>
            </w:r>
            <w:r w:rsidRPr="00BA75B9">
              <w:rPr>
                <w:rFonts w:ascii="Myriad Pro" w:eastAsia="MyriadPro-Regular" w:hAnsi="Myriad Pro" w:cs="Arial"/>
                <w:sz w:val="20"/>
              </w:rPr>
              <w:br/>
              <w:t>w ramach skali punktowej.</w:t>
            </w:r>
          </w:p>
          <w:p w:rsidR="00DB39F9" w:rsidRPr="00583DBE" w:rsidRDefault="00DB39F9" w:rsidP="00DB39F9">
            <w:pPr>
              <w:autoSpaceDE w:val="0"/>
              <w:autoSpaceDN w:val="0"/>
              <w:adjustRightInd w:val="0"/>
              <w:spacing w:after="200" w:line="276" w:lineRule="auto"/>
              <w:jc w:val="both"/>
              <w:rPr>
                <w:rFonts w:ascii="Myriad Pro" w:eastAsia="MyriadPro-Regular" w:hAnsi="Myriad Pro" w:cs="Arial"/>
                <w:sz w:val="20"/>
              </w:rPr>
            </w:pPr>
            <w:r w:rsidRPr="00BA75B9">
              <w:rPr>
                <w:rFonts w:ascii="Myriad Pro" w:eastAsia="MyriadPro-Regular" w:hAnsi="Myriad Pro" w:cs="Arial"/>
                <w:sz w:val="20"/>
              </w:rPr>
              <w:t>Skala punktów: 0- 10</w:t>
            </w:r>
          </w:p>
          <w:p w:rsidR="00DB39F9" w:rsidRPr="00583DBE" w:rsidRDefault="00DB39F9" w:rsidP="00DB39F9">
            <w:pPr>
              <w:spacing w:before="40" w:after="40"/>
              <w:rPr>
                <w:rFonts w:ascii="Myriad Pro" w:eastAsia="Calibri" w:hAnsi="Myriad Pro" w:cs="Times New Roman"/>
                <w:sz w:val="20"/>
              </w:rPr>
            </w:pPr>
            <w:r w:rsidRPr="00BA75B9">
              <w:rPr>
                <w:rFonts w:ascii="Myriad Pro" w:eastAsia="MyriadPro-Regular" w:hAnsi="Myriad Pro" w:cs="Arial"/>
                <w:sz w:val="20"/>
              </w:rPr>
              <w:t>Kryterium zostanie spełnione, jeżeli podczas jego oceny zostanie przyznane minimum 6 punkty.</w:t>
            </w:r>
          </w:p>
        </w:tc>
      </w:tr>
      <w:tr w:rsidR="00DB39F9" w:rsidRPr="00C16BBF" w:rsidTr="00DB39F9">
        <w:trPr>
          <w:trHeight w:val="297"/>
          <w:jc w:val="center"/>
        </w:trPr>
        <w:tc>
          <w:tcPr>
            <w:tcW w:w="14175" w:type="dxa"/>
            <w:gridSpan w:val="4"/>
          </w:tcPr>
          <w:p w:rsidR="00DB39F9" w:rsidRPr="00DB6673" w:rsidRDefault="00DB39F9" w:rsidP="00DB39F9">
            <w:pPr>
              <w:spacing w:before="40" w:after="40"/>
              <w:jc w:val="center"/>
              <w:rPr>
                <w:rFonts w:ascii="Myriad Pro" w:eastAsia="Calibri" w:hAnsi="Myriad Pro" w:cs="Times New Roman"/>
                <w:b/>
                <w:sz w:val="20"/>
              </w:rPr>
            </w:pPr>
            <w:r w:rsidRPr="00DB6673">
              <w:rPr>
                <w:rFonts w:ascii="Myriad Pro" w:eastAsia="Calibri" w:hAnsi="Myriad Pro" w:cs="Times New Roman"/>
                <w:b/>
                <w:sz w:val="20"/>
              </w:rPr>
              <w:t>Kryteria jakości oceniane przez IP ZIT RPO WZ</w:t>
            </w:r>
          </w:p>
        </w:tc>
      </w:tr>
      <w:tr w:rsidR="00DB39F9" w:rsidRPr="00C16BBF" w:rsidTr="00DB39F9">
        <w:trPr>
          <w:trHeight w:val="105"/>
          <w:jc w:val="center"/>
        </w:trPr>
        <w:tc>
          <w:tcPr>
            <w:tcW w:w="535" w:type="dxa"/>
            <w:vMerge w:val="restart"/>
            <w:shd w:val="clear" w:color="auto" w:fill="auto"/>
          </w:tcPr>
          <w:p w:rsidR="00DB39F9" w:rsidRPr="00775AE9" w:rsidRDefault="00DB39F9" w:rsidP="001B0A9F">
            <w:pPr>
              <w:pStyle w:val="Akapitzlist"/>
              <w:numPr>
                <w:ilvl w:val="0"/>
                <w:numId w:val="361"/>
              </w:numPr>
              <w:spacing w:before="40" w:after="40"/>
              <w:ind w:left="0" w:firstLine="0"/>
              <w:contextualSpacing w:val="0"/>
            </w:pPr>
          </w:p>
        </w:tc>
        <w:tc>
          <w:tcPr>
            <w:tcW w:w="2246" w:type="dxa"/>
            <w:shd w:val="clear" w:color="auto" w:fill="auto"/>
          </w:tcPr>
          <w:p w:rsidR="00DB39F9" w:rsidRPr="00775AE9" w:rsidRDefault="00DB39F9" w:rsidP="00DB39F9">
            <w:pPr>
              <w:spacing w:before="40" w:after="40"/>
              <w:rPr>
                <w:rFonts w:ascii="Myriad Pro" w:hAnsi="Myriad Pro"/>
                <w:sz w:val="20"/>
              </w:rPr>
            </w:pPr>
            <w:r w:rsidRPr="00775AE9">
              <w:rPr>
                <w:rFonts w:ascii="Myriad Pro" w:hAnsi="Myriad Pro"/>
                <w:sz w:val="20"/>
              </w:rPr>
              <w:t>Odpowiedniość/</w:t>
            </w:r>
            <w:r w:rsidRPr="00775AE9">
              <w:rPr>
                <w:rFonts w:ascii="Myriad Pro" w:hAnsi="Myriad Pro"/>
                <w:sz w:val="20"/>
              </w:rPr>
              <w:br/>
            </w:r>
            <w:r w:rsidRPr="00775AE9">
              <w:rPr>
                <w:rFonts w:ascii="Myriad Pro" w:hAnsi="Myriad Pro"/>
                <w:sz w:val="20"/>
              </w:rPr>
              <w:lastRenderedPageBreak/>
              <w:t xml:space="preserve">Adekwatność /Trafność </w:t>
            </w:r>
          </w:p>
        </w:tc>
        <w:tc>
          <w:tcPr>
            <w:tcW w:w="6945" w:type="dxa"/>
            <w:shd w:val="clear" w:color="auto" w:fill="auto"/>
          </w:tcPr>
          <w:p w:rsidR="00DB39F9" w:rsidRPr="00775AE9" w:rsidRDefault="00DB39F9" w:rsidP="00DB39F9">
            <w:pPr>
              <w:spacing w:before="40" w:after="40"/>
              <w:rPr>
                <w:rFonts w:ascii="Myriad Pro" w:hAnsi="Myriad Pro"/>
                <w:sz w:val="20"/>
              </w:rPr>
            </w:pPr>
            <w:r w:rsidRPr="00775AE9">
              <w:rPr>
                <w:rFonts w:ascii="Myriad Pro" w:hAnsi="Myriad Pro"/>
                <w:sz w:val="20"/>
              </w:rPr>
              <w:lastRenderedPageBreak/>
              <w:t xml:space="preserve">Kategoria kryterium mająca na celu zapewnienie, aby wybrane do </w:t>
            </w:r>
            <w:r w:rsidRPr="00775AE9">
              <w:rPr>
                <w:rFonts w:ascii="Myriad Pro" w:hAnsi="Myriad Pro"/>
                <w:sz w:val="20"/>
              </w:rPr>
              <w:lastRenderedPageBreak/>
              <w:t xml:space="preserve">dofinansowania projekty </w:t>
            </w:r>
            <w:r w:rsidRPr="00775AE9">
              <w:rPr>
                <w:rFonts w:ascii="Myriad Pro" w:hAnsi="Myriad Pro"/>
                <w:sz w:val="20"/>
                <w:u w:val="single"/>
              </w:rPr>
              <w:t>w jak największym stopniu</w:t>
            </w:r>
            <w:r w:rsidRPr="00775AE9">
              <w:rPr>
                <w:rFonts w:ascii="Myriad Pro" w:hAnsi="Myriad Pro"/>
                <w:sz w:val="20"/>
              </w:rPr>
              <w:t xml:space="preserve"> przyczyniały się do realizacji Strategii ZIT Szczecińskiego Obszaru Metropolitalnego, została uszeregowana w następujący sposób:</w:t>
            </w:r>
          </w:p>
        </w:tc>
        <w:tc>
          <w:tcPr>
            <w:tcW w:w="4449" w:type="dxa"/>
            <w:shd w:val="clear" w:color="auto" w:fill="auto"/>
          </w:tcPr>
          <w:p w:rsidR="00DB39F9" w:rsidRPr="006E5E89" w:rsidRDefault="00DB39F9" w:rsidP="00DB39F9">
            <w:pPr>
              <w:spacing w:before="40" w:after="40"/>
              <w:rPr>
                <w:rFonts w:ascii="Myriad Pro" w:eastAsia="Calibri" w:hAnsi="Myriad Pro" w:cs="Times New Roman"/>
                <w:sz w:val="20"/>
              </w:rPr>
            </w:pPr>
          </w:p>
        </w:tc>
      </w:tr>
      <w:tr w:rsidR="00DB39F9" w:rsidRPr="00C16BBF" w:rsidTr="00DB39F9">
        <w:trPr>
          <w:trHeight w:val="105"/>
          <w:jc w:val="center"/>
        </w:trPr>
        <w:tc>
          <w:tcPr>
            <w:tcW w:w="535" w:type="dxa"/>
            <w:vMerge/>
            <w:shd w:val="clear" w:color="auto" w:fill="auto"/>
          </w:tcPr>
          <w:p w:rsidR="00DB39F9" w:rsidRPr="006E5E89" w:rsidRDefault="00DB39F9" w:rsidP="001B0A9F">
            <w:pPr>
              <w:pStyle w:val="Akapitzlist"/>
              <w:numPr>
                <w:ilvl w:val="0"/>
                <w:numId w:val="361"/>
              </w:numPr>
              <w:spacing w:before="40" w:after="40"/>
              <w:ind w:left="0" w:firstLine="0"/>
              <w:contextualSpacing w:val="0"/>
            </w:pPr>
          </w:p>
        </w:tc>
        <w:tc>
          <w:tcPr>
            <w:tcW w:w="2246" w:type="dxa"/>
            <w:vMerge w:val="restart"/>
            <w:shd w:val="clear" w:color="auto" w:fill="auto"/>
          </w:tcPr>
          <w:p w:rsidR="00DB39F9" w:rsidRPr="006E5E89" w:rsidRDefault="00DB39F9" w:rsidP="00DB39F9">
            <w:pPr>
              <w:spacing w:before="40" w:after="40"/>
              <w:rPr>
                <w:rFonts w:ascii="Myriad Pro" w:hAnsi="Myriad Pro"/>
                <w:sz w:val="20"/>
              </w:rPr>
            </w:pPr>
          </w:p>
        </w:tc>
        <w:tc>
          <w:tcPr>
            <w:tcW w:w="6945" w:type="dxa"/>
            <w:shd w:val="clear" w:color="auto" w:fill="auto"/>
          </w:tcPr>
          <w:p w:rsidR="00DB39F9" w:rsidRDefault="00DB39F9" w:rsidP="001B0A9F">
            <w:pPr>
              <w:pStyle w:val="Akapitzlist"/>
              <w:numPr>
                <w:ilvl w:val="0"/>
                <w:numId w:val="356"/>
              </w:numPr>
              <w:spacing w:before="40" w:after="40"/>
              <w:ind w:left="357" w:hanging="357"/>
              <w:contextualSpacing w:val="0"/>
            </w:pPr>
            <w:r w:rsidRPr="006E5E89">
              <w:t>Stopień realizacji wskaźników Strategii ZIT Szczecińskiego Obszaru Metropolitalnego – ocenie podlegać będzie stopień w jakim projekt realizuje założone w Strategii wskaźniki</w:t>
            </w:r>
            <w:r>
              <w:t xml:space="preserve"> produktu..</w:t>
            </w:r>
          </w:p>
          <w:p w:rsidR="00DB39F9" w:rsidRDefault="00DB39F9" w:rsidP="00A33B36">
            <w:pPr>
              <w:pStyle w:val="Akapitzlist"/>
              <w:numPr>
                <w:ilvl w:val="0"/>
                <w:numId w:val="0"/>
              </w:numPr>
              <w:spacing w:before="40" w:after="40"/>
              <w:ind w:left="357"/>
              <w:contextualSpacing w:val="0"/>
            </w:pPr>
            <w:r>
              <w:t>Wskaźniki produktu określone w Strategii ZIT:</w:t>
            </w:r>
          </w:p>
          <w:p w:rsidR="00DB39F9" w:rsidRDefault="00DB39F9" w:rsidP="001B0A9F">
            <w:pPr>
              <w:pStyle w:val="Akapitzlist"/>
              <w:numPr>
                <w:ilvl w:val="0"/>
                <w:numId w:val="357"/>
              </w:numPr>
              <w:spacing w:before="40" w:after="40"/>
              <w:contextualSpacing w:val="0"/>
              <w:rPr>
                <w:rFonts w:eastAsiaTheme="majorEastAsia" w:cstheme="majorBidi"/>
                <w:b/>
                <w:bCs/>
                <w:color w:val="4F81BD" w:themeColor="accent1"/>
              </w:rPr>
            </w:pPr>
            <w:r w:rsidRPr="00955CDC">
              <w:t>Liczba osób uczestniczących w pozaszkolnych formach kształcenia w programie</w:t>
            </w:r>
            <w:r>
              <w:t>,</w:t>
            </w:r>
          </w:p>
          <w:p w:rsidR="00DB39F9" w:rsidRDefault="00DB39F9" w:rsidP="001B0A9F">
            <w:pPr>
              <w:pStyle w:val="Akapitzlist"/>
              <w:numPr>
                <w:ilvl w:val="0"/>
                <w:numId w:val="357"/>
              </w:numPr>
              <w:spacing w:before="40" w:after="40"/>
              <w:contextualSpacing w:val="0"/>
              <w:rPr>
                <w:rFonts w:eastAsiaTheme="majorEastAsia" w:cstheme="majorBidi"/>
                <w:b/>
                <w:bCs/>
                <w:color w:val="4F81BD" w:themeColor="accent1"/>
              </w:rPr>
            </w:pPr>
            <w:r w:rsidRPr="00955CDC">
              <w:t>Liczba nauczycieli kształcenia zawodowego oraz instruktorów praktycznej nauki zawodu objętych wsparciem w programie</w:t>
            </w:r>
            <w:r>
              <w:t>,</w:t>
            </w:r>
          </w:p>
          <w:p w:rsidR="00DB39F9" w:rsidRDefault="00DB39F9" w:rsidP="001B0A9F">
            <w:pPr>
              <w:pStyle w:val="Akapitzlist"/>
              <w:numPr>
                <w:ilvl w:val="0"/>
                <w:numId w:val="357"/>
              </w:numPr>
              <w:spacing w:before="40" w:after="40"/>
              <w:contextualSpacing w:val="0"/>
              <w:rPr>
                <w:rFonts w:eastAsiaTheme="majorEastAsia" w:cstheme="majorBidi"/>
                <w:b/>
                <w:bCs/>
                <w:color w:val="4F81BD" w:themeColor="accent1"/>
              </w:rPr>
            </w:pPr>
            <w:r w:rsidRPr="00955CDC">
              <w:t>Liczba uczniów szkół i placówek kształcenia zawodowego uczestniczących w stażach i praktykach u pracodawcy</w:t>
            </w:r>
            <w:r>
              <w:t>,</w:t>
            </w:r>
          </w:p>
          <w:p w:rsidR="00DB39F9" w:rsidRDefault="00DB39F9" w:rsidP="001B0A9F">
            <w:pPr>
              <w:pStyle w:val="Akapitzlist"/>
              <w:numPr>
                <w:ilvl w:val="0"/>
                <w:numId w:val="357"/>
              </w:numPr>
              <w:spacing w:before="40" w:after="40"/>
              <w:contextualSpacing w:val="0"/>
            </w:pPr>
            <w:r w:rsidRPr="00955CDC">
              <w:t>Liczba szkół i placówek kształcenia zawodowego doposażonych w programie w sprzęt i materiały dydaktyczne niezbędne do realizacji kształcenia zawodowego</w:t>
            </w:r>
            <w:r>
              <w:t>.</w:t>
            </w:r>
          </w:p>
          <w:p w:rsidR="00DB39F9" w:rsidRDefault="00DB39F9" w:rsidP="00DB39F9">
            <w:pPr>
              <w:spacing w:before="40" w:after="40"/>
              <w:rPr>
                <w:rFonts w:ascii="Myriad Pro" w:hAnsi="Myriad Pro"/>
                <w:sz w:val="20"/>
              </w:rPr>
            </w:pPr>
          </w:p>
          <w:p w:rsidR="00DB39F9" w:rsidRPr="006E5E89" w:rsidRDefault="00DB39F9" w:rsidP="00A33B36">
            <w:pPr>
              <w:pStyle w:val="Akapitzlist"/>
              <w:numPr>
                <w:ilvl w:val="0"/>
                <w:numId w:val="0"/>
              </w:numPr>
              <w:spacing w:before="40" w:after="40"/>
              <w:ind w:left="357"/>
              <w:contextualSpacing w:val="0"/>
            </w:pPr>
            <w:r w:rsidRPr="00955CDC">
              <w:t>0 punktów nie dyskwalifikuje projektu.</w:t>
            </w:r>
          </w:p>
        </w:tc>
        <w:tc>
          <w:tcPr>
            <w:tcW w:w="4449" w:type="dxa"/>
            <w:shd w:val="clear" w:color="auto" w:fill="auto"/>
          </w:tcPr>
          <w:p w:rsidR="00DB39F9" w:rsidRPr="006E5E89" w:rsidRDefault="00DB39F9" w:rsidP="00DB39F9">
            <w:pPr>
              <w:spacing w:before="40" w:after="40"/>
              <w:rPr>
                <w:rFonts w:ascii="Myriad Pro" w:eastAsia="Calibri" w:hAnsi="Myriad Pro" w:cs="Times New Roman"/>
                <w:sz w:val="20"/>
              </w:rPr>
            </w:pPr>
            <w:r w:rsidRPr="006E5E89">
              <w:rPr>
                <w:rFonts w:ascii="Myriad Pro" w:eastAsia="Calibri" w:hAnsi="Myriad Pro" w:cs="Times New Roman"/>
                <w:sz w:val="20"/>
              </w:rPr>
              <w:t>Ocena spełniania kryterium dokonywana jest w ramach skali punktowej.</w:t>
            </w:r>
          </w:p>
          <w:p w:rsidR="00DB39F9" w:rsidRDefault="00DB39F9" w:rsidP="00DB39F9">
            <w:pPr>
              <w:spacing w:before="40" w:after="40"/>
              <w:rPr>
                <w:rFonts w:ascii="Myriad Pro" w:eastAsia="Calibri" w:hAnsi="Myriad Pro" w:cs="Times New Roman"/>
                <w:sz w:val="20"/>
              </w:rPr>
            </w:pPr>
            <w:r w:rsidRPr="006E5E89">
              <w:rPr>
                <w:rFonts w:ascii="Myriad Pro" w:eastAsia="Calibri" w:hAnsi="Myriad Pro" w:cs="Times New Roman"/>
                <w:sz w:val="20"/>
              </w:rPr>
              <w:t xml:space="preserve">Skala punktów </w:t>
            </w:r>
            <w:r>
              <w:rPr>
                <w:rFonts w:ascii="Myriad Pro" w:eastAsia="Calibri" w:hAnsi="Myriad Pro" w:cs="Times New Roman"/>
                <w:sz w:val="20"/>
              </w:rPr>
              <w:t>0-24</w:t>
            </w:r>
          </w:p>
          <w:p w:rsidR="00DB39F9" w:rsidRPr="006E5E89" w:rsidRDefault="00DB39F9" w:rsidP="00DB39F9">
            <w:pPr>
              <w:spacing w:before="40" w:after="40"/>
              <w:rPr>
                <w:rFonts w:ascii="Myriad Pro" w:eastAsia="Calibri" w:hAnsi="Myriad Pro" w:cs="Times New Roman"/>
                <w:sz w:val="20"/>
              </w:rPr>
            </w:pPr>
            <w:r w:rsidRPr="00584181">
              <w:rPr>
                <w:rFonts w:ascii="Myriad Pro" w:eastAsia="Calibri" w:hAnsi="Myriad Pro" w:cs="Times New Roman"/>
                <w:sz w:val="20"/>
              </w:rPr>
              <w:t>Dla kryterium nie określono minimum punktowego</w:t>
            </w:r>
            <w:r>
              <w:rPr>
                <w:rFonts w:ascii="Myriad Pro" w:eastAsia="Calibri" w:hAnsi="Myriad Pro" w:cs="Times New Roman"/>
                <w:sz w:val="20"/>
              </w:rPr>
              <w:t>.</w:t>
            </w:r>
          </w:p>
        </w:tc>
      </w:tr>
      <w:tr w:rsidR="00DB39F9" w:rsidRPr="00C16BBF" w:rsidTr="00DB39F9">
        <w:trPr>
          <w:trHeight w:val="105"/>
          <w:jc w:val="center"/>
        </w:trPr>
        <w:tc>
          <w:tcPr>
            <w:tcW w:w="535" w:type="dxa"/>
            <w:vMerge/>
            <w:shd w:val="clear" w:color="auto" w:fill="auto"/>
          </w:tcPr>
          <w:p w:rsidR="00DB39F9" w:rsidRPr="006E5E89" w:rsidRDefault="00DB39F9" w:rsidP="001B0A9F">
            <w:pPr>
              <w:pStyle w:val="Akapitzlist"/>
              <w:numPr>
                <w:ilvl w:val="0"/>
                <w:numId w:val="361"/>
              </w:numPr>
              <w:spacing w:before="40" w:after="40"/>
              <w:ind w:left="0" w:firstLine="0"/>
              <w:contextualSpacing w:val="0"/>
            </w:pPr>
          </w:p>
        </w:tc>
        <w:tc>
          <w:tcPr>
            <w:tcW w:w="2246" w:type="dxa"/>
            <w:vMerge/>
            <w:shd w:val="clear" w:color="auto" w:fill="auto"/>
          </w:tcPr>
          <w:p w:rsidR="00DB39F9" w:rsidRPr="006E5E89" w:rsidRDefault="00DB39F9" w:rsidP="00DB39F9">
            <w:pPr>
              <w:spacing w:before="40" w:after="40"/>
              <w:rPr>
                <w:rFonts w:ascii="Myriad Pro" w:hAnsi="Myriad Pro"/>
                <w:sz w:val="20"/>
              </w:rPr>
            </w:pPr>
          </w:p>
        </w:tc>
        <w:tc>
          <w:tcPr>
            <w:tcW w:w="6945" w:type="dxa"/>
            <w:shd w:val="clear" w:color="auto" w:fill="auto"/>
          </w:tcPr>
          <w:p w:rsidR="00DB39F9" w:rsidRDefault="00DB39F9" w:rsidP="001B0A9F">
            <w:pPr>
              <w:pStyle w:val="Akapitzlist"/>
              <w:numPr>
                <w:ilvl w:val="0"/>
                <w:numId w:val="356"/>
              </w:numPr>
              <w:spacing w:before="40" w:after="40"/>
              <w:ind w:left="357" w:hanging="357"/>
              <w:contextualSpacing w:val="0"/>
            </w:pPr>
            <w:r w:rsidRPr="006E5E89">
              <w:t>Potencjał rozwojowy projektu – w ramach kryterium oceniane będzie czy projekt jest kontynuacją lub uzupełnieniem zrealizowanych/trwających projektów bądź zaplanowanych projektów. Przedsięwzięcia wskazywane jako kontynuacja/uzupełnienie/rozwinięcie mogą wykazywać finansowanie z dowolnego źródła, ale muszą rozwiązywać problem zidentyfikowany w Strategii ZIT oraz być realizowane na obszarze/części obszaru funkcjonalnego SOM</w:t>
            </w:r>
            <w:r>
              <w:t>.</w:t>
            </w:r>
          </w:p>
          <w:p w:rsidR="00DB39F9" w:rsidRDefault="00DB39F9" w:rsidP="00A33B36">
            <w:pPr>
              <w:pStyle w:val="Akapitzlist"/>
              <w:numPr>
                <w:ilvl w:val="0"/>
                <w:numId w:val="0"/>
              </w:numPr>
              <w:spacing w:before="40" w:after="40"/>
              <w:ind w:left="357"/>
            </w:pPr>
            <w:r w:rsidRPr="00584181">
              <w:t xml:space="preserve">Projekt, dla którego nie wykazano potencjału rozwojowego uzyskuje 0 punktów. </w:t>
            </w:r>
          </w:p>
          <w:p w:rsidR="00DB39F9" w:rsidRPr="00584181" w:rsidRDefault="00DB39F9" w:rsidP="00CD1917">
            <w:pPr>
              <w:pStyle w:val="Akapitzlist"/>
              <w:numPr>
                <w:ilvl w:val="0"/>
                <w:numId w:val="0"/>
              </w:numPr>
              <w:spacing w:before="40" w:after="40"/>
              <w:ind w:left="357"/>
            </w:pPr>
          </w:p>
          <w:p w:rsidR="00DB39F9" w:rsidRPr="006E5E89" w:rsidRDefault="00DB39F9" w:rsidP="00CD1917">
            <w:pPr>
              <w:pStyle w:val="Akapitzlist"/>
              <w:numPr>
                <w:ilvl w:val="0"/>
                <w:numId w:val="0"/>
              </w:numPr>
              <w:spacing w:before="40" w:after="40"/>
              <w:ind w:left="357"/>
              <w:contextualSpacing w:val="0"/>
            </w:pPr>
            <w:r w:rsidRPr="00584181">
              <w:t>0 punktów nie dyskwalifikuje projektu.</w:t>
            </w:r>
          </w:p>
        </w:tc>
        <w:tc>
          <w:tcPr>
            <w:tcW w:w="4449" w:type="dxa"/>
            <w:shd w:val="clear" w:color="auto" w:fill="auto"/>
          </w:tcPr>
          <w:p w:rsidR="00DB39F9" w:rsidRPr="006E5E89" w:rsidRDefault="00DB39F9" w:rsidP="00DB39F9">
            <w:pPr>
              <w:spacing w:before="40" w:after="40"/>
              <w:rPr>
                <w:rFonts w:ascii="Myriad Pro" w:eastAsia="Calibri" w:hAnsi="Myriad Pro" w:cs="Times New Roman"/>
                <w:sz w:val="20"/>
              </w:rPr>
            </w:pPr>
            <w:r w:rsidRPr="006E5E89">
              <w:rPr>
                <w:rFonts w:ascii="Myriad Pro" w:eastAsia="Calibri" w:hAnsi="Myriad Pro" w:cs="Times New Roman"/>
                <w:sz w:val="20"/>
              </w:rPr>
              <w:t>Ocena spełniania kryterium dokonywana jest w ramach skali punktowej.</w:t>
            </w:r>
          </w:p>
          <w:p w:rsidR="00DB39F9" w:rsidRDefault="00DB39F9" w:rsidP="00DB39F9">
            <w:pPr>
              <w:spacing w:before="40" w:after="40"/>
              <w:rPr>
                <w:rFonts w:ascii="Myriad Pro" w:eastAsia="Calibri" w:hAnsi="Myriad Pro" w:cs="Times New Roman"/>
                <w:sz w:val="20"/>
              </w:rPr>
            </w:pPr>
            <w:r w:rsidRPr="006E5E89">
              <w:rPr>
                <w:rFonts w:ascii="Myriad Pro" w:eastAsia="Calibri" w:hAnsi="Myriad Pro" w:cs="Times New Roman"/>
                <w:sz w:val="20"/>
              </w:rPr>
              <w:t xml:space="preserve">Skala punktów </w:t>
            </w:r>
            <w:r>
              <w:rPr>
                <w:rFonts w:ascii="Myriad Pro" w:eastAsia="Calibri" w:hAnsi="Myriad Pro" w:cs="Times New Roman"/>
                <w:sz w:val="20"/>
              </w:rPr>
              <w:t>0-6</w:t>
            </w:r>
          </w:p>
          <w:p w:rsidR="00DB39F9" w:rsidRPr="006E5E89" w:rsidRDefault="00DB39F9" w:rsidP="00DB39F9">
            <w:pPr>
              <w:spacing w:before="40" w:after="40"/>
              <w:rPr>
                <w:rFonts w:ascii="Myriad Pro" w:eastAsia="Calibri" w:hAnsi="Myriad Pro" w:cs="Times New Roman"/>
                <w:sz w:val="20"/>
              </w:rPr>
            </w:pPr>
            <w:r w:rsidRPr="00584181">
              <w:rPr>
                <w:rFonts w:ascii="Myriad Pro" w:eastAsia="Calibri" w:hAnsi="Myriad Pro" w:cs="Times New Roman"/>
                <w:sz w:val="20"/>
              </w:rPr>
              <w:t>Dla kryterium nie określono minimum punktowego.</w:t>
            </w:r>
          </w:p>
        </w:tc>
      </w:tr>
      <w:tr w:rsidR="00DB39F9" w:rsidRPr="00C16BBF" w:rsidTr="00DB39F9">
        <w:trPr>
          <w:trHeight w:val="105"/>
          <w:jc w:val="center"/>
        </w:trPr>
        <w:tc>
          <w:tcPr>
            <w:tcW w:w="535" w:type="dxa"/>
            <w:vMerge/>
            <w:shd w:val="clear" w:color="auto" w:fill="auto"/>
          </w:tcPr>
          <w:p w:rsidR="00DB39F9" w:rsidRPr="006E5E89" w:rsidRDefault="00DB39F9" w:rsidP="001B0A9F">
            <w:pPr>
              <w:pStyle w:val="Akapitzlist"/>
              <w:numPr>
                <w:ilvl w:val="0"/>
                <w:numId w:val="361"/>
              </w:numPr>
              <w:spacing w:before="40" w:after="40"/>
              <w:ind w:left="0" w:firstLine="0"/>
              <w:contextualSpacing w:val="0"/>
            </w:pPr>
          </w:p>
        </w:tc>
        <w:tc>
          <w:tcPr>
            <w:tcW w:w="2246" w:type="dxa"/>
            <w:vMerge/>
            <w:shd w:val="clear" w:color="auto" w:fill="auto"/>
          </w:tcPr>
          <w:p w:rsidR="00DB39F9" w:rsidRPr="006E5E89" w:rsidRDefault="00DB39F9" w:rsidP="00DB39F9">
            <w:pPr>
              <w:spacing w:before="40" w:after="40"/>
              <w:rPr>
                <w:rFonts w:ascii="Myriad Pro" w:hAnsi="Myriad Pro"/>
                <w:sz w:val="20"/>
              </w:rPr>
            </w:pPr>
          </w:p>
        </w:tc>
        <w:tc>
          <w:tcPr>
            <w:tcW w:w="6945" w:type="dxa"/>
            <w:shd w:val="clear" w:color="auto" w:fill="auto"/>
          </w:tcPr>
          <w:p w:rsidR="00DB39F9" w:rsidRDefault="00DB39F9" w:rsidP="001B0A9F">
            <w:pPr>
              <w:pStyle w:val="Akapitzlist"/>
              <w:numPr>
                <w:ilvl w:val="0"/>
                <w:numId w:val="356"/>
              </w:numPr>
              <w:spacing w:before="40" w:after="40"/>
              <w:ind w:left="357" w:hanging="357"/>
              <w:contextualSpacing w:val="0"/>
            </w:pPr>
            <w:r w:rsidRPr="006E5E89">
              <w:t xml:space="preserve">Zintegrowany i komplementarny charakter projektu – ocenie podlegać będzie stopień zintegrowania </w:t>
            </w:r>
            <w:r>
              <w:t xml:space="preserve">lub komplementarności </w:t>
            </w:r>
            <w:r w:rsidRPr="006E5E89">
              <w:t xml:space="preserve">projektu z innymi projektami zrealizowanymi, realizowanymi bądź planowanymi do realizacji w ramach Strategii ZIT SOM. </w:t>
            </w:r>
          </w:p>
          <w:p w:rsidR="00DB39F9" w:rsidRDefault="00DB39F9" w:rsidP="00CD1917">
            <w:pPr>
              <w:pStyle w:val="Akapitzlist"/>
              <w:numPr>
                <w:ilvl w:val="0"/>
                <w:numId w:val="0"/>
              </w:numPr>
              <w:spacing w:before="40" w:after="40"/>
              <w:ind w:left="357"/>
            </w:pPr>
          </w:p>
          <w:p w:rsidR="00DB39F9" w:rsidRDefault="00DB39F9" w:rsidP="00CD1917">
            <w:pPr>
              <w:pStyle w:val="Akapitzlist"/>
              <w:numPr>
                <w:ilvl w:val="0"/>
                <w:numId w:val="0"/>
              </w:numPr>
              <w:spacing w:before="40" w:after="40"/>
              <w:ind w:left="357"/>
            </w:pPr>
            <w:r w:rsidRPr="003C7E2A">
              <w:t xml:space="preserve">Projekt, dla którego nie wykazano zintegrowania lub </w:t>
            </w:r>
            <w:r w:rsidRPr="003C7E2A">
              <w:lastRenderedPageBreak/>
              <w:t xml:space="preserve">komplementarności z innymi przedsięwzięciami/działaniami uzyskuje 0 punktów. </w:t>
            </w:r>
          </w:p>
          <w:p w:rsidR="00DB39F9" w:rsidRPr="003C7E2A" w:rsidRDefault="00DB39F9" w:rsidP="00CD1917">
            <w:pPr>
              <w:pStyle w:val="Akapitzlist"/>
              <w:numPr>
                <w:ilvl w:val="0"/>
                <w:numId w:val="0"/>
              </w:numPr>
              <w:spacing w:before="40" w:after="40"/>
              <w:ind w:left="357"/>
            </w:pPr>
          </w:p>
          <w:p w:rsidR="00DB39F9" w:rsidRPr="006E5E89" w:rsidRDefault="00DB39F9" w:rsidP="00CD1917">
            <w:pPr>
              <w:pStyle w:val="Akapitzlist"/>
              <w:numPr>
                <w:ilvl w:val="0"/>
                <w:numId w:val="0"/>
              </w:numPr>
              <w:spacing w:before="40" w:after="40"/>
              <w:ind w:left="357"/>
              <w:contextualSpacing w:val="0"/>
            </w:pPr>
            <w:r w:rsidRPr="003C7E2A">
              <w:t>0 punktów nie dyskwalifikuje projektu</w:t>
            </w:r>
          </w:p>
        </w:tc>
        <w:tc>
          <w:tcPr>
            <w:tcW w:w="4449" w:type="dxa"/>
            <w:shd w:val="clear" w:color="auto" w:fill="auto"/>
          </w:tcPr>
          <w:p w:rsidR="00DB39F9" w:rsidRPr="006E5E89" w:rsidRDefault="00DB39F9" w:rsidP="00DB39F9">
            <w:pPr>
              <w:spacing w:before="40" w:after="40"/>
              <w:rPr>
                <w:rFonts w:ascii="Myriad Pro" w:eastAsia="Calibri" w:hAnsi="Myriad Pro" w:cs="Times New Roman"/>
                <w:sz w:val="20"/>
              </w:rPr>
            </w:pPr>
            <w:r w:rsidRPr="006E5E89">
              <w:rPr>
                <w:rFonts w:ascii="Myriad Pro" w:eastAsia="Calibri" w:hAnsi="Myriad Pro" w:cs="Times New Roman"/>
                <w:sz w:val="20"/>
              </w:rPr>
              <w:lastRenderedPageBreak/>
              <w:t>Ocena spełniania kryterium dokonywana jest w ramach skali punktowej.</w:t>
            </w:r>
          </w:p>
          <w:p w:rsidR="00DB39F9" w:rsidRDefault="00DB39F9" w:rsidP="00DB39F9">
            <w:pPr>
              <w:spacing w:before="40" w:after="40"/>
              <w:rPr>
                <w:rFonts w:ascii="Myriad Pro" w:eastAsia="Calibri" w:hAnsi="Myriad Pro" w:cs="Times New Roman"/>
                <w:sz w:val="20"/>
              </w:rPr>
            </w:pPr>
            <w:r w:rsidRPr="006E5E89">
              <w:rPr>
                <w:rFonts w:ascii="Myriad Pro" w:eastAsia="Calibri" w:hAnsi="Myriad Pro" w:cs="Times New Roman"/>
                <w:sz w:val="20"/>
              </w:rPr>
              <w:t xml:space="preserve">Skala punktów </w:t>
            </w:r>
            <w:r>
              <w:rPr>
                <w:rFonts w:ascii="Myriad Pro" w:eastAsia="Calibri" w:hAnsi="Myriad Pro" w:cs="Times New Roman"/>
                <w:sz w:val="20"/>
              </w:rPr>
              <w:t>0-18</w:t>
            </w:r>
          </w:p>
          <w:p w:rsidR="00DB39F9" w:rsidRPr="006E5E89" w:rsidRDefault="00DB39F9" w:rsidP="00DB39F9">
            <w:pPr>
              <w:spacing w:before="40" w:after="40"/>
              <w:rPr>
                <w:rFonts w:ascii="Myriad Pro" w:eastAsia="Calibri" w:hAnsi="Myriad Pro" w:cs="Times New Roman"/>
                <w:sz w:val="20"/>
              </w:rPr>
            </w:pPr>
            <w:r w:rsidRPr="003C7E2A">
              <w:rPr>
                <w:rFonts w:ascii="Myriad Pro" w:eastAsia="Calibri" w:hAnsi="Myriad Pro" w:cs="Times New Roman"/>
                <w:sz w:val="20"/>
              </w:rPr>
              <w:t>Dla kryterium nie określono minimum punktowego.</w:t>
            </w:r>
          </w:p>
        </w:tc>
      </w:tr>
      <w:tr w:rsidR="00DB39F9" w:rsidRPr="00C16BBF" w:rsidTr="00DB39F9">
        <w:trPr>
          <w:trHeight w:val="105"/>
          <w:jc w:val="center"/>
        </w:trPr>
        <w:tc>
          <w:tcPr>
            <w:tcW w:w="535" w:type="dxa"/>
            <w:vMerge/>
            <w:shd w:val="clear" w:color="auto" w:fill="auto"/>
          </w:tcPr>
          <w:p w:rsidR="00DB39F9" w:rsidRPr="006E5E89" w:rsidRDefault="00DB39F9" w:rsidP="001B0A9F">
            <w:pPr>
              <w:pStyle w:val="Akapitzlist"/>
              <w:numPr>
                <w:ilvl w:val="0"/>
                <w:numId w:val="361"/>
              </w:numPr>
              <w:spacing w:before="40" w:after="40"/>
              <w:ind w:left="0" w:firstLine="0"/>
              <w:contextualSpacing w:val="0"/>
            </w:pPr>
          </w:p>
        </w:tc>
        <w:tc>
          <w:tcPr>
            <w:tcW w:w="2246" w:type="dxa"/>
            <w:vMerge/>
            <w:shd w:val="clear" w:color="auto" w:fill="auto"/>
          </w:tcPr>
          <w:p w:rsidR="00DB39F9" w:rsidRPr="006E5E89" w:rsidRDefault="00DB39F9" w:rsidP="00DB39F9">
            <w:pPr>
              <w:spacing w:before="40" w:after="40"/>
              <w:rPr>
                <w:rFonts w:ascii="Myriad Pro" w:hAnsi="Myriad Pro"/>
                <w:sz w:val="20"/>
              </w:rPr>
            </w:pPr>
          </w:p>
        </w:tc>
        <w:tc>
          <w:tcPr>
            <w:tcW w:w="6945" w:type="dxa"/>
            <w:shd w:val="clear" w:color="auto" w:fill="auto"/>
          </w:tcPr>
          <w:p w:rsidR="00DB39F9" w:rsidRPr="006E5E89" w:rsidRDefault="00DB39F9" w:rsidP="001B0A9F">
            <w:pPr>
              <w:pStyle w:val="Akapitzlist"/>
              <w:numPr>
                <w:ilvl w:val="0"/>
                <w:numId w:val="356"/>
              </w:numPr>
              <w:spacing w:before="40" w:after="40"/>
              <w:ind w:left="357" w:hanging="357"/>
              <w:contextualSpacing w:val="0"/>
            </w:pPr>
            <w:r w:rsidRPr="006E5E89">
              <w:t>Stopień rozwoju specjalizacji regionalnych – ocenie podlegać będzie, czy zgłaszany przez Wnioskodawcę projekt odpowiada na zapotrzebowanie związane z rozwojem regionalnych specjalizacji, określonych w Strategii ZIT. Najwyżej punktowane będą projekty przyczyniające się do rozwoju specjalizacji z branży: chemicznej, metalowej, maszynowej, stoczniowej, logistyce, przemyśle drzewnym, produkcji żywności oraz TIK</w:t>
            </w:r>
            <w:r>
              <w:t>.</w:t>
            </w:r>
          </w:p>
        </w:tc>
        <w:tc>
          <w:tcPr>
            <w:tcW w:w="4449" w:type="dxa"/>
            <w:shd w:val="clear" w:color="auto" w:fill="auto"/>
          </w:tcPr>
          <w:p w:rsidR="00DB39F9" w:rsidRPr="006E5E89" w:rsidRDefault="00DB39F9" w:rsidP="00DB39F9">
            <w:pPr>
              <w:spacing w:before="40" w:after="40"/>
              <w:rPr>
                <w:rFonts w:ascii="Myriad Pro" w:eastAsia="Calibri" w:hAnsi="Myriad Pro" w:cs="Times New Roman"/>
                <w:sz w:val="20"/>
              </w:rPr>
            </w:pPr>
            <w:r w:rsidRPr="006E5E89">
              <w:rPr>
                <w:rFonts w:ascii="Myriad Pro" w:eastAsia="Calibri" w:hAnsi="Myriad Pro" w:cs="Times New Roman"/>
                <w:sz w:val="20"/>
              </w:rPr>
              <w:t>Ocena spełniania kryterium dokonywana jest w ramach skali punktowej.</w:t>
            </w:r>
          </w:p>
          <w:p w:rsidR="00DB39F9" w:rsidRDefault="00DB39F9" w:rsidP="00DB39F9">
            <w:pPr>
              <w:spacing w:before="40" w:after="40"/>
              <w:rPr>
                <w:rFonts w:ascii="Myriad Pro" w:eastAsia="Calibri" w:hAnsi="Myriad Pro" w:cs="Times New Roman"/>
                <w:sz w:val="20"/>
              </w:rPr>
            </w:pPr>
            <w:r w:rsidRPr="006E5E89">
              <w:rPr>
                <w:rFonts w:ascii="Myriad Pro" w:eastAsia="Calibri" w:hAnsi="Myriad Pro" w:cs="Times New Roman"/>
                <w:sz w:val="20"/>
              </w:rPr>
              <w:t xml:space="preserve">Skala punktów </w:t>
            </w:r>
            <w:r>
              <w:rPr>
                <w:rFonts w:ascii="Myriad Pro" w:eastAsia="Calibri" w:hAnsi="Myriad Pro" w:cs="Times New Roman"/>
                <w:sz w:val="20"/>
              </w:rPr>
              <w:t>1-6</w:t>
            </w:r>
          </w:p>
          <w:p w:rsidR="00DB39F9" w:rsidRPr="006E5E89" w:rsidRDefault="00DB39F9" w:rsidP="00DB39F9">
            <w:pPr>
              <w:spacing w:before="40" w:after="40"/>
              <w:rPr>
                <w:rFonts w:ascii="Myriad Pro" w:eastAsia="Calibri" w:hAnsi="Myriad Pro" w:cs="Times New Roman"/>
                <w:sz w:val="20"/>
              </w:rPr>
            </w:pPr>
            <w:r w:rsidRPr="003C7E2A">
              <w:rPr>
                <w:rFonts w:ascii="Myriad Pro" w:eastAsia="Calibri" w:hAnsi="Myriad Pro" w:cs="Times New Roman"/>
                <w:sz w:val="20"/>
              </w:rPr>
              <w:t>Dla kryterium nie określono minimum punktowego.</w:t>
            </w:r>
          </w:p>
        </w:tc>
      </w:tr>
      <w:tr w:rsidR="00DB39F9" w:rsidRPr="00C16BBF" w:rsidTr="00DB39F9">
        <w:trPr>
          <w:trHeight w:val="105"/>
          <w:jc w:val="center"/>
        </w:trPr>
        <w:tc>
          <w:tcPr>
            <w:tcW w:w="535" w:type="dxa"/>
            <w:vMerge/>
            <w:shd w:val="clear" w:color="auto" w:fill="auto"/>
          </w:tcPr>
          <w:p w:rsidR="00DB39F9" w:rsidRPr="006E5E89" w:rsidRDefault="00DB39F9" w:rsidP="001B0A9F">
            <w:pPr>
              <w:pStyle w:val="Akapitzlist"/>
              <w:numPr>
                <w:ilvl w:val="0"/>
                <w:numId w:val="361"/>
              </w:numPr>
              <w:spacing w:before="40" w:after="40"/>
              <w:ind w:left="0" w:firstLine="0"/>
              <w:contextualSpacing w:val="0"/>
            </w:pPr>
          </w:p>
        </w:tc>
        <w:tc>
          <w:tcPr>
            <w:tcW w:w="2246" w:type="dxa"/>
            <w:vMerge/>
            <w:shd w:val="clear" w:color="auto" w:fill="auto"/>
          </w:tcPr>
          <w:p w:rsidR="00DB39F9" w:rsidRPr="006E5E89" w:rsidRDefault="00DB39F9" w:rsidP="00DB39F9">
            <w:pPr>
              <w:spacing w:before="40" w:after="40"/>
              <w:rPr>
                <w:rFonts w:ascii="Myriad Pro" w:hAnsi="Myriad Pro"/>
                <w:sz w:val="20"/>
              </w:rPr>
            </w:pPr>
          </w:p>
        </w:tc>
        <w:tc>
          <w:tcPr>
            <w:tcW w:w="6945" w:type="dxa"/>
            <w:shd w:val="clear" w:color="auto" w:fill="auto"/>
          </w:tcPr>
          <w:p w:rsidR="00DB39F9" w:rsidRDefault="00DB39F9" w:rsidP="001B0A9F">
            <w:pPr>
              <w:pStyle w:val="Akapitzlist"/>
              <w:numPr>
                <w:ilvl w:val="0"/>
                <w:numId w:val="356"/>
              </w:numPr>
              <w:spacing w:before="40" w:after="40"/>
              <w:ind w:left="357" w:hanging="357"/>
              <w:contextualSpacing w:val="0"/>
            </w:pPr>
            <w:r w:rsidRPr="006E5E89">
              <w:t>Partnerstwo – ocenie podlegać będzie czy projekt zakłada formalne partnerstwo z instytucjami otoczenia społeczno-gospodarczego.</w:t>
            </w:r>
          </w:p>
          <w:p w:rsidR="00DB39F9" w:rsidRDefault="00DB39F9" w:rsidP="00CD1917">
            <w:pPr>
              <w:pStyle w:val="Akapitzlist"/>
              <w:numPr>
                <w:ilvl w:val="0"/>
                <w:numId w:val="0"/>
              </w:numPr>
              <w:spacing w:before="40" w:after="40"/>
              <w:ind w:left="357"/>
              <w:contextualSpacing w:val="0"/>
            </w:pPr>
          </w:p>
          <w:p w:rsidR="00DB39F9" w:rsidRPr="00775AE9" w:rsidRDefault="00DB39F9" w:rsidP="00CD1917">
            <w:pPr>
              <w:pStyle w:val="Akapitzlist"/>
              <w:numPr>
                <w:ilvl w:val="0"/>
                <w:numId w:val="0"/>
              </w:numPr>
              <w:spacing w:before="40" w:after="40"/>
              <w:ind w:left="357"/>
              <w:contextualSpacing w:val="0"/>
            </w:pPr>
            <w:r>
              <w:t>Preferowanie partnerstwa/współpracy z instytucjami otoczenia społeczno-gospodarczego pochodzącymi ze Szczecińskiego Obszaru Metropolitalnego.</w:t>
            </w:r>
          </w:p>
        </w:tc>
        <w:tc>
          <w:tcPr>
            <w:tcW w:w="4449" w:type="dxa"/>
            <w:shd w:val="clear" w:color="auto" w:fill="auto"/>
          </w:tcPr>
          <w:p w:rsidR="00DB39F9" w:rsidRPr="00775AE9" w:rsidRDefault="00DB39F9" w:rsidP="00DB39F9">
            <w:pPr>
              <w:spacing w:before="40" w:after="40"/>
              <w:rPr>
                <w:rFonts w:ascii="Myriad Pro" w:eastAsia="Calibri" w:hAnsi="Myriad Pro" w:cs="Times New Roman"/>
                <w:sz w:val="20"/>
              </w:rPr>
            </w:pPr>
            <w:r w:rsidRPr="00775AE9">
              <w:rPr>
                <w:rFonts w:ascii="Myriad Pro" w:eastAsia="Calibri" w:hAnsi="Myriad Pro" w:cs="Times New Roman"/>
                <w:sz w:val="20"/>
              </w:rPr>
              <w:t>Ocena spełniania kryterium dokonywana jest w ramach skali punktowej.</w:t>
            </w:r>
          </w:p>
          <w:p w:rsidR="00DB39F9" w:rsidRDefault="00DB39F9" w:rsidP="00DB39F9">
            <w:pPr>
              <w:spacing w:before="40" w:after="40"/>
              <w:rPr>
                <w:rFonts w:ascii="Myriad Pro" w:eastAsia="Calibri" w:hAnsi="Myriad Pro" w:cs="Times New Roman"/>
                <w:sz w:val="20"/>
              </w:rPr>
            </w:pPr>
            <w:r w:rsidRPr="00775AE9">
              <w:rPr>
                <w:rFonts w:ascii="Myriad Pro" w:eastAsia="Calibri" w:hAnsi="Myriad Pro" w:cs="Times New Roman"/>
                <w:sz w:val="20"/>
              </w:rPr>
              <w:t xml:space="preserve">Skala punktów </w:t>
            </w:r>
            <w:r>
              <w:rPr>
                <w:rFonts w:ascii="Myriad Pro" w:eastAsia="Calibri" w:hAnsi="Myriad Pro" w:cs="Times New Roman"/>
                <w:sz w:val="20"/>
              </w:rPr>
              <w:t>1-6</w:t>
            </w:r>
          </w:p>
          <w:p w:rsidR="00DB39F9" w:rsidRPr="00775AE9" w:rsidRDefault="00DB39F9" w:rsidP="00DB39F9">
            <w:pPr>
              <w:spacing w:before="40" w:after="40"/>
              <w:rPr>
                <w:rFonts w:ascii="Myriad Pro" w:eastAsia="Calibri" w:hAnsi="Myriad Pro" w:cs="Times New Roman"/>
                <w:sz w:val="20"/>
              </w:rPr>
            </w:pPr>
            <w:r w:rsidRPr="003C7E2A">
              <w:rPr>
                <w:rFonts w:ascii="Myriad Pro" w:eastAsia="Calibri" w:hAnsi="Myriad Pro" w:cs="Times New Roman"/>
                <w:sz w:val="20"/>
              </w:rPr>
              <w:t>Dla kryterium nie określono minimum punktowego.</w:t>
            </w:r>
          </w:p>
        </w:tc>
      </w:tr>
    </w:tbl>
    <w:p w:rsidR="00DB39F9" w:rsidRPr="001222ED" w:rsidRDefault="00DB39F9" w:rsidP="00DB39F9">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4"/>
        <w:gridCol w:w="2825"/>
        <w:gridCol w:w="6217"/>
        <w:gridCol w:w="4599"/>
      </w:tblGrid>
      <w:tr w:rsidR="00DB39F9" w:rsidRPr="00B56BEC" w:rsidTr="00CA65B4">
        <w:trPr>
          <w:jc w:val="center"/>
        </w:trPr>
        <w:tc>
          <w:tcPr>
            <w:tcW w:w="14175" w:type="dxa"/>
            <w:gridSpan w:val="4"/>
            <w:shd w:val="clear" w:color="auto" w:fill="D9D9D9" w:themeFill="background1" w:themeFillShade="D9"/>
          </w:tcPr>
          <w:p w:rsidR="00DB39F9" w:rsidRPr="001169B1" w:rsidRDefault="00DB39F9" w:rsidP="00DB39F9">
            <w:pPr>
              <w:spacing w:before="40" w:after="40"/>
              <w:jc w:val="center"/>
              <w:rPr>
                <w:rFonts w:ascii="Myriad Pro" w:hAnsi="Myriad Pro"/>
                <w:b/>
                <w:sz w:val="20"/>
              </w:rPr>
            </w:pPr>
            <w:r w:rsidRPr="001169B1">
              <w:rPr>
                <w:rFonts w:ascii="Myriad Pro" w:hAnsi="Myriad Pro"/>
                <w:b/>
                <w:sz w:val="20"/>
              </w:rPr>
              <w:t>Kryteria administracyjności</w:t>
            </w:r>
          </w:p>
        </w:tc>
      </w:tr>
      <w:tr w:rsidR="00DB39F9" w:rsidRPr="00B56BEC" w:rsidTr="00DB39F9">
        <w:trPr>
          <w:jc w:val="center"/>
        </w:trPr>
        <w:tc>
          <w:tcPr>
            <w:tcW w:w="534" w:type="dxa"/>
          </w:tcPr>
          <w:p w:rsidR="00DB39F9" w:rsidRPr="001169B1" w:rsidRDefault="00DB39F9" w:rsidP="00DB39F9">
            <w:pPr>
              <w:spacing w:before="40" w:after="40"/>
              <w:jc w:val="center"/>
              <w:rPr>
                <w:rFonts w:ascii="Myriad Pro" w:hAnsi="Myriad Pro"/>
                <w:sz w:val="20"/>
              </w:rPr>
            </w:pPr>
            <w:r w:rsidRPr="001169B1">
              <w:rPr>
                <w:rFonts w:ascii="Myriad Pro" w:hAnsi="Myriad Pro"/>
                <w:sz w:val="20"/>
              </w:rPr>
              <w:t>L.p.</w:t>
            </w:r>
          </w:p>
        </w:tc>
        <w:tc>
          <w:tcPr>
            <w:tcW w:w="2825" w:type="dxa"/>
          </w:tcPr>
          <w:p w:rsidR="00DB39F9" w:rsidRPr="001169B1" w:rsidRDefault="00DB39F9" w:rsidP="00DB39F9">
            <w:pPr>
              <w:spacing w:before="40" w:after="40"/>
              <w:jc w:val="center"/>
              <w:rPr>
                <w:rFonts w:ascii="Myriad Pro" w:hAnsi="Myriad Pro"/>
                <w:sz w:val="20"/>
              </w:rPr>
            </w:pPr>
            <w:r w:rsidRPr="001169B1">
              <w:rPr>
                <w:rFonts w:ascii="Myriad Pro" w:hAnsi="Myriad Pro"/>
                <w:sz w:val="20"/>
              </w:rPr>
              <w:t>Nazwa kryterium</w:t>
            </w:r>
          </w:p>
        </w:tc>
        <w:tc>
          <w:tcPr>
            <w:tcW w:w="6217" w:type="dxa"/>
          </w:tcPr>
          <w:p w:rsidR="00DB39F9" w:rsidRPr="00B56BEC" w:rsidRDefault="00DB39F9" w:rsidP="00DB39F9">
            <w:pPr>
              <w:spacing w:before="40" w:after="40"/>
              <w:jc w:val="center"/>
              <w:rPr>
                <w:rFonts w:ascii="Myriad Pro" w:hAnsi="Myriad Pro"/>
                <w:sz w:val="20"/>
              </w:rPr>
            </w:pPr>
            <w:r w:rsidRPr="00B56BEC">
              <w:rPr>
                <w:rFonts w:ascii="Myriad Pro" w:hAnsi="Myriad Pro"/>
                <w:sz w:val="20"/>
              </w:rPr>
              <w:t>Definicja kryterium</w:t>
            </w:r>
          </w:p>
        </w:tc>
        <w:tc>
          <w:tcPr>
            <w:tcW w:w="4599" w:type="dxa"/>
          </w:tcPr>
          <w:p w:rsidR="00DB39F9" w:rsidRPr="00B56BEC" w:rsidRDefault="00DB39F9" w:rsidP="00DB39F9">
            <w:pPr>
              <w:spacing w:before="40" w:after="40"/>
              <w:jc w:val="center"/>
              <w:rPr>
                <w:rFonts w:ascii="Myriad Pro" w:hAnsi="Myriad Pro"/>
                <w:sz w:val="20"/>
              </w:rPr>
            </w:pPr>
            <w:r w:rsidRPr="00B56BEC">
              <w:rPr>
                <w:rFonts w:ascii="Myriad Pro" w:hAnsi="Myriad Pro"/>
                <w:sz w:val="20"/>
              </w:rPr>
              <w:t>Opis znaczenia kryterium</w:t>
            </w:r>
          </w:p>
        </w:tc>
      </w:tr>
      <w:tr w:rsidR="00DB39F9" w:rsidRPr="00B56BEC" w:rsidTr="00DB39F9">
        <w:trPr>
          <w:jc w:val="center"/>
        </w:trPr>
        <w:tc>
          <w:tcPr>
            <w:tcW w:w="534" w:type="dxa"/>
          </w:tcPr>
          <w:p w:rsidR="00DB39F9" w:rsidRPr="001169B1" w:rsidRDefault="00DB39F9" w:rsidP="00DB39F9">
            <w:pPr>
              <w:spacing w:before="40" w:after="40"/>
              <w:jc w:val="center"/>
              <w:rPr>
                <w:rFonts w:ascii="Myriad Pro" w:hAnsi="Myriad Pro"/>
                <w:sz w:val="20"/>
              </w:rPr>
            </w:pPr>
            <w:r w:rsidRPr="001169B1">
              <w:rPr>
                <w:rFonts w:ascii="Myriad Pro" w:hAnsi="Myriad Pro"/>
                <w:sz w:val="20"/>
              </w:rPr>
              <w:t>1</w:t>
            </w:r>
          </w:p>
        </w:tc>
        <w:tc>
          <w:tcPr>
            <w:tcW w:w="2825" w:type="dxa"/>
          </w:tcPr>
          <w:p w:rsidR="00DB39F9" w:rsidRPr="001169B1" w:rsidRDefault="00DB39F9" w:rsidP="00DB39F9">
            <w:pPr>
              <w:spacing w:before="40" w:after="40"/>
              <w:jc w:val="center"/>
              <w:rPr>
                <w:rFonts w:ascii="Myriad Pro" w:hAnsi="Myriad Pro"/>
                <w:sz w:val="20"/>
              </w:rPr>
            </w:pPr>
            <w:r w:rsidRPr="001169B1">
              <w:rPr>
                <w:rFonts w:ascii="Myriad Pro" w:hAnsi="Myriad Pro"/>
                <w:sz w:val="20"/>
              </w:rPr>
              <w:t>2</w:t>
            </w:r>
          </w:p>
        </w:tc>
        <w:tc>
          <w:tcPr>
            <w:tcW w:w="6217" w:type="dxa"/>
          </w:tcPr>
          <w:p w:rsidR="00DB39F9" w:rsidRPr="00B56BEC" w:rsidRDefault="00DB39F9" w:rsidP="00DB39F9">
            <w:pPr>
              <w:spacing w:before="40" w:after="40"/>
              <w:jc w:val="center"/>
              <w:rPr>
                <w:rFonts w:ascii="Myriad Pro" w:hAnsi="Myriad Pro"/>
                <w:sz w:val="20"/>
              </w:rPr>
            </w:pPr>
            <w:r w:rsidRPr="00B56BEC">
              <w:rPr>
                <w:rFonts w:ascii="Myriad Pro" w:hAnsi="Myriad Pro"/>
                <w:sz w:val="20"/>
              </w:rPr>
              <w:t>3</w:t>
            </w:r>
          </w:p>
        </w:tc>
        <w:tc>
          <w:tcPr>
            <w:tcW w:w="4599" w:type="dxa"/>
          </w:tcPr>
          <w:p w:rsidR="00DB39F9" w:rsidRPr="00B56BEC" w:rsidRDefault="00DB39F9" w:rsidP="00DB39F9">
            <w:pPr>
              <w:spacing w:before="40" w:after="40"/>
              <w:jc w:val="center"/>
              <w:rPr>
                <w:rFonts w:ascii="Myriad Pro" w:hAnsi="Myriad Pro"/>
                <w:sz w:val="20"/>
              </w:rPr>
            </w:pPr>
            <w:r w:rsidRPr="00B56BEC">
              <w:rPr>
                <w:rFonts w:ascii="Myriad Pro" w:hAnsi="Myriad Pro"/>
                <w:sz w:val="20"/>
              </w:rPr>
              <w:t>4</w:t>
            </w:r>
          </w:p>
        </w:tc>
      </w:tr>
      <w:tr w:rsidR="00DB39F9" w:rsidRPr="00B56BEC" w:rsidTr="00DB39F9">
        <w:trPr>
          <w:jc w:val="center"/>
        </w:trPr>
        <w:tc>
          <w:tcPr>
            <w:tcW w:w="534" w:type="dxa"/>
          </w:tcPr>
          <w:p w:rsidR="00DB39F9" w:rsidRPr="001169B1" w:rsidRDefault="00DB39F9" w:rsidP="001B0A9F">
            <w:pPr>
              <w:pStyle w:val="Akapitzlist"/>
              <w:numPr>
                <w:ilvl w:val="0"/>
                <w:numId w:val="362"/>
              </w:numPr>
              <w:spacing w:before="40" w:after="40"/>
              <w:ind w:left="0" w:firstLine="0"/>
              <w:contextualSpacing w:val="0"/>
            </w:pPr>
          </w:p>
        </w:tc>
        <w:tc>
          <w:tcPr>
            <w:tcW w:w="2825" w:type="dxa"/>
          </w:tcPr>
          <w:p w:rsidR="00DB39F9" w:rsidRPr="00601E87" w:rsidRDefault="00DB39F9" w:rsidP="00DB39F9">
            <w:pPr>
              <w:spacing w:before="40" w:after="40"/>
              <w:rPr>
                <w:rFonts w:ascii="Myriad Pro" w:hAnsi="Myriad Pro"/>
                <w:sz w:val="20"/>
              </w:rPr>
            </w:pPr>
            <w:r w:rsidRPr="00BA75B9">
              <w:rPr>
                <w:rFonts w:ascii="Myriad Pro" w:hAnsi="Myriad Pro" w:cs="Arial"/>
                <w:sz w:val="20"/>
              </w:rPr>
              <w:t>Sp</w:t>
            </w:r>
            <w:r w:rsidRPr="00BA75B9">
              <w:rPr>
                <w:rFonts w:ascii="Myriad Pro" w:hAnsi="Myriad Pro" w:cs="Arial" w:hint="eastAsia"/>
                <w:sz w:val="20"/>
              </w:rPr>
              <w:t>ó</w:t>
            </w:r>
            <w:r w:rsidRPr="00BA75B9">
              <w:rPr>
                <w:rFonts w:ascii="Myriad Pro" w:hAnsi="Myriad Pro" w:cs="Arial"/>
                <w:sz w:val="20"/>
              </w:rPr>
              <w:t>jno</w:t>
            </w:r>
            <w:r w:rsidRPr="00BA75B9">
              <w:rPr>
                <w:rFonts w:ascii="Myriad Pro" w:hAnsi="Myriad Pro" w:cs="Arial" w:hint="eastAsia"/>
                <w:sz w:val="20"/>
              </w:rPr>
              <w:t>ść</w:t>
            </w:r>
            <w:r w:rsidRPr="00BA75B9">
              <w:rPr>
                <w:rFonts w:ascii="Myriad Pro" w:hAnsi="Myriad Pro" w:cs="Arial"/>
                <w:sz w:val="20"/>
              </w:rPr>
              <w:t xml:space="preserve"> i kompletno</w:t>
            </w:r>
            <w:r w:rsidRPr="00BA75B9">
              <w:rPr>
                <w:rFonts w:ascii="Myriad Pro" w:hAnsi="Myriad Pro" w:cs="Arial" w:hint="eastAsia"/>
                <w:sz w:val="20"/>
              </w:rPr>
              <w:t>ść</w:t>
            </w:r>
            <w:r w:rsidRPr="00BA75B9">
              <w:rPr>
                <w:rFonts w:ascii="Myriad Pro" w:hAnsi="Myriad Pro" w:cs="Arial"/>
                <w:sz w:val="20"/>
              </w:rPr>
              <w:t xml:space="preserve"> zapis</w:t>
            </w:r>
            <w:r w:rsidRPr="00BA75B9">
              <w:rPr>
                <w:rFonts w:ascii="Myriad Pro" w:hAnsi="Myriad Pro" w:cs="Arial" w:hint="eastAsia"/>
                <w:sz w:val="20"/>
              </w:rPr>
              <w:t>ó</w:t>
            </w:r>
            <w:r w:rsidRPr="00BA75B9">
              <w:rPr>
                <w:rFonts w:ascii="Myriad Pro" w:hAnsi="Myriad Pro" w:cs="Arial"/>
                <w:sz w:val="20"/>
              </w:rPr>
              <w:t>w</w:t>
            </w:r>
          </w:p>
        </w:tc>
        <w:tc>
          <w:tcPr>
            <w:tcW w:w="6217" w:type="dxa"/>
          </w:tcPr>
          <w:p w:rsidR="00DB39F9" w:rsidRPr="0020098C" w:rsidRDefault="00DB39F9" w:rsidP="00DB39F9">
            <w:pPr>
              <w:spacing w:before="40" w:after="40"/>
              <w:rPr>
                <w:rFonts w:ascii="Myriad Pro" w:hAnsi="Myriad Pro" w:cs="Arial"/>
                <w:sz w:val="20"/>
              </w:rPr>
            </w:pPr>
            <w:r w:rsidRPr="00BA75B9">
              <w:rPr>
                <w:rFonts w:ascii="Myriad Pro" w:hAnsi="Myriad Pro" w:cs="Arial"/>
                <w:sz w:val="20"/>
              </w:rPr>
              <w:t>Wniosek jest sp</w:t>
            </w:r>
            <w:r w:rsidRPr="00BA75B9">
              <w:rPr>
                <w:rFonts w:ascii="Myriad Pro" w:hAnsi="Myriad Pro" w:cs="Arial" w:hint="eastAsia"/>
                <w:sz w:val="20"/>
              </w:rPr>
              <w:t>ó</w:t>
            </w:r>
            <w:r w:rsidRPr="00BA75B9">
              <w:rPr>
                <w:rFonts w:ascii="Myriad Pro" w:hAnsi="Myriad Pro" w:cs="Arial"/>
                <w:sz w:val="20"/>
              </w:rPr>
              <w:t>jny i kompletny w odniesieniu do dokonanej oceny</w:t>
            </w:r>
            <w:r>
              <w:rPr>
                <w:rFonts w:ascii="Myriad Pro" w:hAnsi="Myriad Pro" w:cs="Arial"/>
                <w:sz w:val="20"/>
              </w:rPr>
              <w:t>.</w:t>
            </w:r>
          </w:p>
        </w:tc>
        <w:tc>
          <w:tcPr>
            <w:tcW w:w="4599" w:type="dxa"/>
          </w:tcPr>
          <w:p w:rsidR="00DB39F9" w:rsidRPr="00601E87" w:rsidRDefault="00DB39F9" w:rsidP="00DB39F9">
            <w:pPr>
              <w:spacing w:before="40" w:after="40" w:line="276" w:lineRule="auto"/>
              <w:rPr>
                <w:rFonts w:ascii="Myriad Pro" w:hAnsi="Myriad Pro"/>
                <w:sz w:val="20"/>
              </w:rPr>
            </w:pPr>
            <w:r w:rsidRPr="00BA75B9">
              <w:rPr>
                <w:rFonts w:ascii="Myriad Pro" w:hAnsi="Myriad Pro"/>
                <w:sz w:val="20"/>
              </w:rPr>
              <w:t>Spe</w:t>
            </w:r>
            <w:r w:rsidRPr="00BA75B9">
              <w:rPr>
                <w:rFonts w:ascii="Myriad Pro" w:hAnsi="Myriad Pro" w:hint="eastAsia"/>
                <w:sz w:val="20"/>
              </w:rPr>
              <w:t>ł</w:t>
            </w:r>
            <w:r w:rsidRPr="00BA75B9">
              <w:rPr>
                <w:rFonts w:ascii="Myriad Pro" w:hAnsi="Myriad Pro"/>
                <w:sz w:val="20"/>
              </w:rPr>
              <w:t>nienie kryterium jest konieczne do przyznania dofinansowania.</w:t>
            </w:r>
          </w:p>
          <w:p w:rsidR="00DB39F9" w:rsidRPr="00601E87" w:rsidRDefault="00DB39F9" w:rsidP="00DB39F9">
            <w:pPr>
              <w:spacing w:before="40" w:after="40" w:line="276" w:lineRule="auto"/>
              <w:rPr>
                <w:rFonts w:ascii="Myriad Pro" w:hAnsi="Myriad Pro"/>
                <w:sz w:val="20"/>
              </w:rPr>
            </w:pPr>
            <w:r w:rsidRPr="00BA75B9">
              <w:rPr>
                <w:rFonts w:ascii="Myriad Pro" w:hAnsi="Myriad Pro"/>
                <w:sz w:val="20"/>
              </w:rPr>
              <w:t>Projekty niespe</w:t>
            </w:r>
            <w:r w:rsidRPr="00BA75B9">
              <w:rPr>
                <w:rFonts w:ascii="Myriad Pro" w:hAnsi="Myriad Pro" w:hint="eastAsia"/>
                <w:sz w:val="20"/>
              </w:rPr>
              <w:t>ł</w:t>
            </w:r>
            <w:r w:rsidRPr="00BA75B9">
              <w:rPr>
                <w:rFonts w:ascii="Myriad Pro" w:hAnsi="Myriad Pro"/>
                <w:sz w:val="20"/>
              </w:rPr>
              <w:t>niaj</w:t>
            </w:r>
            <w:r w:rsidRPr="00BA75B9">
              <w:rPr>
                <w:rFonts w:ascii="Myriad Pro" w:hAnsi="Myriad Pro" w:hint="eastAsia"/>
                <w:sz w:val="20"/>
              </w:rPr>
              <w:t>ą</w:t>
            </w:r>
            <w:r w:rsidRPr="00BA75B9">
              <w:rPr>
                <w:rFonts w:ascii="Myriad Pro" w:hAnsi="Myriad Pro"/>
                <w:sz w:val="20"/>
              </w:rPr>
              <w:t>ce kryterium kierowane s</w:t>
            </w:r>
            <w:r w:rsidRPr="00BA75B9">
              <w:rPr>
                <w:rFonts w:ascii="Myriad Pro" w:hAnsi="Myriad Pro" w:hint="eastAsia"/>
                <w:sz w:val="20"/>
              </w:rPr>
              <w:t>ą</w:t>
            </w:r>
            <w:r w:rsidRPr="00BA75B9">
              <w:rPr>
                <w:rFonts w:ascii="Myriad Pro" w:hAnsi="Myriad Pro"/>
                <w:sz w:val="20"/>
              </w:rPr>
              <w:t xml:space="preserve"> do poprawy lub uzupe</w:t>
            </w:r>
            <w:r w:rsidRPr="00BA75B9">
              <w:rPr>
                <w:rFonts w:ascii="Myriad Pro" w:hAnsi="Myriad Pro" w:hint="eastAsia"/>
                <w:sz w:val="20"/>
              </w:rPr>
              <w:t>ł</w:t>
            </w:r>
            <w:r w:rsidRPr="00BA75B9">
              <w:rPr>
                <w:rFonts w:ascii="Myriad Pro" w:hAnsi="Myriad Pro"/>
                <w:sz w:val="20"/>
              </w:rPr>
              <w:t>nienia.</w:t>
            </w:r>
          </w:p>
          <w:p w:rsidR="00DB39F9" w:rsidRPr="00601E87" w:rsidRDefault="00DB39F9" w:rsidP="00DB39F9">
            <w:pPr>
              <w:spacing w:before="40" w:after="40"/>
              <w:rPr>
                <w:rFonts w:ascii="Myriad Pro" w:hAnsi="Myriad Pro"/>
                <w:sz w:val="20"/>
              </w:rPr>
            </w:pPr>
            <w:r w:rsidRPr="00BA75B9">
              <w:rPr>
                <w:rFonts w:ascii="Myriad Pro" w:hAnsi="Myriad Pro"/>
                <w:sz w:val="20"/>
              </w:rPr>
              <w:t>Ocena spe</w:t>
            </w:r>
            <w:r w:rsidRPr="00BA75B9">
              <w:rPr>
                <w:rFonts w:ascii="Myriad Pro" w:hAnsi="Myriad Pro" w:hint="eastAsia"/>
                <w:sz w:val="20"/>
              </w:rPr>
              <w:t>ł</w:t>
            </w:r>
            <w:r w:rsidRPr="00BA75B9">
              <w:rPr>
                <w:rFonts w:ascii="Myriad Pro" w:hAnsi="Myriad Pro"/>
                <w:sz w:val="20"/>
              </w:rPr>
              <w:t>niania kryterium polega na przypisaniu warto</w:t>
            </w:r>
            <w:r w:rsidRPr="00BA75B9">
              <w:rPr>
                <w:rFonts w:ascii="Myriad Pro" w:hAnsi="Myriad Pro" w:hint="eastAsia"/>
                <w:sz w:val="20"/>
              </w:rPr>
              <w:t>ś</w:t>
            </w:r>
            <w:r w:rsidRPr="00BA75B9">
              <w:rPr>
                <w:rFonts w:ascii="Myriad Pro" w:hAnsi="Myriad Pro"/>
                <w:sz w:val="20"/>
              </w:rPr>
              <w:t xml:space="preserve">ci logicznych </w:t>
            </w:r>
            <w:r w:rsidRPr="00BA75B9">
              <w:rPr>
                <w:rFonts w:ascii="Myriad Pro" w:hAnsi="Myriad Pro" w:hint="eastAsia"/>
                <w:sz w:val="20"/>
              </w:rPr>
              <w:t>„</w:t>
            </w:r>
            <w:r w:rsidRPr="00BA75B9">
              <w:rPr>
                <w:rFonts w:ascii="Myriad Pro" w:hAnsi="Myriad Pro"/>
                <w:sz w:val="20"/>
              </w:rPr>
              <w:t>tak</w:t>
            </w:r>
            <w:r w:rsidRPr="00BA75B9">
              <w:rPr>
                <w:rFonts w:ascii="Myriad Pro" w:hAnsi="Myriad Pro" w:hint="eastAsia"/>
                <w:sz w:val="20"/>
              </w:rPr>
              <w:t>”</w:t>
            </w:r>
            <w:r w:rsidRPr="00BA75B9">
              <w:rPr>
                <w:rFonts w:ascii="Myriad Pro" w:hAnsi="Myriad Pro"/>
                <w:sz w:val="20"/>
              </w:rPr>
              <w:t xml:space="preserve">, </w:t>
            </w:r>
            <w:r w:rsidRPr="00BA75B9">
              <w:rPr>
                <w:rFonts w:ascii="Myriad Pro" w:hAnsi="Myriad Pro" w:hint="eastAsia"/>
                <w:sz w:val="20"/>
              </w:rPr>
              <w:t>„</w:t>
            </w:r>
            <w:r w:rsidRPr="00BA75B9">
              <w:rPr>
                <w:rFonts w:ascii="Myriad Pro" w:hAnsi="Myriad Pro"/>
                <w:sz w:val="20"/>
              </w:rPr>
              <w:t>nie</w:t>
            </w:r>
            <w:r w:rsidRPr="00BA75B9">
              <w:rPr>
                <w:rFonts w:ascii="Myriad Pro" w:hAnsi="Myriad Pro" w:hint="eastAsia"/>
                <w:sz w:val="20"/>
              </w:rPr>
              <w:t>”</w:t>
            </w:r>
            <w:r w:rsidRPr="00BA75B9">
              <w:rPr>
                <w:rFonts w:ascii="Myriad Pro" w:hAnsi="Myriad Pro"/>
                <w:sz w:val="20"/>
              </w:rPr>
              <w:t>.</w:t>
            </w:r>
          </w:p>
        </w:tc>
      </w:tr>
      <w:tr w:rsidR="00DB39F9" w:rsidRPr="00B56BEC" w:rsidTr="00DB39F9">
        <w:trPr>
          <w:jc w:val="center"/>
        </w:trPr>
        <w:tc>
          <w:tcPr>
            <w:tcW w:w="534" w:type="dxa"/>
          </w:tcPr>
          <w:p w:rsidR="00DB39F9" w:rsidRPr="001169B1" w:rsidRDefault="00DB39F9" w:rsidP="001B0A9F">
            <w:pPr>
              <w:pStyle w:val="Akapitzlist"/>
              <w:numPr>
                <w:ilvl w:val="0"/>
                <w:numId w:val="362"/>
              </w:numPr>
              <w:spacing w:before="40" w:after="40"/>
              <w:ind w:left="0" w:firstLine="0"/>
              <w:contextualSpacing w:val="0"/>
            </w:pPr>
          </w:p>
        </w:tc>
        <w:tc>
          <w:tcPr>
            <w:tcW w:w="2825" w:type="dxa"/>
          </w:tcPr>
          <w:p w:rsidR="00DB39F9" w:rsidRPr="00092810" w:rsidRDefault="00DB39F9" w:rsidP="00DB39F9">
            <w:pPr>
              <w:spacing w:before="40" w:after="40"/>
              <w:rPr>
                <w:rFonts w:ascii="Myriad Pro" w:hAnsi="Myriad Pro" w:cs="Arial"/>
                <w:sz w:val="20"/>
              </w:rPr>
            </w:pPr>
            <w:r w:rsidRPr="00BA75B9">
              <w:rPr>
                <w:rFonts w:ascii="Myriad Pro" w:eastAsia="MyriadPro-Regular" w:hAnsi="Myriad Pro" w:cs="Arial"/>
                <w:sz w:val="20"/>
              </w:rPr>
              <w:t>Zgodność z warunkami realizacji wsparcia.</w:t>
            </w:r>
          </w:p>
        </w:tc>
        <w:tc>
          <w:tcPr>
            <w:tcW w:w="6217" w:type="dxa"/>
          </w:tcPr>
          <w:p w:rsidR="00DB39F9" w:rsidRDefault="00DB39F9" w:rsidP="00DB39F9">
            <w:pPr>
              <w:spacing w:before="40" w:after="40"/>
              <w:jc w:val="both"/>
              <w:rPr>
                <w:rFonts w:ascii="Myriad Pro" w:eastAsia="MyriadPro-Regular" w:hAnsi="Myriad Pro" w:cs="Arial"/>
                <w:sz w:val="20"/>
              </w:rPr>
            </w:pPr>
            <w:r w:rsidRPr="00BA75B9">
              <w:rPr>
                <w:rFonts w:ascii="Myriad Pro" w:eastAsia="MyriadPro-Regular" w:hAnsi="Myriad Pro" w:cs="Arial"/>
                <w:sz w:val="20"/>
              </w:rPr>
              <w:t xml:space="preserve">Wniosek został sporządzony zgodnie </w:t>
            </w:r>
            <w:r w:rsidRPr="00BA75B9">
              <w:rPr>
                <w:rFonts w:ascii="Myriad Pro" w:eastAsia="MyriadPro-Regular" w:hAnsi="Myriad Pro" w:cs="Arial"/>
                <w:sz w:val="20"/>
              </w:rPr>
              <w:br/>
              <w:t xml:space="preserve">z uwarunkowaniami realizacji wsparcia określonymi we właściwych wytycznych obszarowych oraz z zasadami realizacji wsparcia wskazanymi przez IOK   w części 5.3 </w:t>
            </w:r>
            <w:r w:rsidRPr="00BA75B9">
              <w:rPr>
                <w:rFonts w:ascii="Myriad Pro" w:eastAsia="MyriadPro-Regular" w:hAnsi="Myriad Pro" w:cs="Arial"/>
                <w:i/>
                <w:sz w:val="20"/>
              </w:rPr>
              <w:t xml:space="preserve">Regulaminu konkursu </w:t>
            </w:r>
            <w:r w:rsidRPr="00BA75B9">
              <w:rPr>
                <w:rFonts w:ascii="Myriad Pro" w:eastAsia="MyriadPro-Regular" w:hAnsi="Myriad Pro" w:cs="Arial"/>
                <w:sz w:val="20"/>
              </w:rPr>
              <w:t>(np. zasady realizacji danej formy wsparcia)</w:t>
            </w:r>
            <w:r w:rsidRPr="00BA75B9">
              <w:rPr>
                <w:rFonts w:ascii="Myriad Pro" w:eastAsia="MyriadPro-Regular" w:hAnsi="Myriad Pro" w:cs="Arial"/>
                <w:i/>
                <w:sz w:val="20"/>
              </w:rPr>
              <w:t>.</w:t>
            </w:r>
          </w:p>
        </w:tc>
        <w:tc>
          <w:tcPr>
            <w:tcW w:w="4599" w:type="dxa"/>
          </w:tcPr>
          <w:p w:rsidR="00DB39F9" w:rsidRPr="00092810" w:rsidRDefault="00DB39F9" w:rsidP="00DB39F9">
            <w:pPr>
              <w:spacing w:before="40" w:after="40"/>
              <w:rPr>
                <w:rFonts w:ascii="Myriad Pro" w:hAnsi="Myriad Pro"/>
                <w:sz w:val="20"/>
              </w:rPr>
            </w:pPr>
            <w:r w:rsidRPr="00092810">
              <w:rPr>
                <w:rFonts w:ascii="Myriad Pro" w:hAnsi="Myriad Pro"/>
                <w:sz w:val="20"/>
              </w:rPr>
              <w:t>Spełnienie kryterium jest konieczne do przyznania dofinansowania.</w:t>
            </w:r>
          </w:p>
          <w:p w:rsidR="00DB39F9" w:rsidRPr="00092810" w:rsidRDefault="00DB39F9" w:rsidP="00DB39F9">
            <w:pPr>
              <w:spacing w:before="40" w:after="40"/>
              <w:rPr>
                <w:rFonts w:ascii="Myriad Pro" w:hAnsi="Myriad Pro"/>
                <w:sz w:val="20"/>
              </w:rPr>
            </w:pPr>
            <w:r w:rsidRPr="00092810">
              <w:rPr>
                <w:rFonts w:ascii="Myriad Pro" w:hAnsi="Myriad Pro"/>
                <w:sz w:val="20"/>
              </w:rPr>
              <w:t>Projekty niespełniające kryterium kierowane są do poprawy lub uzupełnienia.</w:t>
            </w:r>
          </w:p>
          <w:p w:rsidR="00DB39F9" w:rsidRDefault="00DB39F9" w:rsidP="00DB39F9">
            <w:pPr>
              <w:spacing w:before="40" w:after="40"/>
              <w:jc w:val="both"/>
              <w:rPr>
                <w:rFonts w:ascii="Myriad Pro" w:hAnsi="Myriad Pro"/>
                <w:sz w:val="20"/>
              </w:rPr>
            </w:pPr>
            <w:r w:rsidRPr="00BA75B9">
              <w:rPr>
                <w:rFonts w:ascii="Myriad Pro" w:hAnsi="Myriad Pro" w:cs="Arial"/>
                <w:sz w:val="20"/>
              </w:rPr>
              <w:t xml:space="preserve">Za zgodą IP, na etapie realizacji projektu, </w:t>
            </w:r>
            <w:r w:rsidRPr="00BA75B9">
              <w:rPr>
                <w:rFonts w:ascii="Myriad Pro" w:hAnsi="Myriad Pro" w:cs="Arial"/>
                <w:sz w:val="20"/>
              </w:rPr>
              <w:lastRenderedPageBreak/>
              <w:t xml:space="preserve">dopuszcza się możliwość  odstępstwa od  zapisów Regulaminu konkursu w zakresie spełnienia przedmiotowego kryterium z uwagi na zmiany m.in. </w:t>
            </w:r>
            <w:r w:rsidRPr="00BA75B9">
              <w:rPr>
                <w:rFonts w:ascii="Myriad Pro" w:hAnsi="Myriad Pro" w:cs="Arial"/>
                <w:i/>
                <w:sz w:val="20"/>
              </w:rPr>
              <w:t>RPO WZ 2014-2020</w:t>
            </w:r>
            <w:r w:rsidRPr="00BA75B9">
              <w:rPr>
                <w:rFonts w:ascii="Myriad Pro" w:hAnsi="Myriad Pro" w:cs="Arial"/>
                <w:sz w:val="20"/>
              </w:rPr>
              <w:t xml:space="preserve">, przepisów prawa, </w:t>
            </w:r>
            <w:r w:rsidRPr="00BA75B9">
              <w:rPr>
                <w:rFonts w:ascii="Myriad Pro" w:hAnsi="Myriad Pro" w:cs="Arial"/>
                <w:i/>
                <w:sz w:val="20"/>
              </w:rPr>
              <w:t>SOOP RPO WZ 2014-2020</w:t>
            </w:r>
            <w:r w:rsidRPr="00BA75B9">
              <w:rPr>
                <w:rFonts w:ascii="Myriad Pro" w:hAnsi="Myriad Pro" w:cs="Arial"/>
                <w:sz w:val="20"/>
              </w:rPr>
              <w:t xml:space="preserve">, </w:t>
            </w:r>
            <w:r w:rsidRPr="00BA75B9">
              <w:rPr>
                <w:rFonts w:ascii="Myriad Pro" w:eastAsia="MyriadPro-Regular" w:hAnsi="Myriad Pro" w:cs="Arial"/>
                <w:sz w:val="20"/>
              </w:rPr>
              <w:t>właściwych</w:t>
            </w:r>
            <w:r w:rsidRPr="00BA75B9">
              <w:rPr>
                <w:rFonts w:ascii="Myriad Pro" w:eastAsia="MyriadPro-Regular" w:hAnsi="Myriad Pro" w:cs="Arial"/>
                <w:i/>
                <w:sz w:val="20"/>
              </w:rPr>
              <w:t xml:space="preserve"> Wytycznych obszarowych </w:t>
            </w:r>
            <w:r w:rsidRPr="00BA75B9">
              <w:rPr>
                <w:rFonts w:ascii="Myriad Pro" w:hAnsi="Myriad Pro" w:cs="Arial"/>
                <w:sz w:val="20"/>
              </w:rPr>
              <w:t>mających wpływ na założenia dotyczące uwarunkowań realizacji wsparcia.</w:t>
            </w:r>
          </w:p>
          <w:p w:rsidR="00DB39F9" w:rsidRPr="00032058" w:rsidRDefault="00DB39F9" w:rsidP="00DB39F9">
            <w:pPr>
              <w:spacing w:before="40" w:after="40"/>
              <w:rPr>
                <w:rFonts w:ascii="Myriad Pro" w:hAnsi="Myriad Pro"/>
                <w:sz w:val="20"/>
              </w:rPr>
            </w:pPr>
            <w:r w:rsidRPr="005A4BF5">
              <w:rPr>
                <w:rFonts w:ascii="Myriad Pro" w:hAnsi="Myriad Pro"/>
                <w:sz w:val="20"/>
              </w:rPr>
              <w:t>Ocena spełniania kryterium polega na przypisaniu wartości logicznych „tak”, „nie”.</w:t>
            </w:r>
          </w:p>
        </w:tc>
      </w:tr>
      <w:tr w:rsidR="00DB39F9" w:rsidRPr="00B56BEC" w:rsidTr="00DB39F9">
        <w:trPr>
          <w:jc w:val="center"/>
        </w:trPr>
        <w:tc>
          <w:tcPr>
            <w:tcW w:w="534" w:type="dxa"/>
          </w:tcPr>
          <w:p w:rsidR="00DB39F9" w:rsidRPr="001169B1" w:rsidRDefault="00DB39F9" w:rsidP="001B0A9F">
            <w:pPr>
              <w:pStyle w:val="Akapitzlist"/>
              <w:numPr>
                <w:ilvl w:val="0"/>
                <w:numId w:val="362"/>
              </w:numPr>
              <w:spacing w:before="40" w:after="40"/>
              <w:ind w:left="0" w:firstLine="0"/>
              <w:contextualSpacing w:val="0"/>
            </w:pPr>
          </w:p>
        </w:tc>
        <w:tc>
          <w:tcPr>
            <w:tcW w:w="2825" w:type="dxa"/>
          </w:tcPr>
          <w:p w:rsidR="00DB39F9" w:rsidRPr="00B56BEC" w:rsidRDefault="00DB39F9" w:rsidP="00DB39F9">
            <w:pPr>
              <w:spacing w:before="40" w:after="40"/>
              <w:rPr>
                <w:rFonts w:ascii="Myriad Pro" w:hAnsi="Myriad Pro"/>
                <w:sz w:val="20"/>
              </w:rPr>
            </w:pPr>
            <w:r w:rsidRPr="001169B1">
              <w:rPr>
                <w:rFonts w:ascii="Myriad Pro" w:hAnsi="Myriad Pro"/>
                <w:sz w:val="20"/>
              </w:rPr>
              <w:t>Zgodność z kwalifikowalnością wydatków.</w:t>
            </w:r>
          </w:p>
        </w:tc>
        <w:tc>
          <w:tcPr>
            <w:tcW w:w="6217" w:type="dxa"/>
          </w:tcPr>
          <w:p w:rsidR="00DB39F9" w:rsidRDefault="00DB39F9" w:rsidP="00DB39F9">
            <w:pPr>
              <w:spacing w:before="40" w:after="40"/>
              <w:jc w:val="both"/>
              <w:rPr>
                <w:rFonts w:ascii="Myriad Pro" w:hAnsi="Myriad Pro"/>
                <w:sz w:val="20"/>
              </w:rPr>
            </w:pPr>
            <w:r w:rsidRPr="00B56BEC">
              <w:rPr>
                <w:rFonts w:ascii="Myriad Pro" w:hAnsi="Myriad Pro"/>
                <w:sz w:val="20"/>
              </w:rPr>
              <w:t xml:space="preserve">Wydatki w projekcie są zgodne z </w:t>
            </w:r>
            <w:r w:rsidRPr="00B56BEC">
              <w:rPr>
                <w:rFonts w:ascii="Myriad Pro" w:eastAsia="Times New Roman" w:hAnsi="Myriad Pro" w:cs="Times New Roman"/>
                <w:i/>
                <w:sz w:val="20"/>
                <w:lang w:eastAsia="pl-PL"/>
              </w:rPr>
              <w:t>Wytycznymi w zakresie kwalifikowalności wydatków Europejskiego Funduszu Rozwoju Regionalnego, Europejskiego Funduszu Społecznego oraz Funduszu Spójności na lata  2014-2020</w:t>
            </w:r>
            <w:r>
              <w:rPr>
                <w:rFonts w:ascii="Myriad Pro" w:eastAsia="Times New Roman" w:hAnsi="Myriad Pro" w:cs="Times New Roman"/>
                <w:sz w:val="20"/>
                <w:lang w:eastAsia="pl-PL"/>
              </w:rPr>
              <w:t xml:space="preserve"> </w:t>
            </w:r>
            <w:r w:rsidRPr="003B2576">
              <w:rPr>
                <w:rFonts w:ascii="Myriad Pro" w:eastAsia="Times New Roman" w:hAnsi="Myriad Pro" w:cs="Times New Roman"/>
                <w:sz w:val="20"/>
                <w:lang w:eastAsia="pl-PL"/>
              </w:rPr>
              <w:t>oraz</w:t>
            </w:r>
            <w:r w:rsidRPr="003B2576">
              <w:rPr>
                <w:rFonts w:ascii="Myriad Pro" w:hAnsi="Myriad Pro"/>
                <w:sz w:val="20"/>
              </w:rPr>
              <w:t xml:space="preserve"> z </w:t>
            </w:r>
            <w:r w:rsidRPr="003B2576">
              <w:rPr>
                <w:rFonts w:ascii="Myriad Pro" w:hAnsi="Myriad Pro"/>
                <w:i/>
                <w:sz w:val="20"/>
              </w:rPr>
              <w:t xml:space="preserve">Wytycznymi w zakresie realizacji przedsięwzięć z udziałem środków, Europejskiego Funduszu Społecznego </w:t>
            </w:r>
            <w:r w:rsidRPr="003B2576">
              <w:rPr>
                <w:rFonts w:ascii="Myriad Pro" w:hAnsi="Myriad Pro"/>
                <w:i/>
                <w:sz w:val="20"/>
              </w:rPr>
              <w:br/>
              <w:t>w obszarze edukacji na lata 2014-2020</w:t>
            </w:r>
            <w:r w:rsidRPr="00B56BEC">
              <w:rPr>
                <w:rFonts w:ascii="Myriad Pro" w:hAnsi="Myriad Pro"/>
                <w:sz w:val="20"/>
              </w:rPr>
              <w:t>.</w:t>
            </w:r>
          </w:p>
          <w:p w:rsidR="00DB39F9" w:rsidRDefault="00DB39F9" w:rsidP="00DB39F9">
            <w:pPr>
              <w:spacing w:before="40" w:after="40"/>
              <w:jc w:val="both"/>
              <w:rPr>
                <w:rFonts w:ascii="Myriad Pro" w:eastAsia="Times New Roman" w:hAnsi="Myriad Pro"/>
                <w:sz w:val="20"/>
                <w:lang w:eastAsia="pl-PL"/>
              </w:rPr>
            </w:pPr>
          </w:p>
          <w:p w:rsidR="00DB39F9" w:rsidRDefault="00DB39F9" w:rsidP="00DB39F9">
            <w:pPr>
              <w:spacing w:before="40" w:after="40"/>
              <w:jc w:val="both"/>
              <w:rPr>
                <w:rFonts w:ascii="Myriad Pro" w:eastAsia="Times New Roman" w:hAnsi="Myriad Pro"/>
                <w:sz w:val="20"/>
                <w:lang w:eastAsia="pl-PL"/>
              </w:rPr>
            </w:pPr>
            <w:r w:rsidRPr="0042676E">
              <w:rPr>
                <w:rFonts w:ascii="Myriad Pro" w:eastAsia="Times New Roman" w:hAnsi="Myriad Pro"/>
                <w:sz w:val="20"/>
                <w:lang w:eastAsia="pl-PL"/>
              </w:rPr>
              <w:t xml:space="preserve">Planowane wydatki są uzasadnione, </w:t>
            </w:r>
            <w:r>
              <w:rPr>
                <w:rFonts w:ascii="Myriad Pro" w:eastAsia="Times New Roman" w:hAnsi="Myriad Pro"/>
                <w:sz w:val="20"/>
                <w:lang w:eastAsia="pl-PL"/>
              </w:rPr>
              <w:t xml:space="preserve">niezbędne, </w:t>
            </w:r>
            <w:r w:rsidRPr="0042676E">
              <w:rPr>
                <w:rFonts w:ascii="Myriad Pro" w:eastAsia="Times New Roman" w:hAnsi="Myriad Pro"/>
                <w:sz w:val="20"/>
                <w:lang w:eastAsia="pl-PL"/>
              </w:rPr>
              <w:t xml:space="preserve">racjonalne i adekwatne do zakresu </w:t>
            </w:r>
            <w:r>
              <w:rPr>
                <w:rFonts w:ascii="Myriad Pro" w:eastAsia="Times New Roman" w:hAnsi="Myriad Pro"/>
                <w:sz w:val="20"/>
                <w:lang w:eastAsia="pl-PL"/>
              </w:rPr>
              <w:t xml:space="preserve">merytorycznego projektu w tym opisu grupy docelowej i planowanego wsparcia. </w:t>
            </w:r>
          </w:p>
          <w:p w:rsidR="00DB39F9" w:rsidRDefault="00DB39F9" w:rsidP="00DB39F9">
            <w:pPr>
              <w:spacing w:before="40" w:after="40"/>
              <w:jc w:val="both"/>
              <w:rPr>
                <w:rFonts w:ascii="Myriad Pro" w:eastAsia="Times New Roman" w:hAnsi="Myriad Pro"/>
                <w:sz w:val="20"/>
                <w:lang w:eastAsia="pl-PL"/>
              </w:rPr>
            </w:pPr>
          </w:p>
          <w:p w:rsidR="00DB39F9" w:rsidRDefault="00DB39F9" w:rsidP="00DB39F9">
            <w:pPr>
              <w:spacing w:before="40" w:after="40"/>
              <w:jc w:val="both"/>
              <w:rPr>
                <w:rFonts w:ascii="Myriad Pro" w:eastAsia="Times New Roman" w:hAnsi="Myriad Pro"/>
                <w:sz w:val="20"/>
                <w:lang w:eastAsia="pl-PL"/>
              </w:rPr>
            </w:pPr>
            <w:r w:rsidRPr="0042676E">
              <w:rPr>
                <w:rFonts w:ascii="Myriad Pro" w:eastAsia="Times New Roman" w:hAnsi="Myriad Pro"/>
                <w:sz w:val="20"/>
                <w:lang w:eastAsia="pl-PL"/>
              </w:rPr>
              <w:t>Wydatki założone w projekcie są zgodne z katalogiem wydatków, limitami</w:t>
            </w:r>
            <w:r>
              <w:rPr>
                <w:rFonts w:ascii="Myriad Pro" w:eastAsia="Times New Roman" w:hAnsi="Myriad Pro"/>
                <w:sz w:val="20"/>
                <w:lang w:eastAsia="pl-PL"/>
              </w:rPr>
              <w:t xml:space="preserve"> (w tym stawką ryczałtową dla kosztów pośrednich) </w:t>
            </w:r>
            <w:r w:rsidRPr="0042676E">
              <w:rPr>
                <w:rFonts w:ascii="Myriad Pro" w:eastAsia="Times New Roman" w:hAnsi="Myriad Pro"/>
                <w:sz w:val="20"/>
                <w:lang w:eastAsia="pl-PL"/>
              </w:rPr>
              <w:t xml:space="preserve"> oraz zasadami kwalifikowalności określonymi w </w:t>
            </w:r>
            <w:r w:rsidRPr="004C5FDB">
              <w:rPr>
                <w:rFonts w:ascii="Myriad Pro" w:eastAsia="Times New Roman" w:hAnsi="Myriad Pro"/>
                <w:i/>
                <w:sz w:val="20"/>
                <w:lang w:eastAsia="pl-PL"/>
              </w:rPr>
              <w:t>Regulaminie konkursu</w:t>
            </w:r>
            <w:r>
              <w:rPr>
                <w:rFonts w:ascii="Myriad Pro" w:eastAsia="Times New Roman" w:hAnsi="Myriad Pro"/>
                <w:i/>
                <w:sz w:val="20"/>
                <w:lang w:eastAsia="pl-PL"/>
              </w:rPr>
              <w:t xml:space="preserve"> </w:t>
            </w:r>
            <w:r>
              <w:rPr>
                <w:rFonts w:ascii="Myriad Pro" w:eastAsia="Times New Roman" w:hAnsi="Myriad Pro"/>
                <w:sz w:val="20"/>
                <w:lang w:eastAsia="pl-PL"/>
              </w:rPr>
              <w:t>(jeśli dotyczy)</w:t>
            </w:r>
            <w:r w:rsidRPr="0042676E">
              <w:rPr>
                <w:rFonts w:ascii="Myriad Pro" w:eastAsia="Times New Roman" w:hAnsi="Myriad Pro"/>
                <w:sz w:val="20"/>
                <w:lang w:eastAsia="pl-PL"/>
              </w:rPr>
              <w:t xml:space="preserve">. </w:t>
            </w:r>
          </w:p>
          <w:p w:rsidR="00DB39F9" w:rsidRDefault="00DB39F9" w:rsidP="00DB39F9">
            <w:pPr>
              <w:spacing w:before="40" w:after="40"/>
              <w:rPr>
                <w:rFonts w:ascii="Myriad Pro" w:hAnsi="Myriad Pro"/>
                <w:sz w:val="20"/>
              </w:rPr>
            </w:pPr>
          </w:p>
          <w:p w:rsidR="00DB39F9" w:rsidRDefault="00DB39F9" w:rsidP="00DB39F9">
            <w:pPr>
              <w:spacing w:before="40" w:after="40"/>
              <w:jc w:val="both"/>
              <w:rPr>
                <w:rFonts w:ascii="Myriad Pro" w:hAnsi="Myriad Pro"/>
                <w:sz w:val="20"/>
              </w:rPr>
            </w:pPr>
            <w:r w:rsidRPr="00B56BEC">
              <w:rPr>
                <w:rFonts w:ascii="Myriad Pro" w:hAnsi="Myriad Pro"/>
                <w:sz w:val="20"/>
              </w:rPr>
              <w:t xml:space="preserve">Poziom wydatków w ramach </w:t>
            </w:r>
            <w:r w:rsidRPr="00B56BEC">
              <w:rPr>
                <w:rFonts w:ascii="Myriad Pro" w:hAnsi="Myriad Pro"/>
                <w:i/>
                <w:sz w:val="20"/>
              </w:rPr>
              <w:t>cross-</w:t>
            </w:r>
            <w:proofErr w:type="spellStart"/>
            <w:r w:rsidRPr="00B56BEC">
              <w:rPr>
                <w:rFonts w:ascii="Myriad Pro" w:hAnsi="Myriad Pro"/>
                <w:i/>
                <w:sz w:val="20"/>
              </w:rPr>
              <w:t>financingu</w:t>
            </w:r>
            <w:proofErr w:type="spellEnd"/>
            <w:r w:rsidRPr="003B2576">
              <w:rPr>
                <w:rFonts w:ascii="Myriad Pro" w:hAnsi="Myriad Pro"/>
                <w:sz w:val="20"/>
              </w:rPr>
              <w:t xml:space="preserve"> oraz środków trwałych jest zgodny z poziomem </w:t>
            </w:r>
            <w:r>
              <w:rPr>
                <w:rFonts w:ascii="Myriad Pro" w:hAnsi="Myriad Pro"/>
                <w:sz w:val="20"/>
              </w:rPr>
              <w:t xml:space="preserve">tych wydatków </w:t>
            </w:r>
            <w:r w:rsidRPr="003B2576">
              <w:rPr>
                <w:rFonts w:ascii="Myriad Pro" w:hAnsi="Myriad Pro"/>
                <w:sz w:val="20"/>
              </w:rPr>
              <w:t xml:space="preserve">wskazanym w </w:t>
            </w:r>
            <w:r w:rsidRPr="003B2576">
              <w:rPr>
                <w:rFonts w:ascii="Myriad Pro" w:hAnsi="Myriad Pro"/>
                <w:i/>
                <w:sz w:val="20"/>
              </w:rPr>
              <w:t>Regulaminie konkursu</w:t>
            </w:r>
            <w:r w:rsidRPr="003B2576">
              <w:rPr>
                <w:rFonts w:ascii="Myriad Pro" w:hAnsi="Myriad Pro"/>
                <w:sz w:val="20"/>
              </w:rPr>
              <w:t>.</w:t>
            </w:r>
          </w:p>
        </w:tc>
        <w:tc>
          <w:tcPr>
            <w:tcW w:w="4599" w:type="dxa"/>
          </w:tcPr>
          <w:p w:rsidR="00DB39F9" w:rsidRPr="00B56BEC" w:rsidRDefault="00DB39F9" w:rsidP="00DB39F9">
            <w:pPr>
              <w:spacing w:before="40" w:after="40"/>
              <w:rPr>
                <w:rFonts w:ascii="Myriad Pro" w:hAnsi="Myriad Pro"/>
                <w:sz w:val="20"/>
              </w:rPr>
            </w:pPr>
            <w:r w:rsidRPr="00B56BEC">
              <w:rPr>
                <w:rFonts w:ascii="Myriad Pro" w:hAnsi="Myriad Pro"/>
                <w:sz w:val="20"/>
              </w:rPr>
              <w:t>Spełnienie kryterium jest konieczne do przyznania dofinansowania.</w:t>
            </w:r>
          </w:p>
          <w:p w:rsidR="00DB39F9" w:rsidRDefault="00DB39F9" w:rsidP="00DB39F9">
            <w:pPr>
              <w:spacing w:before="40" w:after="40"/>
              <w:rPr>
                <w:rFonts w:ascii="Myriad Pro" w:hAnsi="Myriad Pro"/>
                <w:sz w:val="20"/>
              </w:rPr>
            </w:pPr>
            <w:r w:rsidRPr="00B56BEC">
              <w:rPr>
                <w:rFonts w:ascii="Myriad Pro" w:hAnsi="Myriad Pro"/>
                <w:sz w:val="20"/>
              </w:rPr>
              <w:t>Projekty niespełniające kryterium kierowane są do poprawy lub uzupełnienia.</w:t>
            </w:r>
          </w:p>
          <w:p w:rsidR="00DB39F9" w:rsidRDefault="00DB39F9" w:rsidP="00DB39F9">
            <w:pPr>
              <w:spacing w:before="40" w:after="40"/>
              <w:jc w:val="both"/>
              <w:rPr>
                <w:rFonts w:ascii="Myriad Pro" w:hAnsi="Myriad Pro" w:cs="Arial"/>
                <w:sz w:val="20"/>
              </w:rPr>
            </w:pPr>
            <w:r w:rsidRPr="00BA75B9">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BA75B9">
              <w:rPr>
                <w:rFonts w:ascii="Myriad Pro" w:hAnsi="Myriad Pro" w:cs="Arial"/>
                <w:i/>
                <w:sz w:val="20"/>
              </w:rPr>
              <w:t>SOOP RPO WZ 2014-2020</w:t>
            </w:r>
            <w:r w:rsidRPr="00BA75B9">
              <w:rPr>
                <w:rFonts w:ascii="Myriad Pro" w:hAnsi="Myriad Pro" w:cs="Arial"/>
                <w:sz w:val="20"/>
              </w:rPr>
              <w:t xml:space="preserve">, </w:t>
            </w:r>
            <w:r w:rsidRPr="00BA75B9">
              <w:rPr>
                <w:rFonts w:ascii="Myriad Pro" w:eastAsia="MyriadPro-Regular" w:hAnsi="Myriad Pro" w:cs="Arial"/>
                <w:i/>
                <w:sz w:val="20"/>
              </w:rPr>
              <w:t xml:space="preserve">Wytycznych  w zakresie kwalifikowalności wydatków w ramach Europejskiego Funduszu Rozwoju Regionalnego, Europejskiego Funduszu Społecznego oraz Funduszu Spójności na lata 2014-2020  oraz </w:t>
            </w:r>
            <w:r w:rsidRPr="00BA75B9">
              <w:rPr>
                <w:rFonts w:ascii="Myriad Pro" w:eastAsia="MyriadPro-Regular" w:hAnsi="Myriad Pro" w:cs="Arial"/>
                <w:sz w:val="20"/>
              </w:rPr>
              <w:t xml:space="preserve"> </w:t>
            </w:r>
            <w:r w:rsidRPr="00BA75B9">
              <w:rPr>
                <w:rFonts w:ascii="Myriad Pro" w:hAnsi="Myriad Pro" w:cs="Arial"/>
                <w:sz w:val="20"/>
              </w:rPr>
              <w:t xml:space="preserve"> właściwych </w:t>
            </w:r>
            <w:r w:rsidRPr="00BA75B9">
              <w:rPr>
                <w:rFonts w:ascii="Myriad Pro" w:eastAsia="MyriadPro-Regular" w:hAnsi="Myriad Pro" w:cs="Arial"/>
                <w:i/>
                <w:sz w:val="20"/>
              </w:rPr>
              <w:t xml:space="preserve">Wytycznych obszarowych, </w:t>
            </w:r>
            <w:r w:rsidRPr="00BA75B9">
              <w:rPr>
                <w:rFonts w:ascii="Myriad Pro" w:hAnsi="Myriad Pro" w:cs="Arial"/>
                <w:sz w:val="20"/>
              </w:rPr>
              <w:t>mających wpływ na założenia dotyczące kwalifikowalności wydatków.</w:t>
            </w:r>
          </w:p>
          <w:p w:rsidR="00DB39F9" w:rsidRPr="00B56BEC" w:rsidRDefault="00DB39F9" w:rsidP="00DB39F9">
            <w:pPr>
              <w:spacing w:before="40" w:after="40"/>
              <w:rPr>
                <w:rFonts w:ascii="Myriad Pro" w:hAnsi="Myriad Pro"/>
                <w:sz w:val="20"/>
              </w:rPr>
            </w:pPr>
          </w:p>
          <w:p w:rsidR="00DB39F9" w:rsidRPr="00B56BEC" w:rsidRDefault="00DB39F9" w:rsidP="00DB39F9">
            <w:pPr>
              <w:spacing w:before="40" w:after="40"/>
              <w:rPr>
                <w:rFonts w:ascii="Myriad Pro" w:hAnsi="Myriad Pro"/>
                <w:sz w:val="20"/>
              </w:rPr>
            </w:pPr>
            <w:r w:rsidRPr="00B56BEC">
              <w:rPr>
                <w:rFonts w:ascii="Myriad Pro" w:hAnsi="Myriad Pro"/>
                <w:sz w:val="20"/>
              </w:rPr>
              <w:t>Ocena spełniania kryterium polega na przypisaniu wartości logicznych „tak”, „nie”.</w:t>
            </w:r>
          </w:p>
        </w:tc>
      </w:tr>
      <w:tr w:rsidR="00DB39F9" w:rsidRPr="00B56BEC" w:rsidTr="00DB39F9">
        <w:trPr>
          <w:trHeight w:val="1753"/>
          <w:jc w:val="center"/>
        </w:trPr>
        <w:tc>
          <w:tcPr>
            <w:tcW w:w="534" w:type="dxa"/>
          </w:tcPr>
          <w:p w:rsidR="00DB39F9" w:rsidRPr="001169B1" w:rsidRDefault="00DB39F9" w:rsidP="001B0A9F">
            <w:pPr>
              <w:pStyle w:val="Akapitzlist"/>
              <w:numPr>
                <w:ilvl w:val="0"/>
                <w:numId w:val="362"/>
              </w:numPr>
              <w:spacing w:before="40" w:after="40"/>
              <w:ind w:left="0" w:firstLine="0"/>
              <w:contextualSpacing w:val="0"/>
            </w:pPr>
          </w:p>
        </w:tc>
        <w:tc>
          <w:tcPr>
            <w:tcW w:w="2825" w:type="dxa"/>
          </w:tcPr>
          <w:p w:rsidR="00DB39F9" w:rsidRPr="001169B1" w:rsidRDefault="00DB39F9" w:rsidP="00DB39F9">
            <w:pPr>
              <w:spacing w:before="40" w:after="40"/>
              <w:rPr>
                <w:rFonts w:ascii="Myriad Pro" w:hAnsi="Myriad Pro"/>
                <w:sz w:val="20"/>
                <w:highlight w:val="yellow"/>
              </w:rPr>
            </w:pPr>
            <w:r w:rsidRPr="001169B1">
              <w:rPr>
                <w:rFonts w:ascii="Myriad Pro" w:hAnsi="Myriad Pro"/>
                <w:sz w:val="20"/>
              </w:rPr>
              <w:t>Intensywność wsparcia.</w:t>
            </w:r>
          </w:p>
        </w:tc>
        <w:tc>
          <w:tcPr>
            <w:tcW w:w="6217" w:type="dxa"/>
          </w:tcPr>
          <w:p w:rsidR="00DB39F9" w:rsidRPr="00B56BEC" w:rsidRDefault="00DB39F9" w:rsidP="00DB39F9">
            <w:pPr>
              <w:spacing w:before="40" w:after="40"/>
              <w:rPr>
                <w:rFonts w:ascii="Myriad Pro" w:hAnsi="Myriad Pro"/>
                <w:sz w:val="20"/>
              </w:rPr>
            </w:pPr>
            <w:r w:rsidRPr="00B56BEC">
              <w:rPr>
                <w:rFonts w:ascii="Myriad Pro" w:hAnsi="Myriad Pro"/>
                <w:sz w:val="20"/>
              </w:rPr>
              <w:t xml:space="preserve">Wnioskowana kwota i poziom wsparcia są zgodne z zapisami </w:t>
            </w:r>
            <w:r w:rsidRPr="00B56BEC">
              <w:rPr>
                <w:rFonts w:ascii="Myriad Pro" w:hAnsi="Myriad Pro"/>
                <w:i/>
                <w:sz w:val="20"/>
              </w:rPr>
              <w:t>Regulaminu Konkursu</w:t>
            </w:r>
            <w:r w:rsidRPr="00B56BEC">
              <w:rPr>
                <w:rFonts w:ascii="Myriad Pro" w:hAnsi="Myriad Pro"/>
                <w:sz w:val="20"/>
              </w:rPr>
              <w:t>.</w:t>
            </w:r>
          </w:p>
        </w:tc>
        <w:tc>
          <w:tcPr>
            <w:tcW w:w="4599" w:type="dxa"/>
          </w:tcPr>
          <w:p w:rsidR="00DB39F9" w:rsidRPr="00B56BEC" w:rsidRDefault="00DB39F9" w:rsidP="00DB39F9">
            <w:pPr>
              <w:spacing w:before="40" w:after="40"/>
              <w:rPr>
                <w:rFonts w:ascii="Myriad Pro" w:hAnsi="Myriad Pro"/>
                <w:sz w:val="20"/>
              </w:rPr>
            </w:pPr>
            <w:r w:rsidRPr="00B56BEC">
              <w:rPr>
                <w:rFonts w:ascii="Myriad Pro" w:hAnsi="Myriad Pro"/>
                <w:sz w:val="20"/>
              </w:rPr>
              <w:t>Spełnienie kryterium jest konieczne do przyznania dofinansowania.</w:t>
            </w:r>
          </w:p>
          <w:p w:rsidR="00DB39F9" w:rsidRPr="00B56BEC" w:rsidRDefault="00DB39F9" w:rsidP="00DB39F9">
            <w:pPr>
              <w:spacing w:before="40" w:after="40"/>
              <w:rPr>
                <w:rFonts w:ascii="Myriad Pro" w:hAnsi="Myriad Pro"/>
                <w:sz w:val="20"/>
              </w:rPr>
            </w:pPr>
            <w:r w:rsidRPr="00B56BEC">
              <w:rPr>
                <w:rFonts w:ascii="Myriad Pro" w:hAnsi="Myriad Pro"/>
                <w:sz w:val="20"/>
              </w:rPr>
              <w:t>Projekty niespełniające kryterium kierowane są do poprawy lub uzupełnienia.</w:t>
            </w:r>
          </w:p>
          <w:p w:rsidR="00DB39F9" w:rsidRPr="00B56BEC" w:rsidRDefault="00DB39F9" w:rsidP="00DB39F9">
            <w:pPr>
              <w:spacing w:before="40" w:after="40"/>
              <w:rPr>
                <w:rFonts w:ascii="Myriad Pro" w:hAnsi="Myriad Pro"/>
                <w:sz w:val="20"/>
              </w:rPr>
            </w:pPr>
            <w:r w:rsidRPr="00B56BEC">
              <w:rPr>
                <w:rFonts w:ascii="Myriad Pro" w:hAnsi="Myriad Pro"/>
                <w:sz w:val="20"/>
              </w:rPr>
              <w:t>Ocena spełniania kryterium polega na przypisaniu wartości logicznych „tak”, „nie”.</w:t>
            </w:r>
          </w:p>
        </w:tc>
      </w:tr>
    </w:tbl>
    <w:p w:rsidR="00827D50" w:rsidRDefault="00827D50" w:rsidP="00C47AB0">
      <w:pPr>
        <w:rPr>
          <w:rFonts w:ascii="Myriad Pro" w:eastAsiaTheme="majorEastAsia" w:hAnsi="Myriad Pro" w:cs="Arial"/>
          <w:bCs/>
          <w:sz w:val="20"/>
        </w:rPr>
      </w:pPr>
    </w:p>
    <w:p w:rsidR="00363C65" w:rsidRPr="00CC0AA0" w:rsidRDefault="00827D50" w:rsidP="00CC0AA0">
      <w:pPr>
        <w:jc w:val="center"/>
        <w:rPr>
          <w:rFonts w:ascii="Myriad Pro" w:eastAsiaTheme="majorEastAsia" w:hAnsi="Myriad Pro" w:cs="Arial"/>
          <w:b/>
          <w:bCs/>
          <w:sz w:val="20"/>
        </w:rPr>
      </w:pPr>
      <w:r w:rsidRPr="00582D0C">
        <w:rPr>
          <w:rFonts w:ascii="Myriad Pro" w:hAnsi="Myriad Pro"/>
          <w:b/>
          <w:sz w:val="20"/>
        </w:rPr>
        <w:t xml:space="preserve">Kryteria szczegółowe przyjęte Uchwałą Nr </w:t>
      </w:r>
      <w:r w:rsidR="00CC0AA0">
        <w:rPr>
          <w:rFonts w:ascii="Myriad Pro" w:hAnsi="Myriad Pro" w:cs="Arial"/>
          <w:b/>
          <w:bCs/>
          <w:sz w:val="20"/>
        </w:rPr>
        <w:t>53/</w:t>
      </w:r>
      <w:r w:rsidR="00DB1CA5" w:rsidRPr="00582D0C">
        <w:rPr>
          <w:rFonts w:ascii="Myriad Pro" w:hAnsi="Myriad Pro" w:cs="Arial"/>
          <w:b/>
          <w:bCs/>
          <w:sz w:val="20"/>
        </w:rPr>
        <w:t>19</w:t>
      </w:r>
      <w:r w:rsidRPr="00582D0C">
        <w:rPr>
          <w:rFonts w:ascii="Myriad Pro" w:hAnsi="Myriad Pro"/>
          <w:b/>
          <w:sz w:val="20"/>
        </w:rPr>
        <w:t xml:space="preserve"> </w:t>
      </w:r>
      <w:r w:rsidRPr="00582D0C">
        <w:rPr>
          <w:rFonts w:ascii="Myriad Pro" w:eastAsiaTheme="majorEastAsia" w:hAnsi="Myriad Pro" w:cs="Arial"/>
          <w:b/>
          <w:bCs/>
          <w:sz w:val="20"/>
        </w:rPr>
        <w:t xml:space="preserve">Komitetu Monitorującego RPO WZ 2014-2020 z dnia 25 </w:t>
      </w:r>
      <w:r w:rsidR="00CC0AA0">
        <w:rPr>
          <w:rFonts w:ascii="Myriad Pro" w:eastAsiaTheme="majorEastAsia" w:hAnsi="Myriad Pro" w:cs="Arial"/>
          <w:b/>
          <w:bCs/>
          <w:sz w:val="20"/>
        </w:rPr>
        <w:t>października</w:t>
      </w:r>
      <w:r w:rsidRPr="00582D0C">
        <w:rPr>
          <w:rFonts w:ascii="Myriad Pro" w:eastAsiaTheme="majorEastAsia" w:hAnsi="Myriad Pro" w:cs="Arial"/>
          <w:b/>
          <w:bCs/>
          <w:sz w:val="20"/>
        </w:rPr>
        <w:t xml:space="preserve"> 2019 r. (tryb konkursowy)</w:t>
      </w:r>
      <w:r w:rsidR="00CC0AA0">
        <w:rPr>
          <w:rFonts w:ascii="Myriad Pro" w:eastAsiaTheme="majorEastAsia" w:hAnsi="Myriad Pro" w:cs="Arial"/>
          <w:b/>
          <w:bCs/>
          <w:sz w:val="20"/>
        </w:rPr>
        <w:t xml:space="preserve"> aktualizacja</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CC0AA0" w:rsidRPr="00F22973" w:rsidTr="00D44169">
        <w:trPr>
          <w:jc w:val="center"/>
        </w:trPr>
        <w:tc>
          <w:tcPr>
            <w:tcW w:w="1905" w:type="dxa"/>
            <w:shd w:val="clear" w:color="auto" w:fill="B6DDE8"/>
          </w:tcPr>
          <w:p w:rsidR="00CC0AA0" w:rsidRPr="00F22973" w:rsidRDefault="00CC0AA0" w:rsidP="00D44169">
            <w:pPr>
              <w:spacing w:before="40" w:after="40" w:line="240" w:lineRule="auto"/>
              <w:rPr>
                <w:rFonts w:ascii="MyriadPro" w:hAnsi="MyriadPro" w:cs="Arial"/>
                <w:sz w:val="20"/>
              </w:rPr>
            </w:pPr>
            <w:r w:rsidRPr="00F22973">
              <w:rPr>
                <w:rFonts w:ascii="MyriadPro" w:hAnsi="MyriadPro" w:cs="Arial"/>
                <w:sz w:val="20"/>
              </w:rPr>
              <w:t>Oś priorytetowa</w:t>
            </w:r>
          </w:p>
        </w:tc>
        <w:tc>
          <w:tcPr>
            <w:tcW w:w="12315" w:type="dxa"/>
            <w:shd w:val="clear" w:color="auto" w:fill="B6DDE8"/>
          </w:tcPr>
          <w:p w:rsidR="00CC0AA0" w:rsidRPr="00E24C98" w:rsidRDefault="00CC0AA0" w:rsidP="00D44169">
            <w:pPr>
              <w:spacing w:before="40" w:after="40" w:line="240" w:lineRule="auto"/>
              <w:rPr>
                <w:rFonts w:ascii="Myriad Pro" w:hAnsi="Myriad Pro" w:cs="Arial"/>
                <w:sz w:val="20"/>
              </w:rPr>
            </w:pPr>
            <w:r w:rsidRPr="00E24C98">
              <w:rPr>
                <w:rFonts w:ascii="Myriad Pro" w:hAnsi="Myriad Pro" w:cs="Arial"/>
                <w:sz w:val="20"/>
              </w:rPr>
              <w:t>VIII Edukacja</w:t>
            </w:r>
          </w:p>
        </w:tc>
      </w:tr>
      <w:tr w:rsidR="00CC0AA0" w:rsidRPr="00F22973" w:rsidTr="00D44169">
        <w:trPr>
          <w:jc w:val="center"/>
        </w:trPr>
        <w:tc>
          <w:tcPr>
            <w:tcW w:w="1905" w:type="dxa"/>
            <w:shd w:val="clear" w:color="auto" w:fill="B6DDE8"/>
          </w:tcPr>
          <w:p w:rsidR="00CC0AA0" w:rsidRPr="00F22973" w:rsidRDefault="00CC0AA0" w:rsidP="00D44169">
            <w:pPr>
              <w:spacing w:before="40" w:after="40" w:line="240" w:lineRule="auto"/>
              <w:rPr>
                <w:rFonts w:ascii="MyriadPro" w:hAnsi="MyriadPro" w:cs="Arial"/>
                <w:sz w:val="20"/>
              </w:rPr>
            </w:pPr>
            <w:r w:rsidRPr="00F22973">
              <w:rPr>
                <w:rFonts w:ascii="MyriadPro" w:hAnsi="MyriadPro" w:cs="Arial"/>
                <w:sz w:val="20"/>
              </w:rPr>
              <w:t>Priorytet Inwestycyjny</w:t>
            </w:r>
          </w:p>
        </w:tc>
        <w:tc>
          <w:tcPr>
            <w:tcW w:w="12315" w:type="dxa"/>
            <w:shd w:val="clear" w:color="auto" w:fill="B6DDE8"/>
          </w:tcPr>
          <w:p w:rsidR="00CC0AA0" w:rsidRPr="00E24C98" w:rsidRDefault="00CC0AA0" w:rsidP="00D44169">
            <w:pPr>
              <w:autoSpaceDE w:val="0"/>
              <w:autoSpaceDN w:val="0"/>
              <w:adjustRightInd w:val="0"/>
              <w:spacing w:before="120" w:after="120" w:line="240" w:lineRule="auto"/>
              <w:jc w:val="both"/>
              <w:rPr>
                <w:rFonts w:ascii="Myriad Pro" w:eastAsia="MyriadPro-Regular" w:hAnsi="Myriad Pro" w:cs="Arial"/>
                <w:sz w:val="20"/>
              </w:rPr>
            </w:pPr>
            <w:r w:rsidRPr="00E24C98">
              <w:rPr>
                <w:rFonts w:ascii="Myriad Pro" w:eastAsia="MyriadPro-Regular" w:hAnsi="Myriad Pro" w:cs="Arial"/>
                <w:sz w:val="20"/>
              </w:rPr>
              <w:t>10 iv 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CC0AA0" w:rsidRPr="00F22973" w:rsidTr="00D44169">
        <w:trPr>
          <w:jc w:val="center"/>
        </w:trPr>
        <w:tc>
          <w:tcPr>
            <w:tcW w:w="1905" w:type="dxa"/>
            <w:shd w:val="clear" w:color="auto" w:fill="B6DDE8"/>
          </w:tcPr>
          <w:p w:rsidR="00CC0AA0" w:rsidRPr="00F22973" w:rsidRDefault="00CC0AA0" w:rsidP="00D44169">
            <w:pPr>
              <w:spacing w:before="40" w:after="40" w:line="240" w:lineRule="auto"/>
              <w:rPr>
                <w:rFonts w:ascii="MyriadPro" w:hAnsi="MyriadPro" w:cs="Arial"/>
                <w:sz w:val="20"/>
              </w:rPr>
            </w:pPr>
            <w:r w:rsidRPr="00F22973">
              <w:rPr>
                <w:rFonts w:ascii="MyriadPro" w:hAnsi="MyriadPro" w:cs="Arial"/>
                <w:sz w:val="20"/>
              </w:rPr>
              <w:t>Działanie</w:t>
            </w:r>
          </w:p>
        </w:tc>
        <w:tc>
          <w:tcPr>
            <w:tcW w:w="12315" w:type="dxa"/>
            <w:shd w:val="clear" w:color="auto" w:fill="B6DDE8"/>
          </w:tcPr>
          <w:p w:rsidR="00CC0AA0" w:rsidRPr="00E24C98" w:rsidRDefault="00CC0AA0" w:rsidP="00D44169">
            <w:pPr>
              <w:autoSpaceDE w:val="0"/>
              <w:autoSpaceDN w:val="0"/>
              <w:adjustRightInd w:val="0"/>
              <w:spacing w:before="60" w:after="60" w:line="240" w:lineRule="auto"/>
              <w:rPr>
                <w:rFonts w:ascii="Myriad Pro" w:eastAsia="MyriadPro-Regular" w:hAnsi="Myriad Pro" w:cs="Arial"/>
                <w:sz w:val="20"/>
              </w:rPr>
            </w:pPr>
            <w:r w:rsidRPr="00E24C98">
              <w:rPr>
                <w:rFonts w:ascii="Myriad Pro" w:hAnsi="Myriad Pro" w:cs="Arial"/>
                <w:sz w:val="20"/>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p>
        </w:tc>
      </w:tr>
      <w:tr w:rsidR="00CC0AA0" w:rsidRPr="00F22973" w:rsidTr="00D44169">
        <w:trPr>
          <w:jc w:val="center"/>
        </w:trPr>
        <w:tc>
          <w:tcPr>
            <w:tcW w:w="1905" w:type="dxa"/>
            <w:shd w:val="clear" w:color="auto" w:fill="B6DDE8"/>
          </w:tcPr>
          <w:p w:rsidR="00CC0AA0" w:rsidRPr="00F22973" w:rsidRDefault="00CC0AA0" w:rsidP="00D44169">
            <w:pPr>
              <w:spacing w:before="40" w:after="40" w:line="240" w:lineRule="auto"/>
              <w:rPr>
                <w:rFonts w:ascii="MyriadPro" w:hAnsi="MyriadPro" w:cs="Arial"/>
                <w:sz w:val="20"/>
              </w:rPr>
            </w:pPr>
            <w:r w:rsidRPr="00F22973">
              <w:rPr>
                <w:rFonts w:ascii="MyriadPro" w:hAnsi="MyriadPro" w:cs="Arial"/>
                <w:sz w:val="20"/>
              </w:rPr>
              <w:t>Typ projektu</w:t>
            </w:r>
          </w:p>
        </w:tc>
        <w:tc>
          <w:tcPr>
            <w:tcW w:w="12315" w:type="dxa"/>
            <w:shd w:val="clear" w:color="auto" w:fill="B6DDE8"/>
          </w:tcPr>
          <w:p w:rsidR="00295710" w:rsidRPr="00E24C98" w:rsidRDefault="00E84BEC" w:rsidP="001B0A9F">
            <w:pPr>
              <w:pStyle w:val="Akapitzlist"/>
              <w:numPr>
                <w:ilvl w:val="0"/>
                <w:numId w:val="417"/>
              </w:numPr>
              <w:autoSpaceDE w:val="0"/>
              <w:autoSpaceDN w:val="0"/>
              <w:spacing w:before="120" w:after="0"/>
              <w:ind w:left="346" w:hanging="284"/>
              <w:jc w:val="both"/>
              <w:rPr>
                <w:rFonts w:cs="Arial"/>
                <w:b/>
                <w:u w:val="single"/>
              </w:rPr>
            </w:pPr>
            <w:r w:rsidRPr="00E24C98">
              <w:rPr>
                <w:rFonts w:cs="Arial"/>
              </w:rPr>
              <w:t>Podnoszenie umiejętności</w:t>
            </w:r>
            <w:r w:rsidR="00E24C98" w:rsidRPr="00E24C98">
              <w:rPr>
                <w:rFonts w:cs="Arial"/>
              </w:rPr>
              <w:t>, kompetencji</w:t>
            </w:r>
            <w:r w:rsidRPr="00E24C98">
              <w:rPr>
                <w:rFonts w:cs="Arial"/>
              </w:rPr>
              <w:t xml:space="preserve"> </w:t>
            </w:r>
            <w:r w:rsidR="00295710" w:rsidRPr="00E24C98">
              <w:rPr>
                <w:rFonts w:cs="Arial"/>
              </w:rPr>
              <w:t>oraz uzyskiwanie kwalifikacji zawodowych przez uczniów i słuchaczy szkół lub placówek systemu oświaty prowadzących</w:t>
            </w:r>
            <w:r w:rsidR="005452AF">
              <w:rPr>
                <w:rFonts w:cs="Arial"/>
              </w:rPr>
              <w:t xml:space="preserve"> kształcenie zawodowe i/lub osób</w:t>
            </w:r>
            <w:r w:rsidR="00295710" w:rsidRPr="00E24C98">
              <w:rPr>
                <w:rFonts w:cs="Arial"/>
              </w:rPr>
              <w:t xml:space="preserve"> dorosł</w:t>
            </w:r>
            <w:r w:rsidR="005452AF">
              <w:rPr>
                <w:rFonts w:cs="Arial"/>
              </w:rPr>
              <w:t>ych</w:t>
            </w:r>
            <w:r w:rsidR="00295710" w:rsidRPr="00E24C98">
              <w:rPr>
                <w:rFonts w:cs="Arial"/>
              </w:rPr>
              <w:t xml:space="preserve"> zainteresowan</w:t>
            </w:r>
            <w:r w:rsidR="005452AF">
              <w:rPr>
                <w:rFonts w:cs="Arial"/>
              </w:rPr>
              <w:t>ych</w:t>
            </w:r>
            <w:r w:rsidR="00295710" w:rsidRPr="00E24C98">
              <w:rPr>
                <w:rFonts w:cs="Arial"/>
              </w:rPr>
              <w:t xml:space="preserve"> z własnej inicjatywy zdobyciem, uzupełnieniem lub podnoszeniem </w:t>
            </w:r>
            <w:r w:rsidR="00AA4D52">
              <w:rPr>
                <w:rFonts w:cs="Arial"/>
              </w:rPr>
              <w:t xml:space="preserve">kompetencji lub </w:t>
            </w:r>
            <w:r w:rsidR="00295710" w:rsidRPr="00E24C98">
              <w:rPr>
                <w:rFonts w:cs="Arial"/>
              </w:rPr>
              <w:t>kwalifikacji zawodowych poprzez:</w:t>
            </w:r>
          </w:p>
          <w:p w:rsidR="00295710" w:rsidRPr="00E24C98" w:rsidRDefault="00295710" w:rsidP="001B0A9F">
            <w:pPr>
              <w:numPr>
                <w:ilvl w:val="0"/>
                <w:numId w:val="418"/>
              </w:numPr>
              <w:spacing w:after="0"/>
              <w:contextualSpacing/>
              <w:jc w:val="both"/>
              <w:rPr>
                <w:rFonts w:ascii="Myriad Pro" w:hAnsi="Myriad Pro" w:cs="Arial"/>
                <w:sz w:val="20"/>
              </w:rPr>
            </w:pPr>
            <w:r w:rsidRPr="00E24C98">
              <w:rPr>
                <w:rFonts w:ascii="Myriad Pro" w:hAnsi="Myriad Pro" w:cs="Arial"/>
                <w:sz w:val="20"/>
              </w:rPr>
              <w:t xml:space="preserve">staże uczniowskie, o których mowa w Prawie oświatowym, dla uczniów techników i branżowych szkół I stopnia niebędących młodocianymi pracownikami, uczniów branżowych szkół II stopnia oraz uczniów szkół policealnych realizowane w rzeczywistych warunkach pracy, tj. u pracodawców lub w indywidualnych gospodarstwach rolnych, których działalność jest związana z zawodem, w którym kształcą się uczniowie, </w:t>
            </w:r>
          </w:p>
          <w:p w:rsidR="00295710" w:rsidRPr="00E24C98" w:rsidRDefault="00295710" w:rsidP="001B0A9F">
            <w:pPr>
              <w:numPr>
                <w:ilvl w:val="0"/>
                <w:numId w:val="418"/>
              </w:numPr>
              <w:spacing w:after="0"/>
              <w:contextualSpacing/>
              <w:jc w:val="both"/>
              <w:rPr>
                <w:rFonts w:ascii="Myriad Pro" w:hAnsi="Myriad Pro" w:cs="Arial"/>
                <w:sz w:val="20"/>
              </w:rPr>
            </w:pPr>
            <w:r w:rsidRPr="00E24C98">
              <w:rPr>
                <w:rFonts w:ascii="Myriad Pro" w:hAnsi="Myriad Pro" w:cs="Arial"/>
                <w:sz w:val="20"/>
              </w:rPr>
              <w:t>realizację kompleksowych programów kształcenia praktycznego organizowanych w miejscu pracy,</w:t>
            </w:r>
          </w:p>
          <w:p w:rsidR="00295710" w:rsidRPr="00E24C98" w:rsidRDefault="00295710" w:rsidP="001B0A9F">
            <w:pPr>
              <w:numPr>
                <w:ilvl w:val="0"/>
                <w:numId w:val="418"/>
              </w:numPr>
              <w:spacing w:after="0"/>
              <w:contextualSpacing/>
              <w:jc w:val="both"/>
              <w:rPr>
                <w:rFonts w:ascii="Myriad Pro" w:hAnsi="Myriad Pro" w:cs="Arial"/>
                <w:sz w:val="20"/>
              </w:rPr>
            </w:pPr>
            <w:r w:rsidRPr="00E24C98">
              <w:rPr>
                <w:rFonts w:ascii="Myriad Pro" w:hAnsi="Myriad Pro" w:cs="Arial"/>
                <w:sz w:val="20"/>
              </w:rPr>
              <w:t xml:space="preserve">wdrożenie nowych, innowacyjnych form </w:t>
            </w:r>
            <w:r w:rsidR="00854CF7" w:rsidRPr="00E24C98">
              <w:rPr>
                <w:rFonts w:ascii="Myriad Pro" w:hAnsi="Myriad Pro" w:cs="Arial"/>
                <w:sz w:val="20"/>
              </w:rPr>
              <w:t>kształcenia</w:t>
            </w:r>
            <w:r w:rsidRPr="00E24C98">
              <w:rPr>
                <w:rFonts w:ascii="Myriad Pro" w:hAnsi="Myriad Pro" w:cs="Arial"/>
                <w:sz w:val="20"/>
              </w:rPr>
              <w:t xml:space="preserve"> zawodowego,</w:t>
            </w:r>
          </w:p>
          <w:p w:rsidR="00F722A6" w:rsidRPr="00E24C98" w:rsidRDefault="00295710" w:rsidP="001B0A9F">
            <w:pPr>
              <w:numPr>
                <w:ilvl w:val="0"/>
                <w:numId w:val="418"/>
              </w:numPr>
              <w:spacing w:after="0"/>
              <w:contextualSpacing/>
              <w:jc w:val="both"/>
              <w:rPr>
                <w:rFonts w:ascii="Myriad Pro" w:hAnsi="Myriad Pro" w:cs="Arial"/>
                <w:sz w:val="20"/>
              </w:rPr>
            </w:pPr>
            <w:r w:rsidRPr="00E24C98">
              <w:rPr>
                <w:rFonts w:ascii="Myriad Pro" w:hAnsi="Myriad Pro" w:cs="Arial"/>
                <w:sz w:val="20"/>
              </w:rPr>
              <w:t xml:space="preserve">pomoc stypendialną dla uczniów szczególnie uzdolnionych w zakresie przedmiotów rozwijających kompetencje kluczowe/ umiejętności uniwersalne lub zawodowe, </w:t>
            </w:r>
          </w:p>
          <w:p w:rsidR="00F722A6" w:rsidRPr="00E24C98" w:rsidRDefault="00F722A6" w:rsidP="001B0A9F">
            <w:pPr>
              <w:numPr>
                <w:ilvl w:val="0"/>
                <w:numId w:val="418"/>
              </w:numPr>
              <w:spacing w:after="0"/>
              <w:contextualSpacing/>
              <w:jc w:val="both"/>
              <w:rPr>
                <w:rFonts w:ascii="Myriad Pro" w:hAnsi="Myriad Pro" w:cs="Arial"/>
                <w:sz w:val="20"/>
              </w:rPr>
            </w:pPr>
            <w:r w:rsidRPr="00E24C98">
              <w:rPr>
                <w:rFonts w:ascii="Myriad Pro" w:eastAsia="Times New Roman" w:hAnsi="Myriad Pro" w:cs="Times New Roman"/>
                <w:sz w:val="20"/>
                <w:lang w:eastAsia="pl-PL"/>
              </w:rPr>
              <w:t xml:space="preserve">pomoc finansową, umożliwiającą uczniom/ słuchaczom naukę w szkole kształcenia zawodowego poza miejscem zamieszkania (zwrot kosztów dojazdu lub zwrot kosztów zakwaterowania), </w:t>
            </w:r>
          </w:p>
          <w:p w:rsidR="00295710" w:rsidRPr="00E24C98" w:rsidRDefault="00295710" w:rsidP="001B0A9F">
            <w:pPr>
              <w:numPr>
                <w:ilvl w:val="0"/>
                <w:numId w:val="418"/>
              </w:numPr>
              <w:spacing w:after="0"/>
              <w:contextualSpacing/>
              <w:jc w:val="both"/>
              <w:rPr>
                <w:rFonts w:ascii="Myriad Pro" w:hAnsi="Myriad Pro" w:cs="Arial"/>
                <w:sz w:val="20"/>
              </w:rPr>
            </w:pPr>
            <w:r w:rsidRPr="00E24C98">
              <w:rPr>
                <w:rFonts w:ascii="Myriad Pro" w:hAnsi="Myriad Pro" w:cs="Arial"/>
                <w:sz w:val="20"/>
              </w:rPr>
              <w:lastRenderedPageBreak/>
              <w:t>zdobywanie przez uczniów i słuchaczy uprawnień do wykonywania zawodu, w ramach którego realizują kształcenie zawodowe</w:t>
            </w:r>
          </w:p>
          <w:p w:rsidR="00295710" w:rsidRPr="00E24C98" w:rsidRDefault="003322EA" w:rsidP="001B0A9F">
            <w:pPr>
              <w:numPr>
                <w:ilvl w:val="0"/>
                <w:numId w:val="418"/>
              </w:numPr>
              <w:spacing w:after="0"/>
              <w:contextualSpacing/>
              <w:jc w:val="both"/>
              <w:rPr>
                <w:rFonts w:ascii="Myriad Pro" w:hAnsi="Myriad Pro" w:cs="Arial"/>
                <w:sz w:val="20"/>
              </w:rPr>
            </w:pPr>
            <w:r w:rsidRPr="00E24C98">
              <w:rPr>
                <w:rFonts w:ascii="Myriad Pro" w:hAnsi="Myriad Pro" w:cs="Arial"/>
                <w:sz w:val="20"/>
              </w:rPr>
              <w:t xml:space="preserve">organizowanie </w:t>
            </w:r>
            <w:r w:rsidR="00295710" w:rsidRPr="00E24C98">
              <w:rPr>
                <w:rFonts w:ascii="Myriad Pro" w:hAnsi="Myriad Pro" w:cs="Arial"/>
                <w:sz w:val="20"/>
              </w:rPr>
              <w:t>kursów przygotowanych na studia we współpracy ze szkołami wyższymi oraz organizowanie kurów oraz szkoleń przygotowujących do kwalifikujących egzaminów czeladniczych i mistrzowskich</w:t>
            </w:r>
          </w:p>
          <w:p w:rsidR="00295710" w:rsidRPr="00E24C98" w:rsidRDefault="00295710" w:rsidP="001B0A9F">
            <w:pPr>
              <w:numPr>
                <w:ilvl w:val="0"/>
                <w:numId w:val="418"/>
              </w:numPr>
              <w:spacing w:after="0"/>
              <w:contextualSpacing/>
              <w:jc w:val="both"/>
              <w:rPr>
                <w:rFonts w:ascii="Myriad Pro" w:hAnsi="Myriad Pro" w:cs="Arial"/>
                <w:sz w:val="20"/>
              </w:rPr>
            </w:pPr>
            <w:r w:rsidRPr="00E24C98">
              <w:rPr>
                <w:rFonts w:ascii="Myriad Pro" w:hAnsi="Myriad Pro" w:cs="Arial"/>
                <w:sz w:val="20"/>
              </w:rPr>
              <w:t>udział w zajęciach prowadzonych w szkole wyższej, w tym w zajęciach laboratoryjnych, kołach lub obozach naukowych,</w:t>
            </w:r>
          </w:p>
          <w:p w:rsidR="00295710" w:rsidRPr="00E24C98" w:rsidRDefault="00295710" w:rsidP="001B0A9F">
            <w:pPr>
              <w:numPr>
                <w:ilvl w:val="0"/>
                <w:numId w:val="418"/>
              </w:numPr>
              <w:spacing w:after="0"/>
              <w:contextualSpacing/>
              <w:jc w:val="both"/>
              <w:rPr>
                <w:rFonts w:ascii="Myriad Pro" w:hAnsi="Myriad Pro" w:cs="Arial"/>
                <w:sz w:val="20"/>
              </w:rPr>
            </w:pPr>
            <w:r w:rsidRPr="00E24C98">
              <w:rPr>
                <w:rFonts w:ascii="Myriad Pro" w:hAnsi="Myriad Pro" w:cs="Arial"/>
                <w:sz w:val="20"/>
              </w:rPr>
              <w:t xml:space="preserve">programy walidacji i certyfikacji odpowiednich efektów uczenia się zdobytych w ramach edukacji formalnej, </w:t>
            </w:r>
            <w:proofErr w:type="spellStart"/>
            <w:r w:rsidRPr="00E24C98">
              <w:rPr>
                <w:rFonts w:ascii="Myriad Pro" w:hAnsi="Myriad Pro" w:cs="Arial"/>
                <w:sz w:val="20"/>
              </w:rPr>
              <w:t>pozaformalnej</w:t>
            </w:r>
            <w:proofErr w:type="spellEnd"/>
            <w:r w:rsidRPr="00E24C98">
              <w:rPr>
                <w:rFonts w:ascii="Myriad Pro" w:hAnsi="Myriad Pro" w:cs="Arial"/>
                <w:sz w:val="20"/>
              </w:rPr>
              <w:t xml:space="preserve"> oraz kształcenia nieformalnego, prowadzące do zdobycia kwalifikacji zawodowych, w tym również kwalifikacji mistrza i czeladnika w zawodzie,</w:t>
            </w:r>
          </w:p>
          <w:p w:rsidR="00295710" w:rsidRPr="00E24C98" w:rsidRDefault="00295710" w:rsidP="001B0A9F">
            <w:pPr>
              <w:numPr>
                <w:ilvl w:val="0"/>
                <w:numId w:val="418"/>
              </w:numPr>
              <w:spacing w:after="0"/>
              <w:contextualSpacing/>
              <w:jc w:val="both"/>
              <w:rPr>
                <w:rFonts w:ascii="Myriad Pro" w:hAnsi="Myriad Pro" w:cs="Arial"/>
                <w:sz w:val="20"/>
              </w:rPr>
            </w:pPr>
            <w:r w:rsidRPr="00E24C98">
              <w:rPr>
                <w:rFonts w:ascii="Myriad Pro" w:hAnsi="Myriad Pro" w:cs="Arial"/>
                <w:sz w:val="20"/>
              </w:rPr>
              <w:t>realizację pozaszkolnych form kształcenia ustawicznego w tym wymienionych w art. 117 ust. 1a pkt. 1,2,3 i 5 Prawa oświatowego</w:t>
            </w:r>
          </w:p>
          <w:p w:rsidR="00295710" w:rsidRPr="00E24C98" w:rsidRDefault="00295710" w:rsidP="001B0A9F">
            <w:pPr>
              <w:numPr>
                <w:ilvl w:val="0"/>
                <w:numId w:val="418"/>
              </w:numPr>
              <w:spacing w:after="0"/>
              <w:contextualSpacing/>
              <w:jc w:val="both"/>
              <w:rPr>
                <w:rFonts w:ascii="Myriad Pro" w:hAnsi="Myriad Pro" w:cs="Arial"/>
                <w:sz w:val="20"/>
              </w:rPr>
            </w:pPr>
            <w:r w:rsidRPr="00E24C98">
              <w:rPr>
                <w:rFonts w:ascii="Myriad Pro" w:hAnsi="Myriad Pro" w:cs="Arial"/>
                <w:sz w:val="20"/>
              </w:rPr>
              <w:t xml:space="preserve"> doradztwo zawodowe,</w:t>
            </w:r>
          </w:p>
          <w:p w:rsidR="00295710" w:rsidRPr="00E24C98" w:rsidRDefault="00295710" w:rsidP="001B0A9F">
            <w:pPr>
              <w:numPr>
                <w:ilvl w:val="0"/>
                <w:numId w:val="418"/>
              </w:numPr>
              <w:spacing w:after="0"/>
              <w:contextualSpacing/>
              <w:jc w:val="both"/>
              <w:rPr>
                <w:rFonts w:ascii="Myriad Pro" w:hAnsi="Myriad Pro" w:cs="Arial"/>
                <w:sz w:val="20"/>
              </w:rPr>
            </w:pPr>
            <w:r w:rsidRPr="00E24C98">
              <w:rPr>
                <w:rFonts w:ascii="Myriad Pro" w:hAnsi="Myriad Pro" w:cs="Arial"/>
                <w:sz w:val="20"/>
              </w:rPr>
              <w:t xml:space="preserve">wykorzystanie rezultatów projektów, w tym pozytywnie </w:t>
            </w:r>
            <w:proofErr w:type="spellStart"/>
            <w:r w:rsidRPr="00E24C98">
              <w:rPr>
                <w:rFonts w:ascii="Myriad Pro" w:hAnsi="Myriad Pro" w:cs="Arial"/>
                <w:sz w:val="20"/>
              </w:rPr>
              <w:t>zwalidowanych</w:t>
            </w:r>
            <w:proofErr w:type="spellEnd"/>
            <w:r w:rsidRPr="00E24C98">
              <w:rPr>
                <w:rFonts w:ascii="Myriad Pro" w:hAnsi="Myriad Pro" w:cs="Arial"/>
                <w:sz w:val="20"/>
              </w:rPr>
              <w:t xml:space="preserve"> produktów projektów innowacyjnych zrealizowanych w latach 2007-2013 w ramach PO KL oraz w latach 2014-2020 w ramach POWER</w:t>
            </w:r>
          </w:p>
          <w:p w:rsidR="00295710" w:rsidRPr="00E24C98" w:rsidRDefault="00295710" w:rsidP="001B0A9F">
            <w:pPr>
              <w:numPr>
                <w:ilvl w:val="0"/>
                <w:numId w:val="418"/>
              </w:numPr>
              <w:spacing w:after="0"/>
              <w:contextualSpacing/>
              <w:jc w:val="both"/>
              <w:rPr>
                <w:rFonts w:ascii="Myriad Pro" w:hAnsi="Myriad Pro" w:cs="Arial"/>
                <w:sz w:val="20"/>
              </w:rPr>
            </w:pPr>
            <w:r w:rsidRPr="00E24C98">
              <w:rPr>
                <w:rFonts w:ascii="Myriad Pro" w:hAnsi="Myriad Pro" w:cs="Arial"/>
                <w:sz w:val="20"/>
              </w:rPr>
              <w:t>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p>
          <w:p w:rsidR="00295710" w:rsidRPr="00E24C98" w:rsidRDefault="00295710" w:rsidP="00295710">
            <w:pPr>
              <w:spacing w:after="0"/>
              <w:ind w:left="1068"/>
              <w:contextualSpacing/>
              <w:jc w:val="both"/>
              <w:rPr>
                <w:rFonts w:ascii="Myriad Pro" w:hAnsi="Myriad Pro" w:cs="Arial"/>
                <w:sz w:val="20"/>
              </w:rPr>
            </w:pPr>
          </w:p>
          <w:p w:rsidR="00295710" w:rsidRPr="00E24C98" w:rsidRDefault="00295710" w:rsidP="001B0A9F">
            <w:pPr>
              <w:pStyle w:val="Akapitzlist"/>
              <w:numPr>
                <w:ilvl w:val="0"/>
                <w:numId w:val="417"/>
              </w:numPr>
              <w:tabs>
                <w:tab w:val="left" w:pos="0"/>
              </w:tabs>
              <w:autoSpaceDE w:val="0"/>
              <w:autoSpaceDN w:val="0"/>
              <w:spacing w:after="0"/>
              <w:ind w:left="346" w:hanging="283"/>
              <w:jc w:val="both"/>
              <w:rPr>
                <w:rFonts w:cs="Arial"/>
              </w:rPr>
            </w:pPr>
            <w:r w:rsidRPr="00E24C98">
              <w:rPr>
                <w:rFonts w:cs="Arial"/>
              </w:rPr>
              <w:t xml:space="preserve">Kształtowanie i rozwijanie u uczniów lub słuchaczy szkół lub placówek systemu oświaty prowadzących kształcenie zawodowe kompetencji kluczowych </w:t>
            </w:r>
            <w:r w:rsidR="003322EA" w:rsidRPr="00E24C98">
              <w:rPr>
                <w:rFonts w:cs="Arial"/>
              </w:rPr>
              <w:t>lub</w:t>
            </w:r>
            <w:r w:rsidRPr="00E24C98">
              <w:rPr>
                <w:rFonts w:cs="Arial"/>
              </w:rPr>
              <w:t xml:space="preserve"> umiejętności uniwersalnych niezbędnych na rynku pracy poprzez:</w:t>
            </w:r>
          </w:p>
          <w:p w:rsidR="00295710" w:rsidRPr="00E24C98" w:rsidRDefault="00295710" w:rsidP="001B0A9F">
            <w:pPr>
              <w:numPr>
                <w:ilvl w:val="0"/>
                <w:numId w:val="419"/>
              </w:numPr>
              <w:spacing w:after="0"/>
              <w:ind w:left="1055" w:hanging="283"/>
              <w:contextualSpacing/>
              <w:rPr>
                <w:rFonts w:ascii="Myriad Pro" w:hAnsi="Myriad Pro" w:cs="Arial"/>
                <w:sz w:val="20"/>
              </w:rPr>
            </w:pPr>
            <w:r w:rsidRPr="00E24C98">
              <w:rPr>
                <w:rFonts w:ascii="Myriad Pro" w:hAnsi="Myriad Pro" w:cs="Arial"/>
                <w:sz w:val="20"/>
              </w:rPr>
              <w:t>realizację projektów edukacyjnych w szkołach lub placówkach systemu oświaty objętych wsparciem,</w:t>
            </w:r>
          </w:p>
          <w:p w:rsidR="00295710" w:rsidRPr="00E24C98" w:rsidRDefault="00295710" w:rsidP="001B0A9F">
            <w:pPr>
              <w:numPr>
                <w:ilvl w:val="0"/>
                <w:numId w:val="419"/>
              </w:numPr>
              <w:spacing w:after="0"/>
              <w:ind w:left="1055" w:hanging="283"/>
              <w:contextualSpacing/>
              <w:rPr>
                <w:rFonts w:ascii="Myriad Pro" w:hAnsi="Myriad Pro" w:cs="Arial"/>
                <w:sz w:val="20"/>
              </w:rPr>
            </w:pPr>
            <w:r w:rsidRPr="00E24C98">
              <w:rPr>
                <w:rFonts w:ascii="Myriad Pro" w:hAnsi="Myriad Pro" w:cs="Arial"/>
                <w:sz w:val="20"/>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295710" w:rsidRPr="00E24C98" w:rsidRDefault="00295710" w:rsidP="001B0A9F">
            <w:pPr>
              <w:numPr>
                <w:ilvl w:val="0"/>
                <w:numId w:val="419"/>
              </w:numPr>
              <w:spacing w:after="0"/>
              <w:ind w:left="1055" w:hanging="283"/>
              <w:contextualSpacing/>
              <w:rPr>
                <w:rFonts w:ascii="Myriad Pro" w:hAnsi="Myriad Pro" w:cs="Arial"/>
                <w:sz w:val="20"/>
              </w:rPr>
            </w:pPr>
            <w:r w:rsidRPr="00E24C98">
              <w:rPr>
                <w:rFonts w:ascii="Myriad Pro" w:hAnsi="Myriad Pro" w:cs="Arial"/>
                <w:sz w:val="20"/>
              </w:rPr>
              <w:t>realizację różnych form rozwijających uzdolnienia,</w:t>
            </w:r>
          </w:p>
          <w:p w:rsidR="00295710" w:rsidRPr="00E24C98" w:rsidRDefault="00295710" w:rsidP="001B0A9F">
            <w:pPr>
              <w:numPr>
                <w:ilvl w:val="0"/>
                <w:numId w:val="419"/>
              </w:numPr>
              <w:spacing w:after="0"/>
              <w:ind w:left="1055" w:hanging="283"/>
              <w:contextualSpacing/>
              <w:rPr>
                <w:rFonts w:ascii="Myriad Pro" w:hAnsi="Myriad Pro" w:cs="Arial"/>
                <w:sz w:val="20"/>
              </w:rPr>
            </w:pPr>
            <w:r w:rsidRPr="00E24C98">
              <w:rPr>
                <w:rFonts w:ascii="Myriad Pro" w:hAnsi="Myriad Pro" w:cs="Arial"/>
                <w:sz w:val="20"/>
              </w:rPr>
              <w:t>wdrożenie nowych form i programów nauczania,</w:t>
            </w:r>
          </w:p>
          <w:p w:rsidR="00295710" w:rsidRPr="00E24C98" w:rsidRDefault="00295710" w:rsidP="001B0A9F">
            <w:pPr>
              <w:numPr>
                <w:ilvl w:val="0"/>
                <w:numId w:val="419"/>
              </w:numPr>
              <w:spacing w:after="0"/>
              <w:ind w:left="1055" w:hanging="283"/>
              <w:contextualSpacing/>
              <w:rPr>
                <w:rFonts w:ascii="Myriad Pro" w:hAnsi="Myriad Pro" w:cs="Arial"/>
                <w:sz w:val="20"/>
              </w:rPr>
            </w:pPr>
            <w:r w:rsidRPr="00E24C98">
              <w:rPr>
                <w:rFonts w:ascii="Myriad Pro" w:hAnsi="Myriad Pro" w:cs="Arial"/>
                <w:sz w:val="20"/>
              </w:rPr>
              <w:t>tworzenie i realizacja zajęć w klasach o nowatorskich rozwiązaniach programowych, organizacyjnych lub metodycznych,</w:t>
            </w:r>
          </w:p>
          <w:p w:rsidR="00295710" w:rsidRPr="00E24C98" w:rsidRDefault="00295710" w:rsidP="001B0A9F">
            <w:pPr>
              <w:numPr>
                <w:ilvl w:val="0"/>
                <w:numId w:val="419"/>
              </w:numPr>
              <w:spacing w:after="0"/>
              <w:ind w:left="1055" w:hanging="283"/>
              <w:contextualSpacing/>
              <w:rPr>
                <w:rFonts w:ascii="Myriad Pro" w:hAnsi="Myriad Pro" w:cs="Arial"/>
                <w:sz w:val="20"/>
              </w:rPr>
            </w:pPr>
            <w:r w:rsidRPr="00E24C98">
              <w:rPr>
                <w:rFonts w:ascii="Myriad Pro" w:hAnsi="Myriad Pro" w:cs="Arial"/>
                <w:sz w:val="20"/>
              </w:rPr>
              <w:t>organizację kółek zainteresowań, warsztatów, laboratoriów dla uczniów lub słuchaczy,</w:t>
            </w:r>
          </w:p>
          <w:p w:rsidR="00295710" w:rsidRPr="00E24C98" w:rsidRDefault="00295710" w:rsidP="001B0A9F">
            <w:pPr>
              <w:numPr>
                <w:ilvl w:val="0"/>
                <w:numId w:val="419"/>
              </w:numPr>
              <w:spacing w:after="0"/>
              <w:ind w:left="1055" w:hanging="283"/>
              <w:contextualSpacing/>
              <w:rPr>
                <w:rFonts w:ascii="Myriad Pro" w:hAnsi="Myriad Pro" w:cs="Arial"/>
                <w:sz w:val="20"/>
              </w:rPr>
            </w:pPr>
            <w:r w:rsidRPr="00E24C98">
              <w:rPr>
                <w:rFonts w:ascii="Myriad Pro" w:hAnsi="Myriad Pro" w:cs="Arial"/>
                <w:sz w:val="20"/>
              </w:rPr>
              <w:t xml:space="preserve">nawiązywanie współpracy z otoczeniem społeczno-gospodarczym szkoły lub placówki systemu oświaty w celu osiągnięcia założonych celów edukacyjnych, </w:t>
            </w:r>
          </w:p>
          <w:p w:rsidR="00295710" w:rsidRPr="00E24C98" w:rsidRDefault="00295710" w:rsidP="001B0A9F">
            <w:pPr>
              <w:numPr>
                <w:ilvl w:val="0"/>
                <w:numId w:val="419"/>
              </w:numPr>
              <w:spacing w:after="0"/>
              <w:ind w:left="1055" w:hanging="283"/>
              <w:contextualSpacing/>
              <w:rPr>
                <w:rFonts w:ascii="Myriad Pro" w:hAnsi="Myriad Pro" w:cs="Arial"/>
                <w:sz w:val="20"/>
              </w:rPr>
            </w:pPr>
            <w:r w:rsidRPr="00E24C98">
              <w:rPr>
                <w:rFonts w:ascii="Myriad Pro" w:hAnsi="Myriad Pro" w:cs="Arial"/>
                <w:sz w:val="20"/>
              </w:rPr>
              <w:t xml:space="preserve">wykorzystanie narzędzi, metod lub form pracy wypracowanych w ramach projektów, w tym pozytywnie </w:t>
            </w:r>
            <w:proofErr w:type="spellStart"/>
            <w:r w:rsidRPr="00E24C98">
              <w:rPr>
                <w:rFonts w:ascii="Myriad Pro" w:hAnsi="Myriad Pro" w:cs="Arial"/>
                <w:sz w:val="20"/>
              </w:rPr>
              <w:t>zwalidowanych</w:t>
            </w:r>
            <w:proofErr w:type="spellEnd"/>
            <w:r w:rsidRPr="00E24C98">
              <w:rPr>
                <w:rFonts w:ascii="Myriad Pro" w:hAnsi="Myriad Pro" w:cs="Arial"/>
                <w:sz w:val="20"/>
              </w:rPr>
              <w:t xml:space="preserve"> produktów projektów innowacyjnych, zrealizowanych w latach 2007-2013 w ramach PO KL  oraz w latach 2014-2020 w ramach POWER</w:t>
            </w:r>
          </w:p>
          <w:p w:rsidR="00295710" w:rsidRPr="00E24C98" w:rsidRDefault="00295710" w:rsidP="001B0A9F">
            <w:pPr>
              <w:numPr>
                <w:ilvl w:val="0"/>
                <w:numId w:val="419"/>
              </w:numPr>
              <w:spacing w:after="0"/>
              <w:ind w:left="1055" w:hanging="283"/>
              <w:contextualSpacing/>
              <w:rPr>
                <w:rFonts w:ascii="Myriad Pro" w:hAnsi="Myriad Pro" w:cs="Arial"/>
                <w:sz w:val="20"/>
              </w:rPr>
            </w:pPr>
            <w:r w:rsidRPr="00E24C98">
              <w:rPr>
                <w:rFonts w:ascii="Myriad Pro" w:hAnsi="Myriad Pro" w:cs="Arial"/>
                <w:sz w:val="20"/>
              </w:rPr>
              <w:t>realizację zajęć poza szkołą lub poza lekcjami.</w:t>
            </w:r>
          </w:p>
          <w:p w:rsidR="00295710" w:rsidRPr="00E24C98" w:rsidRDefault="00295710" w:rsidP="00295710">
            <w:pPr>
              <w:spacing w:after="0"/>
              <w:ind w:left="1055"/>
              <w:contextualSpacing/>
              <w:rPr>
                <w:rFonts w:ascii="Myriad Pro" w:hAnsi="Myriad Pro" w:cs="Arial"/>
                <w:sz w:val="20"/>
              </w:rPr>
            </w:pPr>
          </w:p>
          <w:p w:rsidR="00295710" w:rsidRPr="00E24C98" w:rsidRDefault="00295710" w:rsidP="001B0A9F">
            <w:pPr>
              <w:pStyle w:val="Akapitzlist"/>
              <w:numPr>
                <w:ilvl w:val="0"/>
                <w:numId w:val="417"/>
              </w:numPr>
              <w:autoSpaceDE w:val="0"/>
              <w:autoSpaceDN w:val="0"/>
              <w:adjustRightInd w:val="0"/>
              <w:spacing w:after="0"/>
              <w:ind w:left="346" w:hanging="283"/>
              <w:jc w:val="both"/>
              <w:rPr>
                <w:rFonts w:cs="Arial"/>
              </w:rPr>
            </w:pPr>
            <w:r w:rsidRPr="00E24C98">
              <w:rPr>
                <w:rFonts w:cs="Arial"/>
              </w:rPr>
              <w:lastRenderedPageBreak/>
              <w:t>Przygotowanie i wdrożenie programów mających na celu zwiększenie przedsiębiorczości i innowacyjności na poziomie edukacji szkolnej– m.in. poprzez finansowanie wdrażania takich programów dla uczniów (w tym zakup niezbędnego wyposażenia), przygotowanie nauczycieli do prowadzenia takich zajęć itp.</w:t>
            </w:r>
          </w:p>
          <w:p w:rsidR="00295710" w:rsidRPr="00E24C98" w:rsidRDefault="00295710" w:rsidP="001B0A9F">
            <w:pPr>
              <w:pStyle w:val="Akapitzlist"/>
              <w:numPr>
                <w:ilvl w:val="0"/>
                <w:numId w:val="417"/>
              </w:numPr>
              <w:autoSpaceDE w:val="0"/>
              <w:autoSpaceDN w:val="0"/>
              <w:adjustRightInd w:val="0"/>
              <w:spacing w:after="0"/>
              <w:ind w:left="346" w:hanging="283"/>
              <w:jc w:val="both"/>
              <w:rPr>
                <w:rFonts w:cs="Arial"/>
              </w:rPr>
            </w:pPr>
            <w:r w:rsidRPr="00E24C98">
              <w:rPr>
                <w:rFonts w:cs="Arial"/>
              </w:rPr>
              <w:t>Tworzenie w szkołach lub placówkach systemu oświaty prowadzących kształcenie zawodowe warunków odzwierciedlających rzeczywiste warunki pracy właściwe dla nauczanych zawodów poprzez wyposażenie pracowni lub warsztatów szkolnych</w:t>
            </w:r>
            <w:r w:rsidR="002227C6" w:rsidRPr="00E24C98">
              <w:rPr>
                <w:rFonts w:cs="Arial"/>
              </w:rPr>
              <w:t xml:space="preserve"> placówek szkolnictwa</w:t>
            </w:r>
            <w:r w:rsidR="003322EA" w:rsidRPr="00E24C98">
              <w:rPr>
                <w:rFonts w:cs="Arial"/>
              </w:rPr>
              <w:t xml:space="preserve"> zawodowego</w:t>
            </w:r>
          </w:p>
          <w:p w:rsidR="00295710" w:rsidRPr="00E24C98" w:rsidRDefault="00295710" w:rsidP="001B0A9F">
            <w:pPr>
              <w:pStyle w:val="Akapitzlist"/>
              <w:numPr>
                <w:ilvl w:val="0"/>
                <w:numId w:val="417"/>
              </w:numPr>
              <w:autoSpaceDE w:val="0"/>
              <w:autoSpaceDN w:val="0"/>
              <w:adjustRightInd w:val="0"/>
              <w:spacing w:after="0"/>
              <w:ind w:left="346" w:hanging="283"/>
              <w:jc w:val="both"/>
              <w:rPr>
                <w:rFonts w:cs="Arial"/>
              </w:rPr>
            </w:pPr>
            <w:r w:rsidRPr="00E24C98">
              <w:rPr>
                <w:rFonts w:cs="Arial"/>
              </w:rPr>
              <w:t xml:space="preserve">Rozwój współpracy szkół lub placówek systemu oświaty prowadzących kształcenie zawodowe z ich otoczeniem </w:t>
            </w:r>
            <w:proofErr w:type="spellStart"/>
            <w:r w:rsidRPr="00E24C98">
              <w:rPr>
                <w:rFonts w:cs="Arial"/>
              </w:rPr>
              <w:t>społeczno</w:t>
            </w:r>
            <w:proofErr w:type="spellEnd"/>
            <w:r w:rsidRPr="00E24C98">
              <w:rPr>
                <w:rFonts w:cs="Arial"/>
              </w:rPr>
              <w:t xml:space="preserve"> – gospodarczym w szczególności poprzez:</w:t>
            </w:r>
          </w:p>
          <w:p w:rsidR="00295710" w:rsidRPr="00E24C98" w:rsidRDefault="00295710" w:rsidP="001B0A9F">
            <w:pPr>
              <w:numPr>
                <w:ilvl w:val="0"/>
                <w:numId w:val="420"/>
              </w:numPr>
              <w:tabs>
                <w:tab w:val="left" w:pos="1197"/>
              </w:tabs>
              <w:spacing w:after="0"/>
              <w:ind w:left="1197" w:hanging="425"/>
              <w:contextualSpacing/>
              <w:jc w:val="both"/>
              <w:rPr>
                <w:rFonts w:ascii="Myriad Pro" w:hAnsi="Myriad Pro" w:cs="Arial"/>
                <w:sz w:val="20"/>
              </w:rPr>
            </w:pPr>
            <w:r w:rsidRPr="00E24C98">
              <w:rPr>
                <w:rFonts w:ascii="Myriad Pro" w:hAnsi="Myriad Pro" w:cs="Arial"/>
                <w:sz w:val="20"/>
              </w:rPr>
              <w:t xml:space="preserve">włączenie pracodawców lub przedsiębiorców w system egzaminów zawodowych oraz egzaminów potwierdzających kwalifikacje mistrza i czeladnika  </w:t>
            </w:r>
            <w:r w:rsidR="008660F1" w:rsidRPr="00E24C98">
              <w:rPr>
                <w:rFonts w:ascii="Myriad Pro" w:hAnsi="Myriad Pro" w:cs="Arial"/>
                <w:sz w:val="20"/>
              </w:rPr>
              <w:t xml:space="preserve">w zawodzie </w:t>
            </w:r>
            <w:r w:rsidRPr="00E24C98">
              <w:rPr>
                <w:rFonts w:ascii="Myriad Pro" w:hAnsi="Myriad Pro" w:cs="Arial"/>
                <w:sz w:val="20"/>
              </w:rPr>
              <w:t xml:space="preserve">w tym m.in.: poprzez tworzenie w szkołach i placówkach prowadzących kształcenie zawodowe, </w:t>
            </w:r>
            <w:proofErr w:type="spellStart"/>
            <w:r w:rsidRPr="00E24C98">
              <w:rPr>
                <w:rFonts w:ascii="Myriad Pro" w:hAnsi="Myriad Pro" w:cs="Arial"/>
                <w:sz w:val="20"/>
              </w:rPr>
              <w:t>CKZiU</w:t>
            </w:r>
            <w:proofErr w:type="spellEnd"/>
            <w:r w:rsidRPr="00E24C98">
              <w:rPr>
                <w:rFonts w:ascii="Myriad Pro" w:hAnsi="Myriad Pro" w:cs="Arial"/>
                <w:sz w:val="20"/>
              </w:rPr>
              <w:t>, CKZ u pracodawców lub przedsiębiorców branżowych ośrodków egzaminacyjnych dla poszczególnych zawodów lub kwalifikacji, upoważnionych przez właściwą okręgową komisję egzaminacyjną lub właściwą izbę rzemieślniczą do przeprowadzania egzaminów zawodowych, udział pracodawców lub przedsiębiorców w egzaminach zawodowych w charakterze egzaminatorów;</w:t>
            </w:r>
          </w:p>
          <w:p w:rsidR="00295710" w:rsidRPr="00E24C98" w:rsidRDefault="00295710" w:rsidP="001B0A9F">
            <w:pPr>
              <w:numPr>
                <w:ilvl w:val="0"/>
                <w:numId w:val="420"/>
              </w:numPr>
              <w:tabs>
                <w:tab w:val="left" w:pos="1197"/>
                <w:tab w:val="left" w:pos="1480"/>
              </w:tabs>
              <w:spacing w:after="0"/>
              <w:ind w:left="1197" w:hanging="425"/>
              <w:contextualSpacing/>
              <w:jc w:val="both"/>
              <w:rPr>
                <w:rFonts w:ascii="Myriad Pro" w:hAnsi="Myriad Pro" w:cs="Arial"/>
                <w:sz w:val="20"/>
              </w:rPr>
            </w:pPr>
            <w:r w:rsidRPr="00E24C98">
              <w:rPr>
                <w:rFonts w:ascii="Myriad Pro" w:hAnsi="Myriad Pro" w:cs="Arial"/>
                <w:sz w:val="20"/>
              </w:rPr>
              <w:t xml:space="preserve"> tworzenie klas patronackich w szkołach;</w:t>
            </w:r>
          </w:p>
          <w:p w:rsidR="00295710" w:rsidRPr="00E24C98" w:rsidRDefault="00295710" w:rsidP="001B0A9F">
            <w:pPr>
              <w:numPr>
                <w:ilvl w:val="0"/>
                <w:numId w:val="420"/>
              </w:numPr>
              <w:tabs>
                <w:tab w:val="left" w:pos="1197"/>
              </w:tabs>
              <w:spacing w:after="0"/>
              <w:ind w:left="1197" w:hanging="425"/>
              <w:contextualSpacing/>
              <w:jc w:val="both"/>
              <w:rPr>
                <w:rFonts w:ascii="Myriad Pro" w:hAnsi="Myriad Pro" w:cs="Arial"/>
                <w:sz w:val="20"/>
              </w:rPr>
            </w:pPr>
            <w:r w:rsidRPr="00E24C98">
              <w:rPr>
                <w:rFonts w:ascii="Myriad Pro" w:hAnsi="Myriad Pro" w:cs="Arial"/>
                <w:sz w:val="20"/>
              </w:rPr>
              <w:t xml:space="preserve">  współpracę w dostosowywaniu oferty edukacyjnej w szkołach i formach pozaszkolnych do potrzeb regionalnego i lokalnego rynku pracy;</w:t>
            </w:r>
          </w:p>
          <w:p w:rsidR="00295710" w:rsidRPr="00E24C98" w:rsidRDefault="00295710" w:rsidP="001B0A9F">
            <w:pPr>
              <w:numPr>
                <w:ilvl w:val="0"/>
                <w:numId w:val="420"/>
              </w:numPr>
              <w:tabs>
                <w:tab w:val="left" w:pos="1197"/>
              </w:tabs>
              <w:spacing w:after="0"/>
              <w:ind w:left="1197" w:hanging="425"/>
              <w:contextualSpacing/>
              <w:jc w:val="both"/>
              <w:rPr>
                <w:rFonts w:ascii="Myriad Pro" w:hAnsi="Myriad Pro" w:cs="Arial"/>
                <w:sz w:val="20"/>
              </w:rPr>
            </w:pPr>
            <w:r w:rsidRPr="00E24C98">
              <w:rPr>
                <w:rFonts w:ascii="Myriad Pro" w:hAnsi="Myriad Pro" w:cs="Arial"/>
                <w:sz w:val="20"/>
              </w:rPr>
              <w:t xml:space="preserve">  opracowywanie lub modyfikację programów nauczania;</w:t>
            </w:r>
          </w:p>
          <w:p w:rsidR="00295710" w:rsidRPr="00E24C98" w:rsidRDefault="00295710" w:rsidP="001B0A9F">
            <w:pPr>
              <w:numPr>
                <w:ilvl w:val="0"/>
                <w:numId w:val="420"/>
              </w:numPr>
              <w:tabs>
                <w:tab w:val="left" w:pos="1197"/>
              </w:tabs>
              <w:spacing w:after="0"/>
              <w:ind w:left="1197" w:hanging="425"/>
              <w:contextualSpacing/>
              <w:jc w:val="both"/>
              <w:rPr>
                <w:rFonts w:ascii="Myriad Pro" w:hAnsi="Myriad Pro" w:cs="Arial"/>
                <w:sz w:val="20"/>
              </w:rPr>
            </w:pPr>
            <w:r w:rsidRPr="00E24C98">
              <w:rPr>
                <w:rFonts w:ascii="Myriad Pro" w:hAnsi="Myriad Pro" w:cs="Arial"/>
                <w:sz w:val="20"/>
              </w:rPr>
              <w:t xml:space="preserve">  wykorzystanie rezultatów projektów, w tym pozytywnie </w:t>
            </w:r>
            <w:proofErr w:type="spellStart"/>
            <w:r w:rsidRPr="00E24C98">
              <w:rPr>
                <w:rFonts w:ascii="Myriad Pro" w:hAnsi="Myriad Pro" w:cs="Arial"/>
                <w:sz w:val="20"/>
              </w:rPr>
              <w:t>zwalidowanych</w:t>
            </w:r>
            <w:proofErr w:type="spellEnd"/>
            <w:r w:rsidRPr="00E24C98">
              <w:rPr>
                <w:rFonts w:ascii="Myriad Pro" w:hAnsi="Myriad Pro" w:cs="Arial"/>
                <w:sz w:val="20"/>
              </w:rPr>
              <w:t xml:space="preserve"> produktów projektów innowacyjnych zrealizowanych w latach 2007 – 2013 w ramach PO KL oraz w latach 2014-2020 w ramach POWER</w:t>
            </w:r>
          </w:p>
          <w:p w:rsidR="00295710" w:rsidRPr="00E24C98" w:rsidRDefault="00295710" w:rsidP="001B0A9F">
            <w:pPr>
              <w:numPr>
                <w:ilvl w:val="0"/>
                <w:numId w:val="420"/>
              </w:numPr>
              <w:tabs>
                <w:tab w:val="left" w:pos="1197"/>
              </w:tabs>
              <w:spacing w:after="0"/>
              <w:ind w:left="1197" w:hanging="425"/>
              <w:contextualSpacing/>
              <w:jc w:val="both"/>
              <w:rPr>
                <w:rFonts w:ascii="Myriad Pro" w:hAnsi="Myriad Pro" w:cs="Arial"/>
                <w:sz w:val="20"/>
              </w:rPr>
            </w:pPr>
            <w:r w:rsidRPr="00E24C98">
              <w:rPr>
                <w:rFonts w:ascii="Myriad Pro" w:hAnsi="Myriad Pro" w:cs="Arial"/>
                <w:sz w:val="20"/>
              </w:rPr>
              <w:t>współpracę szkół i placówek systemu oświaty prowadzących kształcenie zawodowe z uczelniami wyższymi.</w:t>
            </w:r>
          </w:p>
          <w:p w:rsidR="00295710" w:rsidRPr="00E24C98" w:rsidRDefault="00295710" w:rsidP="00295710">
            <w:pPr>
              <w:tabs>
                <w:tab w:val="left" w:pos="1197"/>
              </w:tabs>
              <w:spacing w:after="0"/>
              <w:ind w:left="1197"/>
              <w:contextualSpacing/>
              <w:jc w:val="both"/>
              <w:rPr>
                <w:rFonts w:ascii="Myriad Pro" w:hAnsi="Myriad Pro" w:cs="Arial"/>
                <w:sz w:val="20"/>
              </w:rPr>
            </w:pPr>
          </w:p>
          <w:p w:rsidR="00295710" w:rsidRPr="00E24C98" w:rsidRDefault="00295710" w:rsidP="001B0A9F">
            <w:pPr>
              <w:pStyle w:val="Akapitzlist"/>
              <w:numPr>
                <w:ilvl w:val="0"/>
                <w:numId w:val="417"/>
              </w:numPr>
              <w:autoSpaceDE w:val="0"/>
              <w:autoSpaceDN w:val="0"/>
              <w:adjustRightInd w:val="0"/>
              <w:spacing w:after="0"/>
              <w:jc w:val="both"/>
              <w:rPr>
                <w:rFonts w:cs="Arial"/>
              </w:rPr>
            </w:pPr>
            <w:r w:rsidRPr="00E24C98">
              <w:rPr>
                <w:rFonts w:cs="Arial"/>
              </w:rPr>
              <w:t>Doskonalenie umiejętności i</w:t>
            </w:r>
            <w:r w:rsidR="002227C6" w:rsidRPr="00E24C98">
              <w:rPr>
                <w:rFonts w:cs="Arial"/>
              </w:rPr>
              <w:t xml:space="preserve"> kompetencji lub </w:t>
            </w:r>
            <w:r w:rsidRPr="00E24C98">
              <w:rPr>
                <w:rFonts w:cs="Arial"/>
              </w:rPr>
              <w:t xml:space="preserve">kwalifikacji nauczycieli, w tym nauczycieli kształcenia ogólnego, zawodowego i instruktorów praktycznej nauki zawodu związanych z nauczanym zawodem głownie poprzez: </w:t>
            </w:r>
          </w:p>
          <w:p w:rsidR="00295710" w:rsidRPr="00E24C98" w:rsidRDefault="00295710" w:rsidP="001B0A9F">
            <w:pPr>
              <w:pStyle w:val="Akapitzlist"/>
              <w:numPr>
                <w:ilvl w:val="0"/>
                <w:numId w:val="422"/>
              </w:numPr>
              <w:autoSpaceDE w:val="0"/>
              <w:autoSpaceDN w:val="0"/>
              <w:adjustRightInd w:val="0"/>
              <w:spacing w:after="0"/>
              <w:ind w:left="1197"/>
              <w:jc w:val="both"/>
              <w:rPr>
                <w:rFonts w:cs="Arial"/>
              </w:rPr>
            </w:pPr>
            <w:r w:rsidRPr="00E24C98">
              <w:rPr>
                <w:rFonts w:cs="Arial"/>
              </w:rPr>
              <w:t>kursy lub szkolenia doskonalące (teoretyczne lub praktyczne), w tym organizowane i prowadzone przez kadrę ośrodków doskonalenia nauczycieli lub trenerów przeszkolonych w ramach POWER,</w:t>
            </w:r>
          </w:p>
          <w:p w:rsidR="00295710" w:rsidRPr="00E24C98" w:rsidRDefault="00295710" w:rsidP="001B0A9F">
            <w:pPr>
              <w:pStyle w:val="Akapitzlist"/>
              <w:numPr>
                <w:ilvl w:val="0"/>
                <w:numId w:val="422"/>
              </w:numPr>
              <w:autoSpaceDE w:val="0"/>
              <w:autoSpaceDN w:val="0"/>
              <w:spacing w:after="0"/>
              <w:ind w:left="1197"/>
              <w:jc w:val="both"/>
              <w:rPr>
                <w:rFonts w:cs="Arial"/>
              </w:rPr>
            </w:pPr>
            <w:r w:rsidRPr="00E24C98">
              <w:rPr>
                <w:rFonts w:cs="Arial"/>
              </w:rPr>
              <w:t xml:space="preserve">praktyki lub staże w instytucjach z otoczenia społeczno-gospodarczego szkół lub placówek systemu oświaty prowadzących kształcenie zawodowe, w tym szkolenia branżowe, o których mowa w art. 3 pkt. 7 oraz art. 70 c Karty nauczyciela, realizowane odpowiednio u pracodawców lub w indywidualnych gospodarstwach rolnych, których działalność jest związana z nauczanym zawodem lub branżą </w:t>
            </w:r>
          </w:p>
          <w:p w:rsidR="00295710" w:rsidRPr="00E24C98" w:rsidRDefault="00295710" w:rsidP="001B0A9F">
            <w:pPr>
              <w:pStyle w:val="Akapitzlist"/>
              <w:numPr>
                <w:ilvl w:val="0"/>
                <w:numId w:val="422"/>
              </w:numPr>
              <w:autoSpaceDE w:val="0"/>
              <w:autoSpaceDN w:val="0"/>
              <w:spacing w:after="0"/>
              <w:ind w:left="1197"/>
              <w:jc w:val="both"/>
              <w:rPr>
                <w:rFonts w:cs="Arial"/>
              </w:rPr>
            </w:pPr>
            <w:r w:rsidRPr="00E24C98">
              <w:rPr>
                <w:rFonts w:cs="Arial"/>
              </w:rPr>
              <w:t>studia podyplomowe, w tym przygotowujące do wykonywania zawodu nauczyciela przedmiotów zawodowych albo obejmujące zakresem tematykę związaną z nauczanym zawodem (branżowe, specjalistyczne),</w:t>
            </w:r>
          </w:p>
          <w:p w:rsidR="00295710" w:rsidRPr="00E24C98" w:rsidRDefault="00295710" w:rsidP="001B0A9F">
            <w:pPr>
              <w:pStyle w:val="Akapitzlist"/>
              <w:numPr>
                <w:ilvl w:val="0"/>
                <w:numId w:val="422"/>
              </w:numPr>
              <w:autoSpaceDE w:val="0"/>
              <w:autoSpaceDN w:val="0"/>
              <w:spacing w:after="0"/>
              <w:ind w:left="1197"/>
              <w:jc w:val="both"/>
              <w:rPr>
                <w:rFonts w:cs="Arial"/>
              </w:rPr>
            </w:pPr>
            <w:r w:rsidRPr="00E24C98">
              <w:rPr>
                <w:rFonts w:cs="Arial"/>
              </w:rPr>
              <w:t>wspieranie istniejących, budowanie nowych lub moderowanie sieci współpracy i samokształcenia,</w:t>
            </w:r>
          </w:p>
          <w:p w:rsidR="00295710" w:rsidRPr="00E24C98" w:rsidRDefault="00295710" w:rsidP="001B0A9F">
            <w:pPr>
              <w:pStyle w:val="Akapitzlist"/>
              <w:numPr>
                <w:ilvl w:val="0"/>
                <w:numId w:val="422"/>
              </w:numPr>
              <w:autoSpaceDE w:val="0"/>
              <w:autoSpaceDN w:val="0"/>
              <w:spacing w:after="0"/>
              <w:ind w:left="1197"/>
              <w:jc w:val="both"/>
              <w:rPr>
                <w:rFonts w:cs="Arial"/>
              </w:rPr>
            </w:pPr>
            <w:r w:rsidRPr="00E24C98">
              <w:rPr>
                <w:rFonts w:cs="Arial"/>
              </w:rPr>
              <w:t>realizację programów wspomagania,</w:t>
            </w:r>
          </w:p>
          <w:p w:rsidR="00295710" w:rsidRPr="00E24C98" w:rsidRDefault="00295710" w:rsidP="001B0A9F">
            <w:pPr>
              <w:pStyle w:val="Akapitzlist"/>
              <w:numPr>
                <w:ilvl w:val="0"/>
                <w:numId w:val="422"/>
              </w:numPr>
              <w:autoSpaceDE w:val="0"/>
              <w:autoSpaceDN w:val="0"/>
              <w:spacing w:after="0"/>
              <w:ind w:left="1197"/>
              <w:jc w:val="both"/>
              <w:rPr>
                <w:rFonts w:cs="Arial"/>
              </w:rPr>
            </w:pPr>
            <w:r w:rsidRPr="00E24C98">
              <w:rPr>
                <w:rFonts w:cs="Arial"/>
              </w:rPr>
              <w:lastRenderedPageBreak/>
              <w:t>programy walidacji i certyfikacji wiedzy, umiejętności i kompetencji niezbędnych w pracy dydaktycznej ze szczególnym uwzględnieniem nadawania uprawnień egzaminatora w zawodzie instruktorom praktycznej nauki zawodu na terenie przedsiębiorstw,</w:t>
            </w:r>
          </w:p>
          <w:p w:rsidR="00295710" w:rsidRPr="00E24C98" w:rsidRDefault="00295710" w:rsidP="001B0A9F">
            <w:pPr>
              <w:pStyle w:val="Akapitzlist"/>
              <w:numPr>
                <w:ilvl w:val="0"/>
                <w:numId w:val="422"/>
              </w:numPr>
              <w:autoSpaceDE w:val="0"/>
              <w:autoSpaceDN w:val="0"/>
              <w:spacing w:after="0"/>
              <w:ind w:left="1197"/>
              <w:jc w:val="both"/>
              <w:rPr>
                <w:rFonts w:cs="Arial"/>
              </w:rPr>
            </w:pPr>
            <w:r w:rsidRPr="00E24C98">
              <w:rPr>
                <w:rFonts w:cs="Arial"/>
              </w:rPr>
              <w:t xml:space="preserve">wykorzystanie narzędzi, metod lub form pracy wypracowanych w ramach projektów, w tym pozytywnie </w:t>
            </w:r>
            <w:proofErr w:type="spellStart"/>
            <w:r w:rsidRPr="00E24C98">
              <w:rPr>
                <w:rFonts w:cs="Arial"/>
              </w:rPr>
              <w:t>zwalidowanych</w:t>
            </w:r>
            <w:proofErr w:type="spellEnd"/>
            <w:r w:rsidRPr="00E24C98">
              <w:rPr>
                <w:rFonts w:cs="Arial"/>
              </w:rPr>
              <w:t xml:space="preserve"> produktów projektów innowacyjnych, zrealizowanych w latach 2007-2013 w ramach PO KL oraz w latach 2014-2020 w ramach POWER</w:t>
            </w:r>
          </w:p>
          <w:p w:rsidR="00295710" w:rsidRPr="00E24C98" w:rsidRDefault="00295710" w:rsidP="00295710">
            <w:pPr>
              <w:pStyle w:val="Akapitzlist"/>
              <w:numPr>
                <w:ilvl w:val="0"/>
                <w:numId w:val="0"/>
              </w:numPr>
              <w:autoSpaceDE w:val="0"/>
              <w:autoSpaceDN w:val="0"/>
              <w:spacing w:after="0"/>
              <w:ind w:left="1197"/>
              <w:jc w:val="both"/>
              <w:rPr>
                <w:rFonts w:cs="Arial"/>
              </w:rPr>
            </w:pPr>
          </w:p>
          <w:p w:rsidR="00295710" w:rsidRPr="00E24C98" w:rsidRDefault="00295710" w:rsidP="001B0A9F">
            <w:pPr>
              <w:pStyle w:val="Akapitzlist"/>
              <w:numPr>
                <w:ilvl w:val="0"/>
                <w:numId w:val="421"/>
              </w:numPr>
              <w:autoSpaceDE w:val="0"/>
              <w:autoSpaceDN w:val="0"/>
              <w:adjustRightInd w:val="0"/>
              <w:spacing w:after="0"/>
              <w:ind w:left="346" w:hanging="283"/>
              <w:jc w:val="both"/>
              <w:rPr>
                <w:rFonts w:cs="Arial"/>
              </w:rPr>
            </w:pPr>
            <w:r w:rsidRPr="00E24C98">
              <w:rPr>
                <w:rFonts w:cs="Arial"/>
              </w:rPr>
              <w:t>Rozwój doradztwa zawodowego w szkołach i placówkach kształcenia zawodowego w szczególności poprzez:</w:t>
            </w:r>
          </w:p>
          <w:p w:rsidR="00295710" w:rsidRPr="00E24C98" w:rsidRDefault="00295710" w:rsidP="001B0A9F">
            <w:pPr>
              <w:pStyle w:val="Akapitzlist"/>
              <w:numPr>
                <w:ilvl w:val="0"/>
                <w:numId w:val="423"/>
              </w:numPr>
              <w:spacing w:after="0"/>
              <w:rPr>
                <w:rFonts w:cs="Arial"/>
              </w:rPr>
            </w:pPr>
            <w:r w:rsidRPr="00E24C98">
              <w:rPr>
                <w:rFonts w:cs="Arial"/>
              </w:rPr>
              <w:t xml:space="preserve">uzyskiwanie kwalifikacji doradców </w:t>
            </w:r>
            <w:proofErr w:type="spellStart"/>
            <w:r w:rsidRPr="00E24C98">
              <w:rPr>
                <w:rFonts w:cs="Arial"/>
              </w:rPr>
              <w:t>edukacyjno</w:t>
            </w:r>
            <w:proofErr w:type="spellEnd"/>
            <w:r w:rsidRPr="00E24C98">
              <w:rPr>
                <w:rFonts w:cs="Arial"/>
              </w:rPr>
              <w:t xml:space="preserve"> - zawodowych przez osoby realizujące zadania z zakresu doradztwa zawodowego w szkołach i placówkach, które nie posiadają kwalifikacji z tego zakresu oraz podnoszenie kwalifikacji doradców </w:t>
            </w:r>
            <w:proofErr w:type="spellStart"/>
            <w:r w:rsidRPr="00E24C98">
              <w:rPr>
                <w:rFonts w:cs="Arial"/>
              </w:rPr>
              <w:t>edukacyjno</w:t>
            </w:r>
            <w:proofErr w:type="spellEnd"/>
            <w:r w:rsidRPr="00E24C98">
              <w:rPr>
                <w:rFonts w:cs="Arial"/>
              </w:rPr>
              <w:t xml:space="preserve"> – zawodowych, realizujących zadania z zakresu doradztwa zawodowego w szkołach,</w:t>
            </w:r>
          </w:p>
          <w:p w:rsidR="00295710" w:rsidRPr="00E24C98" w:rsidRDefault="00295710" w:rsidP="001B0A9F">
            <w:pPr>
              <w:numPr>
                <w:ilvl w:val="0"/>
                <w:numId w:val="423"/>
              </w:numPr>
              <w:spacing w:after="0"/>
              <w:contextualSpacing/>
              <w:rPr>
                <w:rFonts w:ascii="Myriad Pro" w:hAnsi="Myriad Pro" w:cs="Arial"/>
                <w:sz w:val="20"/>
              </w:rPr>
            </w:pPr>
            <w:r w:rsidRPr="00E24C98">
              <w:rPr>
                <w:rFonts w:ascii="Myriad Pro" w:hAnsi="Myriad Pro" w:cs="Arial"/>
                <w:sz w:val="20"/>
              </w:rPr>
              <w:t>tworzenie Punktów Informacji i Kariery (PIK),</w:t>
            </w:r>
          </w:p>
          <w:p w:rsidR="00CC0AA0" w:rsidRPr="00E24C98" w:rsidRDefault="00295710" w:rsidP="001B0A9F">
            <w:pPr>
              <w:numPr>
                <w:ilvl w:val="0"/>
                <w:numId w:val="423"/>
              </w:numPr>
              <w:spacing w:after="0"/>
              <w:contextualSpacing/>
              <w:rPr>
                <w:rFonts w:ascii="Myriad Pro" w:hAnsi="Myriad Pro" w:cs="Arial"/>
                <w:sz w:val="20"/>
              </w:rPr>
            </w:pPr>
            <w:r w:rsidRPr="00E24C98">
              <w:rPr>
                <w:rFonts w:ascii="Myriad Pro" w:hAnsi="Myriad Pro" w:cs="Arial"/>
                <w:sz w:val="20"/>
              </w:rPr>
              <w:t>zewnętrzne wsparcie szkół w obszarze doradztwa zawodowego.</w:t>
            </w:r>
          </w:p>
        </w:tc>
      </w:tr>
    </w:tbl>
    <w:p w:rsidR="00363C65" w:rsidRPr="007876EE" w:rsidRDefault="00363C65" w:rsidP="00363C65">
      <w:pPr>
        <w:spacing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CC0AA0" w:rsidRPr="00F22973" w:rsidTr="00D44169">
        <w:trPr>
          <w:jc w:val="center"/>
        </w:trPr>
        <w:tc>
          <w:tcPr>
            <w:tcW w:w="14175" w:type="dxa"/>
            <w:gridSpan w:val="4"/>
            <w:shd w:val="clear" w:color="auto" w:fill="D9D9D9"/>
          </w:tcPr>
          <w:p w:rsidR="00CC0AA0" w:rsidRPr="003C4F4C" w:rsidRDefault="00CC0AA0" w:rsidP="00D44169">
            <w:pPr>
              <w:spacing w:before="40" w:after="40" w:line="240" w:lineRule="auto"/>
              <w:jc w:val="center"/>
              <w:rPr>
                <w:rFonts w:ascii="Myriad Pro" w:hAnsi="Myriad Pro"/>
                <w:b/>
                <w:sz w:val="20"/>
              </w:rPr>
            </w:pPr>
            <w:r w:rsidRPr="003C4F4C">
              <w:rPr>
                <w:rFonts w:ascii="Myriad Pro" w:hAnsi="Myriad Pro"/>
                <w:b/>
                <w:sz w:val="20"/>
              </w:rPr>
              <w:t>Kryteria dopuszczalności</w:t>
            </w:r>
          </w:p>
        </w:tc>
      </w:tr>
      <w:tr w:rsidR="00CC0AA0" w:rsidRPr="00F22973" w:rsidTr="00D44169">
        <w:trPr>
          <w:jc w:val="center"/>
        </w:trPr>
        <w:tc>
          <w:tcPr>
            <w:tcW w:w="512" w:type="dxa"/>
          </w:tcPr>
          <w:p w:rsidR="00CC0AA0" w:rsidRPr="00F22973" w:rsidRDefault="00CC0AA0" w:rsidP="00D44169">
            <w:pPr>
              <w:spacing w:before="40" w:after="40" w:line="240" w:lineRule="auto"/>
              <w:jc w:val="center"/>
              <w:rPr>
                <w:rFonts w:ascii="MyriadPro" w:hAnsi="MyriadPro"/>
                <w:sz w:val="20"/>
              </w:rPr>
            </w:pPr>
            <w:r w:rsidRPr="00F22973">
              <w:rPr>
                <w:rFonts w:ascii="MyriadPro" w:hAnsi="MyriadPro"/>
                <w:sz w:val="20"/>
              </w:rPr>
              <w:t>L.p.</w:t>
            </w:r>
          </w:p>
        </w:tc>
        <w:tc>
          <w:tcPr>
            <w:tcW w:w="2126" w:type="dxa"/>
          </w:tcPr>
          <w:p w:rsidR="00CC0AA0" w:rsidRPr="003C4F4C" w:rsidRDefault="00CC0AA0" w:rsidP="00D44169">
            <w:pPr>
              <w:spacing w:before="40" w:after="40" w:line="240" w:lineRule="auto"/>
              <w:jc w:val="center"/>
              <w:rPr>
                <w:rFonts w:ascii="Myriad Pro" w:hAnsi="Myriad Pro"/>
                <w:sz w:val="20"/>
              </w:rPr>
            </w:pPr>
            <w:r w:rsidRPr="003C4F4C">
              <w:rPr>
                <w:rFonts w:ascii="Myriad Pro" w:hAnsi="Myriad Pro"/>
                <w:sz w:val="20"/>
              </w:rPr>
              <w:t>Nazwa kryterium</w:t>
            </w:r>
          </w:p>
        </w:tc>
        <w:tc>
          <w:tcPr>
            <w:tcW w:w="6804" w:type="dxa"/>
          </w:tcPr>
          <w:p w:rsidR="00CC0AA0" w:rsidRPr="003C4F4C" w:rsidRDefault="00CC0AA0" w:rsidP="00D44169">
            <w:pPr>
              <w:spacing w:before="40" w:after="40" w:line="240" w:lineRule="auto"/>
              <w:jc w:val="center"/>
              <w:rPr>
                <w:rFonts w:ascii="Myriad Pro" w:hAnsi="Myriad Pro"/>
                <w:sz w:val="20"/>
              </w:rPr>
            </w:pPr>
            <w:r w:rsidRPr="003C4F4C">
              <w:rPr>
                <w:rFonts w:ascii="Myriad Pro" w:hAnsi="Myriad Pro"/>
                <w:sz w:val="20"/>
              </w:rPr>
              <w:t>Definicja kryterium</w:t>
            </w:r>
          </w:p>
        </w:tc>
        <w:tc>
          <w:tcPr>
            <w:tcW w:w="4733" w:type="dxa"/>
          </w:tcPr>
          <w:p w:rsidR="00CC0AA0" w:rsidRPr="003C4F4C" w:rsidRDefault="00CC0AA0" w:rsidP="00D44169">
            <w:pPr>
              <w:spacing w:before="40" w:after="40" w:line="240" w:lineRule="auto"/>
              <w:jc w:val="center"/>
              <w:rPr>
                <w:rFonts w:ascii="Myriad Pro" w:hAnsi="Myriad Pro"/>
                <w:sz w:val="20"/>
              </w:rPr>
            </w:pPr>
            <w:r w:rsidRPr="003C4F4C">
              <w:rPr>
                <w:rFonts w:ascii="Myriad Pro" w:hAnsi="Myriad Pro"/>
                <w:sz w:val="20"/>
              </w:rPr>
              <w:t>Opis znaczenia kryterium</w:t>
            </w:r>
          </w:p>
        </w:tc>
      </w:tr>
      <w:tr w:rsidR="00CC0AA0" w:rsidRPr="00F22973" w:rsidTr="00D44169">
        <w:trPr>
          <w:jc w:val="center"/>
        </w:trPr>
        <w:tc>
          <w:tcPr>
            <w:tcW w:w="512" w:type="dxa"/>
          </w:tcPr>
          <w:p w:rsidR="00CC0AA0" w:rsidRPr="00F22973" w:rsidRDefault="00CC0AA0" w:rsidP="00D44169">
            <w:pPr>
              <w:spacing w:before="40" w:after="40" w:line="240" w:lineRule="auto"/>
              <w:jc w:val="center"/>
              <w:rPr>
                <w:rFonts w:ascii="MyriadPro" w:hAnsi="MyriadPro"/>
                <w:sz w:val="20"/>
              </w:rPr>
            </w:pPr>
            <w:r w:rsidRPr="00F22973">
              <w:rPr>
                <w:rFonts w:ascii="MyriadPro" w:hAnsi="MyriadPro"/>
                <w:sz w:val="20"/>
              </w:rPr>
              <w:t>1</w:t>
            </w:r>
          </w:p>
        </w:tc>
        <w:tc>
          <w:tcPr>
            <w:tcW w:w="2126" w:type="dxa"/>
          </w:tcPr>
          <w:p w:rsidR="00CC0AA0" w:rsidRPr="003C4F4C" w:rsidRDefault="00CC0AA0" w:rsidP="00D44169">
            <w:pPr>
              <w:spacing w:before="40" w:after="40" w:line="240" w:lineRule="auto"/>
              <w:jc w:val="center"/>
              <w:rPr>
                <w:rFonts w:ascii="Myriad Pro" w:hAnsi="Myriad Pro"/>
                <w:sz w:val="20"/>
              </w:rPr>
            </w:pPr>
            <w:r w:rsidRPr="003C4F4C">
              <w:rPr>
                <w:rFonts w:ascii="Myriad Pro" w:hAnsi="Myriad Pro"/>
                <w:sz w:val="20"/>
              </w:rPr>
              <w:t>2</w:t>
            </w:r>
          </w:p>
        </w:tc>
        <w:tc>
          <w:tcPr>
            <w:tcW w:w="6804" w:type="dxa"/>
          </w:tcPr>
          <w:p w:rsidR="00CC0AA0" w:rsidRPr="003C4F4C" w:rsidRDefault="00CC0AA0" w:rsidP="00D44169">
            <w:pPr>
              <w:spacing w:before="40" w:after="40" w:line="240" w:lineRule="auto"/>
              <w:jc w:val="center"/>
              <w:rPr>
                <w:rFonts w:ascii="Myriad Pro" w:hAnsi="Myriad Pro"/>
                <w:sz w:val="20"/>
              </w:rPr>
            </w:pPr>
            <w:r w:rsidRPr="003C4F4C">
              <w:rPr>
                <w:rFonts w:ascii="Myriad Pro" w:hAnsi="Myriad Pro"/>
                <w:sz w:val="20"/>
              </w:rPr>
              <w:t>3</w:t>
            </w:r>
          </w:p>
        </w:tc>
        <w:tc>
          <w:tcPr>
            <w:tcW w:w="4733" w:type="dxa"/>
          </w:tcPr>
          <w:p w:rsidR="00CC0AA0" w:rsidRPr="003C4F4C" w:rsidRDefault="00CC0AA0" w:rsidP="00D44169">
            <w:pPr>
              <w:spacing w:before="40" w:after="40" w:line="240" w:lineRule="auto"/>
              <w:jc w:val="center"/>
              <w:rPr>
                <w:rFonts w:ascii="Myriad Pro" w:hAnsi="Myriad Pro"/>
                <w:sz w:val="20"/>
              </w:rPr>
            </w:pPr>
            <w:r w:rsidRPr="003C4F4C">
              <w:rPr>
                <w:rFonts w:ascii="Myriad Pro" w:hAnsi="Myriad Pro"/>
                <w:sz w:val="20"/>
              </w:rPr>
              <w:t>4</w:t>
            </w:r>
          </w:p>
        </w:tc>
      </w:tr>
      <w:tr w:rsidR="00CC0AA0" w:rsidRPr="00F22973" w:rsidTr="00D44169">
        <w:trPr>
          <w:jc w:val="center"/>
        </w:trPr>
        <w:tc>
          <w:tcPr>
            <w:tcW w:w="512" w:type="dxa"/>
          </w:tcPr>
          <w:p w:rsidR="00CC0AA0" w:rsidRPr="00F22973" w:rsidRDefault="00CC0AA0" w:rsidP="001B0A9F">
            <w:pPr>
              <w:pStyle w:val="Akapitzlist"/>
              <w:numPr>
                <w:ilvl w:val="0"/>
                <w:numId w:val="399"/>
              </w:numPr>
              <w:spacing w:before="40" w:after="40" w:line="240" w:lineRule="auto"/>
              <w:contextualSpacing w:val="0"/>
              <w:rPr>
                <w:rFonts w:ascii="MyriadPro" w:hAnsi="MyriadPro"/>
              </w:rPr>
            </w:pPr>
          </w:p>
        </w:tc>
        <w:tc>
          <w:tcPr>
            <w:tcW w:w="2126" w:type="dxa"/>
            <w:shd w:val="clear" w:color="auto" w:fill="auto"/>
          </w:tcPr>
          <w:p w:rsidR="00CC0AA0" w:rsidRPr="003C4F4C" w:rsidRDefault="00CC0AA0" w:rsidP="00D44169">
            <w:pPr>
              <w:spacing w:before="40" w:after="40" w:line="240" w:lineRule="auto"/>
              <w:rPr>
                <w:rFonts w:ascii="Myriad Pro" w:hAnsi="Myriad Pro"/>
                <w:sz w:val="20"/>
                <w:highlight w:val="yellow"/>
              </w:rPr>
            </w:pPr>
            <w:r w:rsidRPr="003C4F4C">
              <w:rPr>
                <w:rFonts w:ascii="Myriad Pro" w:hAnsi="Myriad Pro"/>
                <w:sz w:val="20"/>
              </w:rPr>
              <w:t>Wymogi organizacyjne</w:t>
            </w:r>
          </w:p>
        </w:tc>
        <w:tc>
          <w:tcPr>
            <w:tcW w:w="6804" w:type="dxa"/>
            <w:shd w:val="clear" w:color="auto" w:fill="auto"/>
          </w:tcPr>
          <w:p w:rsidR="00CC0AA0" w:rsidRPr="003C4F4C" w:rsidRDefault="00CC0AA0" w:rsidP="001B0A9F">
            <w:pPr>
              <w:numPr>
                <w:ilvl w:val="0"/>
                <w:numId w:val="400"/>
              </w:numPr>
              <w:spacing w:after="0" w:line="240" w:lineRule="auto"/>
              <w:ind w:left="459" w:hanging="425"/>
              <w:jc w:val="both"/>
              <w:rPr>
                <w:rFonts w:ascii="Myriad Pro" w:hAnsi="Myriad Pro" w:cs="Arial"/>
                <w:sz w:val="20"/>
              </w:rPr>
            </w:pPr>
            <w:r w:rsidRPr="003C4F4C">
              <w:rPr>
                <w:rFonts w:ascii="Myriad Pro" w:hAnsi="Myriad Pro" w:cs="Arial"/>
                <w:sz w:val="20"/>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 (typy projektów: 1-6, 8)</w:t>
            </w:r>
          </w:p>
        </w:tc>
        <w:tc>
          <w:tcPr>
            <w:tcW w:w="4733" w:type="dxa"/>
            <w:shd w:val="clear" w:color="auto" w:fill="auto"/>
          </w:tcPr>
          <w:p w:rsidR="00CC0AA0" w:rsidRPr="003C4F4C" w:rsidRDefault="00CC0AA0" w:rsidP="00D44169">
            <w:pPr>
              <w:spacing w:before="40" w:after="40" w:line="240" w:lineRule="auto"/>
              <w:jc w:val="both"/>
              <w:rPr>
                <w:rFonts w:ascii="Myriad Pro" w:hAnsi="Myriad Pro"/>
                <w:sz w:val="20"/>
              </w:rPr>
            </w:pPr>
            <w:r w:rsidRPr="003C4F4C">
              <w:rPr>
                <w:rFonts w:ascii="Myriad Pro" w:hAnsi="Myriad Pro"/>
                <w:sz w:val="20"/>
              </w:rPr>
              <w:t>Spełnienie kryterium jest konieczne do przyznania dofinansowania.</w:t>
            </w:r>
          </w:p>
          <w:p w:rsidR="00CC0AA0" w:rsidRPr="003C4F4C" w:rsidRDefault="00CC0AA0" w:rsidP="00D44169">
            <w:pPr>
              <w:spacing w:before="40" w:after="40" w:line="240" w:lineRule="auto"/>
              <w:jc w:val="both"/>
              <w:rPr>
                <w:rFonts w:ascii="Myriad Pro" w:hAnsi="Myriad Pro"/>
                <w:sz w:val="20"/>
              </w:rPr>
            </w:pPr>
            <w:r w:rsidRPr="003C4F4C">
              <w:rPr>
                <w:rFonts w:ascii="Myriad Pro" w:hAnsi="Myriad Pro"/>
                <w:sz w:val="20"/>
              </w:rPr>
              <w:t>Projekty niespełniające kryterium są odrzucane.</w:t>
            </w:r>
          </w:p>
          <w:p w:rsidR="00CC0AA0" w:rsidRPr="003C4F4C" w:rsidRDefault="00CC0AA0" w:rsidP="00D44169">
            <w:pPr>
              <w:spacing w:before="40" w:after="40" w:line="240" w:lineRule="auto"/>
              <w:jc w:val="both"/>
              <w:rPr>
                <w:rFonts w:ascii="Myriad Pro" w:hAnsi="Myriad Pro"/>
                <w:sz w:val="20"/>
              </w:rPr>
            </w:pPr>
            <w:r w:rsidRPr="003C4F4C">
              <w:rPr>
                <w:rFonts w:ascii="Myriad Pro" w:hAnsi="Myriad Pro"/>
                <w:sz w:val="20"/>
              </w:rPr>
              <w:t>Ocena spełniania kryterium polega na przypisaniu wartości logicznych „tak”, „nie”.</w:t>
            </w:r>
          </w:p>
        </w:tc>
      </w:tr>
      <w:tr w:rsidR="00CC0AA0" w:rsidRPr="00F22973" w:rsidTr="00D44169">
        <w:trPr>
          <w:jc w:val="center"/>
        </w:trPr>
        <w:tc>
          <w:tcPr>
            <w:tcW w:w="512" w:type="dxa"/>
            <w:shd w:val="clear" w:color="auto" w:fill="auto"/>
          </w:tcPr>
          <w:p w:rsidR="00CC0AA0" w:rsidRPr="00F22973" w:rsidRDefault="00CC0AA0" w:rsidP="001B0A9F">
            <w:pPr>
              <w:pStyle w:val="Akapitzlist"/>
              <w:numPr>
                <w:ilvl w:val="0"/>
                <w:numId w:val="399"/>
              </w:numPr>
              <w:spacing w:before="40" w:after="40" w:line="240" w:lineRule="auto"/>
              <w:ind w:left="0" w:firstLine="0"/>
              <w:contextualSpacing w:val="0"/>
              <w:rPr>
                <w:rFonts w:ascii="MyriadPro" w:hAnsi="MyriadPro"/>
              </w:rPr>
            </w:pPr>
          </w:p>
        </w:tc>
        <w:tc>
          <w:tcPr>
            <w:tcW w:w="2126" w:type="dxa"/>
            <w:shd w:val="clear" w:color="auto" w:fill="auto"/>
          </w:tcPr>
          <w:p w:rsidR="00CC0AA0" w:rsidRPr="003C4F4C" w:rsidRDefault="00CC0AA0" w:rsidP="00D44169">
            <w:pPr>
              <w:spacing w:before="40" w:after="40" w:line="240" w:lineRule="auto"/>
              <w:rPr>
                <w:rFonts w:ascii="Myriad Pro" w:hAnsi="Myriad Pro"/>
                <w:sz w:val="20"/>
              </w:rPr>
            </w:pPr>
            <w:r w:rsidRPr="003C4F4C">
              <w:rPr>
                <w:rFonts w:ascii="Myriad Pro" w:hAnsi="Myriad Pro"/>
                <w:sz w:val="20"/>
              </w:rPr>
              <w:t>Zgodność wsparcia</w:t>
            </w:r>
          </w:p>
        </w:tc>
        <w:tc>
          <w:tcPr>
            <w:tcW w:w="6804" w:type="dxa"/>
            <w:shd w:val="clear" w:color="auto" w:fill="auto"/>
          </w:tcPr>
          <w:p w:rsidR="00CC0AA0" w:rsidRPr="003C4F4C" w:rsidRDefault="00CC0AA0" w:rsidP="001B0A9F">
            <w:pPr>
              <w:pStyle w:val="Akapitzlist"/>
              <w:numPr>
                <w:ilvl w:val="0"/>
                <w:numId w:val="401"/>
              </w:numPr>
              <w:spacing w:before="40" w:after="40" w:line="240" w:lineRule="auto"/>
              <w:ind w:left="357" w:hanging="357"/>
              <w:contextualSpacing w:val="0"/>
              <w:jc w:val="both"/>
              <w:rPr>
                <w:rFonts w:cs="Arial"/>
              </w:rPr>
            </w:pPr>
            <w:r w:rsidRPr="003C4F4C">
              <w:rPr>
                <w:rFonts w:cs="Arial"/>
              </w:rPr>
              <w:t>Projekt skierowany do grup docelowych z obszaru Szczecińskiego Obszaru Metropolitalnego (w przypadku osób fizycznych - pracujących, uczących się na ww. obszarze, a w przypadku innych podmiotów - posiadających jednostkę organizacyjną na ww. obszarze). (typy projektów: 1-6, 8)</w:t>
            </w:r>
          </w:p>
          <w:p w:rsidR="00CC0AA0" w:rsidRPr="003C4F4C" w:rsidRDefault="00CC0AA0" w:rsidP="00D44169">
            <w:pPr>
              <w:pStyle w:val="Akapitzlist"/>
              <w:numPr>
                <w:ilvl w:val="0"/>
                <w:numId w:val="0"/>
              </w:numPr>
              <w:spacing w:before="40" w:after="40" w:line="240" w:lineRule="auto"/>
              <w:ind w:left="357"/>
              <w:contextualSpacing w:val="0"/>
              <w:jc w:val="both"/>
              <w:rPr>
                <w:rFonts w:cs="Arial"/>
              </w:rPr>
            </w:pPr>
          </w:p>
          <w:p w:rsidR="00CC0AA0" w:rsidRPr="003C4F4C" w:rsidRDefault="00CC0AA0" w:rsidP="001B0A9F">
            <w:pPr>
              <w:pStyle w:val="Akapitzlist"/>
              <w:numPr>
                <w:ilvl w:val="0"/>
                <w:numId w:val="401"/>
              </w:numPr>
              <w:spacing w:before="40" w:after="40" w:line="240" w:lineRule="auto"/>
              <w:ind w:left="357" w:hanging="357"/>
              <w:contextualSpacing w:val="0"/>
              <w:jc w:val="both"/>
              <w:rPr>
                <w:rFonts w:cs="Arial"/>
              </w:rPr>
            </w:pPr>
            <w:r w:rsidRPr="003C4F4C">
              <w:rPr>
                <w:rFonts w:cs="Arial"/>
              </w:rPr>
              <w:t xml:space="preserve">Wsparcie określone w typie projektu nr 1 skierowane jest tylko i wyłącznie do uczniów i słuchaczy szkół/placówek kształcenia zawodowego. Ze wsparcia wyłączone są osoby dorosłe zainteresowane z własnej inicjatywy zdobyciem, uzupełnieniem lub </w:t>
            </w:r>
            <w:r w:rsidRPr="003C4F4C">
              <w:rPr>
                <w:rFonts w:cs="Arial"/>
              </w:rPr>
              <w:lastRenderedPageBreak/>
              <w:t>podnoszeniem kompetencji lub kwalifikacji zawodowych. (typ projektu: 1)</w:t>
            </w:r>
          </w:p>
          <w:p w:rsidR="00CC0AA0" w:rsidRPr="003C4F4C" w:rsidRDefault="00CC0AA0" w:rsidP="00D44169">
            <w:pPr>
              <w:spacing w:before="40" w:after="40" w:line="240" w:lineRule="auto"/>
              <w:jc w:val="both"/>
              <w:rPr>
                <w:rFonts w:ascii="Myriad Pro" w:hAnsi="Myriad Pro" w:cs="Arial"/>
                <w:sz w:val="20"/>
              </w:rPr>
            </w:pPr>
          </w:p>
          <w:p w:rsidR="00CC0AA0" w:rsidRPr="003C4F4C" w:rsidRDefault="00CC0AA0" w:rsidP="001B0A9F">
            <w:pPr>
              <w:pStyle w:val="Akapitzlist"/>
              <w:numPr>
                <w:ilvl w:val="0"/>
                <w:numId w:val="401"/>
              </w:numPr>
              <w:spacing w:before="40" w:after="40" w:line="240" w:lineRule="auto"/>
              <w:ind w:left="357" w:hanging="357"/>
              <w:contextualSpacing w:val="0"/>
              <w:jc w:val="both"/>
              <w:rPr>
                <w:rFonts w:cs="Arial"/>
              </w:rPr>
            </w:pPr>
            <w:r w:rsidRPr="003C4F4C">
              <w:rPr>
                <w:rFonts w:cs="Arial"/>
              </w:rPr>
              <w:t xml:space="preserve">W ramach projektu obligatoryjnie jest realizowany typ projektu nr 1 wskazany w </w:t>
            </w:r>
            <w:r w:rsidRPr="003C4F4C">
              <w:rPr>
                <w:rFonts w:cs="Arial"/>
                <w:i/>
              </w:rPr>
              <w:t>Szczegółowym Opisie Osi Priorytetowych Regionalnego Programu Operacyjnego Województwa Zachodniopomorskiego 2014-2020</w:t>
            </w:r>
            <w:r w:rsidRPr="003C4F4C">
              <w:rPr>
                <w:rFonts w:cs="Arial"/>
              </w:rPr>
              <w:t xml:space="preserve"> dla Działania 8.7. Realizacja kolejnych typów projektu jest fakultatywna. (typy projektów: 1-6, 8)</w:t>
            </w:r>
          </w:p>
          <w:p w:rsidR="00CC0AA0" w:rsidRPr="003C4F4C" w:rsidRDefault="00CC0AA0" w:rsidP="001B0A9F">
            <w:pPr>
              <w:pStyle w:val="Akapitzlist"/>
              <w:numPr>
                <w:ilvl w:val="0"/>
                <w:numId w:val="397"/>
              </w:numPr>
              <w:spacing w:before="40" w:after="40" w:line="240" w:lineRule="auto"/>
              <w:jc w:val="both"/>
              <w:rPr>
                <w:rFonts w:cs="Arial"/>
                <w:bCs/>
              </w:rPr>
            </w:pPr>
            <w:r w:rsidRPr="003C4F4C">
              <w:rPr>
                <w:rFonts w:cs="Arial"/>
                <w:bCs/>
              </w:rPr>
              <w:t>W projekcie zaplanowano obligatoryjną organizację staży uczniowskich, realizowanych w rzeczywistych warunkach pracy, dla 100% biorących udział w projekcie:</w:t>
            </w:r>
          </w:p>
          <w:p w:rsidR="00CC0AA0" w:rsidRPr="003C4F4C" w:rsidRDefault="00CC0AA0" w:rsidP="001B0A9F">
            <w:pPr>
              <w:pStyle w:val="Akapitzlist"/>
              <w:numPr>
                <w:ilvl w:val="0"/>
                <w:numId w:val="392"/>
              </w:numPr>
              <w:spacing w:before="40" w:after="40" w:line="240" w:lineRule="auto"/>
              <w:jc w:val="both"/>
              <w:rPr>
                <w:rFonts w:cs="Arial"/>
                <w:bCs/>
              </w:rPr>
            </w:pPr>
            <w:r w:rsidRPr="003C4F4C">
              <w:rPr>
                <w:rFonts w:cs="Arial"/>
                <w:bCs/>
              </w:rPr>
              <w:t>uczniów techników,</w:t>
            </w:r>
          </w:p>
          <w:p w:rsidR="00CC0AA0" w:rsidRPr="003C4F4C" w:rsidRDefault="00CC0AA0" w:rsidP="001B0A9F">
            <w:pPr>
              <w:pStyle w:val="Akapitzlist"/>
              <w:numPr>
                <w:ilvl w:val="0"/>
                <w:numId w:val="392"/>
              </w:numPr>
              <w:spacing w:before="40" w:after="40" w:line="240" w:lineRule="auto"/>
              <w:jc w:val="both"/>
              <w:rPr>
                <w:rFonts w:cs="Arial"/>
                <w:bCs/>
              </w:rPr>
            </w:pPr>
            <w:r w:rsidRPr="003C4F4C">
              <w:rPr>
                <w:rFonts w:cs="Arial"/>
                <w:bCs/>
              </w:rPr>
              <w:t>uczniów branżowych szkół I stopnia niebędących młodocianymi pracownikami,</w:t>
            </w:r>
          </w:p>
          <w:p w:rsidR="00CC0AA0" w:rsidRPr="003C4F4C" w:rsidRDefault="00CC0AA0" w:rsidP="001B0A9F">
            <w:pPr>
              <w:pStyle w:val="Akapitzlist"/>
              <w:numPr>
                <w:ilvl w:val="0"/>
                <w:numId w:val="392"/>
              </w:numPr>
              <w:spacing w:before="40" w:after="40" w:line="240" w:lineRule="auto"/>
              <w:jc w:val="both"/>
              <w:rPr>
                <w:rFonts w:cs="Arial"/>
                <w:bCs/>
              </w:rPr>
            </w:pPr>
            <w:r w:rsidRPr="003C4F4C">
              <w:rPr>
                <w:rFonts w:cs="Arial"/>
                <w:bCs/>
              </w:rPr>
              <w:t xml:space="preserve"> uczniów branżowych szkół II stopnia,</w:t>
            </w:r>
          </w:p>
          <w:p w:rsidR="00CC0AA0" w:rsidRPr="003C4F4C" w:rsidRDefault="00CC0AA0" w:rsidP="001B0A9F">
            <w:pPr>
              <w:pStyle w:val="Akapitzlist"/>
              <w:numPr>
                <w:ilvl w:val="0"/>
                <w:numId w:val="392"/>
              </w:numPr>
              <w:spacing w:before="40" w:after="40" w:line="240" w:lineRule="auto"/>
              <w:jc w:val="both"/>
              <w:rPr>
                <w:rFonts w:cs="Arial"/>
                <w:bCs/>
              </w:rPr>
            </w:pPr>
            <w:r w:rsidRPr="003C4F4C">
              <w:rPr>
                <w:rFonts w:cs="Arial"/>
                <w:bCs/>
              </w:rPr>
              <w:t xml:space="preserve">uczniów szkół policealnych. </w:t>
            </w:r>
          </w:p>
          <w:p w:rsidR="00CC0AA0" w:rsidRPr="003C4F4C" w:rsidRDefault="00CC0AA0" w:rsidP="0090438B">
            <w:pPr>
              <w:spacing w:before="40" w:after="40"/>
              <w:jc w:val="both"/>
              <w:rPr>
                <w:rFonts w:ascii="Myriad Pro" w:hAnsi="Myriad Pro" w:cs="Arial"/>
                <w:bCs/>
                <w:sz w:val="20"/>
              </w:rPr>
            </w:pPr>
            <w:r w:rsidRPr="003C4F4C">
              <w:rPr>
                <w:rFonts w:ascii="Myriad Pro" w:hAnsi="Myriad Pro" w:cs="Arial"/>
                <w:bCs/>
                <w:sz w:val="20"/>
              </w:rPr>
              <w:t xml:space="preserve">Projektodawca zobowiązany jest zagwarantować, iż w pierwszej kolejności do udziału w stażu uczniowskim wybierani będą uczniowie, którzy nie realizują kształcenia praktycznego u pracodawców. </w:t>
            </w:r>
          </w:p>
          <w:p w:rsidR="00CC0AA0" w:rsidRPr="003C4F4C" w:rsidRDefault="00CC0AA0" w:rsidP="00D44169">
            <w:pPr>
              <w:spacing w:before="40" w:after="40"/>
              <w:jc w:val="both"/>
              <w:rPr>
                <w:rFonts w:ascii="Myriad Pro" w:hAnsi="Myriad Pro" w:cs="Arial"/>
                <w:bCs/>
                <w:sz w:val="20"/>
              </w:rPr>
            </w:pPr>
            <w:r w:rsidRPr="003C4F4C">
              <w:rPr>
                <w:rFonts w:ascii="Myriad Pro" w:hAnsi="Myriad Pro" w:cs="Arial"/>
                <w:bCs/>
                <w:sz w:val="20"/>
              </w:rPr>
              <w:t>W przypadku kierowania projektu do uczniów szkół i placówek specjalnych prowadzących kształcenie zawodowe skierowanie na staż uczniowski jest fakultatywną formą wsparcia i wynika ze zdiagnozowania potrzeb tej grupy uczestników projektu co do udzielanego wsparcia. (typ projektu 1)</w:t>
            </w:r>
          </w:p>
          <w:p w:rsidR="00CC0AA0" w:rsidRPr="003C4F4C" w:rsidRDefault="00CC0AA0" w:rsidP="00D44169">
            <w:pPr>
              <w:pStyle w:val="Akapitzlist"/>
              <w:numPr>
                <w:ilvl w:val="0"/>
                <w:numId w:val="0"/>
              </w:numPr>
              <w:spacing w:before="40" w:after="40" w:line="240" w:lineRule="auto"/>
              <w:ind w:left="317"/>
              <w:jc w:val="both"/>
              <w:rPr>
                <w:rFonts w:cs="Arial"/>
              </w:rPr>
            </w:pPr>
          </w:p>
          <w:p w:rsidR="00CC0AA0" w:rsidRPr="003C4F4C" w:rsidRDefault="00CC0AA0" w:rsidP="00D44169">
            <w:pPr>
              <w:pStyle w:val="Akapitzlist"/>
              <w:numPr>
                <w:ilvl w:val="0"/>
                <w:numId w:val="0"/>
              </w:numPr>
              <w:spacing w:before="40" w:after="40" w:line="240" w:lineRule="auto"/>
              <w:ind w:left="84"/>
              <w:jc w:val="both"/>
              <w:rPr>
                <w:rFonts w:cs="Arial"/>
              </w:rPr>
            </w:pPr>
            <w:r w:rsidRPr="003C4F4C">
              <w:rPr>
                <w:rFonts w:cs="Arial"/>
              </w:rPr>
              <w:t>5.</w:t>
            </w:r>
            <w:r w:rsidRPr="003C4F4C">
              <w:rPr>
                <w:rFonts w:cs="Arial"/>
              </w:rPr>
              <w:tab/>
              <w:t xml:space="preserve">Dofinansowanie w ramach projektu mogą uzyskać te formy wsparcia, które w tym samym zakresie nie są finansowane z innych źródeł, w tym ze środków subwencji oświatowej. </w:t>
            </w:r>
          </w:p>
          <w:p w:rsidR="00CC0AA0" w:rsidRPr="003C4F4C" w:rsidRDefault="00CC0AA0" w:rsidP="00D44169">
            <w:pPr>
              <w:pStyle w:val="Akapitzlist"/>
              <w:numPr>
                <w:ilvl w:val="0"/>
                <w:numId w:val="0"/>
              </w:numPr>
              <w:spacing w:before="40" w:after="40" w:line="240" w:lineRule="auto"/>
              <w:ind w:left="360"/>
              <w:jc w:val="both"/>
              <w:rPr>
                <w:rFonts w:cs="Arial"/>
              </w:rPr>
            </w:pPr>
            <w:r w:rsidRPr="003C4F4C">
              <w:rPr>
                <w:rFonts w:cs="Arial"/>
              </w:rPr>
              <w:t>(typ projektu: 1 – 6, 8)</w:t>
            </w:r>
          </w:p>
          <w:p w:rsidR="00CC0AA0" w:rsidRPr="003C4F4C" w:rsidRDefault="00CC0AA0" w:rsidP="00D44169">
            <w:pPr>
              <w:pStyle w:val="Akapitzlist"/>
              <w:numPr>
                <w:ilvl w:val="0"/>
                <w:numId w:val="0"/>
              </w:numPr>
              <w:spacing w:before="40" w:after="40" w:line="240" w:lineRule="auto"/>
              <w:ind w:left="360"/>
              <w:jc w:val="both"/>
              <w:rPr>
                <w:rFonts w:cs="Arial"/>
              </w:rPr>
            </w:pPr>
          </w:p>
          <w:p w:rsidR="00CC0AA0" w:rsidRPr="003C4F4C" w:rsidRDefault="00CC0AA0" w:rsidP="001B0A9F">
            <w:pPr>
              <w:pStyle w:val="Akapitzlist"/>
              <w:numPr>
                <w:ilvl w:val="0"/>
                <w:numId w:val="398"/>
              </w:numPr>
              <w:spacing w:before="40" w:after="40" w:line="240" w:lineRule="auto"/>
              <w:jc w:val="both"/>
              <w:rPr>
                <w:rFonts w:cs="Arial"/>
              </w:rPr>
            </w:pPr>
            <w:r w:rsidRPr="003C4F4C">
              <w:rPr>
                <w:rFonts w:eastAsia="Calibri" w:cs="Arial"/>
              </w:rPr>
              <w:t>Realizacja wsparcia na rzecz szkoły/placówki systemu oświaty  dokonywana jest na podstawie  indywidualnej diagnozy danej szkoły/ placówki systemu oświaty. (t</w:t>
            </w:r>
            <w:r w:rsidRPr="003C4F4C">
              <w:rPr>
                <w:rFonts w:cs="Arial"/>
              </w:rPr>
              <w:t>yp projektu: 1-6, 8)</w:t>
            </w:r>
          </w:p>
          <w:p w:rsidR="00CC0AA0" w:rsidRPr="003C4F4C" w:rsidRDefault="00CC0AA0" w:rsidP="00D44169">
            <w:pPr>
              <w:pStyle w:val="Akapitzlist"/>
              <w:numPr>
                <w:ilvl w:val="0"/>
                <w:numId w:val="0"/>
              </w:numPr>
              <w:spacing w:before="40" w:after="40" w:line="240" w:lineRule="auto"/>
              <w:ind w:left="357"/>
              <w:contextualSpacing w:val="0"/>
              <w:jc w:val="both"/>
              <w:rPr>
                <w:rFonts w:cs="Arial"/>
              </w:rPr>
            </w:pPr>
          </w:p>
          <w:p w:rsidR="00CC0AA0" w:rsidRPr="003C4F4C" w:rsidRDefault="00CC0AA0" w:rsidP="001B0A9F">
            <w:pPr>
              <w:pStyle w:val="Akapitzlist"/>
              <w:numPr>
                <w:ilvl w:val="0"/>
                <w:numId w:val="398"/>
              </w:numPr>
              <w:spacing w:before="40" w:after="40" w:line="240" w:lineRule="auto"/>
              <w:ind w:left="357" w:hanging="357"/>
              <w:contextualSpacing w:val="0"/>
              <w:jc w:val="both"/>
              <w:rPr>
                <w:rFonts w:cs="Arial"/>
              </w:rPr>
            </w:pPr>
            <w:r w:rsidRPr="003C4F4C">
              <w:rPr>
                <w:rFonts w:cs="Arial"/>
                <w:bCs/>
              </w:rPr>
              <w:t xml:space="preserve">Projektodawca wniesie wkład własny w wysokości </w:t>
            </w:r>
            <w:r w:rsidRPr="003C4F4C">
              <w:rPr>
                <w:rFonts w:cs="Arial"/>
              </w:rPr>
              <w:t>nie mniejszej niż 10% wartości projektu, zgodnie z zapisami zawartymi w Szczegółowym Opisie Osi Priorytetowych Regionalnego Programu Operacyjnego Województwa Zachodniopomorskiego 2014-2020. (typy projektów: 1-6, 8)</w:t>
            </w:r>
          </w:p>
          <w:p w:rsidR="00CC0AA0" w:rsidRPr="003C4F4C" w:rsidRDefault="00CC0AA0" w:rsidP="00D44169">
            <w:pPr>
              <w:pStyle w:val="Akapitzlist"/>
              <w:numPr>
                <w:ilvl w:val="0"/>
                <w:numId w:val="0"/>
              </w:numPr>
              <w:spacing w:before="40" w:after="40" w:line="240" w:lineRule="auto"/>
              <w:ind w:left="357"/>
              <w:contextualSpacing w:val="0"/>
              <w:jc w:val="both"/>
              <w:rPr>
                <w:rFonts w:cs="Arial"/>
              </w:rPr>
            </w:pPr>
          </w:p>
          <w:p w:rsidR="00CC0AA0" w:rsidRPr="003C4F4C" w:rsidRDefault="00CC0AA0" w:rsidP="001B0A9F">
            <w:pPr>
              <w:pStyle w:val="Akapitzlist"/>
              <w:numPr>
                <w:ilvl w:val="0"/>
                <w:numId w:val="398"/>
              </w:numPr>
              <w:spacing w:before="40" w:after="40" w:line="240" w:lineRule="auto"/>
              <w:ind w:left="357" w:hanging="357"/>
              <w:contextualSpacing w:val="0"/>
              <w:jc w:val="both"/>
              <w:rPr>
                <w:rFonts w:cs="Arial"/>
              </w:rPr>
            </w:pPr>
            <w:r w:rsidRPr="003C4F4C">
              <w:rPr>
                <w:rFonts w:cs="Arial"/>
                <w:bCs/>
              </w:rPr>
              <w:t>Działania projektowe są oparte o współpracę szkół lub placówek systemu oświaty z podmiotami otoczenia społeczno-gospodarczego znajdującymi się na terenie Szczecińskiego Obszaru Metropolitarnego (m.in. przedsiębiorcami, instytucjami zrzeszającymi przedsiębiorców, pracodawcami, instytucjami rynku pracy). (typ projektu: 5)</w:t>
            </w:r>
          </w:p>
          <w:p w:rsidR="00CC0AA0" w:rsidRPr="003C4F4C" w:rsidRDefault="00CC0AA0" w:rsidP="00D44169">
            <w:pPr>
              <w:pStyle w:val="Akapitzlist"/>
              <w:numPr>
                <w:ilvl w:val="0"/>
                <w:numId w:val="0"/>
              </w:numPr>
              <w:spacing w:before="40" w:after="40" w:line="240" w:lineRule="auto"/>
              <w:ind w:left="357"/>
              <w:contextualSpacing w:val="0"/>
              <w:jc w:val="both"/>
              <w:rPr>
                <w:rFonts w:cs="Arial"/>
              </w:rPr>
            </w:pPr>
          </w:p>
          <w:p w:rsidR="00CC0AA0" w:rsidRPr="003C4F4C" w:rsidRDefault="00CC0AA0" w:rsidP="001B0A9F">
            <w:pPr>
              <w:pStyle w:val="Akapitzlist"/>
              <w:numPr>
                <w:ilvl w:val="0"/>
                <w:numId w:val="398"/>
              </w:numPr>
              <w:spacing w:line="240" w:lineRule="auto"/>
              <w:jc w:val="both"/>
              <w:rPr>
                <w:rFonts w:cs="Arial"/>
              </w:rPr>
            </w:pPr>
            <w:r w:rsidRPr="003C4F4C">
              <w:rPr>
                <w:rFonts w:cs="Arial"/>
              </w:rPr>
              <w:t xml:space="preserve"> W przypadku realizacji form wsparcia: </w:t>
            </w:r>
          </w:p>
          <w:p w:rsidR="00CC0AA0" w:rsidRPr="003C4F4C" w:rsidRDefault="00CC0AA0" w:rsidP="001B0A9F">
            <w:pPr>
              <w:numPr>
                <w:ilvl w:val="0"/>
                <w:numId w:val="317"/>
              </w:numPr>
              <w:spacing w:after="0" w:line="240" w:lineRule="auto"/>
              <w:ind w:left="241" w:hanging="66"/>
              <w:contextualSpacing/>
              <w:jc w:val="both"/>
              <w:rPr>
                <w:rFonts w:ascii="Myriad Pro" w:hAnsi="Myriad Pro" w:cs="Arial"/>
                <w:sz w:val="20"/>
              </w:rPr>
            </w:pPr>
            <w:r w:rsidRPr="003C4F4C">
              <w:rPr>
                <w:rFonts w:ascii="Myriad Pro" w:hAnsi="Myriad Pro" w:cs="Arial"/>
                <w:sz w:val="20"/>
              </w:rPr>
              <w:t xml:space="preserve">programy walidacji i certyfikacji odpowiednich efektów uczenia się zdobytych w ramach edukacji formalnej, </w:t>
            </w:r>
            <w:proofErr w:type="spellStart"/>
            <w:r w:rsidRPr="003C4F4C">
              <w:rPr>
                <w:rFonts w:ascii="Myriad Pro" w:hAnsi="Myriad Pro" w:cs="Arial"/>
                <w:sz w:val="20"/>
              </w:rPr>
              <w:t>pozaformalnej</w:t>
            </w:r>
            <w:proofErr w:type="spellEnd"/>
            <w:r w:rsidRPr="003C4F4C">
              <w:rPr>
                <w:rFonts w:ascii="Myriad Pro" w:hAnsi="Myriad Pro" w:cs="Arial"/>
                <w:sz w:val="20"/>
              </w:rPr>
              <w:t xml:space="preserve"> oraz kształcenia nieformalnego, prowadzące do zdobycia kwalifikacji zawodowych, w tym również kwalifikacji mistrza i czeladnika w zawodzie,</w:t>
            </w:r>
          </w:p>
          <w:p w:rsidR="00CC0AA0" w:rsidRPr="003C4F4C" w:rsidRDefault="00CC0AA0" w:rsidP="001B0A9F">
            <w:pPr>
              <w:numPr>
                <w:ilvl w:val="0"/>
                <w:numId w:val="317"/>
              </w:numPr>
              <w:spacing w:after="0" w:line="240" w:lineRule="auto"/>
              <w:contextualSpacing/>
              <w:jc w:val="both"/>
              <w:rPr>
                <w:rFonts w:ascii="Myriad Pro" w:hAnsi="Myriad Pro" w:cs="Arial"/>
                <w:sz w:val="20"/>
              </w:rPr>
            </w:pPr>
            <w:r w:rsidRPr="003C4F4C">
              <w:rPr>
                <w:rFonts w:ascii="Myriad Pro" w:hAnsi="Myriad Pro" w:cs="Arial"/>
                <w:sz w:val="20"/>
              </w:rPr>
              <w:t>zdobywanie przez uczniów i słuchaczy uprawnień do wykonywania zawodu w ramach, którego realizują kształcenie zawodowe,</w:t>
            </w:r>
          </w:p>
          <w:p w:rsidR="00CC0AA0" w:rsidRPr="003C4F4C" w:rsidRDefault="00CC0AA0" w:rsidP="001B0A9F">
            <w:pPr>
              <w:numPr>
                <w:ilvl w:val="0"/>
                <w:numId w:val="317"/>
              </w:numPr>
              <w:spacing w:after="0" w:line="240" w:lineRule="auto"/>
              <w:contextualSpacing/>
              <w:jc w:val="both"/>
              <w:rPr>
                <w:rFonts w:ascii="Myriad Pro" w:hAnsi="Myriad Pro" w:cs="Arial"/>
                <w:sz w:val="20"/>
              </w:rPr>
            </w:pPr>
            <w:r w:rsidRPr="003C4F4C">
              <w:rPr>
                <w:rFonts w:ascii="Myriad Pro" w:hAnsi="Myriad Pro" w:cs="Arial"/>
                <w:sz w:val="20"/>
              </w:rPr>
              <w:t>realizacja pozaszkolnych form kształcenia ustawicznego</w:t>
            </w:r>
          </w:p>
          <w:p w:rsidR="00CC0AA0" w:rsidRPr="003C4F4C" w:rsidRDefault="00CC0AA0" w:rsidP="00D44169">
            <w:pPr>
              <w:spacing w:after="0" w:line="240" w:lineRule="auto"/>
              <w:ind w:left="175"/>
              <w:contextualSpacing/>
              <w:jc w:val="both"/>
              <w:rPr>
                <w:rFonts w:ascii="Myriad Pro" w:hAnsi="Myriad Pro" w:cs="Arial"/>
                <w:sz w:val="20"/>
              </w:rPr>
            </w:pPr>
          </w:p>
          <w:p w:rsidR="00CC0AA0" w:rsidRPr="003C4F4C" w:rsidRDefault="00CC0AA0" w:rsidP="0090438B">
            <w:pPr>
              <w:spacing w:before="40" w:after="40" w:line="240" w:lineRule="auto"/>
              <w:jc w:val="both"/>
              <w:rPr>
                <w:rFonts w:ascii="Myriad Pro" w:hAnsi="Myriad Pro" w:cs="Arial"/>
                <w:bCs/>
                <w:sz w:val="20"/>
              </w:rPr>
            </w:pPr>
            <w:r w:rsidRPr="003C4F4C">
              <w:rPr>
                <w:rFonts w:ascii="Myriad Pro" w:hAnsi="Myriad Pro" w:cs="Arial"/>
                <w:sz w:val="20"/>
              </w:rPr>
              <w:t xml:space="preserve">80% grupy docelowej objętej przedmiotowym wsparciem uzyska </w:t>
            </w:r>
            <w:r w:rsidRPr="003C4F4C">
              <w:rPr>
                <w:rFonts w:ascii="Myriad Pro" w:hAnsi="Myriad Pro" w:cs="Arial"/>
                <w:bCs/>
                <w:sz w:val="20"/>
              </w:rPr>
              <w:t xml:space="preserve">kwalifikacje potwierdzone dokumentem w rozumieniu </w:t>
            </w:r>
            <w:r w:rsidRPr="003C4F4C">
              <w:rPr>
                <w:rFonts w:ascii="Myriad Pro" w:hAnsi="Myriad Pro" w:cs="Arial"/>
                <w:bCs/>
                <w:i/>
                <w:sz w:val="20"/>
              </w:rPr>
              <w:t>Wytycznych w zakresie monitorowania postępu rzeczowego realizacji programów operacyjnych na lata 2014 – 2020</w:t>
            </w:r>
            <w:r w:rsidRPr="003C4F4C">
              <w:rPr>
                <w:rFonts w:ascii="Myriad Pro" w:hAnsi="Myriad Pro" w:cs="Arial"/>
                <w:bCs/>
                <w:sz w:val="20"/>
              </w:rPr>
              <w:t>. (typ projektu: 1)</w:t>
            </w:r>
          </w:p>
          <w:p w:rsidR="00CC0AA0" w:rsidRPr="003C4F4C" w:rsidRDefault="00CC0AA0" w:rsidP="00D44169">
            <w:pPr>
              <w:spacing w:before="40" w:after="40" w:line="240" w:lineRule="auto"/>
              <w:ind w:left="357"/>
              <w:jc w:val="both"/>
              <w:rPr>
                <w:rFonts w:ascii="Myriad Pro" w:hAnsi="Myriad Pro" w:cs="Arial"/>
                <w:bCs/>
                <w:sz w:val="20"/>
              </w:rPr>
            </w:pPr>
          </w:p>
          <w:p w:rsidR="00CC0AA0" w:rsidRPr="003C4F4C" w:rsidRDefault="00CC0AA0" w:rsidP="00D44169">
            <w:pPr>
              <w:spacing w:before="40" w:after="40" w:line="240" w:lineRule="auto"/>
              <w:jc w:val="both"/>
              <w:rPr>
                <w:rFonts w:ascii="Myriad Pro" w:hAnsi="Myriad Pro" w:cs="Arial"/>
                <w:bCs/>
                <w:sz w:val="20"/>
              </w:rPr>
            </w:pPr>
            <w:r w:rsidRPr="003C4F4C">
              <w:rPr>
                <w:rFonts w:ascii="Myriad Pro" w:hAnsi="Myriad Pro" w:cs="Arial"/>
                <w:bCs/>
                <w:sz w:val="20"/>
              </w:rPr>
              <w:t>10.</w:t>
            </w:r>
            <w:r w:rsidRPr="003C4F4C">
              <w:rPr>
                <w:rFonts w:ascii="Myriad Pro" w:hAnsi="Myriad Pro" w:cs="Arial"/>
                <w:bCs/>
                <w:sz w:val="20"/>
              </w:rPr>
              <w:tab/>
              <w:t>Koszty bezpośrednie projektu są/ nie są rozliczane w całości kwotami ryczałtowymi określonymi przez Beneficjenta.</w:t>
            </w:r>
          </w:p>
          <w:p w:rsidR="00CC0AA0" w:rsidRPr="003C4F4C" w:rsidRDefault="00CC0AA0" w:rsidP="0090438B">
            <w:pPr>
              <w:spacing w:before="40" w:after="40" w:line="240" w:lineRule="auto"/>
              <w:ind w:left="357"/>
              <w:jc w:val="both"/>
              <w:rPr>
                <w:rFonts w:ascii="Myriad Pro" w:hAnsi="Myriad Pro" w:cs="Arial"/>
                <w:bCs/>
                <w:sz w:val="20"/>
              </w:rPr>
            </w:pPr>
            <w:r w:rsidRPr="003C4F4C">
              <w:rPr>
                <w:rFonts w:ascii="Myriad Pro" w:hAnsi="Myriad Pro" w:cs="Arial"/>
                <w:bCs/>
                <w:sz w:val="20"/>
              </w:rPr>
              <w:t xml:space="preserve"> (typ projektu: 1 – 6, 8)</w:t>
            </w:r>
          </w:p>
        </w:tc>
        <w:tc>
          <w:tcPr>
            <w:tcW w:w="4733" w:type="dxa"/>
            <w:shd w:val="clear" w:color="auto" w:fill="auto"/>
          </w:tcPr>
          <w:p w:rsidR="00CC0AA0" w:rsidRPr="003C4F4C" w:rsidRDefault="00CC0AA0" w:rsidP="00D44169">
            <w:pPr>
              <w:spacing w:before="40" w:after="40" w:line="240" w:lineRule="auto"/>
              <w:jc w:val="both"/>
              <w:rPr>
                <w:rFonts w:ascii="Myriad Pro" w:hAnsi="Myriad Pro"/>
                <w:sz w:val="20"/>
              </w:rPr>
            </w:pPr>
            <w:r w:rsidRPr="003C4F4C">
              <w:rPr>
                <w:rFonts w:ascii="Myriad Pro" w:hAnsi="Myriad Pro"/>
                <w:sz w:val="20"/>
              </w:rPr>
              <w:lastRenderedPageBreak/>
              <w:t>Spełnienie kryterium jest konieczne do przyznania dofinansowania.</w:t>
            </w:r>
          </w:p>
          <w:p w:rsidR="00CC0AA0" w:rsidRPr="003C4F4C" w:rsidRDefault="00CC0AA0" w:rsidP="00D44169">
            <w:pPr>
              <w:spacing w:before="40" w:after="40" w:line="240" w:lineRule="auto"/>
              <w:jc w:val="both"/>
              <w:rPr>
                <w:rFonts w:ascii="Myriad Pro" w:hAnsi="Myriad Pro"/>
                <w:sz w:val="20"/>
              </w:rPr>
            </w:pPr>
            <w:r w:rsidRPr="003C4F4C">
              <w:rPr>
                <w:rFonts w:ascii="Myriad Pro" w:hAnsi="Myriad Pro"/>
                <w:sz w:val="20"/>
              </w:rPr>
              <w:t>Projekty niespełniające kryterium są odrzucane.</w:t>
            </w:r>
          </w:p>
          <w:p w:rsidR="00CC0AA0" w:rsidRPr="003C4F4C" w:rsidRDefault="00CC0AA0" w:rsidP="00D44169">
            <w:pPr>
              <w:spacing w:before="40" w:after="40" w:line="240" w:lineRule="auto"/>
              <w:jc w:val="both"/>
              <w:rPr>
                <w:rFonts w:ascii="Myriad Pro" w:hAnsi="Myriad Pro"/>
                <w:sz w:val="20"/>
              </w:rPr>
            </w:pPr>
          </w:p>
          <w:p w:rsidR="00CC0AA0" w:rsidRPr="003C4F4C" w:rsidRDefault="00CC0AA0" w:rsidP="00D44169">
            <w:pPr>
              <w:spacing w:before="40" w:after="40" w:line="240" w:lineRule="auto"/>
              <w:jc w:val="both"/>
              <w:rPr>
                <w:rFonts w:ascii="Myriad Pro" w:hAnsi="Myriad Pro"/>
                <w:sz w:val="20"/>
              </w:rPr>
            </w:pPr>
            <w:r w:rsidRPr="003C4F4C">
              <w:rPr>
                <w:rFonts w:ascii="Myriad Pro" w:hAnsi="Myriad Pro"/>
                <w:sz w:val="20"/>
              </w:rPr>
              <w:t xml:space="preserve">Ocena spełniania kryterium polega na przypisaniu wartości logicznych „tak”, „nie”, „nie dotyczy”. </w:t>
            </w:r>
          </w:p>
          <w:p w:rsidR="00CC0AA0" w:rsidRPr="003C4F4C" w:rsidRDefault="00CC0AA0" w:rsidP="00D44169">
            <w:pPr>
              <w:spacing w:before="40" w:after="40" w:line="240" w:lineRule="auto"/>
              <w:jc w:val="both"/>
              <w:rPr>
                <w:rFonts w:ascii="Myriad Pro" w:hAnsi="Myriad Pro"/>
                <w:sz w:val="20"/>
              </w:rPr>
            </w:pPr>
          </w:p>
          <w:p w:rsidR="00CC0AA0" w:rsidRPr="003C4F4C" w:rsidRDefault="00CC0AA0" w:rsidP="00D44169">
            <w:pPr>
              <w:spacing w:before="40" w:after="40" w:line="240" w:lineRule="auto"/>
              <w:rPr>
                <w:rFonts w:ascii="Myriad Pro" w:hAnsi="Myriad Pro" w:cs="Arial"/>
                <w:sz w:val="20"/>
              </w:rPr>
            </w:pPr>
            <w:r w:rsidRPr="003C4F4C">
              <w:rPr>
                <w:rFonts w:ascii="Myriad Pro" w:hAnsi="Myriad Pro" w:cs="Arial"/>
                <w:sz w:val="20"/>
              </w:rPr>
              <w:t xml:space="preserve">W zakresie kryterium dostępu "Zgodność wsparcia" nr 10: </w:t>
            </w:r>
          </w:p>
          <w:p w:rsidR="00CC0AA0" w:rsidRPr="003C4F4C" w:rsidRDefault="00CC0AA0" w:rsidP="00D44169">
            <w:pPr>
              <w:spacing w:before="40" w:after="40" w:line="240" w:lineRule="auto"/>
              <w:jc w:val="both"/>
              <w:rPr>
                <w:rFonts w:ascii="Myriad Pro" w:hAnsi="Myriad Pro" w:cs="Arial"/>
                <w:sz w:val="20"/>
              </w:rPr>
            </w:pPr>
          </w:p>
          <w:p w:rsidR="00CC0AA0" w:rsidRPr="003C4F4C" w:rsidRDefault="00CC0AA0" w:rsidP="00D44169">
            <w:pPr>
              <w:autoSpaceDE w:val="0"/>
              <w:autoSpaceDN w:val="0"/>
              <w:adjustRightInd w:val="0"/>
              <w:jc w:val="both"/>
              <w:rPr>
                <w:rFonts w:ascii="Myriad Pro" w:hAnsi="Myriad Pro" w:cs="Arial"/>
                <w:sz w:val="20"/>
              </w:rPr>
            </w:pPr>
            <w:r w:rsidRPr="003C4F4C">
              <w:rPr>
                <w:rFonts w:ascii="Myriad Pro" w:hAnsi="Myriad Pro" w:cs="Arial"/>
                <w:sz w:val="20"/>
              </w:rPr>
              <w:t>Metoda rozliczania kosztów bezpośrednich z zastosowaniem kwot ryczałtowych określonych przez beneficjenta ma zastosowanie tylko do projektów o wartości dofinansowania nieprzekraczającej wyrażonej w PLN równowartości 100 tys. EUR</w:t>
            </w:r>
            <w:r w:rsidRPr="003C4F4C">
              <w:rPr>
                <w:rStyle w:val="Odwoanieprzypisudolnego"/>
                <w:rFonts w:ascii="Myriad Pro" w:hAnsi="Myriad Pro" w:cs="Arial"/>
                <w:sz w:val="20"/>
              </w:rPr>
              <w:footnoteReference w:id="23"/>
            </w:r>
            <w:r w:rsidRPr="003C4F4C">
              <w:rPr>
                <w:rFonts w:ascii="Myriad Pro" w:hAnsi="Myriad Pro" w:cs="Arial"/>
                <w:sz w:val="20"/>
              </w:rPr>
              <w:t xml:space="preserve"> i musi być stosowana dla wszystkich projektów składanych w ramach danego naboru</w:t>
            </w:r>
            <w:r w:rsidRPr="003C4F4C">
              <w:rPr>
                <w:rStyle w:val="Odwoanieprzypisudolnego"/>
                <w:rFonts w:ascii="Myriad Pro" w:hAnsi="Myriad Pro" w:cs="Arial"/>
                <w:sz w:val="20"/>
              </w:rPr>
              <w:footnoteReference w:id="24"/>
            </w:r>
            <w:r w:rsidRPr="003C4F4C">
              <w:rPr>
                <w:rFonts w:ascii="Myriad Pro" w:hAnsi="Myriad Pro" w:cs="Arial"/>
                <w:sz w:val="20"/>
              </w:rPr>
              <w:t>.</w:t>
            </w:r>
          </w:p>
          <w:p w:rsidR="00CC0AA0" w:rsidRPr="003C4F4C" w:rsidRDefault="00CC0AA0" w:rsidP="00D44169">
            <w:pPr>
              <w:autoSpaceDE w:val="0"/>
              <w:autoSpaceDN w:val="0"/>
              <w:adjustRightInd w:val="0"/>
              <w:jc w:val="both"/>
              <w:rPr>
                <w:rFonts w:ascii="Myriad Pro" w:hAnsi="Myriad Pro" w:cs="Arial"/>
                <w:sz w:val="20"/>
              </w:rPr>
            </w:pPr>
            <w:r w:rsidRPr="003C4F4C">
              <w:rPr>
                <w:rFonts w:ascii="Myriad Pro" w:hAnsi="Myriad Pro" w:cs="Arial"/>
                <w:sz w:val="20"/>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CC0AA0" w:rsidRPr="003C4F4C" w:rsidRDefault="00CC0AA0" w:rsidP="001B0A9F">
            <w:pPr>
              <w:pStyle w:val="Akapitzlist"/>
              <w:numPr>
                <w:ilvl w:val="0"/>
                <w:numId w:val="402"/>
              </w:numPr>
              <w:autoSpaceDE w:val="0"/>
              <w:autoSpaceDN w:val="0"/>
              <w:adjustRightInd w:val="0"/>
              <w:jc w:val="both"/>
              <w:rPr>
                <w:rFonts w:cs="Arial"/>
              </w:rPr>
            </w:pPr>
            <w:r w:rsidRPr="003C4F4C">
              <w:rPr>
                <w:rFonts w:cs="Arial"/>
              </w:rPr>
              <w:t xml:space="preserve">wybór wariantu </w:t>
            </w:r>
            <w:r w:rsidRPr="003C4F4C">
              <w:rPr>
                <w:rFonts w:cs="Arial"/>
                <w:i/>
              </w:rPr>
              <w:t>są</w:t>
            </w:r>
            <w:r w:rsidRPr="003C4F4C">
              <w:rPr>
                <w:rFonts w:cs="Arial"/>
              </w:rPr>
              <w:t xml:space="preserve"> – dla naborów, w których wartość dofinansowania projektu nie może przekroczyć wyrażonej w PLN równowartości 100 tys. EUR;</w:t>
            </w:r>
          </w:p>
          <w:p w:rsidR="00CC0AA0" w:rsidRPr="003C4F4C" w:rsidRDefault="00CC0AA0" w:rsidP="001B0A9F">
            <w:pPr>
              <w:pStyle w:val="Akapitzlist"/>
              <w:numPr>
                <w:ilvl w:val="0"/>
                <w:numId w:val="402"/>
              </w:numPr>
              <w:autoSpaceDE w:val="0"/>
              <w:autoSpaceDN w:val="0"/>
              <w:adjustRightInd w:val="0"/>
              <w:jc w:val="both"/>
              <w:rPr>
                <w:rFonts w:cs="Arial"/>
              </w:rPr>
            </w:pPr>
            <w:r w:rsidRPr="003C4F4C">
              <w:rPr>
                <w:rFonts w:cs="Arial"/>
              </w:rPr>
              <w:t xml:space="preserve">wybór wariantu </w:t>
            </w:r>
            <w:r w:rsidRPr="003C4F4C">
              <w:rPr>
                <w:rFonts w:cs="Arial"/>
                <w:i/>
              </w:rPr>
              <w:t>nie są</w:t>
            </w:r>
            <w:r w:rsidRPr="003C4F4C">
              <w:rPr>
                <w:rFonts w:cs="Arial"/>
              </w:rPr>
              <w:t xml:space="preserve"> – dla naborów, w których wartość dofinansowania projektu musi być wyższa od wyrażonej w PLN równowartości 100 tys. EUR.</w:t>
            </w:r>
          </w:p>
          <w:p w:rsidR="00CC0AA0" w:rsidRPr="003C4F4C" w:rsidRDefault="00CC0AA0" w:rsidP="00D44169">
            <w:pPr>
              <w:spacing w:before="40" w:after="40" w:line="240" w:lineRule="auto"/>
              <w:jc w:val="both"/>
              <w:rPr>
                <w:rFonts w:ascii="Myriad Pro" w:hAnsi="Myriad Pro"/>
                <w:sz w:val="20"/>
              </w:rPr>
            </w:pPr>
            <w:r w:rsidRPr="003C4F4C">
              <w:rPr>
                <w:rFonts w:ascii="Myriad Pro" w:hAnsi="Myriad Pro" w:cs="Arial"/>
                <w:sz w:val="20"/>
              </w:rPr>
              <w:t>Kryterium będzie weryfikowane na etapie KOP.</w:t>
            </w:r>
          </w:p>
        </w:tc>
      </w:tr>
    </w:tbl>
    <w:p w:rsidR="00C84D2E" w:rsidRDefault="00C84D2E" w:rsidP="00A76522"/>
    <w:p w:rsidR="00C84D2E" w:rsidRDefault="00C84D2E">
      <w:r>
        <w:br w:type="page"/>
      </w:r>
    </w:p>
    <w:p w:rsidR="00A76522" w:rsidRDefault="00A76522" w:rsidP="00A76522">
      <w:pPr>
        <w:pStyle w:val="Podtytu"/>
      </w:pPr>
      <w:bookmarkStart w:id="56" w:name="_Toc59089724"/>
      <w:r w:rsidRPr="00A76522">
        <w:rPr>
          <w:rFonts w:eastAsia="Times New Roman" w:cs="Arial"/>
          <w:szCs w:val="22"/>
        </w:rPr>
        <w:lastRenderedPageBreak/>
        <w:t>8.8 Wsparcie szkół i placówek prowadzących kształcenie zawodowe oraz uczniów uczestniczących w kształceniu zawodowym i osób dorosłych uczestniczących w pozaszkolnych formach kształcenia zawodowego w ramach Strategii ZIT dla Koszalińsko – Kołobrzesko – Białogardzkiego Obszaru Funkcjonalnego</w:t>
      </w:r>
      <w:bookmarkEnd w:id="56"/>
    </w:p>
    <w:p w:rsidR="00EB5339" w:rsidRPr="00EB5339" w:rsidRDefault="009B3CDB" w:rsidP="00EB5339">
      <w:pPr>
        <w:jc w:val="center"/>
        <w:rPr>
          <w:rFonts w:ascii="Myriad Pro" w:eastAsiaTheme="majorEastAsia" w:hAnsi="Myriad Pro" w:cs="Arial"/>
          <w:b/>
          <w:bCs/>
          <w:sz w:val="20"/>
        </w:rPr>
      </w:pPr>
      <w:r w:rsidRPr="009E76AF">
        <w:rPr>
          <w:rFonts w:ascii="Myriad Pro" w:hAnsi="Myriad Pro"/>
          <w:b/>
          <w:sz w:val="20"/>
        </w:rPr>
        <w:t xml:space="preserve">Kryteria ogólne przyjęte Uchwałą Nr </w:t>
      </w:r>
      <w:r w:rsidR="00630480">
        <w:rPr>
          <w:rFonts w:ascii="Myriad Pro" w:hAnsi="Myriad Pro" w:cs="Arial"/>
          <w:b/>
          <w:bCs/>
          <w:sz w:val="20"/>
        </w:rPr>
        <w:t>54</w:t>
      </w:r>
      <w:r w:rsidR="008500B0" w:rsidRPr="009E76AF">
        <w:rPr>
          <w:rFonts w:ascii="Myriad Pro" w:hAnsi="Myriad Pro" w:cs="Arial"/>
          <w:b/>
          <w:bCs/>
          <w:sz w:val="20"/>
        </w:rPr>
        <w:t>/19</w:t>
      </w:r>
      <w:r w:rsidRPr="009E76AF">
        <w:rPr>
          <w:rFonts w:ascii="Myriad Pro" w:hAnsi="Myriad Pro"/>
          <w:b/>
          <w:sz w:val="20"/>
        </w:rPr>
        <w:t xml:space="preserve"> </w:t>
      </w:r>
      <w:r w:rsidRPr="009E76AF">
        <w:rPr>
          <w:rFonts w:ascii="Myriad Pro" w:eastAsiaTheme="majorEastAsia" w:hAnsi="Myriad Pro" w:cs="Arial"/>
          <w:b/>
          <w:bCs/>
          <w:sz w:val="20"/>
        </w:rPr>
        <w:t xml:space="preserve">Komitetu Monitorującego RPO WZ 2014-2020 z dnia 25 </w:t>
      </w:r>
      <w:r w:rsidR="00630480">
        <w:rPr>
          <w:rFonts w:ascii="Myriad Pro" w:eastAsiaTheme="majorEastAsia" w:hAnsi="Myriad Pro" w:cs="Arial"/>
          <w:b/>
          <w:bCs/>
          <w:sz w:val="20"/>
        </w:rPr>
        <w:t>października</w:t>
      </w:r>
      <w:r w:rsidRPr="009E76AF">
        <w:rPr>
          <w:rFonts w:ascii="Myriad Pro" w:eastAsiaTheme="majorEastAsia" w:hAnsi="Myriad Pro" w:cs="Arial"/>
          <w:b/>
          <w:bCs/>
          <w:sz w:val="20"/>
        </w:rPr>
        <w:t xml:space="preserve"> 2019 r. (tryb konkursowy)</w:t>
      </w:r>
      <w:r w:rsidR="00630480">
        <w:rPr>
          <w:rFonts w:ascii="Myriad Pro" w:eastAsiaTheme="majorEastAsia" w:hAnsi="Myriad Pro" w:cs="Arial"/>
          <w:b/>
          <w:bCs/>
          <w:sz w:val="20"/>
        </w:rPr>
        <w:t xml:space="preserve"> aktualizacja</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EB5339" w:rsidRPr="00BA3EA9" w:rsidTr="001D3A9C">
        <w:trPr>
          <w:jc w:val="center"/>
        </w:trPr>
        <w:tc>
          <w:tcPr>
            <w:tcW w:w="1905" w:type="dxa"/>
            <w:shd w:val="clear" w:color="auto" w:fill="B6DDE8"/>
          </w:tcPr>
          <w:p w:rsidR="00EB5339" w:rsidRPr="00BA3EA9" w:rsidRDefault="00EB5339" w:rsidP="001D3A9C">
            <w:pPr>
              <w:spacing w:before="40" w:after="40" w:line="240" w:lineRule="auto"/>
              <w:rPr>
                <w:rFonts w:ascii="Myriad Pro" w:hAnsi="Myriad Pro" w:cs="Arial"/>
                <w:sz w:val="20"/>
              </w:rPr>
            </w:pPr>
            <w:r w:rsidRPr="00BA3EA9">
              <w:rPr>
                <w:rFonts w:ascii="Myriad Pro" w:hAnsi="Myriad Pro" w:cs="Arial"/>
                <w:sz w:val="20"/>
              </w:rPr>
              <w:t>Oś priorytetowa</w:t>
            </w:r>
          </w:p>
        </w:tc>
        <w:tc>
          <w:tcPr>
            <w:tcW w:w="12315" w:type="dxa"/>
            <w:shd w:val="clear" w:color="auto" w:fill="B6DDE8"/>
          </w:tcPr>
          <w:p w:rsidR="00EB5339" w:rsidRPr="00833E10" w:rsidRDefault="00EB5339" w:rsidP="001D3A9C">
            <w:pPr>
              <w:spacing w:before="40" w:after="40" w:line="240" w:lineRule="auto"/>
              <w:rPr>
                <w:rFonts w:ascii="Myriad Pro" w:hAnsi="Myriad Pro" w:cs="Arial"/>
                <w:sz w:val="20"/>
              </w:rPr>
            </w:pPr>
            <w:r w:rsidRPr="00833E10">
              <w:rPr>
                <w:rFonts w:ascii="Myriad Pro" w:hAnsi="Myriad Pro" w:cs="Arial"/>
                <w:sz w:val="20"/>
              </w:rPr>
              <w:t>VIII Edukacja</w:t>
            </w:r>
          </w:p>
        </w:tc>
      </w:tr>
      <w:tr w:rsidR="00EB5339" w:rsidRPr="00BA3EA9" w:rsidTr="001D3A9C">
        <w:trPr>
          <w:jc w:val="center"/>
        </w:trPr>
        <w:tc>
          <w:tcPr>
            <w:tcW w:w="1905" w:type="dxa"/>
            <w:shd w:val="clear" w:color="auto" w:fill="B6DDE8"/>
          </w:tcPr>
          <w:p w:rsidR="00EB5339" w:rsidRPr="00BA3EA9" w:rsidRDefault="00EB5339" w:rsidP="001D3A9C">
            <w:pPr>
              <w:spacing w:before="40" w:after="40" w:line="240" w:lineRule="auto"/>
              <w:rPr>
                <w:rFonts w:ascii="Myriad Pro" w:hAnsi="Myriad Pro" w:cs="Arial"/>
                <w:sz w:val="20"/>
              </w:rPr>
            </w:pPr>
            <w:r w:rsidRPr="00BA3EA9">
              <w:rPr>
                <w:rFonts w:ascii="Myriad Pro" w:hAnsi="Myriad Pro" w:cs="Arial"/>
                <w:sz w:val="20"/>
              </w:rPr>
              <w:t>Priorytet Inwestycyjny</w:t>
            </w:r>
          </w:p>
        </w:tc>
        <w:tc>
          <w:tcPr>
            <w:tcW w:w="12315" w:type="dxa"/>
            <w:shd w:val="clear" w:color="auto" w:fill="B6DDE8"/>
          </w:tcPr>
          <w:p w:rsidR="00EB5339" w:rsidRPr="00833E10" w:rsidRDefault="00EB5339" w:rsidP="001D3A9C">
            <w:pPr>
              <w:autoSpaceDE w:val="0"/>
              <w:autoSpaceDN w:val="0"/>
              <w:adjustRightInd w:val="0"/>
              <w:spacing w:before="120" w:after="120" w:line="240" w:lineRule="auto"/>
              <w:jc w:val="both"/>
              <w:rPr>
                <w:rFonts w:ascii="Myriad Pro" w:eastAsia="MyriadPro-Regular" w:hAnsi="Myriad Pro" w:cs="Arial"/>
                <w:sz w:val="20"/>
              </w:rPr>
            </w:pPr>
            <w:r w:rsidRPr="00833E10">
              <w:rPr>
                <w:rFonts w:ascii="Myriad Pro" w:eastAsia="MyriadPro-Regular" w:hAnsi="Myriad Pro" w:cs="Arial"/>
                <w:sz w:val="20"/>
              </w:rPr>
              <w:t>10 iv 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EB5339" w:rsidRPr="00BA3EA9" w:rsidTr="001D3A9C">
        <w:trPr>
          <w:jc w:val="center"/>
        </w:trPr>
        <w:tc>
          <w:tcPr>
            <w:tcW w:w="1905" w:type="dxa"/>
            <w:shd w:val="clear" w:color="auto" w:fill="B6DDE8"/>
          </w:tcPr>
          <w:p w:rsidR="00EB5339" w:rsidRPr="00BA3EA9" w:rsidRDefault="00EB5339" w:rsidP="001D3A9C">
            <w:pPr>
              <w:spacing w:before="40" w:after="40" w:line="240" w:lineRule="auto"/>
              <w:rPr>
                <w:rFonts w:ascii="Myriad Pro" w:hAnsi="Myriad Pro" w:cs="Arial"/>
                <w:sz w:val="20"/>
              </w:rPr>
            </w:pPr>
            <w:r w:rsidRPr="00BA3EA9">
              <w:rPr>
                <w:rFonts w:ascii="Myriad Pro" w:hAnsi="Myriad Pro" w:cs="Arial"/>
                <w:sz w:val="20"/>
              </w:rPr>
              <w:t>Działanie</w:t>
            </w:r>
          </w:p>
        </w:tc>
        <w:tc>
          <w:tcPr>
            <w:tcW w:w="12315" w:type="dxa"/>
            <w:shd w:val="clear" w:color="auto" w:fill="B6DDE8"/>
          </w:tcPr>
          <w:p w:rsidR="00EB5339" w:rsidRPr="00833E10" w:rsidRDefault="00EB5339" w:rsidP="001D3A9C">
            <w:pPr>
              <w:autoSpaceDE w:val="0"/>
              <w:autoSpaceDN w:val="0"/>
              <w:adjustRightInd w:val="0"/>
              <w:spacing w:before="60" w:after="60" w:line="240" w:lineRule="auto"/>
              <w:rPr>
                <w:rFonts w:ascii="Myriad Pro" w:eastAsia="MyriadPro-Regular" w:hAnsi="Myriad Pro" w:cs="Arial"/>
                <w:sz w:val="20"/>
              </w:rPr>
            </w:pPr>
            <w:r w:rsidRPr="00833E10">
              <w:rPr>
                <w:rFonts w:ascii="Myriad Pro" w:hAnsi="Myriad Pro" w:cs="Arial"/>
                <w:sz w:val="20"/>
              </w:rPr>
              <w:t>8.8 Wsparcie szkół i placówek prowadzących kształcenie zawodowe oraz uczniów uczestniczących w kształceniu zawodowym i osób dorosłych uczestniczących w pozaszkolnych formach kształcenia zawodowego w ramach Strategii ZIT dla Koszalińsko-Kołobrzesko-Białogardzkiego Obszaru Funkcjonalnego</w:t>
            </w:r>
          </w:p>
        </w:tc>
      </w:tr>
      <w:tr w:rsidR="00EB5339" w:rsidRPr="00BA3EA9" w:rsidTr="001D3A9C">
        <w:trPr>
          <w:jc w:val="center"/>
        </w:trPr>
        <w:tc>
          <w:tcPr>
            <w:tcW w:w="1905" w:type="dxa"/>
            <w:shd w:val="clear" w:color="auto" w:fill="B6DDE8"/>
          </w:tcPr>
          <w:p w:rsidR="00EB5339" w:rsidRPr="00BA3EA9" w:rsidRDefault="00EB5339" w:rsidP="001D3A9C">
            <w:pPr>
              <w:spacing w:before="40" w:after="40" w:line="240" w:lineRule="auto"/>
              <w:rPr>
                <w:rFonts w:ascii="Myriad Pro" w:hAnsi="Myriad Pro" w:cs="Arial"/>
                <w:sz w:val="20"/>
              </w:rPr>
            </w:pPr>
            <w:r w:rsidRPr="00BA3EA9">
              <w:rPr>
                <w:rFonts w:ascii="Myriad Pro" w:hAnsi="Myriad Pro" w:cs="Arial"/>
                <w:sz w:val="20"/>
              </w:rPr>
              <w:t>Typ projektu</w:t>
            </w:r>
          </w:p>
        </w:tc>
        <w:tc>
          <w:tcPr>
            <w:tcW w:w="12315" w:type="dxa"/>
            <w:shd w:val="clear" w:color="auto" w:fill="B6DDE8"/>
          </w:tcPr>
          <w:p w:rsidR="00F722A6" w:rsidRPr="00833E10" w:rsidRDefault="004B6758" w:rsidP="001B0A9F">
            <w:pPr>
              <w:pStyle w:val="Akapitzlist"/>
              <w:numPr>
                <w:ilvl w:val="0"/>
                <w:numId w:val="424"/>
              </w:numPr>
              <w:autoSpaceDE w:val="0"/>
              <w:autoSpaceDN w:val="0"/>
              <w:spacing w:before="120" w:after="0"/>
              <w:ind w:left="346" w:hanging="284"/>
              <w:jc w:val="both"/>
              <w:rPr>
                <w:rFonts w:cs="Arial"/>
                <w:b/>
                <w:u w:val="single"/>
              </w:rPr>
            </w:pPr>
            <w:r w:rsidRPr="00833E10">
              <w:rPr>
                <w:rFonts w:cs="Arial"/>
              </w:rPr>
              <w:t>Podnoszenie umiejętności</w:t>
            </w:r>
            <w:r w:rsidR="00833E10">
              <w:rPr>
                <w:rFonts w:cs="Arial"/>
              </w:rPr>
              <w:t>, kompetencji</w:t>
            </w:r>
            <w:r w:rsidRPr="00833E10">
              <w:rPr>
                <w:rFonts w:cs="Arial"/>
              </w:rPr>
              <w:t xml:space="preserve"> </w:t>
            </w:r>
            <w:r w:rsidR="00F722A6" w:rsidRPr="00833E10">
              <w:rPr>
                <w:rFonts w:cs="Arial"/>
              </w:rPr>
              <w:t>oraz uzyskiwanie kwalifikacji zawodowych przez uczniów i słuchaczy szkół lub placówek systemu oświaty prowadzących kształcenie zawodowe i/lub os</w:t>
            </w:r>
            <w:r w:rsidR="005452AF">
              <w:rPr>
                <w:rFonts w:cs="Arial"/>
              </w:rPr>
              <w:t>ób</w:t>
            </w:r>
            <w:r w:rsidR="00F722A6" w:rsidRPr="00833E10">
              <w:rPr>
                <w:rFonts w:cs="Arial"/>
              </w:rPr>
              <w:t xml:space="preserve"> dorosł</w:t>
            </w:r>
            <w:r w:rsidR="005452AF">
              <w:rPr>
                <w:rFonts w:cs="Arial"/>
              </w:rPr>
              <w:t>ych</w:t>
            </w:r>
            <w:r w:rsidR="00F722A6" w:rsidRPr="00833E10">
              <w:rPr>
                <w:rFonts w:cs="Arial"/>
              </w:rPr>
              <w:t xml:space="preserve"> zainteresowan</w:t>
            </w:r>
            <w:r w:rsidR="005452AF">
              <w:rPr>
                <w:rFonts w:cs="Arial"/>
              </w:rPr>
              <w:t>ych</w:t>
            </w:r>
            <w:r w:rsidR="00F722A6" w:rsidRPr="00833E10">
              <w:rPr>
                <w:rFonts w:cs="Arial"/>
              </w:rPr>
              <w:t xml:space="preserve"> z własnej inicjatywy zdobyciem, uzupełnieniem lub </w:t>
            </w:r>
            <w:r w:rsidR="00833E10">
              <w:rPr>
                <w:rFonts w:cs="Arial"/>
              </w:rPr>
              <w:t xml:space="preserve">podnoszeniem kompetencji lub </w:t>
            </w:r>
            <w:r w:rsidR="00F722A6" w:rsidRPr="00833E10">
              <w:rPr>
                <w:rFonts w:cs="Arial"/>
              </w:rPr>
              <w:t xml:space="preserve"> kwalifikacji zawodowych poprzez:</w:t>
            </w:r>
          </w:p>
          <w:p w:rsidR="00F722A6" w:rsidRPr="00833E10" w:rsidRDefault="00F722A6" w:rsidP="001B0A9F">
            <w:pPr>
              <w:numPr>
                <w:ilvl w:val="0"/>
                <w:numId w:val="425"/>
              </w:numPr>
              <w:spacing w:after="0"/>
              <w:contextualSpacing/>
              <w:jc w:val="both"/>
              <w:rPr>
                <w:rFonts w:ascii="Myriad Pro" w:hAnsi="Myriad Pro" w:cs="Arial"/>
                <w:sz w:val="20"/>
              </w:rPr>
            </w:pPr>
            <w:r w:rsidRPr="00833E10">
              <w:rPr>
                <w:rFonts w:ascii="Myriad Pro" w:hAnsi="Myriad Pro" w:cs="Arial"/>
                <w:sz w:val="20"/>
              </w:rPr>
              <w:t xml:space="preserve">staże uczniowskie, o których mowa w Prawie oświatowym, dla uczniów techników i branżowych szkół I stopnia niebędących młodocianymi pracownikami, uczniów branżowych szkół II stopnia oraz uczniów szkół policealnych realizowane w rzeczywistych warunkach pracy, tj. u pracodawców lub w indywidualnych gospodarstwach rolnych, których działalność jest związana z zawodem, w którym kształcą się uczniowie, </w:t>
            </w:r>
          </w:p>
          <w:p w:rsidR="00F722A6" w:rsidRPr="00833E10" w:rsidRDefault="00F722A6" w:rsidP="001B0A9F">
            <w:pPr>
              <w:numPr>
                <w:ilvl w:val="0"/>
                <w:numId w:val="425"/>
              </w:numPr>
              <w:spacing w:after="0"/>
              <w:contextualSpacing/>
              <w:jc w:val="both"/>
              <w:rPr>
                <w:rFonts w:ascii="Myriad Pro" w:hAnsi="Myriad Pro" w:cs="Arial"/>
                <w:sz w:val="20"/>
              </w:rPr>
            </w:pPr>
            <w:r w:rsidRPr="00833E10">
              <w:rPr>
                <w:rFonts w:ascii="Myriad Pro" w:hAnsi="Myriad Pro" w:cs="Arial"/>
                <w:sz w:val="20"/>
              </w:rPr>
              <w:t>realizację kompleksowych programów kształcenia praktycznego organizowanych w miejscu pracy,</w:t>
            </w:r>
          </w:p>
          <w:p w:rsidR="00F722A6" w:rsidRPr="00833E10" w:rsidRDefault="00F722A6" w:rsidP="001B0A9F">
            <w:pPr>
              <w:numPr>
                <w:ilvl w:val="0"/>
                <w:numId w:val="425"/>
              </w:numPr>
              <w:spacing w:after="0"/>
              <w:contextualSpacing/>
              <w:jc w:val="both"/>
              <w:rPr>
                <w:rFonts w:ascii="Myriad Pro" w:hAnsi="Myriad Pro" w:cs="Arial"/>
                <w:sz w:val="20"/>
              </w:rPr>
            </w:pPr>
            <w:r w:rsidRPr="00833E10">
              <w:rPr>
                <w:rFonts w:ascii="Myriad Pro" w:hAnsi="Myriad Pro" w:cs="Arial"/>
                <w:sz w:val="20"/>
              </w:rPr>
              <w:t xml:space="preserve">wdrożenie nowych, innowacyjnych form </w:t>
            </w:r>
            <w:r w:rsidR="004B6758" w:rsidRPr="00833E10">
              <w:rPr>
                <w:rFonts w:ascii="Myriad Pro" w:hAnsi="Myriad Pro" w:cs="Arial"/>
                <w:sz w:val="20"/>
              </w:rPr>
              <w:t>kształcenia</w:t>
            </w:r>
            <w:r w:rsidRPr="00833E10">
              <w:rPr>
                <w:rFonts w:ascii="Myriad Pro" w:hAnsi="Myriad Pro" w:cs="Arial"/>
                <w:sz w:val="20"/>
              </w:rPr>
              <w:t xml:space="preserve"> zawodowego,</w:t>
            </w:r>
          </w:p>
          <w:p w:rsidR="00F722A6" w:rsidRPr="00833E10" w:rsidRDefault="00F722A6" w:rsidP="001B0A9F">
            <w:pPr>
              <w:numPr>
                <w:ilvl w:val="0"/>
                <w:numId w:val="425"/>
              </w:numPr>
              <w:spacing w:after="0"/>
              <w:contextualSpacing/>
              <w:jc w:val="both"/>
              <w:rPr>
                <w:rFonts w:ascii="Myriad Pro" w:hAnsi="Myriad Pro" w:cs="Arial"/>
                <w:sz w:val="20"/>
              </w:rPr>
            </w:pPr>
            <w:r w:rsidRPr="00833E10">
              <w:rPr>
                <w:rFonts w:ascii="Myriad Pro" w:hAnsi="Myriad Pro" w:cs="Arial"/>
                <w:sz w:val="20"/>
              </w:rPr>
              <w:t xml:space="preserve">pomoc stypendialną dla uczniów szczególnie uzdolnionych w zakresie przedmiotów rozwijających kompetencje kluczowe/ umiejętności uniwersalne lub zawodowe, </w:t>
            </w:r>
          </w:p>
          <w:p w:rsidR="00F722A6" w:rsidRPr="00833E10" w:rsidRDefault="00F722A6" w:rsidP="001B0A9F">
            <w:pPr>
              <w:numPr>
                <w:ilvl w:val="0"/>
                <w:numId w:val="425"/>
              </w:numPr>
              <w:spacing w:after="0"/>
              <w:contextualSpacing/>
              <w:jc w:val="both"/>
              <w:rPr>
                <w:rFonts w:ascii="Myriad Pro" w:hAnsi="Myriad Pro" w:cs="Arial"/>
                <w:sz w:val="20"/>
              </w:rPr>
            </w:pPr>
            <w:r w:rsidRPr="00833E10">
              <w:rPr>
                <w:rFonts w:ascii="Myriad Pro" w:eastAsia="Times New Roman" w:hAnsi="Myriad Pro" w:cs="Times New Roman"/>
                <w:sz w:val="20"/>
                <w:lang w:eastAsia="pl-PL"/>
              </w:rPr>
              <w:t xml:space="preserve">pomoc finansową, umożliwiającą uczniom/ słuchaczom naukę w szkole kształcenia zawodowego poza miejscem zamieszkania (zwrot kosztów dojazdu lub zwrot kosztów zakwaterowania), </w:t>
            </w:r>
          </w:p>
          <w:p w:rsidR="00F722A6" w:rsidRPr="00833E10" w:rsidRDefault="00F722A6" w:rsidP="001B0A9F">
            <w:pPr>
              <w:numPr>
                <w:ilvl w:val="0"/>
                <w:numId w:val="425"/>
              </w:numPr>
              <w:spacing w:after="0"/>
              <w:contextualSpacing/>
              <w:jc w:val="both"/>
              <w:rPr>
                <w:rFonts w:ascii="Myriad Pro" w:hAnsi="Myriad Pro" w:cs="Arial"/>
                <w:sz w:val="20"/>
              </w:rPr>
            </w:pPr>
            <w:r w:rsidRPr="00833E10">
              <w:rPr>
                <w:rFonts w:ascii="Myriad Pro" w:hAnsi="Myriad Pro" w:cs="Arial"/>
                <w:sz w:val="20"/>
              </w:rPr>
              <w:t>zdobywanie przez uczniów i słuchaczy uprawnień do wykonywania zawodu, w ramach którego realizują kształcenie zawodowe</w:t>
            </w:r>
          </w:p>
          <w:p w:rsidR="00F722A6" w:rsidRPr="00833E10" w:rsidRDefault="00F722A6" w:rsidP="001B0A9F">
            <w:pPr>
              <w:numPr>
                <w:ilvl w:val="0"/>
                <w:numId w:val="425"/>
              </w:numPr>
              <w:spacing w:after="0"/>
              <w:contextualSpacing/>
              <w:jc w:val="both"/>
              <w:rPr>
                <w:rFonts w:ascii="Myriad Pro" w:hAnsi="Myriad Pro" w:cs="Arial"/>
                <w:sz w:val="20"/>
              </w:rPr>
            </w:pPr>
            <w:r w:rsidRPr="00833E10">
              <w:rPr>
                <w:rFonts w:ascii="Myriad Pro" w:hAnsi="Myriad Pro" w:cs="Arial"/>
                <w:sz w:val="20"/>
              </w:rPr>
              <w:t>organizowanie kursów przygotowawczy do egzaminu maturalnego, kursów przygotowanych na studia we współpracy ze szkołami wyższymi oraz organizowanie kurów oraz szkoleń przygotowujących do kwalifikujących egzaminów czeladniczych i mistrzowskich</w:t>
            </w:r>
          </w:p>
          <w:p w:rsidR="00F722A6" w:rsidRPr="00833E10" w:rsidRDefault="00F722A6" w:rsidP="001B0A9F">
            <w:pPr>
              <w:numPr>
                <w:ilvl w:val="0"/>
                <w:numId w:val="425"/>
              </w:numPr>
              <w:spacing w:after="0"/>
              <w:contextualSpacing/>
              <w:jc w:val="both"/>
              <w:rPr>
                <w:rFonts w:ascii="Myriad Pro" w:hAnsi="Myriad Pro" w:cs="Arial"/>
                <w:sz w:val="20"/>
              </w:rPr>
            </w:pPr>
            <w:r w:rsidRPr="00833E10">
              <w:rPr>
                <w:rFonts w:ascii="Myriad Pro" w:hAnsi="Myriad Pro" w:cs="Arial"/>
                <w:sz w:val="20"/>
              </w:rPr>
              <w:t>udział w zajęciach prowadzonych w szkole wyższej, w tym w zajęciach laboratoryjnych, kołach lub obozach naukowych,</w:t>
            </w:r>
          </w:p>
          <w:p w:rsidR="00F722A6" w:rsidRPr="00833E10" w:rsidRDefault="00F722A6" w:rsidP="001B0A9F">
            <w:pPr>
              <w:numPr>
                <w:ilvl w:val="0"/>
                <w:numId w:val="425"/>
              </w:numPr>
              <w:spacing w:after="0"/>
              <w:contextualSpacing/>
              <w:jc w:val="both"/>
              <w:rPr>
                <w:rFonts w:ascii="Myriad Pro" w:hAnsi="Myriad Pro" w:cs="Arial"/>
                <w:sz w:val="20"/>
              </w:rPr>
            </w:pPr>
            <w:r w:rsidRPr="00833E10">
              <w:rPr>
                <w:rFonts w:ascii="Myriad Pro" w:hAnsi="Myriad Pro" w:cs="Arial"/>
                <w:sz w:val="20"/>
              </w:rPr>
              <w:lastRenderedPageBreak/>
              <w:t xml:space="preserve">programy walidacji i certyfikacji odpowiednich efektów uczenia się zdobytych w ramach edukacji formalnej, </w:t>
            </w:r>
            <w:proofErr w:type="spellStart"/>
            <w:r w:rsidRPr="00833E10">
              <w:rPr>
                <w:rFonts w:ascii="Myriad Pro" w:hAnsi="Myriad Pro" w:cs="Arial"/>
                <w:sz w:val="20"/>
              </w:rPr>
              <w:t>pozaformalnej</w:t>
            </w:r>
            <w:proofErr w:type="spellEnd"/>
            <w:r w:rsidRPr="00833E10">
              <w:rPr>
                <w:rFonts w:ascii="Myriad Pro" w:hAnsi="Myriad Pro" w:cs="Arial"/>
                <w:sz w:val="20"/>
              </w:rPr>
              <w:t xml:space="preserve"> oraz kształcenia nieformalnego, prowadzące do zdobycia kwalifikacji zawodowych, w tym również kwalifikacji mistrza i czeladnika w zawodzie,</w:t>
            </w:r>
          </w:p>
          <w:p w:rsidR="00F722A6" w:rsidRPr="00833E10" w:rsidRDefault="00F722A6" w:rsidP="001B0A9F">
            <w:pPr>
              <w:numPr>
                <w:ilvl w:val="0"/>
                <w:numId w:val="425"/>
              </w:numPr>
              <w:spacing w:after="0"/>
              <w:contextualSpacing/>
              <w:jc w:val="both"/>
              <w:rPr>
                <w:rFonts w:ascii="Myriad Pro" w:hAnsi="Myriad Pro" w:cs="Arial"/>
                <w:sz w:val="20"/>
              </w:rPr>
            </w:pPr>
            <w:r w:rsidRPr="00833E10">
              <w:rPr>
                <w:rFonts w:ascii="Myriad Pro" w:hAnsi="Myriad Pro" w:cs="Arial"/>
                <w:sz w:val="20"/>
              </w:rPr>
              <w:t>realizację pozaszkolnych form kształcenia ustawicznego w tym wymienionych w art. 117 ust. 1a pkt. 1,2,3 i 5 Prawa oświatowego</w:t>
            </w:r>
          </w:p>
          <w:p w:rsidR="00F722A6" w:rsidRPr="00833E10" w:rsidRDefault="00F722A6" w:rsidP="001B0A9F">
            <w:pPr>
              <w:numPr>
                <w:ilvl w:val="0"/>
                <w:numId w:val="425"/>
              </w:numPr>
              <w:spacing w:after="0"/>
              <w:contextualSpacing/>
              <w:jc w:val="both"/>
              <w:rPr>
                <w:rFonts w:ascii="Myriad Pro" w:hAnsi="Myriad Pro" w:cs="Arial"/>
                <w:sz w:val="20"/>
              </w:rPr>
            </w:pPr>
            <w:r w:rsidRPr="00833E10">
              <w:rPr>
                <w:rFonts w:ascii="Myriad Pro" w:hAnsi="Myriad Pro" w:cs="Arial"/>
                <w:sz w:val="20"/>
              </w:rPr>
              <w:t xml:space="preserve"> doradztwo zawodowe,</w:t>
            </w:r>
          </w:p>
          <w:p w:rsidR="00F722A6" w:rsidRPr="00833E10" w:rsidRDefault="00F722A6" w:rsidP="001B0A9F">
            <w:pPr>
              <w:numPr>
                <w:ilvl w:val="0"/>
                <w:numId w:val="425"/>
              </w:numPr>
              <w:spacing w:after="0"/>
              <w:contextualSpacing/>
              <w:jc w:val="both"/>
              <w:rPr>
                <w:rFonts w:ascii="Myriad Pro" w:hAnsi="Myriad Pro" w:cs="Arial"/>
                <w:sz w:val="20"/>
              </w:rPr>
            </w:pPr>
            <w:r w:rsidRPr="00833E10">
              <w:rPr>
                <w:rFonts w:ascii="Myriad Pro" w:hAnsi="Myriad Pro" w:cs="Arial"/>
                <w:sz w:val="20"/>
              </w:rPr>
              <w:t xml:space="preserve">wykorzystanie rezultatów projektów, w tym pozytywnie </w:t>
            </w:r>
            <w:proofErr w:type="spellStart"/>
            <w:r w:rsidRPr="00833E10">
              <w:rPr>
                <w:rFonts w:ascii="Myriad Pro" w:hAnsi="Myriad Pro" w:cs="Arial"/>
                <w:sz w:val="20"/>
              </w:rPr>
              <w:t>zwalidowanych</w:t>
            </w:r>
            <w:proofErr w:type="spellEnd"/>
            <w:r w:rsidRPr="00833E10">
              <w:rPr>
                <w:rFonts w:ascii="Myriad Pro" w:hAnsi="Myriad Pro" w:cs="Arial"/>
                <w:sz w:val="20"/>
              </w:rPr>
              <w:t xml:space="preserve"> produktów projektów innowacyjnych zrealizowanych w latach 2007-2013 w ramach PO KL oraz w latach 2014-2020 w ramach POWER</w:t>
            </w:r>
          </w:p>
          <w:p w:rsidR="00F722A6" w:rsidRPr="00833E10" w:rsidRDefault="00F722A6" w:rsidP="001B0A9F">
            <w:pPr>
              <w:numPr>
                <w:ilvl w:val="0"/>
                <w:numId w:val="425"/>
              </w:numPr>
              <w:spacing w:after="0"/>
              <w:contextualSpacing/>
              <w:jc w:val="both"/>
              <w:rPr>
                <w:rFonts w:ascii="Myriad Pro" w:hAnsi="Myriad Pro" w:cs="Arial"/>
                <w:sz w:val="20"/>
              </w:rPr>
            </w:pPr>
            <w:r w:rsidRPr="00833E10">
              <w:rPr>
                <w:rFonts w:ascii="Myriad Pro" w:hAnsi="Myriad Pro" w:cs="Arial"/>
                <w:sz w:val="20"/>
              </w:rPr>
              <w:t>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p>
          <w:p w:rsidR="00F722A6" w:rsidRPr="00833E10" w:rsidRDefault="00F722A6" w:rsidP="00F722A6">
            <w:pPr>
              <w:spacing w:after="0"/>
              <w:ind w:left="1068"/>
              <w:contextualSpacing/>
              <w:jc w:val="both"/>
              <w:rPr>
                <w:rFonts w:ascii="Myriad Pro" w:hAnsi="Myriad Pro" w:cs="Arial"/>
                <w:sz w:val="20"/>
              </w:rPr>
            </w:pPr>
          </w:p>
          <w:p w:rsidR="00F722A6" w:rsidRPr="00833E10" w:rsidRDefault="00F722A6" w:rsidP="001B0A9F">
            <w:pPr>
              <w:pStyle w:val="Akapitzlist"/>
              <w:numPr>
                <w:ilvl w:val="0"/>
                <w:numId w:val="424"/>
              </w:numPr>
              <w:tabs>
                <w:tab w:val="left" w:pos="0"/>
              </w:tabs>
              <w:autoSpaceDE w:val="0"/>
              <w:autoSpaceDN w:val="0"/>
              <w:spacing w:after="0"/>
              <w:ind w:left="346" w:hanging="283"/>
              <w:jc w:val="both"/>
              <w:rPr>
                <w:rFonts w:cs="Arial"/>
              </w:rPr>
            </w:pPr>
            <w:r w:rsidRPr="00833E10">
              <w:rPr>
                <w:rFonts w:cs="Arial"/>
              </w:rPr>
              <w:t>Kształtowanie i rozwijanie u uczniów lub słuchaczy szkół lub placówek systemu oświaty prowadzących kształcenie z</w:t>
            </w:r>
            <w:r w:rsidR="008660F1" w:rsidRPr="00833E10">
              <w:rPr>
                <w:rFonts w:cs="Arial"/>
              </w:rPr>
              <w:t>awodowe kompetencji kluczowych lub</w:t>
            </w:r>
            <w:r w:rsidRPr="00833E10">
              <w:rPr>
                <w:rFonts w:cs="Arial"/>
              </w:rPr>
              <w:t xml:space="preserve"> umiejętności uniwersalnych niezbędnych na rynku pracy poprzez:</w:t>
            </w:r>
          </w:p>
          <w:p w:rsidR="00F722A6" w:rsidRPr="00833E10" w:rsidRDefault="00F722A6" w:rsidP="001B0A9F">
            <w:pPr>
              <w:numPr>
                <w:ilvl w:val="0"/>
                <w:numId w:val="426"/>
              </w:numPr>
              <w:spacing w:after="0"/>
              <w:ind w:left="1055" w:hanging="283"/>
              <w:contextualSpacing/>
              <w:rPr>
                <w:rFonts w:ascii="Myriad Pro" w:hAnsi="Myriad Pro" w:cs="Arial"/>
                <w:sz w:val="20"/>
              </w:rPr>
            </w:pPr>
            <w:r w:rsidRPr="00833E10">
              <w:rPr>
                <w:rFonts w:ascii="Myriad Pro" w:hAnsi="Myriad Pro" w:cs="Arial"/>
                <w:sz w:val="20"/>
              </w:rPr>
              <w:t>realizację projektów edukacyjnych w szkołach lub placówkach systemu oświaty objętych wsparciem,</w:t>
            </w:r>
          </w:p>
          <w:p w:rsidR="00F722A6" w:rsidRPr="00833E10" w:rsidRDefault="00F722A6" w:rsidP="001B0A9F">
            <w:pPr>
              <w:numPr>
                <w:ilvl w:val="0"/>
                <w:numId w:val="426"/>
              </w:numPr>
              <w:spacing w:after="0"/>
              <w:ind w:left="1055" w:hanging="283"/>
              <w:contextualSpacing/>
              <w:rPr>
                <w:rFonts w:ascii="Myriad Pro" w:hAnsi="Myriad Pro" w:cs="Arial"/>
                <w:sz w:val="20"/>
              </w:rPr>
            </w:pPr>
            <w:r w:rsidRPr="00833E10">
              <w:rPr>
                <w:rFonts w:ascii="Myriad Pro" w:hAnsi="Myriad Pro" w:cs="Arial"/>
                <w:sz w:val="20"/>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F722A6" w:rsidRPr="00833E10" w:rsidRDefault="00F722A6" w:rsidP="001B0A9F">
            <w:pPr>
              <w:numPr>
                <w:ilvl w:val="0"/>
                <w:numId w:val="426"/>
              </w:numPr>
              <w:spacing w:after="0"/>
              <w:ind w:left="1055" w:hanging="283"/>
              <w:contextualSpacing/>
              <w:rPr>
                <w:rFonts w:ascii="Myriad Pro" w:hAnsi="Myriad Pro" w:cs="Arial"/>
                <w:sz w:val="20"/>
              </w:rPr>
            </w:pPr>
            <w:r w:rsidRPr="00833E10">
              <w:rPr>
                <w:rFonts w:ascii="Myriad Pro" w:hAnsi="Myriad Pro" w:cs="Arial"/>
                <w:sz w:val="20"/>
              </w:rPr>
              <w:t>realizację różnych form rozwijających uzdolnienia,</w:t>
            </w:r>
          </w:p>
          <w:p w:rsidR="00F722A6" w:rsidRPr="00833E10" w:rsidRDefault="00F722A6" w:rsidP="001B0A9F">
            <w:pPr>
              <w:numPr>
                <w:ilvl w:val="0"/>
                <w:numId w:val="426"/>
              </w:numPr>
              <w:spacing w:after="0"/>
              <w:ind w:left="1055" w:hanging="283"/>
              <w:contextualSpacing/>
              <w:rPr>
                <w:rFonts w:ascii="Myriad Pro" w:hAnsi="Myriad Pro" w:cs="Arial"/>
                <w:sz w:val="20"/>
              </w:rPr>
            </w:pPr>
            <w:r w:rsidRPr="00833E10">
              <w:rPr>
                <w:rFonts w:ascii="Myriad Pro" w:hAnsi="Myriad Pro" w:cs="Arial"/>
                <w:sz w:val="20"/>
              </w:rPr>
              <w:t>wdrożenie nowych form i programów nauczania,</w:t>
            </w:r>
          </w:p>
          <w:p w:rsidR="00F722A6" w:rsidRPr="00833E10" w:rsidRDefault="00F722A6" w:rsidP="001B0A9F">
            <w:pPr>
              <w:numPr>
                <w:ilvl w:val="0"/>
                <w:numId w:val="426"/>
              </w:numPr>
              <w:spacing w:after="0"/>
              <w:ind w:left="1055" w:hanging="283"/>
              <w:contextualSpacing/>
              <w:rPr>
                <w:rFonts w:ascii="Myriad Pro" w:hAnsi="Myriad Pro" w:cs="Arial"/>
                <w:sz w:val="20"/>
              </w:rPr>
            </w:pPr>
            <w:r w:rsidRPr="00833E10">
              <w:rPr>
                <w:rFonts w:ascii="Myriad Pro" w:hAnsi="Myriad Pro" w:cs="Arial"/>
                <w:sz w:val="20"/>
              </w:rPr>
              <w:t>tworzenie i realizacja zajęć w klasach o nowatorskich rozwiązaniach programowych, organizacyjnych lub metodycznych,</w:t>
            </w:r>
          </w:p>
          <w:p w:rsidR="00F722A6" w:rsidRPr="00833E10" w:rsidRDefault="00F722A6" w:rsidP="001B0A9F">
            <w:pPr>
              <w:numPr>
                <w:ilvl w:val="0"/>
                <w:numId w:val="426"/>
              </w:numPr>
              <w:spacing w:after="0"/>
              <w:ind w:left="1055" w:hanging="283"/>
              <w:contextualSpacing/>
              <w:rPr>
                <w:rFonts w:ascii="Myriad Pro" w:hAnsi="Myriad Pro" w:cs="Arial"/>
                <w:sz w:val="20"/>
              </w:rPr>
            </w:pPr>
            <w:r w:rsidRPr="00833E10">
              <w:rPr>
                <w:rFonts w:ascii="Myriad Pro" w:hAnsi="Myriad Pro" w:cs="Arial"/>
                <w:sz w:val="20"/>
              </w:rPr>
              <w:t>organizację kółek zainteresowań, warsztatów, laboratoriów dla uczniów lub słuchaczy,</w:t>
            </w:r>
          </w:p>
          <w:p w:rsidR="00F722A6" w:rsidRPr="00833E10" w:rsidRDefault="00F722A6" w:rsidP="001B0A9F">
            <w:pPr>
              <w:numPr>
                <w:ilvl w:val="0"/>
                <w:numId w:val="426"/>
              </w:numPr>
              <w:spacing w:after="0"/>
              <w:ind w:left="1055" w:hanging="283"/>
              <w:contextualSpacing/>
              <w:rPr>
                <w:rFonts w:ascii="Myriad Pro" w:hAnsi="Myriad Pro" w:cs="Arial"/>
                <w:sz w:val="20"/>
              </w:rPr>
            </w:pPr>
            <w:r w:rsidRPr="00833E10">
              <w:rPr>
                <w:rFonts w:ascii="Myriad Pro" w:hAnsi="Myriad Pro" w:cs="Arial"/>
                <w:sz w:val="20"/>
              </w:rPr>
              <w:t xml:space="preserve">nawiązywanie współpracy z otoczeniem społeczno-gospodarczym szkoły lub placówki systemu oświaty w celu osiągnięcia założonych celów edukacyjnych, </w:t>
            </w:r>
          </w:p>
          <w:p w:rsidR="00F722A6" w:rsidRPr="00833E10" w:rsidRDefault="00F722A6" w:rsidP="001B0A9F">
            <w:pPr>
              <w:numPr>
                <w:ilvl w:val="0"/>
                <w:numId w:val="426"/>
              </w:numPr>
              <w:spacing w:after="0"/>
              <w:ind w:left="1055" w:hanging="283"/>
              <w:contextualSpacing/>
              <w:rPr>
                <w:rFonts w:ascii="Myriad Pro" w:hAnsi="Myriad Pro" w:cs="Arial"/>
                <w:sz w:val="20"/>
              </w:rPr>
            </w:pPr>
            <w:r w:rsidRPr="00833E10">
              <w:rPr>
                <w:rFonts w:ascii="Myriad Pro" w:hAnsi="Myriad Pro" w:cs="Arial"/>
                <w:sz w:val="20"/>
              </w:rPr>
              <w:t xml:space="preserve">wykorzystanie narzędzi, metod lub form pracy wypracowanych w ramach projektów, w tym pozytywnie </w:t>
            </w:r>
            <w:proofErr w:type="spellStart"/>
            <w:r w:rsidRPr="00833E10">
              <w:rPr>
                <w:rFonts w:ascii="Myriad Pro" w:hAnsi="Myriad Pro" w:cs="Arial"/>
                <w:sz w:val="20"/>
              </w:rPr>
              <w:t>zwalidowanych</w:t>
            </w:r>
            <w:proofErr w:type="spellEnd"/>
            <w:r w:rsidRPr="00833E10">
              <w:rPr>
                <w:rFonts w:ascii="Myriad Pro" w:hAnsi="Myriad Pro" w:cs="Arial"/>
                <w:sz w:val="20"/>
              </w:rPr>
              <w:t xml:space="preserve"> produktów projektów innowacyjnych, zrealizowanych w latach 2007-2013 w ramach PO KL  oraz w latach 2014-2020 w ramach POWER</w:t>
            </w:r>
          </w:p>
          <w:p w:rsidR="00F722A6" w:rsidRPr="00833E10" w:rsidRDefault="00F722A6" w:rsidP="001B0A9F">
            <w:pPr>
              <w:numPr>
                <w:ilvl w:val="0"/>
                <w:numId w:val="426"/>
              </w:numPr>
              <w:spacing w:after="0"/>
              <w:ind w:left="1055" w:hanging="283"/>
              <w:contextualSpacing/>
              <w:rPr>
                <w:rFonts w:ascii="Myriad Pro" w:hAnsi="Myriad Pro" w:cs="Arial"/>
                <w:sz w:val="20"/>
              </w:rPr>
            </w:pPr>
            <w:r w:rsidRPr="00833E10">
              <w:rPr>
                <w:rFonts w:ascii="Myriad Pro" w:hAnsi="Myriad Pro" w:cs="Arial"/>
                <w:sz w:val="20"/>
              </w:rPr>
              <w:t>realizację zajęć poza szkołą lub poza lekcjami.</w:t>
            </w:r>
          </w:p>
          <w:p w:rsidR="00F722A6" w:rsidRPr="00833E10" w:rsidRDefault="00F722A6" w:rsidP="00F722A6">
            <w:pPr>
              <w:spacing w:after="0"/>
              <w:ind w:left="1055"/>
              <w:contextualSpacing/>
              <w:rPr>
                <w:rFonts w:ascii="Myriad Pro" w:hAnsi="Myriad Pro" w:cs="Arial"/>
                <w:sz w:val="20"/>
              </w:rPr>
            </w:pPr>
          </w:p>
          <w:p w:rsidR="00F722A6" w:rsidRPr="00833E10" w:rsidRDefault="00F722A6" w:rsidP="001B0A9F">
            <w:pPr>
              <w:pStyle w:val="Akapitzlist"/>
              <w:numPr>
                <w:ilvl w:val="0"/>
                <w:numId w:val="424"/>
              </w:numPr>
              <w:autoSpaceDE w:val="0"/>
              <w:autoSpaceDN w:val="0"/>
              <w:adjustRightInd w:val="0"/>
              <w:spacing w:after="0"/>
              <w:ind w:left="346" w:hanging="283"/>
              <w:jc w:val="both"/>
              <w:rPr>
                <w:rFonts w:cs="Arial"/>
              </w:rPr>
            </w:pPr>
            <w:r w:rsidRPr="00833E10">
              <w:rPr>
                <w:rFonts w:cs="Arial"/>
              </w:rPr>
              <w:t>Przygotowanie i wdrożenie programów mających na celu zwiększenie przedsiębiorczości i innowacyjności na poziomie edukacji szkolnej– m.in. poprzez finansowanie wdrażania takich programów dla uczniów (w tym zakup niezbędnego wyposażenia), przygotowanie nauczycieli do prowadzenia takich zajęć itp.</w:t>
            </w:r>
          </w:p>
          <w:p w:rsidR="00F722A6" w:rsidRPr="00833E10" w:rsidRDefault="00F722A6" w:rsidP="001B0A9F">
            <w:pPr>
              <w:pStyle w:val="Akapitzlist"/>
              <w:numPr>
                <w:ilvl w:val="0"/>
                <w:numId w:val="424"/>
              </w:numPr>
              <w:autoSpaceDE w:val="0"/>
              <w:autoSpaceDN w:val="0"/>
              <w:adjustRightInd w:val="0"/>
              <w:spacing w:after="0"/>
              <w:ind w:left="346" w:hanging="283"/>
              <w:jc w:val="both"/>
              <w:rPr>
                <w:rFonts w:cs="Arial"/>
              </w:rPr>
            </w:pPr>
            <w:r w:rsidRPr="00833E10">
              <w:rPr>
                <w:rFonts w:cs="Arial"/>
              </w:rPr>
              <w:t xml:space="preserve">Tworzenie w szkołach lub placówkach systemu oświaty prowadzących kształcenie zawodowe warunków odzwierciedlających </w:t>
            </w:r>
            <w:r w:rsidRPr="00833E10">
              <w:rPr>
                <w:rFonts w:cs="Arial"/>
              </w:rPr>
              <w:lastRenderedPageBreak/>
              <w:t>rzeczywiste warunki pracy właściwe dla nauczanych zawodów poprzez wyposażenie pr</w:t>
            </w:r>
            <w:r w:rsidR="003322EA" w:rsidRPr="00833E10">
              <w:rPr>
                <w:rFonts w:cs="Arial"/>
              </w:rPr>
              <w:t>a</w:t>
            </w:r>
            <w:r w:rsidR="008660F1" w:rsidRPr="00833E10">
              <w:rPr>
                <w:rFonts w:cs="Arial"/>
              </w:rPr>
              <w:t xml:space="preserve">cowni lub warsztatów szkolnych </w:t>
            </w:r>
            <w:r w:rsidR="003322EA" w:rsidRPr="00833E10">
              <w:rPr>
                <w:rFonts w:cs="Arial"/>
              </w:rPr>
              <w:t>placówek szkolnictwa zawodowego.</w:t>
            </w:r>
          </w:p>
          <w:p w:rsidR="00F722A6" w:rsidRPr="00833E10" w:rsidRDefault="00F722A6" w:rsidP="001B0A9F">
            <w:pPr>
              <w:pStyle w:val="Akapitzlist"/>
              <w:numPr>
                <w:ilvl w:val="0"/>
                <w:numId w:val="424"/>
              </w:numPr>
              <w:autoSpaceDE w:val="0"/>
              <w:autoSpaceDN w:val="0"/>
              <w:adjustRightInd w:val="0"/>
              <w:spacing w:after="0"/>
              <w:ind w:left="346" w:hanging="283"/>
              <w:jc w:val="both"/>
              <w:rPr>
                <w:rFonts w:cs="Arial"/>
              </w:rPr>
            </w:pPr>
            <w:r w:rsidRPr="00833E10">
              <w:rPr>
                <w:rFonts w:cs="Arial"/>
              </w:rPr>
              <w:t xml:space="preserve">Rozwój współpracy szkół lub placówek systemu oświaty prowadzących kształcenie zawodowe z ich otoczeniem </w:t>
            </w:r>
            <w:proofErr w:type="spellStart"/>
            <w:r w:rsidRPr="00833E10">
              <w:rPr>
                <w:rFonts w:cs="Arial"/>
              </w:rPr>
              <w:t>społeczno</w:t>
            </w:r>
            <w:proofErr w:type="spellEnd"/>
            <w:r w:rsidRPr="00833E10">
              <w:rPr>
                <w:rFonts w:cs="Arial"/>
              </w:rPr>
              <w:t xml:space="preserve"> – gospodarczym w szczególności poprzez:</w:t>
            </w:r>
          </w:p>
          <w:p w:rsidR="00F722A6" w:rsidRPr="00833E10" w:rsidRDefault="00F722A6" w:rsidP="001B0A9F">
            <w:pPr>
              <w:numPr>
                <w:ilvl w:val="0"/>
                <w:numId w:val="427"/>
              </w:numPr>
              <w:tabs>
                <w:tab w:val="left" w:pos="1197"/>
              </w:tabs>
              <w:spacing w:after="0"/>
              <w:ind w:left="1197" w:hanging="425"/>
              <w:contextualSpacing/>
              <w:jc w:val="both"/>
              <w:rPr>
                <w:rFonts w:ascii="Myriad Pro" w:hAnsi="Myriad Pro" w:cs="Arial"/>
                <w:sz w:val="20"/>
              </w:rPr>
            </w:pPr>
            <w:r w:rsidRPr="00833E10">
              <w:rPr>
                <w:rFonts w:ascii="Myriad Pro" w:hAnsi="Myriad Pro" w:cs="Arial"/>
                <w:sz w:val="20"/>
              </w:rPr>
              <w:t xml:space="preserve">włączenie pracodawców lub przedsiębiorców w system egzaminów </w:t>
            </w:r>
            <w:r w:rsidR="009B76D1" w:rsidRPr="00833E10">
              <w:rPr>
                <w:rFonts w:ascii="Myriad Pro" w:hAnsi="Myriad Pro" w:cs="Arial"/>
                <w:sz w:val="20"/>
              </w:rPr>
              <w:t xml:space="preserve">zawodowych </w:t>
            </w:r>
            <w:r w:rsidRPr="00833E10">
              <w:rPr>
                <w:rFonts w:ascii="Myriad Pro" w:hAnsi="Myriad Pro" w:cs="Arial"/>
                <w:sz w:val="20"/>
              </w:rPr>
              <w:t xml:space="preserve">oraz egzaminów potwierdzających kwalifikacje mistrza i czeladnika  w </w:t>
            </w:r>
            <w:r w:rsidR="00833E10">
              <w:rPr>
                <w:rFonts w:ascii="Myriad Pro" w:hAnsi="Myriad Pro" w:cs="Arial"/>
                <w:sz w:val="20"/>
              </w:rPr>
              <w:t xml:space="preserve">zawodzie </w:t>
            </w:r>
            <w:r w:rsidRPr="00833E10">
              <w:rPr>
                <w:rFonts w:ascii="Myriad Pro" w:hAnsi="Myriad Pro" w:cs="Arial"/>
                <w:sz w:val="20"/>
              </w:rPr>
              <w:t xml:space="preserve">tym m.in.: poprzez tworzenie w szkołach i placówkach prowadzących kształcenie zawodowe, </w:t>
            </w:r>
            <w:proofErr w:type="spellStart"/>
            <w:r w:rsidRPr="00833E10">
              <w:rPr>
                <w:rFonts w:ascii="Myriad Pro" w:hAnsi="Myriad Pro" w:cs="Arial"/>
                <w:sz w:val="20"/>
              </w:rPr>
              <w:t>CKZiU</w:t>
            </w:r>
            <w:proofErr w:type="spellEnd"/>
            <w:r w:rsidRPr="00833E10">
              <w:rPr>
                <w:rFonts w:ascii="Myriad Pro" w:hAnsi="Myriad Pro" w:cs="Arial"/>
                <w:sz w:val="20"/>
              </w:rPr>
              <w:t>, CKZ u pracodawców lub przedsiębiorców branżowych ośrodków egzaminacyjnych dla poszczególnych zawodów lub kwalifikacji, upoważnionych przez właściwą okręgową komisję egzaminacyjną lub właściwą izbę rzemieślniczą do przeprowadzania egzaminów zawodowych, udział pracodawców lub przedsiębiorców w egzaminach zawodowych w charakterze egzaminatorów;</w:t>
            </w:r>
          </w:p>
          <w:p w:rsidR="00F722A6" w:rsidRPr="00833E10" w:rsidRDefault="00F722A6" w:rsidP="001B0A9F">
            <w:pPr>
              <w:numPr>
                <w:ilvl w:val="0"/>
                <w:numId w:val="427"/>
              </w:numPr>
              <w:tabs>
                <w:tab w:val="left" w:pos="1197"/>
                <w:tab w:val="left" w:pos="1480"/>
              </w:tabs>
              <w:spacing w:after="0"/>
              <w:ind w:left="1197" w:hanging="425"/>
              <w:contextualSpacing/>
              <w:jc w:val="both"/>
              <w:rPr>
                <w:rFonts w:ascii="Myriad Pro" w:hAnsi="Myriad Pro" w:cs="Arial"/>
                <w:sz w:val="20"/>
              </w:rPr>
            </w:pPr>
            <w:r w:rsidRPr="00833E10">
              <w:rPr>
                <w:rFonts w:ascii="Myriad Pro" w:hAnsi="Myriad Pro" w:cs="Arial"/>
                <w:sz w:val="20"/>
              </w:rPr>
              <w:t xml:space="preserve"> tworzenie klas patronackich w szkołach;</w:t>
            </w:r>
          </w:p>
          <w:p w:rsidR="00F722A6" w:rsidRPr="00833E10" w:rsidRDefault="00F722A6" w:rsidP="001B0A9F">
            <w:pPr>
              <w:numPr>
                <w:ilvl w:val="0"/>
                <w:numId w:val="427"/>
              </w:numPr>
              <w:tabs>
                <w:tab w:val="left" w:pos="1197"/>
              </w:tabs>
              <w:spacing w:after="0"/>
              <w:ind w:left="1197" w:hanging="425"/>
              <w:contextualSpacing/>
              <w:jc w:val="both"/>
              <w:rPr>
                <w:rFonts w:ascii="Myriad Pro" w:hAnsi="Myriad Pro" w:cs="Arial"/>
                <w:sz w:val="20"/>
              </w:rPr>
            </w:pPr>
            <w:r w:rsidRPr="00833E10">
              <w:rPr>
                <w:rFonts w:ascii="Myriad Pro" w:hAnsi="Myriad Pro" w:cs="Arial"/>
                <w:sz w:val="20"/>
              </w:rPr>
              <w:t xml:space="preserve">  współpracę w dostosowywaniu oferty edukacyjnej w szkołach i formach pozaszkolnych do potrzeb regionalnego i lokalnego rynku pracy;</w:t>
            </w:r>
          </w:p>
          <w:p w:rsidR="00F722A6" w:rsidRPr="00833E10" w:rsidRDefault="00F722A6" w:rsidP="001B0A9F">
            <w:pPr>
              <w:numPr>
                <w:ilvl w:val="0"/>
                <w:numId w:val="427"/>
              </w:numPr>
              <w:tabs>
                <w:tab w:val="left" w:pos="1197"/>
              </w:tabs>
              <w:spacing w:after="0"/>
              <w:ind w:left="1197" w:hanging="425"/>
              <w:contextualSpacing/>
              <w:jc w:val="both"/>
              <w:rPr>
                <w:rFonts w:ascii="Myriad Pro" w:hAnsi="Myriad Pro" w:cs="Arial"/>
                <w:sz w:val="20"/>
              </w:rPr>
            </w:pPr>
            <w:r w:rsidRPr="00833E10">
              <w:rPr>
                <w:rFonts w:ascii="Myriad Pro" w:hAnsi="Myriad Pro" w:cs="Arial"/>
                <w:sz w:val="20"/>
              </w:rPr>
              <w:t xml:space="preserve">  opracowywanie lub modyfikację programów nauczania;</w:t>
            </w:r>
          </w:p>
          <w:p w:rsidR="00F722A6" w:rsidRPr="00833E10" w:rsidRDefault="00F722A6" w:rsidP="001B0A9F">
            <w:pPr>
              <w:numPr>
                <w:ilvl w:val="0"/>
                <w:numId w:val="427"/>
              </w:numPr>
              <w:tabs>
                <w:tab w:val="left" w:pos="1197"/>
              </w:tabs>
              <w:spacing w:after="0"/>
              <w:ind w:left="1197" w:hanging="425"/>
              <w:contextualSpacing/>
              <w:jc w:val="both"/>
              <w:rPr>
                <w:rFonts w:ascii="Myriad Pro" w:hAnsi="Myriad Pro" w:cs="Arial"/>
                <w:sz w:val="20"/>
              </w:rPr>
            </w:pPr>
            <w:r w:rsidRPr="00833E10">
              <w:rPr>
                <w:rFonts w:ascii="Myriad Pro" w:hAnsi="Myriad Pro" w:cs="Arial"/>
                <w:sz w:val="20"/>
              </w:rPr>
              <w:t xml:space="preserve">  wykorzystanie rezultatów projektów, w tym pozytywnie </w:t>
            </w:r>
            <w:proofErr w:type="spellStart"/>
            <w:r w:rsidRPr="00833E10">
              <w:rPr>
                <w:rFonts w:ascii="Myriad Pro" w:hAnsi="Myriad Pro" w:cs="Arial"/>
                <w:sz w:val="20"/>
              </w:rPr>
              <w:t>zwalidowanych</w:t>
            </w:r>
            <w:proofErr w:type="spellEnd"/>
            <w:r w:rsidRPr="00833E10">
              <w:rPr>
                <w:rFonts w:ascii="Myriad Pro" w:hAnsi="Myriad Pro" w:cs="Arial"/>
                <w:sz w:val="20"/>
              </w:rPr>
              <w:t xml:space="preserve"> produktów projektów innowacyjnych zrealizowanych w latach 2007 – 2013 w ramach PO KL oraz w latach 2014-2020 w ramach POWER</w:t>
            </w:r>
          </w:p>
          <w:p w:rsidR="00F722A6" w:rsidRPr="00833E10" w:rsidRDefault="00F722A6" w:rsidP="001B0A9F">
            <w:pPr>
              <w:numPr>
                <w:ilvl w:val="0"/>
                <w:numId w:val="427"/>
              </w:numPr>
              <w:tabs>
                <w:tab w:val="left" w:pos="1197"/>
              </w:tabs>
              <w:spacing w:after="0"/>
              <w:ind w:left="1197" w:hanging="425"/>
              <w:contextualSpacing/>
              <w:jc w:val="both"/>
              <w:rPr>
                <w:rFonts w:ascii="Myriad Pro" w:hAnsi="Myriad Pro" w:cs="Arial"/>
                <w:sz w:val="20"/>
              </w:rPr>
            </w:pPr>
            <w:r w:rsidRPr="00833E10">
              <w:rPr>
                <w:rFonts w:ascii="Myriad Pro" w:hAnsi="Myriad Pro" w:cs="Arial"/>
                <w:sz w:val="20"/>
              </w:rPr>
              <w:t>współpracę szkół i placówek systemu oświaty prowadzących kształcenie zawodowe z uczelniami wyższymi.</w:t>
            </w:r>
          </w:p>
          <w:p w:rsidR="00F722A6" w:rsidRPr="00833E10" w:rsidRDefault="00F722A6" w:rsidP="00F722A6">
            <w:pPr>
              <w:tabs>
                <w:tab w:val="left" w:pos="1197"/>
              </w:tabs>
              <w:spacing w:after="0"/>
              <w:ind w:left="1197"/>
              <w:contextualSpacing/>
              <w:jc w:val="both"/>
              <w:rPr>
                <w:rFonts w:ascii="Myriad Pro" w:hAnsi="Myriad Pro" w:cs="Arial"/>
                <w:sz w:val="20"/>
              </w:rPr>
            </w:pPr>
          </w:p>
          <w:p w:rsidR="00F722A6" w:rsidRPr="00833E10" w:rsidRDefault="00F722A6" w:rsidP="001B0A9F">
            <w:pPr>
              <w:pStyle w:val="Akapitzlist"/>
              <w:numPr>
                <w:ilvl w:val="0"/>
                <w:numId w:val="424"/>
              </w:numPr>
              <w:autoSpaceDE w:val="0"/>
              <w:autoSpaceDN w:val="0"/>
              <w:adjustRightInd w:val="0"/>
              <w:spacing w:after="0"/>
              <w:jc w:val="both"/>
              <w:rPr>
                <w:rFonts w:cs="Arial"/>
              </w:rPr>
            </w:pPr>
            <w:r w:rsidRPr="00833E10">
              <w:rPr>
                <w:rFonts w:cs="Arial"/>
              </w:rPr>
              <w:t xml:space="preserve">Doskonalenie umiejętności i kompetencji lub kwalifikacji nauczycieli, w tym nauczycieli kształcenia ogólnego, zawodowego i instruktorów praktycznej nauki zawodu związanych z nauczanym zawodem głownie poprzez: </w:t>
            </w:r>
          </w:p>
          <w:p w:rsidR="00F722A6" w:rsidRPr="00833E10" w:rsidRDefault="00F722A6" w:rsidP="001B0A9F">
            <w:pPr>
              <w:pStyle w:val="Akapitzlist"/>
              <w:numPr>
                <w:ilvl w:val="0"/>
                <w:numId w:val="428"/>
              </w:numPr>
              <w:autoSpaceDE w:val="0"/>
              <w:autoSpaceDN w:val="0"/>
              <w:adjustRightInd w:val="0"/>
              <w:spacing w:after="0"/>
              <w:ind w:left="1197"/>
              <w:jc w:val="both"/>
              <w:rPr>
                <w:rFonts w:cs="Arial"/>
              </w:rPr>
            </w:pPr>
            <w:r w:rsidRPr="00833E10">
              <w:rPr>
                <w:rFonts w:cs="Arial"/>
              </w:rPr>
              <w:t>kursy lub szkolenia doskonalące (teoretyczne lub praktyczne), w tym organizowane i prowadzone przez kadrę ośrodków doskonalenia nauczycieli lub trenerów przeszkolonych w ramach POWER,</w:t>
            </w:r>
          </w:p>
          <w:p w:rsidR="00F722A6" w:rsidRPr="00833E10" w:rsidRDefault="00F722A6" w:rsidP="001B0A9F">
            <w:pPr>
              <w:pStyle w:val="Akapitzlist"/>
              <w:numPr>
                <w:ilvl w:val="0"/>
                <w:numId w:val="428"/>
              </w:numPr>
              <w:autoSpaceDE w:val="0"/>
              <w:autoSpaceDN w:val="0"/>
              <w:spacing w:after="0"/>
              <w:ind w:left="1197"/>
              <w:jc w:val="both"/>
              <w:rPr>
                <w:rFonts w:cs="Arial"/>
              </w:rPr>
            </w:pPr>
            <w:r w:rsidRPr="00833E10">
              <w:rPr>
                <w:rFonts w:cs="Arial"/>
              </w:rPr>
              <w:t xml:space="preserve">praktyki lub staże w instytucjach z otoczenia społeczno-gospodarczego szkół lub placówek systemu oświaty prowadzących kształcenie zawodowe, w tym szkolenia branżowe, o których mowa w art. 3 pkt. 7 oraz art. 70 c Karty nauczyciela, realizowane odpowiednio u pracodawców lub w indywidualnych gospodarstwach rolnych, których działalność jest związana z nauczanym zawodem lub branżą </w:t>
            </w:r>
          </w:p>
          <w:p w:rsidR="00F722A6" w:rsidRPr="00833E10" w:rsidRDefault="00F722A6" w:rsidP="001B0A9F">
            <w:pPr>
              <w:pStyle w:val="Akapitzlist"/>
              <w:numPr>
                <w:ilvl w:val="0"/>
                <w:numId w:val="428"/>
              </w:numPr>
              <w:autoSpaceDE w:val="0"/>
              <w:autoSpaceDN w:val="0"/>
              <w:spacing w:after="0"/>
              <w:ind w:left="1197"/>
              <w:jc w:val="both"/>
              <w:rPr>
                <w:rFonts w:cs="Arial"/>
              </w:rPr>
            </w:pPr>
            <w:r w:rsidRPr="00833E10">
              <w:rPr>
                <w:rFonts w:cs="Arial"/>
              </w:rPr>
              <w:t>studia podyplomowe, w tym przygotowujące do wykonywania zawodu nauczyciela przedmiotów zawodowych albo obejmujące zakresem tematykę związaną z nauczanym zawodem (branżowe, specjalistyczne),</w:t>
            </w:r>
          </w:p>
          <w:p w:rsidR="00F722A6" w:rsidRPr="00833E10" w:rsidRDefault="00F722A6" w:rsidP="001B0A9F">
            <w:pPr>
              <w:pStyle w:val="Akapitzlist"/>
              <w:numPr>
                <w:ilvl w:val="0"/>
                <w:numId w:val="428"/>
              </w:numPr>
              <w:autoSpaceDE w:val="0"/>
              <w:autoSpaceDN w:val="0"/>
              <w:spacing w:after="0"/>
              <w:ind w:left="1197"/>
              <w:jc w:val="both"/>
              <w:rPr>
                <w:rFonts w:cs="Arial"/>
              </w:rPr>
            </w:pPr>
            <w:r w:rsidRPr="00833E10">
              <w:rPr>
                <w:rFonts w:cs="Arial"/>
              </w:rPr>
              <w:t>wspieranie istniejących, budowanie nowych lub moderowanie sieci współpracy i samokształcenia,</w:t>
            </w:r>
          </w:p>
          <w:p w:rsidR="00F722A6" w:rsidRPr="00833E10" w:rsidRDefault="00F722A6" w:rsidP="001B0A9F">
            <w:pPr>
              <w:pStyle w:val="Akapitzlist"/>
              <w:numPr>
                <w:ilvl w:val="0"/>
                <w:numId w:val="428"/>
              </w:numPr>
              <w:autoSpaceDE w:val="0"/>
              <w:autoSpaceDN w:val="0"/>
              <w:spacing w:after="0"/>
              <w:ind w:left="1197"/>
              <w:jc w:val="both"/>
              <w:rPr>
                <w:rFonts w:cs="Arial"/>
              </w:rPr>
            </w:pPr>
            <w:r w:rsidRPr="00833E10">
              <w:rPr>
                <w:rFonts w:cs="Arial"/>
              </w:rPr>
              <w:t>realizację programów wspomagania,</w:t>
            </w:r>
          </w:p>
          <w:p w:rsidR="00F722A6" w:rsidRPr="00833E10" w:rsidRDefault="00F722A6" w:rsidP="001B0A9F">
            <w:pPr>
              <w:pStyle w:val="Akapitzlist"/>
              <w:numPr>
                <w:ilvl w:val="0"/>
                <w:numId w:val="428"/>
              </w:numPr>
              <w:autoSpaceDE w:val="0"/>
              <w:autoSpaceDN w:val="0"/>
              <w:spacing w:after="0"/>
              <w:ind w:left="1197"/>
              <w:jc w:val="both"/>
              <w:rPr>
                <w:rFonts w:cs="Arial"/>
              </w:rPr>
            </w:pPr>
            <w:r w:rsidRPr="00833E10">
              <w:rPr>
                <w:rFonts w:cs="Arial"/>
              </w:rPr>
              <w:t>programy walidacji i certyfikacji wiedzy, umiejętności i kompetencji niezbędnych w pracy dydaktycznej ze szczególnym uwzględnieniem nadawania uprawnień egzaminatora w zawodzie instruktorom praktycznej nauki zawodu na terenie przedsiębiorstw,</w:t>
            </w:r>
          </w:p>
          <w:p w:rsidR="00F722A6" w:rsidRPr="00833E10" w:rsidRDefault="00F722A6" w:rsidP="001B0A9F">
            <w:pPr>
              <w:pStyle w:val="Akapitzlist"/>
              <w:numPr>
                <w:ilvl w:val="0"/>
                <w:numId w:val="428"/>
              </w:numPr>
              <w:autoSpaceDE w:val="0"/>
              <w:autoSpaceDN w:val="0"/>
              <w:spacing w:after="0"/>
              <w:ind w:left="1197"/>
              <w:jc w:val="both"/>
              <w:rPr>
                <w:rFonts w:cs="Arial"/>
              </w:rPr>
            </w:pPr>
            <w:r w:rsidRPr="00833E10">
              <w:rPr>
                <w:rFonts w:cs="Arial"/>
              </w:rPr>
              <w:t xml:space="preserve">wykorzystanie narzędzi, metod lub form pracy wypracowanych w ramach projektów, w tym pozytywnie </w:t>
            </w:r>
            <w:proofErr w:type="spellStart"/>
            <w:r w:rsidRPr="00833E10">
              <w:rPr>
                <w:rFonts w:cs="Arial"/>
              </w:rPr>
              <w:t>zwalidowanych</w:t>
            </w:r>
            <w:proofErr w:type="spellEnd"/>
            <w:r w:rsidRPr="00833E10">
              <w:rPr>
                <w:rFonts w:cs="Arial"/>
              </w:rPr>
              <w:t xml:space="preserve"> </w:t>
            </w:r>
            <w:r w:rsidRPr="00833E10">
              <w:rPr>
                <w:rFonts w:cs="Arial"/>
              </w:rPr>
              <w:lastRenderedPageBreak/>
              <w:t>produktów projektów innowacyjnych, zrealizowanych w latach 2007-2013 w ramach PO KL oraz w latach 2014-2020 w ramach POWER</w:t>
            </w:r>
          </w:p>
          <w:p w:rsidR="00F722A6" w:rsidRPr="00833E10" w:rsidRDefault="00F722A6" w:rsidP="00F722A6">
            <w:pPr>
              <w:pStyle w:val="Akapitzlist"/>
              <w:numPr>
                <w:ilvl w:val="0"/>
                <w:numId w:val="0"/>
              </w:numPr>
              <w:autoSpaceDE w:val="0"/>
              <w:autoSpaceDN w:val="0"/>
              <w:spacing w:after="0"/>
              <w:ind w:left="1197"/>
              <w:jc w:val="both"/>
              <w:rPr>
                <w:rFonts w:cs="Arial"/>
              </w:rPr>
            </w:pPr>
          </w:p>
          <w:p w:rsidR="00F722A6" w:rsidRPr="00833E10" w:rsidRDefault="00F722A6" w:rsidP="001B0A9F">
            <w:pPr>
              <w:pStyle w:val="Akapitzlist"/>
              <w:numPr>
                <w:ilvl w:val="0"/>
                <w:numId w:val="429"/>
              </w:numPr>
              <w:autoSpaceDE w:val="0"/>
              <w:autoSpaceDN w:val="0"/>
              <w:adjustRightInd w:val="0"/>
              <w:spacing w:after="0"/>
              <w:ind w:left="346" w:hanging="283"/>
              <w:jc w:val="both"/>
              <w:rPr>
                <w:rFonts w:cs="Arial"/>
              </w:rPr>
            </w:pPr>
            <w:r w:rsidRPr="00833E10">
              <w:rPr>
                <w:rFonts w:cs="Arial"/>
              </w:rPr>
              <w:t>Rozwój doradztwa zawodowego w szkołach i placówkach kształcenia zawodowego w szczególności poprzez:</w:t>
            </w:r>
          </w:p>
          <w:p w:rsidR="00F722A6" w:rsidRPr="00833E10" w:rsidRDefault="00F722A6" w:rsidP="001B0A9F">
            <w:pPr>
              <w:pStyle w:val="Akapitzlist"/>
              <w:numPr>
                <w:ilvl w:val="0"/>
                <w:numId w:val="430"/>
              </w:numPr>
              <w:spacing w:after="0"/>
              <w:rPr>
                <w:rFonts w:cs="Arial"/>
              </w:rPr>
            </w:pPr>
            <w:r w:rsidRPr="00833E10">
              <w:rPr>
                <w:rFonts w:cs="Arial"/>
              </w:rPr>
              <w:t xml:space="preserve">uzyskiwanie kwalifikacji doradców </w:t>
            </w:r>
            <w:proofErr w:type="spellStart"/>
            <w:r w:rsidRPr="00833E10">
              <w:rPr>
                <w:rFonts w:cs="Arial"/>
              </w:rPr>
              <w:t>edukacyjno</w:t>
            </w:r>
            <w:proofErr w:type="spellEnd"/>
            <w:r w:rsidRPr="00833E10">
              <w:rPr>
                <w:rFonts w:cs="Arial"/>
              </w:rPr>
              <w:t xml:space="preserve"> - zawodowych przez osoby realizujące zadania z zakresu doradztwa zawodowego w szkołach i placówkach, które nie posiadają kwalifikacji z tego zakresu oraz podnoszenie kwalifikacji doradców </w:t>
            </w:r>
            <w:proofErr w:type="spellStart"/>
            <w:r w:rsidRPr="00833E10">
              <w:rPr>
                <w:rFonts w:cs="Arial"/>
              </w:rPr>
              <w:t>edukacyjno</w:t>
            </w:r>
            <w:proofErr w:type="spellEnd"/>
            <w:r w:rsidRPr="00833E10">
              <w:rPr>
                <w:rFonts w:cs="Arial"/>
              </w:rPr>
              <w:t xml:space="preserve"> – zawodowych, realizujących zadania z zakresu doradztwa zawodowego w szkołach,</w:t>
            </w:r>
          </w:p>
          <w:p w:rsidR="00F722A6" w:rsidRPr="00833E10" w:rsidRDefault="00F722A6" w:rsidP="001B0A9F">
            <w:pPr>
              <w:numPr>
                <w:ilvl w:val="0"/>
                <w:numId w:val="430"/>
              </w:numPr>
              <w:spacing w:after="0"/>
              <w:contextualSpacing/>
              <w:rPr>
                <w:rFonts w:ascii="Myriad Pro" w:hAnsi="Myriad Pro" w:cs="Arial"/>
                <w:sz w:val="20"/>
              </w:rPr>
            </w:pPr>
            <w:r w:rsidRPr="00833E10">
              <w:rPr>
                <w:rFonts w:ascii="Myriad Pro" w:hAnsi="Myriad Pro" w:cs="Arial"/>
                <w:sz w:val="20"/>
              </w:rPr>
              <w:t>tworzenie Punktów Informacji i Kariery (PIK),</w:t>
            </w:r>
          </w:p>
          <w:p w:rsidR="00EB5339" w:rsidRPr="00833E10" w:rsidRDefault="00F722A6" w:rsidP="001B0A9F">
            <w:pPr>
              <w:numPr>
                <w:ilvl w:val="0"/>
                <w:numId w:val="430"/>
              </w:numPr>
              <w:spacing w:after="0"/>
              <w:contextualSpacing/>
              <w:rPr>
                <w:rFonts w:ascii="Myriad Pro" w:hAnsi="Myriad Pro" w:cs="Arial"/>
                <w:sz w:val="20"/>
              </w:rPr>
            </w:pPr>
            <w:r w:rsidRPr="00833E10">
              <w:rPr>
                <w:rFonts w:ascii="Myriad Pro" w:hAnsi="Myriad Pro" w:cs="Arial"/>
                <w:sz w:val="20"/>
              </w:rPr>
              <w:t>zewnętrzne wsparcie szkół w obszarze doradztwa zawodowego.</w:t>
            </w:r>
          </w:p>
        </w:tc>
      </w:tr>
    </w:tbl>
    <w:p w:rsidR="00EB5339" w:rsidRPr="00BA3EA9" w:rsidRDefault="00EB5339" w:rsidP="00EB5339">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8"/>
        <w:gridCol w:w="2101"/>
        <w:gridCol w:w="7087"/>
        <w:gridCol w:w="4449"/>
      </w:tblGrid>
      <w:tr w:rsidR="0049214C" w:rsidRPr="00C16BBF" w:rsidTr="00D44169">
        <w:trPr>
          <w:jc w:val="center"/>
        </w:trPr>
        <w:tc>
          <w:tcPr>
            <w:tcW w:w="14175" w:type="dxa"/>
            <w:gridSpan w:val="4"/>
          </w:tcPr>
          <w:p w:rsidR="0049214C" w:rsidRPr="00D37481" w:rsidRDefault="0049214C" w:rsidP="00D44169">
            <w:pPr>
              <w:spacing w:before="40" w:after="40"/>
              <w:jc w:val="center"/>
              <w:rPr>
                <w:rFonts w:ascii="Myriad Pro" w:hAnsi="Myriad Pro"/>
                <w:b/>
                <w:sz w:val="20"/>
              </w:rPr>
            </w:pPr>
            <w:r w:rsidRPr="00D37481">
              <w:rPr>
                <w:rFonts w:ascii="Myriad Pro" w:hAnsi="Myriad Pro"/>
                <w:b/>
                <w:sz w:val="20"/>
              </w:rPr>
              <w:t>Kryteria dopuszczalności</w:t>
            </w:r>
          </w:p>
        </w:tc>
      </w:tr>
      <w:tr w:rsidR="0049214C" w:rsidRPr="00C16BBF" w:rsidTr="00D44169">
        <w:trPr>
          <w:jc w:val="center"/>
        </w:trPr>
        <w:tc>
          <w:tcPr>
            <w:tcW w:w="538" w:type="dxa"/>
          </w:tcPr>
          <w:p w:rsidR="0049214C" w:rsidRPr="00D37481" w:rsidRDefault="0049214C" w:rsidP="00D44169">
            <w:pPr>
              <w:spacing w:before="40" w:after="40"/>
              <w:jc w:val="center"/>
              <w:rPr>
                <w:rFonts w:ascii="Myriad Pro" w:hAnsi="Myriad Pro"/>
                <w:sz w:val="20"/>
              </w:rPr>
            </w:pPr>
            <w:r w:rsidRPr="00D37481">
              <w:rPr>
                <w:rFonts w:ascii="Myriad Pro" w:hAnsi="Myriad Pro"/>
                <w:sz w:val="20"/>
              </w:rPr>
              <w:t>L.p.</w:t>
            </w:r>
          </w:p>
        </w:tc>
        <w:tc>
          <w:tcPr>
            <w:tcW w:w="2101" w:type="dxa"/>
          </w:tcPr>
          <w:p w:rsidR="0049214C" w:rsidRPr="00D37481" w:rsidRDefault="0049214C" w:rsidP="00D44169">
            <w:pPr>
              <w:spacing w:before="40" w:after="40"/>
              <w:jc w:val="center"/>
              <w:rPr>
                <w:rFonts w:ascii="Myriad Pro" w:hAnsi="Myriad Pro"/>
                <w:sz w:val="20"/>
              </w:rPr>
            </w:pPr>
            <w:r w:rsidRPr="00D37481">
              <w:rPr>
                <w:rFonts w:ascii="Myriad Pro" w:hAnsi="Myriad Pro"/>
                <w:sz w:val="20"/>
              </w:rPr>
              <w:t>Nazwa kryterium</w:t>
            </w:r>
          </w:p>
        </w:tc>
        <w:tc>
          <w:tcPr>
            <w:tcW w:w="7087" w:type="dxa"/>
          </w:tcPr>
          <w:p w:rsidR="0049214C" w:rsidRPr="00D37481" w:rsidRDefault="0049214C" w:rsidP="00D44169">
            <w:pPr>
              <w:spacing w:before="40" w:after="40"/>
              <w:jc w:val="center"/>
              <w:rPr>
                <w:rFonts w:ascii="Myriad Pro" w:hAnsi="Myriad Pro"/>
                <w:sz w:val="20"/>
              </w:rPr>
            </w:pPr>
            <w:r w:rsidRPr="00D37481">
              <w:rPr>
                <w:rFonts w:ascii="Myriad Pro" w:hAnsi="Myriad Pro"/>
                <w:sz w:val="20"/>
              </w:rPr>
              <w:t>Definicja kryterium</w:t>
            </w:r>
          </w:p>
        </w:tc>
        <w:tc>
          <w:tcPr>
            <w:tcW w:w="4449" w:type="dxa"/>
          </w:tcPr>
          <w:p w:rsidR="0049214C" w:rsidRPr="00C16BBF" w:rsidRDefault="0049214C" w:rsidP="00D44169">
            <w:pPr>
              <w:spacing w:before="40" w:after="40"/>
              <w:jc w:val="center"/>
              <w:rPr>
                <w:rFonts w:ascii="Myriad Pro" w:hAnsi="Myriad Pro"/>
                <w:sz w:val="20"/>
              </w:rPr>
            </w:pPr>
            <w:r w:rsidRPr="00C16BBF">
              <w:rPr>
                <w:rFonts w:ascii="Myriad Pro" w:hAnsi="Myriad Pro"/>
                <w:sz w:val="20"/>
              </w:rPr>
              <w:t>Opis znaczenia kryterium</w:t>
            </w:r>
          </w:p>
        </w:tc>
      </w:tr>
      <w:tr w:rsidR="0049214C" w:rsidRPr="00C16BBF" w:rsidTr="00D44169">
        <w:trPr>
          <w:jc w:val="center"/>
        </w:trPr>
        <w:tc>
          <w:tcPr>
            <w:tcW w:w="538" w:type="dxa"/>
          </w:tcPr>
          <w:p w:rsidR="0049214C" w:rsidRPr="00D37481" w:rsidRDefault="0049214C" w:rsidP="00D44169">
            <w:pPr>
              <w:spacing w:before="40" w:after="40"/>
              <w:jc w:val="center"/>
              <w:rPr>
                <w:rFonts w:ascii="Myriad Pro" w:hAnsi="Myriad Pro"/>
                <w:sz w:val="20"/>
              </w:rPr>
            </w:pPr>
            <w:r w:rsidRPr="00D37481">
              <w:rPr>
                <w:rFonts w:ascii="Myriad Pro" w:hAnsi="Myriad Pro"/>
                <w:sz w:val="20"/>
              </w:rPr>
              <w:t>1</w:t>
            </w:r>
          </w:p>
        </w:tc>
        <w:tc>
          <w:tcPr>
            <w:tcW w:w="2101" w:type="dxa"/>
          </w:tcPr>
          <w:p w:rsidR="0049214C" w:rsidRPr="00D37481" w:rsidRDefault="0049214C" w:rsidP="00D44169">
            <w:pPr>
              <w:spacing w:before="40" w:after="40"/>
              <w:jc w:val="center"/>
              <w:rPr>
                <w:rFonts w:ascii="Myriad Pro" w:hAnsi="Myriad Pro"/>
                <w:sz w:val="20"/>
              </w:rPr>
            </w:pPr>
            <w:r w:rsidRPr="00D37481">
              <w:rPr>
                <w:rFonts w:ascii="Myriad Pro" w:hAnsi="Myriad Pro"/>
                <w:sz w:val="20"/>
              </w:rPr>
              <w:t>2</w:t>
            </w:r>
          </w:p>
        </w:tc>
        <w:tc>
          <w:tcPr>
            <w:tcW w:w="7087" w:type="dxa"/>
          </w:tcPr>
          <w:p w:rsidR="0049214C" w:rsidRPr="00D37481" w:rsidRDefault="0049214C" w:rsidP="00D44169">
            <w:pPr>
              <w:spacing w:before="40" w:after="40"/>
              <w:jc w:val="center"/>
              <w:rPr>
                <w:rFonts w:ascii="Myriad Pro" w:hAnsi="Myriad Pro"/>
                <w:sz w:val="20"/>
              </w:rPr>
            </w:pPr>
            <w:r w:rsidRPr="00D37481">
              <w:rPr>
                <w:rFonts w:ascii="Myriad Pro" w:hAnsi="Myriad Pro"/>
                <w:sz w:val="20"/>
              </w:rPr>
              <w:t>3</w:t>
            </w:r>
          </w:p>
        </w:tc>
        <w:tc>
          <w:tcPr>
            <w:tcW w:w="4449" w:type="dxa"/>
          </w:tcPr>
          <w:p w:rsidR="0049214C" w:rsidRPr="00C16BBF" w:rsidRDefault="0049214C" w:rsidP="00D44169">
            <w:pPr>
              <w:spacing w:before="40" w:after="40"/>
              <w:jc w:val="center"/>
              <w:rPr>
                <w:rFonts w:ascii="Myriad Pro" w:hAnsi="Myriad Pro"/>
                <w:sz w:val="20"/>
              </w:rPr>
            </w:pPr>
            <w:r w:rsidRPr="00C16BBF">
              <w:rPr>
                <w:rFonts w:ascii="Myriad Pro" w:hAnsi="Myriad Pro"/>
                <w:sz w:val="20"/>
              </w:rPr>
              <w:t>4</w:t>
            </w:r>
          </w:p>
        </w:tc>
      </w:tr>
      <w:tr w:rsidR="0049214C" w:rsidRPr="00C16BBF" w:rsidTr="00D44169">
        <w:trPr>
          <w:jc w:val="center"/>
        </w:trPr>
        <w:tc>
          <w:tcPr>
            <w:tcW w:w="538" w:type="dxa"/>
          </w:tcPr>
          <w:p w:rsidR="0049214C" w:rsidRPr="00D37481" w:rsidRDefault="0049214C" w:rsidP="001B0A9F">
            <w:pPr>
              <w:pStyle w:val="Akapitzlist"/>
              <w:numPr>
                <w:ilvl w:val="0"/>
                <w:numId w:val="403"/>
              </w:numPr>
              <w:spacing w:before="40" w:after="40"/>
              <w:ind w:left="0" w:firstLine="0"/>
              <w:contextualSpacing w:val="0"/>
            </w:pPr>
          </w:p>
        </w:tc>
        <w:tc>
          <w:tcPr>
            <w:tcW w:w="2101" w:type="dxa"/>
            <w:shd w:val="clear" w:color="auto" w:fill="auto"/>
          </w:tcPr>
          <w:p w:rsidR="0049214C" w:rsidRPr="00D37481" w:rsidRDefault="0049214C" w:rsidP="00D44169">
            <w:pPr>
              <w:spacing w:before="40" w:after="40"/>
              <w:rPr>
                <w:rFonts w:ascii="Myriad Pro" w:hAnsi="Myriad Pro"/>
                <w:sz w:val="20"/>
              </w:rPr>
            </w:pPr>
            <w:r w:rsidRPr="00D37481">
              <w:rPr>
                <w:rFonts w:ascii="Myriad Pro" w:hAnsi="Myriad Pro"/>
                <w:sz w:val="20"/>
              </w:rPr>
              <w:t xml:space="preserve">Zgodność z celem szczegółowym </w:t>
            </w:r>
            <w:r w:rsidRPr="00D37481">
              <w:rPr>
                <w:rFonts w:ascii="Myriad Pro" w:hAnsi="Myriad Pro"/>
                <w:sz w:val="20"/>
              </w:rPr>
              <w:br/>
              <w:t xml:space="preserve">i rezultatami </w:t>
            </w:r>
            <w:r>
              <w:rPr>
                <w:rFonts w:ascii="Myriad Pro" w:hAnsi="Myriad Pro"/>
                <w:sz w:val="20"/>
              </w:rPr>
              <w:t>Działania</w:t>
            </w:r>
            <w:r w:rsidRPr="00D37481">
              <w:rPr>
                <w:rFonts w:ascii="Myriad Pro" w:hAnsi="Myriad Pro"/>
                <w:sz w:val="20"/>
              </w:rPr>
              <w:t xml:space="preserve">. </w:t>
            </w:r>
          </w:p>
        </w:tc>
        <w:tc>
          <w:tcPr>
            <w:tcW w:w="7087" w:type="dxa"/>
            <w:shd w:val="clear" w:color="auto" w:fill="auto"/>
          </w:tcPr>
          <w:p w:rsidR="0049214C" w:rsidRPr="001565E6" w:rsidRDefault="0049214C" w:rsidP="00D44169">
            <w:pPr>
              <w:spacing w:before="40" w:after="40"/>
              <w:rPr>
                <w:rFonts w:ascii="Myriad Pro" w:hAnsi="Myriad Pro"/>
                <w:sz w:val="20"/>
              </w:rPr>
            </w:pPr>
            <w:r w:rsidRPr="00D37481">
              <w:rPr>
                <w:rFonts w:ascii="Myriad Pro" w:hAnsi="Myriad Pro"/>
                <w:sz w:val="20"/>
              </w:rPr>
              <w:t xml:space="preserve">Projekt jest zgodny z właściwym celem szczegółowym </w:t>
            </w:r>
            <w:r w:rsidRPr="00D37481">
              <w:rPr>
                <w:rFonts w:ascii="Myriad Pro" w:hAnsi="Myriad Pro"/>
                <w:i/>
                <w:sz w:val="20"/>
              </w:rPr>
              <w:t>RPO WZ 2014-2020</w:t>
            </w:r>
            <w:r w:rsidRPr="00D37481">
              <w:rPr>
                <w:rFonts w:ascii="Myriad Pro" w:hAnsi="Myriad Pro"/>
                <w:sz w:val="20"/>
              </w:rPr>
              <w:t xml:space="preserve"> oraz koresponduje ze wskaźnikami </w:t>
            </w:r>
            <w:r>
              <w:rPr>
                <w:rFonts w:ascii="Myriad Pro" w:hAnsi="Myriad Pro"/>
                <w:sz w:val="20"/>
              </w:rPr>
              <w:t>dla danego Działania/typu projektu</w:t>
            </w:r>
            <w:r w:rsidRPr="00D37481">
              <w:rPr>
                <w:rFonts w:ascii="Myriad Pro" w:hAnsi="Myriad Pro"/>
                <w:sz w:val="20"/>
              </w:rPr>
              <w:t>.</w:t>
            </w:r>
          </w:p>
        </w:tc>
        <w:tc>
          <w:tcPr>
            <w:tcW w:w="4449" w:type="dxa"/>
            <w:shd w:val="clear" w:color="auto" w:fill="auto"/>
          </w:tcPr>
          <w:p w:rsidR="0049214C" w:rsidRPr="00C16BBF" w:rsidRDefault="0049214C" w:rsidP="00D44169">
            <w:pPr>
              <w:spacing w:before="40" w:after="40"/>
              <w:rPr>
                <w:rFonts w:ascii="Myriad Pro" w:hAnsi="Myriad Pro"/>
                <w:sz w:val="20"/>
              </w:rPr>
            </w:pPr>
            <w:r w:rsidRPr="00C16BBF">
              <w:rPr>
                <w:rFonts w:ascii="Myriad Pro" w:hAnsi="Myriad Pro"/>
                <w:sz w:val="20"/>
              </w:rPr>
              <w:t>Spełnienie kryterium jest konieczne do przyznania dofinansowania.</w:t>
            </w:r>
          </w:p>
          <w:p w:rsidR="0049214C" w:rsidRPr="00C16BBF" w:rsidRDefault="0049214C" w:rsidP="00D44169">
            <w:pPr>
              <w:spacing w:before="40" w:after="40"/>
              <w:rPr>
                <w:rFonts w:ascii="Myriad Pro" w:hAnsi="Myriad Pro"/>
                <w:sz w:val="20"/>
              </w:rPr>
            </w:pPr>
            <w:r w:rsidRPr="00C16BBF">
              <w:rPr>
                <w:rFonts w:ascii="Myriad Pro" w:hAnsi="Myriad Pro"/>
                <w:sz w:val="20"/>
              </w:rPr>
              <w:t>Projekty niespełniające kryterium są odrzucane.</w:t>
            </w:r>
          </w:p>
          <w:p w:rsidR="0049214C" w:rsidRPr="00C16BBF" w:rsidRDefault="0049214C" w:rsidP="00D4416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r w:rsidR="0049214C" w:rsidRPr="00C16BBF" w:rsidTr="00D44169">
        <w:trPr>
          <w:jc w:val="center"/>
        </w:trPr>
        <w:tc>
          <w:tcPr>
            <w:tcW w:w="538" w:type="dxa"/>
          </w:tcPr>
          <w:p w:rsidR="0049214C" w:rsidRPr="00D37481" w:rsidRDefault="0049214C" w:rsidP="001B0A9F">
            <w:pPr>
              <w:pStyle w:val="Akapitzlist"/>
              <w:numPr>
                <w:ilvl w:val="0"/>
                <w:numId w:val="403"/>
              </w:numPr>
              <w:spacing w:before="40" w:after="40"/>
              <w:ind w:left="0" w:firstLine="0"/>
              <w:contextualSpacing w:val="0"/>
            </w:pPr>
          </w:p>
        </w:tc>
        <w:tc>
          <w:tcPr>
            <w:tcW w:w="2101" w:type="dxa"/>
            <w:shd w:val="clear" w:color="auto" w:fill="auto"/>
          </w:tcPr>
          <w:p w:rsidR="0049214C" w:rsidRPr="00D37481" w:rsidRDefault="0049214C" w:rsidP="00D44169">
            <w:pPr>
              <w:spacing w:before="40" w:after="40"/>
              <w:rPr>
                <w:rFonts w:ascii="Myriad Pro" w:hAnsi="Myriad Pro"/>
                <w:sz w:val="20"/>
              </w:rPr>
            </w:pPr>
            <w:r w:rsidRPr="00D37481">
              <w:rPr>
                <w:rFonts w:ascii="Myriad Pro" w:hAnsi="Myriad Pro"/>
                <w:sz w:val="20"/>
              </w:rPr>
              <w:t>Zgodność z typem projektu</w:t>
            </w:r>
          </w:p>
          <w:p w:rsidR="0049214C" w:rsidRPr="00D37481" w:rsidRDefault="0049214C" w:rsidP="00D44169">
            <w:pPr>
              <w:spacing w:before="40" w:after="40"/>
              <w:rPr>
                <w:rFonts w:ascii="Myriad Pro" w:hAnsi="Myriad Pro"/>
                <w:sz w:val="20"/>
              </w:rPr>
            </w:pPr>
          </w:p>
          <w:p w:rsidR="0049214C" w:rsidRPr="00D37481" w:rsidRDefault="0049214C" w:rsidP="00D44169">
            <w:pPr>
              <w:spacing w:before="40" w:after="40"/>
              <w:rPr>
                <w:rFonts w:ascii="Myriad Pro" w:hAnsi="Myriad Pro"/>
                <w:sz w:val="20"/>
              </w:rPr>
            </w:pPr>
          </w:p>
        </w:tc>
        <w:tc>
          <w:tcPr>
            <w:tcW w:w="7087" w:type="dxa"/>
            <w:shd w:val="clear" w:color="auto" w:fill="auto"/>
          </w:tcPr>
          <w:p w:rsidR="0049214C" w:rsidRPr="001565E6" w:rsidRDefault="0049214C" w:rsidP="00D44169">
            <w:pPr>
              <w:spacing w:before="40" w:after="40"/>
              <w:rPr>
                <w:rFonts w:ascii="Myriad Pro" w:hAnsi="Myriad Pro"/>
                <w:sz w:val="20"/>
              </w:rPr>
            </w:pPr>
            <w:r w:rsidRPr="001565E6">
              <w:rPr>
                <w:rFonts w:ascii="Myriad Pro" w:hAnsi="Myriad Pro"/>
                <w:sz w:val="20"/>
              </w:rPr>
              <w:t xml:space="preserve">Projekt jest zgodny z typem projektu </w:t>
            </w:r>
            <w:r>
              <w:rPr>
                <w:rFonts w:ascii="Myriad Pro" w:hAnsi="Myriad Pro"/>
                <w:sz w:val="20"/>
              </w:rPr>
              <w:t>oraz grupą docelową wskazaną w SOOP RPO WZ 2014-2020 oraz Regulaminie konkursu.</w:t>
            </w:r>
          </w:p>
        </w:tc>
        <w:tc>
          <w:tcPr>
            <w:tcW w:w="4449" w:type="dxa"/>
            <w:shd w:val="clear" w:color="auto" w:fill="auto"/>
          </w:tcPr>
          <w:p w:rsidR="0049214C" w:rsidRPr="00C16BBF" w:rsidRDefault="0049214C" w:rsidP="00D44169">
            <w:pPr>
              <w:spacing w:before="40" w:after="40"/>
              <w:rPr>
                <w:rFonts w:ascii="Myriad Pro" w:hAnsi="Myriad Pro"/>
                <w:sz w:val="20"/>
              </w:rPr>
            </w:pPr>
            <w:r w:rsidRPr="00C16BBF">
              <w:rPr>
                <w:rFonts w:ascii="Myriad Pro" w:hAnsi="Myriad Pro"/>
                <w:sz w:val="20"/>
              </w:rPr>
              <w:t>Spełnienie kryterium jest konieczne do przyznania dofinansowania.</w:t>
            </w:r>
          </w:p>
          <w:p w:rsidR="0049214C" w:rsidRDefault="0049214C" w:rsidP="00D44169">
            <w:pPr>
              <w:spacing w:before="40" w:after="40"/>
              <w:rPr>
                <w:rFonts w:ascii="Myriad Pro" w:hAnsi="Myriad Pro"/>
                <w:sz w:val="20"/>
              </w:rPr>
            </w:pPr>
            <w:r w:rsidRPr="00C16BBF">
              <w:rPr>
                <w:rFonts w:ascii="Myriad Pro" w:hAnsi="Myriad Pro"/>
                <w:sz w:val="20"/>
              </w:rPr>
              <w:t>Projekty niespełniające kryterium są odrzucane.</w:t>
            </w:r>
          </w:p>
          <w:p w:rsidR="0049214C" w:rsidRDefault="0049214C" w:rsidP="00D44169">
            <w:pPr>
              <w:spacing w:before="40" w:after="40" w:line="276" w:lineRule="auto"/>
              <w:jc w:val="both"/>
              <w:rPr>
                <w:rFonts w:ascii="Myriad Pro" w:hAnsi="Myriad Pro" w:cs="Arial"/>
                <w:sz w:val="20"/>
              </w:rPr>
            </w:pPr>
            <w:r w:rsidRPr="004864FC">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4864FC">
              <w:rPr>
                <w:rFonts w:ascii="Myriad Pro" w:hAnsi="Myriad Pro" w:cs="Arial"/>
                <w:i/>
                <w:sz w:val="20"/>
              </w:rPr>
              <w:t>RPO WZ 2014-2020</w:t>
            </w:r>
            <w:r w:rsidRPr="004864FC">
              <w:rPr>
                <w:rFonts w:ascii="Myriad Pro" w:hAnsi="Myriad Pro" w:cs="Arial"/>
                <w:sz w:val="20"/>
              </w:rPr>
              <w:t xml:space="preserve">, </w:t>
            </w:r>
            <w:r w:rsidRPr="004864FC">
              <w:rPr>
                <w:rFonts w:ascii="Myriad Pro" w:hAnsi="Myriad Pro" w:cs="Arial"/>
                <w:i/>
                <w:sz w:val="20"/>
              </w:rPr>
              <w:t>SOOP RPO WZ 2014-2020</w:t>
            </w:r>
            <w:r w:rsidRPr="004864FC">
              <w:rPr>
                <w:rFonts w:ascii="Myriad Pro" w:hAnsi="Myriad Pro" w:cs="Arial"/>
                <w:sz w:val="20"/>
              </w:rPr>
              <w:t xml:space="preserve">, przepisów prawa -  mających wpływ na założenia dotyczące grupy docelowej i/lub typu </w:t>
            </w:r>
            <w:r w:rsidRPr="004864FC">
              <w:rPr>
                <w:rFonts w:ascii="Myriad Pro" w:hAnsi="Myriad Pro" w:cs="Arial"/>
                <w:sz w:val="20"/>
              </w:rPr>
              <w:lastRenderedPageBreak/>
              <w:t xml:space="preserve">projektu. </w:t>
            </w:r>
          </w:p>
          <w:p w:rsidR="0049214C" w:rsidRPr="00C16BBF" w:rsidRDefault="0049214C" w:rsidP="00D4416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r w:rsidR="0049214C" w:rsidRPr="00C16BBF" w:rsidTr="00D44169">
        <w:trPr>
          <w:jc w:val="center"/>
        </w:trPr>
        <w:tc>
          <w:tcPr>
            <w:tcW w:w="538" w:type="dxa"/>
          </w:tcPr>
          <w:p w:rsidR="0049214C" w:rsidRPr="00D37481" w:rsidRDefault="0049214C" w:rsidP="001B0A9F">
            <w:pPr>
              <w:pStyle w:val="Akapitzlist"/>
              <w:numPr>
                <w:ilvl w:val="0"/>
                <w:numId w:val="403"/>
              </w:numPr>
              <w:spacing w:before="40" w:after="40"/>
              <w:ind w:left="0" w:firstLine="0"/>
              <w:contextualSpacing w:val="0"/>
            </w:pPr>
          </w:p>
        </w:tc>
        <w:tc>
          <w:tcPr>
            <w:tcW w:w="2101" w:type="dxa"/>
            <w:shd w:val="clear" w:color="auto" w:fill="auto"/>
          </w:tcPr>
          <w:p w:rsidR="0049214C" w:rsidRPr="00D37481" w:rsidRDefault="0049214C" w:rsidP="00D44169">
            <w:pPr>
              <w:spacing w:before="40" w:after="40"/>
              <w:rPr>
                <w:rFonts w:ascii="Myriad Pro" w:hAnsi="Myriad Pro"/>
                <w:sz w:val="20"/>
              </w:rPr>
            </w:pPr>
            <w:r w:rsidRPr="00D37481">
              <w:rPr>
                <w:rFonts w:ascii="Myriad Pro" w:hAnsi="Myriad Pro"/>
                <w:sz w:val="20"/>
              </w:rPr>
              <w:t>Zgodność z zasadami horyzontalnymi.</w:t>
            </w:r>
          </w:p>
        </w:tc>
        <w:tc>
          <w:tcPr>
            <w:tcW w:w="7087" w:type="dxa"/>
            <w:shd w:val="clear" w:color="auto" w:fill="auto"/>
          </w:tcPr>
          <w:p w:rsidR="0049214C" w:rsidRPr="00D37481" w:rsidRDefault="0049214C" w:rsidP="00D44169">
            <w:pPr>
              <w:spacing w:before="40" w:after="40"/>
              <w:rPr>
                <w:rFonts w:ascii="Myriad Pro" w:hAnsi="Myriad Pro"/>
                <w:sz w:val="20"/>
              </w:rPr>
            </w:pPr>
            <w:r w:rsidRPr="00D37481">
              <w:rPr>
                <w:rFonts w:ascii="Myriad Pro" w:hAnsi="Myriad Pro"/>
                <w:sz w:val="20"/>
              </w:rPr>
              <w:t xml:space="preserve">Projekt jest zgodny z: </w:t>
            </w:r>
          </w:p>
          <w:p w:rsidR="0049214C" w:rsidRPr="00C16BBF" w:rsidRDefault="0049214C" w:rsidP="001B0A9F">
            <w:pPr>
              <w:pStyle w:val="Akapitzlist"/>
              <w:numPr>
                <w:ilvl w:val="0"/>
                <w:numId w:val="404"/>
              </w:numPr>
              <w:spacing w:before="40" w:after="40"/>
              <w:ind w:left="357" w:hanging="357"/>
              <w:contextualSpacing w:val="0"/>
            </w:pPr>
            <w:r w:rsidRPr="00C16BBF">
              <w:t>zasadą równości szans kobiet i mężczyzn, w oparciu o standard minimum,</w:t>
            </w:r>
          </w:p>
          <w:p w:rsidR="0049214C" w:rsidRDefault="0049214C" w:rsidP="001B0A9F">
            <w:pPr>
              <w:pStyle w:val="Akapitzlist"/>
              <w:numPr>
                <w:ilvl w:val="0"/>
                <w:numId w:val="404"/>
              </w:numPr>
              <w:spacing w:before="40" w:after="40"/>
              <w:ind w:left="357" w:hanging="357"/>
              <w:contextualSpacing w:val="0"/>
            </w:pPr>
            <w:r w:rsidRPr="00C16BBF">
              <w:t>właściwymi politykami i zasadami wspólnotowymi</w:t>
            </w:r>
            <w:r>
              <w:t>:</w:t>
            </w:r>
          </w:p>
          <w:p w:rsidR="0049214C" w:rsidRPr="009F5B71" w:rsidRDefault="0049214C" w:rsidP="00912095">
            <w:pPr>
              <w:pStyle w:val="Akapitzlist"/>
              <w:numPr>
                <w:ilvl w:val="0"/>
                <w:numId w:val="40"/>
              </w:numPr>
              <w:autoSpaceDE w:val="0"/>
              <w:autoSpaceDN w:val="0"/>
              <w:adjustRightInd w:val="0"/>
              <w:spacing w:after="200" w:line="276" w:lineRule="auto"/>
              <w:jc w:val="both"/>
              <w:rPr>
                <w:rFonts w:eastAsia="MyriadPro-Regular" w:cs="Arial"/>
              </w:rPr>
            </w:pPr>
            <w:r w:rsidRPr="004864FC">
              <w:rPr>
                <w:rFonts w:eastAsia="MyriadPro-Regular" w:cs="Arial"/>
              </w:rPr>
              <w:t>zrównoważonego rozwoju,</w:t>
            </w:r>
          </w:p>
          <w:p w:rsidR="0049214C" w:rsidRPr="009F5B71" w:rsidRDefault="0049214C" w:rsidP="00912095">
            <w:pPr>
              <w:pStyle w:val="Akapitzlist"/>
              <w:numPr>
                <w:ilvl w:val="0"/>
                <w:numId w:val="40"/>
              </w:numPr>
              <w:autoSpaceDE w:val="0"/>
              <w:autoSpaceDN w:val="0"/>
              <w:adjustRightInd w:val="0"/>
              <w:spacing w:after="200" w:line="276" w:lineRule="auto"/>
              <w:jc w:val="both"/>
              <w:rPr>
                <w:rFonts w:eastAsia="MyriadPro-Regular" w:cs="Arial"/>
              </w:rPr>
            </w:pPr>
            <w:r w:rsidRPr="004864FC">
              <w:rPr>
                <w:rFonts w:eastAsia="MyriadPro-Regular" w:cs="Arial"/>
              </w:rPr>
              <w:t>promowania i realizacji zasady równości szans i niedyskryminacji, w tym. m. in. koniecznością stosowania zasady uniwersalnego projektowania.</w:t>
            </w:r>
          </w:p>
          <w:p w:rsidR="0049214C" w:rsidRDefault="0049214C" w:rsidP="00D44169">
            <w:pPr>
              <w:jc w:val="both"/>
              <w:rPr>
                <w:color w:val="FF0000"/>
              </w:rPr>
            </w:pPr>
            <w:r w:rsidRPr="004864FC">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4449" w:type="dxa"/>
            <w:shd w:val="clear" w:color="auto" w:fill="auto"/>
          </w:tcPr>
          <w:p w:rsidR="0049214C" w:rsidRPr="00C16BBF" w:rsidRDefault="0049214C" w:rsidP="00D44169">
            <w:pPr>
              <w:spacing w:before="40" w:after="40"/>
              <w:rPr>
                <w:rFonts w:ascii="Myriad Pro" w:hAnsi="Myriad Pro"/>
                <w:sz w:val="20"/>
              </w:rPr>
            </w:pPr>
            <w:r w:rsidRPr="00C16BBF">
              <w:rPr>
                <w:rFonts w:ascii="Myriad Pro" w:hAnsi="Myriad Pro"/>
                <w:sz w:val="20"/>
              </w:rPr>
              <w:t>Spełnienie kryterium jest konieczne do przyznania dofinansowania.</w:t>
            </w:r>
          </w:p>
          <w:p w:rsidR="0049214C" w:rsidRPr="00C16BBF" w:rsidRDefault="0049214C" w:rsidP="00D44169">
            <w:pPr>
              <w:spacing w:before="40" w:after="40"/>
              <w:rPr>
                <w:rFonts w:ascii="Myriad Pro" w:hAnsi="Myriad Pro"/>
                <w:sz w:val="20"/>
              </w:rPr>
            </w:pPr>
            <w:r w:rsidRPr="00C16BBF">
              <w:rPr>
                <w:rFonts w:ascii="Myriad Pro" w:hAnsi="Myriad Pro"/>
                <w:sz w:val="20"/>
              </w:rPr>
              <w:t>Projekty niespełniające kryterium są odrzucane.</w:t>
            </w:r>
          </w:p>
          <w:p w:rsidR="0049214C" w:rsidRPr="00C16BBF" w:rsidRDefault="0049214C" w:rsidP="00D4416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r w:rsidR="0049214C" w:rsidRPr="00C16BBF" w:rsidTr="00D44169">
        <w:trPr>
          <w:jc w:val="center"/>
        </w:trPr>
        <w:tc>
          <w:tcPr>
            <w:tcW w:w="538" w:type="dxa"/>
          </w:tcPr>
          <w:p w:rsidR="0049214C" w:rsidRPr="00D37481" w:rsidRDefault="0049214C" w:rsidP="001B0A9F">
            <w:pPr>
              <w:pStyle w:val="Akapitzlist"/>
              <w:numPr>
                <w:ilvl w:val="0"/>
                <w:numId w:val="403"/>
              </w:numPr>
              <w:spacing w:before="40" w:after="40"/>
              <w:ind w:left="0" w:firstLine="0"/>
              <w:contextualSpacing w:val="0"/>
            </w:pPr>
          </w:p>
        </w:tc>
        <w:tc>
          <w:tcPr>
            <w:tcW w:w="2101" w:type="dxa"/>
            <w:shd w:val="clear" w:color="auto" w:fill="auto"/>
          </w:tcPr>
          <w:p w:rsidR="0049214C" w:rsidRPr="00D37481" w:rsidRDefault="0049214C" w:rsidP="00D44169">
            <w:pPr>
              <w:spacing w:before="40" w:after="40"/>
              <w:rPr>
                <w:rFonts w:ascii="Myriad Pro" w:hAnsi="Myriad Pro"/>
                <w:sz w:val="20"/>
              </w:rPr>
            </w:pPr>
            <w:r w:rsidRPr="00D37481">
              <w:rPr>
                <w:rFonts w:ascii="Myriad Pro" w:hAnsi="Myriad Pro"/>
                <w:sz w:val="20"/>
              </w:rPr>
              <w:t>Kwalifikowalność Beneficjenta/Partnera.</w:t>
            </w:r>
          </w:p>
        </w:tc>
        <w:tc>
          <w:tcPr>
            <w:tcW w:w="7087" w:type="dxa"/>
            <w:shd w:val="clear" w:color="auto" w:fill="auto"/>
          </w:tcPr>
          <w:p w:rsidR="0049214C" w:rsidRPr="001565E6" w:rsidRDefault="0049214C" w:rsidP="00D44169">
            <w:pPr>
              <w:spacing w:before="40" w:after="40"/>
              <w:rPr>
                <w:rFonts w:ascii="Myriad Pro" w:hAnsi="Myriad Pro"/>
                <w:sz w:val="20"/>
              </w:rPr>
            </w:pPr>
            <w:r w:rsidRPr="00D37481">
              <w:rPr>
                <w:rFonts w:ascii="Myriad Pro" w:hAnsi="Myriad Pro"/>
                <w:sz w:val="20"/>
              </w:rPr>
              <w:t>Beneficjent oraz Partner/</w:t>
            </w:r>
            <w:proofErr w:type="spellStart"/>
            <w:r w:rsidRPr="00D37481">
              <w:rPr>
                <w:rFonts w:ascii="Myriad Pro" w:hAnsi="Myriad Pro"/>
                <w:sz w:val="20"/>
              </w:rPr>
              <w:t>rzy</w:t>
            </w:r>
            <w:proofErr w:type="spellEnd"/>
            <w:r w:rsidRPr="00D37481">
              <w:rPr>
                <w:rFonts w:ascii="Myriad Pro" w:hAnsi="Myriad Pro"/>
                <w:sz w:val="20"/>
              </w:rPr>
              <w:t xml:space="preserve"> (o ile dotyczy) nie podlega/ją wykluczeniu z możliwości ubiegania się o dofinansowanie, w tym wykluczeniu, o którym mowa w art. 207 ust. 4 ustawy z dnia 27 sierpnia 2009 r., o finansach publicznych.</w:t>
            </w:r>
          </w:p>
          <w:p w:rsidR="0049214C" w:rsidRPr="001565E6" w:rsidRDefault="0049214C" w:rsidP="00D44169">
            <w:pPr>
              <w:spacing w:before="40" w:after="40"/>
              <w:rPr>
                <w:rFonts w:ascii="Myriad Pro" w:hAnsi="Myriad Pro"/>
                <w:i/>
                <w:sz w:val="20"/>
              </w:rPr>
            </w:pPr>
            <w:r w:rsidRPr="001565E6">
              <w:rPr>
                <w:rFonts w:ascii="Myriad Pro" w:hAnsi="Myriad Pro"/>
                <w:sz w:val="20"/>
              </w:rPr>
              <w:t xml:space="preserve">Beneficjent </w:t>
            </w:r>
            <w:r w:rsidRPr="00C16BBF">
              <w:rPr>
                <w:rFonts w:ascii="Myriad Pro" w:hAnsi="Myriad Pro"/>
                <w:sz w:val="20"/>
              </w:rPr>
              <w:t xml:space="preserve">zgodnie ze </w:t>
            </w:r>
            <w:r w:rsidRPr="00C16BBF">
              <w:rPr>
                <w:rFonts w:ascii="Myriad Pro" w:hAnsi="Myriad Pro"/>
                <w:i/>
                <w:sz w:val="20"/>
              </w:rPr>
              <w:t>SOOP RPO WZ 2014-2020</w:t>
            </w:r>
            <w:r w:rsidRPr="00C16BBF">
              <w:rPr>
                <w:rFonts w:ascii="Myriad Pro" w:hAnsi="Myriad Pro"/>
                <w:sz w:val="20"/>
              </w:rPr>
              <w:t xml:space="preserve"> jest/są podmiotem/</w:t>
            </w:r>
            <w:proofErr w:type="spellStart"/>
            <w:r w:rsidRPr="00C16BBF">
              <w:rPr>
                <w:rFonts w:ascii="Myriad Pro" w:hAnsi="Myriad Pro"/>
                <w:sz w:val="20"/>
              </w:rPr>
              <w:t>ami</w:t>
            </w:r>
            <w:proofErr w:type="spellEnd"/>
            <w:r w:rsidRPr="00C16BBF">
              <w:rPr>
                <w:rFonts w:ascii="Myriad Pro" w:hAnsi="Myriad Pro"/>
                <w:sz w:val="20"/>
              </w:rPr>
              <w:t xml:space="preserve"> uprawnionym/i do ubiegania się o dofinansowanie </w:t>
            </w:r>
            <w:r w:rsidRPr="001565E6">
              <w:rPr>
                <w:rFonts w:ascii="Myriad Pro" w:hAnsi="Myriad Pro"/>
                <w:sz w:val="20"/>
              </w:rPr>
              <w:t>w ramach Działania/typu/ów projektu, w którym/</w:t>
            </w:r>
            <w:proofErr w:type="spellStart"/>
            <w:r w:rsidRPr="001565E6">
              <w:rPr>
                <w:rFonts w:ascii="Myriad Pro" w:hAnsi="Myriad Pro"/>
                <w:sz w:val="20"/>
              </w:rPr>
              <w:t>ch</w:t>
            </w:r>
            <w:proofErr w:type="spellEnd"/>
            <w:r w:rsidRPr="001565E6">
              <w:rPr>
                <w:rFonts w:ascii="Myriad Pro" w:hAnsi="Myriad Pro"/>
                <w:sz w:val="20"/>
              </w:rPr>
              <w:t xml:space="preserve"> ogłoszony został konkurs.</w:t>
            </w:r>
            <w:r w:rsidRPr="001565E6">
              <w:rPr>
                <w:rFonts w:ascii="Myriad Pro" w:hAnsi="Myriad Pro"/>
                <w:i/>
                <w:sz w:val="20"/>
              </w:rPr>
              <w:t xml:space="preserve"> </w:t>
            </w:r>
          </w:p>
        </w:tc>
        <w:tc>
          <w:tcPr>
            <w:tcW w:w="4449" w:type="dxa"/>
            <w:shd w:val="clear" w:color="auto" w:fill="auto"/>
          </w:tcPr>
          <w:p w:rsidR="0049214C" w:rsidRPr="00C16BBF" w:rsidRDefault="0049214C" w:rsidP="00D44169">
            <w:pPr>
              <w:spacing w:before="40" w:after="40"/>
              <w:rPr>
                <w:rFonts w:ascii="Myriad Pro" w:hAnsi="Myriad Pro"/>
                <w:sz w:val="20"/>
              </w:rPr>
            </w:pPr>
            <w:r w:rsidRPr="001565E6">
              <w:rPr>
                <w:rFonts w:ascii="Myriad Pro" w:hAnsi="Myriad Pro"/>
                <w:sz w:val="20"/>
              </w:rPr>
              <w:t>Spełnienie kryterium jest konieczne do przyznania dofinansowania.</w:t>
            </w:r>
          </w:p>
          <w:p w:rsidR="0049214C" w:rsidRDefault="0049214C" w:rsidP="00D44169">
            <w:pPr>
              <w:spacing w:before="40" w:after="40"/>
              <w:rPr>
                <w:rFonts w:ascii="Myriad Pro" w:hAnsi="Myriad Pro"/>
                <w:sz w:val="20"/>
              </w:rPr>
            </w:pPr>
            <w:r w:rsidRPr="00C16BBF">
              <w:rPr>
                <w:rFonts w:ascii="Myriad Pro" w:hAnsi="Myriad Pro"/>
                <w:sz w:val="20"/>
              </w:rPr>
              <w:t>Projekty niespełniające kryterium są odrzucane.</w:t>
            </w:r>
          </w:p>
          <w:p w:rsidR="0049214C" w:rsidRDefault="0049214C" w:rsidP="00D44169">
            <w:pPr>
              <w:autoSpaceDE w:val="0"/>
              <w:autoSpaceDN w:val="0"/>
              <w:adjustRightInd w:val="0"/>
              <w:spacing w:line="276" w:lineRule="auto"/>
              <w:jc w:val="both"/>
              <w:rPr>
                <w:rFonts w:ascii="Myriad Pro" w:eastAsia="Malgun Gothic" w:hAnsi="Myriad Pro" w:cs="Arial"/>
                <w:sz w:val="20"/>
              </w:rPr>
            </w:pPr>
            <w:r w:rsidRPr="004864FC">
              <w:rPr>
                <w:rFonts w:ascii="Myriad Pro" w:hAnsi="Myriad Pro" w:cs="Arial"/>
                <w:sz w:val="20"/>
              </w:rPr>
              <w:t xml:space="preserve">Kryterium będzie weryfikowane na etapie KOP, na dzień podpisania umowy oraz w przypadku zmiany Partnera (jeśli dotyczy). </w:t>
            </w:r>
          </w:p>
          <w:p w:rsidR="0049214C" w:rsidRPr="00C16BBF" w:rsidRDefault="0049214C" w:rsidP="00D4416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bl>
    <w:p w:rsidR="00EB5339" w:rsidRDefault="00EB5339" w:rsidP="00EB5339">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5"/>
        <w:gridCol w:w="2104"/>
        <w:gridCol w:w="7087"/>
        <w:gridCol w:w="4449"/>
      </w:tblGrid>
      <w:tr w:rsidR="00AE3840" w:rsidRPr="00C16BBF" w:rsidTr="00D44169">
        <w:trPr>
          <w:jc w:val="center"/>
        </w:trPr>
        <w:tc>
          <w:tcPr>
            <w:tcW w:w="14175" w:type="dxa"/>
            <w:gridSpan w:val="4"/>
          </w:tcPr>
          <w:p w:rsidR="00AE3840" w:rsidRPr="00D37481" w:rsidRDefault="00AE3840" w:rsidP="00D44169">
            <w:pPr>
              <w:spacing w:before="40" w:after="40"/>
              <w:jc w:val="center"/>
              <w:rPr>
                <w:rFonts w:ascii="Myriad Pro" w:hAnsi="Myriad Pro"/>
                <w:b/>
                <w:sz w:val="20"/>
              </w:rPr>
            </w:pPr>
            <w:r w:rsidRPr="00D37481">
              <w:rPr>
                <w:rFonts w:ascii="Myriad Pro" w:hAnsi="Myriad Pro"/>
                <w:b/>
                <w:sz w:val="20"/>
              </w:rPr>
              <w:t>Kryteria wykonalności</w:t>
            </w:r>
          </w:p>
        </w:tc>
      </w:tr>
      <w:tr w:rsidR="00AE3840" w:rsidRPr="00C16BBF" w:rsidTr="00D44169">
        <w:trPr>
          <w:jc w:val="center"/>
        </w:trPr>
        <w:tc>
          <w:tcPr>
            <w:tcW w:w="535" w:type="dxa"/>
          </w:tcPr>
          <w:p w:rsidR="00AE3840" w:rsidRPr="00D37481" w:rsidRDefault="00AE3840" w:rsidP="00D44169">
            <w:pPr>
              <w:spacing w:before="40" w:after="40"/>
              <w:jc w:val="center"/>
              <w:rPr>
                <w:rFonts w:ascii="Myriad Pro" w:hAnsi="Myriad Pro"/>
                <w:sz w:val="20"/>
              </w:rPr>
            </w:pPr>
            <w:r w:rsidRPr="00D37481">
              <w:rPr>
                <w:rFonts w:ascii="Myriad Pro" w:hAnsi="Myriad Pro"/>
                <w:sz w:val="20"/>
              </w:rPr>
              <w:t>L.p.</w:t>
            </w:r>
          </w:p>
        </w:tc>
        <w:tc>
          <w:tcPr>
            <w:tcW w:w="2104" w:type="dxa"/>
          </w:tcPr>
          <w:p w:rsidR="00AE3840" w:rsidRPr="00D37481" w:rsidRDefault="00AE3840" w:rsidP="00D44169">
            <w:pPr>
              <w:spacing w:before="40" w:after="40"/>
              <w:jc w:val="center"/>
              <w:rPr>
                <w:rFonts w:ascii="Myriad Pro" w:hAnsi="Myriad Pro"/>
                <w:sz w:val="20"/>
              </w:rPr>
            </w:pPr>
            <w:r w:rsidRPr="00D37481">
              <w:rPr>
                <w:rFonts w:ascii="Myriad Pro" w:hAnsi="Myriad Pro"/>
                <w:sz w:val="20"/>
              </w:rPr>
              <w:t>Nazwa kryterium</w:t>
            </w:r>
          </w:p>
        </w:tc>
        <w:tc>
          <w:tcPr>
            <w:tcW w:w="7087" w:type="dxa"/>
          </w:tcPr>
          <w:p w:rsidR="00AE3840" w:rsidRPr="001565E6" w:rsidRDefault="00AE3840" w:rsidP="00D44169">
            <w:pPr>
              <w:spacing w:before="40" w:after="40"/>
              <w:jc w:val="center"/>
              <w:rPr>
                <w:rFonts w:ascii="Myriad Pro" w:hAnsi="Myriad Pro"/>
                <w:sz w:val="20"/>
              </w:rPr>
            </w:pPr>
            <w:r w:rsidRPr="00D37481">
              <w:rPr>
                <w:rFonts w:ascii="Myriad Pro" w:hAnsi="Myriad Pro"/>
                <w:sz w:val="20"/>
              </w:rPr>
              <w:t>Definicja kryterium</w:t>
            </w:r>
          </w:p>
        </w:tc>
        <w:tc>
          <w:tcPr>
            <w:tcW w:w="4449" w:type="dxa"/>
          </w:tcPr>
          <w:p w:rsidR="00AE3840" w:rsidRPr="00C16BBF" w:rsidRDefault="00AE3840" w:rsidP="00D44169">
            <w:pPr>
              <w:spacing w:before="40" w:after="40"/>
              <w:jc w:val="center"/>
              <w:rPr>
                <w:rFonts w:ascii="Myriad Pro" w:hAnsi="Myriad Pro"/>
                <w:sz w:val="20"/>
              </w:rPr>
            </w:pPr>
            <w:r w:rsidRPr="00C16BBF">
              <w:rPr>
                <w:rFonts w:ascii="Myriad Pro" w:hAnsi="Myriad Pro"/>
                <w:sz w:val="20"/>
              </w:rPr>
              <w:t>Opis znaczenia kryterium</w:t>
            </w:r>
          </w:p>
        </w:tc>
      </w:tr>
      <w:tr w:rsidR="00AE3840" w:rsidRPr="00C16BBF" w:rsidTr="00D44169">
        <w:trPr>
          <w:jc w:val="center"/>
        </w:trPr>
        <w:tc>
          <w:tcPr>
            <w:tcW w:w="535" w:type="dxa"/>
          </w:tcPr>
          <w:p w:rsidR="00AE3840" w:rsidRPr="00D37481" w:rsidRDefault="00AE3840" w:rsidP="00D44169">
            <w:pPr>
              <w:spacing w:before="40" w:after="40"/>
              <w:jc w:val="center"/>
              <w:rPr>
                <w:rFonts w:ascii="Myriad Pro" w:hAnsi="Myriad Pro"/>
                <w:sz w:val="20"/>
              </w:rPr>
            </w:pPr>
            <w:r w:rsidRPr="00D37481">
              <w:rPr>
                <w:rFonts w:ascii="Myriad Pro" w:hAnsi="Myriad Pro"/>
                <w:sz w:val="20"/>
              </w:rPr>
              <w:t>1</w:t>
            </w:r>
          </w:p>
        </w:tc>
        <w:tc>
          <w:tcPr>
            <w:tcW w:w="2104" w:type="dxa"/>
          </w:tcPr>
          <w:p w:rsidR="00AE3840" w:rsidRPr="00D37481" w:rsidRDefault="00AE3840" w:rsidP="00D44169">
            <w:pPr>
              <w:spacing w:before="40" w:after="40"/>
              <w:jc w:val="center"/>
              <w:rPr>
                <w:rFonts w:ascii="Myriad Pro" w:hAnsi="Myriad Pro"/>
                <w:sz w:val="20"/>
              </w:rPr>
            </w:pPr>
            <w:r w:rsidRPr="00D37481">
              <w:rPr>
                <w:rFonts w:ascii="Myriad Pro" w:hAnsi="Myriad Pro"/>
                <w:sz w:val="20"/>
              </w:rPr>
              <w:t>2</w:t>
            </w:r>
          </w:p>
        </w:tc>
        <w:tc>
          <w:tcPr>
            <w:tcW w:w="7087" w:type="dxa"/>
          </w:tcPr>
          <w:p w:rsidR="00AE3840" w:rsidRPr="00D37481" w:rsidRDefault="00AE3840" w:rsidP="00D44169">
            <w:pPr>
              <w:spacing w:before="40" w:after="40"/>
              <w:jc w:val="center"/>
              <w:rPr>
                <w:rFonts w:ascii="Myriad Pro" w:hAnsi="Myriad Pro"/>
                <w:sz w:val="20"/>
              </w:rPr>
            </w:pPr>
            <w:r w:rsidRPr="00D37481">
              <w:rPr>
                <w:rFonts w:ascii="Myriad Pro" w:hAnsi="Myriad Pro"/>
                <w:sz w:val="20"/>
              </w:rPr>
              <w:t>3</w:t>
            </w:r>
          </w:p>
        </w:tc>
        <w:tc>
          <w:tcPr>
            <w:tcW w:w="4449" w:type="dxa"/>
          </w:tcPr>
          <w:p w:rsidR="00AE3840" w:rsidRPr="00C16BBF" w:rsidRDefault="00AE3840" w:rsidP="00D44169">
            <w:pPr>
              <w:spacing w:before="40" w:after="40"/>
              <w:jc w:val="center"/>
              <w:rPr>
                <w:rFonts w:ascii="Myriad Pro" w:hAnsi="Myriad Pro"/>
                <w:sz w:val="20"/>
              </w:rPr>
            </w:pPr>
            <w:r w:rsidRPr="00C16BBF">
              <w:rPr>
                <w:rFonts w:ascii="Myriad Pro" w:hAnsi="Myriad Pro"/>
                <w:sz w:val="20"/>
              </w:rPr>
              <w:t>4</w:t>
            </w:r>
          </w:p>
        </w:tc>
      </w:tr>
      <w:tr w:rsidR="00AE3840" w:rsidRPr="00C16BBF" w:rsidTr="00D44169">
        <w:trPr>
          <w:jc w:val="center"/>
        </w:trPr>
        <w:tc>
          <w:tcPr>
            <w:tcW w:w="535" w:type="dxa"/>
          </w:tcPr>
          <w:p w:rsidR="00AE3840" w:rsidRPr="00D37481" w:rsidRDefault="00AE3840" w:rsidP="001B0A9F">
            <w:pPr>
              <w:pStyle w:val="Akapitzlist"/>
              <w:numPr>
                <w:ilvl w:val="0"/>
                <w:numId w:val="405"/>
              </w:numPr>
              <w:spacing w:before="40" w:after="40"/>
              <w:ind w:left="0" w:firstLine="0"/>
              <w:contextualSpacing w:val="0"/>
            </w:pPr>
          </w:p>
        </w:tc>
        <w:tc>
          <w:tcPr>
            <w:tcW w:w="2104" w:type="dxa"/>
            <w:shd w:val="clear" w:color="auto" w:fill="auto"/>
          </w:tcPr>
          <w:p w:rsidR="00AE3840" w:rsidRPr="00D37481" w:rsidRDefault="00AE3840" w:rsidP="00D44169">
            <w:pPr>
              <w:spacing w:before="40" w:after="40"/>
              <w:rPr>
                <w:rFonts w:ascii="Myriad Pro" w:hAnsi="Myriad Pro"/>
                <w:sz w:val="20"/>
              </w:rPr>
            </w:pPr>
            <w:r w:rsidRPr="00D37481">
              <w:rPr>
                <w:rFonts w:ascii="Myriad Pro" w:hAnsi="Myriad Pro"/>
                <w:sz w:val="20"/>
              </w:rPr>
              <w:t xml:space="preserve"> Z</w:t>
            </w:r>
            <w:r>
              <w:rPr>
                <w:rFonts w:ascii="Myriad Pro" w:hAnsi="Myriad Pro"/>
                <w:sz w:val="20"/>
              </w:rPr>
              <w:t>godność</w:t>
            </w:r>
            <w:r w:rsidRPr="00D37481">
              <w:rPr>
                <w:rFonts w:ascii="Myriad Pro" w:hAnsi="Myriad Pro"/>
                <w:sz w:val="20"/>
              </w:rPr>
              <w:t xml:space="preserve"> prawna</w:t>
            </w:r>
          </w:p>
        </w:tc>
        <w:tc>
          <w:tcPr>
            <w:tcW w:w="7087" w:type="dxa"/>
          </w:tcPr>
          <w:p w:rsidR="00AE3840" w:rsidRPr="009F5B71" w:rsidRDefault="00AE3840" w:rsidP="00D44169">
            <w:pPr>
              <w:spacing w:before="40" w:after="40"/>
              <w:rPr>
                <w:rFonts w:ascii="Myriad Pro" w:hAnsi="Myriad Pro"/>
                <w:i/>
                <w:sz w:val="20"/>
              </w:rPr>
            </w:pPr>
            <w:r w:rsidRPr="00C16BBF">
              <w:rPr>
                <w:rFonts w:ascii="Myriad Pro" w:hAnsi="Myriad Pro"/>
                <w:sz w:val="20"/>
              </w:rPr>
              <w:t xml:space="preserve">Projekt jest zgodny z prawodawstwem wspólnotowym i krajowym, w tym </w:t>
            </w:r>
            <w:r w:rsidRPr="009F5B71">
              <w:rPr>
                <w:rFonts w:ascii="Myriad Pro" w:hAnsi="Myriad Pro"/>
                <w:sz w:val="20"/>
              </w:rPr>
              <w:lastRenderedPageBreak/>
              <w:t xml:space="preserve">przepisami ustawy z dnia 29 stycznia 2004 r. </w:t>
            </w:r>
            <w:r w:rsidRPr="009F5B71">
              <w:rPr>
                <w:rFonts w:ascii="Myriad Pro" w:hAnsi="Myriad Pro"/>
                <w:i/>
                <w:sz w:val="20"/>
              </w:rPr>
              <w:t>Prawo zamówień publicznych.</w:t>
            </w:r>
          </w:p>
          <w:p w:rsidR="00AE3840" w:rsidRPr="00C16BBF" w:rsidRDefault="00AE3840" w:rsidP="00D44169">
            <w:pPr>
              <w:spacing w:before="40" w:after="40"/>
              <w:rPr>
                <w:rFonts w:ascii="Myriad Pro" w:hAnsi="Myriad Pro"/>
                <w:sz w:val="20"/>
              </w:rPr>
            </w:pPr>
            <w:r w:rsidRPr="004864FC">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449" w:type="dxa"/>
          </w:tcPr>
          <w:p w:rsidR="00AE3840" w:rsidRPr="00C16BBF" w:rsidRDefault="00AE3840" w:rsidP="00D44169">
            <w:pPr>
              <w:spacing w:before="40" w:after="40"/>
              <w:rPr>
                <w:rFonts w:ascii="Myriad Pro" w:hAnsi="Myriad Pro"/>
                <w:sz w:val="20"/>
              </w:rPr>
            </w:pPr>
            <w:r w:rsidRPr="00C16BBF">
              <w:rPr>
                <w:rFonts w:ascii="Myriad Pro" w:hAnsi="Myriad Pro"/>
                <w:sz w:val="20"/>
              </w:rPr>
              <w:lastRenderedPageBreak/>
              <w:t xml:space="preserve">Spełnienie kryterium jest konieczne do </w:t>
            </w:r>
            <w:r w:rsidRPr="00C16BBF">
              <w:rPr>
                <w:rFonts w:ascii="Myriad Pro" w:hAnsi="Myriad Pro"/>
                <w:sz w:val="20"/>
              </w:rPr>
              <w:lastRenderedPageBreak/>
              <w:t>przyznania dofinansowania.</w:t>
            </w:r>
          </w:p>
          <w:p w:rsidR="00AE3840" w:rsidRPr="00C16BBF" w:rsidRDefault="00AE3840" w:rsidP="00D44169">
            <w:pPr>
              <w:spacing w:before="40" w:after="40"/>
              <w:rPr>
                <w:rFonts w:ascii="Myriad Pro" w:hAnsi="Myriad Pro"/>
                <w:sz w:val="20"/>
              </w:rPr>
            </w:pPr>
            <w:r w:rsidRPr="00C16BBF">
              <w:rPr>
                <w:rFonts w:ascii="Myriad Pro" w:hAnsi="Myriad Pro"/>
                <w:sz w:val="20"/>
              </w:rPr>
              <w:t>Projekty niespełniające kryterium są odrzucane.</w:t>
            </w:r>
          </w:p>
          <w:p w:rsidR="00AE3840" w:rsidRPr="00C16BBF" w:rsidRDefault="00AE3840" w:rsidP="00D4416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r w:rsidR="00AE3840" w:rsidRPr="00C16BBF" w:rsidTr="00D44169">
        <w:trPr>
          <w:jc w:val="center"/>
        </w:trPr>
        <w:tc>
          <w:tcPr>
            <w:tcW w:w="535" w:type="dxa"/>
          </w:tcPr>
          <w:p w:rsidR="00AE3840" w:rsidRPr="00D37481" w:rsidRDefault="00AE3840" w:rsidP="001B0A9F">
            <w:pPr>
              <w:pStyle w:val="Akapitzlist"/>
              <w:numPr>
                <w:ilvl w:val="0"/>
                <w:numId w:val="405"/>
              </w:numPr>
              <w:spacing w:before="40" w:after="40"/>
              <w:ind w:left="0" w:firstLine="0"/>
              <w:contextualSpacing w:val="0"/>
            </w:pPr>
          </w:p>
        </w:tc>
        <w:tc>
          <w:tcPr>
            <w:tcW w:w="2104" w:type="dxa"/>
            <w:shd w:val="clear" w:color="auto" w:fill="auto"/>
          </w:tcPr>
          <w:p w:rsidR="00AE3840" w:rsidRPr="009F5B71" w:rsidRDefault="00AE3840" w:rsidP="00D44169">
            <w:pPr>
              <w:autoSpaceDE w:val="0"/>
              <w:autoSpaceDN w:val="0"/>
              <w:adjustRightInd w:val="0"/>
              <w:spacing w:after="200" w:line="276" w:lineRule="auto"/>
              <w:rPr>
                <w:rFonts w:ascii="Myriad Pro" w:eastAsia="Malgun Gothic" w:hAnsi="Myriad Pro" w:cs="Arial"/>
                <w:sz w:val="20"/>
              </w:rPr>
            </w:pPr>
            <w:r w:rsidRPr="004864FC">
              <w:rPr>
                <w:rFonts w:ascii="Myriad Pro" w:eastAsia="Malgun Gothic" w:hAnsi="Myriad Pro" w:cs="Arial"/>
                <w:sz w:val="20"/>
              </w:rPr>
              <w:t>Zgodność</w:t>
            </w:r>
          </w:p>
          <w:p w:rsidR="00AE3840" w:rsidRPr="009F5B71" w:rsidRDefault="00AE3840" w:rsidP="00D44169">
            <w:pPr>
              <w:autoSpaceDE w:val="0"/>
              <w:autoSpaceDN w:val="0"/>
              <w:adjustRightInd w:val="0"/>
              <w:spacing w:after="200" w:line="276" w:lineRule="auto"/>
              <w:rPr>
                <w:rFonts w:ascii="Myriad Pro" w:eastAsia="Malgun Gothic" w:hAnsi="Myriad Pro" w:cs="Arial"/>
                <w:sz w:val="20"/>
              </w:rPr>
            </w:pPr>
            <w:r w:rsidRPr="004864FC">
              <w:rPr>
                <w:rFonts w:ascii="Myriad Pro" w:eastAsia="Malgun Gothic" w:hAnsi="Myriad Pro" w:cs="Arial"/>
                <w:sz w:val="20"/>
              </w:rPr>
              <w:t>z wymogami pomocy</w:t>
            </w:r>
          </w:p>
          <w:p w:rsidR="00AE3840" w:rsidRPr="009F5B71" w:rsidRDefault="00AE3840" w:rsidP="00D44169">
            <w:pPr>
              <w:spacing w:before="40" w:after="40"/>
              <w:rPr>
                <w:rFonts w:ascii="Myriad Pro" w:hAnsi="Myriad Pro"/>
                <w:sz w:val="20"/>
              </w:rPr>
            </w:pPr>
            <w:r w:rsidRPr="004864FC">
              <w:rPr>
                <w:rFonts w:ascii="Myriad Pro" w:eastAsia="Malgun Gothic" w:hAnsi="Myriad Pro" w:cs="Arial"/>
                <w:sz w:val="20"/>
              </w:rPr>
              <w:t>publicznej</w:t>
            </w:r>
          </w:p>
        </w:tc>
        <w:tc>
          <w:tcPr>
            <w:tcW w:w="7087" w:type="dxa"/>
          </w:tcPr>
          <w:p w:rsidR="00AE3840" w:rsidRPr="009F5B71" w:rsidRDefault="00AE3840" w:rsidP="00D44169">
            <w:pPr>
              <w:spacing w:before="40" w:after="40"/>
              <w:rPr>
                <w:rFonts w:ascii="Myriad Pro" w:hAnsi="Myriad Pro"/>
                <w:sz w:val="20"/>
              </w:rPr>
            </w:pPr>
            <w:r w:rsidRPr="004864FC">
              <w:rPr>
                <w:rFonts w:ascii="Myriad Pro" w:eastAsia="Malgun Gothic" w:hAnsi="Myriad Pro" w:cs="Arial"/>
                <w:sz w:val="20"/>
              </w:rPr>
              <w:t xml:space="preserve">Projekt jest zgodny regułami pomocy publicznej i/lub pomocy </w:t>
            </w:r>
            <w:r w:rsidRPr="004864FC">
              <w:rPr>
                <w:rFonts w:ascii="Myriad Pro" w:eastAsia="Malgun Gothic" w:hAnsi="Myriad Pro" w:cs="Arial"/>
                <w:i/>
                <w:sz w:val="20"/>
              </w:rPr>
              <w:t xml:space="preserve">de </w:t>
            </w:r>
            <w:proofErr w:type="spellStart"/>
            <w:r w:rsidRPr="004864FC">
              <w:rPr>
                <w:rFonts w:ascii="Myriad Pro" w:eastAsia="Malgun Gothic" w:hAnsi="Myriad Pro" w:cs="Arial"/>
                <w:i/>
                <w:sz w:val="20"/>
              </w:rPr>
              <w:t>minimis</w:t>
            </w:r>
            <w:proofErr w:type="spellEnd"/>
            <w:r w:rsidRPr="004864FC">
              <w:rPr>
                <w:rFonts w:ascii="Myriad Pro" w:eastAsia="Malgun Gothic" w:hAnsi="Myriad Pro" w:cs="Arial"/>
                <w:sz w:val="20"/>
              </w:rPr>
              <w:t>.</w:t>
            </w:r>
          </w:p>
        </w:tc>
        <w:tc>
          <w:tcPr>
            <w:tcW w:w="4449" w:type="dxa"/>
          </w:tcPr>
          <w:p w:rsidR="00AE3840" w:rsidRPr="009F5B71" w:rsidRDefault="00AE3840" w:rsidP="00D44169">
            <w:pPr>
              <w:spacing w:before="40" w:after="40" w:line="276" w:lineRule="auto"/>
              <w:rPr>
                <w:rFonts w:ascii="Myriad Pro" w:hAnsi="Myriad Pro" w:cs="Arial"/>
                <w:sz w:val="20"/>
              </w:rPr>
            </w:pPr>
            <w:r w:rsidRPr="004864FC">
              <w:rPr>
                <w:rFonts w:ascii="Myriad Pro" w:hAnsi="Myriad Pro" w:cs="Arial"/>
                <w:sz w:val="20"/>
              </w:rPr>
              <w:t>Jeżeli dotyczy: spełnienie kryterium jest konieczne do przyznania dofinansowania.</w:t>
            </w:r>
          </w:p>
          <w:p w:rsidR="00AE3840" w:rsidRPr="009F5B71" w:rsidRDefault="00AE3840" w:rsidP="00D44169">
            <w:pPr>
              <w:autoSpaceDE w:val="0"/>
              <w:autoSpaceDN w:val="0"/>
              <w:adjustRightInd w:val="0"/>
              <w:spacing w:after="200" w:line="276" w:lineRule="auto"/>
              <w:jc w:val="both"/>
              <w:rPr>
                <w:rFonts w:ascii="Myriad Pro" w:hAnsi="Myriad Pro" w:cs="Arial"/>
                <w:sz w:val="20"/>
              </w:rPr>
            </w:pPr>
            <w:r w:rsidRPr="004864FC">
              <w:rPr>
                <w:rFonts w:ascii="Myriad Pro" w:hAnsi="Myriad Pro" w:cs="Arial"/>
                <w:sz w:val="20"/>
              </w:rPr>
              <w:t>Projekty niespełniające kryterium są odrzucane.</w:t>
            </w:r>
          </w:p>
          <w:p w:rsidR="00AE3840" w:rsidRPr="009F5B71" w:rsidRDefault="00AE3840" w:rsidP="00D44169">
            <w:pPr>
              <w:spacing w:before="40" w:after="40"/>
              <w:rPr>
                <w:rFonts w:ascii="Myriad Pro" w:hAnsi="Myriad Pro"/>
                <w:sz w:val="20"/>
              </w:rPr>
            </w:pPr>
            <w:r w:rsidRPr="004864FC">
              <w:rPr>
                <w:rFonts w:ascii="Myriad Pro" w:hAnsi="Myriad Pro" w:cs="Arial"/>
                <w:sz w:val="20"/>
              </w:rPr>
              <w:t>Ocena spełniania kryterium polega na przypisaniu wartości logicznych „tak”, „nie”, „nie dotyczy”.</w:t>
            </w:r>
          </w:p>
        </w:tc>
      </w:tr>
      <w:tr w:rsidR="00AE3840" w:rsidRPr="00C16BBF" w:rsidTr="00D44169">
        <w:trPr>
          <w:jc w:val="center"/>
        </w:trPr>
        <w:tc>
          <w:tcPr>
            <w:tcW w:w="535" w:type="dxa"/>
          </w:tcPr>
          <w:p w:rsidR="00AE3840" w:rsidRPr="00D37481" w:rsidRDefault="00AE3840" w:rsidP="001B0A9F">
            <w:pPr>
              <w:pStyle w:val="Akapitzlist"/>
              <w:numPr>
                <w:ilvl w:val="0"/>
                <w:numId w:val="405"/>
              </w:numPr>
              <w:spacing w:before="40" w:after="40"/>
              <w:ind w:left="0" w:firstLine="0"/>
              <w:contextualSpacing w:val="0"/>
            </w:pPr>
          </w:p>
        </w:tc>
        <w:tc>
          <w:tcPr>
            <w:tcW w:w="2104" w:type="dxa"/>
            <w:shd w:val="clear" w:color="auto" w:fill="auto"/>
          </w:tcPr>
          <w:p w:rsidR="00AE3840" w:rsidRPr="00D37481" w:rsidRDefault="00AE3840" w:rsidP="00D44169">
            <w:pPr>
              <w:spacing w:before="40" w:after="40"/>
              <w:rPr>
                <w:rFonts w:ascii="Myriad Pro" w:hAnsi="Myriad Pro"/>
                <w:sz w:val="20"/>
              </w:rPr>
            </w:pPr>
            <w:r w:rsidRPr="00D37481">
              <w:rPr>
                <w:rFonts w:ascii="Myriad Pro" w:hAnsi="Myriad Pro"/>
                <w:sz w:val="20"/>
              </w:rPr>
              <w:t>Zdolność finansowa.</w:t>
            </w:r>
          </w:p>
        </w:tc>
        <w:tc>
          <w:tcPr>
            <w:tcW w:w="7087" w:type="dxa"/>
          </w:tcPr>
          <w:p w:rsidR="00AE3840" w:rsidRPr="009F5B71" w:rsidRDefault="00AE3840" w:rsidP="00D44169">
            <w:pPr>
              <w:spacing w:before="40" w:after="40" w:line="276" w:lineRule="auto"/>
              <w:jc w:val="both"/>
              <w:rPr>
                <w:rFonts w:ascii="Myriad Pro" w:hAnsi="Myriad Pro" w:cs="Arial"/>
                <w:sz w:val="20"/>
              </w:rPr>
            </w:pPr>
            <w:r w:rsidRPr="004864FC">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AE3840" w:rsidRPr="009F5B71" w:rsidRDefault="00AE3840"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Beneficjent oraz Partner/</w:t>
            </w:r>
            <w:proofErr w:type="spellStart"/>
            <w:r w:rsidRPr="004864FC">
              <w:rPr>
                <w:rFonts w:ascii="Myriad Pro" w:eastAsia="MyriadPro-Regular" w:hAnsi="Myriad Pro" w:cs="Arial"/>
                <w:sz w:val="20"/>
              </w:rPr>
              <w:t>rzy</w:t>
            </w:r>
            <w:proofErr w:type="spellEnd"/>
            <w:r w:rsidRPr="004864FC">
              <w:rPr>
                <w:rFonts w:ascii="Myriad Pro" w:eastAsia="MyriadPro-Regular" w:hAnsi="Myriad Pro" w:cs="Arial"/>
                <w:sz w:val="20"/>
              </w:rPr>
              <w:t xml:space="preserve"> krajowi (o ile dotyczy), ponoszący wydatki</w:t>
            </w:r>
            <w:r>
              <w:rPr>
                <w:rFonts w:ascii="Myriad Pro" w:eastAsia="MyriadPro-Regular" w:hAnsi="Myriad Pro" w:cs="Arial"/>
                <w:sz w:val="20"/>
              </w:rPr>
              <w:t xml:space="preserve"> </w:t>
            </w:r>
            <w:r w:rsidRPr="004864FC">
              <w:rPr>
                <w:rFonts w:ascii="Myriad Pro" w:eastAsia="MyriadPro-Regular" w:hAnsi="Myriad Pro" w:cs="Arial"/>
                <w:sz w:val="20"/>
              </w:rPr>
              <w:t xml:space="preserve">w danym projekcie z EFS, posiadają </w:t>
            </w:r>
            <w:r w:rsidRPr="004864FC">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4864FC">
              <w:rPr>
                <w:rFonts w:ascii="Myriad Pro" w:eastAsia="MyriadPro-Regular" w:hAnsi="Myriad Pro" w:cs="Arial"/>
                <w:sz w:val="20"/>
              </w:rPr>
              <w:t>równy lub wyższy od łącznych rocznych wydatków w danym projekcie z roku, w którym wydatki są najwyższe.</w:t>
            </w:r>
          </w:p>
          <w:p w:rsidR="00AE3840" w:rsidRPr="00C16BBF" w:rsidRDefault="00AE3840" w:rsidP="00D44169">
            <w:pPr>
              <w:spacing w:before="40" w:after="40"/>
              <w:rPr>
                <w:rFonts w:ascii="Myriad Pro" w:hAnsi="Myriad Pro"/>
                <w:sz w:val="20"/>
              </w:rPr>
            </w:pPr>
            <w:r w:rsidRPr="004864FC">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449" w:type="dxa"/>
          </w:tcPr>
          <w:p w:rsidR="00AE3840" w:rsidRPr="00C16BBF" w:rsidRDefault="00AE3840" w:rsidP="00D44169">
            <w:pPr>
              <w:spacing w:before="40" w:after="40"/>
              <w:rPr>
                <w:rFonts w:ascii="Myriad Pro" w:hAnsi="Myriad Pro"/>
                <w:sz w:val="20"/>
              </w:rPr>
            </w:pPr>
            <w:r w:rsidRPr="00C16BBF">
              <w:rPr>
                <w:rFonts w:ascii="Myriad Pro" w:hAnsi="Myriad Pro"/>
                <w:sz w:val="20"/>
              </w:rPr>
              <w:t>Spełnienie kryterium jest konieczne do przyznania dofinansowania.</w:t>
            </w:r>
          </w:p>
          <w:p w:rsidR="00AE3840" w:rsidRDefault="00AE3840" w:rsidP="00D44169">
            <w:pPr>
              <w:spacing w:before="40" w:after="40"/>
              <w:rPr>
                <w:rFonts w:ascii="Myriad Pro" w:hAnsi="Myriad Pro"/>
                <w:sz w:val="20"/>
              </w:rPr>
            </w:pPr>
            <w:r w:rsidRPr="00C16BBF">
              <w:rPr>
                <w:rFonts w:ascii="Myriad Pro" w:hAnsi="Myriad Pro"/>
                <w:sz w:val="20"/>
              </w:rPr>
              <w:t>Projekty niespełniające kryterium są odrzucane.</w:t>
            </w:r>
          </w:p>
          <w:p w:rsidR="00AE3840" w:rsidRPr="00C16BBF" w:rsidRDefault="00AE3840" w:rsidP="00D44169">
            <w:pPr>
              <w:spacing w:before="40" w:after="40"/>
              <w:rPr>
                <w:rFonts w:ascii="Myriad Pro" w:hAnsi="Myriad Pro"/>
                <w:sz w:val="20"/>
              </w:rPr>
            </w:pPr>
            <w:r>
              <w:rPr>
                <w:rFonts w:ascii="Myriad Pro" w:hAnsi="Myriad Pro"/>
                <w:sz w:val="20"/>
              </w:rPr>
              <w:t xml:space="preserve">Kryterium weryfikowane będzie na etapie KOP. </w:t>
            </w:r>
          </w:p>
          <w:p w:rsidR="00AE3840" w:rsidRPr="00C16BBF" w:rsidRDefault="00AE3840" w:rsidP="00D4416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bl>
    <w:p w:rsidR="00AE3840" w:rsidRDefault="00AE3840" w:rsidP="00EB5339">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5"/>
        <w:gridCol w:w="2246"/>
        <w:gridCol w:w="6945"/>
        <w:gridCol w:w="4449"/>
      </w:tblGrid>
      <w:tr w:rsidR="00301DC7" w:rsidRPr="00C16BBF" w:rsidTr="00D44169">
        <w:trPr>
          <w:jc w:val="center"/>
        </w:trPr>
        <w:tc>
          <w:tcPr>
            <w:tcW w:w="14175" w:type="dxa"/>
            <w:gridSpan w:val="4"/>
          </w:tcPr>
          <w:p w:rsidR="00301DC7" w:rsidRPr="00D37481" w:rsidRDefault="00301DC7" w:rsidP="00D44169">
            <w:pPr>
              <w:spacing w:before="40" w:after="40"/>
              <w:jc w:val="center"/>
              <w:rPr>
                <w:rFonts w:ascii="Myriad Pro" w:hAnsi="Myriad Pro"/>
                <w:b/>
                <w:sz w:val="20"/>
              </w:rPr>
            </w:pPr>
            <w:r w:rsidRPr="00D37481">
              <w:rPr>
                <w:rFonts w:ascii="Myriad Pro" w:hAnsi="Myriad Pro"/>
                <w:b/>
                <w:sz w:val="20"/>
              </w:rPr>
              <w:t>Kryteria jakości</w:t>
            </w:r>
          </w:p>
        </w:tc>
      </w:tr>
      <w:tr w:rsidR="00301DC7" w:rsidRPr="00C16BBF" w:rsidTr="00D44169">
        <w:trPr>
          <w:jc w:val="center"/>
        </w:trPr>
        <w:tc>
          <w:tcPr>
            <w:tcW w:w="535" w:type="dxa"/>
          </w:tcPr>
          <w:p w:rsidR="00301DC7" w:rsidRPr="00D37481" w:rsidRDefault="00301DC7" w:rsidP="00D44169">
            <w:pPr>
              <w:spacing w:before="40" w:after="40"/>
              <w:jc w:val="center"/>
              <w:rPr>
                <w:rFonts w:ascii="Myriad Pro" w:hAnsi="Myriad Pro"/>
                <w:sz w:val="20"/>
              </w:rPr>
            </w:pPr>
            <w:r w:rsidRPr="00D37481">
              <w:rPr>
                <w:rFonts w:ascii="Myriad Pro" w:hAnsi="Myriad Pro"/>
                <w:sz w:val="20"/>
              </w:rPr>
              <w:t>L.p.</w:t>
            </w:r>
          </w:p>
        </w:tc>
        <w:tc>
          <w:tcPr>
            <w:tcW w:w="2246" w:type="dxa"/>
          </w:tcPr>
          <w:p w:rsidR="00301DC7" w:rsidRPr="00D37481" w:rsidRDefault="00301DC7" w:rsidP="00D44169">
            <w:pPr>
              <w:spacing w:before="40" w:after="40"/>
              <w:jc w:val="center"/>
              <w:rPr>
                <w:rFonts w:ascii="Myriad Pro" w:hAnsi="Myriad Pro"/>
                <w:sz w:val="20"/>
              </w:rPr>
            </w:pPr>
            <w:r w:rsidRPr="00D37481">
              <w:rPr>
                <w:rFonts w:ascii="Myriad Pro" w:hAnsi="Myriad Pro"/>
                <w:sz w:val="20"/>
              </w:rPr>
              <w:t>Nazwa kryterium</w:t>
            </w:r>
          </w:p>
        </w:tc>
        <w:tc>
          <w:tcPr>
            <w:tcW w:w="6945" w:type="dxa"/>
          </w:tcPr>
          <w:p w:rsidR="00301DC7" w:rsidRPr="00C16BBF" w:rsidRDefault="00301DC7" w:rsidP="00D44169">
            <w:pPr>
              <w:spacing w:before="40" w:after="40"/>
              <w:jc w:val="center"/>
              <w:rPr>
                <w:rFonts w:ascii="Myriad Pro" w:hAnsi="Myriad Pro"/>
                <w:sz w:val="20"/>
              </w:rPr>
            </w:pPr>
            <w:r w:rsidRPr="00C16BBF">
              <w:rPr>
                <w:rFonts w:ascii="Myriad Pro" w:hAnsi="Myriad Pro"/>
                <w:sz w:val="20"/>
              </w:rPr>
              <w:t>Definicja kryterium</w:t>
            </w:r>
          </w:p>
        </w:tc>
        <w:tc>
          <w:tcPr>
            <w:tcW w:w="4449" w:type="dxa"/>
          </w:tcPr>
          <w:p w:rsidR="00301DC7" w:rsidRPr="00C16BBF" w:rsidRDefault="00301DC7" w:rsidP="00D44169">
            <w:pPr>
              <w:spacing w:before="40" w:after="40"/>
              <w:jc w:val="center"/>
              <w:rPr>
                <w:rFonts w:ascii="Myriad Pro" w:hAnsi="Myriad Pro"/>
                <w:sz w:val="20"/>
              </w:rPr>
            </w:pPr>
            <w:r w:rsidRPr="00C16BBF">
              <w:rPr>
                <w:rFonts w:ascii="Myriad Pro" w:hAnsi="Myriad Pro"/>
                <w:sz w:val="20"/>
              </w:rPr>
              <w:t>Opis znaczenia kryterium</w:t>
            </w:r>
          </w:p>
        </w:tc>
      </w:tr>
      <w:tr w:rsidR="00301DC7" w:rsidRPr="00C16BBF" w:rsidTr="00D44169">
        <w:trPr>
          <w:jc w:val="center"/>
        </w:trPr>
        <w:tc>
          <w:tcPr>
            <w:tcW w:w="535" w:type="dxa"/>
          </w:tcPr>
          <w:p w:rsidR="00301DC7" w:rsidRPr="00D37481" w:rsidRDefault="00301DC7" w:rsidP="00D44169">
            <w:pPr>
              <w:spacing w:before="40" w:after="40"/>
              <w:jc w:val="center"/>
              <w:rPr>
                <w:rFonts w:ascii="Myriad Pro" w:hAnsi="Myriad Pro"/>
                <w:sz w:val="20"/>
              </w:rPr>
            </w:pPr>
            <w:r w:rsidRPr="00D37481">
              <w:rPr>
                <w:rFonts w:ascii="Myriad Pro" w:hAnsi="Myriad Pro"/>
                <w:sz w:val="20"/>
              </w:rPr>
              <w:t>1</w:t>
            </w:r>
          </w:p>
        </w:tc>
        <w:tc>
          <w:tcPr>
            <w:tcW w:w="2246" w:type="dxa"/>
          </w:tcPr>
          <w:p w:rsidR="00301DC7" w:rsidRPr="00D37481" w:rsidRDefault="00301DC7" w:rsidP="00D44169">
            <w:pPr>
              <w:spacing w:before="40" w:after="40"/>
              <w:jc w:val="center"/>
              <w:rPr>
                <w:rFonts w:ascii="Myriad Pro" w:hAnsi="Myriad Pro"/>
                <w:sz w:val="20"/>
              </w:rPr>
            </w:pPr>
            <w:r w:rsidRPr="00D37481">
              <w:rPr>
                <w:rFonts w:ascii="Myriad Pro" w:hAnsi="Myriad Pro"/>
                <w:sz w:val="20"/>
              </w:rPr>
              <w:t>2</w:t>
            </w:r>
          </w:p>
        </w:tc>
        <w:tc>
          <w:tcPr>
            <w:tcW w:w="6945" w:type="dxa"/>
          </w:tcPr>
          <w:p w:rsidR="00301DC7" w:rsidRPr="00C16BBF" w:rsidRDefault="00301DC7" w:rsidP="00D44169">
            <w:pPr>
              <w:spacing w:before="40" w:after="40"/>
              <w:jc w:val="center"/>
              <w:rPr>
                <w:rFonts w:ascii="Myriad Pro" w:hAnsi="Myriad Pro"/>
                <w:sz w:val="20"/>
              </w:rPr>
            </w:pPr>
            <w:r w:rsidRPr="00C16BBF">
              <w:rPr>
                <w:rFonts w:ascii="Myriad Pro" w:hAnsi="Myriad Pro"/>
                <w:sz w:val="20"/>
              </w:rPr>
              <w:t>3</w:t>
            </w:r>
          </w:p>
        </w:tc>
        <w:tc>
          <w:tcPr>
            <w:tcW w:w="4449" w:type="dxa"/>
          </w:tcPr>
          <w:p w:rsidR="00301DC7" w:rsidRPr="00C16BBF" w:rsidRDefault="00301DC7" w:rsidP="00D44169">
            <w:pPr>
              <w:spacing w:before="40" w:after="40"/>
              <w:jc w:val="center"/>
              <w:rPr>
                <w:rFonts w:ascii="Myriad Pro" w:hAnsi="Myriad Pro"/>
                <w:sz w:val="20"/>
              </w:rPr>
            </w:pPr>
            <w:r w:rsidRPr="00C16BBF">
              <w:rPr>
                <w:rFonts w:ascii="Myriad Pro" w:hAnsi="Myriad Pro"/>
                <w:sz w:val="20"/>
              </w:rPr>
              <w:t>4</w:t>
            </w:r>
          </w:p>
        </w:tc>
      </w:tr>
      <w:tr w:rsidR="00301DC7" w:rsidRPr="00C16BBF" w:rsidTr="00D44169">
        <w:trPr>
          <w:jc w:val="center"/>
        </w:trPr>
        <w:tc>
          <w:tcPr>
            <w:tcW w:w="14175" w:type="dxa"/>
            <w:gridSpan w:val="4"/>
          </w:tcPr>
          <w:p w:rsidR="00301DC7" w:rsidRPr="00DB6673" w:rsidRDefault="00301DC7" w:rsidP="00D44169">
            <w:pPr>
              <w:spacing w:before="40" w:after="40"/>
              <w:jc w:val="center"/>
              <w:rPr>
                <w:rFonts w:ascii="Myriad Pro" w:hAnsi="Myriad Pro"/>
                <w:b/>
                <w:sz w:val="20"/>
              </w:rPr>
            </w:pPr>
            <w:r w:rsidRPr="00DB6673">
              <w:rPr>
                <w:rFonts w:ascii="Myriad Pro" w:hAnsi="Myriad Pro"/>
                <w:b/>
                <w:sz w:val="20"/>
              </w:rPr>
              <w:lastRenderedPageBreak/>
              <w:t>Kryteria jakości oceniane przez IP RPO WZ</w:t>
            </w:r>
          </w:p>
        </w:tc>
      </w:tr>
      <w:tr w:rsidR="00301DC7" w:rsidRPr="00C16BBF" w:rsidTr="00D44169">
        <w:trPr>
          <w:trHeight w:val="105"/>
          <w:jc w:val="center"/>
        </w:trPr>
        <w:tc>
          <w:tcPr>
            <w:tcW w:w="535" w:type="dxa"/>
          </w:tcPr>
          <w:p w:rsidR="00301DC7" w:rsidRPr="00D37481" w:rsidRDefault="00301DC7" w:rsidP="001B0A9F">
            <w:pPr>
              <w:pStyle w:val="Akapitzlist"/>
              <w:numPr>
                <w:ilvl w:val="0"/>
                <w:numId w:val="406"/>
              </w:numPr>
              <w:spacing w:before="40" w:after="40"/>
              <w:ind w:left="0" w:firstLine="0"/>
              <w:contextualSpacing w:val="0"/>
            </w:pPr>
          </w:p>
        </w:tc>
        <w:tc>
          <w:tcPr>
            <w:tcW w:w="2246" w:type="dxa"/>
            <w:shd w:val="clear" w:color="auto" w:fill="auto"/>
          </w:tcPr>
          <w:p w:rsidR="00301DC7" w:rsidRPr="00D37481" w:rsidRDefault="00301DC7" w:rsidP="00D44169">
            <w:pPr>
              <w:spacing w:before="40" w:after="40"/>
              <w:rPr>
                <w:rFonts w:ascii="Myriad Pro" w:hAnsi="Myriad Pro"/>
                <w:sz w:val="20"/>
              </w:rPr>
            </w:pPr>
            <w:r w:rsidRPr="002979C4">
              <w:rPr>
                <w:rFonts w:ascii="Myriad Pro" w:hAnsi="Myriad Pro"/>
                <w:sz w:val="20"/>
              </w:rPr>
              <w:t>Odpowiedniość/</w:t>
            </w:r>
            <w:r w:rsidRPr="002979C4">
              <w:rPr>
                <w:rFonts w:ascii="Myriad Pro" w:hAnsi="Myriad Pro"/>
                <w:sz w:val="20"/>
              </w:rPr>
              <w:br/>
              <w:t>Adekwatność/Trafność</w:t>
            </w:r>
          </w:p>
        </w:tc>
        <w:tc>
          <w:tcPr>
            <w:tcW w:w="6945" w:type="dxa"/>
            <w:shd w:val="clear" w:color="auto" w:fill="auto"/>
          </w:tcPr>
          <w:p w:rsidR="00301DC7" w:rsidRPr="00287075" w:rsidRDefault="00301DC7" w:rsidP="00D44169">
            <w:pPr>
              <w:spacing w:before="40" w:after="40"/>
              <w:rPr>
                <w:rFonts w:ascii="Myriad Pro" w:hAnsi="Myriad Pro"/>
                <w:sz w:val="20"/>
              </w:rPr>
            </w:pPr>
            <w:r w:rsidRPr="009F5B71">
              <w:rPr>
                <w:rFonts w:ascii="Myriad Pro" w:hAnsi="Myriad Pro"/>
                <w:sz w:val="20"/>
              </w:rPr>
              <w:t xml:space="preserve">Stopień, </w:t>
            </w:r>
            <w:r w:rsidRPr="004864FC">
              <w:rPr>
                <w:rFonts w:ascii="Myriad Pro" w:eastAsia="MyriadPro-Regular" w:hAnsi="Myriad Pro" w:cs="Arial"/>
                <w:sz w:val="20"/>
              </w:rPr>
              <w:t>w jakim grupa docelowa, oferowane formy wsparcia, harmonogram realizacji zadań i budżetu oraz dobrane wskaźniki są spójne</w:t>
            </w:r>
            <w:r w:rsidRPr="009F5B71" w:rsidDel="003706D5">
              <w:rPr>
                <w:rFonts w:ascii="Myriad Pro" w:hAnsi="Myriad Pro"/>
                <w:sz w:val="20"/>
              </w:rPr>
              <w:t xml:space="preserve"> </w:t>
            </w:r>
            <w:r w:rsidRPr="009F5B71">
              <w:rPr>
                <w:rFonts w:ascii="Myriad Pro" w:hAnsi="Myriad Pro"/>
                <w:sz w:val="20"/>
              </w:rPr>
              <w:t xml:space="preserve">z analizą sytuacji problemowej zawartą </w:t>
            </w:r>
            <w:r w:rsidRPr="00287075">
              <w:rPr>
                <w:rFonts w:ascii="Myriad Pro" w:hAnsi="Myriad Pro"/>
                <w:sz w:val="20"/>
              </w:rPr>
              <w:t>we wniosku o dofinansowanie.</w:t>
            </w:r>
          </w:p>
          <w:p w:rsidR="00301DC7" w:rsidRDefault="00301DC7" w:rsidP="00D44169">
            <w:pPr>
              <w:autoSpaceDE w:val="0"/>
              <w:autoSpaceDN w:val="0"/>
              <w:adjustRightInd w:val="0"/>
              <w:jc w:val="both"/>
              <w:rPr>
                <w:rFonts w:ascii="Myriad Pro" w:eastAsia="MyriadPro-Regular" w:hAnsi="Myriad Pro" w:cs="Arial"/>
                <w:sz w:val="20"/>
              </w:rPr>
            </w:pPr>
            <w:r w:rsidRPr="004864FC">
              <w:rPr>
                <w:rFonts w:ascii="Myriad Pro" w:eastAsia="MyriadPro-Regular" w:hAnsi="Myriad Pro" w:cs="Arial"/>
                <w:sz w:val="20"/>
              </w:rPr>
              <w:t>Stopień, w jakim projekt zaspokaja potrzeby i niweluje bariery grupy docelowej, a także przyczynia się do osiągnięcia celów RPO WZ 2014-2020.</w:t>
            </w:r>
          </w:p>
          <w:p w:rsidR="00301DC7" w:rsidRPr="00C16BBF" w:rsidRDefault="00301DC7" w:rsidP="00D44169">
            <w:pPr>
              <w:spacing w:before="40" w:after="40"/>
              <w:rPr>
                <w:rFonts w:ascii="Myriad Pro" w:hAnsi="Myriad Pro"/>
                <w:sz w:val="20"/>
              </w:rPr>
            </w:pPr>
            <w:r w:rsidRPr="009F5B71">
              <w:rPr>
                <w:rFonts w:ascii="Myriad Pro" w:hAnsi="Myriad Pro"/>
                <w:sz w:val="20"/>
              </w:rPr>
              <w:t>Projekt jest spójny</w:t>
            </w:r>
            <w:r w:rsidRPr="004F47E9">
              <w:rPr>
                <w:rFonts w:ascii="Myriad Pro" w:hAnsi="Myriad Pro"/>
                <w:sz w:val="20"/>
              </w:rPr>
              <w:t xml:space="preserve"> i kompletny w zakresie ocenianego kryterium.</w:t>
            </w:r>
          </w:p>
        </w:tc>
        <w:tc>
          <w:tcPr>
            <w:tcW w:w="4449" w:type="dxa"/>
            <w:shd w:val="clear" w:color="auto" w:fill="auto"/>
          </w:tcPr>
          <w:p w:rsidR="00301DC7" w:rsidRPr="00BE08D4" w:rsidRDefault="00301DC7" w:rsidP="00D44169">
            <w:pPr>
              <w:spacing w:before="40" w:after="40"/>
              <w:rPr>
                <w:rFonts w:ascii="Myriad Pro" w:hAnsi="Myriad Pro"/>
                <w:sz w:val="20"/>
              </w:rPr>
            </w:pPr>
            <w:r w:rsidRPr="00BE08D4">
              <w:rPr>
                <w:rFonts w:ascii="Myriad Pro" w:eastAsia="Calibri" w:hAnsi="Myriad Pro" w:cs="Times New Roman"/>
                <w:sz w:val="20"/>
              </w:rPr>
              <w:t>Ocena spełniania kryteri</w:t>
            </w:r>
            <w:r w:rsidRPr="00BE08D4">
              <w:rPr>
                <w:rFonts w:ascii="Myriad Pro" w:hAnsi="Myriad Pro"/>
                <w:sz w:val="20"/>
              </w:rPr>
              <w:t>um</w:t>
            </w:r>
            <w:r w:rsidRPr="00BE08D4">
              <w:rPr>
                <w:rFonts w:ascii="Myriad Pro" w:eastAsia="Calibri" w:hAnsi="Myriad Pro" w:cs="Times New Roman"/>
                <w:sz w:val="20"/>
              </w:rPr>
              <w:t xml:space="preserve"> dokonywana jest </w:t>
            </w:r>
            <w:r w:rsidRPr="00BE08D4">
              <w:rPr>
                <w:rFonts w:ascii="Myriad Pro" w:eastAsia="Calibri" w:hAnsi="Myriad Pro" w:cs="Times New Roman"/>
                <w:sz w:val="20"/>
              </w:rPr>
              <w:br/>
              <w:t>w ramach skali punktowej</w:t>
            </w:r>
            <w:r w:rsidRPr="00BE08D4">
              <w:rPr>
                <w:rFonts w:ascii="Myriad Pro" w:hAnsi="Myriad Pro"/>
                <w:sz w:val="20"/>
              </w:rPr>
              <w:t>.</w:t>
            </w:r>
          </w:p>
          <w:p w:rsidR="00301DC7" w:rsidRPr="009F5B71" w:rsidRDefault="00301DC7" w:rsidP="00D44169">
            <w:pPr>
              <w:spacing w:before="40" w:after="200" w:line="276" w:lineRule="auto"/>
              <w:jc w:val="both"/>
              <w:rPr>
                <w:rFonts w:ascii="Myriad Pro" w:eastAsia="MyriadPro-Regular" w:hAnsi="Myriad Pro" w:cs="Arial"/>
                <w:sz w:val="20"/>
              </w:rPr>
            </w:pPr>
            <w:r w:rsidRPr="004864FC">
              <w:rPr>
                <w:rFonts w:ascii="Myriad Pro" w:eastAsia="MyriadPro-Regular" w:hAnsi="Myriad Pro" w:cs="Arial"/>
                <w:sz w:val="20"/>
              </w:rPr>
              <w:t>Skala punktów: 0-15.</w:t>
            </w:r>
          </w:p>
          <w:p w:rsidR="00301DC7" w:rsidRPr="009F5B71" w:rsidRDefault="00301DC7" w:rsidP="00D44169">
            <w:pPr>
              <w:spacing w:before="40" w:after="200" w:line="276" w:lineRule="auto"/>
              <w:jc w:val="both"/>
              <w:rPr>
                <w:rFonts w:ascii="Myriad Pro" w:eastAsia="MyriadPro-Regular" w:hAnsi="Myriad Pro" w:cs="Arial"/>
                <w:sz w:val="20"/>
              </w:rPr>
            </w:pPr>
            <w:r w:rsidRPr="004864FC">
              <w:rPr>
                <w:rFonts w:ascii="Myriad Pro" w:eastAsia="MyriadPro-Regular" w:hAnsi="Myriad Pro" w:cs="Arial"/>
                <w:sz w:val="20"/>
              </w:rPr>
              <w:t>Kryterium zostanie spełnione, jeżeli podczas jego oceny zostaną przyznane minimum 9 punktów.</w:t>
            </w:r>
          </w:p>
          <w:p w:rsidR="00301DC7" w:rsidRPr="00C16BBF" w:rsidRDefault="00301DC7" w:rsidP="00D44169">
            <w:pPr>
              <w:spacing w:before="40" w:after="40"/>
              <w:rPr>
                <w:rFonts w:ascii="Myriad Pro" w:eastAsia="Calibri" w:hAnsi="Myriad Pro" w:cs="Times New Roman"/>
                <w:sz w:val="20"/>
              </w:rPr>
            </w:pPr>
          </w:p>
        </w:tc>
      </w:tr>
      <w:tr w:rsidR="00301DC7" w:rsidRPr="00C16BBF" w:rsidTr="00D44169">
        <w:trPr>
          <w:trHeight w:val="105"/>
          <w:jc w:val="center"/>
        </w:trPr>
        <w:tc>
          <w:tcPr>
            <w:tcW w:w="535" w:type="dxa"/>
          </w:tcPr>
          <w:p w:rsidR="00301DC7" w:rsidRPr="00D37481" w:rsidRDefault="00301DC7" w:rsidP="001B0A9F">
            <w:pPr>
              <w:pStyle w:val="Akapitzlist"/>
              <w:numPr>
                <w:ilvl w:val="0"/>
                <w:numId w:val="406"/>
              </w:numPr>
              <w:spacing w:before="40" w:after="40"/>
              <w:ind w:left="0" w:firstLine="0"/>
              <w:contextualSpacing w:val="0"/>
            </w:pPr>
          </w:p>
        </w:tc>
        <w:tc>
          <w:tcPr>
            <w:tcW w:w="2246" w:type="dxa"/>
            <w:shd w:val="clear" w:color="auto" w:fill="auto"/>
          </w:tcPr>
          <w:p w:rsidR="00301DC7" w:rsidRPr="00C16BBF" w:rsidRDefault="00301DC7" w:rsidP="00D44169">
            <w:pPr>
              <w:spacing w:before="40" w:after="40"/>
              <w:rPr>
                <w:rFonts w:ascii="Myriad Pro" w:hAnsi="Myriad Pro"/>
                <w:sz w:val="20"/>
              </w:rPr>
            </w:pPr>
            <w:r w:rsidRPr="00D37481">
              <w:rPr>
                <w:rFonts w:ascii="Myriad Pro" w:hAnsi="Myriad Pro"/>
                <w:sz w:val="20"/>
              </w:rPr>
              <w:t>Skuteczność/</w:t>
            </w:r>
            <w:r>
              <w:rPr>
                <w:rFonts w:ascii="Myriad Pro" w:hAnsi="Myriad Pro"/>
                <w:sz w:val="20"/>
              </w:rPr>
              <w:t xml:space="preserve"> </w:t>
            </w:r>
            <w:r w:rsidRPr="00C16BBF">
              <w:rPr>
                <w:rFonts w:ascii="Myriad Pro" w:hAnsi="Myriad Pro"/>
                <w:sz w:val="20"/>
              </w:rPr>
              <w:t>Efektywność</w:t>
            </w:r>
          </w:p>
        </w:tc>
        <w:tc>
          <w:tcPr>
            <w:tcW w:w="6945" w:type="dxa"/>
            <w:shd w:val="clear" w:color="auto" w:fill="auto"/>
          </w:tcPr>
          <w:p w:rsidR="00301DC7" w:rsidRPr="00C16BBF" w:rsidRDefault="00301DC7" w:rsidP="00D44169">
            <w:pPr>
              <w:spacing w:before="40" w:after="40"/>
              <w:rPr>
                <w:rFonts w:ascii="Myriad Pro" w:hAnsi="Myriad Pro"/>
                <w:sz w:val="20"/>
              </w:rPr>
            </w:pPr>
            <w:r w:rsidRPr="00C16BBF">
              <w:rPr>
                <w:rFonts w:ascii="Myriad Pro" w:hAnsi="Myriad Pro"/>
                <w:sz w:val="20"/>
              </w:rPr>
              <w:t>Stopień, w jakim projekt przyczyni się do rozwiązania/złagodzenia sytuacji problemowej wskazanej we wniosku o dofinansowanie.</w:t>
            </w:r>
          </w:p>
          <w:p w:rsidR="00301DC7" w:rsidRPr="00C16BBF" w:rsidRDefault="00301DC7" w:rsidP="00D44169">
            <w:pPr>
              <w:spacing w:before="40" w:after="40"/>
              <w:rPr>
                <w:rFonts w:ascii="Myriad Pro" w:hAnsi="Myriad Pro"/>
                <w:sz w:val="20"/>
              </w:rPr>
            </w:pPr>
            <w:r w:rsidRPr="00C16BBF">
              <w:rPr>
                <w:rFonts w:ascii="Myriad Pro" w:hAnsi="Myriad Pro"/>
                <w:sz w:val="20"/>
              </w:rPr>
              <w:t xml:space="preserve">Stopień/poziom osiągnięcia zakładanych </w:t>
            </w:r>
            <w:r>
              <w:rPr>
                <w:rFonts w:ascii="Myriad Pro" w:hAnsi="Myriad Pro"/>
                <w:sz w:val="20"/>
              </w:rPr>
              <w:t>wskaźników</w:t>
            </w:r>
            <w:r w:rsidRPr="00C16BBF">
              <w:rPr>
                <w:rFonts w:ascii="Myriad Pro" w:hAnsi="Myriad Pro"/>
                <w:sz w:val="20"/>
              </w:rPr>
              <w:t xml:space="preserve"> w odniesieniu do zaplanowanych kosztów.</w:t>
            </w:r>
          </w:p>
          <w:p w:rsidR="00301DC7" w:rsidRDefault="00301DC7" w:rsidP="00D44169">
            <w:pPr>
              <w:spacing w:before="40" w:after="40"/>
              <w:rPr>
                <w:rFonts w:ascii="Myriad Pro" w:hAnsi="Myriad Pro"/>
                <w:sz w:val="20"/>
              </w:rPr>
            </w:pPr>
            <w:r w:rsidRPr="00C16BBF">
              <w:rPr>
                <w:rFonts w:ascii="Myriad Pro" w:hAnsi="Myriad Pro"/>
                <w:sz w:val="20"/>
              </w:rPr>
              <w:t>Ocena relacji nakład/rezultat.</w:t>
            </w:r>
          </w:p>
          <w:p w:rsidR="00301DC7" w:rsidRPr="00C16BBF" w:rsidRDefault="00301DC7" w:rsidP="00D44169">
            <w:pPr>
              <w:spacing w:before="40" w:after="40"/>
              <w:rPr>
                <w:rFonts w:ascii="Myriad Pro" w:hAnsi="Myriad Pro"/>
                <w:sz w:val="20"/>
              </w:rPr>
            </w:pPr>
            <w:r w:rsidRPr="004F47E9">
              <w:rPr>
                <w:rFonts w:ascii="Myriad Pro" w:hAnsi="Myriad Pro"/>
                <w:sz w:val="20"/>
              </w:rPr>
              <w:t>Projekt jest spójny i kompletny w zakresie ocenianego kryterium.</w:t>
            </w:r>
          </w:p>
        </w:tc>
        <w:tc>
          <w:tcPr>
            <w:tcW w:w="4449" w:type="dxa"/>
            <w:shd w:val="clear" w:color="auto" w:fill="auto"/>
          </w:tcPr>
          <w:p w:rsidR="00301DC7" w:rsidRPr="00C16BBF" w:rsidRDefault="00301DC7" w:rsidP="00D44169">
            <w:pPr>
              <w:spacing w:before="40" w:after="40"/>
              <w:rPr>
                <w:rFonts w:ascii="Myriad Pro" w:hAnsi="Myriad Pro"/>
                <w:sz w:val="20"/>
              </w:rPr>
            </w:pPr>
            <w:r w:rsidRPr="00C16BBF">
              <w:rPr>
                <w:rFonts w:ascii="Myriad Pro" w:eastAsia="Calibri" w:hAnsi="Myriad Pro" w:cs="Times New Roman"/>
                <w:sz w:val="20"/>
              </w:rPr>
              <w:t>Ocena spełniania kryteri</w:t>
            </w:r>
            <w:r w:rsidRPr="00C16BBF">
              <w:rPr>
                <w:rFonts w:ascii="Myriad Pro" w:hAnsi="Myriad Pro"/>
                <w:sz w:val="20"/>
              </w:rPr>
              <w:t>um</w:t>
            </w:r>
            <w:r w:rsidRPr="00C16BBF">
              <w:rPr>
                <w:rFonts w:ascii="Myriad Pro" w:eastAsia="Calibri" w:hAnsi="Myriad Pro" w:cs="Times New Roman"/>
                <w:sz w:val="20"/>
              </w:rPr>
              <w:t xml:space="preserve"> dokonywana jest </w:t>
            </w:r>
            <w:r w:rsidRPr="00C16BBF">
              <w:rPr>
                <w:rFonts w:ascii="Myriad Pro" w:eastAsia="Calibri" w:hAnsi="Myriad Pro" w:cs="Times New Roman"/>
                <w:sz w:val="20"/>
              </w:rPr>
              <w:br/>
              <w:t>w ramach skali punktowej</w:t>
            </w:r>
            <w:r w:rsidRPr="00C16BBF">
              <w:rPr>
                <w:rFonts w:ascii="Myriad Pro" w:hAnsi="Myriad Pro"/>
                <w:sz w:val="20"/>
              </w:rPr>
              <w:t>.</w:t>
            </w:r>
          </w:p>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Skala punktów: 0-5.</w:t>
            </w:r>
          </w:p>
          <w:p w:rsidR="00301DC7" w:rsidRPr="009F5B71" w:rsidRDefault="00301DC7" w:rsidP="00D44169">
            <w:pPr>
              <w:spacing w:before="40" w:after="200" w:line="276" w:lineRule="auto"/>
              <w:jc w:val="both"/>
              <w:rPr>
                <w:rFonts w:ascii="Myriad Pro" w:eastAsia="MyriadPro-Regular" w:hAnsi="Myriad Pro" w:cs="Arial"/>
                <w:sz w:val="20"/>
              </w:rPr>
            </w:pPr>
            <w:r w:rsidRPr="004864FC">
              <w:rPr>
                <w:rFonts w:ascii="Myriad Pro" w:eastAsia="MyriadPro-Regular" w:hAnsi="Myriad Pro" w:cs="Arial"/>
                <w:sz w:val="20"/>
              </w:rPr>
              <w:t>Kryterium zostanie spełnione, jeżeli podczas jego oceny zostanie przyznane minimum 3 punktów.</w:t>
            </w:r>
          </w:p>
          <w:p w:rsidR="00301DC7" w:rsidRPr="00C16BBF" w:rsidRDefault="00301DC7" w:rsidP="00D44169">
            <w:pPr>
              <w:spacing w:before="40" w:after="40"/>
              <w:rPr>
                <w:rFonts w:ascii="Myriad Pro" w:hAnsi="Myriad Pro"/>
                <w:sz w:val="20"/>
              </w:rPr>
            </w:pPr>
          </w:p>
        </w:tc>
      </w:tr>
      <w:tr w:rsidR="00301DC7" w:rsidRPr="00C16BBF" w:rsidTr="00D44169">
        <w:trPr>
          <w:trHeight w:val="971"/>
          <w:jc w:val="center"/>
        </w:trPr>
        <w:tc>
          <w:tcPr>
            <w:tcW w:w="535" w:type="dxa"/>
          </w:tcPr>
          <w:p w:rsidR="00301DC7" w:rsidRPr="00D37481" w:rsidRDefault="00301DC7" w:rsidP="001B0A9F">
            <w:pPr>
              <w:pStyle w:val="Akapitzlist"/>
              <w:numPr>
                <w:ilvl w:val="0"/>
                <w:numId w:val="406"/>
              </w:numPr>
              <w:spacing w:before="40" w:after="40"/>
              <w:ind w:left="0" w:firstLine="0"/>
              <w:contextualSpacing w:val="0"/>
            </w:pPr>
          </w:p>
        </w:tc>
        <w:tc>
          <w:tcPr>
            <w:tcW w:w="2246" w:type="dxa"/>
            <w:shd w:val="clear" w:color="auto" w:fill="auto"/>
          </w:tcPr>
          <w:p w:rsidR="00301DC7" w:rsidRPr="00D37481" w:rsidRDefault="00301DC7" w:rsidP="00D44169">
            <w:pPr>
              <w:spacing w:before="40" w:after="40"/>
              <w:rPr>
                <w:rFonts w:ascii="Myriad Pro" w:hAnsi="Myriad Pro"/>
                <w:sz w:val="20"/>
              </w:rPr>
            </w:pPr>
            <w:r w:rsidRPr="00D37481">
              <w:rPr>
                <w:rFonts w:ascii="Myriad Pro" w:hAnsi="Myriad Pro"/>
                <w:sz w:val="20"/>
              </w:rPr>
              <w:t>Trwałość</w:t>
            </w:r>
          </w:p>
        </w:tc>
        <w:tc>
          <w:tcPr>
            <w:tcW w:w="6945" w:type="dxa"/>
            <w:shd w:val="clear" w:color="auto" w:fill="auto"/>
          </w:tcPr>
          <w:p w:rsidR="00301DC7" w:rsidRDefault="00301DC7" w:rsidP="00D44169">
            <w:pPr>
              <w:spacing w:before="40" w:after="40"/>
              <w:rPr>
                <w:rFonts w:ascii="Myriad Pro" w:hAnsi="Myriad Pro"/>
                <w:sz w:val="20"/>
              </w:rPr>
            </w:pPr>
            <w:r w:rsidRPr="00C16BBF">
              <w:rPr>
                <w:rFonts w:ascii="Myriad Pro" w:hAnsi="Myriad Pro"/>
                <w:sz w:val="20"/>
              </w:rPr>
              <w:t>Ocena w jakim stopniu zaproponowane w projekcie instrumenty wsparcia oraz zaplanowane rezultaty przyczynią się do trwałej zmiany sytuacji grup docelowych.</w:t>
            </w:r>
          </w:p>
          <w:p w:rsidR="00301DC7" w:rsidRPr="00C16BBF" w:rsidRDefault="00301DC7" w:rsidP="00D44169">
            <w:pPr>
              <w:spacing w:before="40" w:after="40"/>
              <w:rPr>
                <w:rFonts w:ascii="Myriad Pro" w:hAnsi="Myriad Pro"/>
                <w:sz w:val="20"/>
              </w:rPr>
            </w:pPr>
            <w:r w:rsidRPr="004F47E9">
              <w:rPr>
                <w:rFonts w:ascii="Myriad Pro" w:hAnsi="Myriad Pro"/>
                <w:sz w:val="20"/>
              </w:rPr>
              <w:t>Projekt jest spójny i kompletny w zakresie ocenianego kryterium.</w:t>
            </w:r>
          </w:p>
        </w:tc>
        <w:tc>
          <w:tcPr>
            <w:tcW w:w="4449" w:type="dxa"/>
            <w:shd w:val="clear" w:color="auto" w:fill="auto"/>
          </w:tcPr>
          <w:p w:rsidR="00301DC7" w:rsidRDefault="00301DC7" w:rsidP="00D44169">
            <w:pPr>
              <w:spacing w:before="40" w:after="40"/>
              <w:rPr>
                <w:rFonts w:ascii="Myriad Pro" w:hAnsi="Myriad Pro"/>
                <w:sz w:val="20"/>
              </w:rPr>
            </w:pPr>
            <w:r w:rsidRPr="00C16BBF">
              <w:rPr>
                <w:rFonts w:ascii="Myriad Pro" w:eastAsia="Calibri" w:hAnsi="Myriad Pro" w:cs="Times New Roman"/>
                <w:sz w:val="20"/>
              </w:rPr>
              <w:t>Ocena spełniania kryteri</w:t>
            </w:r>
            <w:r w:rsidRPr="00C16BBF">
              <w:rPr>
                <w:rFonts w:ascii="Myriad Pro" w:hAnsi="Myriad Pro"/>
                <w:sz w:val="20"/>
              </w:rPr>
              <w:t>um</w:t>
            </w:r>
            <w:r w:rsidRPr="00C16BBF">
              <w:rPr>
                <w:rFonts w:ascii="Myriad Pro" w:eastAsia="Calibri" w:hAnsi="Myriad Pro" w:cs="Times New Roman"/>
                <w:sz w:val="20"/>
              </w:rPr>
              <w:t xml:space="preserve"> dokonywana jest </w:t>
            </w:r>
            <w:r w:rsidRPr="00C16BBF">
              <w:rPr>
                <w:rFonts w:ascii="Myriad Pro" w:eastAsia="Calibri" w:hAnsi="Myriad Pro" w:cs="Times New Roman"/>
                <w:sz w:val="20"/>
              </w:rPr>
              <w:br/>
              <w:t>w ramach skali punktowej</w:t>
            </w:r>
            <w:r w:rsidRPr="00C16BBF">
              <w:rPr>
                <w:rFonts w:ascii="Myriad Pro" w:hAnsi="Myriad Pro"/>
                <w:sz w:val="20"/>
              </w:rPr>
              <w:t>.</w:t>
            </w:r>
          </w:p>
          <w:p w:rsidR="00301DC7" w:rsidRPr="00C16BBF" w:rsidRDefault="00301DC7" w:rsidP="00D44169">
            <w:pPr>
              <w:spacing w:before="40" w:after="40"/>
              <w:rPr>
                <w:rFonts w:ascii="Myriad Pro" w:hAnsi="Myriad Pro"/>
                <w:sz w:val="20"/>
              </w:rPr>
            </w:pPr>
          </w:p>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 xml:space="preserve">Skala punktów 0-5 </w:t>
            </w:r>
          </w:p>
          <w:p w:rsidR="00301DC7" w:rsidRPr="00C16BBF" w:rsidRDefault="00301DC7" w:rsidP="00D44169">
            <w:pPr>
              <w:spacing w:before="40" w:after="40"/>
              <w:rPr>
                <w:rFonts w:ascii="Myriad Pro" w:hAnsi="Myriad Pro"/>
                <w:sz w:val="20"/>
              </w:rPr>
            </w:pPr>
            <w:r w:rsidRPr="004864FC">
              <w:rPr>
                <w:rFonts w:ascii="Myriad Pro" w:eastAsia="MyriadPro-Regular" w:hAnsi="Myriad Pro" w:cs="Arial"/>
                <w:sz w:val="20"/>
              </w:rPr>
              <w:t>Kryterium zostanie spełnione, jeżeli podczas jego oceny zostanie przyznane minimum 3 punkty.</w:t>
            </w:r>
          </w:p>
        </w:tc>
      </w:tr>
      <w:tr w:rsidR="00301DC7" w:rsidRPr="00C16BBF" w:rsidTr="00D44169">
        <w:trPr>
          <w:trHeight w:val="971"/>
          <w:jc w:val="center"/>
        </w:trPr>
        <w:tc>
          <w:tcPr>
            <w:tcW w:w="535" w:type="dxa"/>
          </w:tcPr>
          <w:p w:rsidR="00301DC7" w:rsidRPr="00D37481" w:rsidRDefault="00301DC7" w:rsidP="001B0A9F">
            <w:pPr>
              <w:pStyle w:val="Akapitzlist"/>
              <w:numPr>
                <w:ilvl w:val="0"/>
                <w:numId w:val="406"/>
              </w:numPr>
              <w:spacing w:before="40" w:after="40"/>
              <w:ind w:left="0" w:firstLine="0"/>
              <w:contextualSpacing w:val="0"/>
            </w:pPr>
          </w:p>
        </w:tc>
        <w:tc>
          <w:tcPr>
            <w:tcW w:w="2246" w:type="dxa"/>
            <w:shd w:val="clear" w:color="auto" w:fill="auto"/>
          </w:tcPr>
          <w:p w:rsidR="00301DC7" w:rsidRPr="00287075" w:rsidRDefault="00301DC7" w:rsidP="00D44169">
            <w:pPr>
              <w:spacing w:before="40" w:after="40"/>
              <w:rPr>
                <w:rFonts w:ascii="Myriad Pro" w:hAnsi="Myriad Pro"/>
                <w:sz w:val="20"/>
              </w:rPr>
            </w:pPr>
            <w:r w:rsidRPr="009F5B71">
              <w:rPr>
                <w:rFonts w:ascii="Myriad Pro" w:hAnsi="Myriad Pro"/>
                <w:sz w:val="20"/>
              </w:rPr>
              <w:t>Doświadczenie wnioskodawcy i partnera (jeśli dotyczy)</w:t>
            </w:r>
          </w:p>
        </w:tc>
        <w:tc>
          <w:tcPr>
            <w:tcW w:w="6945" w:type="dxa"/>
            <w:shd w:val="clear" w:color="auto" w:fill="auto"/>
          </w:tcPr>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Doświadczenie w realizacji podobnych przedsięwzięć realizowanych:</w:t>
            </w:r>
          </w:p>
          <w:p w:rsidR="00301DC7" w:rsidRPr="009F5B71" w:rsidRDefault="00301DC7" w:rsidP="00912095">
            <w:pPr>
              <w:numPr>
                <w:ilvl w:val="0"/>
                <w:numId w:val="42"/>
              </w:numPr>
              <w:autoSpaceDE w:val="0"/>
              <w:autoSpaceDN w:val="0"/>
              <w:adjustRightInd w:val="0"/>
              <w:spacing w:after="200" w:line="276" w:lineRule="auto"/>
              <w:ind w:left="175" w:hanging="141"/>
              <w:contextualSpacing/>
              <w:jc w:val="both"/>
              <w:rPr>
                <w:rFonts w:ascii="Myriad Pro" w:hAnsi="Myriad Pro" w:cs="Arial"/>
                <w:sz w:val="20"/>
              </w:rPr>
            </w:pPr>
            <w:r w:rsidRPr="004864FC">
              <w:rPr>
                <w:rFonts w:ascii="Myriad Pro" w:hAnsi="Myriad Pro" w:cs="Arial"/>
                <w:sz w:val="20"/>
              </w:rPr>
              <w:t xml:space="preserve">w obszarze wsparcia projektu: maksymalnie </w:t>
            </w:r>
            <w:r w:rsidRPr="004864FC">
              <w:rPr>
                <w:rFonts w:ascii="Myriad Pro" w:hAnsi="Myriad Pro" w:cs="Arial"/>
                <w:b/>
                <w:sz w:val="20"/>
              </w:rPr>
              <w:t>2 pkt</w:t>
            </w:r>
            <w:r w:rsidRPr="004864FC">
              <w:rPr>
                <w:rFonts w:ascii="Myriad Pro" w:hAnsi="Myriad Pro" w:cs="Arial"/>
                <w:sz w:val="20"/>
              </w:rPr>
              <w:t xml:space="preserve">; </w:t>
            </w:r>
          </w:p>
          <w:p w:rsidR="00301DC7" w:rsidRPr="009F5B71" w:rsidRDefault="00301DC7" w:rsidP="00912095">
            <w:pPr>
              <w:numPr>
                <w:ilvl w:val="0"/>
                <w:numId w:val="41"/>
              </w:numPr>
              <w:autoSpaceDE w:val="0"/>
              <w:autoSpaceDN w:val="0"/>
              <w:adjustRightInd w:val="0"/>
              <w:spacing w:after="200" w:line="276" w:lineRule="auto"/>
              <w:ind w:left="175" w:hanging="141"/>
              <w:jc w:val="both"/>
              <w:rPr>
                <w:rFonts w:ascii="Myriad Pro" w:eastAsia="Times New Roman" w:hAnsi="Myriad Pro" w:cs="Arial"/>
                <w:sz w:val="20"/>
                <w:lang w:eastAsia="pl-PL"/>
              </w:rPr>
            </w:pPr>
            <w:r w:rsidRPr="004864FC">
              <w:rPr>
                <w:rFonts w:ascii="Myriad Pro" w:eastAsia="Times New Roman" w:hAnsi="Myriad Pro" w:cs="Arial"/>
                <w:sz w:val="20"/>
                <w:lang w:eastAsia="pl-PL"/>
              </w:rPr>
              <w:t xml:space="preserve">na rzecz grupy docelowej, do której skierowany będzie projekt: maksymalnie </w:t>
            </w:r>
            <w:r w:rsidRPr="004864FC">
              <w:rPr>
                <w:rFonts w:ascii="Myriad Pro" w:eastAsia="Times New Roman" w:hAnsi="Myriad Pro" w:cs="Arial"/>
                <w:b/>
                <w:sz w:val="20"/>
                <w:lang w:eastAsia="pl-PL"/>
              </w:rPr>
              <w:t>2 pkt</w:t>
            </w:r>
            <w:r w:rsidRPr="004864FC">
              <w:rPr>
                <w:rFonts w:ascii="Myriad Pro" w:eastAsia="Times New Roman" w:hAnsi="Myriad Pro" w:cs="Arial"/>
                <w:sz w:val="20"/>
                <w:lang w:eastAsia="pl-PL"/>
              </w:rPr>
              <w:t>;</w:t>
            </w:r>
          </w:p>
          <w:p w:rsidR="00301DC7" w:rsidRDefault="00301DC7" w:rsidP="00912095">
            <w:pPr>
              <w:numPr>
                <w:ilvl w:val="0"/>
                <w:numId w:val="41"/>
              </w:numPr>
              <w:autoSpaceDE w:val="0"/>
              <w:autoSpaceDN w:val="0"/>
              <w:adjustRightInd w:val="0"/>
              <w:spacing w:after="240"/>
              <w:ind w:left="175" w:hanging="141"/>
              <w:jc w:val="both"/>
              <w:rPr>
                <w:rFonts w:ascii="Myriad Pro" w:eastAsia="Times New Roman" w:hAnsi="Myriad Pro" w:cs="Arial"/>
                <w:b/>
                <w:sz w:val="20"/>
                <w:lang w:eastAsia="pl-PL"/>
              </w:rPr>
            </w:pPr>
            <w:r w:rsidRPr="004864FC">
              <w:rPr>
                <w:rFonts w:ascii="Myriad Pro" w:eastAsia="Times New Roman" w:hAnsi="Myriad Pro" w:cs="Arial"/>
                <w:sz w:val="20"/>
                <w:lang w:eastAsia="pl-PL"/>
              </w:rPr>
              <w:t xml:space="preserve">na określonym terytorium, którego będzie dotyczyć realizacja projektu: </w:t>
            </w:r>
            <w:r w:rsidRPr="004864FC">
              <w:rPr>
                <w:rFonts w:ascii="Myriad Pro" w:eastAsia="Times New Roman" w:hAnsi="Myriad Pro" w:cs="Arial"/>
                <w:sz w:val="20"/>
                <w:lang w:eastAsia="pl-PL"/>
              </w:rPr>
              <w:lastRenderedPageBreak/>
              <w:t xml:space="preserve">maksymalnie </w:t>
            </w:r>
            <w:r w:rsidRPr="004864FC">
              <w:rPr>
                <w:rFonts w:ascii="Myriad Pro" w:eastAsia="Times New Roman" w:hAnsi="Myriad Pro" w:cs="Arial"/>
                <w:b/>
                <w:sz w:val="20"/>
                <w:lang w:eastAsia="pl-PL"/>
              </w:rPr>
              <w:t>1 pkt.</w:t>
            </w:r>
          </w:p>
        </w:tc>
        <w:tc>
          <w:tcPr>
            <w:tcW w:w="4449" w:type="dxa"/>
            <w:shd w:val="clear" w:color="auto" w:fill="auto"/>
          </w:tcPr>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lastRenderedPageBreak/>
              <w:t xml:space="preserve">Ocena spełniania kryterium dokonywana jest </w:t>
            </w:r>
            <w:r w:rsidRPr="004864FC">
              <w:rPr>
                <w:rFonts w:ascii="Myriad Pro" w:eastAsia="MyriadPro-Regular" w:hAnsi="Myriad Pro" w:cs="Arial"/>
                <w:sz w:val="20"/>
              </w:rPr>
              <w:br/>
              <w:t>w ramach skali punktowej.</w:t>
            </w:r>
          </w:p>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Skala punktów: 0- 5.</w:t>
            </w:r>
          </w:p>
          <w:p w:rsidR="00301DC7" w:rsidRPr="009F5B71" w:rsidRDefault="00301DC7" w:rsidP="00D44169">
            <w:pPr>
              <w:spacing w:before="40" w:after="40"/>
              <w:rPr>
                <w:rFonts w:ascii="Myriad Pro" w:eastAsia="Calibri" w:hAnsi="Myriad Pro" w:cs="Times New Roman"/>
                <w:sz w:val="20"/>
              </w:rPr>
            </w:pPr>
            <w:r w:rsidRPr="004864FC">
              <w:rPr>
                <w:rFonts w:ascii="Myriad Pro" w:eastAsia="MyriadPro-Regular" w:hAnsi="Myriad Pro" w:cs="Arial"/>
                <w:sz w:val="20"/>
              </w:rPr>
              <w:t>Kryterium zostanie spełnione, jeżeli podczas jego oceny zostanie przyznane minimum 3 punkty.</w:t>
            </w:r>
          </w:p>
        </w:tc>
      </w:tr>
      <w:tr w:rsidR="00301DC7" w:rsidRPr="00C16BBF" w:rsidTr="00D44169">
        <w:trPr>
          <w:trHeight w:val="971"/>
          <w:jc w:val="center"/>
        </w:trPr>
        <w:tc>
          <w:tcPr>
            <w:tcW w:w="535" w:type="dxa"/>
          </w:tcPr>
          <w:p w:rsidR="00301DC7" w:rsidRPr="00D37481" w:rsidRDefault="00301DC7" w:rsidP="001B0A9F">
            <w:pPr>
              <w:pStyle w:val="Akapitzlist"/>
              <w:numPr>
                <w:ilvl w:val="0"/>
                <w:numId w:val="406"/>
              </w:numPr>
              <w:spacing w:before="40" w:after="40"/>
              <w:ind w:left="0" w:firstLine="0"/>
              <w:contextualSpacing w:val="0"/>
            </w:pPr>
          </w:p>
        </w:tc>
        <w:tc>
          <w:tcPr>
            <w:tcW w:w="2246" w:type="dxa"/>
            <w:shd w:val="clear" w:color="auto" w:fill="auto"/>
          </w:tcPr>
          <w:p w:rsidR="00301DC7" w:rsidRPr="009F5B71" w:rsidRDefault="00301DC7" w:rsidP="00D44169">
            <w:pPr>
              <w:spacing w:before="40" w:after="40"/>
              <w:rPr>
                <w:rFonts w:ascii="Myriad Pro" w:hAnsi="Myriad Pro"/>
                <w:sz w:val="20"/>
              </w:rPr>
            </w:pPr>
            <w:r w:rsidRPr="004864FC">
              <w:rPr>
                <w:rFonts w:ascii="Myriad Pro" w:eastAsia="MyriadPro-Regular" w:hAnsi="Myriad Pro" w:cs="Arial"/>
                <w:sz w:val="20"/>
              </w:rPr>
              <w:t>Zaplecze realizacji projektu</w:t>
            </w:r>
          </w:p>
        </w:tc>
        <w:tc>
          <w:tcPr>
            <w:tcW w:w="6945" w:type="dxa"/>
            <w:shd w:val="clear" w:color="auto" w:fill="auto"/>
          </w:tcPr>
          <w:p w:rsidR="00301DC7" w:rsidRPr="009F5B71" w:rsidRDefault="00301DC7" w:rsidP="00D44169">
            <w:pPr>
              <w:autoSpaceDE w:val="0"/>
              <w:autoSpaceDN w:val="0"/>
              <w:adjustRightInd w:val="0"/>
              <w:spacing w:after="200" w:line="276" w:lineRule="auto"/>
              <w:jc w:val="both"/>
              <w:rPr>
                <w:rFonts w:ascii="Myriad Pro" w:eastAsia="MyriadPro-Regular" w:hAnsi="Myriad Pro" w:cs="Arial"/>
                <w:b/>
                <w:sz w:val="20"/>
              </w:rPr>
            </w:pPr>
            <w:r w:rsidRPr="004864FC">
              <w:rPr>
                <w:rFonts w:ascii="Myriad Pro" w:eastAsia="MyriadPro-Regular" w:hAnsi="Myriad Pro" w:cs="Arial"/>
                <w:b/>
                <w:sz w:val="20"/>
              </w:rPr>
              <w:t>W przypadku samodzielnej realizacji projektu:</w:t>
            </w:r>
          </w:p>
          <w:p w:rsidR="00301DC7" w:rsidRPr="009F5B71" w:rsidRDefault="00301DC7" w:rsidP="00D44169">
            <w:pPr>
              <w:autoSpaceDE w:val="0"/>
              <w:autoSpaceDN w:val="0"/>
              <w:adjustRightInd w:val="0"/>
              <w:spacing w:after="200" w:line="276" w:lineRule="auto"/>
              <w:jc w:val="both"/>
              <w:rPr>
                <w:rFonts w:ascii="Myriad Pro" w:eastAsia="MyriadPro-Regular" w:hAnsi="Myriad Pro" w:cs="Arial"/>
                <w:b/>
                <w:sz w:val="20"/>
              </w:rPr>
            </w:pPr>
          </w:p>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 xml:space="preserve">Ocena potencjału organizacyjnego wnioskodawcy: </w:t>
            </w:r>
          </w:p>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 xml:space="preserve">maksymalnie </w:t>
            </w:r>
            <w:r w:rsidRPr="004864FC">
              <w:rPr>
                <w:rFonts w:ascii="Myriad Pro" w:eastAsia="MyriadPro-Regular" w:hAnsi="Myriad Pro" w:cs="Arial"/>
                <w:b/>
                <w:sz w:val="20"/>
              </w:rPr>
              <w:t>10 pkt</w:t>
            </w:r>
            <w:r w:rsidRPr="004864FC">
              <w:rPr>
                <w:rFonts w:ascii="Myriad Pro" w:eastAsia="MyriadPro-Regular" w:hAnsi="Myriad Pro" w:cs="Arial"/>
                <w:sz w:val="20"/>
              </w:rPr>
              <w:t>, w tym:</w:t>
            </w:r>
          </w:p>
          <w:p w:rsidR="00301DC7" w:rsidRPr="009F5B71" w:rsidRDefault="00301DC7"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4864FC">
              <w:rPr>
                <w:rFonts w:eastAsia="MyriadPro-Regular" w:cs="Arial"/>
              </w:rPr>
              <w:t xml:space="preserve">opis sposobu zarządzania projektem oraz realizacja wsparcia w oparciu o własne zasoby: maksymalnie </w:t>
            </w:r>
            <w:r w:rsidRPr="004864FC">
              <w:rPr>
                <w:rFonts w:eastAsia="MyriadPro-Regular" w:cs="Arial"/>
                <w:b/>
              </w:rPr>
              <w:t>4 pkt</w:t>
            </w:r>
          </w:p>
          <w:p w:rsidR="00301DC7" w:rsidRPr="009F5B71" w:rsidRDefault="00301DC7"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4864FC">
              <w:rPr>
                <w:rFonts w:eastAsia="MyriadPro-Regular" w:cs="Arial"/>
              </w:rPr>
              <w:t xml:space="preserve">potencjał kadrowy zaangażowany do obsługi projektu jak </w:t>
            </w:r>
            <w:r w:rsidRPr="004864FC">
              <w:rPr>
                <w:rFonts w:eastAsia="MyriadPro-Regular" w:cs="Arial"/>
              </w:rPr>
              <w:br/>
              <w:t xml:space="preserve">i realizacji przedsięwzięć merytorycznych: maksymalnie </w:t>
            </w:r>
            <w:r w:rsidRPr="004864FC">
              <w:rPr>
                <w:rFonts w:eastAsia="MyriadPro-Regular" w:cs="Arial"/>
                <w:b/>
              </w:rPr>
              <w:t>4 pkt;</w:t>
            </w:r>
          </w:p>
          <w:p w:rsidR="00301DC7" w:rsidRPr="009F5B71" w:rsidRDefault="00301DC7"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4864FC">
              <w:rPr>
                <w:rFonts w:eastAsia="MyriadPro-Regular" w:cs="Arial"/>
              </w:rPr>
              <w:t xml:space="preserve">potencjał techniczny zaangażowany w realizację projektu: </w:t>
            </w:r>
            <w:r w:rsidRPr="004864FC">
              <w:rPr>
                <w:rFonts w:eastAsia="MyriadPro-Regular" w:cs="Arial"/>
              </w:rPr>
              <w:br/>
              <w:t xml:space="preserve">maksymalnie </w:t>
            </w:r>
            <w:r w:rsidRPr="004864FC">
              <w:rPr>
                <w:rFonts w:eastAsia="MyriadPro-Regular" w:cs="Arial"/>
                <w:b/>
              </w:rPr>
              <w:t>2 pkt.</w:t>
            </w:r>
          </w:p>
          <w:p w:rsidR="00301DC7" w:rsidRPr="009F5B71" w:rsidRDefault="00301DC7" w:rsidP="00D44169">
            <w:pPr>
              <w:pStyle w:val="Akapitzlist"/>
              <w:autoSpaceDE w:val="0"/>
              <w:autoSpaceDN w:val="0"/>
              <w:adjustRightInd w:val="0"/>
              <w:spacing w:after="200" w:line="276" w:lineRule="auto"/>
              <w:ind w:left="317"/>
              <w:jc w:val="both"/>
              <w:rPr>
                <w:rFonts w:eastAsia="MyriadPro-Regular" w:cs="Arial"/>
                <w:b/>
              </w:rPr>
            </w:pPr>
          </w:p>
          <w:p w:rsidR="00301DC7" w:rsidRDefault="00301DC7" w:rsidP="00D44169">
            <w:pPr>
              <w:autoSpaceDE w:val="0"/>
              <w:autoSpaceDN w:val="0"/>
              <w:adjustRightInd w:val="0"/>
              <w:jc w:val="both"/>
              <w:rPr>
                <w:rFonts w:ascii="Myriad Pro" w:eastAsia="MyriadPro-Regular" w:hAnsi="Myriad Pro" w:cs="Arial"/>
                <w:b/>
                <w:sz w:val="20"/>
              </w:rPr>
            </w:pPr>
            <w:r w:rsidRPr="004864FC">
              <w:rPr>
                <w:rFonts w:ascii="Myriad Pro" w:eastAsia="MyriadPro-Regular" w:hAnsi="Myriad Pro" w:cs="Arial"/>
                <w:b/>
                <w:sz w:val="20"/>
              </w:rPr>
              <w:t>W przypadku realizacji projektu w partnerstwie:</w:t>
            </w:r>
          </w:p>
          <w:p w:rsidR="00301DC7" w:rsidRPr="009F5B71" w:rsidRDefault="00301DC7" w:rsidP="00D44169">
            <w:pPr>
              <w:autoSpaceDE w:val="0"/>
              <w:autoSpaceDN w:val="0"/>
              <w:adjustRightInd w:val="0"/>
              <w:spacing w:after="200" w:line="276" w:lineRule="auto"/>
              <w:jc w:val="both"/>
              <w:rPr>
                <w:rFonts w:ascii="Myriad Pro" w:eastAsia="MyriadPro-Regular" w:hAnsi="Myriad Pro" w:cs="Arial"/>
                <w:b/>
                <w:sz w:val="20"/>
              </w:rPr>
            </w:pPr>
          </w:p>
          <w:p w:rsidR="00301DC7" w:rsidRPr="009F5B71" w:rsidRDefault="00301DC7" w:rsidP="00D44169">
            <w:pPr>
              <w:pStyle w:val="Default"/>
              <w:spacing w:after="240"/>
              <w:jc w:val="both"/>
              <w:rPr>
                <w:rFonts w:ascii="Myriad Pro" w:eastAsia="MyriadPro-Regular" w:hAnsi="Myriad Pro"/>
                <w:sz w:val="20"/>
                <w:szCs w:val="20"/>
              </w:rPr>
            </w:pPr>
            <w:r w:rsidRPr="004864FC">
              <w:rPr>
                <w:rFonts w:ascii="Myriad Pro" w:eastAsia="MyriadPro-Regular" w:hAnsi="Myriad Pro"/>
                <w:sz w:val="20"/>
                <w:szCs w:val="20"/>
              </w:rPr>
              <w:t>Ocena potencjału organizacyjnego wnioskodawcy i partnera/ów:</w:t>
            </w:r>
          </w:p>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 xml:space="preserve">maksymalnie </w:t>
            </w:r>
            <w:r w:rsidRPr="004864FC">
              <w:rPr>
                <w:rFonts w:ascii="Myriad Pro" w:eastAsia="MyriadPro-Regular" w:hAnsi="Myriad Pro" w:cs="Arial"/>
                <w:b/>
                <w:sz w:val="20"/>
              </w:rPr>
              <w:t>5 pkt</w:t>
            </w:r>
            <w:r w:rsidRPr="004864FC">
              <w:rPr>
                <w:rFonts w:ascii="Myriad Pro" w:eastAsia="MyriadPro-Regular" w:hAnsi="Myriad Pro" w:cs="Arial"/>
                <w:sz w:val="20"/>
              </w:rPr>
              <w:t>, w tym:</w:t>
            </w:r>
          </w:p>
          <w:p w:rsidR="00301DC7" w:rsidRPr="009F5B71" w:rsidRDefault="00301DC7"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4864FC">
              <w:rPr>
                <w:rFonts w:eastAsia="MyriadPro-Regular" w:cs="Arial"/>
              </w:rPr>
              <w:t xml:space="preserve">opis sposobu zarządzania projektem oraz realizacja wsparcia w oparciu o własne zasoby: maksymalnie </w:t>
            </w:r>
            <w:r w:rsidRPr="004864FC">
              <w:rPr>
                <w:rFonts w:eastAsia="MyriadPro-Regular" w:cs="Arial"/>
                <w:b/>
              </w:rPr>
              <w:t>2 pkt;</w:t>
            </w:r>
          </w:p>
          <w:p w:rsidR="00301DC7" w:rsidRPr="009F5B71" w:rsidRDefault="00301DC7"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4864FC">
              <w:rPr>
                <w:rFonts w:eastAsia="MyriadPro-Regular" w:cs="Arial"/>
              </w:rPr>
              <w:t xml:space="preserve">potencjał kadrowy zaangażowany do obsługi projektu jak </w:t>
            </w:r>
            <w:r w:rsidRPr="004864FC">
              <w:rPr>
                <w:rFonts w:eastAsia="MyriadPro-Regular" w:cs="Arial"/>
              </w:rPr>
              <w:br/>
              <w:t xml:space="preserve">i realizacji przedsięwzięć merytorycznych: maksymalnie </w:t>
            </w:r>
            <w:r w:rsidRPr="004864FC">
              <w:rPr>
                <w:rFonts w:eastAsia="MyriadPro-Regular" w:cs="Arial"/>
                <w:b/>
              </w:rPr>
              <w:t>2 pkt;</w:t>
            </w:r>
          </w:p>
          <w:p w:rsidR="00301DC7" w:rsidRDefault="00301DC7" w:rsidP="00912095">
            <w:pPr>
              <w:pStyle w:val="Akapitzlist"/>
              <w:numPr>
                <w:ilvl w:val="0"/>
                <w:numId w:val="36"/>
              </w:numPr>
              <w:autoSpaceDE w:val="0"/>
              <w:autoSpaceDN w:val="0"/>
              <w:adjustRightInd w:val="0"/>
              <w:ind w:left="317" w:hanging="283"/>
              <w:jc w:val="both"/>
              <w:rPr>
                <w:rFonts w:eastAsia="MyriadPro-Regular" w:cs="Arial"/>
                <w:b/>
              </w:rPr>
            </w:pPr>
            <w:r w:rsidRPr="004864FC">
              <w:rPr>
                <w:rFonts w:eastAsia="MyriadPro-Regular" w:cs="Arial"/>
              </w:rPr>
              <w:t xml:space="preserve">potencjał techniczny zaangażowany w realizację projektu: </w:t>
            </w:r>
            <w:r>
              <w:rPr>
                <w:rFonts w:eastAsia="MyriadPro-Regular" w:cs="Arial"/>
              </w:rPr>
              <w:br/>
            </w:r>
            <w:r w:rsidRPr="004864FC">
              <w:rPr>
                <w:rFonts w:eastAsia="MyriadPro-Regular" w:cs="Arial"/>
              </w:rPr>
              <w:t xml:space="preserve">maksymalnie </w:t>
            </w:r>
            <w:r w:rsidRPr="004864FC">
              <w:rPr>
                <w:rFonts w:eastAsia="MyriadPro-Regular" w:cs="Arial"/>
                <w:b/>
              </w:rPr>
              <w:t>1 pkt.</w:t>
            </w:r>
          </w:p>
          <w:p w:rsidR="00301DC7" w:rsidRDefault="00301DC7" w:rsidP="00D44169">
            <w:pPr>
              <w:pStyle w:val="Akapitzlist"/>
              <w:autoSpaceDE w:val="0"/>
              <w:autoSpaceDN w:val="0"/>
              <w:adjustRightInd w:val="0"/>
              <w:ind w:left="317"/>
              <w:jc w:val="both"/>
              <w:rPr>
                <w:rFonts w:eastAsia="MyriadPro-Regular" w:cs="Arial"/>
                <w:b/>
              </w:rPr>
            </w:pPr>
          </w:p>
          <w:p w:rsidR="00301DC7" w:rsidRPr="009F5B71" w:rsidRDefault="00301DC7" w:rsidP="00D44169">
            <w:pPr>
              <w:spacing w:before="40" w:after="40" w:line="276" w:lineRule="auto"/>
              <w:rPr>
                <w:rFonts w:ascii="Myriad Pro" w:eastAsia="MyriadPro-Regular" w:hAnsi="Myriad Pro" w:cs="Arial"/>
                <w:b/>
                <w:sz w:val="20"/>
              </w:rPr>
            </w:pPr>
            <w:r w:rsidRPr="004864FC">
              <w:rPr>
                <w:rFonts w:ascii="Myriad Pro" w:eastAsia="MyriadPro-Regular" w:hAnsi="Myriad Pro" w:cs="Arial"/>
                <w:sz w:val="20"/>
              </w:rPr>
              <w:t xml:space="preserve">Ocena zasadności partnerstwa zawiązanego w celu wspólnej realizacji projektu, w tym sposób podziału realizacji zadań: maksymalnie </w:t>
            </w:r>
            <w:r w:rsidRPr="004864FC">
              <w:rPr>
                <w:rFonts w:ascii="Myriad Pro" w:eastAsia="MyriadPro-Regular" w:hAnsi="Myriad Pro" w:cs="Arial"/>
                <w:b/>
                <w:sz w:val="20"/>
              </w:rPr>
              <w:t>5  pkt.</w:t>
            </w:r>
          </w:p>
          <w:p w:rsidR="00301DC7" w:rsidRPr="009F5B71" w:rsidDel="008872EF" w:rsidRDefault="00301DC7" w:rsidP="00D44169">
            <w:pPr>
              <w:spacing w:before="40" w:after="40"/>
              <w:rPr>
                <w:rFonts w:ascii="Myriad Pro" w:hAnsi="Myriad Pro"/>
                <w:sz w:val="20"/>
              </w:rPr>
            </w:pPr>
          </w:p>
        </w:tc>
        <w:tc>
          <w:tcPr>
            <w:tcW w:w="4449" w:type="dxa"/>
            <w:shd w:val="clear" w:color="auto" w:fill="auto"/>
          </w:tcPr>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lastRenderedPageBreak/>
              <w:t xml:space="preserve">Ocena spełniania kryterium dokonywana jest </w:t>
            </w:r>
            <w:r w:rsidRPr="004864FC">
              <w:rPr>
                <w:rFonts w:ascii="Myriad Pro" w:eastAsia="MyriadPro-Regular" w:hAnsi="Myriad Pro" w:cs="Arial"/>
                <w:sz w:val="20"/>
              </w:rPr>
              <w:br/>
              <w:t>w ramach skali punktowej.</w:t>
            </w:r>
          </w:p>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Skala punktów: 0- 10</w:t>
            </w:r>
          </w:p>
          <w:p w:rsidR="00301DC7" w:rsidRPr="009F5B71" w:rsidRDefault="00301DC7" w:rsidP="00D44169">
            <w:pPr>
              <w:spacing w:before="40" w:after="40"/>
              <w:rPr>
                <w:rFonts w:ascii="Myriad Pro" w:eastAsia="Calibri" w:hAnsi="Myriad Pro" w:cs="Times New Roman"/>
                <w:sz w:val="20"/>
              </w:rPr>
            </w:pPr>
            <w:r w:rsidRPr="004864FC">
              <w:rPr>
                <w:rFonts w:ascii="Myriad Pro" w:eastAsia="MyriadPro-Regular" w:hAnsi="Myriad Pro" w:cs="Arial"/>
                <w:sz w:val="20"/>
              </w:rPr>
              <w:t>Kryterium zostanie spełnione, jeżeli podczas jego oceny zostanie przyznane minimum 6 punkty.</w:t>
            </w:r>
          </w:p>
        </w:tc>
      </w:tr>
      <w:tr w:rsidR="00301DC7" w:rsidRPr="00C16BBF" w:rsidTr="00D44169">
        <w:trPr>
          <w:trHeight w:val="297"/>
          <w:jc w:val="center"/>
        </w:trPr>
        <w:tc>
          <w:tcPr>
            <w:tcW w:w="14175" w:type="dxa"/>
            <w:gridSpan w:val="4"/>
          </w:tcPr>
          <w:p w:rsidR="00301DC7" w:rsidRPr="00DB6673" w:rsidRDefault="00301DC7" w:rsidP="00D44169">
            <w:pPr>
              <w:spacing w:before="40" w:after="40"/>
              <w:jc w:val="center"/>
              <w:rPr>
                <w:rFonts w:ascii="Myriad Pro" w:eastAsia="Calibri" w:hAnsi="Myriad Pro" w:cs="Times New Roman"/>
                <w:b/>
                <w:sz w:val="20"/>
              </w:rPr>
            </w:pPr>
            <w:r w:rsidRPr="00DB6673">
              <w:rPr>
                <w:rFonts w:ascii="Myriad Pro" w:eastAsia="Calibri" w:hAnsi="Myriad Pro" w:cs="Times New Roman"/>
                <w:b/>
                <w:sz w:val="20"/>
              </w:rPr>
              <w:lastRenderedPageBreak/>
              <w:t>Kryteria jakości oceniane przez IP ZIT RPO WZ</w:t>
            </w:r>
          </w:p>
        </w:tc>
      </w:tr>
      <w:tr w:rsidR="00301DC7" w:rsidRPr="00D9318D" w:rsidTr="00D44169">
        <w:trPr>
          <w:trHeight w:val="105"/>
          <w:jc w:val="center"/>
        </w:trPr>
        <w:tc>
          <w:tcPr>
            <w:tcW w:w="535" w:type="dxa"/>
            <w:shd w:val="clear" w:color="auto" w:fill="auto"/>
          </w:tcPr>
          <w:p w:rsidR="00301DC7" w:rsidRPr="00775AE9" w:rsidRDefault="00301DC7" w:rsidP="001B0A9F">
            <w:pPr>
              <w:pStyle w:val="Akapitzlist"/>
              <w:numPr>
                <w:ilvl w:val="0"/>
                <w:numId w:val="406"/>
              </w:numPr>
              <w:spacing w:before="40" w:after="40"/>
              <w:ind w:left="0" w:firstLine="0"/>
              <w:contextualSpacing w:val="0"/>
            </w:pPr>
          </w:p>
        </w:tc>
        <w:tc>
          <w:tcPr>
            <w:tcW w:w="2246" w:type="dxa"/>
            <w:shd w:val="clear" w:color="auto" w:fill="auto"/>
          </w:tcPr>
          <w:p w:rsidR="00301DC7" w:rsidRPr="00775AE9" w:rsidRDefault="00301DC7" w:rsidP="00D44169">
            <w:pPr>
              <w:spacing w:before="40" w:after="40"/>
              <w:rPr>
                <w:rFonts w:ascii="Myriad Pro" w:hAnsi="Myriad Pro"/>
                <w:sz w:val="20"/>
              </w:rPr>
            </w:pPr>
            <w:r w:rsidRPr="00D9318D">
              <w:rPr>
                <w:rFonts w:ascii="Myriad Pro" w:hAnsi="Myriad Pro"/>
                <w:sz w:val="20"/>
              </w:rPr>
              <w:t>Stopień realizacji wskaźników Strategii ZIT KKBOF</w:t>
            </w:r>
          </w:p>
        </w:tc>
        <w:tc>
          <w:tcPr>
            <w:tcW w:w="6945" w:type="dxa"/>
            <w:shd w:val="clear" w:color="auto" w:fill="auto"/>
          </w:tcPr>
          <w:p w:rsidR="00301DC7" w:rsidRDefault="00301DC7" w:rsidP="00D44169">
            <w:pPr>
              <w:spacing w:before="40" w:after="40"/>
              <w:rPr>
                <w:rFonts w:ascii="Myriad Pro" w:hAnsi="Myriad Pro"/>
                <w:sz w:val="20"/>
              </w:rPr>
            </w:pPr>
            <w:r w:rsidRPr="00D9318D">
              <w:rPr>
                <w:rFonts w:ascii="Myriad Pro" w:hAnsi="Myriad Pro"/>
                <w:sz w:val="20"/>
              </w:rPr>
              <w:t>Ocenie podlegać będzie stopień w jakim projekt realizuje założone w Strategii wskaźniki, określone dla wskazanego działania</w:t>
            </w:r>
          </w:p>
          <w:p w:rsidR="00301DC7" w:rsidRDefault="00301DC7" w:rsidP="00D44169">
            <w:pPr>
              <w:spacing w:before="40" w:after="40"/>
              <w:rPr>
                <w:rFonts w:ascii="Myriad Pro" w:hAnsi="Myriad Pro"/>
                <w:sz w:val="20"/>
              </w:rPr>
            </w:pPr>
          </w:p>
          <w:p w:rsidR="00301DC7" w:rsidRPr="006D5EBA" w:rsidRDefault="00301DC7" w:rsidP="00D44169">
            <w:pPr>
              <w:rPr>
                <w:sz w:val="20"/>
              </w:rPr>
            </w:pPr>
            <w:r>
              <w:rPr>
                <w:sz w:val="20"/>
              </w:rPr>
              <w:t>a/3 + b/475 +c/260 + d/47</w:t>
            </w:r>
            <w:r w:rsidRPr="006D5EBA">
              <w:rPr>
                <w:sz w:val="20"/>
              </w:rPr>
              <w:t xml:space="preserve"> + </w:t>
            </w:r>
            <w:r>
              <w:rPr>
                <w:sz w:val="20"/>
              </w:rPr>
              <w:t>e/4 +</w:t>
            </w:r>
            <w:r w:rsidRPr="006D5EBA">
              <w:rPr>
                <w:sz w:val="20"/>
              </w:rPr>
              <w:t xml:space="preserve"> f</w:t>
            </w:r>
            <w:r>
              <w:rPr>
                <w:sz w:val="20"/>
              </w:rPr>
              <w:t>=</w:t>
            </w:r>
            <w:r w:rsidRPr="006D5EBA">
              <w:rPr>
                <w:sz w:val="20"/>
              </w:rPr>
              <w:t xml:space="preserve"> X                                                             </w:t>
            </w:r>
          </w:p>
          <w:p w:rsidR="00301DC7" w:rsidRDefault="00301DC7" w:rsidP="00D44169">
            <w:pPr>
              <w:rPr>
                <w:sz w:val="20"/>
              </w:rPr>
            </w:pPr>
          </w:p>
          <w:p w:rsidR="00301DC7" w:rsidRPr="00E56D85" w:rsidRDefault="00301DC7" w:rsidP="00D44169">
            <w:pPr>
              <w:rPr>
                <w:sz w:val="20"/>
              </w:rPr>
            </w:pPr>
            <w:r w:rsidRPr="00E56D85">
              <w:rPr>
                <w:sz w:val="20"/>
              </w:rPr>
              <w:t xml:space="preserve">a - Liczba szkół i placówek kształcenia zawodowego doposażonych w sprzęt i materiały dydaktyczne niezbędne do realizacji kształcenia zawodowego </w:t>
            </w:r>
          </w:p>
          <w:p w:rsidR="00301DC7" w:rsidRPr="00E56D85" w:rsidRDefault="00301DC7" w:rsidP="00D44169">
            <w:pPr>
              <w:rPr>
                <w:sz w:val="20"/>
              </w:rPr>
            </w:pPr>
            <w:r w:rsidRPr="00E56D85">
              <w:rPr>
                <w:sz w:val="20"/>
              </w:rPr>
              <w:t>b - Liczba osób uczestniczących w pozaszkolnych formach kształcenia w programie</w:t>
            </w:r>
          </w:p>
          <w:p w:rsidR="00301DC7" w:rsidRPr="00E56D85" w:rsidRDefault="00301DC7" w:rsidP="00D44169">
            <w:pPr>
              <w:rPr>
                <w:sz w:val="20"/>
              </w:rPr>
            </w:pPr>
            <w:r w:rsidRPr="00E56D85">
              <w:rPr>
                <w:sz w:val="20"/>
              </w:rPr>
              <w:t>c - Liczba uczniów szkół i placówek kształcenia zawodowego uczestniczących w stażach</w:t>
            </w:r>
            <w:r>
              <w:rPr>
                <w:sz w:val="20"/>
              </w:rPr>
              <w:t xml:space="preserve"> uczniowskich</w:t>
            </w:r>
            <w:r w:rsidRPr="00E56D85">
              <w:rPr>
                <w:sz w:val="20"/>
              </w:rPr>
              <w:t xml:space="preserve"> </w:t>
            </w:r>
          </w:p>
          <w:p w:rsidR="00301DC7" w:rsidRPr="00E56D85" w:rsidRDefault="00301DC7" w:rsidP="00D44169">
            <w:pPr>
              <w:rPr>
                <w:sz w:val="20"/>
              </w:rPr>
            </w:pPr>
            <w:r w:rsidRPr="00E56D85">
              <w:rPr>
                <w:sz w:val="20"/>
              </w:rPr>
              <w:t xml:space="preserve">d - Liczba nauczycieli kształcenia zawodowego oraz instruktorów praktycznej nauki zawodu objętych wsparciem w programie </w:t>
            </w:r>
          </w:p>
          <w:p w:rsidR="00301DC7" w:rsidRPr="00E56D85" w:rsidRDefault="00301DC7" w:rsidP="00D44169">
            <w:pPr>
              <w:rPr>
                <w:sz w:val="20"/>
              </w:rPr>
            </w:pPr>
            <w:r>
              <w:rPr>
                <w:sz w:val="20"/>
              </w:rPr>
              <w:t>e</w:t>
            </w:r>
            <w:r w:rsidRPr="00E56D85">
              <w:rPr>
                <w:sz w:val="20"/>
              </w:rPr>
              <w:t xml:space="preserve"> – liczba wskaźników rezultatu</w:t>
            </w:r>
            <w:r>
              <w:rPr>
                <w:sz w:val="20"/>
              </w:rPr>
              <w:t xml:space="preserve"> </w:t>
            </w:r>
          </w:p>
          <w:p w:rsidR="00301DC7" w:rsidRPr="00E56D85" w:rsidRDefault="00301DC7" w:rsidP="00D44169">
            <w:pPr>
              <w:rPr>
                <w:sz w:val="20"/>
              </w:rPr>
            </w:pPr>
            <w:r>
              <w:rPr>
                <w:sz w:val="20"/>
              </w:rPr>
              <w:t>f</w:t>
            </w:r>
            <w:r w:rsidRPr="00E56D85">
              <w:rPr>
                <w:sz w:val="20"/>
              </w:rPr>
              <w:t xml:space="preserve"> – dodatkowe wskaźniki </w:t>
            </w:r>
            <w:r>
              <w:rPr>
                <w:sz w:val="20"/>
              </w:rPr>
              <w:t xml:space="preserve">produktu </w:t>
            </w:r>
            <w:r w:rsidRPr="00E56D85">
              <w:rPr>
                <w:sz w:val="20"/>
              </w:rPr>
              <w:t>(</w:t>
            </w:r>
            <w:r>
              <w:rPr>
                <w:sz w:val="20"/>
              </w:rPr>
              <w:t>f</w:t>
            </w:r>
            <w:r w:rsidRPr="00E56D85">
              <w:rPr>
                <w:sz w:val="20"/>
              </w:rPr>
              <w:t xml:space="preserve">=0 - brak dodatkowych wskaźników; </w:t>
            </w:r>
            <w:r>
              <w:rPr>
                <w:sz w:val="20"/>
              </w:rPr>
              <w:t>f</w:t>
            </w:r>
            <w:r w:rsidRPr="00E56D85">
              <w:rPr>
                <w:sz w:val="20"/>
              </w:rPr>
              <w:t>=1-  wnioskodawca wskazał inne wskaźniki</w:t>
            </w:r>
            <w:r>
              <w:rPr>
                <w:sz w:val="20"/>
              </w:rPr>
              <w:t xml:space="preserve"> niż wynikające ze Strategii ZIT</w:t>
            </w:r>
            <w:r w:rsidRPr="00E56D85">
              <w:rPr>
                <w:sz w:val="20"/>
              </w:rPr>
              <w:t>)</w:t>
            </w:r>
          </w:p>
          <w:p w:rsidR="00301DC7" w:rsidRPr="006D5EBA" w:rsidRDefault="00301DC7" w:rsidP="00D44169">
            <w:pPr>
              <w:rPr>
                <w:sz w:val="20"/>
              </w:rPr>
            </w:pPr>
          </w:p>
          <w:p w:rsidR="00301DC7" w:rsidRPr="006D5EBA" w:rsidRDefault="00301DC7" w:rsidP="00D44169">
            <w:pPr>
              <w:rPr>
                <w:sz w:val="20"/>
              </w:rPr>
            </w:pPr>
            <w:r w:rsidRPr="006D5EBA">
              <w:rPr>
                <w:sz w:val="20"/>
              </w:rPr>
              <w:t>Jeżeli X wynosi:</w:t>
            </w:r>
          </w:p>
          <w:p w:rsidR="00301DC7" w:rsidRPr="006D5EBA" w:rsidRDefault="00301DC7" w:rsidP="00D44169">
            <w:pPr>
              <w:rPr>
                <w:sz w:val="20"/>
              </w:rPr>
            </w:pPr>
            <w:r>
              <w:rPr>
                <w:sz w:val="20"/>
              </w:rPr>
              <w:t>X&lt;0,6 -</w:t>
            </w:r>
            <w:r w:rsidRPr="006D5EBA">
              <w:rPr>
                <w:sz w:val="20"/>
              </w:rPr>
              <w:t xml:space="preserve"> 1 pkt</w:t>
            </w:r>
            <w:r>
              <w:rPr>
                <w:sz w:val="20"/>
              </w:rPr>
              <w:t xml:space="preserve"> </w:t>
            </w:r>
          </w:p>
          <w:p w:rsidR="00301DC7" w:rsidRPr="006D5EBA" w:rsidRDefault="00301DC7" w:rsidP="00D44169">
            <w:pPr>
              <w:rPr>
                <w:sz w:val="20"/>
              </w:rPr>
            </w:pPr>
            <w:r w:rsidRPr="006D5EBA">
              <w:rPr>
                <w:sz w:val="20"/>
              </w:rPr>
              <w:t xml:space="preserve">0,6 </w:t>
            </w:r>
            <w:r w:rsidRPr="00B74821">
              <w:rPr>
                <w:sz w:val="20"/>
              </w:rPr>
              <w:t>≤</w:t>
            </w:r>
            <w:r>
              <w:rPr>
                <w:sz w:val="20"/>
              </w:rPr>
              <w:t xml:space="preserve"> X ≤</w:t>
            </w:r>
            <w:r w:rsidRPr="006D5EBA">
              <w:rPr>
                <w:sz w:val="20"/>
              </w:rPr>
              <w:t xml:space="preserve"> 4,</w:t>
            </w:r>
            <w:r>
              <w:rPr>
                <w:sz w:val="20"/>
              </w:rPr>
              <w:t>0</w:t>
            </w:r>
            <w:r w:rsidRPr="006D5EBA">
              <w:rPr>
                <w:sz w:val="20"/>
              </w:rPr>
              <w:t xml:space="preserve"> </w:t>
            </w:r>
            <w:r>
              <w:rPr>
                <w:sz w:val="20"/>
              </w:rPr>
              <w:t>-</w:t>
            </w:r>
            <w:r w:rsidRPr="006D5EBA">
              <w:rPr>
                <w:sz w:val="20"/>
              </w:rPr>
              <w:t xml:space="preserve"> 2 pkt </w:t>
            </w:r>
          </w:p>
          <w:p w:rsidR="00301DC7" w:rsidRDefault="00301DC7" w:rsidP="00D44169">
            <w:pPr>
              <w:spacing w:before="40" w:after="40"/>
              <w:rPr>
                <w:rFonts w:ascii="Myriad Pro" w:hAnsi="Myriad Pro"/>
                <w:sz w:val="20"/>
              </w:rPr>
            </w:pPr>
            <w:r>
              <w:rPr>
                <w:sz w:val="20"/>
              </w:rPr>
              <w:t>X &gt;</w:t>
            </w:r>
            <w:r w:rsidRPr="006D5EBA">
              <w:rPr>
                <w:sz w:val="20"/>
              </w:rPr>
              <w:t>4,</w:t>
            </w:r>
            <w:r>
              <w:rPr>
                <w:sz w:val="20"/>
              </w:rPr>
              <w:t>0</w:t>
            </w:r>
            <w:r w:rsidRPr="006D5EBA">
              <w:rPr>
                <w:sz w:val="20"/>
              </w:rPr>
              <w:t xml:space="preserve">  - 3 pkt</w:t>
            </w:r>
            <w:r>
              <w:rPr>
                <w:sz w:val="20"/>
              </w:rPr>
              <w:t xml:space="preserve"> </w:t>
            </w:r>
          </w:p>
          <w:p w:rsidR="00301DC7" w:rsidRDefault="00301DC7" w:rsidP="00D44169">
            <w:pPr>
              <w:spacing w:before="40" w:after="40"/>
              <w:rPr>
                <w:rFonts w:ascii="Myriad Pro" w:hAnsi="Myriad Pro"/>
                <w:sz w:val="20"/>
              </w:rPr>
            </w:pPr>
          </w:p>
          <w:p w:rsidR="00301DC7" w:rsidRPr="00775AE9" w:rsidRDefault="00301DC7" w:rsidP="00D44169">
            <w:pPr>
              <w:spacing w:before="40" w:after="40"/>
              <w:rPr>
                <w:rFonts w:ascii="Myriad Pro" w:hAnsi="Myriad Pro"/>
                <w:sz w:val="20"/>
              </w:rPr>
            </w:pPr>
          </w:p>
        </w:tc>
        <w:tc>
          <w:tcPr>
            <w:tcW w:w="4449" w:type="dxa"/>
            <w:shd w:val="clear" w:color="auto" w:fill="auto"/>
          </w:tcPr>
          <w:p w:rsidR="00301DC7" w:rsidRPr="00D9318D" w:rsidRDefault="00301DC7" w:rsidP="00D44169">
            <w:pPr>
              <w:spacing w:before="40" w:after="40"/>
              <w:rPr>
                <w:rFonts w:ascii="Myriad Pro" w:hAnsi="Myriad Pro"/>
                <w:sz w:val="20"/>
              </w:rPr>
            </w:pPr>
            <w:r w:rsidRPr="00D9318D">
              <w:rPr>
                <w:rFonts w:ascii="Myriad Pro" w:hAnsi="Myriad Pro"/>
                <w:sz w:val="20"/>
              </w:rPr>
              <w:t>Skala punktów (1-3) Waga 8</w:t>
            </w:r>
          </w:p>
        </w:tc>
      </w:tr>
      <w:tr w:rsidR="00301DC7" w:rsidRPr="00D9318D" w:rsidTr="00D44169">
        <w:trPr>
          <w:trHeight w:val="105"/>
          <w:jc w:val="center"/>
        </w:trPr>
        <w:tc>
          <w:tcPr>
            <w:tcW w:w="535" w:type="dxa"/>
            <w:shd w:val="clear" w:color="auto" w:fill="auto"/>
          </w:tcPr>
          <w:p w:rsidR="00301DC7" w:rsidRPr="00775AE9" w:rsidRDefault="00301DC7" w:rsidP="001B0A9F">
            <w:pPr>
              <w:pStyle w:val="Akapitzlist"/>
              <w:numPr>
                <w:ilvl w:val="0"/>
                <w:numId w:val="406"/>
              </w:numPr>
              <w:spacing w:before="40" w:after="40"/>
              <w:ind w:left="0" w:firstLine="0"/>
              <w:contextualSpacing w:val="0"/>
            </w:pPr>
          </w:p>
        </w:tc>
        <w:tc>
          <w:tcPr>
            <w:tcW w:w="2246" w:type="dxa"/>
            <w:shd w:val="clear" w:color="auto" w:fill="auto"/>
          </w:tcPr>
          <w:p w:rsidR="00301DC7" w:rsidRPr="00775AE9" w:rsidRDefault="00301DC7" w:rsidP="00D44169">
            <w:pPr>
              <w:spacing w:before="40" w:after="40"/>
              <w:rPr>
                <w:rFonts w:ascii="Myriad Pro" w:hAnsi="Myriad Pro"/>
                <w:sz w:val="20"/>
              </w:rPr>
            </w:pPr>
            <w:r w:rsidRPr="00D9318D">
              <w:rPr>
                <w:rFonts w:ascii="Myriad Pro" w:hAnsi="Myriad Pro"/>
                <w:sz w:val="20"/>
              </w:rPr>
              <w:t>Potencjał rozwojowy projektu</w:t>
            </w:r>
          </w:p>
        </w:tc>
        <w:tc>
          <w:tcPr>
            <w:tcW w:w="6945" w:type="dxa"/>
            <w:shd w:val="clear" w:color="auto" w:fill="auto"/>
          </w:tcPr>
          <w:p w:rsidR="00301DC7" w:rsidRPr="00D9318D" w:rsidRDefault="00301DC7" w:rsidP="00D44169">
            <w:pPr>
              <w:tabs>
                <w:tab w:val="left" w:pos="0"/>
              </w:tabs>
              <w:jc w:val="both"/>
              <w:rPr>
                <w:rFonts w:ascii="Myriad Pro" w:hAnsi="Myriad Pro"/>
                <w:sz w:val="20"/>
              </w:rPr>
            </w:pPr>
            <w:r w:rsidRPr="00D9318D">
              <w:rPr>
                <w:rFonts w:ascii="Myriad Pro" w:hAnsi="Myriad Pro"/>
                <w:sz w:val="20"/>
              </w:rPr>
              <w:t>W ramach kryterium oceniane będzie czy projekt jest kontynuacją lub uzupełnieniem zrealizowanych/trwających projektów bądź zaplanowanych projektów</w:t>
            </w:r>
            <w:r>
              <w:rPr>
                <w:rFonts w:ascii="Myriad Pro" w:hAnsi="Myriad Pro"/>
                <w:sz w:val="20"/>
              </w:rPr>
              <w:t xml:space="preserve"> oraz czy zostały </w:t>
            </w:r>
            <w:r w:rsidRPr="009402B7">
              <w:rPr>
                <w:rFonts w:ascii="Myriad Pro" w:hAnsi="Myriad Pro"/>
                <w:sz w:val="20"/>
              </w:rPr>
              <w:t>zaplanowane nowe</w:t>
            </w:r>
            <w:r>
              <w:rPr>
                <w:rFonts w:ascii="Myriad Pro" w:hAnsi="Myriad Pro"/>
                <w:sz w:val="20"/>
              </w:rPr>
              <w:t xml:space="preserve"> formy wsparcia</w:t>
            </w:r>
            <w:r w:rsidRPr="00D9318D">
              <w:rPr>
                <w:rFonts w:ascii="Myriad Pro" w:hAnsi="Myriad Pro"/>
                <w:sz w:val="20"/>
              </w:rPr>
              <w:t>.</w:t>
            </w:r>
          </w:p>
          <w:p w:rsidR="00301DC7" w:rsidRDefault="00301DC7" w:rsidP="00D44169">
            <w:pPr>
              <w:spacing w:before="40" w:after="40"/>
              <w:rPr>
                <w:rFonts w:ascii="Myriad Pro" w:hAnsi="Myriad Pro"/>
                <w:sz w:val="20"/>
              </w:rPr>
            </w:pPr>
            <w:r w:rsidRPr="00D9318D">
              <w:rPr>
                <w:rFonts w:ascii="Myriad Pro" w:hAnsi="Myriad Pro"/>
                <w:sz w:val="20"/>
              </w:rPr>
              <w:t>Przedsięwzięcia wskazywane jako kontynuacja/ uzupełnienie  mogą wykazywać finansowanie z dowolnego źródła, ale muszą rozwiązywać problem zidentyfikowany w Strategii ZIT oraz być realizowane na obszarze/części obszaru funkcjonalnego KKBOF.</w:t>
            </w:r>
          </w:p>
          <w:p w:rsidR="00301DC7" w:rsidRDefault="00301DC7" w:rsidP="00D44169">
            <w:pPr>
              <w:spacing w:before="40" w:after="40"/>
              <w:rPr>
                <w:rFonts w:ascii="Myriad Pro" w:hAnsi="Myriad Pro"/>
                <w:sz w:val="20"/>
              </w:rPr>
            </w:pPr>
          </w:p>
          <w:p w:rsidR="00301DC7" w:rsidRPr="00CC2E1D" w:rsidRDefault="00301DC7" w:rsidP="00D44169">
            <w:pPr>
              <w:rPr>
                <w:sz w:val="20"/>
              </w:rPr>
            </w:pPr>
            <w:r w:rsidRPr="006D5EBA">
              <w:rPr>
                <w:sz w:val="20"/>
              </w:rPr>
              <w:lastRenderedPageBreak/>
              <w:t>Brak wskazanej kontynuacj</w:t>
            </w:r>
            <w:r>
              <w:rPr>
                <w:sz w:val="20"/>
              </w:rPr>
              <w:t>i</w:t>
            </w:r>
            <w:r w:rsidRPr="006D5EBA">
              <w:rPr>
                <w:sz w:val="20"/>
              </w:rPr>
              <w:t>/uzupełnienia</w:t>
            </w:r>
            <w:r>
              <w:rPr>
                <w:sz w:val="20"/>
              </w:rPr>
              <w:t xml:space="preserve"> </w:t>
            </w:r>
            <w:r w:rsidRPr="0090669E">
              <w:rPr>
                <w:sz w:val="20"/>
              </w:rPr>
              <w:t xml:space="preserve">- </w:t>
            </w:r>
            <w:r w:rsidRPr="00CC2E1D">
              <w:rPr>
                <w:sz w:val="20"/>
              </w:rPr>
              <w:t xml:space="preserve">1 pkt </w:t>
            </w:r>
          </w:p>
          <w:p w:rsidR="00301DC7" w:rsidRPr="003E71EB" w:rsidRDefault="00301DC7" w:rsidP="00D44169">
            <w:pPr>
              <w:rPr>
                <w:sz w:val="20"/>
              </w:rPr>
            </w:pPr>
            <w:r w:rsidRPr="009402B7">
              <w:rPr>
                <w:sz w:val="20"/>
              </w:rPr>
              <w:t>Kontynuacja</w:t>
            </w:r>
            <w:r>
              <w:rPr>
                <w:sz w:val="20"/>
              </w:rPr>
              <w:t xml:space="preserve"> </w:t>
            </w:r>
            <w:r w:rsidRPr="00C37B20">
              <w:rPr>
                <w:sz w:val="20"/>
              </w:rPr>
              <w:t>-</w:t>
            </w:r>
            <w:r w:rsidRPr="00970355">
              <w:rPr>
                <w:sz w:val="20"/>
              </w:rPr>
              <w:t xml:space="preserve"> 2 pkt </w:t>
            </w:r>
          </w:p>
          <w:p w:rsidR="00301DC7" w:rsidRPr="00775AE9" w:rsidRDefault="00301DC7" w:rsidP="00D44169">
            <w:pPr>
              <w:spacing w:before="40" w:after="40"/>
              <w:rPr>
                <w:rFonts w:ascii="Myriad Pro" w:hAnsi="Myriad Pro"/>
                <w:sz w:val="20"/>
              </w:rPr>
            </w:pPr>
            <w:r w:rsidRPr="009402B7">
              <w:rPr>
                <w:sz w:val="20"/>
              </w:rPr>
              <w:t>Kontynuacja</w:t>
            </w:r>
            <w:r>
              <w:rPr>
                <w:sz w:val="20"/>
              </w:rPr>
              <w:t xml:space="preserve"> i uzupełnienie o </w:t>
            </w:r>
            <w:r w:rsidRPr="009402B7">
              <w:rPr>
                <w:sz w:val="20"/>
              </w:rPr>
              <w:t>nowe formy wsparcia</w:t>
            </w:r>
            <w:r>
              <w:rPr>
                <w:sz w:val="20"/>
              </w:rPr>
              <w:t xml:space="preserve"> -</w:t>
            </w:r>
            <w:r w:rsidRPr="006D5EBA">
              <w:rPr>
                <w:sz w:val="20"/>
              </w:rPr>
              <w:t xml:space="preserve"> 3 pkt</w:t>
            </w:r>
          </w:p>
        </w:tc>
        <w:tc>
          <w:tcPr>
            <w:tcW w:w="4449" w:type="dxa"/>
            <w:shd w:val="clear" w:color="auto" w:fill="auto"/>
          </w:tcPr>
          <w:p w:rsidR="00301DC7" w:rsidRPr="00D9318D" w:rsidRDefault="00301DC7" w:rsidP="00D44169">
            <w:pPr>
              <w:spacing w:before="40" w:after="40"/>
              <w:rPr>
                <w:rFonts w:ascii="Myriad Pro" w:hAnsi="Myriad Pro"/>
                <w:sz w:val="20"/>
              </w:rPr>
            </w:pPr>
            <w:r w:rsidRPr="00D9318D">
              <w:rPr>
                <w:rFonts w:ascii="Myriad Pro" w:hAnsi="Myriad Pro"/>
                <w:sz w:val="20"/>
              </w:rPr>
              <w:lastRenderedPageBreak/>
              <w:t>Skala punktów (1-3) Waga 2</w:t>
            </w:r>
          </w:p>
        </w:tc>
      </w:tr>
      <w:tr w:rsidR="00301DC7" w:rsidRPr="00D9318D" w:rsidTr="00D44169">
        <w:trPr>
          <w:trHeight w:val="105"/>
          <w:jc w:val="center"/>
        </w:trPr>
        <w:tc>
          <w:tcPr>
            <w:tcW w:w="535" w:type="dxa"/>
            <w:shd w:val="clear" w:color="auto" w:fill="auto"/>
          </w:tcPr>
          <w:p w:rsidR="00301DC7" w:rsidRPr="00775AE9" w:rsidRDefault="00301DC7" w:rsidP="001B0A9F">
            <w:pPr>
              <w:pStyle w:val="Akapitzlist"/>
              <w:numPr>
                <w:ilvl w:val="0"/>
                <w:numId w:val="406"/>
              </w:numPr>
              <w:spacing w:before="40" w:after="40"/>
              <w:ind w:left="0" w:firstLine="0"/>
              <w:contextualSpacing w:val="0"/>
            </w:pPr>
          </w:p>
        </w:tc>
        <w:tc>
          <w:tcPr>
            <w:tcW w:w="2246" w:type="dxa"/>
            <w:shd w:val="clear" w:color="auto" w:fill="auto"/>
          </w:tcPr>
          <w:p w:rsidR="00301DC7" w:rsidRPr="00775AE9" w:rsidRDefault="00301DC7" w:rsidP="00D44169">
            <w:pPr>
              <w:spacing w:before="40" w:after="40"/>
              <w:rPr>
                <w:rFonts w:ascii="Myriad Pro" w:hAnsi="Myriad Pro"/>
                <w:sz w:val="20"/>
              </w:rPr>
            </w:pPr>
            <w:r w:rsidRPr="00D9318D">
              <w:rPr>
                <w:rFonts w:ascii="Myriad Pro" w:hAnsi="Myriad Pro"/>
                <w:sz w:val="20"/>
              </w:rPr>
              <w:t>Kompleksowość projektu</w:t>
            </w:r>
          </w:p>
        </w:tc>
        <w:tc>
          <w:tcPr>
            <w:tcW w:w="6945" w:type="dxa"/>
            <w:shd w:val="clear" w:color="auto" w:fill="auto"/>
          </w:tcPr>
          <w:p w:rsidR="00301DC7" w:rsidRPr="00D9318D" w:rsidRDefault="00301DC7" w:rsidP="00D44169">
            <w:pPr>
              <w:tabs>
                <w:tab w:val="left" w:pos="0"/>
              </w:tabs>
              <w:jc w:val="both"/>
              <w:rPr>
                <w:rFonts w:ascii="Myriad Pro" w:hAnsi="Myriad Pro"/>
                <w:sz w:val="20"/>
              </w:rPr>
            </w:pPr>
            <w:r w:rsidRPr="00D9318D">
              <w:rPr>
                <w:rFonts w:ascii="Myriad Pro" w:hAnsi="Myriad Pro"/>
                <w:sz w:val="20"/>
              </w:rPr>
              <w:t>W ramach kryterium oceniane będzie czy projekt przewiduje kompleksowe wsparcie szkół zawodowych</w:t>
            </w:r>
            <w:r>
              <w:rPr>
                <w:rFonts w:ascii="Myriad Pro" w:hAnsi="Myriad Pro"/>
                <w:sz w:val="20"/>
              </w:rPr>
              <w:t>/placówek</w:t>
            </w:r>
            <w:r w:rsidRPr="00D9318D">
              <w:rPr>
                <w:rFonts w:ascii="Myriad Pro" w:hAnsi="Myriad Pro"/>
                <w:sz w:val="20"/>
              </w:rPr>
              <w:t xml:space="preserve"> z obszaru</w:t>
            </w:r>
            <w:r>
              <w:rPr>
                <w:rFonts w:ascii="Myriad Pro" w:hAnsi="Myriad Pro"/>
                <w:sz w:val="20"/>
              </w:rPr>
              <w:t xml:space="preserve"> KKBOF</w:t>
            </w:r>
            <w:r w:rsidRPr="00D9318D">
              <w:rPr>
                <w:rFonts w:ascii="Myriad Pro" w:hAnsi="Myriad Pro"/>
                <w:sz w:val="20"/>
              </w:rPr>
              <w:t>.</w:t>
            </w:r>
          </w:p>
          <w:p w:rsidR="00301DC7" w:rsidRDefault="00301DC7" w:rsidP="00D44169">
            <w:pPr>
              <w:spacing w:before="40" w:after="40"/>
              <w:rPr>
                <w:rFonts w:ascii="Myriad Pro" w:hAnsi="Myriad Pro"/>
                <w:sz w:val="20"/>
              </w:rPr>
            </w:pPr>
            <w:r>
              <w:rPr>
                <w:rFonts w:ascii="Myriad Pro" w:hAnsi="Myriad Pro"/>
                <w:sz w:val="20"/>
              </w:rPr>
              <w:t xml:space="preserve"> Zakłada się, że </w:t>
            </w:r>
            <w:r w:rsidRPr="00D9318D">
              <w:rPr>
                <w:rFonts w:ascii="Myriad Pro" w:hAnsi="Myriad Pro"/>
                <w:sz w:val="20"/>
              </w:rPr>
              <w:t xml:space="preserve"> projekty</w:t>
            </w:r>
            <w:r>
              <w:rPr>
                <w:rFonts w:ascii="Myriad Pro" w:hAnsi="Myriad Pro"/>
                <w:sz w:val="20"/>
              </w:rPr>
              <w:t xml:space="preserve"> będą</w:t>
            </w:r>
            <w:r w:rsidRPr="00D9318D">
              <w:rPr>
                <w:rFonts w:ascii="Myriad Pro" w:hAnsi="Myriad Pro"/>
                <w:sz w:val="20"/>
              </w:rPr>
              <w:t xml:space="preserve"> cykliczne i długofalowe</w:t>
            </w:r>
            <w:r>
              <w:rPr>
                <w:rFonts w:ascii="Myriad Pro" w:hAnsi="Myriad Pro"/>
                <w:sz w:val="20"/>
              </w:rPr>
              <w:t xml:space="preserve"> obejmujące</w:t>
            </w:r>
            <w:r w:rsidRPr="00D9318D">
              <w:rPr>
                <w:rFonts w:ascii="Myriad Pro" w:hAnsi="Myriad Pro"/>
                <w:sz w:val="20"/>
              </w:rPr>
              <w:t xml:space="preserve">  wsparcie</w:t>
            </w:r>
            <w:r>
              <w:rPr>
                <w:rFonts w:ascii="Myriad Pro" w:hAnsi="Myriad Pro"/>
                <w:sz w:val="20"/>
              </w:rPr>
              <w:t>m</w:t>
            </w:r>
            <w:r w:rsidRPr="00D9318D">
              <w:rPr>
                <w:rFonts w:ascii="Myriad Pro" w:hAnsi="Myriad Pro"/>
                <w:sz w:val="20"/>
              </w:rPr>
              <w:t xml:space="preserve"> jak największ</w:t>
            </w:r>
            <w:r>
              <w:rPr>
                <w:rFonts w:ascii="Myriad Pro" w:hAnsi="Myriad Pro"/>
                <w:sz w:val="20"/>
              </w:rPr>
              <w:t>ą</w:t>
            </w:r>
            <w:r w:rsidRPr="00D9318D">
              <w:rPr>
                <w:rFonts w:ascii="Myriad Pro" w:hAnsi="Myriad Pro"/>
                <w:sz w:val="20"/>
              </w:rPr>
              <w:t xml:space="preserve"> liczb</w:t>
            </w:r>
            <w:r>
              <w:rPr>
                <w:rFonts w:ascii="Myriad Pro" w:hAnsi="Myriad Pro"/>
                <w:sz w:val="20"/>
              </w:rPr>
              <w:t>ę</w:t>
            </w:r>
            <w:r w:rsidRPr="00D9318D">
              <w:rPr>
                <w:rFonts w:ascii="Myriad Pro" w:hAnsi="Myriad Pro"/>
                <w:sz w:val="20"/>
              </w:rPr>
              <w:t xml:space="preserve"> szkół i placówek</w:t>
            </w:r>
            <w:r>
              <w:rPr>
                <w:rFonts w:ascii="Myriad Pro" w:hAnsi="Myriad Pro"/>
                <w:sz w:val="20"/>
              </w:rPr>
              <w:t xml:space="preserve"> </w:t>
            </w:r>
            <w:r w:rsidRPr="00D9318D">
              <w:rPr>
                <w:rFonts w:ascii="Myriad Pro" w:hAnsi="Myriad Pro"/>
                <w:sz w:val="20"/>
              </w:rPr>
              <w:t>z obszaru</w:t>
            </w:r>
            <w:r>
              <w:rPr>
                <w:rFonts w:ascii="Myriad Pro" w:hAnsi="Myriad Pro"/>
                <w:sz w:val="20"/>
              </w:rPr>
              <w:t xml:space="preserve"> KKBOF. Preferowane będą projekty, w których wsparciem objęci zostaną nauczyciele kształcenia zawodowego oraz instruktorzy praktycznej nauki zawodu oraz projekty, w których przewiduje się  staże uczniowskie </w:t>
            </w:r>
          </w:p>
          <w:p w:rsidR="00301DC7" w:rsidRDefault="00301DC7" w:rsidP="00D44169">
            <w:pPr>
              <w:spacing w:before="40" w:after="40"/>
              <w:rPr>
                <w:rFonts w:ascii="Myriad Pro" w:hAnsi="Myriad Pro"/>
                <w:sz w:val="20"/>
              </w:rPr>
            </w:pPr>
          </w:p>
          <w:p w:rsidR="00301DC7" w:rsidRDefault="00301DC7" w:rsidP="00D44169">
            <w:pPr>
              <w:spacing w:before="40" w:after="40"/>
              <w:rPr>
                <w:rFonts w:ascii="Myriad Pro" w:hAnsi="Myriad Pro"/>
                <w:sz w:val="20"/>
              </w:rPr>
            </w:pPr>
            <w:r w:rsidRPr="00C6197C">
              <w:rPr>
                <w:rFonts w:ascii="Myriad Pro" w:hAnsi="Myriad Pro"/>
                <w:sz w:val="20"/>
              </w:rPr>
              <w:t>a /4+b+c+d+e=x</w:t>
            </w:r>
          </w:p>
          <w:p w:rsidR="00301DC7" w:rsidRDefault="00301DC7" w:rsidP="00D44169">
            <w:pPr>
              <w:spacing w:before="40" w:after="40"/>
              <w:rPr>
                <w:rFonts w:ascii="Myriad Pro" w:hAnsi="Myriad Pro"/>
                <w:sz w:val="20"/>
              </w:rPr>
            </w:pPr>
          </w:p>
          <w:p w:rsidR="00301DC7" w:rsidRPr="00193536" w:rsidRDefault="00301DC7" w:rsidP="00D44169">
            <w:pPr>
              <w:spacing w:before="40" w:after="40"/>
              <w:rPr>
                <w:rFonts w:ascii="Myriad Pro" w:hAnsi="Myriad Pro"/>
                <w:sz w:val="20"/>
              </w:rPr>
            </w:pPr>
            <w:r w:rsidRPr="00193536">
              <w:rPr>
                <w:rFonts w:ascii="Myriad Pro" w:hAnsi="Myriad Pro"/>
                <w:sz w:val="20"/>
              </w:rPr>
              <w:t xml:space="preserve">a </w:t>
            </w:r>
            <w:r w:rsidRPr="00675758">
              <w:rPr>
                <w:rFonts w:ascii="Myriad Pro" w:hAnsi="Myriad Pro"/>
                <w:sz w:val="20"/>
              </w:rPr>
              <w:t>–</w:t>
            </w:r>
            <w:r w:rsidRPr="00193536">
              <w:rPr>
                <w:rFonts w:ascii="Myriad Pro" w:hAnsi="Myriad Pro"/>
                <w:sz w:val="20"/>
              </w:rPr>
              <w:t xml:space="preserve"> Liczba powiatów</w:t>
            </w:r>
          </w:p>
          <w:p w:rsidR="00301DC7" w:rsidRDefault="00301DC7" w:rsidP="00D44169">
            <w:pPr>
              <w:spacing w:before="40" w:after="40"/>
              <w:rPr>
                <w:rFonts w:ascii="Myriad Pro" w:hAnsi="Myriad Pro"/>
                <w:sz w:val="20"/>
              </w:rPr>
            </w:pPr>
            <w:r w:rsidRPr="00193536">
              <w:rPr>
                <w:rFonts w:ascii="Myriad Pro" w:hAnsi="Myriad Pro"/>
                <w:sz w:val="20"/>
              </w:rPr>
              <w:t>b – okres realizacji projektu w miesiącach</w:t>
            </w:r>
            <w:r>
              <w:rPr>
                <w:rFonts w:ascii="Myriad Pro" w:hAnsi="Myriad Pro"/>
                <w:sz w:val="20"/>
              </w:rPr>
              <w:t xml:space="preserve"> </w:t>
            </w:r>
          </w:p>
          <w:p w:rsidR="00301DC7" w:rsidRDefault="00301DC7" w:rsidP="00D44169">
            <w:pPr>
              <w:spacing w:before="40" w:after="40"/>
              <w:ind w:firstLine="367"/>
              <w:rPr>
                <w:rFonts w:ascii="Myriad Pro" w:hAnsi="Myriad Pro"/>
                <w:sz w:val="20"/>
              </w:rPr>
            </w:pPr>
            <w:r>
              <w:rPr>
                <w:rFonts w:ascii="Myriad Pro" w:hAnsi="Myriad Pro"/>
                <w:sz w:val="20"/>
              </w:rPr>
              <w:t>b &lt; 6 m-</w:t>
            </w:r>
            <w:proofErr w:type="spellStart"/>
            <w:r>
              <w:rPr>
                <w:rFonts w:ascii="Myriad Pro" w:hAnsi="Myriad Pro"/>
                <w:sz w:val="20"/>
              </w:rPr>
              <w:t>cy</w:t>
            </w:r>
            <w:proofErr w:type="spellEnd"/>
            <w:r>
              <w:rPr>
                <w:rFonts w:ascii="Myriad Pro" w:hAnsi="Myriad Pro"/>
                <w:sz w:val="20"/>
              </w:rPr>
              <w:t xml:space="preserve"> – 1 pkt,</w:t>
            </w:r>
          </w:p>
          <w:p w:rsidR="00301DC7" w:rsidRDefault="00301DC7" w:rsidP="00D44169">
            <w:pPr>
              <w:spacing w:before="40" w:after="40"/>
              <w:ind w:firstLine="367"/>
              <w:rPr>
                <w:rFonts w:ascii="Myriad Pro" w:hAnsi="Myriad Pro"/>
                <w:sz w:val="20"/>
              </w:rPr>
            </w:pPr>
            <w:r>
              <w:rPr>
                <w:rFonts w:ascii="Myriad Pro" w:hAnsi="Myriad Pro"/>
                <w:sz w:val="20"/>
              </w:rPr>
              <w:t>6 m-</w:t>
            </w:r>
            <w:proofErr w:type="spellStart"/>
            <w:r>
              <w:rPr>
                <w:rFonts w:ascii="Myriad Pro" w:hAnsi="Myriad Pro"/>
                <w:sz w:val="20"/>
              </w:rPr>
              <w:t>cy</w:t>
            </w:r>
            <w:proofErr w:type="spellEnd"/>
            <w:r>
              <w:rPr>
                <w:rFonts w:ascii="Myriad Pro" w:hAnsi="Myriad Pro"/>
                <w:sz w:val="20"/>
              </w:rPr>
              <w:t xml:space="preserve"> </w:t>
            </w:r>
            <w:r>
              <w:rPr>
                <w:rFonts w:ascii="Corbel" w:hAnsi="Corbel"/>
                <w:sz w:val="20"/>
              </w:rPr>
              <w:t xml:space="preserve">≤ </w:t>
            </w:r>
            <w:r>
              <w:rPr>
                <w:rFonts w:ascii="Myriad Pro" w:hAnsi="Myriad Pro"/>
                <w:sz w:val="20"/>
              </w:rPr>
              <w:t xml:space="preserve">b </w:t>
            </w:r>
            <w:r>
              <w:rPr>
                <w:rFonts w:ascii="Corbel" w:hAnsi="Corbel"/>
                <w:sz w:val="20"/>
              </w:rPr>
              <w:t xml:space="preserve">≤  </w:t>
            </w:r>
            <w:r>
              <w:rPr>
                <w:rFonts w:ascii="Myriad Pro" w:hAnsi="Myriad Pro"/>
                <w:sz w:val="20"/>
              </w:rPr>
              <w:t>12 m-</w:t>
            </w:r>
            <w:proofErr w:type="spellStart"/>
            <w:r>
              <w:rPr>
                <w:rFonts w:ascii="Myriad Pro" w:hAnsi="Myriad Pro"/>
                <w:sz w:val="20"/>
              </w:rPr>
              <w:t>cy</w:t>
            </w:r>
            <w:proofErr w:type="spellEnd"/>
            <w:r>
              <w:rPr>
                <w:rFonts w:ascii="Myriad Pro" w:hAnsi="Myriad Pro"/>
                <w:sz w:val="20"/>
              </w:rPr>
              <w:t xml:space="preserve"> – 2 pkt</w:t>
            </w:r>
          </w:p>
          <w:p w:rsidR="00301DC7" w:rsidRPr="00193536" w:rsidRDefault="00301DC7" w:rsidP="00D44169">
            <w:pPr>
              <w:spacing w:before="40" w:after="40"/>
              <w:ind w:firstLine="367"/>
              <w:rPr>
                <w:rFonts w:ascii="Myriad Pro" w:hAnsi="Myriad Pro"/>
                <w:sz w:val="20"/>
              </w:rPr>
            </w:pPr>
            <w:r>
              <w:rPr>
                <w:rFonts w:ascii="Myriad Pro" w:hAnsi="Myriad Pro"/>
                <w:sz w:val="20"/>
              </w:rPr>
              <w:t>b</w:t>
            </w:r>
            <w:r>
              <w:rPr>
                <w:rFonts w:ascii="Corbel" w:hAnsi="Corbel"/>
                <w:sz w:val="20"/>
              </w:rPr>
              <w:t>&gt;</w:t>
            </w:r>
            <w:r>
              <w:rPr>
                <w:rFonts w:ascii="Myriad Pro" w:hAnsi="Myriad Pro"/>
                <w:sz w:val="20"/>
              </w:rPr>
              <w:t>12 m-</w:t>
            </w:r>
            <w:proofErr w:type="spellStart"/>
            <w:r>
              <w:rPr>
                <w:rFonts w:ascii="Myriad Pro" w:hAnsi="Myriad Pro"/>
                <w:sz w:val="20"/>
              </w:rPr>
              <w:t>cy</w:t>
            </w:r>
            <w:proofErr w:type="spellEnd"/>
            <w:r>
              <w:rPr>
                <w:rFonts w:ascii="Myriad Pro" w:hAnsi="Myriad Pro"/>
                <w:sz w:val="20"/>
              </w:rPr>
              <w:t xml:space="preserve"> – 3 pkt   </w:t>
            </w:r>
          </w:p>
          <w:p w:rsidR="00301DC7" w:rsidRDefault="00301DC7" w:rsidP="00D44169">
            <w:pPr>
              <w:spacing w:before="40" w:after="40"/>
              <w:rPr>
                <w:rFonts w:ascii="Myriad Pro" w:hAnsi="Myriad Pro"/>
                <w:sz w:val="20"/>
              </w:rPr>
            </w:pPr>
            <w:r w:rsidRPr="00193536">
              <w:rPr>
                <w:rFonts w:ascii="Myriad Pro" w:hAnsi="Myriad Pro"/>
                <w:sz w:val="20"/>
              </w:rPr>
              <w:t>c – liczba placówek</w:t>
            </w:r>
            <w:r>
              <w:rPr>
                <w:rFonts w:ascii="Myriad Pro" w:hAnsi="Myriad Pro"/>
                <w:sz w:val="20"/>
              </w:rPr>
              <w:t xml:space="preserve"> objętych projektem</w:t>
            </w:r>
            <w:r w:rsidRPr="00193536">
              <w:rPr>
                <w:rFonts w:ascii="Myriad Pro" w:hAnsi="Myriad Pro"/>
                <w:sz w:val="20"/>
              </w:rPr>
              <w:t xml:space="preserve"> </w:t>
            </w:r>
          </w:p>
          <w:p w:rsidR="00301DC7" w:rsidRDefault="00301DC7" w:rsidP="00D44169">
            <w:pPr>
              <w:pStyle w:val="Akapitzlist"/>
              <w:spacing w:before="40" w:after="40"/>
              <w:ind w:left="367"/>
            </w:pPr>
            <w:r>
              <w:t>1-2  placówki – 1 pkt</w:t>
            </w:r>
          </w:p>
          <w:p w:rsidR="00301DC7" w:rsidRDefault="00301DC7" w:rsidP="00D44169">
            <w:pPr>
              <w:spacing w:before="40" w:after="40"/>
              <w:ind w:left="367"/>
              <w:rPr>
                <w:rFonts w:ascii="Myriad Pro" w:hAnsi="Myriad Pro"/>
                <w:sz w:val="20"/>
              </w:rPr>
            </w:pPr>
            <w:r>
              <w:rPr>
                <w:rFonts w:ascii="Myriad Pro" w:hAnsi="Myriad Pro"/>
                <w:sz w:val="20"/>
              </w:rPr>
              <w:t>3</w:t>
            </w:r>
            <w:r w:rsidRPr="003316E3">
              <w:rPr>
                <w:rFonts w:ascii="Myriad Pro" w:hAnsi="Myriad Pro"/>
                <w:sz w:val="20"/>
              </w:rPr>
              <w:t>-</w:t>
            </w:r>
            <w:r>
              <w:rPr>
                <w:rFonts w:ascii="Myriad Pro" w:hAnsi="Myriad Pro"/>
                <w:sz w:val="20"/>
              </w:rPr>
              <w:t>4 placówki – 2 pkt</w:t>
            </w:r>
          </w:p>
          <w:p w:rsidR="00301DC7" w:rsidRPr="00183AF7" w:rsidRDefault="00301DC7" w:rsidP="00D44169">
            <w:pPr>
              <w:spacing w:before="40" w:after="40" w:line="276" w:lineRule="auto"/>
              <w:ind w:left="367"/>
              <w:rPr>
                <w:rFonts w:ascii="Myriad Pro" w:hAnsi="Myriad Pro"/>
                <w:sz w:val="20"/>
              </w:rPr>
            </w:pPr>
            <w:r>
              <w:rPr>
                <w:rFonts w:ascii="Myriad Pro" w:hAnsi="Myriad Pro"/>
                <w:sz w:val="20"/>
              </w:rPr>
              <w:t xml:space="preserve">5 placówek i więcej – 3 pkt </w:t>
            </w:r>
            <w:r w:rsidRPr="004864FC">
              <w:rPr>
                <w:rFonts w:ascii="Myriad Pro" w:hAnsi="Myriad Pro"/>
                <w:sz w:val="20"/>
              </w:rPr>
              <w:t xml:space="preserve">  </w:t>
            </w:r>
          </w:p>
          <w:p w:rsidR="00301DC7" w:rsidRDefault="00301DC7" w:rsidP="00D44169">
            <w:pPr>
              <w:spacing w:before="40" w:after="40"/>
              <w:rPr>
                <w:rFonts w:ascii="Myriad Pro" w:hAnsi="Myriad Pro"/>
                <w:sz w:val="20"/>
              </w:rPr>
            </w:pPr>
            <w:r>
              <w:rPr>
                <w:rFonts w:ascii="Myriad Pro" w:hAnsi="Myriad Pro"/>
                <w:sz w:val="20"/>
              </w:rPr>
              <w:t xml:space="preserve">d –  </w:t>
            </w:r>
            <w:r w:rsidRPr="0035244E">
              <w:rPr>
                <w:rFonts w:ascii="Myriad Pro" w:hAnsi="Myriad Pro"/>
                <w:sz w:val="20"/>
              </w:rPr>
              <w:t xml:space="preserve">objęcie wsparciem nauczycieli kształcenia zawodowego oraz instruktorów praktycznej nauki zawodu </w:t>
            </w:r>
            <w:r>
              <w:rPr>
                <w:rFonts w:ascii="Myriad Pro" w:hAnsi="Myriad Pro"/>
                <w:sz w:val="20"/>
              </w:rPr>
              <w:t>(brak wsparcia – 0 pkt, projekt zakłada</w:t>
            </w:r>
            <w:r>
              <w:t xml:space="preserve"> </w:t>
            </w:r>
            <w:r w:rsidRPr="00675758">
              <w:rPr>
                <w:rFonts w:ascii="Myriad Pro" w:hAnsi="Myriad Pro"/>
                <w:sz w:val="20"/>
              </w:rPr>
              <w:t>objęcie wsparciem nauczycieli</w:t>
            </w:r>
            <w:r>
              <w:rPr>
                <w:rFonts w:ascii="Myriad Pro" w:hAnsi="Myriad Pro"/>
                <w:sz w:val="20"/>
              </w:rPr>
              <w:t xml:space="preserve"> </w:t>
            </w:r>
            <w:r w:rsidRPr="00675758">
              <w:rPr>
                <w:rFonts w:ascii="Myriad Pro" w:hAnsi="Myriad Pro"/>
                <w:sz w:val="20"/>
              </w:rPr>
              <w:t>kształcenia zawodowego oraz instruktorów praktycznej nauki zawodu</w:t>
            </w:r>
            <w:r>
              <w:rPr>
                <w:rFonts w:ascii="Myriad Pro" w:hAnsi="Myriad Pro"/>
                <w:sz w:val="20"/>
              </w:rPr>
              <w:t xml:space="preserve"> – 1 pkt)</w:t>
            </w:r>
          </w:p>
          <w:p w:rsidR="00301DC7" w:rsidRPr="00193536" w:rsidRDefault="00301DC7" w:rsidP="00D44169">
            <w:pPr>
              <w:spacing w:before="40" w:after="40"/>
              <w:rPr>
                <w:rFonts w:ascii="Myriad Pro" w:hAnsi="Myriad Pro"/>
                <w:sz w:val="20"/>
              </w:rPr>
            </w:pPr>
            <w:r>
              <w:rPr>
                <w:rFonts w:ascii="Myriad Pro" w:hAnsi="Myriad Pro"/>
                <w:sz w:val="20"/>
              </w:rPr>
              <w:t xml:space="preserve">e </w:t>
            </w:r>
            <w:r w:rsidRPr="00675758">
              <w:rPr>
                <w:rFonts w:ascii="Myriad Pro" w:hAnsi="Myriad Pro"/>
                <w:sz w:val="20"/>
              </w:rPr>
              <w:t>–</w:t>
            </w:r>
            <w:r>
              <w:rPr>
                <w:rFonts w:ascii="Myriad Pro" w:hAnsi="Myriad Pro"/>
                <w:sz w:val="20"/>
              </w:rPr>
              <w:t xml:space="preserve"> </w:t>
            </w:r>
            <w:r w:rsidRPr="0035244E">
              <w:rPr>
                <w:rFonts w:ascii="Myriad Pro" w:hAnsi="Myriad Pro"/>
                <w:sz w:val="20"/>
              </w:rPr>
              <w:t>staże</w:t>
            </w:r>
            <w:r>
              <w:rPr>
                <w:rFonts w:ascii="Myriad Pro" w:hAnsi="Myriad Pro"/>
                <w:sz w:val="20"/>
              </w:rPr>
              <w:t xml:space="preserve"> uczniowskie </w:t>
            </w:r>
            <w:r w:rsidRPr="0035244E">
              <w:rPr>
                <w:rFonts w:ascii="Myriad Pro" w:hAnsi="Myriad Pro"/>
                <w:sz w:val="20"/>
              </w:rPr>
              <w:t xml:space="preserve"> </w:t>
            </w:r>
            <w:r>
              <w:rPr>
                <w:rFonts w:ascii="Myriad Pro" w:hAnsi="Myriad Pro"/>
                <w:sz w:val="20"/>
              </w:rPr>
              <w:t>(brak staży uczniowskich w projekcie – 0 pkt, projekt zakłada staże  uczniowskie – 1 pkt)</w:t>
            </w:r>
          </w:p>
          <w:p w:rsidR="00301DC7" w:rsidRPr="00193536" w:rsidRDefault="00301DC7" w:rsidP="00D44169">
            <w:pPr>
              <w:spacing w:before="40" w:after="40"/>
              <w:rPr>
                <w:rFonts w:ascii="Myriad Pro" w:hAnsi="Myriad Pro"/>
                <w:sz w:val="20"/>
              </w:rPr>
            </w:pPr>
          </w:p>
          <w:p w:rsidR="00301DC7" w:rsidRPr="00193536" w:rsidRDefault="00301DC7" w:rsidP="00D44169">
            <w:pPr>
              <w:spacing w:before="40" w:after="40"/>
              <w:rPr>
                <w:rFonts w:ascii="Myriad Pro" w:hAnsi="Myriad Pro"/>
                <w:sz w:val="20"/>
              </w:rPr>
            </w:pPr>
            <w:r w:rsidRPr="00193536">
              <w:rPr>
                <w:rFonts w:ascii="Myriad Pro" w:hAnsi="Myriad Pro"/>
                <w:sz w:val="20"/>
              </w:rPr>
              <w:t>Jeżeli X wynosi:</w:t>
            </w:r>
          </w:p>
          <w:p w:rsidR="00301DC7" w:rsidRPr="00193536" w:rsidRDefault="00301DC7" w:rsidP="00D44169">
            <w:pPr>
              <w:spacing w:before="40" w:after="40"/>
              <w:rPr>
                <w:rFonts w:ascii="Myriad Pro" w:hAnsi="Myriad Pro"/>
                <w:sz w:val="20"/>
              </w:rPr>
            </w:pPr>
            <w:r>
              <w:rPr>
                <w:rFonts w:ascii="Myriad Pro" w:hAnsi="Myriad Pro"/>
                <w:sz w:val="20"/>
              </w:rPr>
              <w:t xml:space="preserve">X </w:t>
            </w:r>
            <w:r>
              <w:rPr>
                <w:rFonts w:ascii="Corbel" w:hAnsi="Corbel"/>
                <w:sz w:val="20"/>
              </w:rPr>
              <w:t>&lt;</w:t>
            </w:r>
            <w:r w:rsidRPr="00193536">
              <w:rPr>
                <w:rFonts w:ascii="Myriad Pro" w:hAnsi="Myriad Pro"/>
                <w:sz w:val="20"/>
              </w:rPr>
              <w:t xml:space="preserve"> </w:t>
            </w:r>
            <w:r>
              <w:rPr>
                <w:rFonts w:ascii="Myriad Pro" w:hAnsi="Myriad Pro"/>
                <w:sz w:val="20"/>
              </w:rPr>
              <w:t>2,50</w:t>
            </w:r>
            <w:r w:rsidRPr="00193536">
              <w:rPr>
                <w:rFonts w:ascii="Myriad Pro" w:hAnsi="Myriad Pro"/>
                <w:sz w:val="20"/>
              </w:rPr>
              <w:t xml:space="preserve"> </w:t>
            </w:r>
            <w:r>
              <w:rPr>
                <w:rFonts w:ascii="Myriad Pro" w:hAnsi="Myriad Pro"/>
                <w:sz w:val="20"/>
              </w:rPr>
              <w:t xml:space="preserve">- </w:t>
            </w:r>
            <w:r w:rsidRPr="00193536">
              <w:rPr>
                <w:rFonts w:ascii="Myriad Pro" w:hAnsi="Myriad Pro"/>
                <w:sz w:val="20"/>
              </w:rPr>
              <w:t xml:space="preserve"> 1 pkt</w:t>
            </w:r>
          </w:p>
          <w:p w:rsidR="00301DC7" w:rsidRPr="00193536" w:rsidRDefault="00301DC7" w:rsidP="00D44169">
            <w:pPr>
              <w:spacing w:before="40" w:after="40"/>
              <w:rPr>
                <w:rFonts w:ascii="Myriad Pro" w:hAnsi="Myriad Pro"/>
                <w:sz w:val="20"/>
              </w:rPr>
            </w:pPr>
            <w:r>
              <w:rPr>
                <w:rFonts w:ascii="Myriad Pro" w:hAnsi="Myriad Pro"/>
                <w:sz w:val="20"/>
              </w:rPr>
              <w:t>2,50</w:t>
            </w:r>
            <w:r w:rsidRPr="00193536">
              <w:rPr>
                <w:rFonts w:ascii="Myriad Pro" w:hAnsi="Myriad Pro"/>
                <w:sz w:val="20"/>
              </w:rPr>
              <w:t xml:space="preserve"> </w:t>
            </w:r>
            <w:r>
              <w:rPr>
                <w:rFonts w:ascii="Corbel" w:hAnsi="Corbel"/>
                <w:sz w:val="20"/>
              </w:rPr>
              <w:t xml:space="preserve">≤ </w:t>
            </w:r>
            <w:r>
              <w:rPr>
                <w:rFonts w:ascii="Myriad Pro" w:hAnsi="Myriad Pro"/>
                <w:sz w:val="20"/>
              </w:rPr>
              <w:t xml:space="preserve">X </w:t>
            </w:r>
            <w:r>
              <w:rPr>
                <w:rFonts w:ascii="Corbel" w:hAnsi="Corbel"/>
                <w:sz w:val="20"/>
              </w:rPr>
              <w:t xml:space="preserve">≤ </w:t>
            </w:r>
            <w:r w:rsidRPr="00193536">
              <w:rPr>
                <w:rFonts w:ascii="Myriad Pro" w:hAnsi="Myriad Pro"/>
                <w:sz w:val="20"/>
              </w:rPr>
              <w:t xml:space="preserve"> </w:t>
            </w:r>
            <w:r>
              <w:rPr>
                <w:rFonts w:ascii="Myriad Pro" w:hAnsi="Myriad Pro"/>
                <w:sz w:val="20"/>
              </w:rPr>
              <w:t>4</w:t>
            </w:r>
            <w:r w:rsidRPr="00193536">
              <w:rPr>
                <w:rFonts w:ascii="Myriad Pro" w:hAnsi="Myriad Pro"/>
                <w:sz w:val="20"/>
              </w:rPr>
              <w:t>,</w:t>
            </w:r>
            <w:r>
              <w:rPr>
                <w:rFonts w:ascii="Myriad Pro" w:hAnsi="Myriad Pro"/>
                <w:sz w:val="20"/>
              </w:rPr>
              <w:t>0</w:t>
            </w:r>
            <w:r w:rsidRPr="00193536">
              <w:rPr>
                <w:rFonts w:ascii="Myriad Pro" w:hAnsi="Myriad Pro"/>
                <w:sz w:val="20"/>
              </w:rPr>
              <w:t xml:space="preserve">0 </w:t>
            </w:r>
            <w:r>
              <w:rPr>
                <w:rFonts w:ascii="Myriad Pro" w:hAnsi="Myriad Pro"/>
                <w:sz w:val="20"/>
              </w:rPr>
              <w:t>-</w:t>
            </w:r>
            <w:r w:rsidRPr="00193536">
              <w:rPr>
                <w:rFonts w:ascii="Myriad Pro" w:hAnsi="Myriad Pro"/>
                <w:sz w:val="20"/>
              </w:rPr>
              <w:t xml:space="preserve"> 2 pkt </w:t>
            </w:r>
          </w:p>
          <w:p w:rsidR="00301DC7" w:rsidRDefault="00301DC7" w:rsidP="00D44169">
            <w:pPr>
              <w:spacing w:before="40" w:after="40"/>
              <w:rPr>
                <w:rFonts w:ascii="Myriad Pro" w:hAnsi="Myriad Pro"/>
                <w:sz w:val="20"/>
              </w:rPr>
            </w:pPr>
            <w:r>
              <w:rPr>
                <w:rFonts w:ascii="Myriad Pro" w:hAnsi="Myriad Pro"/>
                <w:sz w:val="20"/>
              </w:rPr>
              <w:t>X&gt;4</w:t>
            </w:r>
            <w:r w:rsidRPr="00193536">
              <w:rPr>
                <w:rFonts w:ascii="Myriad Pro" w:hAnsi="Myriad Pro"/>
                <w:sz w:val="20"/>
              </w:rPr>
              <w:t>,</w:t>
            </w:r>
            <w:r>
              <w:rPr>
                <w:rFonts w:ascii="Myriad Pro" w:hAnsi="Myriad Pro"/>
                <w:sz w:val="20"/>
              </w:rPr>
              <w:t>0</w:t>
            </w:r>
            <w:r w:rsidRPr="00193536">
              <w:rPr>
                <w:rFonts w:ascii="Myriad Pro" w:hAnsi="Myriad Pro"/>
                <w:sz w:val="20"/>
              </w:rPr>
              <w:t>0  - 3 pkt</w:t>
            </w:r>
          </w:p>
          <w:p w:rsidR="00301DC7" w:rsidRPr="00EB356C" w:rsidRDefault="00301DC7" w:rsidP="00D44169">
            <w:pPr>
              <w:spacing w:before="40" w:after="40"/>
              <w:rPr>
                <w:rFonts w:ascii="Myriad Pro" w:hAnsi="Myriad Pro"/>
                <w:sz w:val="10"/>
                <w:szCs w:val="10"/>
              </w:rPr>
            </w:pPr>
          </w:p>
        </w:tc>
        <w:tc>
          <w:tcPr>
            <w:tcW w:w="4449" w:type="dxa"/>
            <w:shd w:val="clear" w:color="auto" w:fill="auto"/>
          </w:tcPr>
          <w:p w:rsidR="00301DC7" w:rsidRPr="00D9318D" w:rsidRDefault="00301DC7" w:rsidP="00D44169">
            <w:pPr>
              <w:spacing w:before="40" w:after="40"/>
              <w:rPr>
                <w:rFonts w:ascii="Myriad Pro" w:hAnsi="Myriad Pro"/>
                <w:sz w:val="20"/>
              </w:rPr>
            </w:pPr>
            <w:r w:rsidRPr="00D9318D">
              <w:rPr>
                <w:rFonts w:ascii="Myriad Pro" w:hAnsi="Myriad Pro"/>
                <w:sz w:val="20"/>
              </w:rPr>
              <w:t xml:space="preserve">Skala punktów (1-3) Waga </w:t>
            </w:r>
            <w:r>
              <w:rPr>
                <w:rFonts w:ascii="Myriad Pro" w:hAnsi="Myriad Pro"/>
                <w:sz w:val="20"/>
              </w:rPr>
              <w:t>3</w:t>
            </w:r>
          </w:p>
        </w:tc>
      </w:tr>
      <w:tr w:rsidR="00301DC7" w:rsidRPr="00D9318D" w:rsidTr="00D44169">
        <w:trPr>
          <w:trHeight w:val="105"/>
          <w:jc w:val="center"/>
        </w:trPr>
        <w:tc>
          <w:tcPr>
            <w:tcW w:w="535" w:type="dxa"/>
            <w:shd w:val="clear" w:color="auto" w:fill="auto"/>
          </w:tcPr>
          <w:p w:rsidR="00301DC7" w:rsidRPr="00775AE9" w:rsidRDefault="00301DC7" w:rsidP="001B0A9F">
            <w:pPr>
              <w:pStyle w:val="Akapitzlist"/>
              <w:numPr>
                <w:ilvl w:val="0"/>
                <w:numId w:val="406"/>
              </w:numPr>
              <w:spacing w:before="40" w:after="40"/>
              <w:ind w:left="0" w:firstLine="0"/>
              <w:contextualSpacing w:val="0"/>
            </w:pPr>
          </w:p>
        </w:tc>
        <w:tc>
          <w:tcPr>
            <w:tcW w:w="2246" w:type="dxa"/>
            <w:shd w:val="clear" w:color="auto" w:fill="auto"/>
          </w:tcPr>
          <w:p w:rsidR="00301DC7" w:rsidRPr="00775AE9" w:rsidRDefault="00301DC7" w:rsidP="00D44169">
            <w:pPr>
              <w:spacing w:before="40" w:after="40"/>
              <w:rPr>
                <w:rFonts w:ascii="Myriad Pro" w:hAnsi="Myriad Pro"/>
                <w:sz w:val="20"/>
              </w:rPr>
            </w:pPr>
            <w:r w:rsidRPr="00D9318D">
              <w:rPr>
                <w:rFonts w:ascii="Myriad Pro" w:hAnsi="Myriad Pro"/>
                <w:sz w:val="20"/>
              </w:rPr>
              <w:t>Stopień rozwoju specjalizacji regionalnych</w:t>
            </w:r>
          </w:p>
        </w:tc>
        <w:tc>
          <w:tcPr>
            <w:tcW w:w="6945" w:type="dxa"/>
            <w:shd w:val="clear" w:color="auto" w:fill="auto"/>
          </w:tcPr>
          <w:p w:rsidR="00301DC7" w:rsidRPr="00D9318D" w:rsidRDefault="00301DC7" w:rsidP="00D44169">
            <w:pPr>
              <w:tabs>
                <w:tab w:val="left" w:pos="0"/>
              </w:tabs>
              <w:jc w:val="both"/>
              <w:rPr>
                <w:rFonts w:ascii="Myriad Pro" w:hAnsi="Myriad Pro"/>
                <w:sz w:val="20"/>
              </w:rPr>
            </w:pPr>
            <w:r w:rsidRPr="00D9318D">
              <w:rPr>
                <w:rFonts w:ascii="Myriad Pro" w:hAnsi="Myriad Pro"/>
                <w:sz w:val="20"/>
              </w:rPr>
              <w:t>Ocenie podlegać będzie czy projekt odpowiada na zapotrzebowanie związane z rozwojem specjalizacji</w:t>
            </w:r>
            <w:r>
              <w:rPr>
                <w:rFonts w:ascii="Myriad Pro" w:hAnsi="Myriad Pro"/>
                <w:sz w:val="20"/>
              </w:rPr>
              <w:t xml:space="preserve"> gospodarczych</w:t>
            </w:r>
            <w:r w:rsidRPr="00D9318D">
              <w:rPr>
                <w:rFonts w:ascii="Myriad Pro" w:hAnsi="Myriad Pro"/>
                <w:sz w:val="20"/>
              </w:rPr>
              <w:t>, określonych w Strategii ZIT, lub zapotrzebowania rynku pracy KKBOF.</w:t>
            </w:r>
          </w:p>
          <w:p w:rsidR="00301DC7" w:rsidRDefault="00301DC7" w:rsidP="00D44169">
            <w:pPr>
              <w:spacing w:before="40" w:after="40"/>
              <w:rPr>
                <w:rFonts w:ascii="Myriad Pro" w:hAnsi="Myriad Pro"/>
                <w:sz w:val="20"/>
              </w:rPr>
            </w:pPr>
            <w:r w:rsidRPr="00D9318D">
              <w:rPr>
                <w:rFonts w:ascii="Myriad Pro" w:hAnsi="Myriad Pro"/>
                <w:sz w:val="20"/>
              </w:rPr>
              <w:t>Preferowane będą projekty przyczyniające się do rozwoju specjalizacji z branży: turystycznej, zdrowia, opieki nad osobami starszymi i niepełnosprawnymi, gastronomicznej, maszynowej, metalowej, logistyki, budownictwa, usług przyszłości (ICT, IT);</w:t>
            </w:r>
          </w:p>
          <w:p w:rsidR="00301DC7" w:rsidRDefault="00301DC7" w:rsidP="00D44169">
            <w:pPr>
              <w:rPr>
                <w:rFonts w:eastAsia="Calibri" w:cs="Arial"/>
                <w:sz w:val="20"/>
              </w:rPr>
            </w:pPr>
          </w:p>
          <w:p w:rsidR="00301DC7" w:rsidRPr="004567BF" w:rsidRDefault="00301DC7" w:rsidP="00D44169">
            <w:pPr>
              <w:rPr>
                <w:rFonts w:eastAsia="Calibri" w:cs="Arial"/>
                <w:sz w:val="20"/>
              </w:rPr>
            </w:pPr>
            <w:r w:rsidRPr="00D624EE">
              <w:rPr>
                <w:rFonts w:eastAsia="Calibri" w:cs="Arial"/>
                <w:sz w:val="20"/>
              </w:rPr>
              <w:t>Projekt przyczynia się do rozwoju branży</w:t>
            </w:r>
            <w:r w:rsidRPr="004567BF">
              <w:rPr>
                <w:rFonts w:eastAsia="Calibri" w:cs="Arial"/>
                <w:sz w:val="20"/>
              </w:rPr>
              <w:t xml:space="preserve"> wskazanej w Strategii ZIT:</w:t>
            </w:r>
          </w:p>
          <w:p w:rsidR="00301DC7" w:rsidRPr="00D624EE" w:rsidRDefault="00301DC7" w:rsidP="00D44169">
            <w:pPr>
              <w:rPr>
                <w:rFonts w:eastAsia="Calibri" w:cs="Arial"/>
                <w:sz w:val="20"/>
              </w:rPr>
            </w:pPr>
            <w:r w:rsidRPr="00D624EE">
              <w:rPr>
                <w:rFonts w:eastAsia="Calibri" w:cs="Arial"/>
                <w:sz w:val="20"/>
              </w:rPr>
              <w:t>- dwie i więcej branże ze wskazanych w Strategii ZIT – 3 pkt</w:t>
            </w:r>
          </w:p>
          <w:p w:rsidR="00301DC7" w:rsidRPr="00D624EE" w:rsidRDefault="00301DC7" w:rsidP="00D44169">
            <w:pPr>
              <w:rPr>
                <w:rFonts w:eastAsia="Calibri" w:cs="Arial"/>
                <w:color w:val="FF0000"/>
                <w:sz w:val="20"/>
              </w:rPr>
            </w:pPr>
            <w:r w:rsidRPr="00D624EE">
              <w:rPr>
                <w:rFonts w:eastAsia="Calibri" w:cs="Arial"/>
                <w:sz w:val="20"/>
              </w:rPr>
              <w:t>- jedna branża</w:t>
            </w:r>
            <w:r w:rsidRPr="004864FC">
              <w:rPr>
                <w:sz w:val="20"/>
              </w:rPr>
              <w:t xml:space="preserve"> </w:t>
            </w:r>
            <w:r w:rsidRPr="00D624EE">
              <w:rPr>
                <w:rFonts w:eastAsia="Calibri" w:cs="Arial"/>
                <w:sz w:val="20"/>
              </w:rPr>
              <w:t>wskazan</w:t>
            </w:r>
            <w:r>
              <w:rPr>
                <w:rFonts w:eastAsia="Calibri" w:cs="Arial"/>
                <w:sz w:val="20"/>
              </w:rPr>
              <w:t>a</w:t>
            </w:r>
            <w:r w:rsidRPr="00D624EE">
              <w:rPr>
                <w:rFonts w:eastAsia="Calibri" w:cs="Arial"/>
                <w:sz w:val="20"/>
              </w:rPr>
              <w:t xml:space="preserve"> w Strategii ZIT </w:t>
            </w:r>
            <w:r w:rsidRPr="00D624EE">
              <w:rPr>
                <w:rFonts w:eastAsia="Calibri" w:cs="Arial"/>
                <w:color w:val="000000"/>
                <w:sz w:val="20"/>
              </w:rPr>
              <w:t>– 2 pkt</w:t>
            </w:r>
          </w:p>
          <w:p w:rsidR="00301DC7" w:rsidRPr="00D624EE" w:rsidRDefault="00301DC7" w:rsidP="00D44169">
            <w:pPr>
              <w:spacing w:before="40" w:after="40"/>
              <w:rPr>
                <w:rFonts w:ascii="Myriad Pro" w:hAnsi="Myriad Pro"/>
                <w:sz w:val="20"/>
              </w:rPr>
            </w:pPr>
            <w:r w:rsidRPr="004567BF">
              <w:rPr>
                <w:rFonts w:eastAsia="Calibri" w:cs="Arial"/>
                <w:color w:val="000000"/>
                <w:sz w:val="20"/>
              </w:rPr>
              <w:t xml:space="preserve">- </w:t>
            </w:r>
            <w:r w:rsidRPr="004567BF">
              <w:rPr>
                <w:rFonts w:eastAsia="Calibri" w:cs="Arial"/>
                <w:sz w:val="20"/>
              </w:rPr>
              <w:t>branża</w:t>
            </w:r>
            <w:r w:rsidRPr="004864FC">
              <w:rPr>
                <w:sz w:val="20"/>
              </w:rPr>
              <w:t xml:space="preserve"> nie</w:t>
            </w:r>
            <w:r w:rsidRPr="00D624EE">
              <w:rPr>
                <w:rFonts w:eastAsia="Calibri" w:cs="Arial"/>
                <w:sz w:val="20"/>
              </w:rPr>
              <w:t>wskazana w Strategii ZIT</w:t>
            </w:r>
            <w:r w:rsidRPr="00D624EE">
              <w:rPr>
                <w:rFonts w:eastAsia="Calibri" w:cs="Arial"/>
                <w:color w:val="000000"/>
                <w:sz w:val="20"/>
              </w:rPr>
              <w:t xml:space="preserve"> - 1 pkt</w:t>
            </w:r>
          </w:p>
          <w:p w:rsidR="00301DC7" w:rsidRPr="00775AE9" w:rsidRDefault="00301DC7" w:rsidP="00D44169">
            <w:pPr>
              <w:spacing w:before="40" w:after="40"/>
              <w:rPr>
                <w:rFonts w:ascii="Myriad Pro" w:hAnsi="Myriad Pro"/>
                <w:sz w:val="20"/>
              </w:rPr>
            </w:pPr>
          </w:p>
        </w:tc>
        <w:tc>
          <w:tcPr>
            <w:tcW w:w="4449" w:type="dxa"/>
            <w:shd w:val="clear" w:color="auto" w:fill="auto"/>
          </w:tcPr>
          <w:p w:rsidR="00301DC7" w:rsidRPr="00D9318D" w:rsidRDefault="00301DC7" w:rsidP="00D44169">
            <w:pPr>
              <w:spacing w:before="40" w:after="40"/>
              <w:rPr>
                <w:rFonts w:ascii="Myriad Pro" w:hAnsi="Myriad Pro"/>
                <w:sz w:val="20"/>
              </w:rPr>
            </w:pPr>
            <w:r w:rsidRPr="00D9318D">
              <w:rPr>
                <w:rFonts w:ascii="Myriad Pro" w:hAnsi="Myriad Pro"/>
                <w:sz w:val="20"/>
              </w:rPr>
              <w:t>Skala punktów (1-3) Waga 2</w:t>
            </w:r>
          </w:p>
        </w:tc>
      </w:tr>
      <w:tr w:rsidR="00301DC7" w:rsidRPr="00D9318D" w:rsidTr="00D44169">
        <w:trPr>
          <w:trHeight w:val="105"/>
          <w:jc w:val="center"/>
        </w:trPr>
        <w:tc>
          <w:tcPr>
            <w:tcW w:w="535" w:type="dxa"/>
            <w:shd w:val="clear" w:color="auto" w:fill="auto"/>
          </w:tcPr>
          <w:p w:rsidR="00301DC7" w:rsidRPr="00775AE9" w:rsidRDefault="00301DC7" w:rsidP="001B0A9F">
            <w:pPr>
              <w:pStyle w:val="Akapitzlist"/>
              <w:numPr>
                <w:ilvl w:val="0"/>
                <w:numId w:val="406"/>
              </w:numPr>
              <w:spacing w:before="40" w:after="40"/>
              <w:ind w:left="0" w:firstLine="0"/>
              <w:contextualSpacing w:val="0"/>
            </w:pPr>
          </w:p>
        </w:tc>
        <w:tc>
          <w:tcPr>
            <w:tcW w:w="2246" w:type="dxa"/>
            <w:shd w:val="clear" w:color="auto" w:fill="auto"/>
          </w:tcPr>
          <w:p w:rsidR="00301DC7" w:rsidRPr="00A227E1" w:rsidRDefault="00301DC7" w:rsidP="00D44169">
            <w:pPr>
              <w:spacing w:before="120" w:after="120" w:line="276" w:lineRule="auto"/>
              <w:rPr>
                <w:rFonts w:ascii="Myriad Pro" w:hAnsi="Myriad Pro"/>
                <w:sz w:val="20"/>
              </w:rPr>
            </w:pPr>
            <w:r w:rsidRPr="004864FC">
              <w:rPr>
                <w:rFonts w:ascii="Myriad Pro" w:hAnsi="Myriad Pro"/>
                <w:sz w:val="20"/>
              </w:rPr>
              <w:t>Partnerstwo</w:t>
            </w:r>
          </w:p>
          <w:p w:rsidR="00301DC7" w:rsidRPr="00D9318D" w:rsidRDefault="00301DC7" w:rsidP="00D44169">
            <w:pPr>
              <w:spacing w:before="40" w:after="40"/>
              <w:rPr>
                <w:rFonts w:ascii="Myriad Pro" w:hAnsi="Myriad Pro"/>
                <w:sz w:val="20"/>
              </w:rPr>
            </w:pPr>
          </w:p>
        </w:tc>
        <w:tc>
          <w:tcPr>
            <w:tcW w:w="6945" w:type="dxa"/>
            <w:shd w:val="clear" w:color="auto" w:fill="auto"/>
          </w:tcPr>
          <w:p w:rsidR="00301DC7" w:rsidRPr="00A227E1" w:rsidRDefault="00301DC7" w:rsidP="00D44169">
            <w:pPr>
              <w:tabs>
                <w:tab w:val="left" w:pos="0"/>
              </w:tabs>
              <w:jc w:val="both"/>
              <w:rPr>
                <w:rFonts w:ascii="Myriad Pro" w:hAnsi="Myriad Pro"/>
                <w:sz w:val="20"/>
              </w:rPr>
            </w:pPr>
            <w:r w:rsidRPr="00A227E1">
              <w:rPr>
                <w:rFonts w:ascii="Myriad Pro" w:hAnsi="Myriad Pro"/>
                <w:sz w:val="20"/>
              </w:rPr>
              <w:t xml:space="preserve">Ocenie podlegać będzie czy projekt zakłada partnerstwo </w:t>
            </w:r>
            <w:r>
              <w:rPr>
                <w:rFonts w:ascii="Myriad Pro" w:hAnsi="Myriad Pro"/>
                <w:sz w:val="20"/>
              </w:rPr>
              <w:t xml:space="preserve">np. z jednostką samorządu terytorialnego, placówka oświatową, </w:t>
            </w:r>
            <w:r w:rsidRPr="00A227E1">
              <w:rPr>
                <w:rFonts w:ascii="Myriad Pro" w:hAnsi="Myriad Pro"/>
                <w:sz w:val="20"/>
              </w:rPr>
              <w:t>instytucj</w:t>
            </w:r>
            <w:r>
              <w:rPr>
                <w:rFonts w:ascii="Myriad Pro" w:hAnsi="Myriad Pro"/>
                <w:sz w:val="20"/>
              </w:rPr>
              <w:t>ą</w:t>
            </w:r>
            <w:r w:rsidRPr="00A227E1">
              <w:rPr>
                <w:rFonts w:ascii="Myriad Pro" w:hAnsi="Myriad Pro"/>
                <w:sz w:val="20"/>
              </w:rPr>
              <w:t xml:space="preserve"> otoczenia społeczno-gospodarczego</w:t>
            </w:r>
            <w:r>
              <w:rPr>
                <w:rFonts w:ascii="Myriad Pro" w:hAnsi="Myriad Pro"/>
                <w:sz w:val="20"/>
              </w:rPr>
              <w:t>.</w:t>
            </w:r>
          </w:p>
          <w:p w:rsidR="00301DC7" w:rsidRPr="00A227E1" w:rsidRDefault="00301DC7" w:rsidP="00D44169">
            <w:pPr>
              <w:tabs>
                <w:tab w:val="left" w:pos="0"/>
              </w:tabs>
              <w:jc w:val="both"/>
              <w:rPr>
                <w:rFonts w:ascii="Myriad Pro" w:hAnsi="Myriad Pro"/>
                <w:sz w:val="20"/>
              </w:rPr>
            </w:pPr>
          </w:p>
          <w:p w:rsidR="00301DC7" w:rsidRPr="00A227E1" w:rsidRDefault="00301DC7" w:rsidP="00D44169">
            <w:pPr>
              <w:tabs>
                <w:tab w:val="left" w:pos="0"/>
              </w:tabs>
              <w:jc w:val="both"/>
              <w:rPr>
                <w:rFonts w:ascii="Myriad Pro" w:hAnsi="Myriad Pro"/>
                <w:sz w:val="20"/>
              </w:rPr>
            </w:pPr>
            <w:r w:rsidRPr="00A227E1">
              <w:rPr>
                <w:rFonts w:ascii="Myriad Pro" w:hAnsi="Myriad Pro"/>
                <w:sz w:val="20"/>
              </w:rPr>
              <w:t>P</w:t>
            </w:r>
            <w:r>
              <w:rPr>
                <w:rFonts w:ascii="Myriad Pro" w:hAnsi="Myriad Pro"/>
                <w:sz w:val="20"/>
              </w:rPr>
              <w:t>rojekt p</w:t>
            </w:r>
            <w:r w:rsidRPr="00A227E1">
              <w:rPr>
                <w:rFonts w:ascii="Myriad Pro" w:hAnsi="Myriad Pro"/>
                <w:sz w:val="20"/>
              </w:rPr>
              <w:t>artners</w:t>
            </w:r>
            <w:r>
              <w:rPr>
                <w:rFonts w:ascii="Myriad Pro" w:hAnsi="Myriad Pro"/>
                <w:sz w:val="20"/>
              </w:rPr>
              <w:t>ki -</w:t>
            </w:r>
            <w:r w:rsidRPr="00A227E1">
              <w:rPr>
                <w:rFonts w:ascii="Myriad Pro" w:hAnsi="Myriad Pro"/>
                <w:sz w:val="20"/>
              </w:rPr>
              <w:t xml:space="preserve"> 2 partner</w:t>
            </w:r>
            <w:r>
              <w:rPr>
                <w:rFonts w:ascii="Myriad Pro" w:hAnsi="Myriad Pro"/>
                <w:sz w:val="20"/>
              </w:rPr>
              <w:t>ów i więcej</w:t>
            </w:r>
            <w:r w:rsidRPr="00A227E1">
              <w:rPr>
                <w:rFonts w:ascii="Myriad Pro" w:hAnsi="Myriad Pro"/>
                <w:sz w:val="20"/>
              </w:rPr>
              <w:t xml:space="preserve"> – 3 pkt</w:t>
            </w:r>
          </w:p>
          <w:p w:rsidR="00301DC7" w:rsidRPr="00A227E1" w:rsidRDefault="00301DC7" w:rsidP="00D44169">
            <w:pPr>
              <w:tabs>
                <w:tab w:val="left" w:pos="0"/>
              </w:tabs>
              <w:jc w:val="both"/>
              <w:rPr>
                <w:rFonts w:ascii="Myriad Pro" w:hAnsi="Myriad Pro"/>
                <w:sz w:val="20"/>
              </w:rPr>
            </w:pPr>
            <w:r w:rsidRPr="00A227E1">
              <w:rPr>
                <w:rFonts w:ascii="Myriad Pro" w:hAnsi="Myriad Pro"/>
                <w:sz w:val="20"/>
              </w:rPr>
              <w:t>P</w:t>
            </w:r>
            <w:r>
              <w:rPr>
                <w:rFonts w:ascii="Myriad Pro" w:hAnsi="Myriad Pro"/>
                <w:sz w:val="20"/>
              </w:rPr>
              <w:t>rojekt p</w:t>
            </w:r>
            <w:r w:rsidRPr="00A227E1">
              <w:rPr>
                <w:rFonts w:ascii="Myriad Pro" w:hAnsi="Myriad Pro"/>
                <w:sz w:val="20"/>
              </w:rPr>
              <w:t>artners</w:t>
            </w:r>
            <w:r>
              <w:rPr>
                <w:rFonts w:ascii="Myriad Pro" w:hAnsi="Myriad Pro"/>
                <w:sz w:val="20"/>
              </w:rPr>
              <w:t>ki -</w:t>
            </w:r>
            <w:r w:rsidRPr="00A227E1">
              <w:rPr>
                <w:rFonts w:ascii="Myriad Pro" w:hAnsi="Myriad Pro"/>
                <w:sz w:val="20"/>
              </w:rPr>
              <w:t xml:space="preserve"> 1 partner – 2 pkt </w:t>
            </w:r>
          </w:p>
          <w:p w:rsidR="00301DC7" w:rsidRPr="00A227E1" w:rsidRDefault="00301DC7" w:rsidP="00D44169">
            <w:pPr>
              <w:tabs>
                <w:tab w:val="left" w:pos="0"/>
              </w:tabs>
              <w:jc w:val="both"/>
              <w:rPr>
                <w:rFonts w:ascii="Myriad Pro" w:hAnsi="Myriad Pro"/>
                <w:sz w:val="20"/>
              </w:rPr>
            </w:pPr>
            <w:r w:rsidRPr="00A227E1">
              <w:rPr>
                <w:rFonts w:ascii="Myriad Pro" w:hAnsi="Myriad Pro"/>
                <w:sz w:val="20"/>
              </w:rPr>
              <w:t xml:space="preserve">Brak partnerstwa – 1 pkt </w:t>
            </w:r>
          </w:p>
          <w:p w:rsidR="00301DC7" w:rsidRPr="00D9318D" w:rsidRDefault="00301DC7" w:rsidP="00D44169">
            <w:pPr>
              <w:tabs>
                <w:tab w:val="left" w:pos="0"/>
              </w:tabs>
              <w:jc w:val="both"/>
              <w:rPr>
                <w:rFonts w:ascii="Myriad Pro" w:hAnsi="Myriad Pro"/>
                <w:sz w:val="20"/>
              </w:rPr>
            </w:pPr>
          </w:p>
        </w:tc>
        <w:tc>
          <w:tcPr>
            <w:tcW w:w="4449" w:type="dxa"/>
            <w:shd w:val="clear" w:color="auto" w:fill="auto"/>
          </w:tcPr>
          <w:p w:rsidR="00301DC7" w:rsidRPr="00D9318D" w:rsidRDefault="00301DC7" w:rsidP="00D44169">
            <w:pPr>
              <w:spacing w:before="40" w:after="40"/>
              <w:rPr>
                <w:rFonts w:ascii="Myriad Pro" w:hAnsi="Myriad Pro"/>
                <w:sz w:val="20"/>
              </w:rPr>
            </w:pPr>
            <w:r>
              <w:rPr>
                <w:rFonts w:ascii="Myriad Pro" w:hAnsi="Myriad Pro"/>
                <w:sz w:val="20"/>
              </w:rPr>
              <w:t xml:space="preserve">Skala punktów (1-3) Waga 5 </w:t>
            </w:r>
          </w:p>
        </w:tc>
      </w:tr>
    </w:tbl>
    <w:p w:rsidR="00301DC7" w:rsidRDefault="00301DC7" w:rsidP="00EB5339">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4"/>
        <w:gridCol w:w="2825"/>
        <w:gridCol w:w="6217"/>
        <w:gridCol w:w="4599"/>
      </w:tblGrid>
      <w:tr w:rsidR="00D44169" w:rsidRPr="00B56BEC" w:rsidTr="00D44169">
        <w:trPr>
          <w:jc w:val="center"/>
        </w:trPr>
        <w:tc>
          <w:tcPr>
            <w:tcW w:w="14175" w:type="dxa"/>
            <w:gridSpan w:val="4"/>
          </w:tcPr>
          <w:p w:rsidR="00D44169" w:rsidRPr="001169B1" w:rsidRDefault="00D44169" w:rsidP="00D44169">
            <w:pPr>
              <w:spacing w:before="40" w:after="40"/>
              <w:jc w:val="center"/>
              <w:rPr>
                <w:rFonts w:ascii="Myriad Pro" w:hAnsi="Myriad Pro"/>
                <w:b/>
                <w:sz w:val="20"/>
              </w:rPr>
            </w:pPr>
            <w:r w:rsidRPr="001169B1">
              <w:rPr>
                <w:rFonts w:ascii="Myriad Pro" w:hAnsi="Myriad Pro"/>
                <w:b/>
                <w:sz w:val="20"/>
              </w:rPr>
              <w:t>Kryteria administracyjności</w:t>
            </w:r>
          </w:p>
        </w:tc>
      </w:tr>
      <w:tr w:rsidR="00D44169" w:rsidRPr="00B56BEC" w:rsidTr="00D44169">
        <w:trPr>
          <w:jc w:val="center"/>
        </w:trPr>
        <w:tc>
          <w:tcPr>
            <w:tcW w:w="534" w:type="dxa"/>
          </w:tcPr>
          <w:p w:rsidR="00D44169" w:rsidRPr="001169B1" w:rsidRDefault="00D44169" w:rsidP="00D44169">
            <w:pPr>
              <w:spacing w:before="40" w:after="40"/>
              <w:jc w:val="center"/>
              <w:rPr>
                <w:rFonts w:ascii="Myriad Pro" w:hAnsi="Myriad Pro"/>
                <w:sz w:val="20"/>
              </w:rPr>
            </w:pPr>
            <w:r w:rsidRPr="001169B1">
              <w:rPr>
                <w:rFonts w:ascii="Myriad Pro" w:hAnsi="Myriad Pro"/>
                <w:sz w:val="20"/>
              </w:rPr>
              <w:t>L.p.</w:t>
            </w:r>
          </w:p>
        </w:tc>
        <w:tc>
          <w:tcPr>
            <w:tcW w:w="2825" w:type="dxa"/>
          </w:tcPr>
          <w:p w:rsidR="00D44169" w:rsidRPr="001169B1" w:rsidRDefault="00D44169" w:rsidP="00D44169">
            <w:pPr>
              <w:spacing w:before="40" w:after="40"/>
              <w:jc w:val="center"/>
              <w:rPr>
                <w:rFonts w:ascii="Myriad Pro" w:hAnsi="Myriad Pro"/>
                <w:sz w:val="20"/>
              </w:rPr>
            </w:pPr>
            <w:r w:rsidRPr="001169B1">
              <w:rPr>
                <w:rFonts w:ascii="Myriad Pro" w:hAnsi="Myriad Pro"/>
                <w:sz w:val="20"/>
              </w:rPr>
              <w:t>Nazwa kryterium</w:t>
            </w:r>
          </w:p>
        </w:tc>
        <w:tc>
          <w:tcPr>
            <w:tcW w:w="6217" w:type="dxa"/>
          </w:tcPr>
          <w:p w:rsidR="00D44169" w:rsidRPr="00B56BEC" w:rsidRDefault="00D44169" w:rsidP="00D44169">
            <w:pPr>
              <w:spacing w:before="40" w:after="40"/>
              <w:jc w:val="center"/>
              <w:rPr>
                <w:rFonts w:ascii="Myriad Pro" w:hAnsi="Myriad Pro"/>
                <w:sz w:val="20"/>
              </w:rPr>
            </w:pPr>
            <w:r w:rsidRPr="00B56BEC">
              <w:rPr>
                <w:rFonts w:ascii="Myriad Pro" w:hAnsi="Myriad Pro"/>
                <w:sz w:val="20"/>
              </w:rPr>
              <w:t>Definicja kryterium</w:t>
            </w:r>
          </w:p>
        </w:tc>
        <w:tc>
          <w:tcPr>
            <w:tcW w:w="4599" w:type="dxa"/>
          </w:tcPr>
          <w:p w:rsidR="00D44169" w:rsidRPr="00B56BEC" w:rsidRDefault="00D44169" w:rsidP="00D44169">
            <w:pPr>
              <w:spacing w:before="40" w:after="40"/>
              <w:jc w:val="center"/>
              <w:rPr>
                <w:rFonts w:ascii="Myriad Pro" w:hAnsi="Myriad Pro"/>
                <w:sz w:val="20"/>
              </w:rPr>
            </w:pPr>
            <w:r w:rsidRPr="00B56BEC">
              <w:rPr>
                <w:rFonts w:ascii="Myriad Pro" w:hAnsi="Myriad Pro"/>
                <w:sz w:val="20"/>
              </w:rPr>
              <w:t>Opis znaczenia kryterium</w:t>
            </w:r>
          </w:p>
        </w:tc>
      </w:tr>
      <w:tr w:rsidR="00D44169" w:rsidRPr="00B56BEC" w:rsidTr="00D44169">
        <w:trPr>
          <w:jc w:val="center"/>
        </w:trPr>
        <w:tc>
          <w:tcPr>
            <w:tcW w:w="534" w:type="dxa"/>
          </w:tcPr>
          <w:p w:rsidR="00D44169" w:rsidRPr="001169B1" w:rsidRDefault="00D44169" w:rsidP="00D44169">
            <w:pPr>
              <w:spacing w:before="40" w:after="40"/>
              <w:jc w:val="center"/>
              <w:rPr>
                <w:rFonts w:ascii="Myriad Pro" w:hAnsi="Myriad Pro"/>
                <w:sz w:val="20"/>
              </w:rPr>
            </w:pPr>
            <w:r w:rsidRPr="001169B1">
              <w:rPr>
                <w:rFonts w:ascii="Myriad Pro" w:hAnsi="Myriad Pro"/>
                <w:sz w:val="20"/>
              </w:rPr>
              <w:t>1</w:t>
            </w:r>
          </w:p>
        </w:tc>
        <w:tc>
          <w:tcPr>
            <w:tcW w:w="2825" w:type="dxa"/>
          </w:tcPr>
          <w:p w:rsidR="00D44169" w:rsidRPr="001169B1" w:rsidRDefault="00D44169" w:rsidP="00D44169">
            <w:pPr>
              <w:spacing w:before="40" w:after="40"/>
              <w:jc w:val="center"/>
              <w:rPr>
                <w:rFonts w:ascii="Myriad Pro" w:hAnsi="Myriad Pro"/>
                <w:sz w:val="20"/>
              </w:rPr>
            </w:pPr>
            <w:r w:rsidRPr="001169B1">
              <w:rPr>
                <w:rFonts w:ascii="Myriad Pro" w:hAnsi="Myriad Pro"/>
                <w:sz w:val="20"/>
              </w:rPr>
              <w:t>2</w:t>
            </w:r>
          </w:p>
        </w:tc>
        <w:tc>
          <w:tcPr>
            <w:tcW w:w="6217" w:type="dxa"/>
          </w:tcPr>
          <w:p w:rsidR="00D44169" w:rsidRPr="00B56BEC" w:rsidRDefault="00D44169" w:rsidP="00D44169">
            <w:pPr>
              <w:spacing w:before="40" w:after="40"/>
              <w:jc w:val="center"/>
              <w:rPr>
                <w:rFonts w:ascii="Myriad Pro" w:hAnsi="Myriad Pro"/>
                <w:sz w:val="20"/>
              </w:rPr>
            </w:pPr>
            <w:r w:rsidRPr="00B56BEC">
              <w:rPr>
                <w:rFonts w:ascii="Myriad Pro" w:hAnsi="Myriad Pro"/>
                <w:sz w:val="20"/>
              </w:rPr>
              <w:t>3</w:t>
            </w:r>
          </w:p>
        </w:tc>
        <w:tc>
          <w:tcPr>
            <w:tcW w:w="4599" w:type="dxa"/>
          </w:tcPr>
          <w:p w:rsidR="00D44169" w:rsidRPr="00B56BEC" w:rsidRDefault="00D44169" w:rsidP="00D44169">
            <w:pPr>
              <w:spacing w:before="40" w:after="40"/>
              <w:jc w:val="center"/>
              <w:rPr>
                <w:rFonts w:ascii="Myriad Pro" w:hAnsi="Myriad Pro"/>
                <w:sz w:val="20"/>
              </w:rPr>
            </w:pPr>
            <w:r w:rsidRPr="00B56BEC">
              <w:rPr>
                <w:rFonts w:ascii="Myriad Pro" w:hAnsi="Myriad Pro"/>
                <w:sz w:val="20"/>
              </w:rPr>
              <w:t>4</w:t>
            </w:r>
          </w:p>
        </w:tc>
      </w:tr>
      <w:tr w:rsidR="00D44169" w:rsidRPr="00D9318D" w:rsidTr="00D44169">
        <w:trPr>
          <w:jc w:val="center"/>
        </w:trPr>
        <w:tc>
          <w:tcPr>
            <w:tcW w:w="534" w:type="dxa"/>
          </w:tcPr>
          <w:p w:rsidR="00D44169" w:rsidRPr="00D9318D" w:rsidRDefault="00D44169" w:rsidP="001B0A9F">
            <w:pPr>
              <w:pStyle w:val="Akapitzlist"/>
              <w:numPr>
                <w:ilvl w:val="0"/>
                <w:numId w:val="407"/>
              </w:numPr>
              <w:spacing w:before="40" w:after="40"/>
              <w:ind w:left="0" w:firstLine="0"/>
              <w:contextualSpacing w:val="0"/>
            </w:pPr>
          </w:p>
        </w:tc>
        <w:tc>
          <w:tcPr>
            <w:tcW w:w="2825" w:type="dxa"/>
          </w:tcPr>
          <w:p w:rsidR="00D44169" w:rsidRPr="00D9318D" w:rsidRDefault="00D44169" w:rsidP="00D44169">
            <w:pPr>
              <w:spacing w:before="40" w:after="40"/>
              <w:rPr>
                <w:rFonts w:ascii="Myriad Pro" w:hAnsi="Myriad Pro"/>
                <w:sz w:val="20"/>
              </w:rPr>
            </w:pPr>
            <w:r w:rsidRPr="00D9318D">
              <w:rPr>
                <w:rFonts w:ascii="Myriad Pro" w:hAnsi="Myriad Pro" w:cs="Arial"/>
                <w:sz w:val="20"/>
              </w:rPr>
              <w:t>Spójność i kompletność zapisów</w:t>
            </w:r>
          </w:p>
        </w:tc>
        <w:tc>
          <w:tcPr>
            <w:tcW w:w="6217" w:type="dxa"/>
          </w:tcPr>
          <w:p w:rsidR="00D44169" w:rsidRPr="00D9318D" w:rsidRDefault="00D44169" w:rsidP="00D44169">
            <w:pPr>
              <w:spacing w:before="40" w:after="40"/>
              <w:rPr>
                <w:rFonts w:ascii="Myriad Pro" w:hAnsi="Myriad Pro"/>
                <w:sz w:val="20"/>
              </w:rPr>
            </w:pPr>
            <w:r w:rsidRPr="00D9318D">
              <w:rPr>
                <w:rFonts w:ascii="Myriad Pro" w:hAnsi="Myriad Pro" w:cs="Arial"/>
                <w:sz w:val="20"/>
              </w:rPr>
              <w:t>Wniosek jest spójny i kompletny w odniesieniu do dokonanej oceny</w:t>
            </w:r>
            <w:r>
              <w:rPr>
                <w:rFonts w:ascii="Myriad Pro" w:hAnsi="Myriad Pro" w:cs="Arial"/>
                <w:sz w:val="20"/>
              </w:rPr>
              <w:t>.</w:t>
            </w:r>
          </w:p>
        </w:tc>
        <w:tc>
          <w:tcPr>
            <w:tcW w:w="4599" w:type="dxa"/>
          </w:tcPr>
          <w:p w:rsidR="00D44169" w:rsidRPr="00D9318D" w:rsidRDefault="00D44169" w:rsidP="00D44169">
            <w:pPr>
              <w:spacing w:before="40" w:after="40"/>
              <w:rPr>
                <w:rFonts w:ascii="Myriad Pro" w:hAnsi="Myriad Pro"/>
                <w:sz w:val="20"/>
              </w:rPr>
            </w:pPr>
            <w:r w:rsidRPr="00D9318D">
              <w:rPr>
                <w:rFonts w:ascii="Myriad Pro" w:hAnsi="Myriad Pro"/>
                <w:sz w:val="20"/>
              </w:rPr>
              <w:t>Spełnienie kryterium jest konieczne do przyznania dofinansowania.</w:t>
            </w:r>
          </w:p>
          <w:p w:rsidR="00D44169" w:rsidRPr="00D9318D" w:rsidRDefault="00D44169" w:rsidP="00D44169">
            <w:pPr>
              <w:spacing w:before="40" w:after="40"/>
              <w:rPr>
                <w:rFonts w:ascii="Myriad Pro" w:hAnsi="Myriad Pro"/>
                <w:sz w:val="20"/>
              </w:rPr>
            </w:pPr>
            <w:r w:rsidRPr="00D9318D">
              <w:rPr>
                <w:rFonts w:ascii="Myriad Pro" w:hAnsi="Myriad Pro"/>
                <w:sz w:val="20"/>
              </w:rPr>
              <w:t>Projekty niespełniające kryterium kierowane są do poprawy lub uzupełnienia.</w:t>
            </w:r>
          </w:p>
          <w:p w:rsidR="00D44169" w:rsidRPr="00D9318D" w:rsidRDefault="00D44169" w:rsidP="00D44169">
            <w:pPr>
              <w:spacing w:before="40" w:after="40"/>
              <w:rPr>
                <w:rFonts w:ascii="Myriad Pro" w:hAnsi="Myriad Pro"/>
                <w:sz w:val="20"/>
              </w:rPr>
            </w:pPr>
            <w:r w:rsidRPr="00D9318D">
              <w:rPr>
                <w:rFonts w:ascii="Myriad Pro" w:hAnsi="Myriad Pro"/>
                <w:sz w:val="20"/>
              </w:rPr>
              <w:t>Ocena spełniania kryterium polega na przypisaniu wartości logicznych „tak”, „nie”.</w:t>
            </w:r>
          </w:p>
        </w:tc>
      </w:tr>
      <w:tr w:rsidR="00D44169" w:rsidRPr="00D9318D" w:rsidTr="00D44169">
        <w:trPr>
          <w:jc w:val="center"/>
        </w:trPr>
        <w:tc>
          <w:tcPr>
            <w:tcW w:w="534" w:type="dxa"/>
          </w:tcPr>
          <w:p w:rsidR="00D44169" w:rsidRPr="00D9318D" w:rsidRDefault="00D44169" w:rsidP="001B0A9F">
            <w:pPr>
              <w:pStyle w:val="Akapitzlist"/>
              <w:numPr>
                <w:ilvl w:val="0"/>
                <w:numId w:val="407"/>
              </w:numPr>
              <w:spacing w:before="40" w:after="40"/>
              <w:ind w:left="0" w:firstLine="0"/>
              <w:contextualSpacing w:val="0"/>
            </w:pPr>
          </w:p>
        </w:tc>
        <w:tc>
          <w:tcPr>
            <w:tcW w:w="2825" w:type="dxa"/>
          </w:tcPr>
          <w:p w:rsidR="00D44169" w:rsidRPr="005D4F7F" w:rsidRDefault="00D44169" w:rsidP="00D44169">
            <w:pPr>
              <w:spacing w:before="40" w:after="40"/>
              <w:rPr>
                <w:rFonts w:ascii="Myriad Pro" w:hAnsi="Myriad Pro" w:cs="Arial"/>
                <w:sz w:val="20"/>
              </w:rPr>
            </w:pPr>
            <w:r w:rsidRPr="004864FC">
              <w:rPr>
                <w:rFonts w:ascii="Myriad Pro" w:eastAsia="MyriadPro-Regular" w:hAnsi="Myriad Pro" w:cs="Arial"/>
                <w:sz w:val="20"/>
              </w:rPr>
              <w:t>Zgodność z warunkami realizacji wsparcia.</w:t>
            </w:r>
          </w:p>
        </w:tc>
        <w:tc>
          <w:tcPr>
            <w:tcW w:w="6217" w:type="dxa"/>
          </w:tcPr>
          <w:p w:rsidR="00D44169" w:rsidRDefault="00D44169" w:rsidP="00D44169">
            <w:pPr>
              <w:spacing w:before="40" w:after="40"/>
              <w:jc w:val="both"/>
              <w:rPr>
                <w:rFonts w:ascii="Myriad Pro" w:hAnsi="Myriad Pro" w:cs="Arial"/>
                <w:sz w:val="20"/>
              </w:rPr>
            </w:pPr>
            <w:r w:rsidRPr="004864FC">
              <w:rPr>
                <w:rFonts w:ascii="Myriad Pro" w:eastAsia="MyriadPro-Regular" w:hAnsi="Myriad Pro" w:cs="Arial"/>
                <w:sz w:val="20"/>
              </w:rPr>
              <w:t>Wnio</w:t>
            </w:r>
            <w:r>
              <w:rPr>
                <w:rFonts w:ascii="Myriad Pro" w:eastAsia="MyriadPro-Regular" w:hAnsi="Myriad Pro" w:cs="Arial"/>
                <w:sz w:val="20"/>
              </w:rPr>
              <w:t xml:space="preserve">sek został sporządzony zgodnie </w:t>
            </w:r>
            <w:r w:rsidRPr="004864FC">
              <w:rPr>
                <w:rFonts w:ascii="Myriad Pro" w:eastAsia="MyriadPro-Regular" w:hAnsi="Myriad Pro" w:cs="Arial"/>
                <w:sz w:val="20"/>
              </w:rPr>
              <w:t xml:space="preserve">z uwarunkowaniami realizacji wsparcia określonymi we właściwych wytycznych obszarowych </w:t>
            </w:r>
            <w:r w:rsidRPr="004864FC">
              <w:rPr>
                <w:rFonts w:ascii="Myriad Pro" w:eastAsia="MyriadPro-Regular" w:hAnsi="Myriad Pro" w:cs="Arial"/>
                <w:sz w:val="20"/>
              </w:rPr>
              <w:lastRenderedPageBreak/>
              <w:t xml:space="preserve">oraz z zasadami realizacji wsparcia wskazanymi przez IOK   w części 5.3 </w:t>
            </w:r>
            <w:r w:rsidRPr="004864FC">
              <w:rPr>
                <w:rFonts w:ascii="Myriad Pro" w:eastAsia="MyriadPro-Regular" w:hAnsi="Myriad Pro" w:cs="Arial"/>
                <w:i/>
                <w:sz w:val="20"/>
              </w:rPr>
              <w:t xml:space="preserve">Regulaminu konkursu </w:t>
            </w:r>
            <w:r w:rsidRPr="004864FC">
              <w:rPr>
                <w:rFonts w:ascii="Myriad Pro" w:eastAsia="MyriadPro-Regular" w:hAnsi="Myriad Pro" w:cs="Arial"/>
                <w:sz w:val="20"/>
              </w:rPr>
              <w:t>(np. zasady realizacji danej formy wsparcia)</w:t>
            </w:r>
            <w:r w:rsidRPr="004864FC">
              <w:rPr>
                <w:rFonts w:ascii="Myriad Pro" w:eastAsia="MyriadPro-Regular" w:hAnsi="Myriad Pro" w:cs="Arial"/>
                <w:i/>
                <w:sz w:val="20"/>
              </w:rPr>
              <w:t>.</w:t>
            </w:r>
          </w:p>
        </w:tc>
        <w:tc>
          <w:tcPr>
            <w:tcW w:w="4599" w:type="dxa"/>
          </w:tcPr>
          <w:p w:rsidR="00D44169" w:rsidRDefault="00D44169" w:rsidP="00D44169">
            <w:pPr>
              <w:spacing w:before="40" w:after="40"/>
              <w:jc w:val="both"/>
              <w:rPr>
                <w:rFonts w:ascii="Myriad Pro" w:hAnsi="Myriad Pro" w:cs="Arial"/>
                <w:sz w:val="20"/>
              </w:rPr>
            </w:pPr>
            <w:r w:rsidRPr="009F5B71">
              <w:rPr>
                <w:rFonts w:ascii="Myriad Pro" w:hAnsi="Myriad Pro" w:cs="Arial"/>
                <w:sz w:val="20"/>
              </w:rPr>
              <w:lastRenderedPageBreak/>
              <w:t>Spełnienie kryterium jest konieczne do przyznania dofinansowania.</w:t>
            </w:r>
          </w:p>
          <w:p w:rsidR="00D44169" w:rsidRDefault="00D44169" w:rsidP="00D44169">
            <w:pPr>
              <w:spacing w:before="40" w:after="40"/>
              <w:jc w:val="both"/>
              <w:rPr>
                <w:rFonts w:ascii="Myriad Pro" w:hAnsi="Myriad Pro" w:cs="Arial"/>
                <w:sz w:val="20"/>
              </w:rPr>
            </w:pPr>
            <w:r w:rsidRPr="009239F5">
              <w:rPr>
                <w:rFonts w:ascii="Myriad Pro" w:hAnsi="Myriad Pro" w:cs="Arial"/>
                <w:sz w:val="20"/>
              </w:rPr>
              <w:lastRenderedPageBreak/>
              <w:t xml:space="preserve">Projekty niespełniające kryterium kierowane są do poprawy lub </w:t>
            </w:r>
            <w:r w:rsidRPr="00671E4D">
              <w:rPr>
                <w:rFonts w:ascii="Myriad Pro" w:hAnsi="Myriad Pro" w:cs="Arial"/>
                <w:sz w:val="20"/>
              </w:rPr>
              <w:t>uzupełnienia.</w:t>
            </w:r>
          </w:p>
          <w:p w:rsidR="00D44169" w:rsidRPr="005D4F7F" w:rsidRDefault="00D44169" w:rsidP="00D44169">
            <w:pPr>
              <w:spacing w:before="40" w:after="40"/>
              <w:jc w:val="both"/>
              <w:rPr>
                <w:rFonts w:ascii="Myriad Pro" w:hAnsi="Myriad Pro" w:cs="Arial"/>
                <w:sz w:val="20"/>
              </w:rPr>
            </w:pPr>
            <w:r w:rsidRPr="004864FC">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4864FC">
              <w:rPr>
                <w:rFonts w:ascii="Myriad Pro" w:hAnsi="Myriad Pro" w:cs="Arial"/>
                <w:i/>
                <w:sz w:val="20"/>
              </w:rPr>
              <w:t>RPO WZ 2014-2020</w:t>
            </w:r>
            <w:r w:rsidRPr="004864FC">
              <w:rPr>
                <w:rFonts w:ascii="Myriad Pro" w:hAnsi="Myriad Pro" w:cs="Arial"/>
                <w:sz w:val="20"/>
              </w:rPr>
              <w:t xml:space="preserve">, przepisów prawa, </w:t>
            </w:r>
            <w:r w:rsidRPr="004864FC">
              <w:rPr>
                <w:rFonts w:ascii="Myriad Pro" w:hAnsi="Myriad Pro" w:cs="Arial"/>
                <w:i/>
                <w:sz w:val="20"/>
              </w:rPr>
              <w:t>SOOP RPO WZ 2014-2020</w:t>
            </w:r>
            <w:r w:rsidRPr="004864FC">
              <w:rPr>
                <w:rFonts w:ascii="Myriad Pro" w:hAnsi="Myriad Pro" w:cs="Arial"/>
                <w:sz w:val="20"/>
              </w:rPr>
              <w:t xml:space="preserve">, </w:t>
            </w:r>
            <w:r w:rsidRPr="004864FC">
              <w:rPr>
                <w:rFonts w:ascii="Myriad Pro" w:eastAsia="MyriadPro-Regular" w:hAnsi="Myriad Pro" w:cs="Arial"/>
                <w:sz w:val="20"/>
              </w:rPr>
              <w:t>właściwych</w:t>
            </w:r>
            <w:r w:rsidRPr="004864FC">
              <w:rPr>
                <w:rFonts w:ascii="Myriad Pro" w:eastAsia="MyriadPro-Regular" w:hAnsi="Myriad Pro" w:cs="Arial"/>
                <w:i/>
                <w:sz w:val="20"/>
              </w:rPr>
              <w:t xml:space="preserve"> Wytycznych obszarowych </w:t>
            </w:r>
            <w:r w:rsidRPr="004864FC">
              <w:rPr>
                <w:rFonts w:ascii="Myriad Pro" w:hAnsi="Myriad Pro" w:cs="Arial"/>
                <w:sz w:val="20"/>
              </w:rPr>
              <w:t>mających wpływ na założenia dotyczące uwarunkowań realizacji wsparcia.</w:t>
            </w:r>
          </w:p>
          <w:p w:rsidR="00D44169" w:rsidRPr="00287075" w:rsidRDefault="00D44169" w:rsidP="00D44169">
            <w:pPr>
              <w:spacing w:before="40" w:after="40"/>
              <w:rPr>
                <w:rFonts w:ascii="Myriad Pro" w:hAnsi="Myriad Pro" w:cs="Arial"/>
                <w:sz w:val="20"/>
              </w:rPr>
            </w:pPr>
            <w:r w:rsidRPr="009F5B71">
              <w:rPr>
                <w:rFonts w:ascii="Myriad Pro" w:hAnsi="Myriad Pro" w:cs="Arial"/>
                <w:sz w:val="20"/>
              </w:rPr>
              <w:t>Ocena spełniania kryterium polega na przypisaniu wartości logicznych „tak”, „nie”.</w:t>
            </w:r>
          </w:p>
        </w:tc>
      </w:tr>
      <w:tr w:rsidR="00D44169" w:rsidRPr="00B56BEC" w:rsidTr="00D44169">
        <w:trPr>
          <w:jc w:val="center"/>
        </w:trPr>
        <w:tc>
          <w:tcPr>
            <w:tcW w:w="534" w:type="dxa"/>
          </w:tcPr>
          <w:p w:rsidR="00D44169" w:rsidRPr="001169B1" w:rsidRDefault="00D44169" w:rsidP="001B0A9F">
            <w:pPr>
              <w:pStyle w:val="Akapitzlist"/>
              <w:numPr>
                <w:ilvl w:val="0"/>
                <w:numId w:val="407"/>
              </w:numPr>
              <w:spacing w:before="40" w:after="40"/>
              <w:ind w:left="0" w:firstLine="0"/>
              <w:contextualSpacing w:val="0"/>
            </w:pPr>
          </w:p>
        </w:tc>
        <w:tc>
          <w:tcPr>
            <w:tcW w:w="2825" w:type="dxa"/>
          </w:tcPr>
          <w:p w:rsidR="00D44169" w:rsidRPr="00B56BEC" w:rsidRDefault="00D44169" w:rsidP="00D44169">
            <w:pPr>
              <w:spacing w:before="40" w:after="40"/>
              <w:rPr>
                <w:rFonts w:ascii="Myriad Pro" w:hAnsi="Myriad Pro"/>
                <w:sz w:val="20"/>
              </w:rPr>
            </w:pPr>
            <w:r w:rsidRPr="001169B1">
              <w:rPr>
                <w:rFonts w:ascii="Myriad Pro" w:hAnsi="Myriad Pro"/>
                <w:sz w:val="20"/>
              </w:rPr>
              <w:t>Zgodność z kwalifikowalnością wydatków.</w:t>
            </w:r>
          </w:p>
        </w:tc>
        <w:tc>
          <w:tcPr>
            <w:tcW w:w="6217" w:type="dxa"/>
          </w:tcPr>
          <w:p w:rsidR="00D44169" w:rsidRDefault="00D44169" w:rsidP="00D44169">
            <w:pPr>
              <w:spacing w:before="40" w:after="40"/>
              <w:rPr>
                <w:rFonts w:ascii="Myriad Pro" w:hAnsi="Myriad Pro"/>
                <w:sz w:val="20"/>
              </w:rPr>
            </w:pPr>
            <w:r w:rsidRPr="00B56BEC">
              <w:rPr>
                <w:rFonts w:ascii="Myriad Pro" w:hAnsi="Myriad Pro"/>
                <w:sz w:val="20"/>
              </w:rPr>
              <w:t xml:space="preserve">Wydatki w projekcie są zgodne z </w:t>
            </w:r>
            <w:r w:rsidRPr="00B56BEC">
              <w:rPr>
                <w:rFonts w:ascii="Myriad Pro" w:eastAsia="Times New Roman" w:hAnsi="Myriad Pro" w:cs="Times New Roman"/>
                <w:i/>
                <w:sz w:val="20"/>
                <w:lang w:eastAsia="pl-PL"/>
              </w:rPr>
              <w:t>Wytycznymi w zakresie kwalifikowalności wydatków Europejskiego Funduszu Rozwoju Regionalnego, Europejskiego Funduszu Społecznego oraz Funduszu Spójności na lata  2014-2020</w:t>
            </w:r>
            <w:r>
              <w:rPr>
                <w:rFonts w:ascii="Myriad Pro" w:eastAsia="Times New Roman" w:hAnsi="Myriad Pro" w:cs="Times New Roman"/>
                <w:sz w:val="20"/>
                <w:lang w:eastAsia="pl-PL"/>
              </w:rPr>
              <w:t xml:space="preserve"> </w:t>
            </w:r>
            <w:r w:rsidRPr="003B2576">
              <w:rPr>
                <w:rFonts w:ascii="Myriad Pro" w:eastAsia="Times New Roman" w:hAnsi="Myriad Pro" w:cs="Times New Roman"/>
                <w:sz w:val="20"/>
                <w:lang w:eastAsia="pl-PL"/>
              </w:rPr>
              <w:t>oraz</w:t>
            </w:r>
            <w:r w:rsidRPr="003B2576">
              <w:rPr>
                <w:rFonts w:ascii="Myriad Pro" w:hAnsi="Myriad Pro"/>
                <w:sz w:val="20"/>
              </w:rPr>
              <w:t xml:space="preserve"> z </w:t>
            </w:r>
            <w:r w:rsidRPr="003B2576">
              <w:rPr>
                <w:rFonts w:ascii="Myriad Pro" w:hAnsi="Myriad Pro"/>
                <w:i/>
                <w:sz w:val="20"/>
              </w:rPr>
              <w:t xml:space="preserve">Wytycznymi w zakresie realizacji przedsięwzięć z udziałem środków Europejskiego Funduszu Społecznego </w:t>
            </w:r>
            <w:r w:rsidRPr="003B2576">
              <w:rPr>
                <w:rFonts w:ascii="Myriad Pro" w:hAnsi="Myriad Pro"/>
                <w:i/>
                <w:sz w:val="20"/>
              </w:rPr>
              <w:br/>
              <w:t>w obszarze edukacji na lata 2014-2020</w:t>
            </w:r>
            <w:r w:rsidRPr="00B56BEC">
              <w:rPr>
                <w:rFonts w:ascii="Myriad Pro" w:hAnsi="Myriad Pro"/>
                <w:sz w:val="20"/>
              </w:rPr>
              <w:t>.</w:t>
            </w:r>
          </w:p>
          <w:p w:rsidR="00D44169" w:rsidRDefault="00D44169" w:rsidP="00D44169">
            <w:pPr>
              <w:spacing w:before="40" w:after="40"/>
              <w:rPr>
                <w:rFonts w:ascii="Myriad Pro" w:eastAsia="Times New Roman" w:hAnsi="Myriad Pro"/>
                <w:sz w:val="20"/>
                <w:lang w:eastAsia="pl-PL"/>
              </w:rPr>
            </w:pPr>
          </w:p>
          <w:p w:rsidR="00D44169" w:rsidRPr="0042676E" w:rsidRDefault="00D44169" w:rsidP="00D44169">
            <w:pPr>
              <w:spacing w:before="40" w:after="40"/>
              <w:rPr>
                <w:rFonts w:ascii="Myriad Pro" w:eastAsia="Times New Roman" w:hAnsi="Myriad Pro"/>
                <w:sz w:val="20"/>
                <w:lang w:eastAsia="pl-PL"/>
              </w:rPr>
            </w:pPr>
            <w:r w:rsidRPr="0042676E">
              <w:rPr>
                <w:rFonts w:ascii="Myriad Pro" w:eastAsia="Times New Roman" w:hAnsi="Myriad Pro"/>
                <w:sz w:val="20"/>
                <w:lang w:eastAsia="pl-PL"/>
              </w:rPr>
              <w:t xml:space="preserve">Planowane wydatki są uzasadnione, </w:t>
            </w:r>
            <w:r>
              <w:rPr>
                <w:rFonts w:ascii="Myriad Pro" w:eastAsia="Times New Roman" w:hAnsi="Myriad Pro"/>
                <w:sz w:val="20"/>
                <w:lang w:eastAsia="pl-PL"/>
              </w:rPr>
              <w:t xml:space="preserve">niezbędne, </w:t>
            </w:r>
            <w:r w:rsidRPr="0042676E">
              <w:rPr>
                <w:rFonts w:ascii="Myriad Pro" w:eastAsia="Times New Roman" w:hAnsi="Myriad Pro"/>
                <w:sz w:val="20"/>
                <w:lang w:eastAsia="pl-PL"/>
              </w:rPr>
              <w:t xml:space="preserve">racjonalne i adekwatne do zakresu </w:t>
            </w:r>
            <w:r>
              <w:rPr>
                <w:rFonts w:ascii="Myriad Pro" w:eastAsia="Times New Roman" w:hAnsi="Myriad Pro"/>
                <w:sz w:val="20"/>
                <w:lang w:eastAsia="pl-PL"/>
              </w:rPr>
              <w:t xml:space="preserve">merytorycznego projektu w tym opisu grupy docelowej i planowanego wsparcia. </w:t>
            </w:r>
          </w:p>
          <w:p w:rsidR="00D44169" w:rsidRDefault="00D44169" w:rsidP="00D44169">
            <w:pPr>
              <w:spacing w:before="40" w:after="40"/>
              <w:rPr>
                <w:rFonts w:ascii="Myriad Pro" w:eastAsia="Times New Roman" w:hAnsi="Myriad Pro"/>
                <w:sz w:val="20"/>
                <w:lang w:eastAsia="pl-PL"/>
              </w:rPr>
            </w:pPr>
          </w:p>
          <w:p w:rsidR="00D44169" w:rsidRDefault="00D44169" w:rsidP="00D44169">
            <w:pPr>
              <w:spacing w:before="40" w:after="40"/>
              <w:rPr>
                <w:rFonts w:ascii="Myriad Pro" w:eastAsia="Times New Roman" w:hAnsi="Myriad Pro"/>
                <w:sz w:val="20"/>
                <w:lang w:eastAsia="pl-PL"/>
              </w:rPr>
            </w:pPr>
            <w:r w:rsidRPr="0042676E">
              <w:rPr>
                <w:rFonts w:ascii="Myriad Pro" w:eastAsia="Times New Roman" w:hAnsi="Myriad Pro"/>
                <w:sz w:val="20"/>
                <w:lang w:eastAsia="pl-PL"/>
              </w:rPr>
              <w:t xml:space="preserve">Wydatki założone w projekcie są zgodne z katalogiem wydatków, limitami </w:t>
            </w:r>
            <w:r>
              <w:rPr>
                <w:rFonts w:ascii="Myriad Pro" w:eastAsia="Times New Roman" w:hAnsi="Myriad Pro"/>
                <w:sz w:val="20"/>
                <w:lang w:eastAsia="pl-PL"/>
              </w:rPr>
              <w:t xml:space="preserve">(w tym stawką ryczałtową dla kosztów pośrednich) </w:t>
            </w:r>
            <w:r w:rsidRPr="0042676E">
              <w:rPr>
                <w:rFonts w:ascii="Myriad Pro" w:eastAsia="Times New Roman" w:hAnsi="Myriad Pro"/>
                <w:sz w:val="20"/>
                <w:lang w:eastAsia="pl-PL"/>
              </w:rPr>
              <w:t xml:space="preserve">oraz zasadami kwalifikowalności określonymi w </w:t>
            </w:r>
            <w:r w:rsidRPr="004C5FDB">
              <w:rPr>
                <w:rFonts w:ascii="Myriad Pro" w:eastAsia="Times New Roman" w:hAnsi="Myriad Pro"/>
                <w:i/>
                <w:sz w:val="20"/>
                <w:lang w:eastAsia="pl-PL"/>
              </w:rPr>
              <w:t>Regulaminie konkursu</w:t>
            </w:r>
            <w:r>
              <w:rPr>
                <w:rFonts w:ascii="Myriad Pro" w:eastAsia="Times New Roman" w:hAnsi="Myriad Pro"/>
                <w:i/>
                <w:sz w:val="20"/>
                <w:lang w:eastAsia="pl-PL"/>
              </w:rPr>
              <w:t xml:space="preserve"> </w:t>
            </w:r>
            <w:r>
              <w:rPr>
                <w:rFonts w:ascii="Myriad Pro" w:eastAsia="Times New Roman" w:hAnsi="Myriad Pro"/>
                <w:sz w:val="20"/>
                <w:lang w:eastAsia="pl-PL"/>
              </w:rPr>
              <w:t>(jeśli dotyczy)</w:t>
            </w:r>
            <w:r w:rsidRPr="0042676E">
              <w:rPr>
                <w:rFonts w:ascii="Myriad Pro" w:eastAsia="Times New Roman" w:hAnsi="Myriad Pro"/>
                <w:sz w:val="20"/>
                <w:lang w:eastAsia="pl-PL"/>
              </w:rPr>
              <w:t xml:space="preserve">. </w:t>
            </w:r>
          </w:p>
          <w:p w:rsidR="00D44169" w:rsidRDefault="00D44169" w:rsidP="00D44169">
            <w:pPr>
              <w:spacing w:before="40" w:after="40"/>
              <w:rPr>
                <w:rFonts w:ascii="Myriad Pro" w:hAnsi="Myriad Pro"/>
                <w:sz w:val="20"/>
              </w:rPr>
            </w:pPr>
          </w:p>
          <w:p w:rsidR="00D44169" w:rsidRPr="003B2576" w:rsidRDefault="00D44169" w:rsidP="00D44169">
            <w:pPr>
              <w:spacing w:before="40" w:after="40"/>
              <w:rPr>
                <w:rFonts w:ascii="Myriad Pro" w:hAnsi="Myriad Pro"/>
                <w:sz w:val="20"/>
              </w:rPr>
            </w:pPr>
            <w:r w:rsidRPr="00B56BEC">
              <w:rPr>
                <w:rFonts w:ascii="Myriad Pro" w:hAnsi="Myriad Pro"/>
                <w:sz w:val="20"/>
              </w:rPr>
              <w:t xml:space="preserve">Poziom wydatków w ramach </w:t>
            </w:r>
            <w:r w:rsidRPr="00B56BEC">
              <w:rPr>
                <w:rFonts w:ascii="Myriad Pro" w:hAnsi="Myriad Pro"/>
                <w:i/>
                <w:sz w:val="20"/>
              </w:rPr>
              <w:t>cross-</w:t>
            </w:r>
            <w:proofErr w:type="spellStart"/>
            <w:r w:rsidRPr="00B56BEC">
              <w:rPr>
                <w:rFonts w:ascii="Myriad Pro" w:hAnsi="Myriad Pro"/>
                <w:i/>
                <w:sz w:val="20"/>
              </w:rPr>
              <w:t>financingu</w:t>
            </w:r>
            <w:proofErr w:type="spellEnd"/>
            <w:r w:rsidRPr="003B2576">
              <w:rPr>
                <w:rFonts w:ascii="Myriad Pro" w:hAnsi="Myriad Pro"/>
                <w:sz w:val="20"/>
              </w:rPr>
              <w:t xml:space="preserve"> oraz środków trwałych jest zgodny z poziomem </w:t>
            </w:r>
            <w:r>
              <w:rPr>
                <w:rFonts w:ascii="Myriad Pro" w:hAnsi="Myriad Pro"/>
                <w:sz w:val="20"/>
              </w:rPr>
              <w:t xml:space="preserve">tych wydatków </w:t>
            </w:r>
            <w:r w:rsidRPr="003B2576">
              <w:rPr>
                <w:rFonts w:ascii="Myriad Pro" w:hAnsi="Myriad Pro"/>
                <w:sz w:val="20"/>
              </w:rPr>
              <w:t xml:space="preserve">wskazanym w </w:t>
            </w:r>
            <w:r w:rsidRPr="003B2576">
              <w:rPr>
                <w:rFonts w:ascii="Myriad Pro" w:hAnsi="Myriad Pro"/>
                <w:i/>
                <w:sz w:val="20"/>
              </w:rPr>
              <w:t>Regulaminie konkursu</w:t>
            </w:r>
            <w:r w:rsidRPr="003B2576">
              <w:rPr>
                <w:rFonts w:ascii="Myriad Pro" w:hAnsi="Myriad Pro"/>
                <w:sz w:val="20"/>
              </w:rPr>
              <w:t>.</w:t>
            </w:r>
          </w:p>
        </w:tc>
        <w:tc>
          <w:tcPr>
            <w:tcW w:w="4599" w:type="dxa"/>
          </w:tcPr>
          <w:p w:rsidR="00D44169" w:rsidRPr="00B56BEC" w:rsidRDefault="00D44169" w:rsidP="00D44169">
            <w:pPr>
              <w:spacing w:before="40" w:after="40"/>
              <w:rPr>
                <w:rFonts w:ascii="Myriad Pro" w:hAnsi="Myriad Pro"/>
                <w:sz w:val="20"/>
              </w:rPr>
            </w:pPr>
            <w:r w:rsidRPr="00B56BEC">
              <w:rPr>
                <w:rFonts w:ascii="Myriad Pro" w:hAnsi="Myriad Pro"/>
                <w:sz w:val="20"/>
              </w:rPr>
              <w:t>Spełnienie kryterium jest konieczne do przyznania dofinansowania.</w:t>
            </w:r>
          </w:p>
          <w:p w:rsidR="00D44169" w:rsidRDefault="00D44169" w:rsidP="00D44169">
            <w:pPr>
              <w:spacing w:before="40" w:after="40"/>
              <w:rPr>
                <w:rFonts w:ascii="Myriad Pro" w:hAnsi="Myriad Pro"/>
                <w:sz w:val="20"/>
              </w:rPr>
            </w:pPr>
            <w:r w:rsidRPr="00B56BEC">
              <w:rPr>
                <w:rFonts w:ascii="Myriad Pro" w:hAnsi="Myriad Pro"/>
                <w:sz w:val="20"/>
              </w:rPr>
              <w:t>Projekty niespełniające kryterium kierowane są do poprawy lub uzupełnienia.</w:t>
            </w:r>
          </w:p>
          <w:p w:rsidR="00D44169" w:rsidRPr="00116786" w:rsidRDefault="00D44169" w:rsidP="00D44169">
            <w:pPr>
              <w:spacing w:before="40" w:after="40"/>
              <w:jc w:val="both"/>
              <w:rPr>
                <w:rFonts w:ascii="Arial" w:hAnsi="Arial" w:cs="Arial"/>
                <w:sz w:val="20"/>
              </w:rPr>
            </w:pPr>
            <w:r>
              <w:rPr>
                <w:rFonts w:ascii="Arial" w:hAnsi="Arial" w:cs="Arial"/>
                <w:sz w:val="20"/>
              </w:rPr>
              <w:t xml:space="preserve">Za zgodą IP, na etapie realizacji projektu, dopuszcza się możliwość  odstępstwa od  zapisów Regulaminu konkursu w zakresie spełnienia przedmiotowego kryterium z uwagi na zmiany </w:t>
            </w:r>
            <w:r w:rsidRPr="001F3A70">
              <w:rPr>
                <w:rFonts w:ascii="Arial" w:hAnsi="Arial" w:cs="Arial"/>
                <w:i/>
                <w:sz w:val="20"/>
              </w:rPr>
              <w:t xml:space="preserve">SOOP RPO WZ </w:t>
            </w:r>
            <w:r>
              <w:rPr>
                <w:rFonts w:ascii="Arial" w:hAnsi="Arial" w:cs="Arial"/>
                <w:i/>
                <w:sz w:val="20"/>
              </w:rPr>
              <w:t>2014-2020</w:t>
            </w:r>
            <w:r>
              <w:rPr>
                <w:rFonts w:ascii="Arial" w:hAnsi="Arial" w:cs="Arial"/>
                <w:sz w:val="20"/>
              </w:rPr>
              <w:t xml:space="preserve">, </w:t>
            </w:r>
            <w:r>
              <w:rPr>
                <w:rFonts w:ascii="Arial" w:eastAsia="MyriadPro-Regular" w:hAnsi="Arial" w:cs="Arial"/>
                <w:i/>
                <w:sz w:val="20"/>
              </w:rPr>
              <w:t xml:space="preserve">Wytycznych </w:t>
            </w:r>
            <w:r w:rsidRPr="007F3A6A">
              <w:rPr>
                <w:rFonts w:ascii="Arial" w:eastAsia="MyriadPro-Regular" w:hAnsi="Arial" w:cs="Arial"/>
                <w:i/>
                <w:sz w:val="20"/>
              </w:rPr>
              <w:t xml:space="preserve"> </w:t>
            </w:r>
            <w:r>
              <w:rPr>
                <w:rFonts w:ascii="Arial" w:eastAsia="MyriadPro-Regular" w:hAnsi="Arial" w:cs="Arial"/>
                <w:i/>
                <w:sz w:val="20"/>
              </w:rPr>
              <w:br/>
            </w:r>
            <w:r w:rsidRPr="007F3A6A">
              <w:rPr>
                <w:rFonts w:ascii="Arial" w:eastAsia="MyriadPro-Regular" w:hAnsi="Arial" w:cs="Arial"/>
                <w:i/>
                <w:sz w:val="20"/>
              </w:rPr>
              <w:t>w zakresie kwalifikowalności</w:t>
            </w:r>
            <w:r>
              <w:rPr>
                <w:rFonts w:ascii="Arial" w:eastAsia="MyriadPro-Regular" w:hAnsi="Arial" w:cs="Arial"/>
                <w:i/>
                <w:sz w:val="20"/>
              </w:rPr>
              <w:t xml:space="preserve"> </w:t>
            </w:r>
            <w:r w:rsidRPr="007F3A6A">
              <w:rPr>
                <w:rFonts w:ascii="Arial" w:eastAsia="MyriadPro-Regular" w:hAnsi="Arial" w:cs="Arial"/>
                <w:i/>
                <w:sz w:val="20"/>
              </w:rPr>
              <w:t>wydatków</w:t>
            </w:r>
            <w:r>
              <w:rPr>
                <w:rFonts w:ascii="Arial" w:eastAsia="MyriadPro-Regular" w:hAnsi="Arial" w:cs="Arial"/>
                <w:i/>
                <w:sz w:val="20"/>
              </w:rPr>
              <w:t xml:space="preserve"> w ramach</w:t>
            </w:r>
            <w:r w:rsidRPr="007F3A6A">
              <w:rPr>
                <w:rFonts w:ascii="Arial" w:eastAsia="MyriadPro-Regular" w:hAnsi="Arial" w:cs="Arial"/>
                <w:i/>
                <w:sz w:val="20"/>
              </w:rPr>
              <w:t xml:space="preserve"> Europejskiego Funduszu Rozwoju Regionalnego, Europejskiego Funduszu Społecznego oraz Funduszu Spójności na lata 2014-2020</w:t>
            </w:r>
            <w:r>
              <w:rPr>
                <w:rFonts w:ascii="Arial" w:eastAsia="MyriadPro-Regular" w:hAnsi="Arial" w:cs="Arial"/>
                <w:i/>
                <w:sz w:val="20"/>
              </w:rPr>
              <w:t xml:space="preserve">  oraz </w:t>
            </w:r>
            <w:r w:rsidRPr="00AA5AE0">
              <w:rPr>
                <w:rFonts w:ascii="Arial" w:eastAsia="MyriadPro-Regular" w:hAnsi="Arial" w:cs="Arial"/>
                <w:sz w:val="20"/>
              </w:rPr>
              <w:t xml:space="preserve"> </w:t>
            </w:r>
            <w:r>
              <w:rPr>
                <w:rFonts w:ascii="Arial" w:hAnsi="Arial" w:cs="Arial"/>
                <w:sz w:val="20"/>
              </w:rPr>
              <w:t xml:space="preserve"> właściwych </w:t>
            </w:r>
            <w:r>
              <w:rPr>
                <w:rFonts w:ascii="Arial" w:eastAsia="MyriadPro-Regular" w:hAnsi="Arial" w:cs="Arial"/>
                <w:i/>
                <w:sz w:val="20"/>
              </w:rPr>
              <w:t>Wytycznych</w:t>
            </w:r>
            <w:r w:rsidRPr="007F3A6A">
              <w:rPr>
                <w:rFonts w:ascii="Arial" w:eastAsia="MyriadPro-Regular" w:hAnsi="Arial" w:cs="Arial"/>
                <w:i/>
                <w:sz w:val="20"/>
              </w:rPr>
              <w:t xml:space="preserve"> </w:t>
            </w:r>
            <w:r>
              <w:rPr>
                <w:rFonts w:ascii="Arial" w:eastAsia="MyriadPro-Regular" w:hAnsi="Arial" w:cs="Arial"/>
                <w:i/>
                <w:sz w:val="20"/>
              </w:rPr>
              <w:t xml:space="preserve">obszarowych, </w:t>
            </w:r>
            <w:r>
              <w:rPr>
                <w:rFonts w:ascii="Arial" w:hAnsi="Arial" w:cs="Arial"/>
                <w:sz w:val="20"/>
              </w:rPr>
              <w:t>mających wpływ na założenia dotyczące kwalifikowalności wydatków.</w:t>
            </w:r>
          </w:p>
          <w:p w:rsidR="00D44169" w:rsidRPr="00B56BEC" w:rsidRDefault="00D44169" w:rsidP="00D44169">
            <w:pPr>
              <w:spacing w:before="40" w:after="40"/>
              <w:rPr>
                <w:rFonts w:ascii="Myriad Pro" w:hAnsi="Myriad Pro"/>
                <w:sz w:val="20"/>
              </w:rPr>
            </w:pPr>
          </w:p>
          <w:p w:rsidR="00D44169" w:rsidRPr="00B56BEC" w:rsidRDefault="00D44169" w:rsidP="00D44169">
            <w:pPr>
              <w:spacing w:before="40" w:after="40"/>
              <w:rPr>
                <w:rFonts w:ascii="Myriad Pro" w:hAnsi="Myriad Pro"/>
                <w:sz w:val="20"/>
              </w:rPr>
            </w:pPr>
            <w:r w:rsidRPr="00B56BEC">
              <w:rPr>
                <w:rFonts w:ascii="Myriad Pro" w:hAnsi="Myriad Pro"/>
                <w:sz w:val="20"/>
              </w:rPr>
              <w:t>Ocena spełniania kryterium polega na przypisaniu wartości logicznych „tak”, „nie”.</w:t>
            </w:r>
          </w:p>
        </w:tc>
      </w:tr>
      <w:tr w:rsidR="00D44169" w:rsidRPr="00B56BEC" w:rsidTr="00D44169">
        <w:trPr>
          <w:jc w:val="center"/>
        </w:trPr>
        <w:tc>
          <w:tcPr>
            <w:tcW w:w="534" w:type="dxa"/>
          </w:tcPr>
          <w:p w:rsidR="00D44169" w:rsidRPr="001169B1" w:rsidRDefault="00D44169" w:rsidP="001B0A9F">
            <w:pPr>
              <w:pStyle w:val="Akapitzlist"/>
              <w:numPr>
                <w:ilvl w:val="0"/>
                <w:numId w:val="407"/>
              </w:numPr>
              <w:spacing w:before="40" w:after="40"/>
              <w:ind w:left="0" w:firstLine="0"/>
              <w:contextualSpacing w:val="0"/>
            </w:pPr>
          </w:p>
        </w:tc>
        <w:tc>
          <w:tcPr>
            <w:tcW w:w="2825" w:type="dxa"/>
          </w:tcPr>
          <w:p w:rsidR="00D44169" w:rsidRPr="001169B1" w:rsidRDefault="00D44169" w:rsidP="00D44169">
            <w:pPr>
              <w:spacing w:before="40" w:after="40"/>
              <w:rPr>
                <w:rFonts w:ascii="Myriad Pro" w:hAnsi="Myriad Pro"/>
                <w:sz w:val="20"/>
                <w:highlight w:val="yellow"/>
              </w:rPr>
            </w:pPr>
            <w:r w:rsidRPr="001169B1">
              <w:rPr>
                <w:rFonts w:ascii="Myriad Pro" w:hAnsi="Myriad Pro"/>
                <w:sz w:val="20"/>
              </w:rPr>
              <w:t>Intensywność wsparcia.</w:t>
            </w:r>
          </w:p>
        </w:tc>
        <w:tc>
          <w:tcPr>
            <w:tcW w:w="6217" w:type="dxa"/>
          </w:tcPr>
          <w:p w:rsidR="00D44169" w:rsidRPr="00B56BEC" w:rsidRDefault="00D44169" w:rsidP="00D44169">
            <w:pPr>
              <w:spacing w:before="40" w:after="40"/>
              <w:rPr>
                <w:rFonts w:ascii="Myriad Pro" w:hAnsi="Myriad Pro"/>
                <w:sz w:val="20"/>
              </w:rPr>
            </w:pPr>
            <w:r w:rsidRPr="00B56BEC">
              <w:rPr>
                <w:rFonts w:ascii="Myriad Pro" w:hAnsi="Myriad Pro"/>
                <w:sz w:val="20"/>
              </w:rPr>
              <w:t xml:space="preserve">Wnioskowana kwota i poziom wsparcia są zgodne z zapisami </w:t>
            </w:r>
            <w:r w:rsidRPr="00B56BEC">
              <w:rPr>
                <w:rFonts w:ascii="Myriad Pro" w:hAnsi="Myriad Pro"/>
                <w:i/>
                <w:sz w:val="20"/>
              </w:rPr>
              <w:t>Regulaminu Konkursu</w:t>
            </w:r>
            <w:r w:rsidRPr="00B56BEC">
              <w:rPr>
                <w:rFonts w:ascii="Myriad Pro" w:hAnsi="Myriad Pro"/>
                <w:sz w:val="20"/>
              </w:rPr>
              <w:t>.</w:t>
            </w:r>
          </w:p>
        </w:tc>
        <w:tc>
          <w:tcPr>
            <w:tcW w:w="4599" w:type="dxa"/>
          </w:tcPr>
          <w:p w:rsidR="00D44169" w:rsidRPr="00B56BEC" w:rsidRDefault="00D44169" w:rsidP="00D44169">
            <w:pPr>
              <w:spacing w:before="40" w:after="40"/>
              <w:rPr>
                <w:rFonts w:ascii="Myriad Pro" w:hAnsi="Myriad Pro"/>
                <w:sz w:val="20"/>
              </w:rPr>
            </w:pPr>
            <w:r w:rsidRPr="00B56BEC">
              <w:rPr>
                <w:rFonts w:ascii="Myriad Pro" w:hAnsi="Myriad Pro"/>
                <w:sz w:val="20"/>
              </w:rPr>
              <w:t>Spełnienie kryterium jest konieczne do przyznania dofinansowania.</w:t>
            </w:r>
          </w:p>
          <w:p w:rsidR="00D44169" w:rsidRPr="00B56BEC" w:rsidRDefault="00D44169" w:rsidP="00D44169">
            <w:pPr>
              <w:spacing w:before="40" w:after="40"/>
              <w:rPr>
                <w:rFonts w:ascii="Myriad Pro" w:hAnsi="Myriad Pro"/>
                <w:sz w:val="20"/>
              </w:rPr>
            </w:pPr>
            <w:r w:rsidRPr="00B56BEC">
              <w:rPr>
                <w:rFonts w:ascii="Myriad Pro" w:hAnsi="Myriad Pro"/>
                <w:sz w:val="20"/>
              </w:rPr>
              <w:t xml:space="preserve">Projekty niespełniające kryterium kierowane są </w:t>
            </w:r>
            <w:r w:rsidRPr="00B56BEC">
              <w:rPr>
                <w:rFonts w:ascii="Myriad Pro" w:hAnsi="Myriad Pro"/>
                <w:sz w:val="20"/>
              </w:rPr>
              <w:lastRenderedPageBreak/>
              <w:t>do poprawy lub uzupełnienia.</w:t>
            </w:r>
          </w:p>
          <w:p w:rsidR="00D44169" w:rsidRPr="00B56BEC" w:rsidRDefault="00D44169" w:rsidP="00D44169">
            <w:pPr>
              <w:spacing w:before="40" w:after="40"/>
              <w:rPr>
                <w:rFonts w:ascii="Myriad Pro" w:hAnsi="Myriad Pro"/>
                <w:sz w:val="20"/>
              </w:rPr>
            </w:pPr>
            <w:r w:rsidRPr="00B56BEC">
              <w:rPr>
                <w:rFonts w:ascii="Myriad Pro" w:hAnsi="Myriad Pro"/>
                <w:sz w:val="20"/>
              </w:rPr>
              <w:t>Ocena spełniania kryterium polega na przypisaniu wartości logicznych „tak”, „nie”.</w:t>
            </w:r>
          </w:p>
        </w:tc>
      </w:tr>
    </w:tbl>
    <w:p w:rsidR="009B3CDB" w:rsidRDefault="009B3CDB" w:rsidP="006D711B">
      <w:pPr>
        <w:rPr>
          <w:rFonts w:ascii="Myriad Pro" w:eastAsiaTheme="majorEastAsia" w:hAnsi="Myriad Pro" w:cs="Arial"/>
          <w:bCs/>
          <w:sz w:val="20"/>
        </w:rPr>
      </w:pPr>
    </w:p>
    <w:p w:rsidR="006D711B" w:rsidRPr="006D711B" w:rsidRDefault="009B3CDB" w:rsidP="006D711B">
      <w:pPr>
        <w:jc w:val="center"/>
      </w:pPr>
      <w:r w:rsidRPr="00DE58EC">
        <w:rPr>
          <w:rFonts w:ascii="Myriad Pro" w:hAnsi="Myriad Pro"/>
          <w:b/>
          <w:sz w:val="20"/>
        </w:rPr>
        <w:t xml:space="preserve">Kryteria szczegółowe przyjęte Uchwałą Nr </w:t>
      </w:r>
      <w:r w:rsidR="00D44169">
        <w:rPr>
          <w:rFonts w:ascii="Myriad Pro" w:hAnsi="Myriad Pro" w:cs="Arial"/>
          <w:b/>
          <w:bCs/>
          <w:sz w:val="20"/>
        </w:rPr>
        <w:t>55</w:t>
      </w:r>
      <w:r w:rsidR="007B6113" w:rsidRPr="00DE58EC">
        <w:rPr>
          <w:rFonts w:ascii="Myriad Pro" w:hAnsi="Myriad Pro" w:cs="Arial"/>
          <w:b/>
          <w:bCs/>
          <w:sz w:val="20"/>
        </w:rPr>
        <w:t>/19</w:t>
      </w:r>
      <w:r w:rsidRPr="00DE58EC">
        <w:rPr>
          <w:rFonts w:ascii="Myriad Pro" w:hAnsi="Myriad Pro"/>
          <w:b/>
          <w:sz w:val="20"/>
        </w:rPr>
        <w:t xml:space="preserve"> </w:t>
      </w:r>
      <w:r w:rsidRPr="00DE58EC">
        <w:rPr>
          <w:rFonts w:ascii="Myriad Pro" w:eastAsiaTheme="majorEastAsia" w:hAnsi="Myriad Pro" w:cs="Arial"/>
          <w:b/>
          <w:bCs/>
          <w:sz w:val="20"/>
        </w:rPr>
        <w:t xml:space="preserve">Komitetu Monitorującego RPO WZ 2014-2020 z dnia 25 </w:t>
      </w:r>
      <w:r w:rsidR="00D44169">
        <w:rPr>
          <w:rFonts w:ascii="Myriad Pro" w:eastAsiaTheme="majorEastAsia" w:hAnsi="Myriad Pro" w:cs="Arial"/>
          <w:b/>
          <w:bCs/>
          <w:sz w:val="20"/>
        </w:rPr>
        <w:t>października</w:t>
      </w:r>
      <w:r w:rsidRPr="00DE58EC">
        <w:rPr>
          <w:rFonts w:ascii="Myriad Pro" w:eastAsiaTheme="majorEastAsia" w:hAnsi="Myriad Pro" w:cs="Arial"/>
          <w:b/>
          <w:bCs/>
          <w:sz w:val="20"/>
        </w:rPr>
        <w:t xml:space="preserve"> 2019 r. (tryb konkursowy)</w:t>
      </w:r>
      <w:r w:rsidR="00D44169">
        <w:rPr>
          <w:rFonts w:ascii="Myriad Pro" w:eastAsiaTheme="majorEastAsia" w:hAnsi="Myriad Pro" w:cs="Arial"/>
          <w:b/>
          <w:bCs/>
          <w:sz w:val="20"/>
        </w:rPr>
        <w:t xml:space="preserve"> aktualizacja</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6D711B" w:rsidRPr="00600B30" w:rsidTr="001D3A9C">
        <w:trPr>
          <w:jc w:val="center"/>
        </w:trPr>
        <w:tc>
          <w:tcPr>
            <w:tcW w:w="1905" w:type="dxa"/>
            <w:shd w:val="clear" w:color="auto" w:fill="B6DDE8"/>
          </w:tcPr>
          <w:p w:rsidR="006D711B" w:rsidRPr="00600B30" w:rsidRDefault="006D711B" w:rsidP="001D3A9C">
            <w:pPr>
              <w:spacing w:before="40" w:after="40" w:line="240" w:lineRule="auto"/>
              <w:rPr>
                <w:rFonts w:ascii="Myriad Pro" w:hAnsi="Myriad Pro" w:cs="Arial"/>
                <w:sz w:val="20"/>
              </w:rPr>
            </w:pPr>
            <w:r w:rsidRPr="00600B30">
              <w:rPr>
                <w:rFonts w:ascii="Myriad Pro" w:hAnsi="Myriad Pro" w:cs="Arial"/>
                <w:sz w:val="20"/>
              </w:rPr>
              <w:t>Oś priorytetowa</w:t>
            </w:r>
          </w:p>
        </w:tc>
        <w:tc>
          <w:tcPr>
            <w:tcW w:w="12315" w:type="dxa"/>
            <w:shd w:val="clear" w:color="auto" w:fill="B6DDE8"/>
          </w:tcPr>
          <w:p w:rsidR="006D711B" w:rsidRPr="00600B30" w:rsidRDefault="006D711B" w:rsidP="001D3A9C">
            <w:pPr>
              <w:spacing w:before="40" w:after="40" w:line="240" w:lineRule="auto"/>
              <w:rPr>
                <w:rFonts w:ascii="Myriad Pro" w:hAnsi="Myriad Pro" w:cs="Arial"/>
                <w:sz w:val="20"/>
              </w:rPr>
            </w:pPr>
            <w:r w:rsidRPr="00600B30">
              <w:rPr>
                <w:rFonts w:ascii="Myriad Pro" w:hAnsi="Myriad Pro" w:cs="Arial"/>
                <w:sz w:val="20"/>
              </w:rPr>
              <w:t>VIII Edukacja</w:t>
            </w:r>
          </w:p>
        </w:tc>
      </w:tr>
      <w:tr w:rsidR="006D711B" w:rsidRPr="00600B30" w:rsidTr="001D3A9C">
        <w:trPr>
          <w:jc w:val="center"/>
        </w:trPr>
        <w:tc>
          <w:tcPr>
            <w:tcW w:w="1905" w:type="dxa"/>
            <w:shd w:val="clear" w:color="auto" w:fill="B6DDE8"/>
          </w:tcPr>
          <w:p w:rsidR="006D711B" w:rsidRPr="00600B30" w:rsidRDefault="006D711B" w:rsidP="001D3A9C">
            <w:pPr>
              <w:spacing w:before="40" w:after="40" w:line="240" w:lineRule="auto"/>
              <w:rPr>
                <w:rFonts w:ascii="Myriad Pro" w:hAnsi="Myriad Pro" w:cs="Arial"/>
                <w:sz w:val="20"/>
              </w:rPr>
            </w:pPr>
            <w:r w:rsidRPr="00600B30">
              <w:rPr>
                <w:rFonts w:ascii="Myriad Pro" w:hAnsi="Myriad Pro" w:cs="Arial"/>
                <w:sz w:val="20"/>
              </w:rPr>
              <w:t>Priorytet Inwestycyjny</w:t>
            </w:r>
          </w:p>
        </w:tc>
        <w:tc>
          <w:tcPr>
            <w:tcW w:w="12315" w:type="dxa"/>
            <w:shd w:val="clear" w:color="auto" w:fill="B6DDE8"/>
          </w:tcPr>
          <w:p w:rsidR="006D711B" w:rsidRPr="00600B30" w:rsidRDefault="006D711B" w:rsidP="001D3A9C">
            <w:pPr>
              <w:autoSpaceDE w:val="0"/>
              <w:autoSpaceDN w:val="0"/>
              <w:adjustRightInd w:val="0"/>
              <w:spacing w:before="120" w:after="120" w:line="240" w:lineRule="auto"/>
              <w:jc w:val="both"/>
              <w:rPr>
                <w:rFonts w:ascii="Myriad Pro" w:eastAsia="MyriadPro-Regular" w:hAnsi="Myriad Pro" w:cs="Arial"/>
                <w:sz w:val="20"/>
              </w:rPr>
            </w:pPr>
            <w:r w:rsidRPr="00600B30">
              <w:rPr>
                <w:rFonts w:ascii="Myriad Pro" w:eastAsia="MyriadPro-Regular" w:hAnsi="Myriad Pro" w:cs="Arial"/>
                <w:sz w:val="20"/>
              </w:rPr>
              <w:t>10 iv 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6D711B" w:rsidRPr="00600B30" w:rsidTr="001D3A9C">
        <w:trPr>
          <w:jc w:val="center"/>
        </w:trPr>
        <w:tc>
          <w:tcPr>
            <w:tcW w:w="1905" w:type="dxa"/>
            <w:shd w:val="clear" w:color="auto" w:fill="B6DDE8"/>
          </w:tcPr>
          <w:p w:rsidR="006D711B" w:rsidRPr="00600B30" w:rsidRDefault="006D711B" w:rsidP="001D3A9C">
            <w:pPr>
              <w:spacing w:before="40" w:after="40" w:line="240" w:lineRule="auto"/>
              <w:rPr>
                <w:rFonts w:ascii="Myriad Pro" w:hAnsi="Myriad Pro" w:cs="Arial"/>
                <w:sz w:val="20"/>
              </w:rPr>
            </w:pPr>
            <w:r w:rsidRPr="00600B30">
              <w:rPr>
                <w:rFonts w:ascii="Myriad Pro" w:hAnsi="Myriad Pro" w:cs="Arial"/>
                <w:sz w:val="20"/>
              </w:rPr>
              <w:t>Działanie</w:t>
            </w:r>
          </w:p>
        </w:tc>
        <w:tc>
          <w:tcPr>
            <w:tcW w:w="12315" w:type="dxa"/>
            <w:shd w:val="clear" w:color="auto" w:fill="B6DDE8"/>
          </w:tcPr>
          <w:p w:rsidR="006D711B" w:rsidRPr="00600B30" w:rsidRDefault="006D711B" w:rsidP="001D3A9C">
            <w:pPr>
              <w:autoSpaceDE w:val="0"/>
              <w:autoSpaceDN w:val="0"/>
              <w:adjustRightInd w:val="0"/>
              <w:spacing w:before="60" w:after="60" w:line="240" w:lineRule="auto"/>
              <w:rPr>
                <w:rFonts w:ascii="Myriad Pro" w:eastAsia="MyriadPro-Regular" w:hAnsi="Myriad Pro" w:cs="Arial"/>
                <w:sz w:val="20"/>
              </w:rPr>
            </w:pPr>
            <w:r w:rsidRPr="00600B30">
              <w:rPr>
                <w:rFonts w:ascii="Myriad Pro" w:hAnsi="Myriad Pro" w:cs="Arial"/>
                <w:sz w:val="20"/>
              </w:rPr>
              <w:t>8.8 Wsparcie szkół i placówek prowadzących kształcenie zawodowe oraz uczniów uczestniczących w kształceniu zawodowym i osób dorosłych uczestniczących w pozaszkolnych formach kształcenia zawodowego w ramach Strategii ZIT dla Koszalińsko-Kołobrzesko-Białogardzkiego Obszaru Funkcjonalnego</w:t>
            </w:r>
          </w:p>
        </w:tc>
      </w:tr>
      <w:tr w:rsidR="006D711B" w:rsidRPr="00600B30" w:rsidTr="001D3A9C">
        <w:trPr>
          <w:jc w:val="center"/>
        </w:trPr>
        <w:tc>
          <w:tcPr>
            <w:tcW w:w="1905" w:type="dxa"/>
            <w:shd w:val="clear" w:color="auto" w:fill="B6DDE8"/>
          </w:tcPr>
          <w:p w:rsidR="006D711B" w:rsidRPr="00600B30" w:rsidRDefault="006D711B" w:rsidP="001D3A9C">
            <w:pPr>
              <w:spacing w:before="40" w:after="40" w:line="240" w:lineRule="auto"/>
              <w:rPr>
                <w:rFonts w:ascii="Myriad Pro" w:hAnsi="Myriad Pro" w:cs="Arial"/>
                <w:sz w:val="20"/>
              </w:rPr>
            </w:pPr>
            <w:r w:rsidRPr="00600B30">
              <w:rPr>
                <w:rFonts w:ascii="Myriad Pro" w:hAnsi="Myriad Pro" w:cs="Arial"/>
                <w:sz w:val="20"/>
              </w:rPr>
              <w:t>Typ projektu</w:t>
            </w:r>
          </w:p>
        </w:tc>
        <w:tc>
          <w:tcPr>
            <w:tcW w:w="12315" w:type="dxa"/>
            <w:shd w:val="clear" w:color="auto" w:fill="B6DDE8"/>
          </w:tcPr>
          <w:p w:rsidR="00344196" w:rsidRPr="00B33853" w:rsidRDefault="002227C6" w:rsidP="001B0A9F">
            <w:pPr>
              <w:pStyle w:val="Akapitzlist"/>
              <w:numPr>
                <w:ilvl w:val="0"/>
                <w:numId w:val="431"/>
              </w:numPr>
              <w:autoSpaceDE w:val="0"/>
              <w:autoSpaceDN w:val="0"/>
              <w:spacing w:before="120" w:after="0"/>
              <w:ind w:left="346" w:hanging="284"/>
              <w:jc w:val="both"/>
              <w:rPr>
                <w:rFonts w:cs="Arial"/>
                <w:b/>
                <w:u w:val="single"/>
              </w:rPr>
            </w:pPr>
            <w:r>
              <w:rPr>
                <w:rFonts w:cs="Arial"/>
              </w:rPr>
              <w:t>Podnoszenie umiejętności</w:t>
            </w:r>
            <w:r w:rsidR="00833E10">
              <w:rPr>
                <w:rFonts w:cs="Arial"/>
              </w:rPr>
              <w:t>, kompetencji</w:t>
            </w:r>
            <w:r>
              <w:rPr>
                <w:rFonts w:cs="Arial"/>
              </w:rPr>
              <w:t xml:space="preserve"> </w:t>
            </w:r>
            <w:r w:rsidR="00344196" w:rsidRPr="00B33853">
              <w:rPr>
                <w:rFonts w:cs="Arial"/>
              </w:rPr>
              <w:t xml:space="preserve">oraz uzyskiwanie kwalifikacji zawodowych przez uczniów i słuchaczy szkół lub placówek systemu oświaty prowadzących kształcenie zawodowe i/lub </w:t>
            </w:r>
            <w:r w:rsidR="00344196">
              <w:rPr>
                <w:rFonts w:cs="Arial"/>
              </w:rPr>
              <w:t>os</w:t>
            </w:r>
            <w:r w:rsidR="002B4BD7">
              <w:rPr>
                <w:rFonts w:cs="Arial"/>
              </w:rPr>
              <w:t>ób</w:t>
            </w:r>
            <w:r w:rsidR="00344196">
              <w:rPr>
                <w:rFonts w:cs="Arial"/>
              </w:rPr>
              <w:t xml:space="preserve"> </w:t>
            </w:r>
            <w:r w:rsidR="00344196" w:rsidRPr="00B33853">
              <w:rPr>
                <w:rFonts w:cs="Arial"/>
              </w:rPr>
              <w:t>dorosł</w:t>
            </w:r>
            <w:r w:rsidR="002B4BD7">
              <w:rPr>
                <w:rFonts w:cs="Arial"/>
              </w:rPr>
              <w:t>ych</w:t>
            </w:r>
            <w:r w:rsidR="00344196" w:rsidRPr="00B33853">
              <w:rPr>
                <w:rFonts w:cs="Arial"/>
              </w:rPr>
              <w:t xml:space="preserve"> zainteresowan</w:t>
            </w:r>
            <w:r w:rsidR="002B4BD7">
              <w:rPr>
                <w:rFonts w:cs="Arial"/>
              </w:rPr>
              <w:t>ych</w:t>
            </w:r>
            <w:r w:rsidR="00344196" w:rsidRPr="00B33853">
              <w:rPr>
                <w:rFonts w:cs="Arial"/>
              </w:rPr>
              <w:t xml:space="preserve"> z własnej inicjatywy zdobyciem, uzupełnieniem lub podnoszeniem kompetencji lub kwalifikacji zawodowych poprzez:</w:t>
            </w:r>
          </w:p>
          <w:p w:rsidR="00344196" w:rsidRPr="00B33853" w:rsidRDefault="00344196" w:rsidP="001B0A9F">
            <w:pPr>
              <w:numPr>
                <w:ilvl w:val="0"/>
                <w:numId w:val="432"/>
              </w:numPr>
              <w:spacing w:after="0"/>
              <w:contextualSpacing/>
              <w:jc w:val="both"/>
              <w:rPr>
                <w:rFonts w:ascii="Myriad Pro" w:hAnsi="Myriad Pro" w:cs="Arial"/>
                <w:sz w:val="20"/>
              </w:rPr>
            </w:pPr>
            <w:r>
              <w:rPr>
                <w:rFonts w:ascii="Myriad Pro" w:hAnsi="Myriad Pro" w:cs="Arial"/>
                <w:sz w:val="20"/>
              </w:rPr>
              <w:t xml:space="preserve">staże uczniowskie, o których mowa w Prawie oświatowym, dla uczniów techników i branżowych szkół I stopnia niebędących młodocianymi pracownikami, uczniów branżowych szkół II stopnia oraz uczniów szkół policealnych realizowane w rzeczywistych warunkach pracy, tj. u pracodawców lub w indywidualnych gospodarstwach rolnych, których działalność jest związana z zawodem, w którym kształcą się uczniowie, </w:t>
            </w:r>
          </w:p>
          <w:p w:rsidR="00344196" w:rsidRPr="00B33853" w:rsidRDefault="00344196" w:rsidP="001B0A9F">
            <w:pPr>
              <w:numPr>
                <w:ilvl w:val="0"/>
                <w:numId w:val="432"/>
              </w:numPr>
              <w:spacing w:after="0"/>
              <w:contextualSpacing/>
              <w:jc w:val="both"/>
              <w:rPr>
                <w:rFonts w:ascii="Myriad Pro" w:hAnsi="Myriad Pro" w:cs="Arial"/>
                <w:sz w:val="20"/>
              </w:rPr>
            </w:pPr>
            <w:r w:rsidRPr="00B33853">
              <w:rPr>
                <w:rFonts w:ascii="Myriad Pro" w:hAnsi="Myriad Pro" w:cs="Arial"/>
                <w:sz w:val="20"/>
              </w:rPr>
              <w:t>realizację kompleksowych programów kształcenia praktycznego organizowanych w miejscu pracy,</w:t>
            </w:r>
          </w:p>
          <w:p w:rsidR="00344196" w:rsidRPr="00B33853" w:rsidRDefault="00344196" w:rsidP="001B0A9F">
            <w:pPr>
              <w:numPr>
                <w:ilvl w:val="0"/>
                <w:numId w:val="432"/>
              </w:numPr>
              <w:spacing w:after="0"/>
              <w:contextualSpacing/>
              <w:jc w:val="both"/>
              <w:rPr>
                <w:rFonts w:ascii="Myriad Pro" w:hAnsi="Myriad Pro" w:cs="Arial"/>
                <w:sz w:val="20"/>
              </w:rPr>
            </w:pPr>
            <w:r w:rsidRPr="00B33853">
              <w:rPr>
                <w:rFonts w:ascii="Myriad Pro" w:hAnsi="Myriad Pro" w:cs="Arial"/>
                <w:sz w:val="20"/>
              </w:rPr>
              <w:t xml:space="preserve">wdrożenie nowych, innowacyjnych form </w:t>
            </w:r>
            <w:r w:rsidR="002227C6">
              <w:rPr>
                <w:rFonts w:ascii="Myriad Pro" w:hAnsi="Myriad Pro" w:cs="Arial"/>
                <w:sz w:val="20"/>
              </w:rPr>
              <w:t>kształcenia</w:t>
            </w:r>
            <w:r w:rsidRPr="00B33853">
              <w:rPr>
                <w:rFonts w:ascii="Myriad Pro" w:hAnsi="Myriad Pro" w:cs="Arial"/>
                <w:sz w:val="20"/>
              </w:rPr>
              <w:t xml:space="preserve"> zawodowego,</w:t>
            </w:r>
          </w:p>
          <w:p w:rsidR="00344196" w:rsidRDefault="00344196" w:rsidP="001B0A9F">
            <w:pPr>
              <w:numPr>
                <w:ilvl w:val="0"/>
                <w:numId w:val="432"/>
              </w:numPr>
              <w:spacing w:after="0"/>
              <w:contextualSpacing/>
              <w:jc w:val="both"/>
              <w:rPr>
                <w:rFonts w:ascii="Myriad Pro" w:hAnsi="Myriad Pro" w:cs="Arial"/>
                <w:sz w:val="20"/>
              </w:rPr>
            </w:pPr>
            <w:r w:rsidRPr="00F722A6">
              <w:rPr>
                <w:rFonts w:ascii="Myriad Pro" w:hAnsi="Myriad Pro" w:cs="Arial"/>
                <w:sz w:val="20"/>
              </w:rPr>
              <w:t xml:space="preserve">pomoc stypendialną dla uczniów szczególnie uzdolnionych w zakresie przedmiotów rozwijających kompetencje kluczowe/ umiejętności uniwersalne lub zawodowe, </w:t>
            </w:r>
          </w:p>
          <w:p w:rsidR="00344196" w:rsidRPr="00F722A6" w:rsidRDefault="00344196" w:rsidP="001B0A9F">
            <w:pPr>
              <w:numPr>
                <w:ilvl w:val="0"/>
                <w:numId w:val="432"/>
              </w:numPr>
              <w:spacing w:after="0"/>
              <w:contextualSpacing/>
              <w:jc w:val="both"/>
              <w:rPr>
                <w:rFonts w:ascii="Myriad Pro" w:hAnsi="Myriad Pro" w:cs="Arial"/>
                <w:sz w:val="20"/>
              </w:rPr>
            </w:pPr>
            <w:r w:rsidRPr="00F722A6">
              <w:rPr>
                <w:rFonts w:ascii="Myriad Pro" w:eastAsia="Times New Roman" w:hAnsi="Myriad Pro" w:cs="Times New Roman"/>
                <w:sz w:val="20"/>
                <w:lang w:eastAsia="pl-PL"/>
              </w:rPr>
              <w:t xml:space="preserve">pomoc finansową, umożliwiającą uczniom/ słuchaczom naukę w szkole kształcenia zawodowego poza miejscem zamieszkania (zwrot kosztów dojazdu lub zwrot kosztów zakwaterowania), </w:t>
            </w:r>
          </w:p>
          <w:p w:rsidR="00344196" w:rsidRPr="00F722A6" w:rsidRDefault="00344196" w:rsidP="001B0A9F">
            <w:pPr>
              <w:numPr>
                <w:ilvl w:val="0"/>
                <w:numId w:val="432"/>
              </w:numPr>
              <w:spacing w:after="0"/>
              <w:contextualSpacing/>
              <w:jc w:val="both"/>
              <w:rPr>
                <w:rFonts w:ascii="Myriad Pro" w:hAnsi="Myriad Pro" w:cs="Arial"/>
                <w:sz w:val="20"/>
              </w:rPr>
            </w:pPr>
            <w:r w:rsidRPr="00F722A6">
              <w:rPr>
                <w:rFonts w:ascii="Myriad Pro" w:hAnsi="Myriad Pro" w:cs="Arial"/>
                <w:sz w:val="20"/>
              </w:rPr>
              <w:t>zdobywanie przez uczniów i słuchaczy uprawnień do wykonywania zawodu, w ramach którego realizują kształcenie zawodowe</w:t>
            </w:r>
          </w:p>
          <w:p w:rsidR="00344196" w:rsidRPr="00B33853" w:rsidRDefault="00344196" w:rsidP="001B0A9F">
            <w:pPr>
              <w:numPr>
                <w:ilvl w:val="0"/>
                <w:numId w:val="432"/>
              </w:numPr>
              <w:spacing w:after="0"/>
              <w:contextualSpacing/>
              <w:jc w:val="both"/>
              <w:rPr>
                <w:rFonts w:ascii="Myriad Pro" w:hAnsi="Myriad Pro" w:cs="Arial"/>
                <w:sz w:val="20"/>
              </w:rPr>
            </w:pPr>
            <w:r>
              <w:rPr>
                <w:rFonts w:ascii="Myriad Pro" w:hAnsi="Myriad Pro" w:cs="Arial"/>
                <w:sz w:val="20"/>
              </w:rPr>
              <w:t>organizowanie kursów przygotowawczy do egzaminu maturalnego, kursów przygotowanych na studia we współpracy ze szkołami wyższymi oraz organizowanie kurów oraz szkoleń przygotowujących do kwalifikujących egzaminów czeladniczych i mistrzowskich</w:t>
            </w:r>
          </w:p>
          <w:p w:rsidR="00344196" w:rsidRPr="00B33853" w:rsidRDefault="00344196" w:rsidP="001B0A9F">
            <w:pPr>
              <w:numPr>
                <w:ilvl w:val="0"/>
                <w:numId w:val="432"/>
              </w:numPr>
              <w:spacing w:after="0"/>
              <w:contextualSpacing/>
              <w:jc w:val="both"/>
              <w:rPr>
                <w:rFonts w:ascii="Myriad Pro" w:hAnsi="Myriad Pro" w:cs="Arial"/>
                <w:sz w:val="20"/>
              </w:rPr>
            </w:pPr>
            <w:r w:rsidRPr="00B33853">
              <w:rPr>
                <w:rFonts w:ascii="Myriad Pro" w:hAnsi="Myriad Pro" w:cs="Arial"/>
                <w:sz w:val="20"/>
              </w:rPr>
              <w:lastRenderedPageBreak/>
              <w:t>udział w zajęciach prowadzonych w szkole wyższej, w tym w zajęciach laboratoryjnych, kołach lub obozach naukowych,</w:t>
            </w:r>
          </w:p>
          <w:p w:rsidR="00344196" w:rsidRPr="00B33853" w:rsidRDefault="00344196" w:rsidP="001B0A9F">
            <w:pPr>
              <w:numPr>
                <w:ilvl w:val="0"/>
                <w:numId w:val="432"/>
              </w:numPr>
              <w:spacing w:after="0"/>
              <w:contextualSpacing/>
              <w:jc w:val="both"/>
              <w:rPr>
                <w:rFonts w:ascii="Myriad Pro" w:hAnsi="Myriad Pro" w:cs="Arial"/>
                <w:sz w:val="20"/>
              </w:rPr>
            </w:pPr>
            <w:r w:rsidRPr="00B33853">
              <w:rPr>
                <w:rFonts w:ascii="Myriad Pro" w:hAnsi="Myriad Pro" w:cs="Arial"/>
                <w:sz w:val="20"/>
              </w:rPr>
              <w:t xml:space="preserve">programy walidacji i certyfikacji odpowiednich efektów uczenia się zdobytych w ramach edukacji formalnej, </w:t>
            </w:r>
            <w:proofErr w:type="spellStart"/>
            <w:r w:rsidRPr="00B33853">
              <w:rPr>
                <w:rFonts w:ascii="Myriad Pro" w:hAnsi="Myriad Pro" w:cs="Arial"/>
                <w:sz w:val="20"/>
              </w:rPr>
              <w:t>pozaformalnej</w:t>
            </w:r>
            <w:proofErr w:type="spellEnd"/>
            <w:r w:rsidRPr="00B33853">
              <w:rPr>
                <w:rFonts w:ascii="Myriad Pro" w:hAnsi="Myriad Pro" w:cs="Arial"/>
                <w:sz w:val="20"/>
              </w:rPr>
              <w:t xml:space="preserve"> oraz kształcenia nieformalnego, prowadzące do zdobycia kwalifikacji zawodowych, w tym również kwalifikacji mistrza i czeladnika w zawodzie,</w:t>
            </w:r>
          </w:p>
          <w:p w:rsidR="00344196" w:rsidRDefault="00344196" w:rsidP="001B0A9F">
            <w:pPr>
              <w:numPr>
                <w:ilvl w:val="0"/>
                <w:numId w:val="432"/>
              </w:numPr>
              <w:spacing w:after="0"/>
              <w:contextualSpacing/>
              <w:jc w:val="both"/>
              <w:rPr>
                <w:rFonts w:ascii="Myriad Pro" w:hAnsi="Myriad Pro" w:cs="Arial"/>
                <w:sz w:val="20"/>
              </w:rPr>
            </w:pPr>
            <w:r w:rsidRPr="00412A17">
              <w:rPr>
                <w:rFonts w:ascii="Myriad Pro" w:hAnsi="Myriad Pro" w:cs="Arial"/>
                <w:sz w:val="20"/>
              </w:rPr>
              <w:t>realizację pozaszkolnych form kształcenia ustawicznego w tym wymienionych w art. 117 ust. 1a pkt</w:t>
            </w:r>
            <w:r>
              <w:rPr>
                <w:rFonts w:ascii="Myriad Pro" w:hAnsi="Myriad Pro" w:cs="Arial"/>
                <w:sz w:val="20"/>
              </w:rPr>
              <w:t>.</w:t>
            </w:r>
            <w:r w:rsidRPr="00412A17">
              <w:rPr>
                <w:rFonts w:ascii="Myriad Pro" w:hAnsi="Myriad Pro" w:cs="Arial"/>
                <w:sz w:val="20"/>
              </w:rPr>
              <w:t xml:space="preserve"> 1,2,3 i 5 Prawa oświatowego</w:t>
            </w:r>
          </w:p>
          <w:p w:rsidR="00344196" w:rsidRPr="00412A17" w:rsidRDefault="00344196" w:rsidP="001B0A9F">
            <w:pPr>
              <w:numPr>
                <w:ilvl w:val="0"/>
                <w:numId w:val="432"/>
              </w:numPr>
              <w:spacing w:after="0"/>
              <w:contextualSpacing/>
              <w:jc w:val="both"/>
              <w:rPr>
                <w:rFonts w:ascii="Myriad Pro" w:hAnsi="Myriad Pro" w:cs="Arial"/>
                <w:sz w:val="20"/>
              </w:rPr>
            </w:pPr>
            <w:r w:rsidRPr="00412A17">
              <w:rPr>
                <w:rFonts w:ascii="Myriad Pro" w:hAnsi="Myriad Pro" w:cs="Arial"/>
                <w:sz w:val="20"/>
              </w:rPr>
              <w:t xml:space="preserve"> doradztwo zawodowe,</w:t>
            </w:r>
          </w:p>
          <w:p w:rsidR="00344196" w:rsidRPr="00B33853" w:rsidRDefault="00344196" w:rsidP="001B0A9F">
            <w:pPr>
              <w:numPr>
                <w:ilvl w:val="0"/>
                <w:numId w:val="432"/>
              </w:numPr>
              <w:spacing w:after="0"/>
              <w:contextualSpacing/>
              <w:jc w:val="both"/>
              <w:rPr>
                <w:rFonts w:ascii="Myriad Pro" w:hAnsi="Myriad Pro" w:cs="Arial"/>
                <w:sz w:val="20"/>
              </w:rPr>
            </w:pPr>
            <w:r w:rsidRPr="00B33853">
              <w:rPr>
                <w:rFonts w:ascii="Myriad Pro" w:hAnsi="Myriad Pro" w:cs="Arial"/>
                <w:sz w:val="20"/>
              </w:rPr>
              <w:t xml:space="preserve">wykorzystanie rezultatów projektów, w tym pozytywnie </w:t>
            </w:r>
            <w:proofErr w:type="spellStart"/>
            <w:r w:rsidRPr="00B33853">
              <w:rPr>
                <w:rFonts w:ascii="Myriad Pro" w:hAnsi="Myriad Pro" w:cs="Arial"/>
                <w:sz w:val="20"/>
              </w:rPr>
              <w:t>zwalidowanych</w:t>
            </w:r>
            <w:proofErr w:type="spellEnd"/>
            <w:r w:rsidRPr="00B33853">
              <w:rPr>
                <w:rFonts w:ascii="Myriad Pro" w:hAnsi="Myriad Pro" w:cs="Arial"/>
                <w:sz w:val="20"/>
              </w:rPr>
              <w:t xml:space="preserve"> produktów projektów innowacyjnych zrealizowanych w </w:t>
            </w:r>
            <w:r>
              <w:rPr>
                <w:rFonts w:ascii="Myriad Pro" w:hAnsi="Myriad Pro" w:cs="Arial"/>
                <w:sz w:val="20"/>
              </w:rPr>
              <w:t>latach 2007-2013 w ramach PO KL oraz w latach 2014-2020 w ramach POWER</w:t>
            </w:r>
          </w:p>
          <w:p w:rsidR="00344196" w:rsidRPr="00F64771" w:rsidRDefault="00344196" w:rsidP="001B0A9F">
            <w:pPr>
              <w:numPr>
                <w:ilvl w:val="0"/>
                <w:numId w:val="432"/>
              </w:numPr>
              <w:spacing w:after="0"/>
              <w:contextualSpacing/>
              <w:jc w:val="both"/>
              <w:rPr>
                <w:rFonts w:ascii="Myriad Pro" w:hAnsi="Myriad Pro" w:cs="Arial"/>
                <w:sz w:val="20"/>
              </w:rPr>
            </w:pPr>
            <w:r w:rsidRPr="00B33853">
              <w:rPr>
                <w:rFonts w:ascii="Myriad Pro" w:hAnsi="Myriad Pro" w:cs="Arial"/>
                <w:sz w:val="20"/>
              </w:rPr>
              <w:t>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p>
          <w:p w:rsidR="00344196" w:rsidRPr="00B33853" w:rsidRDefault="00344196" w:rsidP="001B0A9F">
            <w:pPr>
              <w:pStyle w:val="Akapitzlist"/>
              <w:numPr>
                <w:ilvl w:val="0"/>
                <w:numId w:val="431"/>
              </w:numPr>
              <w:tabs>
                <w:tab w:val="left" w:pos="0"/>
              </w:tabs>
              <w:autoSpaceDE w:val="0"/>
              <w:autoSpaceDN w:val="0"/>
              <w:spacing w:after="0"/>
              <w:ind w:left="346" w:hanging="283"/>
              <w:jc w:val="both"/>
              <w:rPr>
                <w:rFonts w:cs="Arial"/>
              </w:rPr>
            </w:pPr>
            <w:r w:rsidRPr="00B33853">
              <w:rPr>
                <w:rFonts w:cs="Arial"/>
              </w:rPr>
              <w:t xml:space="preserve">Kształtowanie i rozwijanie u uczniów lub słuchaczy szkół lub placówek systemu oświaty prowadzących kształcenie zawodowe kompetencji kluczowych </w:t>
            </w:r>
            <w:r w:rsidR="008660F1">
              <w:rPr>
                <w:rFonts w:cs="Arial"/>
              </w:rPr>
              <w:t>lub</w:t>
            </w:r>
            <w:r w:rsidRPr="00B33853">
              <w:rPr>
                <w:rFonts w:cs="Arial"/>
              </w:rPr>
              <w:t xml:space="preserve"> umiejętności uniwersalnych niezbędnych na rynku pracy poprzez:</w:t>
            </w:r>
          </w:p>
          <w:p w:rsidR="00344196" w:rsidRPr="00B33853" w:rsidRDefault="00344196" w:rsidP="001B0A9F">
            <w:pPr>
              <w:numPr>
                <w:ilvl w:val="0"/>
                <w:numId w:val="433"/>
              </w:numPr>
              <w:spacing w:after="0"/>
              <w:ind w:left="1055" w:hanging="283"/>
              <w:contextualSpacing/>
              <w:rPr>
                <w:rFonts w:ascii="Myriad Pro" w:hAnsi="Myriad Pro" w:cs="Arial"/>
                <w:sz w:val="20"/>
              </w:rPr>
            </w:pPr>
            <w:r w:rsidRPr="00B33853">
              <w:rPr>
                <w:rFonts w:ascii="Myriad Pro" w:hAnsi="Myriad Pro" w:cs="Arial"/>
                <w:sz w:val="20"/>
              </w:rPr>
              <w:t>realizację projektów edukacyjnych w szkołach lub placówkach systemu oświaty objętych wsparciem,</w:t>
            </w:r>
          </w:p>
          <w:p w:rsidR="00344196" w:rsidRPr="00B33853" w:rsidRDefault="00344196" w:rsidP="001B0A9F">
            <w:pPr>
              <w:numPr>
                <w:ilvl w:val="0"/>
                <w:numId w:val="433"/>
              </w:numPr>
              <w:spacing w:after="0"/>
              <w:ind w:left="1055" w:hanging="283"/>
              <w:contextualSpacing/>
              <w:rPr>
                <w:rFonts w:ascii="Myriad Pro" w:hAnsi="Myriad Pro" w:cs="Arial"/>
                <w:sz w:val="20"/>
              </w:rPr>
            </w:pPr>
            <w:r w:rsidRPr="00B33853">
              <w:rPr>
                <w:rFonts w:ascii="Myriad Pro" w:hAnsi="Myriad Pro" w:cs="Arial"/>
                <w:sz w:val="20"/>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344196" w:rsidRPr="00B33853" w:rsidRDefault="00344196" w:rsidP="001B0A9F">
            <w:pPr>
              <w:numPr>
                <w:ilvl w:val="0"/>
                <w:numId w:val="433"/>
              </w:numPr>
              <w:spacing w:after="0"/>
              <w:ind w:left="1055" w:hanging="283"/>
              <w:contextualSpacing/>
              <w:rPr>
                <w:rFonts w:ascii="Myriad Pro" w:hAnsi="Myriad Pro" w:cs="Arial"/>
                <w:sz w:val="20"/>
              </w:rPr>
            </w:pPr>
            <w:r w:rsidRPr="00B33853">
              <w:rPr>
                <w:rFonts w:ascii="Myriad Pro" w:hAnsi="Myriad Pro" w:cs="Arial"/>
                <w:sz w:val="20"/>
              </w:rPr>
              <w:t>realizację różnych form rozwijających uzdolnienia,</w:t>
            </w:r>
          </w:p>
          <w:p w:rsidR="00344196" w:rsidRPr="00B33853" w:rsidRDefault="00344196" w:rsidP="001B0A9F">
            <w:pPr>
              <w:numPr>
                <w:ilvl w:val="0"/>
                <w:numId w:val="433"/>
              </w:numPr>
              <w:spacing w:after="0"/>
              <w:ind w:left="1055" w:hanging="283"/>
              <w:contextualSpacing/>
              <w:rPr>
                <w:rFonts w:ascii="Myriad Pro" w:hAnsi="Myriad Pro" w:cs="Arial"/>
                <w:sz w:val="20"/>
              </w:rPr>
            </w:pPr>
            <w:r w:rsidRPr="00B33853">
              <w:rPr>
                <w:rFonts w:ascii="Myriad Pro" w:hAnsi="Myriad Pro" w:cs="Arial"/>
                <w:sz w:val="20"/>
              </w:rPr>
              <w:t>wdrożenie nowych form i programów nauczania,</w:t>
            </w:r>
          </w:p>
          <w:p w:rsidR="00344196" w:rsidRPr="00B33853" w:rsidRDefault="00344196" w:rsidP="001B0A9F">
            <w:pPr>
              <w:numPr>
                <w:ilvl w:val="0"/>
                <w:numId w:val="433"/>
              </w:numPr>
              <w:spacing w:after="0"/>
              <w:ind w:left="1055" w:hanging="283"/>
              <w:contextualSpacing/>
              <w:rPr>
                <w:rFonts w:ascii="Myriad Pro" w:hAnsi="Myriad Pro" w:cs="Arial"/>
                <w:sz w:val="20"/>
              </w:rPr>
            </w:pPr>
            <w:r w:rsidRPr="00B33853">
              <w:rPr>
                <w:rFonts w:ascii="Myriad Pro" w:hAnsi="Myriad Pro" w:cs="Arial"/>
                <w:sz w:val="20"/>
              </w:rPr>
              <w:t>tworzenie i realizacja zajęć w klasach o nowatorskich rozwiązaniach programowych, organizacyjnych lub metodycznych,</w:t>
            </w:r>
          </w:p>
          <w:p w:rsidR="00344196" w:rsidRPr="00B33853" w:rsidRDefault="00344196" w:rsidP="001B0A9F">
            <w:pPr>
              <w:numPr>
                <w:ilvl w:val="0"/>
                <w:numId w:val="433"/>
              </w:numPr>
              <w:spacing w:after="0"/>
              <w:ind w:left="1055" w:hanging="283"/>
              <w:contextualSpacing/>
              <w:rPr>
                <w:rFonts w:ascii="Myriad Pro" w:hAnsi="Myriad Pro" w:cs="Arial"/>
                <w:sz w:val="20"/>
              </w:rPr>
            </w:pPr>
            <w:r w:rsidRPr="00B33853">
              <w:rPr>
                <w:rFonts w:ascii="Myriad Pro" w:hAnsi="Myriad Pro" w:cs="Arial"/>
                <w:sz w:val="20"/>
              </w:rPr>
              <w:t>organizację kółek zainteresowań, warsztatów, laboratoriów dla uczniów lub słuchaczy,</w:t>
            </w:r>
          </w:p>
          <w:p w:rsidR="00344196" w:rsidRPr="00B33853" w:rsidRDefault="00344196" w:rsidP="001B0A9F">
            <w:pPr>
              <w:numPr>
                <w:ilvl w:val="0"/>
                <w:numId w:val="433"/>
              </w:numPr>
              <w:spacing w:after="0"/>
              <w:ind w:left="1055" w:hanging="283"/>
              <w:contextualSpacing/>
              <w:rPr>
                <w:rFonts w:ascii="Myriad Pro" w:hAnsi="Myriad Pro" w:cs="Arial"/>
                <w:sz w:val="20"/>
              </w:rPr>
            </w:pPr>
            <w:r w:rsidRPr="00B33853">
              <w:rPr>
                <w:rFonts w:ascii="Myriad Pro" w:hAnsi="Myriad Pro" w:cs="Arial"/>
                <w:sz w:val="20"/>
              </w:rPr>
              <w:t xml:space="preserve">nawiązywanie współpracy z otoczeniem społeczno-gospodarczym szkoły lub placówki systemu oświaty w celu osiągnięcia założonych celów edukacyjnych, </w:t>
            </w:r>
          </w:p>
          <w:p w:rsidR="00344196" w:rsidRPr="00B33853" w:rsidRDefault="00344196" w:rsidP="001B0A9F">
            <w:pPr>
              <w:numPr>
                <w:ilvl w:val="0"/>
                <w:numId w:val="433"/>
              </w:numPr>
              <w:spacing w:after="0"/>
              <w:ind w:left="1055" w:hanging="283"/>
              <w:contextualSpacing/>
              <w:rPr>
                <w:rFonts w:ascii="Myriad Pro" w:hAnsi="Myriad Pro" w:cs="Arial"/>
                <w:sz w:val="20"/>
              </w:rPr>
            </w:pPr>
            <w:r w:rsidRPr="00B33853">
              <w:rPr>
                <w:rFonts w:ascii="Myriad Pro" w:hAnsi="Myriad Pro" w:cs="Arial"/>
                <w:sz w:val="20"/>
              </w:rPr>
              <w:t xml:space="preserve">wykorzystanie narzędzi, metod lub form pracy wypracowanych w ramach projektów, w tym pozytywnie </w:t>
            </w:r>
            <w:proofErr w:type="spellStart"/>
            <w:r w:rsidRPr="00B33853">
              <w:rPr>
                <w:rFonts w:ascii="Myriad Pro" w:hAnsi="Myriad Pro" w:cs="Arial"/>
                <w:sz w:val="20"/>
              </w:rPr>
              <w:t>zwalidowanych</w:t>
            </w:r>
            <w:proofErr w:type="spellEnd"/>
            <w:r w:rsidRPr="00B33853">
              <w:rPr>
                <w:rFonts w:ascii="Myriad Pro" w:hAnsi="Myriad Pro" w:cs="Arial"/>
                <w:sz w:val="20"/>
              </w:rPr>
              <w:t xml:space="preserve"> produktów projektów innowacyjnych, zrealizowanych w </w:t>
            </w:r>
            <w:r>
              <w:rPr>
                <w:rFonts w:ascii="Myriad Pro" w:hAnsi="Myriad Pro" w:cs="Arial"/>
                <w:sz w:val="20"/>
              </w:rPr>
              <w:t>latach 2007-2013 w ramach PO KL  oraz w latach 2014-2020 w ramach POWER</w:t>
            </w:r>
          </w:p>
          <w:p w:rsidR="00344196" w:rsidRPr="00F64771" w:rsidRDefault="00344196" w:rsidP="001B0A9F">
            <w:pPr>
              <w:numPr>
                <w:ilvl w:val="0"/>
                <w:numId w:val="433"/>
              </w:numPr>
              <w:spacing w:after="0"/>
              <w:ind w:left="1055" w:hanging="283"/>
              <w:contextualSpacing/>
              <w:rPr>
                <w:rFonts w:ascii="Myriad Pro" w:hAnsi="Myriad Pro" w:cs="Arial"/>
                <w:sz w:val="20"/>
              </w:rPr>
            </w:pPr>
            <w:r w:rsidRPr="00B33853">
              <w:rPr>
                <w:rFonts w:ascii="Myriad Pro" w:hAnsi="Myriad Pro" w:cs="Arial"/>
                <w:sz w:val="20"/>
              </w:rPr>
              <w:t>realizację zajęć poza szkołą lub poza lekcjami.</w:t>
            </w:r>
          </w:p>
          <w:p w:rsidR="00344196" w:rsidRDefault="00344196" w:rsidP="001B0A9F">
            <w:pPr>
              <w:pStyle w:val="Akapitzlist"/>
              <w:numPr>
                <w:ilvl w:val="0"/>
                <w:numId w:val="431"/>
              </w:numPr>
              <w:autoSpaceDE w:val="0"/>
              <w:autoSpaceDN w:val="0"/>
              <w:adjustRightInd w:val="0"/>
              <w:spacing w:after="0"/>
              <w:ind w:left="346" w:hanging="283"/>
              <w:jc w:val="both"/>
              <w:rPr>
                <w:rFonts w:cs="Arial"/>
              </w:rPr>
            </w:pPr>
            <w:r w:rsidRPr="00B33853">
              <w:rPr>
                <w:rFonts w:cs="Arial"/>
              </w:rPr>
              <w:t>Przygotowanie i wdrożenie programów mających na celu zwiększenie przedsiębiorczości i innowacyjności na poziomie edukacji szkolnej– m.in. poprzez finansowanie wdrażania takich programów dla uczniów (w tym zakup niezbędnego wyposażenia), przygotowanie nauczycieli do prowadzenia takich zajęć itp.</w:t>
            </w:r>
          </w:p>
          <w:p w:rsidR="00344196" w:rsidRPr="00412A17" w:rsidRDefault="00344196" w:rsidP="001B0A9F">
            <w:pPr>
              <w:pStyle w:val="Akapitzlist"/>
              <w:numPr>
                <w:ilvl w:val="0"/>
                <w:numId w:val="431"/>
              </w:numPr>
              <w:autoSpaceDE w:val="0"/>
              <w:autoSpaceDN w:val="0"/>
              <w:adjustRightInd w:val="0"/>
              <w:spacing w:after="0"/>
              <w:ind w:left="346" w:hanging="283"/>
              <w:jc w:val="both"/>
              <w:rPr>
                <w:rFonts w:cs="Arial"/>
              </w:rPr>
            </w:pPr>
            <w:r w:rsidRPr="00412A17">
              <w:rPr>
                <w:rFonts w:cs="Arial"/>
              </w:rPr>
              <w:t>Tworzenie w szkołach lub placówkach systemu oświaty prowadzących kształcenie zawodowe warunków odzwierciedlających rzeczywiste warunki pracy właściwe dla nauczanych zawodów poprzez wyposażenie pr</w:t>
            </w:r>
            <w:r w:rsidR="002227C6">
              <w:rPr>
                <w:rFonts w:cs="Arial"/>
              </w:rPr>
              <w:t xml:space="preserve">acowni lub warsztatów szkolnych placówek </w:t>
            </w:r>
            <w:r w:rsidR="002227C6">
              <w:rPr>
                <w:rFonts w:cs="Arial"/>
              </w:rPr>
              <w:lastRenderedPageBreak/>
              <w:t>szkolnictwa zawodowego.</w:t>
            </w:r>
          </w:p>
          <w:p w:rsidR="00344196" w:rsidRPr="00B33853" w:rsidRDefault="00344196" w:rsidP="001B0A9F">
            <w:pPr>
              <w:pStyle w:val="Akapitzlist"/>
              <w:numPr>
                <w:ilvl w:val="0"/>
                <w:numId w:val="431"/>
              </w:numPr>
              <w:autoSpaceDE w:val="0"/>
              <w:autoSpaceDN w:val="0"/>
              <w:adjustRightInd w:val="0"/>
              <w:spacing w:after="0"/>
              <w:ind w:left="346" w:hanging="283"/>
              <w:jc w:val="both"/>
              <w:rPr>
                <w:rFonts w:cs="Arial"/>
              </w:rPr>
            </w:pPr>
            <w:r w:rsidRPr="00B33853">
              <w:rPr>
                <w:rFonts w:cs="Arial"/>
              </w:rPr>
              <w:t xml:space="preserve">Rozwój współpracy szkół lub placówek systemu oświaty prowadzących kształcenie zawodowe z ich otoczeniem </w:t>
            </w:r>
            <w:proofErr w:type="spellStart"/>
            <w:r w:rsidRPr="00B33853">
              <w:rPr>
                <w:rFonts w:cs="Arial"/>
              </w:rPr>
              <w:t>społeczno</w:t>
            </w:r>
            <w:proofErr w:type="spellEnd"/>
            <w:r w:rsidRPr="00B33853">
              <w:rPr>
                <w:rFonts w:cs="Arial"/>
              </w:rPr>
              <w:t xml:space="preserve"> – gospodarczym w szczególności poprzez:</w:t>
            </w:r>
          </w:p>
          <w:p w:rsidR="00344196" w:rsidRPr="00B33853" w:rsidRDefault="00344196" w:rsidP="001B0A9F">
            <w:pPr>
              <w:numPr>
                <w:ilvl w:val="0"/>
                <w:numId w:val="434"/>
              </w:numPr>
              <w:tabs>
                <w:tab w:val="left" w:pos="1197"/>
              </w:tabs>
              <w:spacing w:after="0"/>
              <w:ind w:left="1197" w:hanging="425"/>
              <w:contextualSpacing/>
              <w:jc w:val="both"/>
              <w:rPr>
                <w:rFonts w:ascii="Myriad Pro" w:hAnsi="Myriad Pro" w:cs="Arial"/>
                <w:sz w:val="20"/>
              </w:rPr>
            </w:pPr>
            <w:r w:rsidRPr="00B33853">
              <w:rPr>
                <w:rFonts w:ascii="Myriad Pro" w:hAnsi="Myriad Pro" w:cs="Arial"/>
                <w:sz w:val="20"/>
              </w:rPr>
              <w:t xml:space="preserve">włączenie pracodawców lub przedsiębiorców w system egzaminów </w:t>
            </w:r>
            <w:r>
              <w:rPr>
                <w:rFonts w:ascii="Myriad Pro" w:hAnsi="Myriad Pro" w:cs="Arial"/>
                <w:sz w:val="20"/>
              </w:rPr>
              <w:t xml:space="preserve">zawodowych oraz egzaminów potwierdzających kwalifikacje mistrza i czeladnika </w:t>
            </w:r>
            <w:r w:rsidRPr="00B33853">
              <w:rPr>
                <w:rFonts w:ascii="Myriad Pro" w:hAnsi="Myriad Pro" w:cs="Arial"/>
                <w:sz w:val="20"/>
              </w:rPr>
              <w:t xml:space="preserve"> </w:t>
            </w:r>
            <w:r w:rsidR="002B4BD7">
              <w:rPr>
                <w:rFonts w:ascii="Myriad Pro" w:hAnsi="Myriad Pro" w:cs="Arial"/>
                <w:sz w:val="20"/>
              </w:rPr>
              <w:t xml:space="preserve">w zawodzie </w:t>
            </w:r>
            <w:r w:rsidRPr="00B33853">
              <w:rPr>
                <w:rFonts w:ascii="Myriad Pro" w:hAnsi="Myriad Pro" w:cs="Arial"/>
                <w:sz w:val="20"/>
              </w:rPr>
              <w:t xml:space="preserve">w tym m.in.: poprzez tworzenie </w:t>
            </w:r>
            <w:r>
              <w:rPr>
                <w:rFonts w:ascii="Myriad Pro" w:hAnsi="Myriad Pro" w:cs="Arial"/>
                <w:sz w:val="20"/>
              </w:rPr>
              <w:t xml:space="preserve">w szkołach i placówkach prowadzących kształcenie zawodowe, </w:t>
            </w:r>
            <w:proofErr w:type="spellStart"/>
            <w:r>
              <w:rPr>
                <w:rFonts w:ascii="Myriad Pro" w:hAnsi="Myriad Pro" w:cs="Arial"/>
                <w:sz w:val="20"/>
              </w:rPr>
              <w:t>CKZiU</w:t>
            </w:r>
            <w:proofErr w:type="spellEnd"/>
            <w:r>
              <w:rPr>
                <w:rFonts w:ascii="Myriad Pro" w:hAnsi="Myriad Pro" w:cs="Arial"/>
                <w:sz w:val="20"/>
              </w:rPr>
              <w:t xml:space="preserve">, CKZ u pracodawców lub przedsiębiorców branżowych </w:t>
            </w:r>
            <w:r w:rsidRPr="00B33853">
              <w:rPr>
                <w:rFonts w:ascii="Myriad Pro" w:hAnsi="Myriad Pro" w:cs="Arial"/>
                <w:sz w:val="20"/>
              </w:rPr>
              <w:t xml:space="preserve">ośrodków egzaminacyjnych dla poszczególnych zawodów lub kwalifikacji, </w:t>
            </w:r>
            <w:r>
              <w:rPr>
                <w:rFonts w:ascii="Myriad Pro" w:hAnsi="Myriad Pro" w:cs="Arial"/>
                <w:sz w:val="20"/>
              </w:rPr>
              <w:t xml:space="preserve">upoważnionych przez właściwą okręgową komisję egzaminacyjną lub właściwą izbę rzemieślniczą do przeprowadzania egzaminów zawodowych, </w:t>
            </w:r>
            <w:r w:rsidRPr="00B33853">
              <w:rPr>
                <w:rFonts w:ascii="Myriad Pro" w:hAnsi="Myriad Pro" w:cs="Arial"/>
                <w:sz w:val="20"/>
              </w:rPr>
              <w:t>udział pracodawców lub przedsiębiorców w egzaminach</w:t>
            </w:r>
            <w:r>
              <w:rPr>
                <w:rFonts w:ascii="Myriad Pro" w:hAnsi="Myriad Pro" w:cs="Arial"/>
                <w:sz w:val="20"/>
              </w:rPr>
              <w:t xml:space="preserve"> zawodowych</w:t>
            </w:r>
            <w:r w:rsidRPr="00B33853">
              <w:rPr>
                <w:rFonts w:ascii="Myriad Pro" w:hAnsi="Myriad Pro" w:cs="Arial"/>
                <w:sz w:val="20"/>
              </w:rPr>
              <w:t xml:space="preserve"> w charakterze egzaminatorów;</w:t>
            </w:r>
          </w:p>
          <w:p w:rsidR="00344196" w:rsidRPr="00B33853" w:rsidRDefault="00344196" w:rsidP="001B0A9F">
            <w:pPr>
              <w:numPr>
                <w:ilvl w:val="0"/>
                <w:numId w:val="434"/>
              </w:numPr>
              <w:tabs>
                <w:tab w:val="left" w:pos="1197"/>
                <w:tab w:val="left" w:pos="1480"/>
              </w:tabs>
              <w:spacing w:after="0"/>
              <w:ind w:left="1197" w:hanging="425"/>
              <w:contextualSpacing/>
              <w:jc w:val="both"/>
              <w:rPr>
                <w:rFonts w:ascii="Myriad Pro" w:hAnsi="Myriad Pro" w:cs="Arial"/>
                <w:sz w:val="20"/>
              </w:rPr>
            </w:pPr>
            <w:r>
              <w:rPr>
                <w:rFonts w:ascii="Myriad Pro" w:hAnsi="Myriad Pro" w:cs="Arial"/>
                <w:sz w:val="20"/>
              </w:rPr>
              <w:t xml:space="preserve"> </w:t>
            </w:r>
            <w:r w:rsidRPr="00B33853">
              <w:rPr>
                <w:rFonts w:ascii="Myriad Pro" w:hAnsi="Myriad Pro" w:cs="Arial"/>
                <w:sz w:val="20"/>
              </w:rPr>
              <w:t>tworzenie klas patronackich w szkołach;</w:t>
            </w:r>
          </w:p>
          <w:p w:rsidR="00344196" w:rsidRPr="00B33853" w:rsidRDefault="00344196" w:rsidP="001B0A9F">
            <w:pPr>
              <w:numPr>
                <w:ilvl w:val="0"/>
                <w:numId w:val="434"/>
              </w:numPr>
              <w:tabs>
                <w:tab w:val="left" w:pos="1197"/>
              </w:tabs>
              <w:spacing w:after="0"/>
              <w:ind w:left="1197" w:hanging="425"/>
              <w:contextualSpacing/>
              <w:jc w:val="both"/>
              <w:rPr>
                <w:rFonts w:ascii="Myriad Pro" w:hAnsi="Myriad Pro" w:cs="Arial"/>
                <w:sz w:val="20"/>
              </w:rPr>
            </w:pPr>
            <w:r w:rsidRPr="00B33853">
              <w:rPr>
                <w:rFonts w:ascii="Myriad Pro" w:hAnsi="Myriad Pro" w:cs="Arial"/>
                <w:sz w:val="20"/>
              </w:rPr>
              <w:t xml:space="preserve">  współpracę w dostosowywaniu oferty edukacyjnej w szkołach i formach pozaszkolnych do potrzeb regionalnego i lokalnego rynku pracy;</w:t>
            </w:r>
          </w:p>
          <w:p w:rsidR="00344196" w:rsidRPr="00B33853" w:rsidRDefault="00344196" w:rsidP="001B0A9F">
            <w:pPr>
              <w:numPr>
                <w:ilvl w:val="0"/>
                <w:numId w:val="434"/>
              </w:numPr>
              <w:tabs>
                <w:tab w:val="left" w:pos="1197"/>
              </w:tabs>
              <w:spacing w:after="0"/>
              <w:ind w:left="1197" w:hanging="425"/>
              <w:contextualSpacing/>
              <w:jc w:val="both"/>
              <w:rPr>
                <w:rFonts w:ascii="Myriad Pro" w:hAnsi="Myriad Pro" w:cs="Arial"/>
                <w:sz w:val="20"/>
              </w:rPr>
            </w:pPr>
            <w:r w:rsidRPr="00B33853">
              <w:rPr>
                <w:rFonts w:ascii="Myriad Pro" w:hAnsi="Myriad Pro" w:cs="Arial"/>
                <w:sz w:val="20"/>
              </w:rPr>
              <w:t xml:space="preserve">  opracowywanie lub modyfikację programów nauczania;</w:t>
            </w:r>
          </w:p>
          <w:p w:rsidR="00344196" w:rsidRPr="00B33853" w:rsidRDefault="00344196" w:rsidP="001B0A9F">
            <w:pPr>
              <w:numPr>
                <w:ilvl w:val="0"/>
                <w:numId w:val="434"/>
              </w:numPr>
              <w:tabs>
                <w:tab w:val="left" w:pos="1197"/>
              </w:tabs>
              <w:spacing w:after="0"/>
              <w:ind w:left="1197" w:hanging="425"/>
              <w:contextualSpacing/>
              <w:jc w:val="both"/>
              <w:rPr>
                <w:rFonts w:ascii="Myriad Pro" w:hAnsi="Myriad Pro" w:cs="Arial"/>
                <w:sz w:val="20"/>
              </w:rPr>
            </w:pPr>
            <w:r w:rsidRPr="00B33853">
              <w:rPr>
                <w:rFonts w:ascii="Myriad Pro" w:hAnsi="Myriad Pro" w:cs="Arial"/>
                <w:sz w:val="20"/>
              </w:rPr>
              <w:t xml:space="preserve">  wykorzystanie rezultatów projektów, w tym pozytywnie </w:t>
            </w:r>
            <w:proofErr w:type="spellStart"/>
            <w:r w:rsidRPr="00B33853">
              <w:rPr>
                <w:rFonts w:ascii="Myriad Pro" w:hAnsi="Myriad Pro" w:cs="Arial"/>
                <w:sz w:val="20"/>
              </w:rPr>
              <w:t>zwalidowanych</w:t>
            </w:r>
            <w:proofErr w:type="spellEnd"/>
            <w:r w:rsidRPr="00B33853">
              <w:rPr>
                <w:rFonts w:ascii="Myriad Pro" w:hAnsi="Myriad Pro" w:cs="Arial"/>
                <w:sz w:val="20"/>
              </w:rPr>
              <w:t xml:space="preserve"> produktów projektów innowacyjnych zrealizowanych w la</w:t>
            </w:r>
            <w:r>
              <w:rPr>
                <w:rFonts w:ascii="Myriad Pro" w:hAnsi="Myriad Pro" w:cs="Arial"/>
                <w:sz w:val="20"/>
              </w:rPr>
              <w:t>tach 2007 – 2013 w ramach PO KL oraz w latach 2014-2020 w ramach POWER</w:t>
            </w:r>
          </w:p>
          <w:p w:rsidR="00344196" w:rsidRPr="00F64771" w:rsidRDefault="00344196" w:rsidP="001B0A9F">
            <w:pPr>
              <w:numPr>
                <w:ilvl w:val="0"/>
                <w:numId w:val="434"/>
              </w:numPr>
              <w:tabs>
                <w:tab w:val="left" w:pos="1197"/>
              </w:tabs>
              <w:spacing w:after="0"/>
              <w:ind w:left="1197" w:hanging="425"/>
              <w:contextualSpacing/>
              <w:jc w:val="both"/>
              <w:rPr>
                <w:rFonts w:ascii="Myriad Pro" w:hAnsi="Myriad Pro" w:cs="Arial"/>
                <w:sz w:val="20"/>
              </w:rPr>
            </w:pPr>
            <w:r w:rsidRPr="008A131E">
              <w:rPr>
                <w:rFonts w:ascii="Myriad Pro" w:hAnsi="Myriad Pro" w:cs="Arial"/>
                <w:sz w:val="20"/>
              </w:rPr>
              <w:t>współpracę szkół i placówek systemu oświaty prowadzących kształcenie zawodowe z uczelniami wyższymi.</w:t>
            </w:r>
          </w:p>
          <w:p w:rsidR="00344196" w:rsidRPr="008A131E" w:rsidRDefault="00344196" w:rsidP="001B0A9F">
            <w:pPr>
              <w:pStyle w:val="Akapitzlist"/>
              <w:numPr>
                <w:ilvl w:val="0"/>
                <w:numId w:val="431"/>
              </w:numPr>
              <w:autoSpaceDE w:val="0"/>
              <w:autoSpaceDN w:val="0"/>
              <w:adjustRightInd w:val="0"/>
              <w:spacing w:after="0"/>
              <w:jc w:val="both"/>
              <w:rPr>
                <w:rFonts w:cs="Arial"/>
              </w:rPr>
            </w:pPr>
            <w:r w:rsidRPr="008A131E">
              <w:rPr>
                <w:rFonts w:cs="Arial"/>
              </w:rPr>
              <w:t xml:space="preserve">Doskonalenie umiejętności i kompetencji lub kwalifikacji nauczycieli, w tym nauczycieli kształcenia ogólnego, zawodowego i instruktorów praktycznej nauki zawodu związanych z nauczanym zawodem głownie poprzez: </w:t>
            </w:r>
          </w:p>
          <w:p w:rsidR="00344196" w:rsidRPr="008A131E" w:rsidRDefault="00344196" w:rsidP="001B0A9F">
            <w:pPr>
              <w:pStyle w:val="Akapitzlist"/>
              <w:numPr>
                <w:ilvl w:val="0"/>
                <w:numId w:val="435"/>
              </w:numPr>
              <w:autoSpaceDE w:val="0"/>
              <w:autoSpaceDN w:val="0"/>
              <w:adjustRightInd w:val="0"/>
              <w:spacing w:after="0"/>
              <w:ind w:left="1197"/>
              <w:jc w:val="both"/>
              <w:rPr>
                <w:rFonts w:cs="Arial"/>
              </w:rPr>
            </w:pPr>
            <w:r w:rsidRPr="008A131E">
              <w:rPr>
                <w:rFonts w:cs="Arial"/>
              </w:rPr>
              <w:t>kursy lub szkolenia doskonalące (teoretyczne lub praktyczne), w tym organizowane i prowadzone przez kadrę ośrodków doskonalenia nauczycieli lub trenerów przeszkolonych w ramach POWER,</w:t>
            </w:r>
          </w:p>
          <w:p w:rsidR="00344196" w:rsidRDefault="00344196" w:rsidP="001B0A9F">
            <w:pPr>
              <w:pStyle w:val="Akapitzlist"/>
              <w:numPr>
                <w:ilvl w:val="0"/>
                <w:numId w:val="435"/>
              </w:numPr>
              <w:autoSpaceDE w:val="0"/>
              <w:autoSpaceDN w:val="0"/>
              <w:spacing w:after="0"/>
              <w:ind w:left="1197"/>
              <w:jc w:val="both"/>
              <w:rPr>
                <w:rFonts w:cs="Arial"/>
              </w:rPr>
            </w:pPr>
            <w:r w:rsidRPr="008A131E">
              <w:rPr>
                <w:rFonts w:cs="Arial"/>
              </w:rPr>
              <w:t>praktyki lub staże w instytucjach z otoczenia społeczno-gospodarczego szkół lub placówek systemu oświaty prowadzących kształcenie zawodowe, w tym szkolenia branżowe, o których mowa w art. 3 pkt</w:t>
            </w:r>
            <w:r>
              <w:rPr>
                <w:rFonts w:cs="Arial"/>
              </w:rPr>
              <w:t>.</w:t>
            </w:r>
            <w:r w:rsidRPr="008A131E">
              <w:rPr>
                <w:rFonts w:cs="Arial"/>
              </w:rPr>
              <w:t xml:space="preserve"> 7 oraz art. 70 c Karty nauczyciela, realizowane odpowiednio u pracodawców lub w indywidualnych gospodarstwach rolnych, których działalność jest związana z nauczanym zawodem lub branżą </w:t>
            </w:r>
          </w:p>
          <w:p w:rsidR="00344196" w:rsidRPr="005F7EE0" w:rsidRDefault="00344196" w:rsidP="001B0A9F">
            <w:pPr>
              <w:pStyle w:val="Akapitzlist"/>
              <w:numPr>
                <w:ilvl w:val="0"/>
                <w:numId w:val="435"/>
              </w:numPr>
              <w:autoSpaceDE w:val="0"/>
              <w:autoSpaceDN w:val="0"/>
              <w:spacing w:after="0"/>
              <w:ind w:left="1197"/>
              <w:jc w:val="both"/>
              <w:rPr>
                <w:rFonts w:cs="Arial"/>
              </w:rPr>
            </w:pPr>
            <w:r w:rsidRPr="008A131E">
              <w:rPr>
                <w:rFonts w:cs="Arial"/>
              </w:rPr>
              <w:t>studia podyplomowe, w tym przygotowujące do wykonywania zawodu nauczyciela przedmiotów zawodowych albo obejmujące zakresem tematykę związaną z nauczanym zawodem (branżowe, specjalistyczne),</w:t>
            </w:r>
          </w:p>
          <w:p w:rsidR="00344196" w:rsidRPr="008A131E" w:rsidRDefault="00344196" w:rsidP="001B0A9F">
            <w:pPr>
              <w:pStyle w:val="Akapitzlist"/>
              <w:numPr>
                <w:ilvl w:val="0"/>
                <w:numId w:val="435"/>
              </w:numPr>
              <w:autoSpaceDE w:val="0"/>
              <w:autoSpaceDN w:val="0"/>
              <w:spacing w:after="0"/>
              <w:ind w:left="1197"/>
              <w:jc w:val="both"/>
              <w:rPr>
                <w:rFonts w:cs="Arial"/>
              </w:rPr>
            </w:pPr>
            <w:r w:rsidRPr="008A131E">
              <w:rPr>
                <w:rFonts w:cs="Arial"/>
              </w:rPr>
              <w:t>wspieranie istniejących, budowanie nowych lub moderowanie sieci współpracy i samokształcenia,</w:t>
            </w:r>
          </w:p>
          <w:p w:rsidR="00344196" w:rsidRPr="008A131E" w:rsidRDefault="00344196" w:rsidP="001B0A9F">
            <w:pPr>
              <w:pStyle w:val="Akapitzlist"/>
              <w:numPr>
                <w:ilvl w:val="0"/>
                <w:numId w:val="435"/>
              </w:numPr>
              <w:autoSpaceDE w:val="0"/>
              <w:autoSpaceDN w:val="0"/>
              <w:spacing w:after="0"/>
              <w:ind w:left="1197"/>
              <w:jc w:val="both"/>
              <w:rPr>
                <w:rFonts w:cs="Arial"/>
              </w:rPr>
            </w:pPr>
            <w:r w:rsidRPr="008A131E">
              <w:rPr>
                <w:rFonts w:cs="Arial"/>
              </w:rPr>
              <w:t>realizację programów wspomagania,</w:t>
            </w:r>
          </w:p>
          <w:p w:rsidR="00344196" w:rsidRPr="008A131E" w:rsidRDefault="00344196" w:rsidP="001B0A9F">
            <w:pPr>
              <w:pStyle w:val="Akapitzlist"/>
              <w:numPr>
                <w:ilvl w:val="0"/>
                <w:numId w:val="435"/>
              </w:numPr>
              <w:autoSpaceDE w:val="0"/>
              <w:autoSpaceDN w:val="0"/>
              <w:spacing w:after="0"/>
              <w:ind w:left="1197"/>
              <w:jc w:val="both"/>
              <w:rPr>
                <w:rFonts w:cs="Arial"/>
              </w:rPr>
            </w:pPr>
            <w:r w:rsidRPr="008A131E">
              <w:rPr>
                <w:rFonts w:cs="Arial"/>
              </w:rPr>
              <w:t>programy walidacji i certyfikacji wiedzy, umiejętności i kompetencji niezbędnych w pracy dydaktycznej ze szczególnym uwzględnieniem nadawania uprawnień egzaminatora w zawodzie instruktorom praktycznej nauki zawodu na terenie przedsiębiorstw,</w:t>
            </w:r>
          </w:p>
          <w:p w:rsidR="00344196" w:rsidRPr="00F64771" w:rsidRDefault="00344196" w:rsidP="001B0A9F">
            <w:pPr>
              <w:pStyle w:val="Akapitzlist"/>
              <w:numPr>
                <w:ilvl w:val="0"/>
                <w:numId w:val="435"/>
              </w:numPr>
              <w:autoSpaceDE w:val="0"/>
              <w:autoSpaceDN w:val="0"/>
              <w:spacing w:after="0"/>
              <w:ind w:left="1197"/>
              <w:jc w:val="both"/>
              <w:rPr>
                <w:rFonts w:cs="Arial"/>
              </w:rPr>
            </w:pPr>
            <w:r w:rsidRPr="008A131E">
              <w:rPr>
                <w:rFonts w:cs="Arial"/>
              </w:rPr>
              <w:t xml:space="preserve">wykorzystanie narzędzi, metod lub form pracy wypracowanych w ramach projektów, w tym pozytywnie </w:t>
            </w:r>
            <w:proofErr w:type="spellStart"/>
            <w:r w:rsidRPr="008A131E">
              <w:rPr>
                <w:rFonts w:cs="Arial"/>
              </w:rPr>
              <w:t>zwalidowanych</w:t>
            </w:r>
            <w:proofErr w:type="spellEnd"/>
            <w:r w:rsidRPr="008A131E">
              <w:rPr>
                <w:rFonts w:cs="Arial"/>
              </w:rPr>
              <w:t xml:space="preserve"> produktów projektów innowacyjnych, zrealizowanych w </w:t>
            </w:r>
            <w:r>
              <w:rPr>
                <w:rFonts w:cs="Arial"/>
              </w:rPr>
              <w:t>latach 2007-2013 w ramach PO KL oraz w latach 2014-2020 w ramach POWER</w:t>
            </w:r>
          </w:p>
          <w:p w:rsidR="00344196" w:rsidRPr="00B33853" w:rsidRDefault="00344196" w:rsidP="001B0A9F">
            <w:pPr>
              <w:pStyle w:val="Akapitzlist"/>
              <w:numPr>
                <w:ilvl w:val="0"/>
                <w:numId w:val="436"/>
              </w:numPr>
              <w:autoSpaceDE w:val="0"/>
              <w:autoSpaceDN w:val="0"/>
              <w:adjustRightInd w:val="0"/>
              <w:spacing w:after="0"/>
              <w:ind w:left="346" w:hanging="283"/>
              <w:jc w:val="both"/>
              <w:rPr>
                <w:rFonts w:cs="Arial"/>
              </w:rPr>
            </w:pPr>
            <w:r w:rsidRPr="00B33853">
              <w:rPr>
                <w:rFonts w:cs="Arial"/>
              </w:rPr>
              <w:lastRenderedPageBreak/>
              <w:t>Rozwój doradztwa zawodowego w szkołach i placówkach kształcenia zawodowego w szczególności poprzez:</w:t>
            </w:r>
          </w:p>
          <w:p w:rsidR="00344196" w:rsidRPr="00B33853" w:rsidRDefault="00344196" w:rsidP="001B0A9F">
            <w:pPr>
              <w:pStyle w:val="Akapitzlist"/>
              <w:numPr>
                <w:ilvl w:val="0"/>
                <w:numId w:val="437"/>
              </w:numPr>
              <w:spacing w:after="0"/>
              <w:rPr>
                <w:rFonts w:cs="Arial"/>
              </w:rPr>
            </w:pPr>
            <w:r w:rsidRPr="00B33853">
              <w:rPr>
                <w:rFonts w:cs="Arial"/>
              </w:rPr>
              <w:t xml:space="preserve">uzyskiwanie kwalifikacji doradców </w:t>
            </w:r>
            <w:proofErr w:type="spellStart"/>
            <w:r w:rsidRPr="00B33853">
              <w:rPr>
                <w:rFonts w:cs="Arial"/>
              </w:rPr>
              <w:t>edukacyjno</w:t>
            </w:r>
            <w:proofErr w:type="spellEnd"/>
            <w:r w:rsidRPr="00B33853">
              <w:rPr>
                <w:rFonts w:cs="Arial"/>
              </w:rPr>
              <w:t xml:space="preserve"> - zawodowych przez osoby realizujące zadania z zakresu doradztwa zawodowego w szkołach i placówkach, które nie posiadają kwalifikacji z tego zakresu oraz podnoszenie kwalifikacji doradców </w:t>
            </w:r>
            <w:proofErr w:type="spellStart"/>
            <w:r w:rsidRPr="00B33853">
              <w:rPr>
                <w:rFonts w:cs="Arial"/>
              </w:rPr>
              <w:t>edukacyjno</w:t>
            </w:r>
            <w:proofErr w:type="spellEnd"/>
            <w:r w:rsidRPr="00B33853">
              <w:rPr>
                <w:rFonts w:cs="Arial"/>
              </w:rPr>
              <w:t xml:space="preserve"> – zawodowych, realizujących zadania z zakresu doradztwa zawodowego w szkołach,</w:t>
            </w:r>
          </w:p>
          <w:p w:rsidR="00344196" w:rsidRDefault="00344196" w:rsidP="001B0A9F">
            <w:pPr>
              <w:numPr>
                <w:ilvl w:val="0"/>
                <w:numId w:val="437"/>
              </w:numPr>
              <w:spacing w:after="0"/>
              <w:contextualSpacing/>
              <w:rPr>
                <w:rFonts w:ascii="Myriad Pro" w:hAnsi="Myriad Pro" w:cs="Arial"/>
                <w:sz w:val="20"/>
              </w:rPr>
            </w:pPr>
            <w:r w:rsidRPr="00B33853">
              <w:rPr>
                <w:rFonts w:ascii="Myriad Pro" w:hAnsi="Myriad Pro" w:cs="Arial"/>
                <w:sz w:val="20"/>
              </w:rPr>
              <w:t>tworzenie Punktów Informacji i Kariery (PIK),</w:t>
            </w:r>
          </w:p>
          <w:p w:rsidR="006D711B" w:rsidRPr="00344196" w:rsidRDefault="00344196" w:rsidP="001B0A9F">
            <w:pPr>
              <w:numPr>
                <w:ilvl w:val="0"/>
                <w:numId w:val="437"/>
              </w:numPr>
              <w:spacing w:after="0"/>
              <w:contextualSpacing/>
              <w:rPr>
                <w:rFonts w:ascii="Myriad Pro" w:hAnsi="Myriad Pro" w:cs="Arial"/>
                <w:sz w:val="20"/>
              </w:rPr>
            </w:pPr>
            <w:r w:rsidRPr="00344196">
              <w:rPr>
                <w:rFonts w:ascii="Myriad Pro" w:hAnsi="Myriad Pro" w:cs="Arial"/>
                <w:sz w:val="20"/>
              </w:rPr>
              <w:t>zewnętrzne wsparcie szkół w obszarze doradztwa zawodowego.</w:t>
            </w:r>
          </w:p>
        </w:tc>
      </w:tr>
    </w:tbl>
    <w:p w:rsidR="006D711B" w:rsidRDefault="006D711B" w:rsidP="006D711B">
      <w:pPr>
        <w:spacing w:before="120" w:after="120" w:line="240" w:lineRule="auto"/>
        <w:rPr>
          <w:rFonts w:ascii="Myriad Pro" w:hAnsi="Myriad Pro"/>
          <w:sz w:val="20"/>
        </w:rPr>
      </w:pPr>
    </w:p>
    <w:p w:rsidR="00F64771" w:rsidRPr="00600B30" w:rsidRDefault="00F64771" w:rsidP="006D711B">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C04070" w:rsidRPr="00113AFF" w:rsidTr="007070BF">
        <w:trPr>
          <w:jc w:val="center"/>
        </w:trPr>
        <w:tc>
          <w:tcPr>
            <w:tcW w:w="14175" w:type="dxa"/>
            <w:gridSpan w:val="4"/>
            <w:shd w:val="clear" w:color="auto" w:fill="D9D9D9"/>
          </w:tcPr>
          <w:p w:rsidR="00C04070" w:rsidRPr="003C4F4C" w:rsidRDefault="00C04070" w:rsidP="007070BF">
            <w:pPr>
              <w:spacing w:before="40" w:after="40" w:line="240" w:lineRule="auto"/>
              <w:jc w:val="center"/>
              <w:rPr>
                <w:rFonts w:ascii="Myriad Pro" w:hAnsi="Myriad Pro"/>
                <w:b/>
                <w:sz w:val="20"/>
              </w:rPr>
            </w:pPr>
            <w:r w:rsidRPr="003C4F4C">
              <w:rPr>
                <w:rFonts w:ascii="Myriad Pro" w:hAnsi="Myriad Pro"/>
                <w:b/>
                <w:sz w:val="20"/>
              </w:rPr>
              <w:t>Kryteria dopuszczalności</w:t>
            </w:r>
          </w:p>
        </w:tc>
      </w:tr>
      <w:tr w:rsidR="00C04070" w:rsidRPr="00113AFF" w:rsidTr="007070BF">
        <w:trPr>
          <w:jc w:val="center"/>
        </w:trPr>
        <w:tc>
          <w:tcPr>
            <w:tcW w:w="512" w:type="dxa"/>
          </w:tcPr>
          <w:p w:rsidR="00C04070" w:rsidRPr="003C4F4C" w:rsidRDefault="00C04070" w:rsidP="007070BF">
            <w:pPr>
              <w:spacing w:before="40" w:after="40" w:line="240" w:lineRule="auto"/>
              <w:jc w:val="center"/>
              <w:rPr>
                <w:rFonts w:ascii="Myriad Pro" w:hAnsi="Myriad Pro"/>
                <w:sz w:val="20"/>
              </w:rPr>
            </w:pPr>
            <w:r w:rsidRPr="003C4F4C">
              <w:rPr>
                <w:rFonts w:ascii="Myriad Pro" w:hAnsi="Myriad Pro"/>
                <w:sz w:val="20"/>
              </w:rPr>
              <w:t>L.p.</w:t>
            </w:r>
          </w:p>
        </w:tc>
        <w:tc>
          <w:tcPr>
            <w:tcW w:w="2126" w:type="dxa"/>
          </w:tcPr>
          <w:p w:rsidR="00C04070" w:rsidRPr="003C4F4C" w:rsidRDefault="00C04070" w:rsidP="007070BF">
            <w:pPr>
              <w:spacing w:before="40" w:after="40" w:line="240" w:lineRule="auto"/>
              <w:jc w:val="center"/>
              <w:rPr>
                <w:rFonts w:ascii="Myriad Pro" w:hAnsi="Myriad Pro"/>
                <w:sz w:val="20"/>
              </w:rPr>
            </w:pPr>
            <w:r w:rsidRPr="003C4F4C">
              <w:rPr>
                <w:rFonts w:ascii="Myriad Pro" w:hAnsi="Myriad Pro"/>
                <w:sz w:val="20"/>
              </w:rPr>
              <w:t>Nazwa kryterium</w:t>
            </w:r>
          </w:p>
        </w:tc>
        <w:tc>
          <w:tcPr>
            <w:tcW w:w="6804" w:type="dxa"/>
          </w:tcPr>
          <w:p w:rsidR="00C04070" w:rsidRPr="003C4F4C" w:rsidRDefault="00C04070" w:rsidP="007070BF">
            <w:pPr>
              <w:spacing w:before="40" w:after="40" w:line="240" w:lineRule="auto"/>
              <w:jc w:val="center"/>
              <w:rPr>
                <w:rFonts w:ascii="Myriad Pro" w:hAnsi="Myriad Pro"/>
                <w:sz w:val="20"/>
              </w:rPr>
            </w:pPr>
            <w:r w:rsidRPr="003C4F4C">
              <w:rPr>
                <w:rFonts w:ascii="Myriad Pro" w:hAnsi="Myriad Pro"/>
                <w:sz w:val="20"/>
              </w:rPr>
              <w:t>Definicja kryterium</w:t>
            </w:r>
          </w:p>
        </w:tc>
        <w:tc>
          <w:tcPr>
            <w:tcW w:w="4733" w:type="dxa"/>
          </w:tcPr>
          <w:p w:rsidR="00C04070" w:rsidRPr="003C4F4C" w:rsidRDefault="00C04070" w:rsidP="007070BF">
            <w:pPr>
              <w:spacing w:before="40" w:after="40" w:line="240" w:lineRule="auto"/>
              <w:jc w:val="center"/>
              <w:rPr>
                <w:rFonts w:ascii="Myriad Pro" w:hAnsi="Myriad Pro"/>
                <w:sz w:val="20"/>
              </w:rPr>
            </w:pPr>
            <w:r w:rsidRPr="003C4F4C">
              <w:rPr>
                <w:rFonts w:ascii="Myriad Pro" w:hAnsi="Myriad Pro"/>
                <w:sz w:val="20"/>
              </w:rPr>
              <w:t>Opis znaczenia kryterium</w:t>
            </w:r>
          </w:p>
        </w:tc>
      </w:tr>
      <w:tr w:rsidR="00C04070" w:rsidRPr="00113AFF" w:rsidTr="007070BF">
        <w:trPr>
          <w:jc w:val="center"/>
        </w:trPr>
        <w:tc>
          <w:tcPr>
            <w:tcW w:w="512" w:type="dxa"/>
          </w:tcPr>
          <w:p w:rsidR="00C04070" w:rsidRPr="003C4F4C" w:rsidRDefault="00C04070" w:rsidP="007070BF">
            <w:pPr>
              <w:spacing w:before="40" w:after="40" w:line="240" w:lineRule="auto"/>
              <w:jc w:val="center"/>
              <w:rPr>
                <w:rFonts w:ascii="Myriad Pro" w:hAnsi="Myriad Pro"/>
                <w:sz w:val="20"/>
              </w:rPr>
            </w:pPr>
            <w:r w:rsidRPr="003C4F4C">
              <w:rPr>
                <w:rFonts w:ascii="Myriad Pro" w:hAnsi="Myriad Pro"/>
                <w:sz w:val="20"/>
              </w:rPr>
              <w:t>1</w:t>
            </w:r>
          </w:p>
        </w:tc>
        <w:tc>
          <w:tcPr>
            <w:tcW w:w="2126" w:type="dxa"/>
          </w:tcPr>
          <w:p w:rsidR="00C04070" w:rsidRPr="003C4F4C" w:rsidRDefault="00C04070" w:rsidP="007070BF">
            <w:pPr>
              <w:spacing w:before="40" w:after="40" w:line="240" w:lineRule="auto"/>
              <w:jc w:val="center"/>
              <w:rPr>
                <w:rFonts w:ascii="Myriad Pro" w:hAnsi="Myriad Pro"/>
                <w:sz w:val="20"/>
              </w:rPr>
            </w:pPr>
            <w:r w:rsidRPr="003C4F4C">
              <w:rPr>
                <w:rFonts w:ascii="Myriad Pro" w:hAnsi="Myriad Pro"/>
                <w:sz w:val="20"/>
              </w:rPr>
              <w:t>2</w:t>
            </w:r>
          </w:p>
        </w:tc>
        <w:tc>
          <w:tcPr>
            <w:tcW w:w="6804" w:type="dxa"/>
          </w:tcPr>
          <w:p w:rsidR="00C04070" w:rsidRPr="003C4F4C" w:rsidRDefault="00C04070" w:rsidP="007070BF">
            <w:pPr>
              <w:spacing w:before="40" w:after="40" w:line="240" w:lineRule="auto"/>
              <w:jc w:val="center"/>
              <w:rPr>
                <w:rFonts w:ascii="Myriad Pro" w:hAnsi="Myriad Pro"/>
                <w:sz w:val="20"/>
              </w:rPr>
            </w:pPr>
            <w:r w:rsidRPr="003C4F4C">
              <w:rPr>
                <w:rFonts w:ascii="Myriad Pro" w:hAnsi="Myriad Pro"/>
                <w:sz w:val="20"/>
              </w:rPr>
              <w:t>3</w:t>
            </w:r>
          </w:p>
        </w:tc>
        <w:tc>
          <w:tcPr>
            <w:tcW w:w="4733" w:type="dxa"/>
          </w:tcPr>
          <w:p w:rsidR="00C04070" w:rsidRPr="003C4F4C" w:rsidRDefault="00C04070" w:rsidP="007070BF">
            <w:pPr>
              <w:spacing w:before="40" w:after="40" w:line="240" w:lineRule="auto"/>
              <w:jc w:val="center"/>
              <w:rPr>
                <w:rFonts w:ascii="Myriad Pro" w:hAnsi="Myriad Pro"/>
                <w:sz w:val="20"/>
              </w:rPr>
            </w:pPr>
            <w:r w:rsidRPr="003C4F4C">
              <w:rPr>
                <w:rFonts w:ascii="Myriad Pro" w:hAnsi="Myriad Pro"/>
                <w:sz w:val="20"/>
              </w:rPr>
              <w:t>4</w:t>
            </w:r>
          </w:p>
        </w:tc>
      </w:tr>
      <w:tr w:rsidR="00C04070" w:rsidRPr="00113AFF" w:rsidTr="007070BF">
        <w:trPr>
          <w:jc w:val="center"/>
        </w:trPr>
        <w:tc>
          <w:tcPr>
            <w:tcW w:w="512" w:type="dxa"/>
          </w:tcPr>
          <w:p w:rsidR="00C04070" w:rsidRPr="003C4F4C" w:rsidRDefault="00C04070" w:rsidP="001B0A9F">
            <w:pPr>
              <w:pStyle w:val="Akapitzlist"/>
              <w:numPr>
                <w:ilvl w:val="0"/>
                <w:numId w:val="411"/>
              </w:numPr>
              <w:spacing w:before="40" w:after="40" w:line="240" w:lineRule="auto"/>
              <w:contextualSpacing w:val="0"/>
            </w:pPr>
          </w:p>
        </w:tc>
        <w:tc>
          <w:tcPr>
            <w:tcW w:w="2126" w:type="dxa"/>
            <w:shd w:val="clear" w:color="auto" w:fill="auto"/>
          </w:tcPr>
          <w:p w:rsidR="00C04070" w:rsidRPr="003C4F4C" w:rsidRDefault="00C04070" w:rsidP="007070BF">
            <w:pPr>
              <w:spacing w:before="40" w:after="40" w:line="240" w:lineRule="auto"/>
              <w:rPr>
                <w:rFonts w:ascii="Myriad Pro" w:hAnsi="Myriad Pro"/>
                <w:sz w:val="20"/>
                <w:highlight w:val="yellow"/>
              </w:rPr>
            </w:pPr>
            <w:r w:rsidRPr="003C4F4C">
              <w:rPr>
                <w:rFonts w:ascii="Myriad Pro" w:hAnsi="Myriad Pro"/>
                <w:sz w:val="20"/>
              </w:rPr>
              <w:t>Wymogi organizacyjne</w:t>
            </w:r>
          </w:p>
        </w:tc>
        <w:tc>
          <w:tcPr>
            <w:tcW w:w="6804" w:type="dxa"/>
            <w:shd w:val="clear" w:color="auto" w:fill="auto"/>
          </w:tcPr>
          <w:p w:rsidR="00C04070" w:rsidRPr="003C4F4C" w:rsidRDefault="00C04070" w:rsidP="001B0A9F">
            <w:pPr>
              <w:numPr>
                <w:ilvl w:val="0"/>
                <w:numId w:val="412"/>
              </w:numPr>
              <w:spacing w:after="0" w:line="240" w:lineRule="auto"/>
              <w:ind w:left="317" w:hanging="283"/>
              <w:jc w:val="both"/>
              <w:rPr>
                <w:rFonts w:ascii="Myriad Pro" w:hAnsi="Myriad Pro" w:cs="Arial"/>
                <w:sz w:val="20"/>
              </w:rPr>
            </w:pPr>
            <w:r w:rsidRPr="003C4F4C">
              <w:rPr>
                <w:rFonts w:ascii="Myriad Pro" w:hAnsi="Myriad Pro" w:cs="Arial"/>
                <w:sz w:val="20"/>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 (typy projektów: 1-6, 8)</w:t>
            </w:r>
          </w:p>
        </w:tc>
        <w:tc>
          <w:tcPr>
            <w:tcW w:w="4733" w:type="dxa"/>
            <w:shd w:val="clear" w:color="auto" w:fill="auto"/>
          </w:tcPr>
          <w:p w:rsidR="00C04070" w:rsidRPr="003C4F4C" w:rsidRDefault="00C04070" w:rsidP="007070BF">
            <w:pPr>
              <w:spacing w:before="40" w:after="40" w:line="240" w:lineRule="auto"/>
              <w:jc w:val="both"/>
              <w:rPr>
                <w:rFonts w:ascii="Myriad Pro" w:hAnsi="Myriad Pro"/>
                <w:sz w:val="20"/>
              </w:rPr>
            </w:pPr>
            <w:r w:rsidRPr="003C4F4C">
              <w:rPr>
                <w:rFonts w:ascii="Myriad Pro" w:hAnsi="Myriad Pro"/>
                <w:sz w:val="20"/>
              </w:rPr>
              <w:t>Spełnienie kryterium jest konieczne do przyznania dofinansowania.</w:t>
            </w:r>
          </w:p>
          <w:p w:rsidR="00C04070" w:rsidRPr="003C4F4C" w:rsidRDefault="00C04070" w:rsidP="007070BF">
            <w:pPr>
              <w:spacing w:before="40" w:after="40" w:line="240" w:lineRule="auto"/>
              <w:jc w:val="both"/>
              <w:rPr>
                <w:rFonts w:ascii="Myriad Pro" w:hAnsi="Myriad Pro"/>
                <w:sz w:val="20"/>
              </w:rPr>
            </w:pPr>
            <w:r w:rsidRPr="003C4F4C">
              <w:rPr>
                <w:rFonts w:ascii="Myriad Pro" w:hAnsi="Myriad Pro"/>
                <w:sz w:val="20"/>
              </w:rPr>
              <w:t>Projekty niespełniające kryterium są odrzucane.</w:t>
            </w:r>
          </w:p>
          <w:p w:rsidR="00C04070" w:rsidRPr="003C4F4C" w:rsidRDefault="00C04070" w:rsidP="007070BF">
            <w:pPr>
              <w:spacing w:before="40" w:after="40" w:line="240" w:lineRule="auto"/>
              <w:jc w:val="both"/>
              <w:rPr>
                <w:rFonts w:ascii="Myriad Pro" w:hAnsi="Myriad Pro"/>
                <w:sz w:val="20"/>
              </w:rPr>
            </w:pPr>
            <w:r w:rsidRPr="003C4F4C">
              <w:rPr>
                <w:rFonts w:ascii="Myriad Pro" w:hAnsi="Myriad Pro"/>
                <w:sz w:val="20"/>
              </w:rPr>
              <w:t>Ocena spełniania kryterium polega na przypisaniu wartości logicznych „tak”, „nie”.</w:t>
            </w:r>
          </w:p>
        </w:tc>
      </w:tr>
      <w:tr w:rsidR="00C04070" w:rsidRPr="00113AFF" w:rsidTr="007070BF">
        <w:trPr>
          <w:jc w:val="center"/>
        </w:trPr>
        <w:tc>
          <w:tcPr>
            <w:tcW w:w="512" w:type="dxa"/>
            <w:shd w:val="clear" w:color="auto" w:fill="auto"/>
          </w:tcPr>
          <w:p w:rsidR="00C04070" w:rsidRPr="003C4F4C" w:rsidRDefault="00C04070" w:rsidP="001B0A9F">
            <w:pPr>
              <w:pStyle w:val="Akapitzlist"/>
              <w:numPr>
                <w:ilvl w:val="0"/>
                <w:numId w:val="411"/>
              </w:numPr>
              <w:spacing w:before="40" w:after="40" w:line="240" w:lineRule="auto"/>
              <w:ind w:left="0" w:firstLine="0"/>
              <w:contextualSpacing w:val="0"/>
            </w:pPr>
          </w:p>
        </w:tc>
        <w:tc>
          <w:tcPr>
            <w:tcW w:w="2126" w:type="dxa"/>
            <w:shd w:val="clear" w:color="auto" w:fill="auto"/>
          </w:tcPr>
          <w:p w:rsidR="00C04070" w:rsidRPr="003C4F4C" w:rsidRDefault="00C04070" w:rsidP="007070BF">
            <w:pPr>
              <w:spacing w:before="40" w:after="40" w:line="240" w:lineRule="auto"/>
              <w:rPr>
                <w:rFonts w:ascii="Myriad Pro" w:hAnsi="Myriad Pro"/>
                <w:sz w:val="20"/>
              </w:rPr>
            </w:pPr>
            <w:r w:rsidRPr="003C4F4C">
              <w:rPr>
                <w:rFonts w:ascii="Myriad Pro" w:hAnsi="Myriad Pro"/>
                <w:sz w:val="20"/>
              </w:rPr>
              <w:t>Zgodność wsparcia</w:t>
            </w:r>
          </w:p>
        </w:tc>
        <w:tc>
          <w:tcPr>
            <w:tcW w:w="6804" w:type="dxa"/>
            <w:shd w:val="clear" w:color="auto" w:fill="auto"/>
          </w:tcPr>
          <w:p w:rsidR="00C04070" w:rsidRPr="003C4F4C" w:rsidRDefault="00C04070" w:rsidP="001B0A9F">
            <w:pPr>
              <w:pStyle w:val="Akapitzlist"/>
              <w:numPr>
                <w:ilvl w:val="0"/>
                <w:numId w:val="413"/>
              </w:numPr>
              <w:spacing w:before="40" w:after="40" w:line="240" w:lineRule="auto"/>
              <w:ind w:left="317" w:hanging="283"/>
              <w:contextualSpacing w:val="0"/>
              <w:jc w:val="both"/>
              <w:rPr>
                <w:rFonts w:cs="Arial"/>
              </w:rPr>
            </w:pPr>
            <w:r w:rsidRPr="003C4F4C">
              <w:rPr>
                <w:rFonts w:cs="Arial"/>
              </w:rPr>
              <w:t>Projekt skierowany do grup docelowych z obszaru Koszalińsko-Kołobrzesko-Białogardzkiego Obszaru Funkcjonalnego (w przypadku osób fizycznych - pracujących, uczących się na ww. obszarze, a w przypadku innych podmiotów - posiadających jednostkę organizacyjną na ww. obszarze). (typy projektów: 1-6, 8)</w:t>
            </w:r>
          </w:p>
          <w:p w:rsidR="00C04070" w:rsidRPr="003C4F4C" w:rsidRDefault="00C04070" w:rsidP="001B0A9F">
            <w:pPr>
              <w:pStyle w:val="Akapitzlist"/>
              <w:numPr>
                <w:ilvl w:val="0"/>
                <w:numId w:val="413"/>
              </w:numPr>
              <w:spacing w:before="40" w:after="40" w:line="240" w:lineRule="auto"/>
              <w:ind w:left="317" w:hanging="283"/>
              <w:contextualSpacing w:val="0"/>
              <w:jc w:val="both"/>
              <w:rPr>
                <w:rFonts w:cs="Arial"/>
              </w:rPr>
            </w:pPr>
            <w:r w:rsidRPr="003C4F4C">
              <w:rPr>
                <w:rFonts w:cs="Arial"/>
              </w:rPr>
              <w:t xml:space="preserve">Wsparcie określone w typie projektu nr 1 skierowane jest tylko i wyłącznie do uczniów i słuchaczy szkół/placówek kształcenia zawodowego. Ze wsparcia wyłączone są osoby dorosłe zainteresowane z własnej inicjatywy zdobyciem, uzupełnieniem lub podnoszeniem kompetencji lub kwalifikacji zawodowych. </w:t>
            </w:r>
          </w:p>
          <w:p w:rsidR="00C04070" w:rsidRPr="003C4F4C" w:rsidRDefault="00C04070" w:rsidP="00C04070">
            <w:pPr>
              <w:pStyle w:val="Akapitzlist"/>
              <w:numPr>
                <w:ilvl w:val="0"/>
                <w:numId w:val="0"/>
              </w:numPr>
              <w:spacing w:before="40" w:after="40" w:line="240" w:lineRule="auto"/>
              <w:ind w:left="317"/>
              <w:contextualSpacing w:val="0"/>
              <w:jc w:val="both"/>
              <w:rPr>
                <w:rFonts w:cs="Arial"/>
              </w:rPr>
            </w:pPr>
            <w:r w:rsidRPr="003C4F4C">
              <w:rPr>
                <w:rFonts w:cs="Arial"/>
              </w:rPr>
              <w:t>(typ projektu: 1)</w:t>
            </w:r>
          </w:p>
          <w:p w:rsidR="00C04070" w:rsidRPr="003C4F4C" w:rsidRDefault="00C04070" w:rsidP="001B0A9F">
            <w:pPr>
              <w:pStyle w:val="Akapitzlist"/>
              <w:numPr>
                <w:ilvl w:val="0"/>
                <w:numId w:val="413"/>
              </w:numPr>
              <w:spacing w:before="40" w:after="40" w:line="240" w:lineRule="auto"/>
              <w:ind w:left="317" w:hanging="283"/>
              <w:contextualSpacing w:val="0"/>
              <w:jc w:val="both"/>
              <w:rPr>
                <w:rFonts w:cs="Arial"/>
              </w:rPr>
            </w:pPr>
            <w:r w:rsidRPr="003C4F4C">
              <w:rPr>
                <w:rFonts w:cs="Arial"/>
              </w:rPr>
              <w:t xml:space="preserve">W ramach projektu obligatoryjnie jest realizowany typ projektu nr 1 wskazany w </w:t>
            </w:r>
            <w:r w:rsidRPr="003C4F4C">
              <w:rPr>
                <w:rFonts w:cs="Arial"/>
                <w:i/>
              </w:rPr>
              <w:t>Szczegółowym Opisie Osi Priorytetowych Regionalnego Programu Operacyjnego Województwa Zachodniopomorskiego 2014-2020</w:t>
            </w:r>
            <w:r w:rsidRPr="003C4F4C">
              <w:rPr>
                <w:rFonts w:cs="Arial"/>
              </w:rPr>
              <w:t xml:space="preserve"> dla Działania 8.8. Realizacja kolejnych typów projektu jest fakultatywna. (typy projektów: 1-6, 8)</w:t>
            </w:r>
          </w:p>
          <w:p w:rsidR="00C04070" w:rsidRPr="003C4F4C" w:rsidRDefault="00C04070" w:rsidP="001B0A9F">
            <w:pPr>
              <w:pStyle w:val="Akapitzlist"/>
              <w:numPr>
                <w:ilvl w:val="0"/>
                <w:numId w:val="414"/>
              </w:numPr>
              <w:spacing w:before="40" w:after="40" w:line="240" w:lineRule="auto"/>
              <w:ind w:left="317" w:hanging="283"/>
              <w:jc w:val="both"/>
              <w:rPr>
                <w:rFonts w:cs="Arial"/>
                <w:bCs/>
              </w:rPr>
            </w:pPr>
            <w:r w:rsidRPr="003C4F4C">
              <w:rPr>
                <w:rFonts w:cs="Arial"/>
                <w:bCs/>
              </w:rPr>
              <w:lastRenderedPageBreak/>
              <w:t>W projekcie zaplanowano obligatoryjną organizację staży uczniowskich, realizowanych w rzeczywistych warunkach pracy, dla 100% biorących udział w projekcie:</w:t>
            </w:r>
          </w:p>
          <w:p w:rsidR="00C04070" w:rsidRPr="003C4F4C" w:rsidRDefault="00C04070" w:rsidP="001B0A9F">
            <w:pPr>
              <w:pStyle w:val="Akapitzlist"/>
              <w:numPr>
                <w:ilvl w:val="0"/>
                <w:numId w:val="392"/>
              </w:numPr>
              <w:spacing w:before="40" w:after="40" w:line="240" w:lineRule="auto"/>
              <w:ind w:left="317" w:hanging="283"/>
              <w:jc w:val="both"/>
              <w:rPr>
                <w:rFonts w:cs="Arial"/>
                <w:bCs/>
              </w:rPr>
            </w:pPr>
            <w:r w:rsidRPr="003C4F4C">
              <w:rPr>
                <w:rFonts w:cs="Arial"/>
                <w:bCs/>
              </w:rPr>
              <w:t>uczniów techników,</w:t>
            </w:r>
          </w:p>
          <w:p w:rsidR="00C04070" w:rsidRPr="003C4F4C" w:rsidRDefault="00C04070" w:rsidP="001B0A9F">
            <w:pPr>
              <w:pStyle w:val="Akapitzlist"/>
              <w:numPr>
                <w:ilvl w:val="0"/>
                <w:numId w:val="392"/>
              </w:numPr>
              <w:spacing w:before="40" w:after="40" w:line="240" w:lineRule="auto"/>
              <w:ind w:left="317" w:hanging="283"/>
              <w:jc w:val="both"/>
              <w:rPr>
                <w:rFonts w:cs="Arial"/>
                <w:bCs/>
              </w:rPr>
            </w:pPr>
            <w:r w:rsidRPr="003C4F4C">
              <w:rPr>
                <w:rFonts w:cs="Arial"/>
                <w:bCs/>
              </w:rPr>
              <w:t>uczniów branżowych szkół I stopnia niebędących młodocianymi pracownikami,</w:t>
            </w:r>
          </w:p>
          <w:p w:rsidR="00C04070" w:rsidRPr="003C4F4C" w:rsidRDefault="00C04070" w:rsidP="001B0A9F">
            <w:pPr>
              <w:pStyle w:val="Akapitzlist"/>
              <w:numPr>
                <w:ilvl w:val="0"/>
                <w:numId w:val="392"/>
              </w:numPr>
              <w:spacing w:before="40" w:after="40" w:line="240" w:lineRule="auto"/>
              <w:ind w:left="317" w:hanging="283"/>
              <w:jc w:val="both"/>
              <w:rPr>
                <w:rFonts w:cs="Arial"/>
                <w:bCs/>
              </w:rPr>
            </w:pPr>
            <w:r w:rsidRPr="003C4F4C">
              <w:rPr>
                <w:rFonts w:cs="Arial"/>
                <w:bCs/>
              </w:rPr>
              <w:t xml:space="preserve"> uczniów branżowych szkół II stopnia,</w:t>
            </w:r>
          </w:p>
          <w:p w:rsidR="00C04070" w:rsidRPr="003C4F4C" w:rsidRDefault="00C04070" w:rsidP="001B0A9F">
            <w:pPr>
              <w:pStyle w:val="Akapitzlist"/>
              <w:numPr>
                <w:ilvl w:val="0"/>
                <w:numId w:val="392"/>
              </w:numPr>
              <w:spacing w:before="40" w:after="40" w:line="240" w:lineRule="auto"/>
              <w:ind w:left="317" w:hanging="283"/>
              <w:jc w:val="both"/>
              <w:rPr>
                <w:rFonts w:cs="Arial"/>
                <w:bCs/>
              </w:rPr>
            </w:pPr>
            <w:r w:rsidRPr="003C4F4C">
              <w:rPr>
                <w:rFonts w:cs="Arial"/>
                <w:bCs/>
              </w:rPr>
              <w:t xml:space="preserve">uczniów szkół policealnych. </w:t>
            </w:r>
          </w:p>
          <w:p w:rsidR="00C04070" w:rsidRPr="003C4F4C" w:rsidRDefault="00C04070" w:rsidP="00C04070">
            <w:pPr>
              <w:spacing w:before="40" w:after="40"/>
              <w:ind w:left="34"/>
              <w:jc w:val="both"/>
              <w:rPr>
                <w:rFonts w:ascii="Myriad Pro" w:hAnsi="Myriad Pro" w:cs="Arial"/>
                <w:bCs/>
                <w:sz w:val="20"/>
              </w:rPr>
            </w:pPr>
            <w:r w:rsidRPr="003C4F4C">
              <w:rPr>
                <w:rFonts w:ascii="Myriad Pro" w:hAnsi="Myriad Pro" w:cs="Arial"/>
                <w:bCs/>
                <w:sz w:val="20"/>
              </w:rPr>
              <w:t xml:space="preserve">Projektodawca zobowiązany jest zagwarantować, iż w pierwszej kolejności do udziału w stażu uczniowskim wybierani będą uczniowie, którzy nie realizują kształcenia praktycznego u pracodawców. </w:t>
            </w:r>
          </w:p>
          <w:p w:rsidR="00C04070" w:rsidRPr="003C4F4C" w:rsidRDefault="00C04070" w:rsidP="00C04070">
            <w:pPr>
              <w:spacing w:before="40" w:after="40"/>
              <w:ind w:left="34"/>
              <w:jc w:val="both"/>
              <w:rPr>
                <w:rFonts w:ascii="Myriad Pro" w:hAnsi="Myriad Pro" w:cs="Arial"/>
                <w:bCs/>
                <w:sz w:val="20"/>
              </w:rPr>
            </w:pPr>
            <w:r w:rsidRPr="003C4F4C">
              <w:rPr>
                <w:rFonts w:ascii="Myriad Pro" w:hAnsi="Myriad Pro" w:cs="Arial"/>
                <w:bCs/>
                <w:sz w:val="20"/>
              </w:rPr>
              <w:t>W przypadku kierowania projektu do uczniów szkół i placówek specjalnych prowadzących kształcenie zawodowe skierowanie na staż uczniowski jest fakultatywną formą wsparcia i wynika ze zdiagnozowania potrzeb tej grupy uczestników projektu co do udzielanego wsparcia. (typ projektu 1)</w:t>
            </w:r>
          </w:p>
          <w:p w:rsidR="00C04070" w:rsidRPr="003C4F4C" w:rsidRDefault="00C04070" w:rsidP="001B0A9F">
            <w:pPr>
              <w:pStyle w:val="Akapitzlist"/>
              <w:numPr>
                <w:ilvl w:val="0"/>
                <w:numId w:val="414"/>
              </w:numPr>
              <w:spacing w:before="40" w:after="40"/>
              <w:ind w:left="317" w:hanging="283"/>
              <w:jc w:val="both"/>
              <w:rPr>
                <w:rFonts w:eastAsia="Calibri" w:cs="Arial"/>
              </w:rPr>
            </w:pPr>
            <w:r w:rsidRPr="003C4F4C">
              <w:rPr>
                <w:rFonts w:eastAsia="Calibri" w:cs="Arial"/>
              </w:rPr>
              <w:t>Dofinansowanie w ramach projektu mogą uzyskać te formy wsparcia, które w tym samym zakresie nie są finansowane z innych źródeł, w tym ze środków subwencji oświatowej. (typ projektu: 1 – 6, 8)</w:t>
            </w:r>
          </w:p>
          <w:p w:rsidR="00C04070" w:rsidRPr="003C4F4C" w:rsidRDefault="00C04070" w:rsidP="001B0A9F">
            <w:pPr>
              <w:pStyle w:val="Akapitzlist"/>
              <w:numPr>
                <w:ilvl w:val="0"/>
                <w:numId w:val="408"/>
              </w:numPr>
              <w:spacing w:before="40" w:after="40" w:line="240" w:lineRule="auto"/>
              <w:ind w:left="317" w:hanging="283"/>
              <w:jc w:val="both"/>
              <w:rPr>
                <w:rFonts w:cs="Arial"/>
              </w:rPr>
            </w:pPr>
            <w:r w:rsidRPr="003C4F4C">
              <w:rPr>
                <w:rFonts w:eastAsia="Calibri" w:cs="Arial"/>
              </w:rPr>
              <w:t>Realizacja wsparcia na rzecz szkoły/placówki systemu oświaty  dokonywana jest na podstawie  indywidualnej diagnozy danej szkoły/ placówki systemu oświaty. (t</w:t>
            </w:r>
            <w:r w:rsidRPr="003C4F4C">
              <w:rPr>
                <w:rFonts w:cs="Arial"/>
              </w:rPr>
              <w:t>yp projektu: 1-6, 8)</w:t>
            </w:r>
          </w:p>
          <w:p w:rsidR="00C04070" w:rsidRPr="003C4F4C" w:rsidRDefault="00C04070" w:rsidP="001B0A9F">
            <w:pPr>
              <w:pStyle w:val="Akapitzlist"/>
              <w:numPr>
                <w:ilvl w:val="0"/>
                <w:numId w:val="408"/>
              </w:numPr>
              <w:spacing w:before="40" w:after="40" w:line="240" w:lineRule="auto"/>
              <w:ind w:left="317" w:hanging="283"/>
              <w:contextualSpacing w:val="0"/>
              <w:jc w:val="both"/>
              <w:rPr>
                <w:rFonts w:cs="Arial"/>
              </w:rPr>
            </w:pPr>
            <w:r w:rsidRPr="003C4F4C">
              <w:rPr>
                <w:rFonts w:cs="Arial"/>
                <w:bCs/>
              </w:rPr>
              <w:t xml:space="preserve">Projektodawca wniesie wkład własny w wysokości </w:t>
            </w:r>
            <w:r w:rsidRPr="003C4F4C">
              <w:rPr>
                <w:rFonts w:cs="Arial"/>
              </w:rPr>
              <w:t>nie mniejszej niż 10% wartości projektu, zgodnie z zapisami zawartymi w Szczegółowym Opisie Osi Priorytetowych Regionalnego Programu Operacyjnego Województwa Zachodniopomorskiego 2014-2020. (typy projektów: 1-6, 8)</w:t>
            </w:r>
          </w:p>
          <w:p w:rsidR="00C04070" w:rsidRPr="003C4F4C" w:rsidRDefault="00C04070" w:rsidP="001B0A9F">
            <w:pPr>
              <w:pStyle w:val="Akapitzlist"/>
              <w:numPr>
                <w:ilvl w:val="0"/>
                <w:numId w:val="408"/>
              </w:numPr>
              <w:spacing w:before="40" w:after="40" w:line="240" w:lineRule="auto"/>
              <w:ind w:left="317" w:hanging="283"/>
              <w:contextualSpacing w:val="0"/>
              <w:jc w:val="both"/>
              <w:rPr>
                <w:rFonts w:cs="Arial"/>
              </w:rPr>
            </w:pPr>
            <w:r w:rsidRPr="003C4F4C">
              <w:rPr>
                <w:rFonts w:cs="Arial"/>
                <w:bCs/>
              </w:rPr>
              <w:t xml:space="preserve">Działania projektowe są oparte o współpracę szkół lub placówek systemu oświaty z podmiotami otoczenia społeczno-gospodarczego znajdującymi się na terenie Koszalińsko-Kołobrzesko-Białogardzkiego Obszaru Funkcjonalnego  (m.in. przedsiębiorcami, instytucjami zrzeszającymi przedsiębiorców, pracodawcami, instytucjami rynku </w:t>
            </w:r>
            <w:r w:rsidRPr="003C4F4C">
              <w:rPr>
                <w:rFonts w:cs="Arial"/>
                <w:bCs/>
              </w:rPr>
              <w:lastRenderedPageBreak/>
              <w:t>pracy). (typ projektu: 5)</w:t>
            </w:r>
          </w:p>
          <w:p w:rsidR="00C04070" w:rsidRPr="003C4F4C" w:rsidRDefault="00C04070" w:rsidP="00C04070">
            <w:pPr>
              <w:spacing w:line="240" w:lineRule="auto"/>
              <w:ind w:left="317" w:hanging="283"/>
              <w:jc w:val="both"/>
              <w:rPr>
                <w:rFonts w:ascii="Myriad Pro" w:hAnsi="Myriad Pro" w:cs="Arial"/>
                <w:sz w:val="20"/>
              </w:rPr>
            </w:pPr>
            <w:r w:rsidRPr="003C4F4C">
              <w:rPr>
                <w:rFonts w:ascii="Myriad Pro" w:hAnsi="Myriad Pro" w:cs="Arial"/>
                <w:sz w:val="20"/>
              </w:rPr>
              <w:t xml:space="preserve">9. W przypadku realizacji form wsparcia: </w:t>
            </w:r>
          </w:p>
          <w:p w:rsidR="00C04070" w:rsidRPr="003C4F4C" w:rsidRDefault="00C04070" w:rsidP="001B0A9F">
            <w:pPr>
              <w:numPr>
                <w:ilvl w:val="0"/>
                <w:numId w:val="317"/>
              </w:numPr>
              <w:spacing w:after="0" w:line="240" w:lineRule="auto"/>
              <w:ind w:left="317" w:hanging="283"/>
              <w:contextualSpacing/>
              <w:jc w:val="both"/>
              <w:rPr>
                <w:rFonts w:ascii="Myriad Pro" w:hAnsi="Myriad Pro" w:cs="Arial"/>
                <w:sz w:val="20"/>
              </w:rPr>
            </w:pPr>
            <w:r w:rsidRPr="003C4F4C">
              <w:rPr>
                <w:rFonts w:ascii="Myriad Pro" w:hAnsi="Myriad Pro" w:cs="Arial"/>
                <w:sz w:val="20"/>
              </w:rPr>
              <w:t xml:space="preserve">programy walidacji i certyfikacji odpowiednich efektów uczenia się zdobytych w ramach edukacji formalnej, </w:t>
            </w:r>
            <w:proofErr w:type="spellStart"/>
            <w:r w:rsidRPr="003C4F4C">
              <w:rPr>
                <w:rFonts w:ascii="Myriad Pro" w:hAnsi="Myriad Pro" w:cs="Arial"/>
                <w:sz w:val="20"/>
              </w:rPr>
              <w:t>pozaformalnej</w:t>
            </w:r>
            <w:proofErr w:type="spellEnd"/>
            <w:r w:rsidRPr="003C4F4C">
              <w:rPr>
                <w:rFonts w:ascii="Myriad Pro" w:hAnsi="Myriad Pro" w:cs="Arial"/>
                <w:sz w:val="20"/>
              </w:rPr>
              <w:t xml:space="preserve"> oraz kształcenia nieformalnego, prowadzące do zdobycia kwalifikacji zawodowych, w tym również kwalifikacji mistrza i czeladnika w zawodzie,</w:t>
            </w:r>
          </w:p>
          <w:p w:rsidR="00C04070" w:rsidRPr="003C4F4C" w:rsidRDefault="00C04070" w:rsidP="001B0A9F">
            <w:pPr>
              <w:numPr>
                <w:ilvl w:val="0"/>
                <w:numId w:val="317"/>
              </w:numPr>
              <w:spacing w:after="0" w:line="240" w:lineRule="auto"/>
              <w:ind w:left="317" w:hanging="283"/>
              <w:contextualSpacing/>
              <w:jc w:val="both"/>
              <w:rPr>
                <w:rFonts w:ascii="Myriad Pro" w:hAnsi="Myriad Pro" w:cs="Arial"/>
                <w:sz w:val="20"/>
              </w:rPr>
            </w:pPr>
            <w:r w:rsidRPr="003C4F4C">
              <w:rPr>
                <w:rFonts w:ascii="Myriad Pro" w:hAnsi="Myriad Pro" w:cs="Arial"/>
                <w:sz w:val="20"/>
              </w:rPr>
              <w:t>zdobywanie przez uczniów i słuchaczy uprawnień do wykonywania zawodu w ramach, którego realizują kształcenie zawodowe,</w:t>
            </w:r>
          </w:p>
          <w:p w:rsidR="00C04070" w:rsidRPr="003C4F4C" w:rsidRDefault="00C04070" w:rsidP="001B0A9F">
            <w:pPr>
              <w:numPr>
                <w:ilvl w:val="0"/>
                <w:numId w:val="317"/>
              </w:numPr>
              <w:spacing w:after="0" w:line="240" w:lineRule="auto"/>
              <w:ind w:left="317" w:hanging="283"/>
              <w:contextualSpacing/>
              <w:jc w:val="both"/>
              <w:rPr>
                <w:rFonts w:ascii="Myriad Pro" w:hAnsi="Myriad Pro" w:cs="Arial"/>
                <w:sz w:val="20"/>
              </w:rPr>
            </w:pPr>
            <w:r w:rsidRPr="003C4F4C">
              <w:rPr>
                <w:rFonts w:ascii="Myriad Pro" w:hAnsi="Myriad Pro" w:cs="Arial"/>
                <w:sz w:val="20"/>
              </w:rPr>
              <w:t>realizacja pozaszkolnych form kształcenia ustawicznego</w:t>
            </w:r>
          </w:p>
          <w:p w:rsidR="00C04070" w:rsidRPr="003C4F4C" w:rsidRDefault="00C04070" w:rsidP="00C04070">
            <w:pPr>
              <w:spacing w:before="40" w:after="40" w:line="240" w:lineRule="auto"/>
              <w:ind w:left="34"/>
              <w:jc w:val="both"/>
              <w:rPr>
                <w:rFonts w:ascii="Myriad Pro" w:hAnsi="Myriad Pro" w:cs="Arial"/>
                <w:bCs/>
                <w:sz w:val="20"/>
              </w:rPr>
            </w:pPr>
            <w:r w:rsidRPr="003C4F4C">
              <w:rPr>
                <w:rFonts w:ascii="Myriad Pro" w:hAnsi="Myriad Pro" w:cs="Arial"/>
                <w:sz w:val="20"/>
              </w:rPr>
              <w:t xml:space="preserve">80% grupy docelowej objętej przedmiotowym wsparciem uzyska </w:t>
            </w:r>
            <w:r w:rsidRPr="003C4F4C">
              <w:rPr>
                <w:rFonts w:ascii="Myriad Pro" w:hAnsi="Myriad Pro" w:cs="Arial"/>
                <w:bCs/>
                <w:sz w:val="20"/>
              </w:rPr>
              <w:t xml:space="preserve">kwalifikacje potwierdzone dokumentem w rozumieniu </w:t>
            </w:r>
            <w:r w:rsidRPr="003C4F4C">
              <w:rPr>
                <w:rFonts w:ascii="Myriad Pro" w:hAnsi="Myriad Pro" w:cs="Arial"/>
                <w:bCs/>
                <w:i/>
                <w:sz w:val="20"/>
              </w:rPr>
              <w:t>Wytycznych w zakresie monitorowania postępu rzeczowego realizacji programów operacyjnych na lata 2014 – 2020</w:t>
            </w:r>
            <w:r w:rsidRPr="003C4F4C">
              <w:rPr>
                <w:rFonts w:ascii="Myriad Pro" w:hAnsi="Myriad Pro" w:cs="Arial"/>
                <w:bCs/>
                <w:sz w:val="20"/>
              </w:rPr>
              <w:t>. (typ projektu: 1)</w:t>
            </w:r>
          </w:p>
          <w:p w:rsidR="00C04070" w:rsidRPr="003C4F4C" w:rsidRDefault="00C04070" w:rsidP="001B0A9F">
            <w:pPr>
              <w:pStyle w:val="Akapitzlist"/>
              <w:numPr>
                <w:ilvl w:val="0"/>
                <w:numId w:val="409"/>
              </w:numPr>
              <w:autoSpaceDE w:val="0"/>
              <w:autoSpaceDN w:val="0"/>
              <w:adjustRightInd w:val="0"/>
              <w:ind w:left="317" w:hanging="283"/>
              <w:jc w:val="both"/>
              <w:rPr>
                <w:rFonts w:cs="Arial"/>
              </w:rPr>
            </w:pPr>
            <w:r w:rsidRPr="003C4F4C">
              <w:rPr>
                <w:rFonts w:cs="Arial"/>
              </w:rPr>
              <w:t xml:space="preserve">Koszty bezpośrednie projektu </w:t>
            </w:r>
            <w:r w:rsidRPr="003C4F4C">
              <w:rPr>
                <w:rFonts w:cs="Arial"/>
                <w:i/>
              </w:rPr>
              <w:t>są/ nie</w:t>
            </w:r>
            <w:r w:rsidRPr="003C4F4C">
              <w:rPr>
                <w:rFonts w:cs="Arial"/>
              </w:rPr>
              <w:t xml:space="preserve"> </w:t>
            </w:r>
            <w:r w:rsidRPr="003C4F4C">
              <w:rPr>
                <w:rFonts w:cs="Arial"/>
                <w:i/>
              </w:rPr>
              <w:t>są</w:t>
            </w:r>
            <w:r w:rsidRPr="003C4F4C">
              <w:rPr>
                <w:rFonts w:cs="Arial"/>
              </w:rPr>
              <w:t xml:space="preserve"> rozliczane w całości kwotami ryczałtowymi określonymi przez Beneficjenta.</w:t>
            </w:r>
            <w:r w:rsidRPr="003C4F4C">
              <w:rPr>
                <w:rFonts w:cs="Arial"/>
              </w:rPr>
              <w:br/>
              <w:t xml:space="preserve"> (typ projektu: 1 – 6, 8)</w:t>
            </w:r>
          </w:p>
        </w:tc>
        <w:tc>
          <w:tcPr>
            <w:tcW w:w="4733" w:type="dxa"/>
            <w:shd w:val="clear" w:color="auto" w:fill="auto"/>
          </w:tcPr>
          <w:p w:rsidR="00C04070" w:rsidRPr="003C4F4C" w:rsidRDefault="00C04070" w:rsidP="007070BF">
            <w:pPr>
              <w:spacing w:before="40" w:after="40" w:line="240" w:lineRule="auto"/>
              <w:jc w:val="both"/>
              <w:rPr>
                <w:rFonts w:ascii="Myriad Pro" w:hAnsi="Myriad Pro"/>
                <w:sz w:val="20"/>
              </w:rPr>
            </w:pPr>
            <w:r w:rsidRPr="003C4F4C">
              <w:rPr>
                <w:rFonts w:ascii="Myriad Pro" w:hAnsi="Myriad Pro"/>
                <w:sz w:val="20"/>
              </w:rPr>
              <w:lastRenderedPageBreak/>
              <w:t>Spełnienie kryterium jest konieczne do przyznania dofinansowania.</w:t>
            </w:r>
          </w:p>
          <w:p w:rsidR="00C04070" w:rsidRPr="003C4F4C" w:rsidRDefault="00C04070" w:rsidP="007070BF">
            <w:pPr>
              <w:spacing w:before="40" w:after="40" w:line="240" w:lineRule="auto"/>
              <w:jc w:val="both"/>
              <w:rPr>
                <w:rFonts w:ascii="Myriad Pro" w:hAnsi="Myriad Pro"/>
                <w:sz w:val="20"/>
              </w:rPr>
            </w:pPr>
            <w:r w:rsidRPr="003C4F4C">
              <w:rPr>
                <w:rFonts w:ascii="Myriad Pro" w:hAnsi="Myriad Pro"/>
                <w:sz w:val="20"/>
              </w:rPr>
              <w:t>Projekty niespełniające kryterium są odrzucane.</w:t>
            </w:r>
          </w:p>
          <w:p w:rsidR="00C04070" w:rsidRPr="003C4F4C" w:rsidRDefault="00C04070" w:rsidP="007070BF">
            <w:pPr>
              <w:spacing w:before="40" w:after="40" w:line="240" w:lineRule="auto"/>
              <w:jc w:val="both"/>
              <w:rPr>
                <w:rFonts w:ascii="Myriad Pro" w:hAnsi="Myriad Pro"/>
                <w:sz w:val="20"/>
              </w:rPr>
            </w:pPr>
          </w:p>
          <w:p w:rsidR="00C04070" w:rsidRPr="003C4F4C" w:rsidRDefault="00C04070" w:rsidP="007070BF">
            <w:pPr>
              <w:spacing w:before="40" w:after="40" w:line="240" w:lineRule="auto"/>
              <w:jc w:val="both"/>
              <w:rPr>
                <w:rFonts w:ascii="Myriad Pro" w:hAnsi="Myriad Pro"/>
                <w:sz w:val="20"/>
              </w:rPr>
            </w:pPr>
            <w:r w:rsidRPr="003C4F4C">
              <w:rPr>
                <w:rFonts w:ascii="Myriad Pro" w:hAnsi="Myriad Pro"/>
                <w:sz w:val="20"/>
              </w:rPr>
              <w:t xml:space="preserve">Ocena spełniania kryterium polega na przypisaniu wartości logicznych „tak”, „nie”, „nie dotyczy”. </w:t>
            </w:r>
          </w:p>
          <w:p w:rsidR="00C04070" w:rsidRPr="003C4F4C" w:rsidRDefault="00C04070" w:rsidP="007070BF">
            <w:pPr>
              <w:spacing w:before="40" w:after="40" w:line="240" w:lineRule="auto"/>
              <w:jc w:val="both"/>
              <w:rPr>
                <w:rFonts w:ascii="Myriad Pro" w:hAnsi="Myriad Pro"/>
                <w:sz w:val="20"/>
              </w:rPr>
            </w:pPr>
          </w:p>
          <w:p w:rsidR="00C04070" w:rsidRPr="003C4F4C" w:rsidRDefault="00C04070" w:rsidP="007070BF">
            <w:pPr>
              <w:spacing w:before="40" w:after="40" w:line="240" w:lineRule="auto"/>
              <w:rPr>
                <w:rFonts w:ascii="Myriad Pro" w:hAnsi="Myriad Pro" w:cs="Arial"/>
                <w:sz w:val="20"/>
              </w:rPr>
            </w:pPr>
            <w:r w:rsidRPr="003C4F4C">
              <w:rPr>
                <w:rFonts w:ascii="Myriad Pro" w:hAnsi="Myriad Pro" w:cs="Arial"/>
                <w:sz w:val="20"/>
              </w:rPr>
              <w:t xml:space="preserve">W zakresie kryterium dostępu "Zgodność wsparcia" nr 10: </w:t>
            </w:r>
          </w:p>
          <w:p w:rsidR="00C04070" w:rsidRPr="003C4F4C" w:rsidRDefault="00C04070" w:rsidP="007070BF">
            <w:pPr>
              <w:spacing w:before="40" w:after="40" w:line="240" w:lineRule="auto"/>
              <w:jc w:val="both"/>
              <w:rPr>
                <w:rFonts w:ascii="Myriad Pro" w:hAnsi="Myriad Pro" w:cs="Arial"/>
                <w:sz w:val="20"/>
              </w:rPr>
            </w:pPr>
          </w:p>
          <w:p w:rsidR="00C04070" w:rsidRPr="003C4F4C" w:rsidRDefault="00C04070" w:rsidP="007070BF">
            <w:pPr>
              <w:autoSpaceDE w:val="0"/>
              <w:autoSpaceDN w:val="0"/>
              <w:adjustRightInd w:val="0"/>
              <w:jc w:val="both"/>
              <w:rPr>
                <w:rFonts w:ascii="Myriad Pro" w:hAnsi="Myriad Pro" w:cs="Arial"/>
                <w:sz w:val="20"/>
              </w:rPr>
            </w:pPr>
            <w:r w:rsidRPr="003C4F4C">
              <w:rPr>
                <w:rFonts w:ascii="Myriad Pro" w:hAnsi="Myriad Pro" w:cs="Arial"/>
                <w:sz w:val="20"/>
              </w:rPr>
              <w:t xml:space="preserve">Metoda rozliczania kosztów bezpośrednich z zastosowaniem kwot ryczałtowych określonych przez beneficjenta ma zastosowanie tylko do projektów o wartości dofinansowania nieprzekraczającej wyrażonej w PLN </w:t>
            </w:r>
            <w:r w:rsidRPr="003C4F4C">
              <w:rPr>
                <w:rFonts w:ascii="Myriad Pro" w:hAnsi="Myriad Pro" w:cs="Arial"/>
                <w:sz w:val="20"/>
              </w:rPr>
              <w:lastRenderedPageBreak/>
              <w:t>równowartości 100 tys. EUR</w:t>
            </w:r>
            <w:r w:rsidRPr="003C4F4C">
              <w:rPr>
                <w:rStyle w:val="Odwoanieprzypisudolnego"/>
                <w:rFonts w:ascii="Myriad Pro" w:hAnsi="Myriad Pro" w:cs="Arial"/>
                <w:sz w:val="20"/>
              </w:rPr>
              <w:footnoteReference w:id="25"/>
            </w:r>
            <w:r w:rsidRPr="003C4F4C">
              <w:rPr>
                <w:rFonts w:ascii="Myriad Pro" w:hAnsi="Myriad Pro" w:cs="Arial"/>
                <w:sz w:val="20"/>
              </w:rPr>
              <w:t xml:space="preserve"> i musi być stosowana dla wszystkich projektów składanych w ramach danego naboru</w:t>
            </w:r>
            <w:r w:rsidRPr="003C4F4C">
              <w:rPr>
                <w:rStyle w:val="Odwoanieprzypisudolnego"/>
                <w:rFonts w:ascii="Myriad Pro" w:hAnsi="Myriad Pro" w:cs="Arial"/>
                <w:sz w:val="20"/>
              </w:rPr>
              <w:footnoteReference w:id="26"/>
            </w:r>
            <w:r w:rsidRPr="003C4F4C">
              <w:rPr>
                <w:rFonts w:ascii="Myriad Pro" w:hAnsi="Myriad Pro" w:cs="Arial"/>
                <w:sz w:val="20"/>
              </w:rPr>
              <w:t>.</w:t>
            </w:r>
          </w:p>
          <w:p w:rsidR="00C04070" w:rsidRPr="003C4F4C" w:rsidRDefault="00C04070" w:rsidP="007070BF">
            <w:pPr>
              <w:autoSpaceDE w:val="0"/>
              <w:autoSpaceDN w:val="0"/>
              <w:adjustRightInd w:val="0"/>
              <w:jc w:val="both"/>
              <w:rPr>
                <w:rFonts w:ascii="Myriad Pro" w:hAnsi="Myriad Pro" w:cs="Arial"/>
                <w:sz w:val="20"/>
              </w:rPr>
            </w:pPr>
            <w:r w:rsidRPr="003C4F4C">
              <w:rPr>
                <w:rFonts w:ascii="Myriad Pro" w:hAnsi="Myriad Pro" w:cs="Arial"/>
                <w:sz w:val="20"/>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C04070" w:rsidRPr="003C4F4C" w:rsidRDefault="00C04070" w:rsidP="001B0A9F">
            <w:pPr>
              <w:pStyle w:val="Akapitzlist"/>
              <w:numPr>
                <w:ilvl w:val="0"/>
                <w:numId w:val="410"/>
              </w:numPr>
              <w:autoSpaceDE w:val="0"/>
              <w:autoSpaceDN w:val="0"/>
              <w:adjustRightInd w:val="0"/>
              <w:jc w:val="both"/>
              <w:rPr>
                <w:rFonts w:cs="Arial"/>
              </w:rPr>
            </w:pPr>
            <w:r w:rsidRPr="003C4F4C">
              <w:rPr>
                <w:rFonts w:cs="Arial"/>
              </w:rPr>
              <w:t xml:space="preserve">wybór wariantu </w:t>
            </w:r>
            <w:r w:rsidRPr="003C4F4C">
              <w:rPr>
                <w:rFonts w:cs="Arial"/>
                <w:i/>
              </w:rPr>
              <w:t>są</w:t>
            </w:r>
            <w:r w:rsidRPr="003C4F4C">
              <w:rPr>
                <w:rFonts w:cs="Arial"/>
              </w:rPr>
              <w:t xml:space="preserve"> – dla naborów, w których wartość dofinansowania projektu nie może przekroczyć wyrażonej w PLN równowartości 100 tys. EUR;</w:t>
            </w:r>
          </w:p>
          <w:p w:rsidR="00C04070" w:rsidRPr="003C4F4C" w:rsidRDefault="00C04070" w:rsidP="001B0A9F">
            <w:pPr>
              <w:pStyle w:val="Akapitzlist"/>
              <w:numPr>
                <w:ilvl w:val="0"/>
                <w:numId w:val="410"/>
              </w:numPr>
              <w:autoSpaceDE w:val="0"/>
              <w:autoSpaceDN w:val="0"/>
              <w:adjustRightInd w:val="0"/>
              <w:jc w:val="both"/>
              <w:rPr>
                <w:rFonts w:cs="Arial"/>
              </w:rPr>
            </w:pPr>
            <w:r w:rsidRPr="003C4F4C">
              <w:rPr>
                <w:rFonts w:cs="Arial"/>
              </w:rPr>
              <w:t xml:space="preserve">wybór wariantu </w:t>
            </w:r>
            <w:r w:rsidRPr="003C4F4C">
              <w:rPr>
                <w:rFonts w:cs="Arial"/>
                <w:i/>
              </w:rPr>
              <w:t>nie są</w:t>
            </w:r>
            <w:r w:rsidRPr="003C4F4C">
              <w:rPr>
                <w:rFonts w:cs="Arial"/>
              </w:rPr>
              <w:t xml:space="preserve"> – dla naborów, w których wartość dofinansowania projektu musi być wyższa od wyrażonej w PLN równowartości 100 tys. EUR.</w:t>
            </w:r>
          </w:p>
          <w:p w:rsidR="00C04070" w:rsidRPr="003C4F4C" w:rsidRDefault="00C04070" w:rsidP="007070BF">
            <w:pPr>
              <w:spacing w:before="40" w:after="40" w:line="240" w:lineRule="auto"/>
              <w:jc w:val="both"/>
              <w:rPr>
                <w:rFonts w:ascii="Myriad Pro" w:hAnsi="Myriad Pro"/>
                <w:sz w:val="20"/>
              </w:rPr>
            </w:pPr>
            <w:r w:rsidRPr="003C4F4C">
              <w:rPr>
                <w:rFonts w:ascii="Myriad Pro" w:hAnsi="Myriad Pro" w:cs="Arial"/>
                <w:sz w:val="20"/>
              </w:rPr>
              <w:t>Kryterium będzie weryfikowane na etapie KOP.</w:t>
            </w:r>
          </w:p>
        </w:tc>
      </w:tr>
    </w:tbl>
    <w:p w:rsidR="006D711B" w:rsidRPr="00600B30" w:rsidRDefault="006D711B" w:rsidP="006D711B">
      <w:pPr>
        <w:rPr>
          <w:rFonts w:ascii="Myriad Pro" w:hAnsi="Myriad Pro"/>
          <w:sz w:val="20"/>
        </w:rPr>
      </w:pPr>
    </w:p>
    <w:p w:rsidR="009B3CDB" w:rsidRDefault="009B3CDB" w:rsidP="00A76522"/>
    <w:p w:rsidR="00C84D2E" w:rsidRDefault="00C84D2E" w:rsidP="00A76522"/>
    <w:p w:rsidR="00C84D2E" w:rsidRDefault="00C84D2E">
      <w:r>
        <w:br w:type="page"/>
      </w:r>
    </w:p>
    <w:p w:rsidR="00201AE1" w:rsidRPr="00201AE1" w:rsidRDefault="007A1010" w:rsidP="00201AE1">
      <w:pPr>
        <w:pStyle w:val="Podtytu"/>
        <w:rPr>
          <w:szCs w:val="22"/>
        </w:rPr>
      </w:pPr>
      <w:bookmarkStart w:id="57" w:name="_Toc59089725"/>
      <w:r>
        <w:rPr>
          <w:rFonts w:eastAsia="Times New Roman" w:cs="Arial"/>
          <w:szCs w:val="22"/>
        </w:rPr>
        <w:lastRenderedPageBreak/>
        <w:t>8.9</w:t>
      </w:r>
      <w:r w:rsidR="00201AE1" w:rsidRPr="00201AE1">
        <w:rPr>
          <w:rFonts w:eastAsia="Times New Roman" w:cs="Arial"/>
          <w:szCs w:val="22"/>
        </w:rPr>
        <w:t xml:space="preserve"> Wsparcie szkół i placówek prowadzących kształcenie zawodowe oraz uczniów uczestniczących w kształceniu zawodowym i osób dorosłych uczestniczących w pozaszkolnych formach kształcenia zawodowego w ramach Kontraktów Samorządowych</w:t>
      </w:r>
      <w:bookmarkEnd w:id="57"/>
    </w:p>
    <w:p w:rsidR="00201AE1" w:rsidRPr="00EE770E" w:rsidRDefault="00201AE1" w:rsidP="00201AE1">
      <w:pPr>
        <w:jc w:val="center"/>
        <w:rPr>
          <w:rFonts w:ascii="Myriad Pro" w:hAnsi="Myriad Pro"/>
          <w:b/>
          <w:sz w:val="20"/>
        </w:rPr>
      </w:pPr>
      <w:r w:rsidRPr="00AB5F7B">
        <w:rPr>
          <w:rFonts w:ascii="Myriad Pro" w:hAnsi="Myriad Pro"/>
          <w:b/>
          <w:sz w:val="20"/>
        </w:rPr>
        <w:t xml:space="preserve">Kryteria </w:t>
      </w:r>
      <w:r>
        <w:rPr>
          <w:rFonts w:ascii="Myriad Pro" w:eastAsiaTheme="majorEastAsia" w:hAnsi="Myriad Pro" w:cs="Arial"/>
          <w:b/>
          <w:bCs/>
          <w:sz w:val="20"/>
        </w:rPr>
        <w:t xml:space="preserve">przyjęte Uchwałą Nr </w:t>
      </w:r>
      <w:r w:rsidR="00DC7372">
        <w:rPr>
          <w:rFonts w:ascii="Myriad Pro" w:eastAsiaTheme="majorEastAsia" w:hAnsi="Myriad Pro" w:cs="Arial"/>
          <w:b/>
          <w:bCs/>
          <w:sz w:val="20"/>
        </w:rPr>
        <w:t>29/18</w:t>
      </w:r>
      <w:r>
        <w:rPr>
          <w:rFonts w:ascii="Myriad Pro" w:eastAsiaTheme="majorEastAsia" w:hAnsi="Myriad Pro" w:cs="Arial"/>
          <w:b/>
          <w:bCs/>
          <w:sz w:val="20"/>
        </w:rPr>
        <w:t xml:space="preserve"> Komitetu Monitorującego RPO WZ 2014-2020 z dnia 14 lutego 2018 r. - aktualizacja</w:t>
      </w:r>
    </w:p>
    <w:tbl>
      <w:tblPr>
        <w:tblStyle w:val="Tabela-Siatka"/>
        <w:tblW w:w="14175" w:type="dxa"/>
        <w:tblLayout w:type="fixed"/>
        <w:tblLook w:val="04A0" w:firstRow="1" w:lastRow="0" w:firstColumn="1" w:lastColumn="0" w:noHBand="0" w:noVBand="1"/>
      </w:tblPr>
      <w:tblGrid>
        <w:gridCol w:w="1900"/>
        <w:gridCol w:w="12275"/>
      </w:tblGrid>
      <w:tr w:rsidR="00201AE1" w:rsidRPr="00586D29" w:rsidTr="003B79C3">
        <w:tc>
          <w:tcPr>
            <w:tcW w:w="1900" w:type="dxa"/>
            <w:shd w:val="clear" w:color="auto" w:fill="B6DDE8" w:themeFill="accent5" w:themeFillTint="66"/>
          </w:tcPr>
          <w:p w:rsidR="00201AE1" w:rsidRPr="00586D29" w:rsidRDefault="00201AE1" w:rsidP="003B79C3">
            <w:pPr>
              <w:spacing w:before="40" w:after="40"/>
              <w:rPr>
                <w:rFonts w:ascii="Myriad Pro" w:hAnsi="Myriad Pro"/>
                <w:sz w:val="20"/>
              </w:rPr>
            </w:pPr>
            <w:r w:rsidRPr="00586D29">
              <w:rPr>
                <w:rFonts w:ascii="Myriad Pro" w:hAnsi="Myriad Pro"/>
                <w:sz w:val="20"/>
              </w:rPr>
              <w:t>Oś priorytetowa</w:t>
            </w:r>
          </w:p>
        </w:tc>
        <w:tc>
          <w:tcPr>
            <w:tcW w:w="12275" w:type="dxa"/>
            <w:shd w:val="clear" w:color="auto" w:fill="B6DDE8" w:themeFill="accent5" w:themeFillTint="66"/>
          </w:tcPr>
          <w:p w:rsidR="00201AE1" w:rsidRPr="00586D29" w:rsidRDefault="00201AE1" w:rsidP="003B79C3">
            <w:pPr>
              <w:spacing w:before="40" w:after="40"/>
              <w:rPr>
                <w:rFonts w:ascii="Myriad Pro" w:hAnsi="Myriad Pro"/>
                <w:sz w:val="20"/>
              </w:rPr>
            </w:pPr>
            <w:r w:rsidRPr="00586D29">
              <w:rPr>
                <w:rFonts w:ascii="Myriad Pro" w:hAnsi="Myriad Pro"/>
                <w:sz w:val="20"/>
              </w:rPr>
              <w:t>VIII Edukacja</w:t>
            </w:r>
          </w:p>
        </w:tc>
      </w:tr>
      <w:tr w:rsidR="00201AE1" w:rsidRPr="00586D29" w:rsidTr="003B79C3">
        <w:tc>
          <w:tcPr>
            <w:tcW w:w="1900" w:type="dxa"/>
            <w:shd w:val="clear" w:color="auto" w:fill="B6DDE8" w:themeFill="accent5" w:themeFillTint="66"/>
          </w:tcPr>
          <w:p w:rsidR="00201AE1" w:rsidRPr="00586D29" w:rsidRDefault="00201AE1" w:rsidP="003B79C3">
            <w:pPr>
              <w:spacing w:before="40" w:after="40"/>
              <w:rPr>
                <w:rFonts w:ascii="Myriad Pro" w:hAnsi="Myriad Pro"/>
                <w:sz w:val="20"/>
              </w:rPr>
            </w:pPr>
            <w:r w:rsidRPr="00586D29">
              <w:rPr>
                <w:rFonts w:ascii="Myriad Pro" w:hAnsi="Myriad Pro"/>
                <w:sz w:val="20"/>
              </w:rPr>
              <w:t>Priorytet Inwestycyjny</w:t>
            </w:r>
          </w:p>
        </w:tc>
        <w:tc>
          <w:tcPr>
            <w:tcW w:w="12275" w:type="dxa"/>
            <w:shd w:val="clear" w:color="auto" w:fill="B6DDE8" w:themeFill="accent5" w:themeFillTint="66"/>
          </w:tcPr>
          <w:p w:rsidR="00201AE1" w:rsidRPr="00586D29" w:rsidRDefault="00201AE1" w:rsidP="003B79C3">
            <w:pPr>
              <w:spacing w:before="40" w:after="40"/>
              <w:rPr>
                <w:rFonts w:ascii="Myriad Pro" w:hAnsi="Myriad Pro"/>
                <w:sz w:val="20"/>
              </w:rPr>
            </w:pPr>
            <w:r w:rsidRPr="00586D29">
              <w:rPr>
                <w:rFonts w:ascii="Myriad Pro" w:hAnsi="Myriad Pro"/>
                <w:sz w:val="20"/>
              </w:rPr>
              <w:t>10iv 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201AE1" w:rsidRPr="00586D29" w:rsidTr="003B79C3">
        <w:tc>
          <w:tcPr>
            <w:tcW w:w="1900" w:type="dxa"/>
            <w:shd w:val="clear" w:color="auto" w:fill="B6DDE8" w:themeFill="accent5" w:themeFillTint="66"/>
          </w:tcPr>
          <w:p w:rsidR="00201AE1" w:rsidRPr="00586D29" w:rsidRDefault="00201AE1" w:rsidP="003B79C3">
            <w:pPr>
              <w:spacing w:before="40" w:after="40"/>
              <w:rPr>
                <w:rFonts w:ascii="Myriad Pro" w:hAnsi="Myriad Pro"/>
                <w:sz w:val="20"/>
              </w:rPr>
            </w:pPr>
            <w:r w:rsidRPr="00586D29">
              <w:rPr>
                <w:rFonts w:ascii="Myriad Pro" w:hAnsi="Myriad Pro"/>
                <w:sz w:val="20"/>
              </w:rPr>
              <w:t>Działanie</w:t>
            </w:r>
          </w:p>
        </w:tc>
        <w:tc>
          <w:tcPr>
            <w:tcW w:w="12275" w:type="dxa"/>
            <w:shd w:val="clear" w:color="auto" w:fill="B6DDE8" w:themeFill="accent5" w:themeFillTint="66"/>
          </w:tcPr>
          <w:p w:rsidR="00201AE1" w:rsidRPr="00586D29" w:rsidRDefault="00201AE1" w:rsidP="003B79C3">
            <w:pPr>
              <w:spacing w:before="40" w:after="40"/>
              <w:rPr>
                <w:rFonts w:ascii="Myriad Pro" w:hAnsi="Myriad Pro"/>
                <w:sz w:val="20"/>
              </w:rPr>
            </w:pPr>
            <w:r w:rsidRPr="00586D29">
              <w:rPr>
                <w:rFonts w:ascii="Myriad Pro" w:eastAsia="Times New Roman" w:hAnsi="Myriad Pro" w:cs="Arial"/>
                <w:sz w:val="20"/>
              </w:rPr>
              <w:t>Działanie 8.9: Wsparcie szkół i placówek prowadzących kształcenie zawodowe oraz uczniów uczestniczących w kształceniu zawodowym i osób dorosłych uczestniczących w pozaszkolnych formach kształcenia zawodowego w ramach Kontraktów Samorządowych.</w:t>
            </w:r>
          </w:p>
        </w:tc>
      </w:tr>
      <w:tr w:rsidR="00201AE1" w:rsidRPr="00586D29" w:rsidTr="003B79C3">
        <w:tc>
          <w:tcPr>
            <w:tcW w:w="1900" w:type="dxa"/>
            <w:shd w:val="clear" w:color="auto" w:fill="B6DDE8" w:themeFill="accent5" w:themeFillTint="66"/>
          </w:tcPr>
          <w:p w:rsidR="00201AE1" w:rsidRPr="00586D29" w:rsidRDefault="00201AE1" w:rsidP="003B79C3">
            <w:pPr>
              <w:spacing w:before="40" w:after="40"/>
              <w:rPr>
                <w:rFonts w:ascii="Myriad Pro" w:hAnsi="Myriad Pro"/>
                <w:sz w:val="20"/>
              </w:rPr>
            </w:pPr>
            <w:r w:rsidRPr="00586D29">
              <w:rPr>
                <w:rFonts w:ascii="Myriad Pro" w:hAnsi="Myriad Pro"/>
                <w:sz w:val="20"/>
              </w:rPr>
              <w:t>Typy projektów</w:t>
            </w:r>
          </w:p>
        </w:tc>
        <w:tc>
          <w:tcPr>
            <w:tcW w:w="12275" w:type="dxa"/>
            <w:shd w:val="clear" w:color="auto" w:fill="B6DDE8" w:themeFill="accent5" w:themeFillTint="66"/>
          </w:tcPr>
          <w:p w:rsidR="00201AE1" w:rsidRPr="001A03D6" w:rsidRDefault="00201AE1" w:rsidP="00912095">
            <w:pPr>
              <w:numPr>
                <w:ilvl w:val="0"/>
                <w:numId w:val="200"/>
              </w:numPr>
              <w:spacing w:before="40" w:after="40"/>
              <w:ind w:left="357" w:hanging="357"/>
              <w:contextualSpacing/>
              <w:rPr>
                <w:rFonts w:ascii="Myriad Pro" w:hAnsi="Myriad Pro" w:cs="Arial"/>
                <w:sz w:val="20"/>
              </w:rPr>
            </w:pPr>
            <w:r w:rsidRPr="001A03D6">
              <w:rPr>
                <w:rFonts w:ascii="Myriad Pro" w:hAnsi="Myriad Pro" w:cs="Arial"/>
                <w:sz w:val="20"/>
              </w:rPr>
              <w:t>Podnoszenie umiejętności oraz uzyskiwanie kwalifikacji zawodowych przez uczniów i słuchaczy szkół lub placówek systemu oświaty prowadzących kształcenie zawodowe, uczniów lub słuchaczy szkół ponadgimnazjalnych, szkół lub placówek systemu oświaty prowadzących kształcenie ogólne oraz osób dorosłych zainteresowanych z własnej inicjatywy zdobyciem, uzupełnieniem lub podnoszeniem kwalifikacji zawodowych poprzez:</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praktyki zawodowe organizowane u pracodawców lub przedsiębiorców dla uczniów zasadniczych szkół zawodowych,</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staże zawodowe obejmujące realizację kształcenia zawodowego praktycznego we współpracy z pracodawcami lub przedsiębiorcami lub wykraczające poza zakres kształcenia zawodowego praktycznego,</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wdrożenie nowych, innowacyjnych form nauczania zawodowego,</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pomoc stypendialną dla uczniów szczególnie uzdolnionych w zakresie przedmiotów zawodowych,</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organizowanie kursów przygotowawczych na studia we współpracy ze szkołami wyższymi oraz organizowanie kursów i szkoleń przygotowujących do kwalifikacyjnych egzaminów czeladniczych i mistrzowskich,</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udział w zajęciach prowadzonych w szkole wyższej, w tym w zajęciach laboratoryjnych, kołach lub obozach naukowych,</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 xml:space="preserve">wsparcie uczniów lub słuchaczy w zakresie zdobywania dodatkowych uprawnień zwiększających ich szanse na rynku pracy, </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 xml:space="preserve">programy edukacji walidacji i certyfikacji odpowiednich efektów uczenia się zdobytych w ramach edukacji formalnej, </w:t>
            </w:r>
            <w:proofErr w:type="spellStart"/>
            <w:r w:rsidRPr="001A03D6">
              <w:rPr>
                <w:rFonts w:ascii="Myriad Pro" w:hAnsi="Myriad Pro" w:cs="Arial"/>
                <w:sz w:val="20"/>
              </w:rPr>
              <w:t>pozaformalnej</w:t>
            </w:r>
            <w:proofErr w:type="spellEnd"/>
            <w:r w:rsidRPr="001A03D6">
              <w:rPr>
                <w:rFonts w:ascii="Myriad Pro" w:hAnsi="Myriad Pro" w:cs="Arial"/>
                <w:sz w:val="20"/>
              </w:rPr>
              <w:t xml:space="preserve"> oraz kształcenia nieformalnego, prowadzące do zdobycia kwalifikacji zawodowych, w tym również kwalifikacji mistrza i czeladnika </w:t>
            </w:r>
            <w:r w:rsidRPr="001A03D6">
              <w:rPr>
                <w:rFonts w:ascii="Myriad Pro" w:hAnsi="Myriad Pro" w:cs="Arial"/>
                <w:sz w:val="20"/>
              </w:rPr>
              <w:br/>
              <w:t>w zawodzie,</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realizację pozaszkolnych form kształcenia zawodowych ustawicznego, w tym wymienionych w rozporządzeniu MEN z dnia 11 stycznia 2012 r. w sprawie kształcenia ustawicznego w formach pozaszkolnych (Dz.U. z 2014 r. poz. 622),</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doradztwo edukacyjno-zawodowe,</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lastRenderedPageBreak/>
              <w:t xml:space="preserve">wykorzystanie rezultatów projektów, w tym pozytywnie </w:t>
            </w:r>
            <w:proofErr w:type="spellStart"/>
            <w:r w:rsidRPr="001A03D6">
              <w:rPr>
                <w:rFonts w:ascii="Myriad Pro" w:hAnsi="Myriad Pro" w:cs="Arial"/>
                <w:sz w:val="20"/>
              </w:rPr>
              <w:t>zwalidowanych</w:t>
            </w:r>
            <w:proofErr w:type="spellEnd"/>
            <w:r w:rsidRPr="001A03D6">
              <w:rPr>
                <w:rFonts w:ascii="Myriad Pro" w:hAnsi="Myriad Pro" w:cs="Arial"/>
                <w:sz w:val="20"/>
              </w:rPr>
              <w:t xml:space="preserve"> produktów projektów innowacyjnych zrealizowanych w latach 2007-2013 w ramach PO KL.</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przygotowanie zawodowe uczniów szkół i placówek systemu oświaty prowadzących kształcenie zawodowe w charakterze młodocianego pracownika organizowane u pracodawców, obejmujące naukę zawodu lub przyuczenie do wykonywania określonej pracy.</w:t>
            </w:r>
          </w:p>
          <w:p w:rsidR="00201AE1" w:rsidRPr="001A03D6" w:rsidRDefault="00201AE1" w:rsidP="00912095">
            <w:pPr>
              <w:numPr>
                <w:ilvl w:val="0"/>
                <w:numId w:val="200"/>
              </w:numPr>
              <w:spacing w:before="40" w:after="40"/>
              <w:ind w:left="357" w:hanging="357"/>
              <w:contextualSpacing/>
              <w:rPr>
                <w:rFonts w:ascii="Myriad Pro" w:hAnsi="Myriad Pro" w:cs="Arial"/>
                <w:sz w:val="20"/>
              </w:rPr>
            </w:pPr>
            <w:r w:rsidRPr="001A03D6">
              <w:rPr>
                <w:rFonts w:ascii="Myriad Pro" w:hAnsi="Myriad Pro" w:cs="Arial"/>
                <w:sz w:val="20"/>
              </w:rPr>
              <w:t xml:space="preserve">Tworzenie w szkołach lub placówkach systemu oświaty prowadzących kształcenie zawodowe warunków odzwierciedlających naturalne warunki </w:t>
            </w:r>
            <w:r w:rsidRPr="001A03D6">
              <w:rPr>
                <w:rFonts w:ascii="Myriad Pro" w:hAnsi="Myriad Pro" w:cs="Arial"/>
                <w:bCs/>
                <w:sz w:val="20"/>
              </w:rPr>
              <w:t xml:space="preserve">pracy </w:t>
            </w:r>
            <w:r w:rsidRPr="001A03D6">
              <w:rPr>
                <w:rFonts w:ascii="Myriad Pro" w:hAnsi="Myriad Pro" w:cs="Arial"/>
                <w:sz w:val="20"/>
              </w:rPr>
              <w:t>właściwe dla nauczanych zawodów poprzez wyposażenie pracowni lub warsztatów szkolnych placówek szkolnictwa zawodowego;</w:t>
            </w:r>
          </w:p>
          <w:p w:rsidR="00201AE1" w:rsidRPr="001A03D6" w:rsidRDefault="00201AE1" w:rsidP="00912095">
            <w:pPr>
              <w:numPr>
                <w:ilvl w:val="0"/>
                <w:numId w:val="200"/>
              </w:numPr>
              <w:spacing w:before="40" w:after="40"/>
              <w:ind w:left="357" w:hanging="357"/>
              <w:contextualSpacing/>
              <w:rPr>
                <w:rFonts w:ascii="Myriad Pro" w:hAnsi="Myriad Pro" w:cs="Arial"/>
                <w:sz w:val="20"/>
              </w:rPr>
            </w:pPr>
            <w:r w:rsidRPr="001A03D6">
              <w:rPr>
                <w:rFonts w:ascii="Myriad Pro" w:hAnsi="Myriad Pro" w:cs="Arial"/>
                <w:sz w:val="20"/>
              </w:rPr>
              <w:t xml:space="preserve">Rozwój współpracy szkół lub placówek systemu oświaty prowadzących kształcenie zawodowe z ich otoczeniem społeczno-gospodarczym </w:t>
            </w:r>
            <w:r w:rsidRPr="001A03D6">
              <w:rPr>
                <w:rFonts w:ascii="Myriad Pro" w:hAnsi="Myriad Pro" w:cs="Arial"/>
                <w:sz w:val="20"/>
              </w:rPr>
              <w:br/>
              <w:t>w szczególności poprzez:</w:t>
            </w:r>
          </w:p>
          <w:p w:rsidR="00201AE1" w:rsidRPr="001A03D6" w:rsidRDefault="00201AE1" w:rsidP="00912095">
            <w:pPr>
              <w:numPr>
                <w:ilvl w:val="0"/>
                <w:numId w:val="202"/>
              </w:numPr>
              <w:spacing w:before="40" w:after="40"/>
              <w:contextualSpacing/>
              <w:rPr>
                <w:rFonts w:ascii="Myriad Pro" w:hAnsi="Myriad Pro" w:cs="Arial"/>
                <w:sz w:val="20"/>
              </w:rPr>
            </w:pPr>
            <w:r w:rsidRPr="001A03D6">
              <w:rPr>
                <w:rFonts w:ascii="Myriad Pro" w:hAnsi="Myriad Pro" w:cs="Arial"/>
                <w:sz w:val="20"/>
              </w:rPr>
              <w:t>włączenie pracodawców lub przedsiębiorców w system egzaminów potwierdzających kwalifikacje zawodowe, w tym m. in.: tworzenie przez pracodawców lub przedsiębiorców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201AE1" w:rsidRPr="001A03D6" w:rsidRDefault="00201AE1" w:rsidP="00912095">
            <w:pPr>
              <w:numPr>
                <w:ilvl w:val="0"/>
                <w:numId w:val="202"/>
              </w:numPr>
              <w:spacing w:before="40" w:after="40"/>
              <w:contextualSpacing/>
              <w:rPr>
                <w:rFonts w:ascii="Myriad Pro" w:hAnsi="Myriad Pro" w:cs="Arial"/>
                <w:sz w:val="20"/>
              </w:rPr>
            </w:pPr>
            <w:r w:rsidRPr="001A03D6">
              <w:rPr>
                <w:rFonts w:ascii="Myriad Pro" w:hAnsi="Myriad Pro" w:cs="Arial"/>
                <w:sz w:val="20"/>
              </w:rPr>
              <w:t>tworzenie klas patronackich w szkołach,</w:t>
            </w:r>
          </w:p>
          <w:p w:rsidR="00201AE1" w:rsidRPr="001A03D6" w:rsidRDefault="00201AE1" w:rsidP="00912095">
            <w:pPr>
              <w:numPr>
                <w:ilvl w:val="0"/>
                <w:numId w:val="202"/>
              </w:numPr>
              <w:spacing w:before="40" w:after="40"/>
              <w:contextualSpacing/>
              <w:rPr>
                <w:rFonts w:ascii="Myriad Pro" w:hAnsi="Myriad Pro" w:cs="Arial"/>
                <w:sz w:val="20"/>
              </w:rPr>
            </w:pPr>
            <w:r w:rsidRPr="001A03D6">
              <w:rPr>
                <w:rFonts w:ascii="Myriad Pro" w:hAnsi="Myriad Pro" w:cs="Arial"/>
                <w:sz w:val="20"/>
              </w:rPr>
              <w:t>współpracę w dostosowywaniu oferty edukacyjnej w szkołach i formach pozaszkolnych do potrzeb regionalnego i lokalnego rynku pracy,</w:t>
            </w:r>
          </w:p>
          <w:p w:rsidR="00201AE1" w:rsidRPr="001A03D6" w:rsidRDefault="00201AE1" w:rsidP="00912095">
            <w:pPr>
              <w:numPr>
                <w:ilvl w:val="0"/>
                <w:numId w:val="202"/>
              </w:numPr>
              <w:spacing w:before="40" w:after="40"/>
              <w:contextualSpacing/>
              <w:rPr>
                <w:rFonts w:ascii="Myriad Pro" w:hAnsi="Myriad Pro" w:cs="Arial"/>
                <w:sz w:val="20"/>
              </w:rPr>
            </w:pPr>
            <w:r w:rsidRPr="001A03D6">
              <w:rPr>
                <w:rFonts w:ascii="Myriad Pro" w:hAnsi="Myriad Pro" w:cs="Arial"/>
                <w:sz w:val="20"/>
              </w:rPr>
              <w:t>opracowywanie lub modyfikację programów nauczania,</w:t>
            </w:r>
          </w:p>
          <w:p w:rsidR="00201AE1" w:rsidRPr="001A03D6" w:rsidRDefault="00201AE1" w:rsidP="00912095">
            <w:pPr>
              <w:numPr>
                <w:ilvl w:val="0"/>
                <w:numId w:val="202"/>
              </w:numPr>
              <w:spacing w:before="40" w:after="40"/>
              <w:contextualSpacing/>
              <w:rPr>
                <w:rFonts w:ascii="Myriad Pro" w:hAnsi="Myriad Pro" w:cs="Arial"/>
                <w:sz w:val="20"/>
              </w:rPr>
            </w:pPr>
            <w:r w:rsidRPr="001A03D6">
              <w:rPr>
                <w:rFonts w:ascii="Myriad Pro" w:hAnsi="Myriad Pro" w:cs="Arial"/>
                <w:sz w:val="20"/>
              </w:rPr>
              <w:t xml:space="preserve">wykorzystanie rezultatów projektów, w tym pozytywnie </w:t>
            </w:r>
            <w:proofErr w:type="spellStart"/>
            <w:r w:rsidRPr="001A03D6">
              <w:rPr>
                <w:rFonts w:ascii="Myriad Pro" w:hAnsi="Myriad Pro" w:cs="Arial"/>
                <w:sz w:val="20"/>
              </w:rPr>
              <w:t>zwalidowanych</w:t>
            </w:r>
            <w:proofErr w:type="spellEnd"/>
            <w:r w:rsidRPr="001A03D6">
              <w:rPr>
                <w:rFonts w:ascii="Myriad Pro" w:hAnsi="Myriad Pro" w:cs="Arial"/>
                <w:sz w:val="20"/>
              </w:rPr>
              <w:t xml:space="preserve"> produktów projektów innowacyjnych, zrealizowanych w latach 2007-2013 w ramach PO KL,</w:t>
            </w:r>
          </w:p>
          <w:p w:rsidR="00201AE1" w:rsidRPr="001A03D6" w:rsidRDefault="00201AE1" w:rsidP="00912095">
            <w:pPr>
              <w:numPr>
                <w:ilvl w:val="0"/>
                <w:numId w:val="202"/>
              </w:numPr>
              <w:spacing w:before="40" w:after="40"/>
              <w:contextualSpacing/>
              <w:rPr>
                <w:rFonts w:ascii="Myriad Pro" w:hAnsi="Myriad Pro" w:cs="Arial"/>
                <w:sz w:val="20"/>
              </w:rPr>
            </w:pPr>
            <w:r w:rsidRPr="001A03D6">
              <w:rPr>
                <w:rFonts w:ascii="Myriad Pro" w:hAnsi="Myriad Pro" w:cs="Arial"/>
                <w:sz w:val="20"/>
              </w:rPr>
              <w:t>współpracę szkół i placówek systemu oświaty prowadzących kształcenie zawodowe z uczelniami wyższymi;</w:t>
            </w:r>
          </w:p>
          <w:p w:rsidR="00201AE1" w:rsidRPr="001A03D6" w:rsidRDefault="00201AE1" w:rsidP="00912095">
            <w:pPr>
              <w:numPr>
                <w:ilvl w:val="0"/>
                <w:numId w:val="200"/>
              </w:numPr>
              <w:spacing w:before="40" w:after="40"/>
              <w:ind w:left="357" w:hanging="357"/>
              <w:contextualSpacing/>
              <w:rPr>
                <w:rFonts w:ascii="Myriad Pro" w:hAnsi="Myriad Pro" w:cs="Arial"/>
                <w:sz w:val="20"/>
              </w:rPr>
            </w:pPr>
            <w:r w:rsidRPr="001A03D6">
              <w:rPr>
                <w:rFonts w:ascii="Myriad Pro" w:hAnsi="Myriad Pro" w:cs="Arial"/>
                <w:sz w:val="20"/>
              </w:rPr>
              <w:t xml:space="preserve">Doskonalenie umiejętności i kompetencji zawodowych nauczycieli zawodu i instruktorów praktycznej nauki zawodu, związanych </w:t>
            </w:r>
            <w:r w:rsidRPr="001A03D6">
              <w:rPr>
                <w:rFonts w:ascii="Myriad Pro" w:hAnsi="Myriad Pro" w:cs="Arial"/>
                <w:sz w:val="20"/>
              </w:rPr>
              <w:br/>
              <w:t>z nauczanym zawodem, głównie poprzez:</w:t>
            </w:r>
          </w:p>
          <w:p w:rsidR="00201AE1" w:rsidRPr="001A03D6" w:rsidRDefault="00201AE1" w:rsidP="00912095">
            <w:pPr>
              <w:numPr>
                <w:ilvl w:val="0"/>
                <w:numId w:val="203"/>
              </w:numPr>
              <w:spacing w:before="40" w:after="40"/>
              <w:contextualSpacing/>
              <w:rPr>
                <w:rFonts w:ascii="Myriad Pro" w:hAnsi="Myriad Pro" w:cs="Arial"/>
                <w:sz w:val="20"/>
              </w:rPr>
            </w:pPr>
            <w:r w:rsidRPr="001A03D6">
              <w:rPr>
                <w:rFonts w:ascii="Myriad Pro" w:hAnsi="Myriad Pro" w:cs="Arial"/>
                <w:sz w:val="20"/>
              </w:rPr>
              <w:t>kursy kwalifikacyjne lub szkolenia doskonalące w zakresie tematyki związanej z nauczanym zawodem,</w:t>
            </w:r>
          </w:p>
          <w:p w:rsidR="00201AE1" w:rsidRPr="001A03D6" w:rsidRDefault="00201AE1" w:rsidP="00912095">
            <w:pPr>
              <w:numPr>
                <w:ilvl w:val="0"/>
                <w:numId w:val="203"/>
              </w:numPr>
              <w:spacing w:before="40" w:after="40"/>
              <w:contextualSpacing/>
              <w:rPr>
                <w:rFonts w:ascii="Myriad Pro" w:hAnsi="Myriad Pro" w:cs="Arial"/>
                <w:sz w:val="20"/>
              </w:rPr>
            </w:pPr>
            <w:r w:rsidRPr="001A03D6">
              <w:rPr>
                <w:rFonts w:ascii="Myriad Pro" w:hAnsi="Myriad Pro" w:cs="Arial"/>
                <w:sz w:val="20"/>
              </w:rPr>
              <w:t>praktyki lub staże w instytucjach z otoczenia społeczno-gospodarczego szkół lub placówek systemu oświaty, w tym przede wszystkim w przedsiębiorstwach lub u pracodawców działających na obszarze, na którym znajduje się dana szkoła lub placówka systemu oświaty,</w:t>
            </w:r>
          </w:p>
          <w:p w:rsidR="00201AE1" w:rsidRPr="001A03D6" w:rsidRDefault="00201AE1" w:rsidP="00912095">
            <w:pPr>
              <w:numPr>
                <w:ilvl w:val="0"/>
                <w:numId w:val="203"/>
              </w:numPr>
              <w:spacing w:before="40" w:after="40"/>
              <w:contextualSpacing/>
              <w:rPr>
                <w:rFonts w:ascii="Myriad Pro" w:hAnsi="Myriad Pro" w:cs="Arial"/>
                <w:sz w:val="20"/>
              </w:rPr>
            </w:pPr>
            <w:r w:rsidRPr="001A03D6">
              <w:rPr>
                <w:rFonts w:ascii="Myriad Pro" w:hAnsi="Myriad Pro" w:cs="Arial"/>
                <w:sz w:val="20"/>
              </w:rPr>
              <w:t>studia podyplomowe przygotowujące do wykonywania zawodu nauczyciela przedmiotów zawodowych albo obejmujące zakresem tematykę związaną z nauczanym zawodem (branżowe, specjalistyczne),</w:t>
            </w:r>
          </w:p>
          <w:p w:rsidR="00201AE1" w:rsidRPr="001A03D6" w:rsidRDefault="00201AE1" w:rsidP="00912095">
            <w:pPr>
              <w:numPr>
                <w:ilvl w:val="0"/>
                <w:numId w:val="203"/>
              </w:numPr>
              <w:spacing w:before="40" w:after="40"/>
              <w:contextualSpacing/>
              <w:rPr>
                <w:rFonts w:ascii="Myriad Pro" w:hAnsi="Myriad Pro" w:cs="Arial"/>
                <w:sz w:val="20"/>
              </w:rPr>
            </w:pPr>
            <w:r w:rsidRPr="001A03D6">
              <w:rPr>
                <w:rFonts w:ascii="Myriad Pro" w:hAnsi="Myriad Pro" w:cs="Arial"/>
                <w:sz w:val="20"/>
              </w:rPr>
              <w:t>budowanie lub moderowanie sieci współpracy i samokształcenia,</w:t>
            </w:r>
          </w:p>
          <w:p w:rsidR="00201AE1" w:rsidRPr="001A03D6" w:rsidRDefault="00201AE1" w:rsidP="00912095">
            <w:pPr>
              <w:numPr>
                <w:ilvl w:val="0"/>
                <w:numId w:val="203"/>
              </w:numPr>
              <w:spacing w:before="40" w:after="40"/>
              <w:contextualSpacing/>
              <w:rPr>
                <w:rFonts w:ascii="Myriad Pro" w:hAnsi="Myriad Pro" w:cs="Arial"/>
                <w:sz w:val="20"/>
              </w:rPr>
            </w:pPr>
            <w:r w:rsidRPr="001A03D6">
              <w:rPr>
                <w:rFonts w:ascii="Myriad Pro" w:hAnsi="Myriad Pro" w:cs="Arial"/>
                <w:sz w:val="20"/>
              </w:rPr>
              <w:t>realizację programów wspomagania,</w:t>
            </w:r>
          </w:p>
          <w:p w:rsidR="00201AE1" w:rsidRPr="001A03D6" w:rsidRDefault="00201AE1" w:rsidP="00912095">
            <w:pPr>
              <w:numPr>
                <w:ilvl w:val="0"/>
                <w:numId w:val="203"/>
              </w:numPr>
              <w:spacing w:before="40" w:after="40"/>
              <w:contextualSpacing/>
              <w:rPr>
                <w:rFonts w:ascii="Myriad Pro" w:hAnsi="Myriad Pro" w:cs="Arial"/>
                <w:sz w:val="20"/>
              </w:rPr>
            </w:pPr>
            <w:r w:rsidRPr="001A03D6">
              <w:rPr>
                <w:rFonts w:ascii="Myriad Pro" w:hAnsi="Myriad Pro" w:cs="Arial"/>
                <w:sz w:val="20"/>
              </w:rPr>
              <w:t>programy walidacji i certyfikacji wiedzy, umiejętności i kompetencji niezbędnych w pracy dydaktycznej, ze szczególnym uwzględnieniem nadawania uprawnień egzaminatora w zawodzie instruktorom praktycznej nauki zawodu na terenie przedsiębiorstw</w:t>
            </w:r>
          </w:p>
          <w:p w:rsidR="00201AE1" w:rsidRPr="001A03D6" w:rsidRDefault="00201AE1" w:rsidP="00912095">
            <w:pPr>
              <w:numPr>
                <w:ilvl w:val="0"/>
                <w:numId w:val="203"/>
              </w:numPr>
              <w:spacing w:before="40" w:after="40"/>
              <w:contextualSpacing/>
              <w:rPr>
                <w:rFonts w:ascii="Myriad Pro" w:hAnsi="Myriad Pro" w:cs="Arial"/>
                <w:sz w:val="20"/>
              </w:rPr>
            </w:pPr>
            <w:r w:rsidRPr="001A03D6">
              <w:rPr>
                <w:rFonts w:ascii="Myriad Pro" w:hAnsi="Myriad Pro" w:cs="Arial"/>
                <w:sz w:val="20"/>
              </w:rPr>
              <w:t xml:space="preserve">wykorzystanie narzędzi, metod lub form pracy wypracowanych w ramach projektów, w tym pozytywnie </w:t>
            </w:r>
            <w:proofErr w:type="spellStart"/>
            <w:r w:rsidRPr="001A03D6">
              <w:rPr>
                <w:rFonts w:ascii="Myriad Pro" w:hAnsi="Myriad Pro" w:cs="Arial"/>
                <w:sz w:val="20"/>
              </w:rPr>
              <w:t>zwalidowanych</w:t>
            </w:r>
            <w:proofErr w:type="spellEnd"/>
            <w:r w:rsidRPr="001A03D6">
              <w:rPr>
                <w:rFonts w:ascii="Myriad Pro" w:hAnsi="Myriad Pro" w:cs="Arial"/>
                <w:sz w:val="20"/>
              </w:rPr>
              <w:t xml:space="preserve"> produktów projektów innowacyjnych, zrealizowanych w latach 2007-2013 w ramach PO KL;</w:t>
            </w:r>
          </w:p>
          <w:p w:rsidR="00201AE1" w:rsidRPr="001A03D6" w:rsidRDefault="00201AE1" w:rsidP="00912095">
            <w:pPr>
              <w:numPr>
                <w:ilvl w:val="0"/>
                <w:numId w:val="200"/>
              </w:numPr>
              <w:spacing w:before="40" w:after="40"/>
              <w:ind w:left="357" w:hanging="357"/>
              <w:contextualSpacing/>
              <w:rPr>
                <w:rFonts w:ascii="Myriad Pro" w:hAnsi="Myriad Pro" w:cs="Arial"/>
                <w:sz w:val="20"/>
              </w:rPr>
            </w:pPr>
            <w:r w:rsidRPr="001A03D6">
              <w:rPr>
                <w:rFonts w:ascii="Myriad Pro" w:hAnsi="Myriad Pro" w:cs="Arial"/>
                <w:sz w:val="20"/>
              </w:rPr>
              <w:t>Tworzenie i rozwój ukierunkowanych branżowo centrów kształcenia zawodowego i ustawicznego (</w:t>
            </w:r>
            <w:proofErr w:type="spellStart"/>
            <w:r w:rsidRPr="001A03D6">
              <w:rPr>
                <w:rFonts w:ascii="Myriad Pro" w:hAnsi="Myriad Pro" w:cs="Arial"/>
                <w:sz w:val="20"/>
              </w:rPr>
              <w:t>CKZiU</w:t>
            </w:r>
            <w:proofErr w:type="spellEnd"/>
            <w:r w:rsidRPr="001A03D6">
              <w:rPr>
                <w:rFonts w:ascii="Myriad Pro" w:hAnsi="Myriad Pro" w:cs="Arial"/>
                <w:sz w:val="20"/>
              </w:rPr>
              <w:t>) głównie poprzez:</w:t>
            </w:r>
          </w:p>
          <w:p w:rsidR="00201AE1" w:rsidRPr="001A03D6" w:rsidRDefault="00201AE1" w:rsidP="00912095">
            <w:pPr>
              <w:numPr>
                <w:ilvl w:val="0"/>
                <w:numId w:val="204"/>
              </w:numPr>
              <w:spacing w:before="40" w:after="40"/>
              <w:contextualSpacing/>
              <w:rPr>
                <w:rFonts w:ascii="Myriad Pro" w:hAnsi="Myriad Pro" w:cs="Arial"/>
                <w:sz w:val="20"/>
              </w:rPr>
            </w:pPr>
            <w:r w:rsidRPr="001A03D6">
              <w:rPr>
                <w:rFonts w:ascii="Myriad Pro" w:hAnsi="Myriad Pro" w:cs="Arial"/>
                <w:sz w:val="20"/>
              </w:rPr>
              <w:lastRenderedPageBreak/>
              <w:t xml:space="preserve">przygotowanie szkół i placówek systemu oświaty prowadzących kształcenie zawodowe do pełnienia funkcji </w:t>
            </w:r>
            <w:proofErr w:type="spellStart"/>
            <w:r w:rsidRPr="001A03D6">
              <w:rPr>
                <w:rFonts w:ascii="Myriad Pro" w:hAnsi="Myriad Pro" w:cs="Arial"/>
                <w:sz w:val="20"/>
              </w:rPr>
              <w:t>CKZiU</w:t>
            </w:r>
            <w:proofErr w:type="spellEnd"/>
            <w:r w:rsidRPr="001A03D6">
              <w:rPr>
                <w:rFonts w:ascii="Myriad Pro" w:hAnsi="Myriad Pro" w:cs="Arial"/>
                <w:sz w:val="20"/>
              </w:rPr>
              <w:t xml:space="preserve"> lub innych zespołów realizujących zadania zbieżne z zadaniami </w:t>
            </w:r>
            <w:proofErr w:type="spellStart"/>
            <w:r w:rsidRPr="001A03D6">
              <w:rPr>
                <w:rFonts w:ascii="Myriad Pro" w:hAnsi="Myriad Pro" w:cs="Arial"/>
                <w:sz w:val="20"/>
              </w:rPr>
              <w:t>CKZiU</w:t>
            </w:r>
            <w:proofErr w:type="spellEnd"/>
            <w:r w:rsidRPr="001A03D6">
              <w:rPr>
                <w:rFonts w:ascii="Myriad Pro" w:hAnsi="Myriad Pro" w:cs="Arial"/>
                <w:sz w:val="20"/>
              </w:rPr>
              <w:t xml:space="preserve"> obejmuje m.in.:</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 xml:space="preserve">wyposażenie szkół i placówek systemu oświaty prowadzących kształcenie zawodowe wchodzących w skład </w:t>
            </w:r>
            <w:proofErr w:type="spellStart"/>
            <w:r w:rsidRPr="001A03D6">
              <w:rPr>
                <w:rFonts w:ascii="Myriad Pro" w:hAnsi="Myriad Pro" w:cs="Arial"/>
                <w:sz w:val="20"/>
              </w:rPr>
              <w:t>CKZiU</w:t>
            </w:r>
            <w:proofErr w:type="spellEnd"/>
            <w:r w:rsidRPr="001A03D6">
              <w:rPr>
                <w:rFonts w:ascii="Myriad Pro" w:hAnsi="Myriad Pro" w:cs="Arial"/>
                <w:sz w:val="20"/>
              </w:rPr>
              <w:t xml:space="preserve"> lub innych zespołów realizujących zadania zbieżne z zadaniami </w:t>
            </w:r>
            <w:proofErr w:type="spellStart"/>
            <w:r w:rsidRPr="001A03D6">
              <w:rPr>
                <w:rFonts w:ascii="Myriad Pro" w:hAnsi="Myriad Pro" w:cs="Arial"/>
                <w:sz w:val="20"/>
              </w:rPr>
              <w:t>CKZiU</w:t>
            </w:r>
            <w:proofErr w:type="spellEnd"/>
            <w:r w:rsidRPr="001A03D6">
              <w:rPr>
                <w:rFonts w:ascii="Myriad Pro" w:hAnsi="Myriad Pro" w:cs="Arial"/>
                <w:sz w:val="20"/>
              </w:rPr>
              <w:t xml:space="preserve"> w sprzęt i pomoce dydaktyczne do prowadzenia nauczania w zawodach z określonej branży,</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 xml:space="preserve">rozszerzenie lub dostosowanie oferty edukacyjnej świadczonej przez szkoły i placówki systemu oświaty prowadzących kształcenie zawodowe wchodzące w skład </w:t>
            </w:r>
            <w:proofErr w:type="spellStart"/>
            <w:r w:rsidRPr="001A03D6">
              <w:rPr>
                <w:rFonts w:ascii="Myriad Pro" w:hAnsi="Myriad Pro" w:cs="Arial"/>
                <w:sz w:val="20"/>
              </w:rPr>
              <w:t>CKZiU</w:t>
            </w:r>
            <w:proofErr w:type="spellEnd"/>
            <w:r w:rsidRPr="001A03D6">
              <w:rPr>
                <w:rFonts w:ascii="Myriad Pro" w:hAnsi="Myriad Pro" w:cs="Arial"/>
                <w:sz w:val="20"/>
              </w:rPr>
              <w:t xml:space="preserve"> lub inne zespoły realizujące zadania zbieżne z zadaniami </w:t>
            </w:r>
            <w:proofErr w:type="spellStart"/>
            <w:r w:rsidRPr="001A03D6">
              <w:rPr>
                <w:rFonts w:ascii="Myriad Pro" w:hAnsi="Myriad Pro" w:cs="Arial"/>
                <w:sz w:val="20"/>
              </w:rPr>
              <w:t>CKZiU</w:t>
            </w:r>
            <w:proofErr w:type="spellEnd"/>
            <w:r w:rsidRPr="001A03D6">
              <w:rPr>
                <w:rFonts w:ascii="Myriad Pro" w:hAnsi="Myriad Pro" w:cs="Arial"/>
                <w:sz w:val="20"/>
              </w:rPr>
              <w:t xml:space="preserve"> do realizacji nowych zadań,</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 xml:space="preserve">doskonalenie umiejętności i kompetencji zawodowych nauczycieli zatrudnionych w szkołach i placówkach systemu oświaty prowadzących kształcenie zawodowe wchodzących w skład </w:t>
            </w:r>
            <w:proofErr w:type="spellStart"/>
            <w:r w:rsidRPr="001A03D6">
              <w:rPr>
                <w:rFonts w:ascii="Myriad Pro" w:hAnsi="Myriad Pro" w:cs="Arial"/>
                <w:sz w:val="20"/>
              </w:rPr>
              <w:t>CKZiU</w:t>
            </w:r>
            <w:proofErr w:type="spellEnd"/>
            <w:r w:rsidRPr="001A03D6">
              <w:rPr>
                <w:rFonts w:ascii="Myriad Pro" w:hAnsi="Myriad Pro" w:cs="Arial"/>
                <w:sz w:val="20"/>
              </w:rPr>
              <w:t xml:space="preserve"> lub innych zespołów realizujących zadania zbieżne z zadaniami </w:t>
            </w:r>
            <w:proofErr w:type="spellStart"/>
            <w:r w:rsidRPr="001A03D6">
              <w:rPr>
                <w:rFonts w:ascii="Myriad Pro" w:hAnsi="Myriad Pro" w:cs="Arial"/>
                <w:sz w:val="20"/>
              </w:rPr>
              <w:t>CKZiU</w:t>
            </w:r>
            <w:proofErr w:type="spellEnd"/>
            <w:r w:rsidRPr="001A03D6">
              <w:rPr>
                <w:rFonts w:ascii="Myriad Pro" w:hAnsi="Myriad Pro" w:cs="Arial"/>
                <w:sz w:val="20"/>
              </w:rPr>
              <w:t>,</w:t>
            </w:r>
          </w:p>
          <w:p w:rsidR="00201AE1" w:rsidRPr="001A03D6" w:rsidRDefault="00201AE1" w:rsidP="00912095">
            <w:pPr>
              <w:numPr>
                <w:ilvl w:val="0"/>
                <w:numId w:val="204"/>
              </w:numPr>
              <w:spacing w:before="40" w:after="40"/>
              <w:contextualSpacing/>
              <w:rPr>
                <w:rFonts w:ascii="Myriad Pro" w:hAnsi="Myriad Pro" w:cs="Arial"/>
                <w:sz w:val="20"/>
              </w:rPr>
            </w:pPr>
            <w:r w:rsidRPr="001A03D6">
              <w:rPr>
                <w:rFonts w:ascii="Myriad Pro" w:hAnsi="Myriad Pro" w:cs="Arial"/>
                <w:sz w:val="20"/>
              </w:rPr>
              <w:t xml:space="preserve">wsparcie realizowania przez </w:t>
            </w:r>
            <w:proofErr w:type="spellStart"/>
            <w:r w:rsidRPr="001A03D6">
              <w:rPr>
                <w:rFonts w:ascii="Myriad Pro" w:hAnsi="Myriad Pro" w:cs="Arial"/>
                <w:sz w:val="20"/>
              </w:rPr>
              <w:t>CKZiU</w:t>
            </w:r>
            <w:proofErr w:type="spellEnd"/>
            <w:r w:rsidRPr="001A03D6">
              <w:rPr>
                <w:rFonts w:ascii="Myriad Pro" w:hAnsi="Myriad Pro" w:cs="Arial"/>
                <w:sz w:val="20"/>
              </w:rPr>
              <w:t xml:space="preserve"> dla określonych branż lub inne zespoły realizujące zadania zbieżne z zadaniami </w:t>
            </w:r>
            <w:proofErr w:type="spellStart"/>
            <w:r w:rsidRPr="001A03D6">
              <w:rPr>
                <w:rFonts w:ascii="Myriad Pro" w:hAnsi="Myriad Pro" w:cs="Arial"/>
                <w:sz w:val="20"/>
              </w:rPr>
              <w:t>CKZiU</w:t>
            </w:r>
            <w:proofErr w:type="spellEnd"/>
            <w:r w:rsidRPr="001A03D6">
              <w:rPr>
                <w:rFonts w:ascii="Myriad Pro" w:hAnsi="Myriad Pro" w:cs="Arial"/>
                <w:sz w:val="20"/>
              </w:rPr>
              <w:t xml:space="preserve"> zadań, w tym m.in.:</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inicjowanie współpracy szkół lub placówek systemu oświaty prowadzących kształcenie zawodowe z pracodawcami otoczeniem społeczno-gospodarczym, w tym monitorowanie potrzeb ww. podmiotów w zakresie współpracy, także w zakresie staży nauczycieli lub praktycznej nauki zawodu uczniów, w tym uczniów ze specjalnymi potrzebami edukacyjnymi,</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prowadzenie doskonalenia zawodowego nauczycieli kształcenia zawodowego we współpracy z pracodawcami i uczelniami oraz ośrodkami doskonalenia nauczycieli,</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tworzenie sieci współpracy szkół i placówek systemu oświaty prowadzących kształcenie zawodowe w danej branży w celu wymiany dobrych praktyk,</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wdrażanie i upowszechnianie nowych technologii,</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opracowywanie i upowszechnianie elastycznych form kształcenia zawodowego osób dorosłych, w tym osób dorosłych ze specjalnymi potrzebami edukacyjnymi,</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tworzenie wyspecjalizowanych ośrodków egzaminacyjnych,</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organizowanie praktyk pedagogicznych dla przyszłych nauczycieli kształcenia zawodowego oraz nauczycieli stażystów,</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realizacja usług doradztwa zawodowego,</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gromadzenie i udostępnianie informacji edukacyjno-zawodowej o możliwościach kształcenia, szkolenia i zatrudnienia, w tym również wersji on-line, z uwzględnieniem aktualnej sytuacji na lokalnym/regionalnym rynku pracy,</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prowadzenie współpracy z placówkami doskonalenia nauczycieli w zakresie doskonalenia zawodowego nauczycieli realizujących zadania z zakresu doradztwa zawodowego;</w:t>
            </w:r>
          </w:p>
          <w:p w:rsidR="00201AE1" w:rsidRPr="001A03D6" w:rsidRDefault="00201AE1" w:rsidP="00912095">
            <w:pPr>
              <w:numPr>
                <w:ilvl w:val="0"/>
                <w:numId w:val="200"/>
              </w:numPr>
              <w:spacing w:before="40" w:after="40"/>
              <w:ind w:left="357" w:hanging="357"/>
              <w:contextualSpacing/>
              <w:rPr>
                <w:rFonts w:ascii="Myriad Pro" w:hAnsi="Myriad Pro" w:cs="Arial"/>
                <w:sz w:val="20"/>
              </w:rPr>
            </w:pPr>
            <w:r w:rsidRPr="001A03D6">
              <w:rPr>
                <w:rFonts w:ascii="Myriad Pro" w:hAnsi="Myriad Pro" w:cs="Arial"/>
                <w:sz w:val="20"/>
              </w:rPr>
              <w:t>Rozwój doradztwa zawodowego w szkołach i placówkach kształcenia zawodowego w szczególności poprzez:</w:t>
            </w:r>
          </w:p>
          <w:p w:rsidR="00201AE1" w:rsidRPr="001A03D6" w:rsidRDefault="00201AE1" w:rsidP="00912095">
            <w:pPr>
              <w:numPr>
                <w:ilvl w:val="0"/>
                <w:numId w:val="205"/>
              </w:numPr>
              <w:spacing w:before="40" w:after="40"/>
              <w:contextualSpacing/>
              <w:rPr>
                <w:rFonts w:ascii="Myriad Pro" w:hAnsi="Myriad Pro" w:cs="Arial"/>
                <w:sz w:val="20"/>
              </w:rPr>
            </w:pPr>
            <w:r w:rsidRPr="001A03D6">
              <w:rPr>
                <w:rFonts w:ascii="Myriad Pro" w:hAnsi="Myriad Pro" w:cs="Arial"/>
                <w:sz w:val="20"/>
              </w:rPr>
              <w:t xml:space="preserve">uzyskiwanie kwalifikacji doradców </w:t>
            </w:r>
            <w:proofErr w:type="spellStart"/>
            <w:r w:rsidRPr="001A03D6">
              <w:rPr>
                <w:rFonts w:ascii="Myriad Pro" w:hAnsi="Myriad Pro" w:cs="Arial"/>
                <w:sz w:val="20"/>
              </w:rPr>
              <w:t>edukacyjno</w:t>
            </w:r>
            <w:proofErr w:type="spellEnd"/>
            <w:r w:rsidRPr="001A03D6">
              <w:rPr>
                <w:rFonts w:ascii="Myriad Pro" w:hAnsi="Myriad Pro" w:cs="Arial"/>
                <w:sz w:val="20"/>
              </w:rPr>
              <w:t xml:space="preserve"> - zawodowych przez osoby realizujące zadania z zakresu doradztwa </w:t>
            </w:r>
            <w:proofErr w:type="spellStart"/>
            <w:r w:rsidRPr="001A03D6">
              <w:rPr>
                <w:rFonts w:ascii="Myriad Pro" w:hAnsi="Myriad Pro" w:cs="Arial"/>
                <w:sz w:val="20"/>
              </w:rPr>
              <w:t>edukacyjno</w:t>
            </w:r>
            <w:proofErr w:type="spellEnd"/>
            <w:r w:rsidRPr="001A03D6">
              <w:rPr>
                <w:rFonts w:ascii="Myriad Pro" w:hAnsi="Myriad Pro" w:cs="Arial"/>
                <w:sz w:val="20"/>
              </w:rPr>
              <w:t xml:space="preserve"> - zawodowego w szkołach i placówkach, które nie posiadają kwalifikacji z tego zakresu oraz podnoszenie kwalifikacji doradców </w:t>
            </w:r>
            <w:proofErr w:type="spellStart"/>
            <w:r w:rsidRPr="001A03D6">
              <w:rPr>
                <w:rFonts w:ascii="Myriad Pro" w:hAnsi="Myriad Pro" w:cs="Arial"/>
                <w:sz w:val="20"/>
              </w:rPr>
              <w:t>edukacyjno</w:t>
            </w:r>
            <w:proofErr w:type="spellEnd"/>
            <w:r w:rsidRPr="001A03D6">
              <w:rPr>
                <w:rFonts w:ascii="Myriad Pro" w:hAnsi="Myriad Pro" w:cs="Arial"/>
                <w:sz w:val="20"/>
              </w:rPr>
              <w:t xml:space="preserve"> – zawodowych, realizujących zadania z zakresu doradztwa </w:t>
            </w:r>
            <w:proofErr w:type="spellStart"/>
            <w:r w:rsidRPr="001A03D6">
              <w:rPr>
                <w:rFonts w:ascii="Myriad Pro" w:hAnsi="Myriad Pro" w:cs="Arial"/>
                <w:sz w:val="20"/>
              </w:rPr>
              <w:t>edukacyjno</w:t>
            </w:r>
            <w:proofErr w:type="spellEnd"/>
            <w:r w:rsidRPr="001A03D6">
              <w:rPr>
                <w:rFonts w:ascii="Myriad Pro" w:hAnsi="Myriad Pro" w:cs="Arial"/>
                <w:sz w:val="20"/>
              </w:rPr>
              <w:t xml:space="preserve"> – zawodowego w szkołach,</w:t>
            </w:r>
          </w:p>
          <w:p w:rsidR="00201AE1" w:rsidRPr="001A03D6" w:rsidRDefault="00201AE1" w:rsidP="00912095">
            <w:pPr>
              <w:numPr>
                <w:ilvl w:val="0"/>
                <w:numId w:val="205"/>
              </w:numPr>
              <w:spacing w:before="40" w:after="40"/>
              <w:contextualSpacing/>
              <w:rPr>
                <w:rFonts w:ascii="Myriad Pro" w:hAnsi="Myriad Pro" w:cs="Arial"/>
                <w:sz w:val="20"/>
              </w:rPr>
            </w:pPr>
            <w:r w:rsidRPr="001A03D6">
              <w:rPr>
                <w:rFonts w:ascii="Myriad Pro" w:hAnsi="Myriad Pro" w:cs="Arial"/>
                <w:sz w:val="20"/>
              </w:rPr>
              <w:t>tworzenie Szkolnych Punktów Informacji i Kariery (</w:t>
            </w:r>
            <w:proofErr w:type="spellStart"/>
            <w:r w:rsidRPr="001A03D6">
              <w:rPr>
                <w:rFonts w:ascii="Myriad Pro" w:hAnsi="Myriad Pro" w:cs="Arial"/>
                <w:sz w:val="20"/>
              </w:rPr>
              <w:t>SPInKA</w:t>
            </w:r>
            <w:proofErr w:type="spellEnd"/>
            <w:r w:rsidRPr="001A03D6">
              <w:rPr>
                <w:rFonts w:ascii="Myriad Pro" w:hAnsi="Myriad Pro" w:cs="Arial"/>
                <w:sz w:val="20"/>
              </w:rPr>
              <w:t>),</w:t>
            </w:r>
          </w:p>
          <w:p w:rsidR="00201AE1" w:rsidRPr="00586D29" w:rsidRDefault="00201AE1" w:rsidP="00912095">
            <w:pPr>
              <w:pStyle w:val="Akapitzlist"/>
              <w:numPr>
                <w:ilvl w:val="0"/>
                <w:numId w:val="205"/>
              </w:numPr>
            </w:pPr>
            <w:r w:rsidRPr="007D6E6A">
              <w:rPr>
                <w:rFonts w:eastAsia="Times New Roman" w:cs="Arial"/>
              </w:rPr>
              <w:t>zewnętrzne wsparcie szkół w obszarze doradztwa edukacyjno-zawodowego.</w:t>
            </w:r>
          </w:p>
        </w:tc>
      </w:tr>
    </w:tbl>
    <w:p w:rsidR="00201AE1" w:rsidRDefault="00201AE1" w:rsidP="00606993">
      <w:pPr>
        <w:pStyle w:val="Podtytu"/>
        <w:rPr>
          <w:rFonts w:eastAsia="Times New Roman"/>
          <w:lang w:eastAsia="pl-PL"/>
        </w:rPr>
      </w:pPr>
    </w:p>
    <w:p w:rsidR="00201AE1" w:rsidRPr="00586D29" w:rsidRDefault="00201AE1" w:rsidP="00201AE1">
      <w:pPr>
        <w:spacing w:before="120" w:after="120" w:line="240" w:lineRule="auto"/>
        <w:rPr>
          <w:rFonts w:ascii="Myriad Pro" w:hAnsi="Myriad Pro"/>
          <w:i/>
          <w:sz w:val="20"/>
        </w:rPr>
      </w:pPr>
      <w:r w:rsidRPr="00586D29">
        <w:rPr>
          <w:rFonts w:ascii="Myriad Pro" w:hAnsi="Myriad Pro"/>
          <w:i/>
          <w:sz w:val="20"/>
        </w:rPr>
        <w:lastRenderedPageBreak/>
        <w:t>Ciemniejszym kolorem oznaczono kryteria, które będą wykorzystane przy preselekcji.</w:t>
      </w:r>
    </w:p>
    <w:tbl>
      <w:tblPr>
        <w:tblStyle w:val="Tabela-Siatka"/>
        <w:tblW w:w="5000" w:type="pct"/>
        <w:tblLook w:val="04A0" w:firstRow="1" w:lastRow="0" w:firstColumn="1" w:lastColumn="0" w:noHBand="0" w:noVBand="1"/>
      </w:tblPr>
      <w:tblGrid>
        <w:gridCol w:w="843"/>
        <w:gridCol w:w="2498"/>
        <w:gridCol w:w="5436"/>
        <w:gridCol w:w="5443"/>
      </w:tblGrid>
      <w:tr w:rsidR="00201AE1" w:rsidRPr="00586D29" w:rsidTr="00201AE1">
        <w:trPr>
          <w:tblHeader/>
        </w:trPr>
        <w:tc>
          <w:tcPr>
            <w:tcW w:w="5000" w:type="pct"/>
            <w:gridSpan w:val="4"/>
            <w:shd w:val="clear" w:color="auto" w:fill="D9D9D9" w:themeFill="background1" w:themeFillShade="D9"/>
          </w:tcPr>
          <w:p w:rsidR="00201AE1" w:rsidRPr="00C46EFC" w:rsidRDefault="00201AE1" w:rsidP="00201AE1">
            <w:pPr>
              <w:spacing w:before="40" w:after="40"/>
              <w:rPr>
                <w:rFonts w:ascii="Myriad Pro" w:hAnsi="Myriad Pro"/>
                <w:sz w:val="20"/>
              </w:rPr>
            </w:pPr>
            <w:r w:rsidRPr="00586D29">
              <w:rPr>
                <w:rFonts w:ascii="Myriad Pro" w:hAnsi="Myriad Pro"/>
                <w:b/>
                <w:sz w:val="20"/>
              </w:rPr>
              <w:t>Kryteria dopuszczalności (preselekcja)</w:t>
            </w:r>
          </w:p>
        </w:tc>
      </w:tr>
      <w:tr w:rsidR="00201AE1" w:rsidRPr="00586D29" w:rsidTr="00201AE1">
        <w:trPr>
          <w:tblHeader/>
        </w:trPr>
        <w:tc>
          <w:tcPr>
            <w:tcW w:w="286" w:type="pct"/>
          </w:tcPr>
          <w:p w:rsidR="00201AE1" w:rsidRPr="00C46EFC" w:rsidRDefault="00201AE1" w:rsidP="00201AE1">
            <w:pPr>
              <w:spacing w:before="40" w:after="40"/>
              <w:rPr>
                <w:rFonts w:ascii="Myriad Pro" w:hAnsi="Myriad Pro"/>
                <w:sz w:val="20"/>
              </w:rPr>
            </w:pPr>
            <w:r w:rsidRPr="00C46EFC">
              <w:rPr>
                <w:rFonts w:ascii="Myriad Pro" w:hAnsi="Myriad Pro"/>
                <w:sz w:val="20"/>
              </w:rPr>
              <w:t>L.p.</w:t>
            </w:r>
          </w:p>
        </w:tc>
        <w:tc>
          <w:tcPr>
            <w:tcW w:w="882" w:type="pct"/>
          </w:tcPr>
          <w:p w:rsidR="00201AE1" w:rsidRPr="00C46EFC" w:rsidRDefault="00201AE1" w:rsidP="00201AE1">
            <w:pPr>
              <w:spacing w:before="40" w:after="40"/>
              <w:rPr>
                <w:rFonts w:ascii="Myriad Pro" w:hAnsi="Myriad Pro"/>
                <w:sz w:val="20"/>
              </w:rPr>
            </w:pPr>
            <w:r w:rsidRPr="00C46EFC">
              <w:rPr>
                <w:rFonts w:ascii="Myriad Pro" w:hAnsi="Myriad Pro"/>
                <w:sz w:val="20"/>
              </w:rPr>
              <w:t>Nazwa kryterium</w:t>
            </w:r>
          </w:p>
        </w:tc>
        <w:tc>
          <w:tcPr>
            <w:tcW w:w="1915" w:type="pct"/>
          </w:tcPr>
          <w:p w:rsidR="00201AE1" w:rsidRPr="00C46EFC" w:rsidRDefault="00201AE1" w:rsidP="00201AE1">
            <w:pPr>
              <w:spacing w:before="40" w:after="40"/>
              <w:rPr>
                <w:rFonts w:ascii="Myriad Pro" w:hAnsi="Myriad Pro"/>
                <w:sz w:val="20"/>
              </w:rPr>
            </w:pPr>
            <w:r w:rsidRPr="00C46EFC">
              <w:rPr>
                <w:rFonts w:ascii="Myriad Pro" w:hAnsi="Myriad Pro"/>
                <w:sz w:val="20"/>
              </w:rPr>
              <w:t>Definicja kryterium</w:t>
            </w:r>
          </w:p>
        </w:tc>
        <w:tc>
          <w:tcPr>
            <w:tcW w:w="1917" w:type="pct"/>
          </w:tcPr>
          <w:p w:rsidR="00201AE1" w:rsidRPr="00C46EFC" w:rsidRDefault="00201AE1" w:rsidP="00201AE1">
            <w:pPr>
              <w:spacing w:before="40" w:after="40"/>
              <w:rPr>
                <w:rFonts w:ascii="Myriad Pro" w:hAnsi="Myriad Pro"/>
                <w:sz w:val="20"/>
              </w:rPr>
            </w:pPr>
            <w:r w:rsidRPr="00C46EFC">
              <w:rPr>
                <w:rFonts w:ascii="Myriad Pro" w:hAnsi="Myriad Pro"/>
                <w:sz w:val="20"/>
              </w:rPr>
              <w:t>Opis znaczenia kryterium</w:t>
            </w:r>
          </w:p>
        </w:tc>
      </w:tr>
      <w:tr w:rsidR="00201AE1" w:rsidRPr="00586D29" w:rsidTr="00201AE1">
        <w:trPr>
          <w:trHeight w:val="328"/>
          <w:tblHeader/>
        </w:trPr>
        <w:tc>
          <w:tcPr>
            <w:tcW w:w="286" w:type="pct"/>
          </w:tcPr>
          <w:p w:rsidR="00201AE1" w:rsidRPr="00C46EFC" w:rsidRDefault="00201AE1" w:rsidP="00201AE1">
            <w:pPr>
              <w:spacing w:before="40" w:after="40"/>
              <w:rPr>
                <w:rFonts w:ascii="Myriad Pro" w:hAnsi="Myriad Pro"/>
                <w:sz w:val="20"/>
              </w:rPr>
            </w:pPr>
            <w:r w:rsidRPr="00C46EFC">
              <w:rPr>
                <w:rFonts w:ascii="Myriad Pro" w:hAnsi="Myriad Pro"/>
                <w:sz w:val="20"/>
              </w:rPr>
              <w:t>1</w:t>
            </w:r>
          </w:p>
        </w:tc>
        <w:tc>
          <w:tcPr>
            <w:tcW w:w="882" w:type="pct"/>
          </w:tcPr>
          <w:p w:rsidR="00201AE1" w:rsidRPr="00C46EFC" w:rsidRDefault="00201AE1" w:rsidP="00201AE1">
            <w:pPr>
              <w:spacing w:before="40" w:after="40"/>
              <w:rPr>
                <w:rFonts w:ascii="Myriad Pro" w:hAnsi="Myriad Pro"/>
                <w:sz w:val="20"/>
              </w:rPr>
            </w:pPr>
            <w:r w:rsidRPr="00C46EFC">
              <w:rPr>
                <w:rFonts w:ascii="Myriad Pro" w:hAnsi="Myriad Pro"/>
                <w:sz w:val="20"/>
              </w:rPr>
              <w:t>2</w:t>
            </w:r>
          </w:p>
        </w:tc>
        <w:tc>
          <w:tcPr>
            <w:tcW w:w="1915" w:type="pct"/>
          </w:tcPr>
          <w:p w:rsidR="00201AE1" w:rsidRPr="00C46EFC" w:rsidRDefault="00201AE1" w:rsidP="00201AE1">
            <w:pPr>
              <w:spacing w:before="40" w:after="40"/>
              <w:rPr>
                <w:rFonts w:ascii="Myriad Pro" w:hAnsi="Myriad Pro"/>
                <w:sz w:val="20"/>
              </w:rPr>
            </w:pPr>
            <w:r w:rsidRPr="00C46EFC">
              <w:rPr>
                <w:rFonts w:ascii="Myriad Pro" w:hAnsi="Myriad Pro"/>
                <w:sz w:val="20"/>
              </w:rPr>
              <w:t>3</w:t>
            </w:r>
          </w:p>
        </w:tc>
        <w:tc>
          <w:tcPr>
            <w:tcW w:w="1917" w:type="pct"/>
          </w:tcPr>
          <w:p w:rsidR="00201AE1" w:rsidRPr="00C46EFC" w:rsidRDefault="00201AE1" w:rsidP="00201AE1">
            <w:pPr>
              <w:spacing w:before="40" w:after="40"/>
              <w:rPr>
                <w:rFonts w:ascii="Myriad Pro" w:hAnsi="Myriad Pro"/>
                <w:sz w:val="20"/>
              </w:rPr>
            </w:pPr>
            <w:r w:rsidRPr="00C46EFC">
              <w:rPr>
                <w:rFonts w:ascii="Myriad Pro" w:hAnsi="Myriad Pro"/>
                <w:sz w:val="20"/>
              </w:rPr>
              <w:t>4</w:t>
            </w:r>
          </w:p>
        </w:tc>
      </w:tr>
      <w:tr w:rsidR="00201AE1" w:rsidRPr="00586D29" w:rsidTr="00201AE1">
        <w:tc>
          <w:tcPr>
            <w:tcW w:w="286" w:type="pct"/>
          </w:tcPr>
          <w:p w:rsidR="00201AE1" w:rsidRPr="00586D29" w:rsidRDefault="00201AE1" w:rsidP="00201AE1">
            <w:pPr>
              <w:spacing w:before="40" w:after="40"/>
              <w:rPr>
                <w:rFonts w:ascii="Myriad Pro" w:hAnsi="Myriad Pro"/>
                <w:sz w:val="20"/>
              </w:rPr>
            </w:pPr>
          </w:p>
        </w:tc>
        <w:tc>
          <w:tcPr>
            <w:tcW w:w="882" w:type="pct"/>
          </w:tcPr>
          <w:p w:rsidR="00201AE1" w:rsidRPr="00586D29" w:rsidRDefault="00201AE1" w:rsidP="00201AE1">
            <w:pPr>
              <w:spacing w:before="40" w:after="40"/>
              <w:rPr>
                <w:rFonts w:ascii="Myriad Pro" w:hAnsi="Myriad Pro"/>
                <w:sz w:val="20"/>
              </w:rPr>
            </w:pPr>
          </w:p>
        </w:tc>
        <w:tc>
          <w:tcPr>
            <w:tcW w:w="1915" w:type="pct"/>
          </w:tcPr>
          <w:p w:rsidR="00201AE1" w:rsidRPr="00586D29" w:rsidRDefault="00201AE1" w:rsidP="00201AE1">
            <w:pPr>
              <w:spacing w:before="40" w:after="40"/>
              <w:rPr>
                <w:rFonts w:ascii="Myriad Pro" w:hAnsi="Myriad Pro"/>
                <w:sz w:val="20"/>
              </w:rPr>
            </w:pPr>
          </w:p>
        </w:tc>
        <w:tc>
          <w:tcPr>
            <w:tcW w:w="1917" w:type="pct"/>
          </w:tcPr>
          <w:p w:rsidR="00201AE1" w:rsidRPr="00586D29" w:rsidRDefault="00201AE1" w:rsidP="00201AE1">
            <w:pPr>
              <w:spacing w:before="40" w:after="40"/>
              <w:rPr>
                <w:rFonts w:ascii="Myriad Pro" w:hAnsi="Myriad Pro"/>
                <w:sz w:val="20"/>
              </w:rPr>
            </w:pPr>
          </w:p>
        </w:tc>
      </w:tr>
      <w:tr w:rsidR="00201AE1" w:rsidRPr="00586D29" w:rsidTr="00201AE1">
        <w:tc>
          <w:tcPr>
            <w:tcW w:w="286" w:type="pct"/>
            <w:shd w:val="clear" w:color="auto" w:fill="D6E3BC" w:themeFill="accent3" w:themeFillTint="66"/>
          </w:tcPr>
          <w:p w:rsidR="00201AE1" w:rsidRPr="00586D29" w:rsidRDefault="00201AE1" w:rsidP="00201AE1">
            <w:pPr>
              <w:pStyle w:val="Akapitzlist"/>
              <w:spacing w:before="40" w:after="40"/>
              <w:ind w:left="0"/>
            </w:pPr>
            <w:r w:rsidRPr="00586D29">
              <w:t>1.1</w:t>
            </w:r>
          </w:p>
        </w:tc>
        <w:tc>
          <w:tcPr>
            <w:tcW w:w="882"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 xml:space="preserve">Zgodność z celem szczegółowym i rezultatami priorytetu inwestycyjnego. </w:t>
            </w:r>
          </w:p>
        </w:tc>
        <w:tc>
          <w:tcPr>
            <w:tcW w:w="1915"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 xml:space="preserve">Projekt jest zgodny z właściwym celem szczegółowym </w:t>
            </w:r>
            <w:r w:rsidRPr="00586D29">
              <w:rPr>
                <w:rFonts w:ascii="Myriad Pro" w:hAnsi="Myriad Pro"/>
                <w:i/>
                <w:sz w:val="20"/>
              </w:rPr>
              <w:t>RPO WZ 2014-2020</w:t>
            </w:r>
            <w:r w:rsidRPr="00586D29">
              <w:rPr>
                <w:rFonts w:ascii="Myriad Pro" w:hAnsi="Myriad Pro"/>
                <w:sz w:val="20"/>
              </w:rPr>
              <w:t xml:space="preserve"> oraz koresponduje ze wskaźnikami priorytetu inwestycyjnego.</w:t>
            </w:r>
          </w:p>
        </w:tc>
        <w:tc>
          <w:tcPr>
            <w:tcW w:w="1917"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 xml:space="preserve">Spełnienie kryterium jest konieczne do przyznania dofinansowania. </w:t>
            </w:r>
          </w:p>
          <w:p w:rsidR="00201AE1" w:rsidRPr="00586D29" w:rsidRDefault="00201AE1" w:rsidP="00201AE1">
            <w:pPr>
              <w:spacing w:before="40" w:after="40"/>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spacing w:before="40" w:after="40"/>
              <w:rPr>
                <w:rFonts w:ascii="Myriad Pro" w:hAnsi="Myriad Pro"/>
                <w:sz w:val="20"/>
              </w:rPr>
            </w:pPr>
            <w:r w:rsidRPr="00586D29">
              <w:rPr>
                <w:rFonts w:ascii="Myriad Pro" w:hAnsi="Myriad Pro"/>
                <w:sz w:val="20"/>
              </w:rPr>
              <w:t>Ocena spełniania kryterium polega na przypisaniu wartości logicznych „tak”, „nie”.</w:t>
            </w:r>
          </w:p>
        </w:tc>
      </w:tr>
      <w:tr w:rsidR="00201AE1" w:rsidRPr="00586D29" w:rsidTr="00201AE1">
        <w:tc>
          <w:tcPr>
            <w:tcW w:w="286" w:type="pct"/>
            <w:shd w:val="clear" w:color="auto" w:fill="D6E3BC" w:themeFill="accent3" w:themeFillTint="66"/>
          </w:tcPr>
          <w:p w:rsidR="00201AE1" w:rsidRPr="00586D29" w:rsidRDefault="00201AE1" w:rsidP="00201AE1">
            <w:pPr>
              <w:pStyle w:val="Akapitzlist"/>
              <w:spacing w:before="40" w:after="40"/>
              <w:ind w:left="0"/>
            </w:pPr>
            <w:r w:rsidRPr="00586D29">
              <w:t>1.2</w:t>
            </w:r>
          </w:p>
        </w:tc>
        <w:tc>
          <w:tcPr>
            <w:tcW w:w="882"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Zgodność z typami projektu</w:t>
            </w:r>
          </w:p>
          <w:p w:rsidR="00201AE1" w:rsidRPr="00586D29" w:rsidRDefault="00201AE1" w:rsidP="00201AE1">
            <w:pPr>
              <w:spacing w:before="40" w:after="40"/>
              <w:rPr>
                <w:rFonts w:ascii="Myriad Pro" w:hAnsi="Myriad Pro"/>
                <w:sz w:val="20"/>
              </w:rPr>
            </w:pPr>
          </w:p>
        </w:tc>
        <w:tc>
          <w:tcPr>
            <w:tcW w:w="1915" w:type="pct"/>
            <w:shd w:val="clear" w:color="auto" w:fill="D6E3BC" w:themeFill="accent3" w:themeFillTint="66"/>
          </w:tcPr>
          <w:p w:rsidR="00201AE1" w:rsidRDefault="00201AE1" w:rsidP="00201AE1">
            <w:pPr>
              <w:spacing w:before="40" w:after="40"/>
              <w:rPr>
                <w:rFonts w:ascii="Myriad Pro" w:hAnsi="Myriad Pro"/>
                <w:sz w:val="20"/>
              </w:rPr>
            </w:pPr>
            <w:r w:rsidRPr="00586D29">
              <w:rPr>
                <w:rFonts w:ascii="Myriad Pro" w:hAnsi="Myriad Pro"/>
                <w:sz w:val="20"/>
              </w:rPr>
              <w:t xml:space="preserve">Projekt jest zgodny typami projektów wskazanymi w </w:t>
            </w:r>
            <w:r w:rsidRPr="00586D29">
              <w:rPr>
                <w:rFonts w:ascii="Myriad Pro" w:hAnsi="Myriad Pro"/>
                <w:i/>
                <w:sz w:val="20"/>
              </w:rPr>
              <w:t>SOOP RPO WZ 2014-2020</w:t>
            </w:r>
            <w:r>
              <w:rPr>
                <w:rFonts w:ascii="Myriad Pro" w:hAnsi="Myriad Pro"/>
                <w:sz w:val="20"/>
              </w:rPr>
              <w:t>.</w:t>
            </w:r>
            <w:r w:rsidRPr="00586D29">
              <w:rPr>
                <w:rFonts w:ascii="Myriad Pro" w:hAnsi="Myriad Pro"/>
                <w:sz w:val="20"/>
              </w:rPr>
              <w:t xml:space="preserve"> </w:t>
            </w:r>
          </w:p>
          <w:p w:rsidR="00201AE1" w:rsidRPr="00586D29" w:rsidRDefault="00201AE1" w:rsidP="00201AE1">
            <w:pPr>
              <w:spacing w:before="40" w:after="40"/>
              <w:rPr>
                <w:rFonts w:ascii="Myriad Pro" w:hAnsi="Myriad Pro"/>
                <w:sz w:val="20"/>
              </w:rPr>
            </w:pPr>
            <w:r w:rsidRPr="00586D29">
              <w:rPr>
                <w:rFonts w:ascii="Myriad Pro" w:hAnsi="Myriad Pro"/>
                <w:sz w:val="20"/>
              </w:rPr>
              <w:t>Opis projektu wskazuje na zgodność ze wskazanym przez Wnioskodawcę typem/typami projektu, grupą docelową.</w:t>
            </w:r>
          </w:p>
          <w:p w:rsidR="00201AE1" w:rsidRPr="00586D29" w:rsidRDefault="00201AE1" w:rsidP="00201AE1">
            <w:pPr>
              <w:spacing w:before="40" w:after="40"/>
              <w:rPr>
                <w:rFonts w:ascii="Myriad Pro" w:hAnsi="Myriad Pro"/>
                <w:sz w:val="20"/>
              </w:rPr>
            </w:pPr>
            <w:r w:rsidRPr="00586D29">
              <w:rPr>
                <w:rFonts w:ascii="Myriad Pro" w:hAnsi="Myriad Pro"/>
                <w:sz w:val="20"/>
              </w:rPr>
              <w:t>Charakter przewidywanych działań, wskaźniki produktu, wydatki kwalifikowalne dają pewność, że mamy do czynienia z typem proje</w:t>
            </w:r>
            <w:r w:rsidRPr="002A4265">
              <w:rPr>
                <w:rFonts w:ascii="Myriad Pro" w:hAnsi="Myriad Pro"/>
                <w:sz w:val="20"/>
              </w:rPr>
              <w:t xml:space="preserve">ktu zaplanowanym do wsparcia w ramach </w:t>
            </w:r>
            <w:r>
              <w:rPr>
                <w:rFonts w:ascii="Myriad Pro" w:hAnsi="Myriad Pro"/>
                <w:sz w:val="20"/>
              </w:rPr>
              <w:t>SOOP RPO WZ 2014 - 2020</w:t>
            </w:r>
            <w:r>
              <w:rPr>
                <w:rFonts w:ascii="Myriad Pro" w:hAnsi="Myriad Pro"/>
                <w:i/>
                <w:sz w:val="20"/>
              </w:rPr>
              <w:t xml:space="preserve"> </w:t>
            </w:r>
            <w:r w:rsidRPr="00586D29">
              <w:rPr>
                <w:rFonts w:ascii="Myriad Pro" w:hAnsi="Myriad Pro"/>
                <w:sz w:val="20"/>
              </w:rPr>
              <w:t>.</w:t>
            </w:r>
          </w:p>
        </w:tc>
        <w:tc>
          <w:tcPr>
            <w:tcW w:w="1917"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Spełnienie kryterium jest konieczne do przyznania dofinansowania.</w:t>
            </w:r>
          </w:p>
          <w:p w:rsidR="00201AE1" w:rsidRPr="00586D29" w:rsidRDefault="00201AE1" w:rsidP="00201AE1">
            <w:pPr>
              <w:spacing w:before="40" w:after="40"/>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spacing w:before="40" w:after="40"/>
              <w:rPr>
                <w:rFonts w:ascii="Myriad Pro" w:hAnsi="Myriad Pro"/>
                <w:sz w:val="20"/>
              </w:rPr>
            </w:pPr>
            <w:r w:rsidRPr="00586D29">
              <w:rPr>
                <w:rFonts w:ascii="Myriad Pro" w:hAnsi="Myriad Pro"/>
                <w:sz w:val="20"/>
              </w:rPr>
              <w:t xml:space="preserve"> Ocena spełniania kryterium polega na przypisaniu wartości logicznych „tak”, „nie”.</w:t>
            </w:r>
          </w:p>
        </w:tc>
      </w:tr>
      <w:tr w:rsidR="00201AE1" w:rsidRPr="00586D29" w:rsidTr="00201AE1">
        <w:tc>
          <w:tcPr>
            <w:tcW w:w="286" w:type="pct"/>
            <w:shd w:val="clear" w:color="auto" w:fill="D6E3BC" w:themeFill="accent3" w:themeFillTint="66"/>
          </w:tcPr>
          <w:p w:rsidR="00201AE1" w:rsidRPr="00586D29" w:rsidRDefault="00201AE1" w:rsidP="00201AE1">
            <w:pPr>
              <w:pStyle w:val="Akapitzlist"/>
              <w:spacing w:before="40" w:after="40"/>
              <w:ind w:left="0"/>
            </w:pPr>
            <w:r w:rsidRPr="00586D29">
              <w:t>1.3</w:t>
            </w:r>
          </w:p>
        </w:tc>
        <w:tc>
          <w:tcPr>
            <w:tcW w:w="882"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Zasadność realizacji projektu</w:t>
            </w:r>
          </w:p>
        </w:tc>
        <w:tc>
          <w:tcPr>
            <w:tcW w:w="1915"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 xml:space="preserve">Projekt został wskazany </w:t>
            </w:r>
            <w:r w:rsidRPr="00586D29">
              <w:rPr>
                <w:rFonts w:ascii="Myriad Pro" w:eastAsiaTheme="majorEastAsia" w:hAnsi="Myriad Pro" w:cstheme="majorBidi"/>
                <w:bCs/>
                <w:sz w:val="20"/>
              </w:rPr>
              <w:t>do realizacji w ramach Koncepcji Kontraktu Samorządowego, zatwierdzonej przez Województwo Zachodniopomorskiego</w:t>
            </w:r>
            <w:r w:rsidRPr="00586D29">
              <w:rPr>
                <w:rFonts w:ascii="Myriad Pro" w:hAnsi="Myriad Pro"/>
                <w:sz w:val="20"/>
              </w:rPr>
              <w:t xml:space="preserve"> i przyczynia się do realizacji celów Kontraktu Samorządowego.</w:t>
            </w:r>
          </w:p>
          <w:p w:rsidR="00201AE1" w:rsidRPr="00586D29" w:rsidRDefault="00201AE1" w:rsidP="00201AE1">
            <w:pPr>
              <w:spacing w:before="40" w:after="40"/>
              <w:rPr>
                <w:rFonts w:ascii="Myriad Pro" w:hAnsi="Myriad Pro"/>
                <w:sz w:val="20"/>
              </w:rPr>
            </w:pPr>
            <w:r w:rsidRPr="00586D29">
              <w:rPr>
                <w:rFonts w:ascii="Myriad Pro" w:hAnsi="Myriad Pro"/>
                <w:sz w:val="20"/>
              </w:rPr>
              <w:t>Potrzeba realizacji danego projektu jest zrozumiała i wynika z założeń Kontraktu Samorządowego, w tym opisanych w nim barier i wyzwań.</w:t>
            </w:r>
          </w:p>
          <w:p w:rsidR="00201AE1" w:rsidRPr="00586D29" w:rsidRDefault="00201AE1" w:rsidP="00201AE1">
            <w:pPr>
              <w:spacing w:before="40" w:after="40"/>
              <w:rPr>
                <w:rFonts w:ascii="Myriad Pro" w:hAnsi="Myriad Pro"/>
                <w:sz w:val="20"/>
              </w:rPr>
            </w:pPr>
            <w:r w:rsidRPr="00586D29">
              <w:rPr>
                <w:rFonts w:ascii="Myriad Pro" w:hAnsi="Myriad Pro"/>
                <w:sz w:val="20"/>
              </w:rPr>
              <w:t>Projekt wynika z przedstawionej w Kontrakcie Samorządowym wizji/ strategii rozwoju gospodarczego</w:t>
            </w:r>
          </w:p>
        </w:tc>
        <w:tc>
          <w:tcPr>
            <w:tcW w:w="1917"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 xml:space="preserve">Spełnienie kryterium jest konieczne do przyznania dofinansowania. </w:t>
            </w:r>
          </w:p>
          <w:p w:rsidR="00201AE1" w:rsidRPr="00586D29" w:rsidRDefault="00201AE1" w:rsidP="00201AE1">
            <w:pPr>
              <w:spacing w:before="40" w:after="40"/>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spacing w:before="40" w:after="40"/>
              <w:rPr>
                <w:rFonts w:ascii="Myriad Pro" w:hAnsi="Myriad Pro"/>
                <w:sz w:val="20"/>
              </w:rPr>
            </w:pPr>
            <w:r w:rsidRPr="00586D29">
              <w:rPr>
                <w:rFonts w:ascii="Myriad Pro" w:hAnsi="Myriad Pro"/>
                <w:sz w:val="20"/>
              </w:rPr>
              <w:t>Ocena spełniania kryterium polega na przypisaniu wartości logicznych „tak”, „nie”.</w:t>
            </w:r>
          </w:p>
        </w:tc>
      </w:tr>
      <w:tr w:rsidR="00201AE1" w:rsidRPr="00586D29" w:rsidTr="00201AE1">
        <w:tc>
          <w:tcPr>
            <w:tcW w:w="286" w:type="pct"/>
            <w:shd w:val="clear" w:color="auto" w:fill="D6E3BC" w:themeFill="accent3" w:themeFillTint="66"/>
          </w:tcPr>
          <w:p w:rsidR="00201AE1" w:rsidRPr="00586D29" w:rsidRDefault="00201AE1" w:rsidP="00201AE1">
            <w:pPr>
              <w:pStyle w:val="Akapitzlist"/>
              <w:spacing w:before="40" w:after="40"/>
              <w:ind w:left="0"/>
            </w:pPr>
            <w:r w:rsidRPr="00586D29">
              <w:t>1.4</w:t>
            </w:r>
          </w:p>
        </w:tc>
        <w:tc>
          <w:tcPr>
            <w:tcW w:w="882"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Zgodność projektu z obszarem Kontraktu Samorządowego</w:t>
            </w:r>
          </w:p>
        </w:tc>
        <w:tc>
          <w:tcPr>
            <w:tcW w:w="1915"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Projekt będzie realizowany na terytorium województwa zachodniopomorskiego, na obszarze gmin objętych KS.</w:t>
            </w:r>
          </w:p>
          <w:p w:rsidR="00201AE1" w:rsidRPr="00586D29" w:rsidRDefault="00201AE1" w:rsidP="00201AE1">
            <w:pPr>
              <w:spacing w:before="40" w:after="40"/>
              <w:rPr>
                <w:rFonts w:ascii="Myriad Pro" w:hAnsi="Myriad Pro"/>
                <w:sz w:val="20"/>
              </w:rPr>
            </w:pPr>
          </w:p>
        </w:tc>
        <w:tc>
          <w:tcPr>
            <w:tcW w:w="1917"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Spełnienie kryterium jest konieczne do przyznania dofinansowania.</w:t>
            </w:r>
          </w:p>
          <w:p w:rsidR="00201AE1" w:rsidRPr="00586D29" w:rsidRDefault="00201AE1" w:rsidP="00201AE1">
            <w:pPr>
              <w:spacing w:before="40" w:after="40"/>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spacing w:before="40" w:after="40"/>
              <w:rPr>
                <w:rFonts w:ascii="Myriad Pro" w:hAnsi="Myriad Pro"/>
                <w:sz w:val="20"/>
              </w:rPr>
            </w:pPr>
            <w:r w:rsidRPr="00586D29">
              <w:rPr>
                <w:rFonts w:ascii="Myriad Pro" w:hAnsi="Myriad Pro"/>
                <w:sz w:val="20"/>
              </w:rPr>
              <w:t xml:space="preserve"> Ocena spełniania kryterium polega na przypisaniu wartości logicznych „tak”, „nie”.</w:t>
            </w:r>
          </w:p>
        </w:tc>
      </w:tr>
    </w:tbl>
    <w:p w:rsidR="00201AE1" w:rsidRDefault="00201AE1" w:rsidP="00201AE1">
      <w:pPr>
        <w:rPr>
          <w:lang w:eastAsia="pl-PL"/>
        </w:rPr>
      </w:pPr>
    </w:p>
    <w:p w:rsidR="00554846" w:rsidRDefault="00554846" w:rsidP="00201AE1">
      <w:pPr>
        <w:rPr>
          <w:lang w:eastAsia="pl-PL"/>
        </w:rPr>
      </w:pPr>
    </w:p>
    <w:p w:rsidR="00554846" w:rsidRDefault="00554846" w:rsidP="00201AE1">
      <w:pPr>
        <w:rPr>
          <w:lang w:eastAsia="pl-PL"/>
        </w:rPr>
      </w:pPr>
    </w:p>
    <w:tbl>
      <w:tblPr>
        <w:tblStyle w:val="Tabela-Siatka"/>
        <w:tblW w:w="5000" w:type="pct"/>
        <w:tblLook w:val="04A0" w:firstRow="1" w:lastRow="0" w:firstColumn="1" w:lastColumn="0" w:noHBand="0" w:noVBand="1"/>
      </w:tblPr>
      <w:tblGrid>
        <w:gridCol w:w="843"/>
        <w:gridCol w:w="2490"/>
        <w:gridCol w:w="5809"/>
        <w:gridCol w:w="5078"/>
      </w:tblGrid>
      <w:tr w:rsidR="00201AE1" w:rsidRPr="00586D29" w:rsidTr="00201AE1">
        <w:trPr>
          <w:tblHeader/>
        </w:trPr>
        <w:tc>
          <w:tcPr>
            <w:tcW w:w="5000" w:type="pct"/>
            <w:gridSpan w:val="4"/>
            <w:shd w:val="clear" w:color="auto" w:fill="D9D9D9" w:themeFill="background1" w:themeFillShade="D9"/>
          </w:tcPr>
          <w:p w:rsidR="00201AE1" w:rsidRPr="00586D29" w:rsidRDefault="00201AE1" w:rsidP="00201AE1">
            <w:pPr>
              <w:spacing w:before="40" w:after="40"/>
              <w:rPr>
                <w:rFonts w:ascii="Myriad Pro" w:hAnsi="Myriad Pro"/>
                <w:sz w:val="20"/>
              </w:rPr>
            </w:pPr>
            <w:r w:rsidRPr="00586D29">
              <w:rPr>
                <w:rFonts w:ascii="Myriad Pro" w:hAnsi="Myriad Pro"/>
                <w:b/>
                <w:sz w:val="20"/>
              </w:rPr>
              <w:t>Kryteria dopuszczalności</w:t>
            </w:r>
          </w:p>
        </w:tc>
      </w:tr>
      <w:tr w:rsidR="00201AE1" w:rsidRPr="00586D29" w:rsidTr="00201AE1">
        <w:trPr>
          <w:tblHeader/>
        </w:trPr>
        <w:tc>
          <w:tcPr>
            <w:tcW w:w="286" w:type="pct"/>
          </w:tcPr>
          <w:p w:rsidR="00201AE1" w:rsidRPr="00586D29" w:rsidRDefault="00201AE1" w:rsidP="00201AE1">
            <w:pPr>
              <w:spacing w:before="40" w:after="40"/>
              <w:rPr>
                <w:rFonts w:ascii="Myriad Pro" w:hAnsi="Myriad Pro"/>
                <w:sz w:val="20"/>
              </w:rPr>
            </w:pPr>
            <w:r w:rsidRPr="00586D29">
              <w:rPr>
                <w:rFonts w:ascii="Myriad Pro" w:hAnsi="Myriad Pro"/>
                <w:sz w:val="20"/>
              </w:rPr>
              <w:t>L.p.</w:t>
            </w:r>
          </w:p>
        </w:tc>
        <w:tc>
          <w:tcPr>
            <w:tcW w:w="879" w:type="pct"/>
          </w:tcPr>
          <w:p w:rsidR="00201AE1" w:rsidRPr="00586D29" w:rsidRDefault="00201AE1" w:rsidP="00201AE1">
            <w:pPr>
              <w:spacing w:before="40" w:after="40"/>
              <w:rPr>
                <w:rFonts w:ascii="Myriad Pro" w:hAnsi="Myriad Pro"/>
                <w:sz w:val="20"/>
              </w:rPr>
            </w:pPr>
            <w:r w:rsidRPr="00586D29">
              <w:rPr>
                <w:rFonts w:ascii="Myriad Pro" w:hAnsi="Myriad Pro"/>
                <w:sz w:val="20"/>
              </w:rPr>
              <w:t>Nazwa kryterium</w:t>
            </w:r>
          </w:p>
        </w:tc>
        <w:tc>
          <w:tcPr>
            <w:tcW w:w="2046" w:type="pct"/>
          </w:tcPr>
          <w:p w:rsidR="00201AE1" w:rsidRPr="00586D29" w:rsidRDefault="00201AE1" w:rsidP="00201AE1">
            <w:pPr>
              <w:spacing w:before="40" w:after="40"/>
              <w:rPr>
                <w:rFonts w:ascii="Myriad Pro" w:hAnsi="Myriad Pro"/>
                <w:sz w:val="20"/>
              </w:rPr>
            </w:pPr>
            <w:r w:rsidRPr="00586D29">
              <w:rPr>
                <w:rFonts w:ascii="Myriad Pro" w:hAnsi="Myriad Pro"/>
                <w:sz w:val="20"/>
              </w:rPr>
              <w:t>Definicja kryterium</w:t>
            </w:r>
          </w:p>
        </w:tc>
        <w:tc>
          <w:tcPr>
            <w:tcW w:w="1789" w:type="pct"/>
          </w:tcPr>
          <w:p w:rsidR="00201AE1" w:rsidRPr="00586D29" w:rsidRDefault="00201AE1" w:rsidP="00201AE1">
            <w:pPr>
              <w:spacing w:before="40" w:after="40"/>
              <w:rPr>
                <w:rFonts w:ascii="Myriad Pro" w:hAnsi="Myriad Pro"/>
                <w:sz w:val="20"/>
              </w:rPr>
            </w:pPr>
            <w:r w:rsidRPr="00586D29">
              <w:rPr>
                <w:rFonts w:ascii="Myriad Pro" w:hAnsi="Myriad Pro"/>
                <w:sz w:val="20"/>
              </w:rPr>
              <w:t>Opis znaczenia kryterium</w:t>
            </w:r>
          </w:p>
        </w:tc>
      </w:tr>
      <w:tr w:rsidR="00201AE1" w:rsidRPr="00586D29" w:rsidTr="00201AE1">
        <w:trPr>
          <w:tblHeader/>
        </w:trPr>
        <w:tc>
          <w:tcPr>
            <w:tcW w:w="286" w:type="pct"/>
            <w:tcBorders>
              <w:bottom w:val="single" w:sz="4" w:space="0" w:color="auto"/>
            </w:tcBorders>
          </w:tcPr>
          <w:p w:rsidR="00201AE1" w:rsidRPr="00586D29" w:rsidRDefault="00201AE1" w:rsidP="00201AE1">
            <w:pPr>
              <w:spacing w:before="40" w:after="40"/>
              <w:rPr>
                <w:rFonts w:ascii="Myriad Pro" w:hAnsi="Myriad Pro"/>
                <w:sz w:val="20"/>
              </w:rPr>
            </w:pPr>
            <w:r w:rsidRPr="00586D29">
              <w:rPr>
                <w:rFonts w:ascii="Myriad Pro" w:hAnsi="Myriad Pro"/>
                <w:sz w:val="20"/>
              </w:rPr>
              <w:t>1</w:t>
            </w:r>
          </w:p>
        </w:tc>
        <w:tc>
          <w:tcPr>
            <w:tcW w:w="879" w:type="pct"/>
            <w:tcBorders>
              <w:bottom w:val="single" w:sz="4" w:space="0" w:color="auto"/>
            </w:tcBorders>
          </w:tcPr>
          <w:p w:rsidR="00201AE1" w:rsidRPr="00586D29" w:rsidRDefault="00201AE1" w:rsidP="00201AE1">
            <w:pPr>
              <w:spacing w:before="40" w:after="40"/>
              <w:rPr>
                <w:rFonts w:ascii="Myriad Pro" w:hAnsi="Myriad Pro"/>
                <w:sz w:val="20"/>
              </w:rPr>
            </w:pPr>
            <w:r w:rsidRPr="00586D29">
              <w:rPr>
                <w:rFonts w:ascii="Myriad Pro" w:hAnsi="Myriad Pro"/>
                <w:sz w:val="20"/>
              </w:rPr>
              <w:t>2</w:t>
            </w:r>
          </w:p>
        </w:tc>
        <w:tc>
          <w:tcPr>
            <w:tcW w:w="2046" w:type="pct"/>
            <w:tcBorders>
              <w:bottom w:val="single" w:sz="4" w:space="0" w:color="auto"/>
            </w:tcBorders>
          </w:tcPr>
          <w:p w:rsidR="00201AE1" w:rsidRPr="00586D29" w:rsidRDefault="00201AE1" w:rsidP="00201AE1">
            <w:pPr>
              <w:spacing w:before="40" w:after="40"/>
              <w:rPr>
                <w:rFonts w:ascii="Myriad Pro" w:hAnsi="Myriad Pro"/>
                <w:sz w:val="20"/>
              </w:rPr>
            </w:pPr>
            <w:r w:rsidRPr="00586D29">
              <w:rPr>
                <w:rFonts w:ascii="Myriad Pro" w:hAnsi="Myriad Pro"/>
                <w:sz w:val="20"/>
              </w:rPr>
              <w:t>3</w:t>
            </w:r>
          </w:p>
        </w:tc>
        <w:tc>
          <w:tcPr>
            <w:tcW w:w="1789" w:type="pct"/>
            <w:tcBorders>
              <w:bottom w:val="single" w:sz="4" w:space="0" w:color="auto"/>
            </w:tcBorders>
          </w:tcPr>
          <w:p w:rsidR="00201AE1" w:rsidRPr="00586D29" w:rsidRDefault="00201AE1" w:rsidP="00201AE1">
            <w:pPr>
              <w:spacing w:before="40" w:after="40"/>
              <w:rPr>
                <w:rFonts w:ascii="Myriad Pro" w:hAnsi="Myriad Pro"/>
                <w:sz w:val="20"/>
              </w:rPr>
            </w:pPr>
            <w:r w:rsidRPr="00586D29">
              <w:rPr>
                <w:rFonts w:ascii="Myriad Pro" w:hAnsi="Myriad Pro"/>
                <w:sz w:val="20"/>
              </w:rPr>
              <w:t>4</w:t>
            </w:r>
          </w:p>
        </w:tc>
      </w:tr>
      <w:tr w:rsidR="00201AE1" w:rsidRPr="00586D29" w:rsidTr="00201AE1">
        <w:tc>
          <w:tcPr>
            <w:tcW w:w="286" w:type="pct"/>
          </w:tcPr>
          <w:p w:rsidR="00201AE1" w:rsidRPr="00586D29" w:rsidRDefault="00201AE1" w:rsidP="00201AE1">
            <w:pPr>
              <w:spacing w:before="40" w:after="40"/>
              <w:rPr>
                <w:rFonts w:ascii="Myriad Pro" w:hAnsi="Myriad Pro"/>
                <w:sz w:val="20"/>
              </w:rPr>
            </w:pPr>
            <w:r w:rsidRPr="00586D29">
              <w:rPr>
                <w:rFonts w:ascii="Myriad Pro" w:hAnsi="Myriad Pro"/>
                <w:sz w:val="20"/>
              </w:rPr>
              <w:t>1.5</w:t>
            </w:r>
          </w:p>
        </w:tc>
        <w:tc>
          <w:tcPr>
            <w:tcW w:w="879" w:type="pct"/>
            <w:shd w:val="clear" w:color="auto" w:fill="auto"/>
          </w:tcPr>
          <w:p w:rsidR="00201AE1" w:rsidRPr="00586D29" w:rsidRDefault="00201AE1" w:rsidP="00201AE1">
            <w:pPr>
              <w:spacing w:before="40" w:after="40"/>
              <w:rPr>
                <w:rFonts w:ascii="Myriad Pro" w:hAnsi="Myriad Pro"/>
                <w:sz w:val="20"/>
              </w:rPr>
            </w:pPr>
            <w:r w:rsidRPr="00586D29">
              <w:rPr>
                <w:rFonts w:ascii="Myriad Pro" w:hAnsi="Myriad Pro"/>
                <w:sz w:val="20"/>
              </w:rPr>
              <w:t>Ramy czasowe kwalifikowalności wydatk</w:t>
            </w:r>
            <w:r>
              <w:rPr>
                <w:rFonts w:ascii="Myriad Pro" w:hAnsi="Myriad Pro"/>
                <w:sz w:val="20"/>
              </w:rPr>
              <w:t>ów</w:t>
            </w:r>
          </w:p>
        </w:tc>
        <w:tc>
          <w:tcPr>
            <w:tcW w:w="2046" w:type="pct"/>
            <w:shd w:val="clear" w:color="auto" w:fill="auto"/>
          </w:tcPr>
          <w:p w:rsidR="00201AE1" w:rsidRPr="00586D29" w:rsidRDefault="00201AE1" w:rsidP="00201AE1">
            <w:pPr>
              <w:spacing w:before="40" w:after="40"/>
              <w:rPr>
                <w:rFonts w:ascii="Myriad Pro" w:hAnsi="Myriad Pro"/>
                <w:sz w:val="20"/>
              </w:rPr>
            </w:pPr>
            <w:r w:rsidRPr="00586D29">
              <w:rPr>
                <w:rFonts w:ascii="Myriad Pro" w:hAnsi="Myriad Pro"/>
                <w:sz w:val="20"/>
              </w:rPr>
              <w:t xml:space="preserve">Okres kwalifikowalności wydatków w ramach projektu nie może wykraczać poza daty graniczne określone w </w:t>
            </w:r>
            <w:r w:rsidRPr="00586D29">
              <w:rPr>
                <w:rFonts w:ascii="Myriad Pro" w:hAnsi="Myriad Pro"/>
                <w:i/>
                <w:sz w:val="20"/>
              </w:rPr>
              <w:t>Wytycznych w zakresie kwalifikowalności wydatków Europejskiego Funduszu Rozwoju Regionalnego, Europejskiego Funduszu Społecznego oraz Funduszu Spójności w okresie programowania 2014-2020</w:t>
            </w:r>
            <w:r w:rsidRPr="00586D29">
              <w:rPr>
                <w:rFonts w:ascii="Myriad Pro" w:hAnsi="Myriad Pro"/>
                <w:sz w:val="20"/>
              </w:rPr>
              <w:t>, tj.: między 1 stycznia 2014 roku a 31 grudnia 2023 roku.</w:t>
            </w:r>
          </w:p>
        </w:tc>
        <w:tc>
          <w:tcPr>
            <w:tcW w:w="1789" w:type="pct"/>
            <w:shd w:val="clear" w:color="auto" w:fill="auto"/>
          </w:tcPr>
          <w:p w:rsidR="00201AE1" w:rsidRPr="00586D29" w:rsidRDefault="00201AE1" w:rsidP="00201AE1">
            <w:pPr>
              <w:rPr>
                <w:rFonts w:ascii="Myriad Pro" w:hAnsi="Myriad Pro"/>
                <w:sz w:val="20"/>
              </w:rPr>
            </w:pPr>
            <w:r w:rsidRPr="00586D29">
              <w:rPr>
                <w:rFonts w:ascii="Myriad Pro" w:hAnsi="Myriad Pro"/>
                <w:sz w:val="20"/>
              </w:rPr>
              <w:t xml:space="preserve">Spełnienie kryterium jest konieczne do przyznania dofinansowania. </w:t>
            </w:r>
          </w:p>
          <w:p w:rsidR="00201AE1" w:rsidRPr="00586D29" w:rsidRDefault="00201AE1" w:rsidP="00201AE1">
            <w:pPr>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rPr>
                <w:rFonts w:ascii="Myriad Pro" w:hAnsi="Myriad Pro"/>
                <w:sz w:val="20"/>
              </w:rPr>
            </w:pPr>
            <w:r w:rsidRPr="00586D29">
              <w:rPr>
                <w:rFonts w:ascii="Myriad Pro" w:hAnsi="Myriad Pro"/>
                <w:sz w:val="20"/>
              </w:rPr>
              <w:t>Ocena spełniania kryterium polega na przypisaniu wartości logicznych „tak”, „nie”.</w:t>
            </w:r>
          </w:p>
        </w:tc>
      </w:tr>
      <w:tr w:rsidR="00201AE1" w:rsidRPr="00586D29" w:rsidTr="00201AE1">
        <w:tc>
          <w:tcPr>
            <w:tcW w:w="286" w:type="pct"/>
          </w:tcPr>
          <w:p w:rsidR="00201AE1" w:rsidRPr="00586D29" w:rsidRDefault="00201AE1" w:rsidP="00201AE1">
            <w:pPr>
              <w:pStyle w:val="Akapitzlist"/>
              <w:spacing w:before="40" w:after="40"/>
              <w:ind w:left="0"/>
            </w:pPr>
            <w:r w:rsidRPr="00586D29">
              <w:t>1.6</w:t>
            </w:r>
          </w:p>
        </w:tc>
        <w:tc>
          <w:tcPr>
            <w:tcW w:w="879" w:type="pct"/>
            <w:shd w:val="clear" w:color="auto" w:fill="auto"/>
          </w:tcPr>
          <w:p w:rsidR="00201AE1" w:rsidRPr="00586D29" w:rsidRDefault="00201AE1" w:rsidP="00201AE1">
            <w:pPr>
              <w:spacing w:before="40" w:after="40"/>
              <w:rPr>
                <w:rFonts w:ascii="Myriad Pro" w:hAnsi="Myriad Pro"/>
                <w:sz w:val="20"/>
              </w:rPr>
            </w:pPr>
            <w:r w:rsidRPr="00586D29">
              <w:rPr>
                <w:rFonts w:ascii="Myriad Pro" w:hAnsi="Myriad Pro"/>
                <w:sz w:val="20"/>
              </w:rPr>
              <w:t>Zgodność z wymogami pomocy publicznej</w:t>
            </w:r>
          </w:p>
        </w:tc>
        <w:tc>
          <w:tcPr>
            <w:tcW w:w="2046" w:type="pct"/>
            <w:shd w:val="clear" w:color="auto" w:fill="auto"/>
          </w:tcPr>
          <w:p w:rsidR="00201AE1" w:rsidRPr="00586D29" w:rsidRDefault="00201AE1" w:rsidP="00201AE1">
            <w:pPr>
              <w:spacing w:before="40" w:after="40"/>
              <w:rPr>
                <w:rFonts w:ascii="Myriad Pro" w:hAnsi="Myriad Pro"/>
                <w:sz w:val="20"/>
              </w:rPr>
            </w:pPr>
            <w:r w:rsidRPr="00586D29">
              <w:rPr>
                <w:rFonts w:ascii="Myriad Pro" w:hAnsi="Myriad Pro"/>
                <w:sz w:val="20"/>
              </w:rPr>
              <w:t xml:space="preserve">Projekt jest zgodny z regułami pomocy publicznej i/lub pomocy </w:t>
            </w:r>
            <w:r w:rsidRPr="00586D29">
              <w:rPr>
                <w:rFonts w:ascii="Myriad Pro" w:hAnsi="Myriad Pro"/>
                <w:i/>
                <w:sz w:val="20"/>
              </w:rPr>
              <w:t>de </w:t>
            </w:r>
            <w:proofErr w:type="spellStart"/>
            <w:r w:rsidRPr="00586D29">
              <w:rPr>
                <w:rFonts w:ascii="Myriad Pro" w:hAnsi="Myriad Pro"/>
                <w:i/>
                <w:sz w:val="20"/>
              </w:rPr>
              <w:t>minimis</w:t>
            </w:r>
            <w:proofErr w:type="spellEnd"/>
            <w:r w:rsidRPr="00586D29">
              <w:rPr>
                <w:rFonts w:ascii="Myriad Pro" w:hAnsi="Myriad Pro"/>
                <w:i/>
                <w:sz w:val="20"/>
              </w:rPr>
              <w:t>.</w:t>
            </w:r>
          </w:p>
        </w:tc>
        <w:tc>
          <w:tcPr>
            <w:tcW w:w="1789" w:type="pct"/>
            <w:shd w:val="clear" w:color="auto" w:fill="auto"/>
          </w:tcPr>
          <w:p w:rsidR="00201AE1" w:rsidRPr="00586D29" w:rsidRDefault="00201AE1" w:rsidP="00201AE1">
            <w:pPr>
              <w:rPr>
                <w:rFonts w:ascii="Myriad Pro" w:hAnsi="Myriad Pro"/>
                <w:sz w:val="20"/>
              </w:rPr>
            </w:pPr>
            <w:r w:rsidRPr="00586D29">
              <w:rPr>
                <w:rFonts w:ascii="Myriad Pro" w:hAnsi="Myriad Pro"/>
                <w:sz w:val="20"/>
              </w:rPr>
              <w:t xml:space="preserve">Spełnienie kryterium jest konieczne do przyznania dofinansowania. </w:t>
            </w:r>
          </w:p>
          <w:p w:rsidR="00201AE1" w:rsidRPr="00586D29" w:rsidRDefault="00201AE1" w:rsidP="00201AE1">
            <w:pPr>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rPr>
                <w:rFonts w:ascii="Myriad Pro" w:hAnsi="Myriad Pro"/>
                <w:sz w:val="20"/>
              </w:rPr>
            </w:pPr>
            <w:r w:rsidRPr="00586D29">
              <w:rPr>
                <w:rFonts w:ascii="Myriad Pro" w:hAnsi="Myriad Pro"/>
                <w:sz w:val="20"/>
              </w:rPr>
              <w:t>Ocena spełniania kryterium polega na przypisaniu wartości logicznych „tak”, „nie”.</w:t>
            </w:r>
          </w:p>
        </w:tc>
      </w:tr>
      <w:tr w:rsidR="00201AE1" w:rsidRPr="00586D29" w:rsidTr="00201AE1">
        <w:tc>
          <w:tcPr>
            <w:tcW w:w="286" w:type="pct"/>
          </w:tcPr>
          <w:p w:rsidR="00201AE1" w:rsidRPr="00586D29" w:rsidRDefault="00201AE1" w:rsidP="00201AE1">
            <w:pPr>
              <w:pStyle w:val="Akapitzlist"/>
              <w:spacing w:before="40" w:after="40"/>
              <w:ind w:left="0"/>
            </w:pPr>
            <w:r w:rsidRPr="00586D29">
              <w:t>1.7</w:t>
            </w:r>
          </w:p>
        </w:tc>
        <w:tc>
          <w:tcPr>
            <w:tcW w:w="879" w:type="pct"/>
            <w:shd w:val="clear" w:color="auto" w:fill="auto"/>
          </w:tcPr>
          <w:p w:rsidR="00201AE1" w:rsidRPr="00586D29" w:rsidRDefault="00201AE1" w:rsidP="00201AE1">
            <w:pPr>
              <w:spacing w:before="40" w:after="40"/>
              <w:rPr>
                <w:rFonts w:ascii="Myriad Pro" w:hAnsi="Myriad Pro"/>
                <w:sz w:val="20"/>
              </w:rPr>
            </w:pPr>
            <w:r w:rsidRPr="00586D29">
              <w:rPr>
                <w:rFonts w:ascii="Myriad Pro" w:hAnsi="Myriad Pro"/>
                <w:sz w:val="20"/>
              </w:rPr>
              <w:t>Zgo</w:t>
            </w:r>
            <w:r>
              <w:rPr>
                <w:rFonts w:ascii="Myriad Pro" w:hAnsi="Myriad Pro"/>
                <w:sz w:val="20"/>
              </w:rPr>
              <w:t>dność z zasadami horyzontalnymi</w:t>
            </w:r>
          </w:p>
        </w:tc>
        <w:tc>
          <w:tcPr>
            <w:tcW w:w="2046" w:type="pct"/>
            <w:shd w:val="clear" w:color="auto" w:fill="auto"/>
          </w:tcPr>
          <w:p w:rsidR="00201AE1" w:rsidRPr="00586D29" w:rsidRDefault="00201AE1" w:rsidP="00201AE1">
            <w:pPr>
              <w:spacing w:before="40" w:after="40"/>
              <w:rPr>
                <w:rFonts w:ascii="Myriad Pro" w:hAnsi="Myriad Pro"/>
                <w:sz w:val="20"/>
              </w:rPr>
            </w:pPr>
            <w:r w:rsidRPr="00586D29">
              <w:rPr>
                <w:rFonts w:ascii="Myriad Pro" w:hAnsi="Myriad Pro"/>
                <w:sz w:val="20"/>
              </w:rPr>
              <w:t>Projekt jest zgodny z właściwymi politykami i zasadami wspólnotowymi:</w:t>
            </w:r>
          </w:p>
          <w:p w:rsidR="00201AE1" w:rsidRPr="00586D29" w:rsidRDefault="00201AE1" w:rsidP="00201AE1">
            <w:pPr>
              <w:spacing w:before="40" w:after="40"/>
              <w:rPr>
                <w:rFonts w:ascii="Myriad Pro" w:hAnsi="Myriad Pro"/>
                <w:sz w:val="20"/>
              </w:rPr>
            </w:pPr>
            <w:r w:rsidRPr="00586D29">
              <w:rPr>
                <w:rFonts w:ascii="Myriad Pro" w:hAnsi="Myriad Pro"/>
                <w:sz w:val="20"/>
              </w:rPr>
              <w:t>a) partnerstwa i wielopoziomowego zarządzania</w:t>
            </w:r>
            <w:r>
              <w:rPr>
                <w:rFonts w:ascii="Myriad Pro" w:hAnsi="Myriad Pro"/>
                <w:sz w:val="20"/>
              </w:rPr>
              <w:t>,</w:t>
            </w:r>
          </w:p>
          <w:p w:rsidR="00201AE1" w:rsidRPr="00586D29" w:rsidRDefault="00201AE1" w:rsidP="00201AE1">
            <w:pPr>
              <w:spacing w:before="40" w:after="40"/>
              <w:rPr>
                <w:rFonts w:ascii="Myriad Pro" w:hAnsi="Myriad Pro"/>
                <w:sz w:val="20"/>
              </w:rPr>
            </w:pPr>
            <w:r w:rsidRPr="00586D29">
              <w:rPr>
                <w:rFonts w:ascii="Myriad Pro" w:hAnsi="Myriad Pro"/>
                <w:sz w:val="20"/>
              </w:rPr>
              <w:t>b) zrównoważonego rozwoju</w:t>
            </w:r>
            <w:r>
              <w:rPr>
                <w:rFonts w:ascii="Myriad Pro" w:hAnsi="Myriad Pro"/>
                <w:sz w:val="20"/>
              </w:rPr>
              <w:t>,</w:t>
            </w:r>
          </w:p>
          <w:p w:rsidR="00201AE1" w:rsidRPr="00586D29" w:rsidRDefault="00201AE1" w:rsidP="00201AE1">
            <w:pPr>
              <w:spacing w:before="40" w:after="40"/>
              <w:rPr>
                <w:rFonts w:ascii="Myriad Pro" w:hAnsi="Myriad Pro"/>
                <w:color w:val="FF0000"/>
                <w:sz w:val="20"/>
              </w:rPr>
            </w:pPr>
            <w:r w:rsidRPr="00586D29">
              <w:rPr>
                <w:rFonts w:ascii="Myriad Pro" w:hAnsi="Myriad Pro"/>
                <w:sz w:val="20"/>
              </w:rPr>
              <w:t xml:space="preserve">c) promowania i realizacji zasady równości szans i niedyskryminacji. </w:t>
            </w:r>
          </w:p>
        </w:tc>
        <w:tc>
          <w:tcPr>
            <w:tcW w:w="1789" w:type="pct"/>
            <w:shd w:val="clear" w:color="auto" w:fill="auto"/>
          </w:tcPr>
          <w:p w:rsidR="00201AE1" w:rsidRPr="00586D29" w:rsidRDefault="00201AE1" w:rsidP="00201AE1">
            <w:pPr>
              <w:rPr>
                <w:rFonts w:ascii="Myriad Pro" w:hAnsi="Myriad Pro"/>
                <w:sz w:val="20"/>
              </w:rPr>
            </w:pPr>
            <w:r w:rsidRPr="00586D29">
              <w:rPr>
                <w:rFonts w:ascii="Myriad Pro" w:hAnsi="Myriad Pro"/>
                <w:sz w:val="20"/>
              </w:rPr>
              <w:t>Spełnienie kryterium jest konieczne do przyznania dofinansowania.</w:t>
            </w:r>
          </w:p>
          <w:p w:rsidR="00201AE1" w:rsidRPr="00586D29" w:rsidRDefault="00201AE1" w:rsidP="00201AE1">
            <w:pPr>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rPr>
                <w:rFonts w:ascii="Myriad Pro" w:hAnsi="Myriad Pro"/>
                <w:sz w:val="20"/>
              </w:rPr>
            </w:pPr>
            <w:r w:rsidRPr="00586D29">
              <w:rPr>
                <w:rFonts w:ascii="Myriad Pro" w:hAnsi="Myriad Pro"/>
                <w:sz w:val="20"/>
              </w:rPr>
              <w:t xml:space="preserve"> Ocena spełniania kryterium polega na przypisaniu wartości logicznych „tak”, „nie”.</w:t>
            </w:r>
          </w:p>
        </w:tc>
      </w:tr>
      <w:tr w:rsidR="00201AE1" w:rsidRPr="00586D29" w:rsidTr="00201AE1">
        <w:tc>
          <w:tcPr>
            <w:tcW w:w="286" w:type="pct"/>
          </w:tcPr>
          <w:p w:rsidR="00201AE1" w:rsidRPr="00586D29" w:rsidRDefault="00201AE1" w:rsidP="00201AE1">
            <w:pPr>
              <w:pStyle w:val="Akapitzlist"/>
              <w:spacing w:before="40" w:after="40"/>
              <w:ind w:left="0"/>
            </w:pPr>
            <w:r w:rsidRPr="00586D29">
              <w:t>1.8</w:t>
            </w:r>
          </w:p>
        </w:tc>
        <w:tc>
          <w:tcPr>
            <w:tcW w:w="879" w:type="pct"/>
            <w:shd w:val="clear" w:color="auto" w:fill="auto"/>
          </w:tcPr>
          <w:p w:rsidR="00201AE1" w:rsidRPr="00586D29" w:rsidRDefault="00201AE1" w:rsidP="00201AE1">
            <w:pPr>
              <w:spacing w:before="40" w:after="40"/>
              <w:rPr>
                <w:rFonts w:ascii="Myriad Pro" w:hAnsi="Myriad Pro"/>
                <w:sz w:val="20"/>
              </w:rPr>
            </w:pPr>
            <w:r w:rsidRPr="00586D29">
              <w:rPr>
                <w:rFonts w:ascii="Myriad Pro" w:hAnsi="Myriad Pro"/>
                <w:sz w:val="20"/>
              </w:rPr>
              <w:t>Kwalifikowalność Beneficjenta</w:t>
            </w:r>
          </w:p>
        </w:tc>
        <w:tc>
          <w:tcPr>
            <w:tcW w:w="2046" w:type="pct"/>
            <w:shd w:val="clear" w:color="auto" w:fill="auto"/>
          </w:tcPr>
          <w:p w:rsidR="00201AE1" w:rsidRPr="00586D29" w:rsidRDefault="00201AE1" w:rsidP="00201AE1">
            <w:pPr>
              <w:spacing w:before="40" w:after="40"/>
              <w:rPr>
                <w:rFonts w:ascii="Myriad Pro" w:hAnsi="Myriad Pro"/>
                <w:sz w:val="20"/>
              </w:rPr>
            </w:pPr>
            <w:r w:rsidRPr="00586D29">
              <w:rPr>
                <w:rFonts w:ascii="Myriad Pro" w:hAnsi="Myriad Pro"/>
                <w:sz w:val="20"/>
              </w:rPr>
              <w:t>Wnioskodawca oraz Partner/</w:t>
            </w:r>
            <w:proofErr w:type="spellStart"/>
            <w:r w:rsidRPr="00586D29">
              <w:rPr>
                <w:rFonts w:ascii="Myriad Pro" w:hAnsi="Myriad Pro"/>
                <w:sz w:val="20"/>
              </w:rPr>
              <w:t>rzy</w:t>
            </w:r>
            <w:proofErr w:type="spellEnd"/>
            <w:r w:rsidRPr="00586D29">
              <w:rPr>
                <w:rFonts w:ascii="Myriad Pro" w:hAnsi="Myriad Pro"/>
                <w:sz w:val="20"/>
              </w:rPr>
              <w:t xml:space="preserve"> (o ile dotyczy) nie podlega/ją wykluczeniu z możliwości ubiegania się o dofinansowanie, w tym wykluczeniu, o którym mowa w art. 207 ust. 4 ustawy z dnia 27 sierpnia 2009 r., o finansach publicznych.</w:t>
            </w:r>
          </w:p>
          <w:p w:rsidR="00201AE1" w:rsidRPr="00586D29" w:rsidRDefault="00201AE1" w:rsidP="00201AE1">
            <w:pPr>
              <w:spacing w:before="40" w:after="40"/>
              <w:rPr>
                <w:rFonts w:ascii="Myriad Pro" w:hAnsi="Myriad Pro"/>
                <w:i/>
                <w:sz w:val="20"/>
              </w:rPr>
            </w:pPr>
            <w:r w:rsidRPr="00586D29">
              <w:rPr>
                <w:rFonts w:ascii="Myriad Pro" w:hAnsi="Myriad Pro"/>
                <w:sz w:val="20"/>
              </w:rPr>
              <w:t xml:space="preserve">Wnioskodawca zgodnie ze </w:t>
            </w:r>
            <w:r w:rsidRPr="00586D29">
              <w:rPr>
                <w:rFonts w:ascii="Myriad Pro" w:hAnsi="Myriad Pro"/>
                <w:i/>
                <w:sz w:val="20"/>
              </w:rPr>
              <w:t>Szczegółowym Opisem Osi Priorytetowych RPO WZ 2014-2020</w:t>
            </w:r>
            <w:r w:rsidRPr="00586D29">
              <w:rPr>
                <w:rFonts w:ascii="Myriad Pro" w:hAnsi="Myriad Pro"/>
                <w:sz w:val="20"/>
              </w:rPr>
              <w:t xml:space="preserve"> jest podmiotem uprawnionym do ubiegania się o dofinansowanie w ramach Działania/typu projektu, w którym ogłoszony został konkurs.</w:t>
            </w:r>
          </w:p>
        </w:tc>
        <w:tc>
          <w:tcPr>
            <w:tcW w:w="1789" w:type="pct"/>
            <w:shd w:val="clear" w:color="auto" w:fill="auto"/>
          </w:tcPr>
          <w:p w:rsidR="00201AE1" w:rsidRPr="00586D29" w:rsidRDefault="00201AE1" w:rsidP="00201AE1">
            <w:pPr>
              <w:rPr>
                <w:rFonts w:ascii="Myriad Pro" w:hAnsi="Myriad Pro"/>
                <w:sz w:val="20"/>
              </w:rPr>
            </w:pPr>
            <w:r w:rsidRPr="00586D29">
              <w:rPr>
                <w:rFonts w:ascii="Myriad Pro" w:hAnsi="Myriad Pro"/>
                <w:sz w:val="20"/>
              </w:rPr>
              <w:t xml:space="preserve">Spełnienie kryterium jest konieczne do przyznania dofinansowania. </w:t>
            </w:r>
          </w:p>
          <w:p w:rsidR="00201AE1" w:rsidRPr="00586D29" w:rsidRDefault="00201AE1" w:rsidP="00201AE1">
            <w:pPr>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rPr>
                <w:rFonts w:ascii="Myriad Pro" w:hAnsi="Myriad Pro"/>
                <w:sz w:val="20"/>
              </w:rPr>
            </w:pPr>
            <w:r w:rsidRPr="00586D29">
              <w:rPr>
                <w:rFonts w:ascii="Myriad Pro" w:hAnsi="Myriad Pro"/>
                <w:sz w:val="20"/>
              </w:rPr>
              <w:t>Ocena spełniania kryterium polega na przypisaniu wartości logicznych „tak”, „nie”.</w:t>
            </w:r>
          </w:p>
        </w:tc>
      </w:tr>
      <w:tr w:rsidR="00201AE1" w:rsidRPr="00586D29" w:rsidTr="00201AE1">
        <w:tc>
          <w:tcPr>
            <w:tcW w:w="286" w:type="pct"/>
          </w:tcPr>
          <w:p w:rsidR="00201AE1" w:rsidRPr="00586D29" w:rsidRDefault="00201AE1" w:rsidP="00201AE1">
            <w:pPr>
              <w:spacing w:before="40" w:after="40"/>
              <w:rPr>
                <w:rFonts w:ascii="Myriad Pro" w:hAnsi="Myriad Pro"/>
                <w:sz w:val="20"/>
              </w:rPr>
            </w:pPr>
            <w:r w:rsidRPr="00586D29">
              <w:rPr>
                <w:rFonts w:ascii="Myriad Pro" w:hAnsi="Myriad Pro"/>
                <w:sz w:val="20"/>
              </w:rPr>
              <w:t>1.9</w:t>
            </w:r>
          </w:p>
        </w:tc>
        <w:tc>
          <w:tcPr>
            <w:tcW w:w="879" w:type="pct"/>
            <w:shd w:val="clear" w:color="auto" w:fill="auto"/>
          </w:tcPr>
          <w:p w:rsidR="00201AE1" w:rsidRPr="00586D29" w:rsidRDefault="00201AE1" w:rsidP="00201AE1">
            <w:pPr>
              <w:spacing w:before="40" w:after="40"/>
              <w:rPr>
                <w:rFonts w:ascii="Myriad Pro" w:hAnsi="Myriad Pro"/>
                <w:color w:val="FF0000"/>
                <w:sz w:val="20"/>
              </w:rPr>
            </w:pPr>
            <w:r>
              <w:rPr>
                <w:rFonts w:ascii="Myriad Pro" w:hAnsi="Myriad Pro"/>
                <w:sz w:val="20"/>
              </w:rPr>
              <w:t>Zgodność wsparcia</w:t>
            </w:r>
          </w:p>
        </w:tc>
        <w:tc>
          <w:tcPr>
            <w:tcW w:w="2046" w:type="pct"/>
            <w:shd w:val="clear" w:color="auto" w:fill="auto"/>
          </w:tcPr>
          <w:p w:rsidR="00201AE1" w:rsidRPr="00586D29" w:rsidRDefault="00201AE1" w:rsidP="00912095">
            <w:pPr>
              <w:pStyle w:val="Akapitzlist"/>
              <w:numPr>
                <w:ilvl w:val="0"/>
                <w:numId w:val="207"/>
              </w:numPr>
              <w:autoSpaceDE w:val="0"/>
              <w:autoSpaceDN w:val="0"/>
              <w:adjustRightInd w:val="0"/>
              <w:spacing w:before="40" w:after="40"/>
              <w:ind w:left="317" w:hanging="283"/>
              <w:rPr>
                <w:rFonts w:eastAsiaTheme="majorEastAsia" w:cstheme="majorBidi"/>
                <w:bCs/>
              </w:rPr>
            </w:pPr>
            <w:r w:rsidRPr="00586D29">
              <w:rPr>
                <w:rFonts w:eastAsiaTheme="majorEastAsia" w:cstheme="majorBidi"/>
                <w:bCs/>
              </w:rPr>
              <w:t xml:space="preserve">Projekt zakłada działania wskazane do realizacji w ramach Koncepcji Kontraktu Samorządowego, zatwierdzonej przez </w:t>
            </w:r>
            <w:r w:rsidRPr="00586D29">
              <w:rPr>
                <w:rFonts w:eastAsiaTheme="majorEastAsia" w:cstheme="majorBidi"/>
                <w:bCs/>
              </w:rPr>
              <w:lastRenderedPageBreak/>
              <w:t>Województwo Zachodniopomorskie (typ projektu 1– 6).</w:t>
            </w:r>
          </w:p>
          <w:p w:rsidR="00201AE1" w:rsidRPr="00586D29" w:rsidRDefault="00201AE1" w:rsidP="00912095">
            <w:pPr>
              <w:pStyle w:val="Akapitzlist"/>
              <w:numPr>
                <w:ilvl w:val="0"/>
                <w:numId w:val="207"/>
              </w:numPr>
              <w:autoSpaceDE w:val="0"/>
              <w:autoSpaceDN w:val="0"/>
              <w:adjustRightInd w:val="0"/>
              <w:spacing w:before="40" w:after="40"/>
              <w:ind w:left="317" w:hanging="283"/>
              <w:rPr>
                <w:rFonts w:eastAsiaTheme="majorEastAsia" w:cstheme="majorBidi"/>
                <w:bCs/>
              </w:rPr>
            </w:pPr>
            <w:r w:rsidRPr="00586D29">
              <w:rPr>
                <w:rFonts w:eastAsiaTheme="majorEastAsia" w:cstheme="majorBidi"/>
                <w:bCs/>
              </w:rPr>
              <w:t>W ramach projektu obligatoryjnie jest realizowany 1 typ projektu wskazany w SOOP RPO WZ 2014-2020 dla Działania 8.9. Realizacja kolejnych typów projektu jest fakultatywna.</w:t>
            </w:r>
          </w:p>
          <w:p w:rsidR="00201AE1" w:rsidRPr="00586D29" w:rsidRDefault="00201AE1" w:rsidP="00912095">
            <w:pPr>
              <w:pStyle w:val="Akapitzlist"/>
              <w:numPr>
                <w:ilvl w:val="0"/>
                <w:numId w:val="207"/>
              </w:numPr>
              <w:autoSpaceDE w:val="0"/>
              <w:autoSpaceDN w:val="0"/>
              <w:adjustRightInd w:val="0"/>
              <w:spacing w:before="40" w:after="40"/>
              <w:ind w:left="317" w:hanging="283"/>
              <w:rPr>
                <w:rFonts w:eastAsiaTheme="majorEastAsia" w:cstheme="majorBidi"/>
                <w:bCs/>
              </w:rPr>
            </w:pPr>
            <w:r w:rsidRPr="00586D29">
              <w:rPr>
                <w:rFonts w:eastAsiaTheme="majorEastAsia" w:cstheme="majorBidi"/>
                <w:bCs/>
              </w:rPr>
              <w:t>Projekt zakłada obligatoryjnie organizację staży zawodowych i/lub praktyk zawodowych. W przypadku kierowania projektu do dorosłych słuchaczy szkół i placówek systemu oświaty prowadzących kształcenie zawodowe oraz uczestników pozaszkolnych form kształcenia zawodowego skierowanie na staż zawodowy i/lub praktykę zawodową jest fakultatywną formą wsparcia i wynika ze zdiagnozowania potrzeb tej grupy uczestników projektu co do udzielanego wsparcia (typ projektu 1).</w:t>
            </w:r>
          </w:p>
          <w:p w:rsidR="00201AE1" w:rsidRPr="00586D29" w:rsidRDefault="00201AE1" w:rsidP="00912095">
            <w:pPr>
              <w:pStyle w:val="Akapitzlist"/>
              <w:numPr>
                <w:ilvl w:val="0"/>
                <w:numId w:val="207"/>
              </w:numPr>
              <w:autoSpaceDE w:val="0"/>
              <w:autoSpaceDN w:val="0"/>
              <w:adjustRightInd w:val="0"/>
              <w:spacing w:before="40" w:after="40"/>
              <w:ind w:left="317" w:hanging="283"/>
              <w:rPr>
                <w:rFonts w:eastAsiaTheme="majorEastAsia" w:cstheme="majorBidi"/>
                <w:bCs/>
              </w:rPr>
            </w:pPr>
            <w:r w:rsidRPr="00586D29">
              <w:rPr>
                <w:rFonts w:eastAsiaTheme="majorEastAsia" w:cstheme="majorBidi"/>
                <w:bCs/>
              </w:rPr>
              <w:t>Stażem zawodowym i/lub praktyką zawodową musi zostać objętych 100% uczniów biorących udział w projekcie. W przypadku jednoczesnej realizacji staży i praktyk zawodowych procentowy udział uczestników w poszczególnych formach wsparcia jest uzależniony od przeprowadzonej dla danego podmiotu diagnozy (typ projektu 1).</w:t>
            </w:r>
          </w:p>
          <w:p w:rsidR="00201AE1" w:rsidRPr="00586D29" w:rsidRDefault="00201AE1" w:rsidP="00912095">
            <w:pPr>
              <w:pStyle w:val="Akapitzlist"/>
              <w:numPr>
                <w:ilvl w:val="0"/>
                <w:numId w:val="207"/>
              </w:numPr>
              <w:autoSpaceDE w:val="0"/>
              <w:autoSpaceDN w:val="0"/>
              <w:adjustRightInd w:val="0"/>
              <w:spacing w:before="40" w:after="40"/>
              <w:ind w:left="317" w:hanging="283"/>
              <w:rPr>
                <w:rFonts w:eastAsiaTheme="majorEastAsia" w:cstheme="majorBidi"/>
                <w:bCs/>
              </w:rPr>
            </w:pPr>
            <w:r w:rsidRPr="00586D29">
              <w:rPr>
                <w:rFonts w:eastAsiaTheme="majorEastAsia" w:cstheme="majorBidi"/>
                <w:bCs/>
              </w:rPr>
              <w:t>W ramach projektu dla wszystkich uczestników projektu obligatoryjnie zaplanowano realizację doradztwa edukacyjno-zawodowego, obejmującego ocenę indywidualnych potrzeb rozwojowych i edukacyjnych oraz predyspozycji osobowych do wykonywania poszczególnych zawodów, planowanie ścieżki kariery zawodowej, ścieżki  podnoszenia kwalifikacji zawodowych (typ projektu 1).</w:t>
            </w:r>
          </w:p>
          <w:p w:rsidR="00201AE1" w:rsidRPr="00586D29" w:rsidRDefault="00201AE1" w:rsidP="00912095">
            <w:pPr>
              <w:pStyle w:val="Akapitzlist"/>
              <w:numPr>
                <w:ilvl w:val="0"/>
                <w:numId w:val="207"/>
              </w:numPr>
              <w:autoSpaceDE w:val="0"/>
              <w:autoSpaceDN w:val="0"/>
              <w:adjustRightInd w:val="0"/>
              <w:spacing w:before="40" w:after="40"/>
              <w:ind w:left="317" w:hanging="283"/>
              <w:rPr>
                <w:rFonts w:eastAsiaTheme="majorEastAsia" w:cstheme="majorBidi"/>
                <w:bCs/>
              </w:rPr>
            </w:pPr>
            <w:r w:rsidRPr="00586D29">
              <w:rPr>
                <w:rFonts w:eastAsiaTheme="majorEastAsia" w:cstheme="majorBidi"/>
                <w:bCs/>
              </w:rPr>
              <w:t>Projektodawca zaplanował wniesienie wkładu własnego w wysokości nie mniejszej niż 10% wartości projektu (typ projektu 1 – 6).</w:t>
            </w:r>
          </w:p>
          <w:p w:rsidR="00201AE1" w:rsidRPr="0069619A" w:rsidRDefault="00201AE1" w:rsidP="00912095">
            <w:pPr>
              <w:pStyle w:val="Akapitzlist"/>
              <w:numPr>
                <w:ilvl w:val="0"/>
                <w:numId w:val="207"/>
              </w:numPr>
              <w:autoSpaceDE w:val="0"/>
              <w:autoSpaceDN w:val="0"/>
              <w:adjustRightInd w:val="0"/>
              <w:spacing w:before="40" w:after="40"/>
              <w:ind w:left="373" w:hanging="373"/>
              <w:rPr>
                <w:rFonts w:eastAsiaTheme="majorEastAsia" w:cstheme="majorBidi"/>
                <w:bCs/>
              </w:rPr>
            </w:pPr>
            <w:r w:rsidRPr="0069619A">
              <w:rPr>
                <w:rFonts w:eastAsiaTheme="majorEastAsia" w:cstheme="majorBidi"/>
                <w:bCs/>
              </w:rPr>
              <w:t>Projektodawca zaplanował wydatki w ramach cross-</w:t>
            </w:r>
            <w:proofErr w:type="spellStart"/>
            <w:r w:rsidRPr="0069619A">
              <w:rPr>
                <w:rFonts w:eastAsiaTheme="majorEastAsia" w:cstheme="majorBidi"/>
                <w:bCs/>
              </w:rPr>
              <w:t>financingu</w:t>
            </w:r>
            <w:proofErr w:type="spellEnd"/>
            <w:r>
              <w:rPr>
                <w:rFonts w:eastAsiaTheme="majorEastAsia" w:cstheme="majorBidi"/>
                <w:bCs/>
              </w:rPr>
              <w:t xml:space="preserve"> </w:t>
            </w:r>
            <w:r w:rsidRPr="0069619A">
              <w:rPr>
                <w:rFonts w:eastAsiaTheme="majorEastAsia" w:cstheme="majorBidi"/>
                <w:bCs/>
              </w:rPr>
              <w:t>w wysokości nie większej niż 10% wartości projektu (typ projektu 1 – 6).</w:t>
            </w:r>
          </w:p>
          <w:p w:rsidR="00201AE1" w:rsidRPr="0069619A" w:rsidRDefault="00201AE1" w:rsidP="00912095">
            <w:pPr>
              <w:pStyle w:val="Akapitzlist"/>
              <w:numPr>
                <w:ilvl w:val="0"/>
                <w:numId w:val="207"/>
              </w:numPr>
              <w:autoSpaceDE w:val="0"/>
              <w:autoSpaceDN w:val="0"/>
              <w:adjustRightInd w:val="0"/>
              <w:spacing w:before="40" w:after="40"/>
              <w:ind w:left="373" w:hanging="339"/>
              <w:rPr>
                <w:rFonts w:eastAsiaTheme="majorEastAsia" w:cstheme="majorBidi"/>
                <w:bCs/>
              </w:rPr>
            </w:pPr>
            <w:r w:rsidRPr="0069619A">
              <w:rPr>
                <w:rFonts w:eastAsiaTheme="majorEastAsia" w:cstheme="majorBidi"/>
                <w:bCs/>
              </w:rPr>
              <w:t xml:space="preserve">Projektodawca zaplanował wydatki w ramach środków </w:t>
            </w:r>
            <w:r w:rsidRPr="0069619A">
              <w:rPr>
                <w:rFonts w:eastAsiaTheme="majorEastAsia" w:cstheme="majorBidi"/>
                <w:bCs/>
              </w:rPr>
              <w:lastRenderedPageBreak/>
              <w:t>trwałych w wysokości nie większej niż 10% wartości projektu (typ projektu 1 – 6).</w:t>
            </w:r>
          </w:p>
          <w:p w:rsidR="00BB7F8E" w:rsidRDefault="00201AE1" w:rsidP="00BB7F8E">
            <w:pPr>
              <w:autoSpaceDE w:val="0"/>
              <w:autoSpaceDN w:val="0"/>
              <w:adjustRightInd w:val="0"/>
              <w:spacing w:before="40" w:after="40"/>
              <w:ind w:left="373" w:hanging="373"/>
              <w:rPr>
                <w:rFonts w:ascii="Myriad Pro" w:eastAsiaTheme="majorEastAsia" w:hAnsi="Myriad Pro" w:cstheme="majorBidi"/>
                <w:bCs/>
                <w:sz w:val="20"/>
              </w:rPr>
            </w:pPr>
            <w:r>
              <w:rPr>
                <w:rFonts w:ascii="Myriad Pro" w:eastAsiaTheme="majorEastAsia" w:hAnsi="Myriad Pro" w:cstheme="majorBidi"/>
                <w:bCs/>
                <w:sz w:val="20"/>
              </w:rPr>
              <w:t xml:space="preserve">9.     </w:t>
            </w:r>
            <w:r w:rsidRPr="00586D29">
              <w:rPr>
                <w:rFonts w:ascii="Myriad Pro" w:eastAsiaTheme="majorEastAsia" w:hAnsi="Myriad Pro" w:cstheme="majorBidi"/>
                <w:bCs/>
                <w:sz w:val="20"/>
              </w:rPr>
              <w:t>Projektodawca w okresie realizacji projektu prowadzi biuro projektu (lub posiada siedzibę, filię, delegaturę, oddział czy inną prawnie dozwoloną formę organizacyjną działalności podmiotu) na terenie województwa zachodniopomorskiego z możliwością udostępnienia pełnej dokumentacji wdrażanego projektu oraz zapewniające uczestnikom projektu możliwość osobistego kontaktu z kadrą projektu (Typ projektu 1 - 6).</w:t>
            </w:r>
          </w:p>
          <w:p w:rsidR="00201AE1" w:rsidRPr="00BB7F8E" w:rsidRDefault="00201AE1" w:rsidP="00BB7F8E">
            <w:pPr>
              <w:autoSpaceDE w:val="0"/>
              <w:autoSpaceDN w:val="0"/>
              <w:adjustRightInd w:val="0"/>
              <w:spacing w:before="40" w:after="40"/>
              <w:ind w:left="373" w:hanging="373"/>
              <w:rPr>
                <w:rFonts w:ascii="Myriad Pro" w:eastAsiaTheme="majorEastAsia" w:hAnsi="Myriad Pro" w:cstheme="majorBidi"/>
                <w:bCs/>
                <w:sz w:val="20"/>
              </w:rPr>
            </w:pPr>
            <w:r w:rsidRPr="00BB7F8E">
              <w:rPr>
                <w:rFonts w:ascii="Myriad Pro" w:hAnsi="Myriad Pro"/>
                <w:bCs/>
                <w:sz w:val="20"/>
              </w:rPr>
              <w:t xml:space="preserve">10.   Wnioskodawca nie ubiegał się o dofinansowanie na takie same działania dla tych samych placówek w ramach Działania 8.6 </w:t>
            </w:r>
            <w:r w:rsidRPr="00BB7F8E">
              <w:rPr>
                <w:rFonts w:ascii="Myriad Pro" w:eastAsiaTheme="majorEastAsia" w:hAnsi="Myriad Pro" w:cstheme="majorBidi"/>
                <w:bCs/>
                <w:i/>
                <w:sz w:val="20"/>
              </w:rPr>
              <w:t>Wsparcie szkół i placówek prowadzących kształcenie zawodowe oraz uczniów uczestniczących w kształceniu zawodowym i osób dorosłych uczestniczących w pozaszkolnych formach kształcenia zawodowego (Typ projektu 1-6).</w:t>
            </w:r>
          </w:p>
        </w:tc>
        <w:tc>
          <w:tcPr>
            <w:tcW w:w="1789" w:type="pct"/>
            <w:shd w:val="clear" w:color="auto" w:fill="auto"/>
          </w:tcPr>
          <w:p w:rsidR="00201AE1" w:rsidRPr="00586D29" w:rsidRDefault="00201AE1" w:rsidP="00201AE1">
            <w:pPr>
              <w:rPr>
                <w:rFonts w:ascii="Myriad Pro" w:hAnsi="Myriad Pro"/>
                <w:sz w:val="20"/>
              </w:rPr>
            </w:pPr>
            <w:r w:rsidRPr="00586D29">
              <w:rPr>
                <w:rFonts w:ascii="Myriad Pro" w:hAnsi="Myriad Pro"/>
                <w:sz w:val="20"/>
              </w:rPr>
              <w:lastRenderedPageBreak/>
              <w:t xml:space="preserve">Spełnienie kryterium jest konieczne do przyznania dofinansowania. </w:t>
            </w:r>
          </w:p>
          <w:p w:rsidR="00201AE1" w:rsidRPr="00586D29" w:rsidRDefault="00201AE1" w:rsidP="00201AE1">
            <w:pPr>
              <w:rPr>
                <w:rFonts w:ascii="Myriad Pro" w:hAnsi="Myriad Pro"/>
                <w:sz w:val="20"/>
              </w:rPr>
            </w:pPr>
            <w:r w:rsidRPr="00586D29">
              <w:rPr>
                <w:rFonts w:ascii="Myriad Pro" w:hAnsi="Myriad Pro"/>
                <w:sz w:val="20"/>
              </w:rPr>
              <w:lastRenderedPageBreak/>
              <w:t>Projekty niespełniające kryterium są odrzucane.</w:t>
            </w:r>
          </w:p>
          <w:p w:rsidR="00201AE1" w:rsidRDefault="00201AE1" w:rsidP="00201AE1">
            <w:pPr>
              <w:rPr>
                <w:rFonts w:ascii="Myriad Pro" w:hAnsi="Myriad Pro"/>
                <w:sz w:val="20"/>
              </w:rPr>
            </w:pPr>
            <w:r w:rsidRPr="00586D29">
              <w:rPr>
                <w:rFonts w:ascii="Myriad Pro" w:hAnsi="Myriad Pro"/>
                <w:sz w:val="20"/>
              </w:rPr>
              <w:t>Ocena spełniania kryterium polega na przypisaniu wartości logicznych „tak”, „nie”.</w:t>
            </w:r>
          </w:p>
          <w:p w:rsidR="00201AE1" w:rsidRDefault="00201AE1" w:rsidP="00201AE1">
            <w:pPr>
              <w:pStyle w:val="Akapitzlist"/>
              <w:tabs>
                <w:tab w:val="left" w:pos="252"/>
              </w:tabs>
              <w:autoSpaceDE w:val="0"/>
              <w:autoSpaceDN w:val="0"/>
              <w:adjustRightInd w:val="0"/>
              <w:spacing w:before="40" w:after="40"/>
              <w:ind w:left="0"/>
              <w:contextualSpacing w:val="0"/>
              <w:rPr>
                <w:rFonts w:eastAsiaTheme="majorEastAsia" w:cstheme="majorBidi"/>
                <w:bCs/>
              </w:rPr>
            </w:pPr>
            <w:r w:rsidRPr="0021096F">
              <w:t xml:space="preserve">Kryterium nr 10 </w:t>
            </w:r>
            <w:r w:rsidRPr="0021096F">
              <w:rPr>
                <w:rFonts w:eastAsiaTheme="majorEastAsia" w:cstheme="majorBidi"/>
                <w:bCs/>
              </w:rPr>
              <w:t>weryfikowane jest wyłącznie na etapie prac Komisji Oceny Projektów oraz podpisywania umowy o dofinansowanie.</w:t>
            </w:r>
            <w:r>
              <w:rPr>
                <w:rFonts w:eastAsiaTheme="majorEastAsia" w:cstheme="majorBidi"/>
                <w:bCs/>
              </w:rPr>
              <w:t xml:space="preserve"> </w:t>
            </w:r>
          </w:p>
          <w:p w:rsidR="00201AE1" w:rsidRPr="00586D29" w:rsidRDefault="00201AE1" w:rsidP="00201AE1">
            <w:pPr>
              <w:rPr>
                <w:rFonts w:ascii="Myriad Pro" w:hAnsi="Myriad Pro"/>
                <w:sz w:val="20"/>
              </w:rPr>
            </w:pPr>
          </w:p>
        </w:tc>
      </w:tr>
      <w:tr w:rsidR="00201AE1" w:rsidRPr="00586D29" w:rsidTr="00201AE1">
        <w:tc>
          <w:tcPr>
            <w:tcW w:w="286" w:type="pct"/>
          </w:tcPr>
          <w:p w:rsidR="00201AE1" w:rsidRPr="00586D29" w:rsidRDefault="00201AE1" w:rsidP="00201AE1">
            <w:pPr>
              <w:spacing w:before="40" w:after="40"/>
              <w:rPr>
                <w:rFonts w:ascii="Myriad Pro" w:hAnsi="Myriad Pro"/>
                <w:sz w:val="20"/>
              </w:rPr>
            </w:pPr>
            <w:r>
              <w:rPr>
                <w:rFonts w:ascii="Myriad Pro" w:hAnsi="Myriad Pro"/>
                <w:sz w:val="20"/>
              </w:rPr>
              <w:lastRenderedPageBreak/>
              <w:t>1.10</w:t>
            </w:r>
          </w:p>
        </w:tc>
        <w:tc>
          <w:tcPr>
            <w:tcW w:w="879" w:type="pct"/>
            <w:shd w:val="clear" w:color="auto" w:fill="auto"/>
          </w:tcPr>
          <w:p w:rsidR="00201AE1" w:rsidRDefault="00201AE1" w:rsidP="00201AE1">
            <w:pPr>
              <w:spacing w:before="40" w:after="40"/>
              <w:rPr>
                <w:rFonts w:ascii="Myriad Pro" w:hAnsi="Myriad Pro"/>
                <w:sz w:val="20"/>
              </w:rPr>
            </w:pPr>
            <w:r>
              <w:rPr>
                <w:rFonts w:ascii="Myriad Pro" w:hAnsi="Myriad Pro"/>
                <w:sz w:val="20"/>
              </w:rPr>
              <w:t xml:space="preserve">Zgodność realizacji projektu przed dniem złożenia wniosku o dofinansowanie </w:t>
            </w:r>
          </w:p>
          <w:p w:rsidR="00201AE1" w:rsidRDefault="00201AE1" w:rsidP="00201AE1">
            <w:pPr>
              <w:spacing w:before="40" w:after="40"/>
              <w:rPr>
                <w:rFonts w:ascii="Myriad Pro" w:hAnsi="Myriad Pro"/>
                <w:sz w:val="20"/>
              </w:rPr>
            </w:pPr>
          </w:p>
        </w:tc>
        <w:tc>
          <w:tcPr>
            <w:tcW w:w="2046" w:type="pct"/>
            <w:shd w:val="clear" w:color="auto" w:fill="auto"/>
          </w:tcPr>
          <w:p w:rsidR="00201AE1" w:rsidRDefault="00201AE1" w:rsidP="00201AE1">
            <w:pPr>
              <w:spacing w:before="40" w:after="40"/>
              <w:rPr>
                <w:rFonts w:ascii="Myriad Pro" w:hAnsi="Myriad Pro"/>
                <w:sz w:val="20"/>
              </w:rPr>
            </w:pPr>
            <w:r>
              <w:rPr>
                <w:rFonts w:ascii="Myriad Pro" w:hAnsi="Myriad Pro"/>
                <w:sz w:val="20"/>
              </w:rPr>
              <w:t>Jeżeli projekt rozpoczął się przed dniem złożenia wniosku o dofinansowanie, to przestrzegano obowiązujących przepisów prawa dotyczących danego projektu.</w:t>
            </w:r>
          </w:p>
          <w:p w:rsidR="00201AE1" w:rsidRDefault="00201AE1" w:rsidP="00201AE1">
            <w:pPr>
              <w:spacing w:before="40" w:after="40"/>
              <w:rPr>
                <w:rFonts w:ascii="Myriad Pro" w:hAnsi="Myriad Pro"/>
                <w:sz w:val="20"/>
              </w:rPr>
            </w:pPr>
            <w:r>
              <w:rPr>
                <w:rFonts w:ascii="Myriad Pro" w:hAnsi="Myriad Pro"/>
                <w:sz w:val="20"/>
              </w:rPr>
              <w:t>Czy projekt nie zakończył się przed</w:t>
            </w:r>
          </w:p>
          <w:p w:rsidR="00201AE1" w:rsidRDefault="00201AE1" w:rsidP="00201AE1">
            <w:pPr>
              <w:spacing w:before="40" w:after="40"/>
              <w:rPr>
                <w:rFonts w:ascii="Myriad Pro" w:hAnsi="Myriad Pro"/>
                <w:sz w:val="20"/>
              </w:rPr>
            </w:pPr>
            <w:r>
              <w:rPr>
                <w:rFonts w:ascii="Myriad Pro" w:hAnsi="Myriad Pro"/>
                <w:sz w:val="20"/>
              </w:rPr>
              <w:t>złożeniem wniosku o dofinansowanie w rozumieniu rozporządzenia ogólnego</w:t>
            </w:r>
          </w:p>
          <w:p w:rsidR="00201AE1" w:rsidRPr="00BC1439" w:rsidRDefault="00201AE1" w:rsidP="00201AE1">
            <w:pPr>
              <w:autoSpaceDE w:val="0"/>
              <w:autoSpaceDN w:val="0"/>
              <w:adjustRightInd w:val="0"/>
              <w:spacing w:before="40" w:after="40"/>
              <w:rPr>
                <w:rFonts w:ascii="Myriad Pro" w:eastAsiaTheme="majorEastAsia" w:hAnsi="Myriad Pro" w:cstheme="majorBidi"/>
                <w:bCs/>
                <w:sz w:val="20"/>
              </w:rPr>
            </w:pPr>
            <w:r w:rsidRPr="00BC1439">
              <w:rPr>
                <w:rFonts w:ascii="Myriad Pro" w:hAnsi="Myriad Pro"/>
                <w:sz w:val="20"/>
              </w:rPr>
              <w:t>(1303/2013).</w:t>
            </w:r>
          </w:p>
        </w:tc>
        <w:tc>
          <w:tcPr>
            <w:tcW w:w="1789" w:type="pct"/>
            <w:shd w:val="clear" w:color="auto" w:fill="auto"/>
          </w:tcPr>
          <w:p w:rsidR="00201AE1" w:rsidRDefault="00201AE1" w:rsidP="00201AE1">
            <w:pPr>
              <w:spacing w:before="40" w:after="40"/>
              <w:rPr>
                <w:rFonts w:ascii="Myriad Pro" w:hAnsi="Myriad Pro"/>
                <w:sz w:val="20"/>
              </w:rPr>
            </w:pPr>
            <w:r>
              <w:rPr>
                <w:rFonts w:ascii="Myriad Pro" w:hAnsi="Myriad Pro"/>
                <w:sz w:val="20"/>
              </w:rPr>
              <w:t>Spełnienie kryterium jest konieczne do przyznania dofinansowania.</w:t>
            </w:r>
          </w:p>
          <w:p w:rsidR="00201AE1" w:rsidRDefault="00201AE1" w:rsidP="00201AE1">
            <w:pPr>
              <w:spacing w:before="40" w:after="40"/>
              <w:rPr>
                <w:rFonts w:ascii="Myriad Pro" w:hAnsi="Myriad Pro"/>
                <w:sz w:val="20"/>
              </w:rPr>
            </w:pPr>
            <w:r>
              <w:rPr>
                <w:rFonts w:ascii="Myriad Pro" w:hAnsi="Myriad Pro"/>
                <w:sz w:val="20"/>
              </w:rPr>
              <w:t>Projekty niespełniające kryterium są odrzucane.</w:t>
            </w:r>
          </w:p>
          <w:p w:rsidR="00201AE1" w:rsidRPr="00586D29" w:rsidRDefault="00201AE1" w:rsidP="00201AE1">
            <w:pPr>
              <w:rPr>
                <w:rFonts w:ascii="Myriad Pro" w:hAnsi="Myriad Pro"/>
                <w:sz w:val="20"/>
              </w:rPr>
            </w:pPr>
            <w:r>
              <w:rPr>
                <w:rFonts w:ascii="Myriad Pro" w:hAnsi="Myriad Pro"/>
                <w:sz w:val="20"/>
              </w:rPr>
              <w:t>Ocena spełniania kryterium polega na przypisaniu wartości logicznych „tak”, „nie”.</w:t>
            </w:r>
          </w:p>
        </w:tc>
      </w:tr>
    </w:tbl>
    <w:p w:rsidR="00201AE1" w:rsidRDefault="00201AE1" w:rsidP="00201AE1">
      <w:pPr>
        <w:rPr>
          <w:lang w:eastAsia="pl-PL"/>
        </w:rPr>
      </w:pPr>
    </w:p>
    <w:tbl>
      <w:tblPr>
        <w:tblStyle w:val="Tabela-Siatka"/>
        <w:tblW w:w="5000" w:type="pct"/>
        <w:tblLook w:val="04A0" w:firstRow="1" w:lastRow="0" w:firstColumn="1" w:lastColumn="0" w:noHBand="0" w:noVBand="1"/>
      </w:tblPr>
      <w:tblGrid>
        <w:gridCol w:w="801"/>
        <w:gridCol w:w="2446"/>
        <w:gridCol w:w="5697"/>
        <w:gridCol w:w="5276"/>
      </w:tblGrid>
      <w:tr w:rsidR="00201AE1" w:rsidRPr="00586D29" w:rsidTr="00201AE1">
        <w:trPr>
          <w:tblHeader/>
        </w:trPr>
        <w:tc>
          <w:tcPr>
            <w:tcW w:w="5000" w:type="pct"/>
            <w:gridSpan w:val="4"/>
            <w:shd w:val="clear" w:color="auto" w:fill="D9D9D9" w:themeFill="background1" w:themeFillShade="D9"/>
          </w:tcPr>
          <w:p w:rsidR="00201AE1" w:rsidRPr="00586D29" w:rsidRDefault="00201AE1" w:rsidP="00201AE1">
            <w:pPr>
              <w:spacing w:before="40" w:after="40"/>
              <w:rPr>
                <w:rFonts w:ascii="Myriad Pro" w:hAnsi="Myriad Pro"/>
                <w:sz w:val="20"/>
              </w:rPr>
            </w:pPr>
            <w:r w:rsidRPr="00586D29">
              <w:rPr>
                <w:rFonts w:ascii="Myriad Pro" w:hAnsi="Myriad Pro"/>
                <w:b/>
                <w:sz w:val="20"/>
              </w:rPr>
              <w:t>Kryteria jakości (preselekcja)</w:t>
            </w:r>
          </w:p>
        </w:tc>
      </w:tr>
      <w:tr w:rsidR="00201AE1" w:rsidRPr="00586D29" w:rsidTr="00201AE1">
        <w:trPr>
          <w:tblHeader/>
        </w:trPr>
        <w:tc>
          <w:tcPr>
            <w:tcW w:w="282" w:type="pct"/>
          </w:tcPr>
          <w:p w:rsidR="00201AE1" w:rsidRPr="00586D29" w:rsidRDefault="00201AE1" w:rsidP="00201AE1">
            <w:pPr>
              <w:spacing w:before="40" w:after="40"/>
              <w:rPr>
                <w:rFonts w:ascii="Myriad Pro" w:hAnsi="Myriad Pro"/>
                <w:sz w:val="20"/>
              </w:rPr>
            </w:pPr>
            <w:r w:rsidRPr="00586D29">
              <w:rPr>
                <w:rFonts w:ascii="Myriad Pro" w:hAnsi="Myriad Pro"/>
                <w:sz w:val="20"/>
              </w:rPr>
              <w:t>L.p.</w:t>
            </w:r>
          </w:p>
        </w:tc>
        <w:tc>
          <w:tcPr>
            <w:tcW w:w="860" w:type="pct"/>
          </w:tcPr>
          <w:p w:rsidR="00201AE1" w:rsidRPr="00586D29" w:rsidRDefault="00201AE1" w:rsidP="00201AE1">
            <w:pPr>
              <w:spacing w:before="40" w:after="40"/>
              <w:rPr>
                <w:rFonts w:ascii="Myriad Pro" w:hAnsi="Myriad Pro"/>
                <w:sz w:val="20"/>
              </w:rPr>
            </w:pPr>
            <w:r w:rsidRPr="00586D29">
              <w:rPr>
                <w:rFonts w:ascii="Myriad Pro" w:hAnsi="Myriad Pro"/>
                <w:sz w:val="20"/>
              </w:rPr>
              <w:t>Nazwa kryterium</w:t>
            </w:r>
          </w:p>
        </w:tc>
        <w:tc>
          <w:tcPr>
            <w:tcW w:w="2003" w:type="pct"/>
          </w:tcPr>
          <w:p w:rsidR="00201AE1" w:rsidRPr="00586D29" w:rsidRDefault="00201AE1" w:rsidP="00201AE1">
            <w:pPr>
              <w:spacing w:before="40" w:after="40"/>
              <w:rPr>
                <w:rFonts w:ascii="Myriad Pro" w:hAnsi="Myriad Pro"/>
                <w:sz w:val="20"/>
              </w:rPr>
            </w:pPr>
            <w:r w:rsidRPr="00586D29">
              <w:rPr>
                <w:rFonts w:ascii="Myriad Pro" w:hAnsi="Myriad Pro"/>
                <w:sz w:val="20"/>
              </w:rPr>
              <w:t>Definicja kryterium</w:t>
            </w:r>
          </w:p>
        </w:tc>
        <w:tc>
          <w:tcPr>
            <w:tcW w:w="1855" w:type="pct"/>
          </w:tcPr>
          <w:p w:rsidR="00201AE1" w:rsidRPr="00586D29" w:rsidRDefault="00201AE1" w:rsidP="00201AE1">
            <w:pPr>
              <w:spacing w:before="40" w:after="40"/>
              <w:rPr>
                <w:rFonts w:ascii="Myriad Pro" w:hAnsi="Myriad Pro"/>
                <w:sz w:val="20"/>
              </w:rPr>
            </w:pPr>
            <w:r w:rsidRPr="00586D29">
              <w:rPr>
                <w:rFonts w:ascii="Myriad Pro" w:hAnsi="Myriad Pro"/>
                <w:sz w:val="20"/>
              </w:rPr>
              <w:t>Opis znaczenia kryterium</w:t>
            </w:r>
          </w:p>
        </w:tc>
      </w:tr>
      <w:tr w:rsidR="00201AE1" w:rsidRPr="00586D29" w:rsidTr="00201AE1">
        <w:trPr>
          <w:tblHeader/>
        </w:trPr>
        <w:tc>
          <w:tcPr>
            <w:tcW w:w="282" w:type="pct"/>
            <w:tcBorders>
              <w:bottom w:val="single" w:sz="4" w:space="0" w:color="auto"/>
            </w:tcBorders>
          </w:tcPr>
          <w:p w:rsidR="00201AE1" w:rsidRPr="00586D29" w:rsidRDefault="00201AE1" w:rsidP="00201AE1">
            <w:pPr>
              <w:spacing w:before="40" w:after="40"/>
              <w:rPr>
                <w:rFonts w:ascii="Myriad Pro" w:hAnsi="Myriad Pro"/>
                <w:sz w:val="20"/>
              </w:rPr>
            </w:pPr>
            <w:r w:rsidRPr="00586D29">
              <w:rPr>
                <w:rFonts w:ascii="Myriad Pro" w:hAnsi="Myriad Pro"/>
                <w:sz w:val="20"/>
              </w:rPr>
              <w:t>1</w:t>
            </w:r>
          </w:p>
        </w:tc>
        <w:tc>
          <w:tcPr>
            <w:tcW w:w="860" w:type="pct"/>
            <w:tcBorders>
              <w:bottom w:val="single" w:sz="4" w:space="0" w:color="auto"/>
            </w:tcBorders>
          </w:tcPr>
          <w:p w:rsidR="00201AE1" w:rsidRPr="00586D29" w:rsidRDefault="00201AE1" w:rsidP="00201AE1">
            <w:pPr>
              <w:spacing w:before="40" w:after="40"/>
              <w:rPr>
                <w:rFonts w:ascii="Myriad Pro" w:hAnsi="Myriad Pro"/>
                <w:sz w:val="20"/>
              </w:rPr>
            </w:pPr>
            <w:r w:rsidRPr="00586D29">
              <w:rPr>
                <w:rFonts w:ascii="Myriad Pro" w:hAnsi="Myriad Pro"/>
                <w:sz w:val="20"/>
              </w:rPr>
              <w:t>2</w:t>
            </w:r>
          </w:p>
        </w:tc>
        <w:tc>
          <w:tcPr>
            <w:tcW w:w="2003" w:type="pct"/>
            <w:tcBorders>
              <w:bottom w:val="single" w:sz="4" w:space="0" w:color="auto"/>
            </w:tcBorders>
          </w:tcPr>
          <w:p w:rsidR="00201AE1" w:rsidRPr="00586D29" w:rsidRDefault="00201AE1" w:rsidP="00201AE1">
            <w:pPr>
              <w:spacing w:before="40" w:after="40"/>
              <w:rPr>
                <w:rFonts w:ascii="Myriad Pro" w:hAnsi="Myriad Pro"/>
                <w:sz w:val="20"/>
              </w:rPr>
            </w:pPr>
            <w:r w:rsidRPr="00586D29">
              <w:rPr>
                <w:rFonts w:ascii="Myriad Pro" w:hAnsi="Myriad Pro"/>
                <w:sz w:val="20"/>
              </w:rPr>
              <w:t>3</w:t>
            </w:r>
          </w:p>
        </w:tc>
        <w:tc>
          <w:tcPr>
            <w:tcW w:w="1855" w:type="pct"/>
            <w:tcBorders>
              <w:bottom w:val="single" w:sz="4" w:space="0" w:color="auto"/>
            </w:tcBorders>
          </w:tcPr>
          <w:p w:rsidR="00201AE1" w:rsidRPr="00586D29" w:rsidRDefault="00201AE1" w:rsidP="00201AE1">
            <w:pPr>
              <w:spacing w:before="40" w:after="40"/>
              <w:rPr>
                <w:rFonts w:ascii="Myriad Pro" w:hAnsi="Myriad Pro"/>
                <w:sz w:val="20"/>
              </w:rPr>
            </w:pPr>
            <w:r w:rsidRPr="00586D29">
              <w:rPr>
                <w:rFonts w:ascii="Myriad Pro" w:hAnsi="Myriad Pro"/>
                <w:sz w:val="20"/>
              </w:rPr>
              <w:t>4</w:t>
            </w:r>
          </w:p>
        </w:tc>
      </w:tr>
      <w:tr w:rsidR="00201AE1" w:rsidRPr="00586D29" w:rsidTr="00201AE1">
        <w:trPr>
          <w:trHeight w:val="411"/>
        </w:trPr>
        <w:tc>
          <w:tcPr>
            <w:tcW w:w="282"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2.1</w:t>
            </w:r>
          </w:p>
        </w:tc>
        <w:tc>
          <w:tcPr>
            <w:tcW w:w="860" w:type="pct"/>
            <w:shd w:val="clear" w:color="auto" w:fill="D6E3BC" w:themeFill="accent3" w:themeFillTint="66"/>
          </w:tcPr>
          <w:p w:rsidR="00201AE1" w:rsidRPr="00586D29" w:rsidRDefault="00201AE1" w:rsidP="00201AE1">
            <w:pPr>
              <w:spacing w:before="40" w:after="40"/>
              <w:rPr>
                <w:rFonts w:ascii="Myriad Pro" w:hAnsi="Myriad Pro"/>
                <w:sz w:val="20"/>
              </w:rPr>
            </w:pPr>
            <w:r>
              <w:rPr>
                <w:rFonts w:ascii="Myriad Pro" w:hAnsi="Myriad Pro"/>
                <w:sz w:val="20"/>
              </w:rPr>
              <w:t>Odpowiedniość /</w:t>
            </w:r>
            <w:r w:rsidRPr="00586D29">
              <w:rPr>
                <w:rFonts w:ascii="Myriad Pro" w:hAnsi="Myriad Pro"/>
                <w:sz w:val="20"/>
              </w:rPr>
              <w:t>Adekwatność /Trafność</w:t>
            </w:r>
          </w:p>
        </w:tc>
        <w:tc>
          <w:tcPr>
            <w:tcW w:w="2003" w:type="pct"/>
            <w:shd w:val="clear" w:color="auto" w:fill="D6E3BC" w:themeFill="accent3" w:themeFillTint="66"/>
          </w:tcPr>
          <w:p w:rsidR="00201AE1" w:rsidRPr="00586D29" w:rsidRDefault="00201AE1" w:rsidP="00201AE1">
            <w:pPr>
              <w:spacing w:after="40"/>
              <w:rPr>
                <w:rFonts w:ascii="Myriad Pro" w:hAnsi="Myriad Pro"/>
                <w:sz w:val="20"/>
              </w:rPr>
            </w:pPr>
            <w:r w:rsidRPr="00586D29">
              <w:rPr>
                <w:rFonts w:ascii="Myriad Pro" w:hAnsi="Myriad Pro"/>
                <w:sz w:val="20"/>
              </w:rPr>
              <w:t xml:space="preserve">Stopień, w jakim projekt jest spójny z analizą sytuacji problemowej zawartą w </w:t>
            </w:r>
            <w:r w:rsidRPr="0069619A">
              <w:rPr>
                <w:rFonts w:ascii="Myriad Pro" w:hAnsi="Myriad Pro"/>
                <w:i/>
                <w:sz w:val="20"/>
              </w:rPr>
              <w:t>Regulaminie naboru</w:t>
            </w:r>
            <w:r w:rsidRPr="00586D29">
              <w:rPr>
                <w:rFonts w:ascii="Myriad Pro" w:hAnsi="Myriad Pro"/>
                <w:sz w:val="20"/>
              </w:rPr>
              <w:t>.</w:t>
            </w:r>
          </w:p>
          <w:p w:rsidR="00201AE1" w:rsidRPr="00586D29" w:rsidRDefault="00201AE1" w:rsidP="00201AE1">
            <w:pPr>
              <w:spacing w:before="40" w:after="40"/>
              <w:rPr>
                <w:rFonts w:ascii="Myriad Pro" w:hAnsi="Myriad Pro"/>
                <w:sz w:val="20"/>
              </w:rPr>
            </w:pPr>
            <w:r w:rsidRPr="00586D29">
              <w:rPr>
                <w:rFonts w:ascii="Myriad Pro" w:hAnsi="Myriad Pro"/>
                <w:sz w:val="20"/>
              </w:rPr>
              <w:t xml:space="preserve">Projekt jest spójny merytorycznie w zakresie wskazanego </w:t>
            </w:r>
            <w:r w:rsidRPr="00586D29">
              <w:rPr>
                <w:rFonts w:ascii="Myriad Pro" w:hAnsi="Myriad Pro"/>
                <w:sz w:val="20"/>
              </w:rPr>
              <w:lastRenderedPageBreak/>
              <w:t>opisu grupy docelowej, trafności doboru zadań, harmonogramu zadań, wskaźników planowanych do osiągnięcia, szacowanego budżetu projektu oraz przyczynia się do osiągnięcia celów</w:t>
            </w:r>
            <w:r w:rsidRPr="00586D29">
              <w:rPr>
                <w:rFonts w:ascii="Myriad Pro" w:hAnsi="Myriad Pro"/>
                <w:i/>
                <w:sz w:val="20"/>
              </w:rPr>
              <w:t xml:space="preserve"> RPO WZ 2014-2020</w:t>
            </w:r>
            <w:r w:rsidRPr="00586D29">
              <w:rPr>
                <w:rFonts w:ascii="Myriad Pro" w:hAnsi="Myriad Pro"/>
                <w:sz w:val="20"/>
              </w:rPr>
              <w:t>.</w:t>
            </w:r>
          </w:p>
        </w:tc>
        <w:tc>
          <w:tcPr>
            <w:tcW w:w="1855"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eastAsia="Calibri" w:hAnsi="Myriad Pro" w:cs="Times New Roman"/>
                <w:sz w:val="20"/>
              </w:rPr>
              <w:lastRenderedPageBreak/>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201AE1" w:rsidRPr="00586D29" w:rsidRDefault="00201AE1" w:rsidP="00201AE1">
            <w:pPr>
              <w:spacing w:before="40" w:after="40"/>
              <w:rPr>
                <w:rFonts w:ascii="Myriad Pro" w:hAnsi="Myriad Pro"/>
                <w:sz w:val="20"/>
              </w:rPr>
            </w:pPr>
            <w:r w:rsidRPr="00586D29">
              <w:rPr>
                <w:rFonts w:ascii="Myriad Pro" w:hAnsi="Myriad Pro"/>
                <w:sz w:val="20"/>
              </w:rPr>
              <w:lastRenderedPageBreak/>
              <w:t>Skala punktów (1- 5) waga 4</w:t>
            </w:r>
          </w:p>
        </w:tc>
      </w:tr>
      <w:tr w:rsidR="00201AE1" w:rsidRPr="00586D29" w:rsidTr="00201AE1">
        <w:trPr>
          <w:trHeight w:val="105"/>
        </w:trPr>
        <w:tc>
          <w:tcPr>
            <w:tcW w:w="282"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lastRenderedPageBreak/>
              <w:t>2.2</w:t>
            </w:r>
          </w:p>
        </w:tc>
        <w:tc>
          <w:tcPr>
            <w:tcW w:w="860"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Skuteczność</w:t>
            </w:r>
          </w:p>
        </w:tc>
        <w:tc>
          <w:tcPr>
            <w:tcW w:w="2003"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 xml:space="preserve">Stopnień, w jakim projekt przyczyni się do rozwiązania/złagodzenia sytuacji problemowej zawartej w </w:t>
            </w:r>
            <w:r>
              <w:rPr>
                <w:rFonts w:ascii="Myriad Pro" w:hAnsi="Myriad Pro"/>
                <w:sz w:val="20"/>
              </w:rPr>
              <w:t>Regulaminie konkursu</w:t>
            </w:r>
            <w:r w:rsidRPr="00586D29">
              <w:rPr>
                <w:rFonts w:ascii="Myriad Pro" w:hAnsi="Myriad Pro"/>
                <w:sz w:val="20"/>
              </w:rPr>
              <w:t>.</w:t>
            </w:r>
          </w:p>
        </w:tc>
        <w:tc>
          <w:tcPr>
            <w:tcW w:w="1855"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eastAsia="Calibri" w:hAnsi="Myriad Pro" w:cs="Times New Roman"/>
                <w:sz w:val="20"/>
              </w:rPr>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201AE1" w:rsidRPr="00586D29" w:rsidRDefault="00201AE1" w:rsidP="00201AE1">
            <w:pPr>
              <w:spacing w:before="40" w:after="40"/>
              <w:rPr>
                <w:rFonts w:ascii="Myriad Pro" w:hAnsi="Myriad Pro"/>
                <w:sz w:val="20"/>
              </w:rPr>
            </w:pPr>
            <w:r w:rsidRPr="00586D29">
              <w:rPr>
                <w:rFonts w:ascii="Myriad Pro" w:hAnsi="Myriad Pro"/>
                <w:sz w:val="20"/>
              </w:rPr>
              <w:t>Skala punktów (1- 5) waga 4</w:t>
            </w:r>
          </w:p>
        </w:tc>
      </w:tr>
      <w:tr w:rsidR="00201AE1" w:rsidRPr="00586D29" w:rsidTr="00201AE1">
        <w:trPr>
          <w:trHeight w:val="83"/>
        </w:trPr>
        <w:tc>
          <w:tcPr>
            <w:tcW w:w="282"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2.3</w:t>
            </w:r>
          </w:p>
        </w:tc>
        <w:tc>
          <w:tcPr>
            <w:tcW w:w="860"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Efektywność</w:t>
            </w:r>
          </w:p>
        </w:tc>
        <w:tc>
          <w:tcPr>
            <w:tcW w:w="2003" w:type="pct"/>
            <w:shd w:val="clear" w:color="auto" w:fill="D6E3BC" w:themeFill="accent3" w:themeFillTint="66"/>
          </w:tcPr>
          <w:p w:rsidR="00201AE1" w:rsidRDefault="00201AE1" w:rsidP="00201AE1">
            <w:pPr>
              <w:spacing w:before="40" w:after="40"/>
              <w:rPr>
                <w:rFonts w:ascii="Myriad Pro" w:hAnsi="Myriad Pro"/>
                <w:sz w:val="20"/>
              </w:rPr>
            </w:pPr>
            <w:r w:rsidRPr="00586D29">
              <w:rPr>
                <w:rFonts w:ascii="Myriad Pro" w:hAnsi="Myriad Pro"/>
                <w:sz w:val="20"/>
              </w:rPr>
              <w:t>Stopień/poziom osiągnięcia zakładanych rezultatów w odniesieniu do zaplanowanych kosztów.</w:t>
            </w:r>
          </w:p>
          <w:p w:rsidR="00201AE1" w:rsidRPr="00586D29" w:rsidRDefault="00201AE1" w:rsidP="00201AE1">
            <w:pPr>
              <w:spacing w:before="40" w:after="40"/>
              <w:rPr>
                <w:rFonts w:ascii="Myriad Pro" w:hAnsi="Myriad Pro"/>
                <w:sz w:val="20"/>
              </w:rPr>
            </w:pPr>
            <w:r>
              <w:rPr>
                <w:rFonts w:ascii="Myriad Pro" w:hAnsi="Myriad Pro"/>
                <w:sz w:val="20"/>
              </w:rPr>
              <w:t>Ocena niezbędności i racjonalności zaplanowanych do realizacji projektu wydatków w kontekście założonych wartości wskaźników.</w:t>
            </w:r>
          </w:p>
          <w:p w:rsidR="00201AE1" w:rsidRDefault="00201AE1" w:rsidP="00201AE1">
            <w:pPr>
              <w:spacing w:before="40" w:after="40"/>
              <w:rPr>
                <w:rFonts w:ascii="Myriad Pro" w:hAnsi="Myriad Pro"/>
                <w:sz w:val="20"/>
              </w:rPr>
            </w:pPr>
            <w:r w:rsidRPr="00586D29">
              <w:rPr>
                <w:rFonts w:ascii="Myriad Pro" w:hAnsi="Myriad Pro"/>
                <w:sz w:val="20"/>
              </w:rPr>
              <w:t>Ocena relacji nakład/rezultat.</w:t>
            </w:r>
          </w:p>
          <w:p w:rsidR="00201AE1" w:rsidRPr="00586D29" w:rsidRDefault="00201AE1" w:rsidP="00201AE1">
            <w:pPr>
              <w:spacing w:before="40" w:after="40"/>
              <w:rPr>
                <w:rFonts w:ascii="Myriad Pro" w:hAnsi="Myriad Pro"/>
                <w:sz w:val="20"/>
              </w:rPr>
            </w:pPr>
            <w:r>
              <w:rPr>
                <w:rFonts w:ascii="Myriad Pro" w:hAnsi="Myriad Pro"/>
                <w:sz w:val="20"/>
              </w:rPr>
              <w:t xml:space="preserve">Ocena zgodności ze stawkami rynkowymi. </w:t>
            </w:r>
          </w:p>
        </w:tc>
        <w:tc>
          <w:tcPr>
            <w:tcW w:w="1855"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eastAsia="Calibri" w:hAnsi="Myriad Pro" w:cs="Times New Roman"/>
                <w:sz w:val="20"/>
              </w:rPr>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201AE1" w:rsidRPr="00586D29" w:rsidRDefault="00201AE1" w:rsidP="00201AE1">
            <w:pPr>
              <w:spacing w:before="40" w:after="40"/>
              <w:rPr>
                <w:rFonts w:ascii="Myriad Pro" w:hAnsi="Myriad Pro"/>
                <w:sz w:val="20"/>
              </w:rPr>
            </w:pPr>
            <w:r w:rsidRPr="00586D29">
              <w:rPr>
                <w:rFonts w:ascii="Myriad Pro" w:hAnsi="Myriad Pro"/>
                <w:sz w:val="20"/>
              </w:rPr>
              <w:t>Skala punktów (1- 5) waga 4</w:t>
            </w:r>
          </w:p>
        </w:tc>
      </w:tr>
      <w:tr w:rsidR="00201AE1" w:rsidRPr="00586D29" w:rsidTr="00201AE1">
        <w:trPr>
          <w:trHeight w:val="83"/>
        </w:trPr>
        <w:tc>
          <w:tcPr>
            <w:tcW w:w="282"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2.4</w:t>
            </w:r>
          </w:p>
        </w:tc>
        <w:tc>
          <w:tcPr>
            <w:tcW w:w="860"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Użyteczność</w:t>
            </w:r>
          </w:p>
        </w:tc>
        <w:tc>
          <w:tcPr>
            <w:tcW w:w="2003"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Trafność doboru form wsparcia w odniesieniu do zdiagnozowanych problemów grupy docelowej.</w:t>
            </w:r>
          </w:p>
          <w:p w:rsidR="00201AE1" w:rsidRPr="00586D29" w:rsidRDefault="00201AE1" w:rsidP="00201AE1">
            <w:pPr>
              <w:spacing w:before="40" w:after="40"/>
              <w:rPr>
                <w:rFonts w:ascii="Myriad Pro" w:hAnsi="Myriad Pro"/>
                <w:sz w:val="20"/>
              </w:rPr>
            </w:pPr>
            <w:r w:rsidRPr="00586D29">
              <w:rPr>
                <w:rFonts w:ascii="Myriad Pro" w:hAnsi="Myriad Pro"/>
                <w:sz w:val="20"/>
              </w:rPr>
              <w:t>Weryfikacja stopnia w jakim projekt przyczyni się do zaspokojenia potrzeb grup docelowych i w jaki sposób.</w:t>
            </w:r>
          </w:p>
        </w:tc>
        <w:tc>
          <w:tcPr>
            <w:tcW w:w="1855"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eastAsia="Calibri" w:hAnsi="Myriad Pro" w:cs="Times New Roman"/>
                <w:sz w:val="20"/>
              </w:rPr>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201AE1" w:rsidRPr="00586D29" w:rsidRDefault="00201AE1" w:rsidP="00201AE1">
            <w:pPr>
              <w:spacing w:before="40" w:after="40"/>
              <w:rPr>
                <w:rFonts w:ascii="Myriad Pro" w:hAnsi="Myriad Pro"/>
                <w:sz w:val="20"/>
              </w:rPr>
            </w:pPr>
            <w:r w:rsidRPr="00586D29">
              <w:rPr>
                <w:rFonts w:ascii="Myriad Pro" w:hAnsi="Myriad Pro"/>
                <w:sz w:val="20"/>
              </w:rPr>
              <w:t>Skala punktów (1- 5) waga 4</w:t>
            </w:r>
          </w:p>
        </w:tc>
      </w:tr>
      <w:tr w:rsidR="00201AE1" w:rsidRPr="00586D29" w:rsidTr="00201AE1">
        <w:trPr>
          <w:trHeight w:val="971"/>
        </w:trPr>
        <w:tc>
          <w:tcPr>
            <w:tcW w:w="282"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2.5</w:t>
            </w:r>
          </w:p>
        </w:tc>
        <w:tc>
          <w:tcPr>
            <w:tcW w:w="860"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Trwałość</w:t>
            </w:r>
          </w:p>
        </w:tc>
        <w:tc>
          <w:tcPr>
            <w:tcW w:w="2003"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Stopień zmian u uczestników projektu w wyniku zaproponowanych działań w ramach projektu.</w:t>
            </w:r>
          </w:p>
          <w:p w:rsidR="00201AE1" w:rsidRPr="00586D29" w:rsidRDefault="00201AE1" w:rsidP="00201AE1">
            <w:pPr>
              <w:spacing w:before="40" w:after="40"/>
              <w:rPr>
                <w:rFonts w:ascii="Myriad Pro" w:hAnsi="Myriad Pro"/>
                <w:sz w:val="20"/>
              </w:rPr>
            </w:pPr>
            <w:r w:rsidRPr="00586D29">
              <w:rPr>
                <w:rFonts w:ascii="Myriad Pro" w:hAnsi="Myriad Pro"/>
                <w:sz w:val="20"/>
              </w:rPr>
              <w:t>Ocena w jakim stopniu zaproponowane w projekcie instrumenty wsparcia oraz zaplanowane rezultaty przyczynią się do trwałej zmiany sytuacji grup docelowych.</w:t>
            </w:r>
          </w:p>
        </w:tc>
        <w:tc>
          <w:tcPr>
            <w:tcW w:w="1855"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eastAsia="Calibri" w:hAnsi="Myriad Pro" w:cs="Times New Roman"/>
                <w:sz w:val="20"/>
              </w:rPr>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201AE1" w:rsidRPr="00586D29" w:rsidRDefault="00201AE1" w:rsidP="00201AE1">
            <w:pPr>
              <w:spacing w:before="40" w:after="40"/>
              <w:rPr>
                <w:rFonts w:ascii="Myriad Pro" w:hAnsi="Myriad Pro"/>
                <w:sz w:val="20"/>
              </w:rPr>
            </w:pPr>
            <w:r w:rsidRPr="00586D29">
              <w:rPr>
                <w:rFonts w:ascii="Myriad Pro" w:hAnsi="Myriad Pro"/>
                <w:sz w:val="20"/>
              </w:rPr>
              <w:t>Skala punktów (1- 5)</w:t>
            </w:r>
            <w:r>
              <w:rPr>
                <w:rFonts w:ascii="Myriad Pro" w:hAnsi="Myriad Pro"/>
                <w:sz w:val="20"/>
              </w:rPr>
              <w:t xml:space="preserve"> </w:t>
            </w:r>
            <w:r w:rsidRPr="00586D29">
              <w:rPr>
                <w:rFonts w:ascii="Myriad Pro" w:hAnsi="Myriad Pro"/>
                <w:sz w:val="20"/>
              </w:rPr>
              <w:t>waga 4</w:t>
            </w:r>
          </w:p>
        </w:tc>
      </w:tr>
    </w:tbl>
    <w:p w:rsidR="00201AE1" w:rsidRDefault="00201AE1" w:rsidP="00201AE1">
      <w:pPr>
        <w:rPr>
          <w:lang w:eastAsia="pl-PL"/>
        </w:rPr>
      </w:pPr>
    </w:p>
    <w:tbl>
      <w:tblPr>
        <w:tblStyle w:val="Tabela-Siatka"/>
        <w:tblW w:w="5000" w:type="pct"/>
        <w:tblLook w:val="04A0" w:firstRow="1" w:lastRow="0" w:firstColumn="1" w:lastColumn="0" w:noHBand="0" w:noVBand="1"/>
      </w:tblPr>
      <w:tblGrid>
        <w:gridCol w:w="816"/>
        <w:gridCol w:w="2594"/>
        <w:gridCol w:w="5404"/>
        <w:gridCol w:w="5406"/>
      </w:tblGrid>
      <w:tr w:rsidR="00201AE1" w:rsidRPr="00586D29" w:rsidTr="00201AE1">
        <w:trPr>
          <w:tblHeader/>
        </w:trPr>
        <w:tc>
          <w:tcPr>
            <w:tcW w:w="5000" w:type="pct"/>
            <w:gridSpan w:val="4"/>
            <w:shd w:val="clear" w:color="auto" w:fill="D9D9D9" w:themeFill="background1" w:themeFillShade="D9"/>
          </w:tcPr>
          <w:p w:rsidR="00201AE1" w:rsidRPr="00586D29" w:rsidRDefault="00201AE1" w:rsidP="00201AE1">
            <w:pPr>
              <w:spacing w:before="40" w:after="40"/>
              <w:rPr>
                <w:rFonts w:ascii="Myriad Pro" w:hAnsi="Myriad Pro"/>
                <w:sz w:val="20"/>
              </w:rPr>
            </w:pPr>
            <w:r w:rsidRPr="00586D29">
              <w:rPr>
                <w:rFonts w:ascii="Myriad Pro" w:hAnsi="Myriad Pro"/>
                <w:b/>
                <w:sz w:val="20"/>
              </w:rPr>
              <w:t>Kryteria administracyjności</w:t>
            </w:r>
          </w:p>
        </w:tc>
      </w:tr>
      <w:tr w:rsidR="00201AE1" w:rsidRPr="00586D29" w:rsidTr="00201AE1">
        <w:trPr>
          <w:tblHeader/>
        </w:trPr>
        <w:tc>
          <w:tcPr>
            <w:tcW w:w="287" w:type="pct"/>
          </w:tcPr>
          <w:p w:rsidR="00201AE1" w:rsidRPr="00586D29" w:rsidRDefault="00201AE1" w:rsidP="00201AE1">
            <w:pPr>
              <w:spacing w:before="40" w:after="40"/>
              <w:rPr>
                <w:rFonts w:ascii="Myriad Pro" w:hAnsi="Myriad Pro"/>
                <w:sz w:val="20"/>
              </w:rPr>
            </w:pPr>
            <w:r w:rsidRPr="00586D29">
              <w:rPr>
                <w:rFonts w:ascii="Myriad Pro" w:hAnsi="Myriad Pro"/>
                <w:sz w:val="20"/>
              </w:rPr>
              <w:t>L.p.</w:t>
            </w:r>
          </w:p>
        </w:tc>
        <w:tc>
          <w:tcPr>
            <w:tcW w:w="912" w:type="pct"/>
          </w:tcPr>
          <w:p w:rsidR="00201AE1" w:rsidRPr="00586D29" w:rsidRDefault="00201AE1" w:rsidP="00201AE1">
            <w:pPr>
              <w:spacing w:before="40" w:after="40"/>
              <w:rPr>
                <w:rFonts w:ascii="Myriad Pro" w:hAnsi="Myriad Pro"/>
                <w:sz w:val="20"/>
              </w:rPr>
            </w:pPr>
            <w:r w:rsidRPr="00586D29">
              <w:rPr>
                <w:rFonts w:ascii="Myriad Pro" w:hAnsi="Myriad Pro"/>
                <w:sz w:val="20"/>
              </w:rPr>
              <w:t>Nazwa kryterium</w:t>
            </w:r>
          </w:p>
        </w:tc>
        <w:tc>
          <w:tcPr>
            <w:tcW w:w="1900" w:type="pct"/>
          </w:tcPr>
          <w:p w:rsidR="00201AE1" w:rsidRPr="00586D29" w:rsidRDefault="00201AE1" w:rsidP="00201AE1">
            <w:pPr>
              <w:spacing w:before="40" w:after="40"/>
              <w:rPr>
                <w:rFonts w:ascii="Myriad Pro" w:hAnsi="Myriad Pro"/>
                <w:sz w:val="20"/>
              </w:rPr>
            </w:pPr>
            <w:r w:rsidRPr="00586D29">
              <w:rPr>
                <w:rFonts w:ascii="Myriad Pro" w:hAnsi="Myriad Pro"/>
                <w:sz w:val="20"/>
              </w:rPr>
              <w:t>Definicja kryterium</w:t>
            </w:r>
          </w:p>
        </w:tc>
        <w:tc>
          <w:tcPr>
            <w:tcW w:w="1901" w:type="pct"/>
          </w:tcPr>
          <w:p w:rsidR="00201AE1" w:rsidRPr="00586D29" w:rsidRDefault="00201AE1" w:rsidP="00201AE1">
            <w:pPr>
              <w:spacing w:before="40" w:after="40"/>
              <w:rPr>
                <w:rFonts w:ascii="Myriad Pro" w:hAnsi="Myriad Pro"/>
                <w:sz w:val="20"/>
              </w:rPr>
            </w:pPr>
            <w:r w:rsidRPr="00586D29">
              <w:rPr>
                <w:rFonts w:ascii="Myriad Pro" w:hAnsi="Myriad Pro"/>
                <w:sz w:val="20"/>
              </w:rPr>
              <w:t>Opis znaczenia kryterium</w:t>
            </w:r>
          </w:p>
        </w:tc>
      </w:tr>
      <w:tr w:rsidR="00201AE1" w:rsidRPr="00586D29" w:rsidTr="00201AE1">
        <w:trPr>
          <w:tblHeader/>
        </w:trPr>
        <w:tc>
          <w:tcPr>
            <w:tcW w:w="287" w:type="pct"/>
          </w:tcPr>
          <w:p w:rsidR="00201AE1" w:rsidRPr="00586D29" w:rsidRDefault="00201AE1" w:rsidP="00201AE1">
            <w:pPr>
              <w:spacing w:before="40" w:after="40"/>
              <w:rPr>
                <w:rFonts w:ascii="Myriad Pro" w:hAnsi="Myriad Pro"/>
                <w:sz w:val="20"/>
              </w:rPr>
            </w:pPr>
            <w:r w:rsidRPr="00586D29">
              <w:rPr>
                <w:rFonts w:ascii="Myriad Pro" w:hAnsi="Myriad Pro"/>
                <w:sz w:val="20"/>
              </w:rPr>
              <w:t>1</w:t>
            </w:r>
          </w:p>
        </w:tc>
        <w:tc>
          <w:tcPr>
            <w:tcW w:w="912" w:type="pct"/>
          </w:tcPr>
          <w:p w:rsidR="00201AE1" w:rsidRPr="00586D29" w:rsidRDefault="00201AE1" w:rsidP="00201AE1">
            <w:pPr>
              <w:spacing w:before="40" w:after="40"/>
              <w:rPr>
                <w:rFonts w:ascii="Myriad Pro" w:hAnsi="Myriad Pro"/>
                <w:sz w:val="20"/>
              </w:rPr>
            </w:pPr>
            <w:r w:rsidRPr="00586D29">
              <w:rPr>
                <w:rFonts w:ascii="Myriad Pro" w:hAnsi="Myriad Pro"/>
                <w:sz w:val="20"/>
              </w:rPr>
              <w:t>2</w:t>
            </w:r>
          </w:p>
        </w:tc>
        <w:tc>
          <w:tcPr>
            <w:tcW w:w="1900" w:type="pct"/>
          </w:tcPr>
          <w:p w:rsidR="00201AE1" w:rsidRPr="00586D29" w:rsidRDefault="00201AE1" w:rsidP="00201AE1">
            <w:pPr>
              <w:spacing w:before="40" w:after="40"/>
              <w:rPr>
                <w:rFonts w:ascii="Myriad Pro" w:hAnsi="Myriad Pro"/>
                <w:sz w:val="20"/>
              </w:rPr>
            </w:pPr>
            <w:r w:rsidRPr="00586D29">
              <w:rPr>
                <w:rFonts w:ascii="Myriad Pro" w:hAnsi="Myriad Pro"/>
                <w:sz w:val="20"/>
              </w:rPr>
              <w:t>3</w:t>
            </w:r>
          </w:p>
        </w:tc>
        <w:tc>
          <w:tcPr>
            <w:tcW w:w="1901" w:type="pct"/>
          </w:tcPr>
          <w:p w:rsidR="00201AE1" w:rsidRPr="00586D29" w:rsidRDefault="00201AE1" w:rsidP="00201AE1">
            <w:pPr>
              <w:spacing w:before="40" w:after="40"/>
              <w:rPr>
                <w:rFonts w:ascii="Myriad Pro" w:hAnsi="Myriad Pro"/>
                <w:sz w:val="20"/>
              </w:rPr>
            </w:pPr>
            <w:r w:rsidRPr="00586D29">
              <w:rPr>
                <w:rFonts w:ascii="Myriad Pro" w:hAnsi="Myriad Pro"/>
                <w:sz w:val="20"/>
              </w:rPr>
              <w:t>4</w:t>
            </w:r>
          </w:p>
        </w:tc>
      </w:tr>
      <w:tr w:rsidR="00201AE1" w:rsidRPr="00586D29" w:rsidTr="00201AE1">
        <w:tc>
          <w:tcPr>
            <w:tcW w:w="287" w:type="pct"/>
          </w:tcPr>
          <w:p w:rsidR="00201AE1" w:rsidRPr="00586D29" w:rsidRDefault="00201AE1" w:rsidP="00201AE1">
            <w:pPr>
              <w:spacing w:before="40" w:after="40"/>
              <w:rPr>
                <w:rFonts w:ascii="Myriad Pro" w:hAnsi="Myriad Pro"/>
                <w:sz w:val="20"/>
              </w:rPr>
            </w:pPr>
            <w:r w:rsidRPr="00586D29">
              <w:rPr>
                <w:rFonts w:ascii="Myriad Pro" w:hAnsi="Myriad Pro"/>
                <w:sz w:val="20"/>
              </w:rPr>
              <w:t>3.1</w:t>
            </w:r>
          </w:p>
        </w:tc>
        <w:tc>
          <w:tcPr>
            <w:tcW w:w="912" w:type="pct"/>
          </w:tcPr>
          <w:p w:rsidR="00201AE1" w:rsidRPr="00586D29" w:rsidRDefault="00201AE1" w:rsidP="00201AE1">
            <w:pPr>
              <w:spacing w:before="40" w:after="40"/>
              <w:rPr>
                <w:rFonts w:ascii="Myriad Pro" w:hAnsi="Myriad Pro"/>
                <w:sz w:val="20"/>
              </w:rPr>
            </w:pPr>
            <w:r w:rsidRPr="00586D29">
              <w:rPr>
                <w:rFonts w:ascii="Myriad Pro" w:hAnsi="Myriad Pro"/>
                <w:sz w:val="20"/>
              </w:rPr>
              <w:t>Kompletność wniosku</w:t>
            </w:r>
          </w:p>
        </w:tc>
        <w:tc>
          <w:tcPr>
            <w:tcW w:w="1900" w:type="pct"/>
          </w:tcPr>
          <w:p w:rsidR="00201AE1" w:rsidRPr="00586D29" w:rsidRDefault="00201AE1" w:rsidP="00201AE1">
            <w:pPr>
              <w:spacing w:before="40" w:after="40"/>
              <w:rPr>
                <w:rFonts w:ascii="Myriad Pro" w:hAnsi="Myriad Pro"/>
                <w:sz w:val="20"/>
              </w:rPr>
            </w:pPr>
            <w:r w:rsidRPr="00586D29">
              <w:rPr>
                <w:rFonts w:ascii="Myriad Pro" w:hAnsi="Myriad Pro"/>
                <w:sz w:val="20"/>
              </w:rPr>
              <w:t xml:space="preserve">Wniosek jest kompletny i został sporządzony i złożony zgodnie </w:t>
            </w:r>
            <w:r w:rsidRPr="00586D29">
              <w:rPr>
                <w:rFonts w:ascii="Myriad Pro" w:hAnsi="Myriad Pro"/>
                <w:sz w:val="20"/>
              </w:rPr>
              <w:br/>
            </w:r>
            <w:r w:rsidRPr="00586D29">
              <w:rPr>
                <w:rFonts w:ascii="Myriad Pro" w:hAnsi="Myriad Pro"/>
                <w:sz w:val="20"/>
              </w:rPr>
              <w:lastRenderedPageBreak/>
              <w:t xml:space="preserve">z obowiązującą </w:t>
            </w:r>
            <w:r w:rsidRPr="00586D29">
              <w:rPr>
                <w:rFonts w:ascii="Myriad Pro" w:hAnsi="Myriad Pro"/>
                <w:i/>
                <w:sz w:val="20"/>
              </w:rPr>
              <w:t>Instrukcją wypełniania wniosku o dofinansowanie</w:t>
            </w:r>
            <w:r w:rsidRPr="00586D29">
              <w:rPr>
                <w:rFonts w:ascii="Myriad Pro" w:hAnsi="Myriad Pro"/>
                <w:sz w:val="20"/>
              </w:rPr>
              <w:t xml:space="preserve"> oraz z </w:t>
            </w:r>
            <w:r w:rsidRPr="00586D29">
              <w:rPr>
                <w:rFonts w:ascii="Myriad Pro" w:hAnsi="Myriad Pro"/>
                <w:i/>
                <w:sz w:val="20"/>
              </w:rPr>
              <w:t>Regulaminem konkursu</w:t>
            </w:r>
            <w:r w:rsidRPr="00586D29">
              <w:rPr>
                <w:rFonts w:ascii="Myriad Pro" w:hAnsi="Myriad Pro"/>
                <w:sz w:val="20"/>
              </w:rPr>
              <w:t>.</w:t>
            </w:r>
          </w:p>
          <w:p w:rsidR="00201AE1" w:rsidRPr="00586D29" w:rsidRDefault="00201AE1" w:rsidP="00201AE1">
            <w:pPr>
              <w:spacing w:before="40" w:after="40"/>
              <w:rPr>
                <w:rFonts w:ascii="Myriad Pro" w:hAnsi="Myriad Pro"/>
                <w:sz w:val="20"/>
              </w:rPr>
            </w:pPr>
            <w:r w:rsidRPr="00586D29">
              <w:rPr>
                <w:rFonts w:ascii="Myriad Pro" w:hAnsi="Myriad Pro"/>
                <w:sz w:val="20"/>
              </w:rPr>
              <w:t>Wszystkie pola we wniosku są wypełnione w języku polskim i w taki sposób, że dają możliwość oceny merytorycznej wniosku.</w:t>
            </w:r>
          </w:p>
        </w:tc>
        <w:tc>
          <w:tcPr>
            <w:tcW w:w="1901" w:type="pct"/>
          </w:tcPr>
          <w:p w:rsidR="00201AE1" w:rsidRPr="00586D29" w:rsidRDefault="00201AE1" w:rsidP="00201AE1">
            <w:pPr>
              <w:rPr>
                <w:rFonts w:ascii="Myriad Pro" w:hAnsi="Myriad Pro"/>
                <w:sz w:val="20"/>
              </w:rPr>
            </w:pPr>
            <w:r w:rsidRPr="00586D29">
              <w:rPr>
                <w:rFonts w:ascii="Myriad Pro" w:hAnsi="Myriad Pro"/>
                <w:sz w:val="20"/>
              </w:rPr>
              <w:lastRenderedPageBreak/>
              <w:t xml:space="preserve">Spełnienie kryterium jest konieczne do przyznania dofinansowania. </w:t>
            </w:r>
          </w:p>
          <w:p w:rsidR="00201AE1" w:rsidRPr="00586D29" w:rsidRDefault="00201AE1" w:rsidP="00201AE1">
            <w:pPr>
              <w:rPr>
                <w:rFonts w:ascii="Myriad Pro" w:hAnsi="Myriad Pro"/>
                <w:sz w:val="20"/>
              </w:rPr>
            </w:pPr>
            <w:r w:rsidRPr="00586D29">
              <w:rPr>
                <w:rFonts w:ascii="Myriad Pro" w:hAnsi="Myriad Pro"/>
                <w:sz w:val="20"/>
              </w:rPr>
              <w:lastRenderedPageBreak/>
              <w:t>Projekty niespełniające kryterium są odrzucane.</w:t>
            </w:r>
          </w:p>
          <w:p w:rsidR="00201AE1" w:rsidRPr="00586D29" w:rsidRDefault="00201AE1" w:rsidP="00201AE1">
            <w:pPr>
              <w:rPr>
                <w:rFonts w:ascii="Myriad Pro" w:hAnsi="Myriad Pro"/>
                <w:sz w:val="20"/>
              </w:rPr>
            </w:pPr>
            <w:r w:rsidRPr="00586D29">
              <w:rPr>
                <w:rFonts w:ascii="Myriad Pro" w:hAnsi="Myriad Pro"/>
                <w:sz w:val="20"/>
              </w:rPr>
              <w:t>Ocena spełniania kryterium polega na przypisaniu wartości logicznych „tak”, „nie”.</w:t>
            </w:r>
          </w:p>
        </w:tc>
      </w:tr>
      <w:tr w:rsidR="00201AE1" w:rsidRPr="00586D29" w:rsidTr="00201AE1">
        <w:trPr>
          <w:trHeight w:val="1433"/>
        </w:trPr>
        <w:tc>
          <w:tcPr>
            <w:tcW w:w="287" w:type="pct"/>
          </w:tcPr>
          <w:p w:rsidR="00201AE1" w:rsidRPr="00586D29" w:rsidRDefault="00201AE1" w:rsidP="00201AE1">
            <w:pPr>
              <w:spacing w:before="40" w:after="40"/>
              <w:rPr>
                <w:rFonts w:ascii="Myriad Pro" w:hAnsi="Myriad Pro"/>
                <w:sz w:val="20"/>
              </w:rPr>
            </w:pPr>
            <w:r w:rsidRPr="00586D29">
              <w:rPr>
                <w:rFonts w:ascii="Myriad Pro" w:hAnsi="Myriad Pro"/>
                <w:sz w:val="20"/>
              </w:rPr>
              <w:lastRenderedPageBreak/>
              <w:t>3.2</w:t>
            </w:r>
          </w:p>
        </w:tc>
        <w:tc>
          <w:tcPr>
            <w:tcW w:w="912" w:type="pct"/>
          </w:tcPr>
          <w:p w:rsidR="00201AE1" w:rsidRPr="00586D29" w:rsidRDefault="00201AE1" w:rsidP="00201AE1">
            <w:pPr>
              <w:spacing w:before="40" w:after="40"/>
              <w:rPr>
                <w:rFonts w:ascii="Myriad Pro" w:hAnsi="Myriad Pro"/>
                <w:sz w:val="20"/>
              </w:rPr>
            </w:pPr>
            <w:r w:rsidRPr="00586D29">
              <w:rPr>
                <w:rFonts w:ascii="Myriad Pro" w:hAnsi="Myriad Pro"/>
                <w:sz w:val="20"/>
              </w:rPr>
              <w:t>Zgodność z kwalifikowalnością wydatków</w:t>
            </w:r>
          </w:p>
        </w:tc>
        <w:tc>
          <w:tcPr>
            <w:tcW w:w="1900" w:type="pct"/>
          </w:tcPr>
          <w:p w:rsidR="00201AE1" w:rsidRPr="00586D29" w:rsidRDefault="00201AE1" w:rsidP="00201AE1">
            <w:pPr>
              <w:spacing w:before="40" w:after="40"/>
              <w:rPr>
                <w:rFonts w:ascii="Myriad Pro" w:eastAsia="Times New Roman" w:hAnsi="Myriad Pro" w:cs="Times New Roman"/>
                <w:sz w:val="20"/>
                <w:lang w:eastAsia="pl-PL"/>
              </w:rPr>
            </w:pPr>
            <w:r w:rsidRPr="00586D29">
              <w:rPr>
                <w:rFonts w:ascii="Myriad Pro" w:hAnsi="Myriad Pro"/>
                <w:sz w:val="20"/>
              </w:rPr>
              <w:t xml:space="preserve">Wydatki w projekcie są zgodne z </w:t>
            </w:r>
            <w:r w:rsidRPr="00586D29">
              <w:rPr>
                <w:rFonts w:ascii="Myriad Pro" w:eastAsia="Times New Roman" w:hAnsi="Myriad Pro" w:cs="Times New Roman"/>
                <w:i/>
                <w:sz w:val="20"/>
                <w:lang w:eastAsia="pl-PL"/>
              </w:rPr>
              <w:t>Wytycznymi w zakresie kwalifikowalności wydatków Europejskiego Funduszu Rozwoju Regionalnego, Europejskiego Funduszu Społecznego oraz Funduszu Spójności w okresie programowania 2014-2020</w:t>
            </w:r>
            <w:r w:rsidRPr="00586D29">
              <w:rPr>
                <w:rFonts w:ascii="Myriad Pro" w:eastAsia="Times New Roman" w:hAnsi="Myriad Pro" w:cs="Times New Roman"/>
                <w:sz w:val="20"/>
                <w:lang w:eastAsia="pl-PL"/>
              </w:rPr>
              <w:t>.</w:t>
            </w:r>
          </w:p>
          <w:p w:rsidR="00201AE1" w:rsidRDefault="00201AE1" w:rsidP="00201AE1">
            <w:pPr>
              <w:spacing w:before="40" w:after="40"/>
              <w:rPr>
                <w:rFonts w:ascii="Myriad Pro" w:hAnsi="Myriad Pro"/>
                <w:sz w:val="20"/>
              </w:rPr>
            </w:pPr>
          </w:p>
          <w:p w:rsidR="00201AE1" w:rsidRDefault="00201AE1" w:rsidP="00201AE1">
            <w:pPr>
              <w:spacing w:before="40" w:after="40"/>
              <w:rPr>
                <w:rFonts w:ascii="Myriad Pro" w:hAnsi="Myriad Pro"/>
                <w:sz w:val="20"/>
              </w:rPr>
            </w:pPr>
            <w:r w:rsidRPr="00586D29">
              <w:rPr>
                <w:rFonts w:ascii="Myriad Pro" w:hAnsi="Myriad Pro"/>
                <w:sz w:val="20"/>
              </w:rPr>
              <w:t xml:space="preserve">Wydatki w projekcie są zgodne z </w:t>
            </w:r>
            <w:r w:rsidRPr="00586D29">
              <w:rPr>
                <w:rFonts w:ascii="Myriad Pro" w:hAnsi="Myriad Pro"/>
                <w:i/>
                <w:sz w:val="20"/>
              </w:rPr>
              <w:t>Wytycznymi w zakresie realizacji przedsięwzięć z udziałem środków, Europejskiego Funduszu Społecznego w obszarze edukacji na lata 2014-2020</w:t>
            </w:r>
            <w:r w:rsidRPr="00586D29">
              <w:rPr>
                <w:rFonts w:ascii="Myriad Pro" w:hAnsi="Myriad Pro"/>
                <w:sz w:val="20"/>
              </w:rPr>
              <w:t>.</w:t>
            </w:r>
          </w:p>
          <w:p w:rsidR="00201AE1" w:rsidRDefault="00201AE1" w:rsidP="00201AE1">
            <w:pPr>
              <w:spacing w:before="40" w:after="40"/>
              <w:rPr>
                <w:rFonts w:ascii="Myriad Pro" w:eastAsia="Times New Roman" w:hAnsi="Myriad Pro"/>
                <w:sz w:val="20"/>
                <w:lang w:eastAsia="pl-PL"/>
              </w:rPr>
            </w:pPr>
          </w:p>
          <w:p w:rsidR="00201AE1" w:rsidRPr="0042676E" w:rsidRDefault="00201AE1" w:rsidP="00201AE1">
            <w:pPr>
              <w:spacing w:before="40" w:after="40"/>
              <w:rPr>
                <w:rFonts w:ascii="Myriad Pro" w:eastAsia="Times New Roman" w:hAnsi="Myriad Pro"/>
                <w:sz w:val="20"/>
                <w:lang w:eastAsia="pl-PL"/>
              </w:rPr>
            </w:pPr>
            <w:r w:rsidRPr="0042676E">
              <w:rPr>
                <w:rFonts w:ascii="Myriad Pro" w:eastAsia="Times New Roman" w:hAnsi="Myriad Pro"/>
                <w:sz w:val="20"/>
                <w:lang w:eastAsia="pl-PL"/>
              </w:rPr>
              <w:t xml:space="preserve">Planowane wydatki są uzasadnione, </w:t>
            </w:r>
            <w:r>
              <w:rPr>
                <w:rFonts w:ascii="Myriad Pro" w:eastAsia="Times New Roman" w:hAnsi="Myriad Pro"/>
                <w:sz w:val="20"/>
                <w:lang w:eastAsia="pl-PL"/>
              </w:rPr>
              <w:t xml:space="preserve">niezbędne, </w:t>
            </w:r>
            <w:r w:rsidRPr="0042676E">
              <w:rPr>
                <w:rFonts w:ascii="Myriad Pro" w:eastAsia="Times New Roman" w:hAnsi="Myriad Pro"/>
                <w:sz w:val="20"/>
                <w:lang w:eastAsia="pl-PL"/>
              </w:rPr>
              <w:t xml:space="preserve">racjonalne i adekwatne do zakresu </w:t>
            </w:r>
            <w:r>
              <w:rPr>
                <w:rFonts w:ascii="Myriad Pro" w:eastAsia="Times New Roman" w:hAnsi="Myriad Pro"/>
                <w:sz w:val="20"/>
                <w:lang w:eastAsia="pl-PL"/>
              </w:rPr>
              <w:t xml:space="preserve">merytorycznego projektu w tym opisu grupy docelowej i planowanego wsparcia. </w:t>
            </w:r>
          </w:p>
          <w:p w:rsidR="00201AE1" w:rsidRDefault="00201AE1" w:rsidP="00201AE1">
            <w:pPr>
              <w:spacing w:before="40" w:after="40"/>
              <w:rPr>
                <w:rFonts w:ascii="Myriad Pro" w:eastAsia="Times New Roman" w:hAnsi="Myriad Pro"/>
                <w:sz w:val="20"/>
                <w:lang w:eastAsia="pl-PL"/>
              </w:rPr>
            </w:pPr>
          </w:p>
          <w:p w:rsidR="00201AE1" w:rsidRDefault="00201AE1" w:rsidP="00201AE1">
            <w:pPr>
              <w:spacing w:before="40" w:after="40"/>
              <w:rPr>
                <w:rFonts w:ascii="Myriad Pro" w:eastAsia="Times New Roman" w:hAnsi="Myriad Pro"/>
                <w:sz w:val="20"/>
                <w:lang w:eastAsia="pl-PL"/>
              </w:rPr>
            </w:pPr>
            <w:r w:rsidRPr="0042676E">
              <w:rPr>
                <w:rFonts w:ascii="Myriad Pro" w:eastAsia="Times New Roman" w:hAnsi="Myriad Pro"/>
                <w:sz w:val="20"/>
                <w:lang w:eastAsia="pl-PL"/>
              </w:rPr>
              <w:t xml:space="preserve">Wydatki założone w projekcie są zgodne z katalogiem wydatków, limitami oraz zasadami kwalifikowalności określonymi w </w:t>
            </w:r>
            <w:r w:rsidRPr="004C5FDB">
              <w:rPr>
                <w:rFonts w:ascii="Myriad Pro" w:eastAsia="Times New Roman" w:hAnsi="Myriad Pro"/>
                <w:i/>
                <w:sz w:val="20"/>
                <w:lang w:eastAsia="pl-PL"/>
              </w:rPr>
              <w:t>Regulaminie konkursu</w:t>
            </w:r>
            <w:r>
              <w:rPr>
                <w:rFonts w:ascii="Myriad Pro" w:eastAsia="Times New Roman" w:hAnsi="Myriad Pro"/>
                <w:i/>
                <w:sz w:val="20"/>
                <w:lang w:eastAsia="pl-PL"/>
              </w:rPr>
              <w:t xml:space="preserve"> </w:t>
            </w:r>
            <w:r>
              <w:rPr>
                <w:rFonts w:ascii="Myriad Pro" w:eastAsia="Times New Roman" w:hAnsi="Myriad Pro"/>
                <w:sz w:val="20"/>
                <w:lang w:eastAsia="pl-PL"/>
              </w:rPr>
              <w:t>(jeśli dotyczy)</w:t>
            </w:r>
            <w:r w:rsidRPr="0042676E">
              <w:rPr>
                <w:rFonts w:ascii="Myriad Pro" w:eastAsia="Times New Roman" w:hAnsi="Myriad Pro"/>
                <w:sz w:val="20"/>
                <w:lang w:eastAsia="pl-PL"/>
              </w:rPr>
              <w:t xml:space="preserve">. </w:t>
            </w:r>
          </w:p>
          <w:p w:rsidR="00201AE1" w:rsidRPr="00586D29" w:rsidRDefault="00201AE1" w:rsidP="00201AE1">
            <w:pPr>
              <w:spacing w:before="40" w:after="40"/>
              <w:rPr>
                <w:rFonts w:ascii="Myriad Pro" w:hAnsi="Myriad Pro"/>
                <w:sz w:val="20"/>
              </w:rPr>
            </w:pPr>
          </w:p>
        </w:tc>
        <w:tc>
          <w:tcPr>
            <w:tcW w:w="1901" w:type="pct"/>
          </w:tcPr>
          <w:p w:rsidR="00201AE1" w:rsidRPr="00586D29" w:rsidRDefault="00201AE1" w:rsidP="00201AE1">
            <w:pPr>
              <w:rPr>
                <w:rFonts w:ascii="Myriad Pro" w:hAnsi="Myriad Pro"/>
                <w:sz w:val="20"/>
              </w:rPr>
            </w:pPr>
            <w:r w:rsidRPr="00586D29">
              <w:rPr>
                <w:rFonts w:ascii="Myriad Pro" w:hAnsi="Myriad Pro"/>
                <w:sz w:val="20"/>
              </w:rPr>
              <w:t xml:space="preserve">Spełnienie kryterium jest konieczne do przyznania dofinansowania. </w:t>
            </w:r>
          </w:p>
          <w:p w:rsidR="00201AE1" w:rsidRPr="00586D29" w:rsidRDefault="00201AE1" w:rsidP="00201AE1">
            <w:pPr>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rPr>
                <w:rFonts w:ascii="Myriad Pro" w:hAnsi="Myriad Pro"/>
                <w:sz w:val="20"/>
              </w:rPr>
            </w:pPr>
            <w:r w:rsidRPr="00586D29">
              <w:rPr>
                <w:rFonts w:ascii="Myriad Pro" w:hAnsi="Myriad Pro"/>
                <w:sz w:val="20"/>
              </w:rPr>
              <w:t>Ocena spełniania kryterium polega na przypisaniu wartości logicznych „tak”, „nie”.</w:t>
            </w:r>
          </w:p>
        </w:tc>
      </w:tr>
      <w:tr w:rsidR="00201AE1" w:rsidRPr="00586D29" w:rsidTr="00201AE1">
        <w:tc>
          <w:tcPr>
            <w:tcW w:w="287" w:type="pct"/>
          </w:tcPr>
          <w:p w:rsidR="00201AE1" w:rsidRPr="00586D29" w:rsidRDefault="00201AE1" w:rsidP="00201AE1">
            <w:pPr>
              <w:spacing w:before="40" w:after="40"/>
              <w:rPr>
                <w:rFonts w:ascii="Myriad Pro" w:hAnsi="Myriad Pro"/>
                <w:sz w:val="20"/>
              </w:rPr>
            </w:pPr>
            <w:r w:rsidRPr="00586D29">
              <w:rPr>
                <w:rFonts w:ascii="Myriad Pro" w:hAnsi="Myriad Pro"/>
                <w:sz w:val="20"/>
              </w:rPr>
              <w:t>3.3</w:t>
            </w:r>
          </w:p>
        </w:tc>
        <w:tc>
          <w:tcPr>
            <w:tcW w:w="912" w:type="pct"/>
          </w:tcPr>
          <w:p w:rsidR="00201AE1" w:rsidRPr="00586D29" w:rsidRDefault="00201AE1" w:rsidP="00201AE1">
            <w:pPr>
              <w:spacing w:before="40" w:after="40"/>
              <w:rPr>
                <w:rFonts w:ascii="Myriad Pro" w:hAnsi="Myriad Pro"/>
                <w:sz w:val="20"/>
              </w:rPr>
            </w:pPr>
            <w:r w:rsidRPr="00586D29">
              <w:rPr>
                <w:rFonts w:ascii="Myriad Pro" w:hAnsi="Myriad Pro"/>
                <w:sz w:val="20"/>
              </w:rPr>
              <w:t>Intensywność wsparcia</w:t>
            </w:r>
          </w:p>
        </w:tc>
        <w:tc>
          <w:tcPr>
            <w:tcW w:w="1900" w:type="pct"/>
          </w:tcPr>
          <w:p w:rsidR="00201AE1" w:rsidRPr="00586D29" w:rsidRDefault="00201AE1" w:rsidP="00201AE1">
            <w:pPr>
              <w:spacing w:before="40" w:after="40"/>
              <w:rPr>
                <w:rFonts w:ascii="Myriad Pro" w:hAnsi="Myriad Pro"/>
                <w:sz w:val="20"/>
              </w:rPr>
            </w:pPr>
            <w:r w:rsidRPr="00586D29">
              <w:rPr>
                <w:rFonts w:ascii="Myriad Pro" w:hAnsi="Myriad Pro"/>
                <w:sz w:val="20"/>
              </w:rPr>
              <w:t>Wnioskowana kwota i poziom wsparcia są zgodne z zapisami Regulaminu Konkursu.</w:t>
            </w:r>
          </w:p>
        </w:tc>
        <w:tc>
          <w:tcPr>
            <w:tcW w:w="1901" w:type="pct"/>
          </w:tcPr>
          <w:p w:rsidR="00201AE1" w:rsidRPr="00586D29" w:rsidRDefault="00201AE1" w:rsidP="00201AE1">
            <w:pPr>
              <w:rPr>
                <w:rFonts w:ascii="Myriad Pro" w:hAnsi="Myriad Pro"/>
                <w:sz w:val="20"/>
              </w:rPr>
            </w:pPr>
            <w:r w:rsidRPr="00586D29">
              <w:rPr>
                <w:rFonts w:ascii="Myriad Pro" w:hAnsi="Myriad Pro"/>
                <w:sz w:val="20"/>
              </w:rPr>
              <w:t>Spełnienie kryterium jest konieczne do przyznania dofinansowania.</w:t>
            </w:r>
          </w:p>
          <w:p w:rsidR="00201AE1" w:rsidRPr="00586D29" w:rsidRDefault="00201AE1" w:rsidP="00201AE1">
            <w:pPr>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rPr>
                <w:rFonts w:ascii="Myriad Pro" w:hAnsi="Myriad Pro"/>
                <w:sz w:val="20"/>
              </w:rPr>
            </w:pPr>
            <w:r w:rsidRPr="00586D29">
              <w:rPr>
                <w:rFonts w:ascii="Myriad Pro" w:hAnsi="Myriad Pro"/>
                <w:sz w:val="20"/>
              </w:rPr>
              <w:t>Ocena spełniania kryterium polega na przypisaniu wartości logicznych „tak”, „nie”.</w:t>
            </w:r>
          </w:p>
        </w:tc>
      </w:tr>
      <w:tr w:rsidR="00201AE1" w:rsidRPr="00586D29" w:rsidTr="00201AE1">
        <w:tc>
          <w:tcPr>
            <w:tcW w:w="287" w:type="pct"/>
          </w:tcPr>
          <w:p w:rsidR="00201AE1" w:rsidRPr="00586D29" w:rsidRDefault="00201AE1" w:rsidP="00201AE1">
            <w:pPr>
              <w:spacing w:before="40" w:after="40"/>
              <w:rPr>
                <w:rFonts w:ascii="Myriad Pro" w:hAnsi="Myriad Pro"/>
                <w:sz w:val="20"/>
              </w:rPr>
            </w:pPr>
            <w:r w:rsidRPr="00586D29">
              <w:rPr>
                <w:rFonts w:ascii="Myriad Pro" w:hAnsi="Myriad Pro"/>
                <w:sz w:val="20"/>
              </w:rPr>
              <w:t>3.4</w:t>
            </w:r>
          </w:p>
        </w:tc>
        <w:tc>
          <w:tcPr>
            <w:tcW w:w="912" w:type="pct"/>
          </w:tcPr>
          <w:p w:rsidR="00201AE1" w:rsidRPr="00586D29" w:rsidRDefault="00201AE1" w:rsidP="00201AE1">
            <w:pPr>
              <w:spacing w:before="40" w:after="40"/>
              <w:rPr>
                <w:rFonts w:ascii="Myriad Pro" w:hAnsi="Myriad Pro"/>
                <w:sz w:val="20"/>
              </w:rPr>
            </w:pPr>
            <w:r w:rsidRPr="00586D29">
              <w:rPr>
                <w:rFonts w:ascii="Myriad Pro" w:hAnsi="Myriad Pro"/>
                <w:sz w:val="20"/>
              </w:rPr>
              <w:t>Spójność wniosku i załączników</w:t>
            </w:r>
          </w:p>
        </w:tc>
        <w:tc>
          <w:tcPr>
            <w:tcW w:w="1900" w:type="pct"/>
          </w:tcPr>
          <w:p w:rsidR="00201AE1" w:rsidRPr="00586D29" w:rsidRDefault="00201AE1" w:rsidP="00201AE1">
            <w:pPr>
              <w:spacing w:before="40" w:after="40"/>
              <w:rPr>
                <w:rFonts w:ascii="Myriad Pro" w:hAnsi="Myriad Pro"/>
                <w:sz w:val="20"/>
              </w:rPr>
            </w:pPr>
            <w:r w:rsidRPr="00586D29">
              <w:rPr>
                <w:rFonts w:ascii="Myriad Pro" w:hAnsi="Myriad Pro"/>
                <w:sz w:val="20"/>
              </w:rPr>
              <w:t>Opisy we wniosku oraz w załącznikach są ze sobą spójne, nie zawierają sprzecznych ze sobą kwestii.</w:t>
            </w:r>
          </w:p>
          <w:p w:rsidR="00201AE1" w:rsidRPr="00586D29" w:rsidRDefault="00201AE1" w:rsidP="00201AE1">
            <w:pPr>
              <w:spacing w:before="40" w:after="40"/>
              <w:rPr>
                <w:rFonts w:ascii="Myriad Pro" w:hAnsi="Myriad Pro"/>
                <w:sz w:val="20"/>
              </w:rPr>
            </w:pPr>
            <w:r w:rsidRPr="00586D29">
              <w:rPr>
                <w:rFonts w:ascii="Myriad Pro" w:hAnsi="Myriad Pro"/>
                <w:sz w:val="20"/>
              </w:rPr>
              <w:lastRenderedPageBreak/>
              <w:t>Dane zawarte we wniosku potwierdzają zapisy przedstawione w fiszce preselekcyjnej. Opisy we wniosku są spójne z informacjami przedstawionymi w fiszce. Wniosek o dofinansowanie nie przewiduje większej kwoty dofinansowania niż fiszka, zawiera przynajmniej te same wskaźniki a ich wartości nie są mniejsze niż 90% wskaźników z fiszki.</w:t>
            </w:r>
          </w:p>
        </w:tc>
        <w:tc>
          <w:tcPr>
            <w:tcW w:w="1901" w:type="pct"/>
          </w:tcPr>
          <w:p w:rsidR="00201AE1" w:rsidRPr="00586D29" w:rsidRDefault="00201AE1" w:rsidP="00201AE1">
            <w:pPr>
              <w:rPr>
                <w:rFonts w:ascii="Myriad Pro" w:hAnsi="Myriad Pro"/>
                <w:sz w:val="20"/>
              </w:rPr>
            </w:pPr>
            <w:r w:rsidRPr="00586D29">
              <w:rPr>
                <w:rFonts w:ascii="Myriad Pro" w:hAnsi="Myriad Pro"/>
                <w:sz w:val="20"/>
              </w:rPr>
              <w:lastRenderedPageBreak/>
              <w:t>Spełnienie kryterium jest konieczne do przyznania dofinansowania.</w:t>
            </w:r>
          </w:p>
          <w:p w:rsidR="00201AE1" w:rsidRPr="00586D29" w:rsidRDefault="00201AE1" w:rsidP="00201AE1">
            <w:pPr>
              <w:rPr>
                <w:rFonts w:ascii="Myriad Pro" w:hAnsi="Myriad Pro"/>
                <w:sz w:val="20"/>
              </w:rPr>
            </w:pPr>
            <w:r w:rsidRPr="00586D29">
              <w:rPr>
                <w:rFonts w:ascii="Myriad Pro" w:hAnsi="Myriad Pro"/>
                <w:sz w:val="20"/>
              </w:rPr>
              <w:t xml:space="preserve"> Projekty niespełniające kryterium są odrzucane.</w:t>
            </w:r>
          </w:p>
          <w:p w:rsidR="00201AE1" w:rsidRDefault="00201AE1" w:rsidP="00201AE1">
            <w:pPr>
              <w:rPr>
                <w:rFonts w:ascii="Myriad Pro" w:hAnsi="Myriad Pro"/>
                <w:sz w:val="20"/>
              </w:rPr>
            </w:pPr>
            <w:r w:rsidRPr="00586D29">
              <w:rPr>
                <w:rFonts w:ascii="Myriad Pro" w:hAnsi="Myriad Pro"/>
                <w:sz w:val="20"/>
              </w:rPr>
              <w:lastRenderedPageBreak/>
              <w:t>Ocena spełniania kryterium polega na przypisaniu wartości logicznych „tak”, „nie”.</w:t>
            </w:r>
          </w:p>
          <w:p w:rsidR="00201AE1" w:rsidRPr="00586D29" w:rsidRDefault="00201AE1" w:rsidP="00201AE1">
            <w:pPr>
              <w:pStyle w:val="Akapitzlist"/>
              <w:tabs>
                <w:tab w:val="left" w:pos="252"/>
              </w:tabs>
              <w:autoSpaceDE w:val="0"/>
              <w:autoSpaceDN w:val="0"/>
              <w:adjustRightInd w:val="0"/>
              <w:spacing w:before="40" w:after="40"/>
              <w:ind w:left="0"/>
              <w:contextualSpacing w:val="0"/>
              <w:rPr>
                <w:rFonts w:eastAsiaTheme="majorEastAsia" w:cstheme="majorBidi"/>
                <w:bCs/>
              </w:rPr>
            </w:pPr>
            <w:r w:rsidRPr="0021096F">
              <w:rPr>
                <w:rFonts w:eastAsiaTheme="majorEastAsia" w:cstheme="majorBidi"/>
                <w:bCs/>
              </w:rPr>
              <w:t>Kryterium weryfikowane jest wyłącznie na etapie prac Komisji Oceny Projektów oraz podpisywania umowy o dofinansowanie.</w:t>
            </w:r>
            <w:r>
              <w:rPr>
                <w:rFonts w:eastAsiaTheme="majorEastAsia" w:cstheme="majorBidi"/>
                <w:bCs/>
              </w:rPr>
              <w:t xml:space="preserve"> </w:t>
            </w:r>
          </w:p>
          <w:p w:rsidR="00201AE1" w:rsidRPr="00586D29" w:rsidRDefault="00201AE1" w:rsidP="00201AE1">
            <w:pPr>
              <w:rPr>
                <w:rFonts w:ascii="Myriad Pro" w:hAnsi="Myriad Pro"/>
                <w:sz w:val="20"/>
              </w:rPr>
            </w:pPr>
          </w:p>
        </w:tc>
      </w:tr>
      <w:tr w:rsidR="00201AE1" w:rsidRPr="00586D29" w:rsidTr="00201AE1">
        <w:tc>
          <w:tcPr>
            <w:tcW w:w="287" w:type="pct"/>
          </w:tcPr>
          <w:p w:rsidR="00201AE1" w:rsidRPr="00586D29" w:rsidRDefault="00201AE1" w:rsidP="00201AE1">
            <w:pPr>
              <w:spacing w:before="40" w:after="40"/>
              <w:rPr>
                <w:rFonts w:ascii="Myriad Pro" w:hAnsi="Myriad Pro"/>
                <w:sz w:val="20"/>
              </w:rPr>
            </w:pPr>
            <w:r w:rsidRPr="00586D29">
              <w:rPr>
                <w:rFonts w:ascii="Myriad Pro" w:hAnsi="Myriad Pro"/>
                <w:sz w:val="20"/>
              </w:rPr>
              <w:lastRenderedPageBreak/>
              <w:t>3.5</w:t>
            </w:r>
          </w:p>
        </w:tc>
        <w:tc>
          <w:tcPr>
            <w:tcW w:w="912" w:type="pct"/>
          </w:tcPr>
          <w:p w:rsidR="00201AE1" w:rsidRPr="00586D29" w:rsidRDefault="00201AE1" w:rsidP="00201AE1">
            <w:pPr>
              <w:spacing w:before="40" w:after="40"/>
              <w:rPr>
                <w:rFonts w:ascii="Myriad Pro" w:hAnsi="Myriad Pro"/>
                <w:sz w:val="20"/>
              </w:rPr>
            </w:pPr>
            <w:r w:rsidRPr="00586D29">
              <w:rPr>
                <w:rFonts w:ascii="Myriad Pro" w:hAnsi="Myriad Pro"/>
                <w:sz w:val="20"/>
              </w:rPr>
              <w:t>Poprawność okresu realizacji</w:t>
            </w:r>
          </w:p>
        </w:tc>
        <w:tc>
          <w:tcPr>
            <w:tcW w:w="1900" w:type="pct"/>
          </w:tcPr>
          <w:p w:rsidR="00201AE1" w:rsidRPr="00586D29" w:rsidRDefault="00201AE1" w:rsidP="00201AE1">
            <w:pPr>
              <w:spacing w:before="40" w:after="40"/>
              <w:rPr>
                <w:rFonts w:ascii="Myriad Pro" w:hAnsi="Myriad Pro"/>
                <w:sz w:val="20"/>
              </w:rPr>
            </w:pPr>
            <w:r w:rsidRPr="00586D29">
              <w:rPr>
                <w:rFonts w:ascii="Myriad Pro" w:hAnsi="Myriad Pro"/>
                <w:sz w:val="20"/>
              </w:rPr>
              <w:t>Projekt zostanie zrealizowany w terminie zaplanowanym dla projektu. Harmonogram projektu został zaplanowany realnie i racjonalnie.</w:t>
            </w:r>
          </w:p>
          <w:p w:rsidR="00201AE1" w:rsidRPr="00586D29" w:rsidRDefault="00201AE1" w:rsidP="00201AE1">
            <w:pPr>
              <w:spacing w:before="40" w:after="40"/>
              <w:rPr>
                <w:rFonts w:ascii="Myriad Pro" w:hAnsi="Myriad Pro"/>
                <w:sz w:val="20"/>
              </w:rPr>
            </w:pPr>
            <w:r w:rsidRPr="00586D29">
              <w:rPr>
                <w:rFonts w:ascii="Myriad Pro" w:hAnsi="Myriad Pro"/>
                <w:sz w:val="20"/>
              </w:rPr>
              <w:t>Wszystkie etapy projektu wynikają z procesu inwestycyjnego i są logicznie powiązane.</w:t>
            </w:r>
          </w:p>
          <w:p w:rsidR="00201AE1" w:rsidRPr="00586D29" w:rsidRDefault="00201AE1" w:rsidP="00201AE1">
            <w:pPr>
              <w:spacing w:before="40" w:after="40"/>
              <w:rPr>
                <w:rFonts w:ascii="Myriad Pro" w:hAnsi="Myriad Pro"/>
                <w:sz w:val="20"/>
              </w:rPr>
            </w:pPr>
            <w:r w:rsidRPr="00586D29">
              <w:rPr>
                <w:rFonts w:ascii="Myriad Pro" w:hAnsi="Myriad Pro"/>
                <w:sz w:val="20"/>
              </w:rPr>
              <w:t>Okres realizacji projektu nie wykracza poza  datę końcową okresu kwalifikowalności określoną w art. 65 ust. 2 rozporządzenia (UE) nr 1303/2013.</w:t>
            </w:r>
          </w:p>
        </w:tc>
        <w:tc>
          <w:tcPr>
            <w:tcW w:w="1901" w:type="pct"/>
          </w:tcPr>
          <w:p w:rsidR="00201AE1" w:rsidRPr="00586D29" w:rsidRDefault="00201AE1" w:rsidP="00201AE1">
            <w:pPr>
              <w:rPr>
                <w:rFonts w:ascii="Myriad Pro" w:hAnsi="Myriad Pro"/>
                <w:sz w:val="20"/>
              </w:rPr>
            </w:pPr>
            <w:r w:rsidRPr="00586D29">
              <w:rPr>
                <w:rFonts w:ascii="Myriad Pro" w:hAnsi="Myriad Pro"/>
                <w:sz w:val="20"/>
              </w:rPr>
              <w:t xml:space="preserve">Spełnienie kryterium jest konieczne do przyznania dofinansowania. </w:t>
            </w:r>
          </w:p>
          <w:p w:rsidR="00201AE1" w:rsidRPr="00586D29" w:rsidRDefault="00201AE1" w:rsidP="00201AE1">
            <w:pPr>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rPr>
                <w:rFonts w:ascii="Myriad Pro" w:hAnsi="Myriad Pro"/>
                <w:sz w:val="20"/>
              </w:rPr>
            </w:pPr>
            <w:r w:rsidRPr="00586D29">
              <w:rPr>
                <w:rFonts w:ascii="Myriad Pro" w:hAnsi="Myriad Pro"/>
                <w:sz w:val="20"/>
              </w:rPr>
              <w:t>Ocena spełniania kryterium polega na przypisaniu wartości logicznych „tak”, „nie”.</w:t>
            </w:r>
          </w:p>
        </w:tc>
      </w:tr>
    </w:tbl>
    <w:tbl>
      <w:tblPr>
        <w:tblStyle w:val="Tabela-Siatka37"/>
        <w:tblW w:w="5000" w:type="pct"/>
        <w:tblLook w:val="04A0" w:firstRow="1" w:lastRow="0" w:firstColumn="1" w:lastColumn="0" w:noHBand="0" w:noVBand="1"/>
      </w:tblPr>
      <w:tblGrid>
        <w:gridCol w:w="817"/>
        <w:gridCol w:w="3026"/>
        <w:gridCol w:w="4971"/>
        <w:gridCol w:w="5406"/>
      </w:tblGrid>
      <w:tr w:rsidR="00201AE1" w:rsidRPr="00586D29" w:rsidTr="00201AE1">
        <w:tc>
          <w:tcPr>
            <w:tcW w:w="5000" w:type="pct"/>
            <w:gridSpan w:val="4"/>
            <w:shd w:val="clear" w:color="auto" w:fill="D9D9D9" w:themeFill="background1" w:themeFillShade="D9"/>
          </w:tcPr>
          <w:p w:rsidR="00201AE1" w:rsidRPr="00586D29" w:rsidRDefault="00201AE1" w:rsidP="00201AE1">
            <w:pPr>
              <w:spacing w:before="40" w:after="40"/>
              <w:rPr>
                <w:rFonts w:ascii="Myriad Pro" w:hAnsi="Myriad Pro"/>
                <w:sz w:val="20"/>
                <w:szCs w:val="20"/>
              </w:rPr>
            </w:pPr>
            <w:r w:rsidRPr="00586D29">
              <w:rPr>
                <w:rFonts w:ascii="Myriad Pro" w:hAnsi="Myriad Pro"/>
                <w:b/>
                <w:sz w:val="20"/>
                <w:szCs w:val="20"/>
              </w:rPr>
              <w:t>Kryteria wykonalności</w:t>
            </w:r>
          </w:p>
        </w:tc>
      </w:tr>
      <w:tr w:rsidR="00201AE1" w:rsidRPr="00586D29" w:rsidTr="00201AE1">
        <w:tc>
          <w:tcPr>
            <w:tcW w:w="287"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L.p.</w:t>
            </w:r>
          </w:p>
        </w:tc>
        <w:tc>
          <w:tcPr>
            <w:tcW w:w="1064"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Nazwa kryterium</w:t>
            </w:r>
          </w:p>
        </w:tc>
        <w:tc>
          <w:tcPr>
            <w:tcW w:w="1748"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Definicja kryterium</w:t>
            </w:r>
          </w:p>
        </w:tc>
        <w:tc>
          <w:tcPr>
            <w:tcW w:w="1901"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Opis znaczenia kryterium</w:t>
            </w:r>
          </w:p>
        </w:tc>
      </w:tr>
      <w:tr w:rsidR="00201AE1" w:rsidRPr="00586D29" w:rsidTr="00201AE1">
        <w:tc>
          <w:tcPr>
            <w:tcW w:w="287"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1</w:t>
            </w:r>
          </w:p>
        </w:tc>
        <w:tc>
          <w:tcPr>
            <w:tcW w:w="1064"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2</w:t>
            </w:r>
          </w:p>
        </w:tc>
        <w:tc>
          <w:tcPr>
            <w:tcW w:w="1748"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3</w:t>
            </w:r>
          </w:p>
        </w:tc>
        <w:tc>
          <w:tcPr>
            <w:tcW w:w="1901"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4</w:t>
            </w:r>
          </w:p>
        </w:tc>
      </w:tr>
      <w:tr w:rsidR="00201AE1" w:rsidRPr="00586D29" w:rsidTr="00201AE1">
        <w:tc>
          <w:tcPr>
            <w:tcW w:w="287"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4.1</w:t>
            </w:r>
          </w:p>
        </w:tc>
        <w:tc>
          <w:tcPr>
            <w:tcW w:w="1064" w:type="pct"/>
            <w:shd w:val="clear" w:color="auto" w:fill="auto"/>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 xml:space="preserve">Zdolność prawna </w:t>
            </w:r>
          </w:p>
        </w:tc>
        <w:tc>
          <w:tcPr>
            <w:tcW w:w="1748"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 xml:space="preserve">Projekt jest zgodny z prawodawstwem wspólnotowym i krajowym, </w:t>
            </w:r>
            <w:r w:rsidRPr="00586D29">
              <w:rPr>
                <w:rFonts w:ascii="Myriad Pro" w:hAnsi="Myriad Pro"/>
                <w:sz w:val="20"/>
                <w:szCs w:val="20"/>
              </w:rPr>
              <w:br/>
              <w:t xml:space="preserve">w tym przepisami ustawy </w:t>
            </w:r>
            <w:r w:rsidRPr="00586D29">
              <w:rPr>
                <w:rFonts w:ascii="Myriad Pro" w:hAnsi="Myriad Pro"/>
                <w:i/>
                <w:sz w:val="20"/>
                <w:szCs w:val="20"/>
              </w:rPr>
              <w:t xml:space="preserve">Prawo zamówień publicznych, </w:t>
            </w:r>
            <w:r w:rsidRPr="00586D29">
              <w:rPr>
                <w:rStyle w:val="h2"/>
                <w:rFonts w:ascii="Myriad Pro" w:hAnsi="Myriad Pro"/>
                <w:sz w:val="20"/>
              </w:rPr>
              <w:t xml:space="preserve">ustawa </w:t>
            </w:r>
            <w:r w:rsidRPr="00586D29">
              <w:rPr>
                <w:rStyle w:val="h2"/>
                <w:rFonts w:ascii="Myriad Pro" w:hAnsi="Myriad Pro"/>
                <w:sz w:val="20"/>
              </w:rPr>
              <w:br/>
              <w:t xml:space="preserve">z dnia 7 września 1991 r. o systemie oświaty z </w:t>
            </w:r>
            <w:proofErr w:type="spellStart"/>
            <w:r w:rsidRPr="00586D29">
              <w:rPr>
                <w:rStyle w:val="h2"/>
                <w:rFonts w:ascii="Myriad Pro" w:hAnsi="Myriad Pro"/>
                <w:sz w:val="20"/>
              </w:rPr>
              <w:t>póź</w:t>
            </w:r>
            <w:proofErr w:type="spellEnd"/>
            <w:r w:rsidRPr="00586D29">
              <w:rPr>
                <w:rStyle w:val="h2"/>
                <w:rFonts w:ascii="Myriad Pro" w:hAnsi="Myriad Pro"/>
                <w:sz w:val="20"/>
              </w:rPr>
              <w:t>, zm.</w:t>
            </w:r>
          </w:p>
        </w:tc>
        <w:tc>
          <w:tcPr>
            <w:tcW w:w="1901" w:type="pct"/>
          </w:tcPr>
          <w:p w:rsidR="00201AE1" w:rsidRPr="00586D29" w:rsidRDefault="00201AE1" w:rsidP="00201AE1">
            <w:pPr>
              <w:rPr>
                <w:rFonts w:ascii="Myriad Pro" w:hAnsi="Myriad Pro"/>
                <w:sz w:val="20"/>
                <w:szCs w:val="20"/>
              </w:rPr>
            </w:pPr>
            <w:r w:rsidRPr="00586D29">
              <w:rPr>
                <w:rFonts w:ascii="Myriad Pro" w:hAnsi="Myriad Pro"/>
                <w:sz w:val="20"/>
                <w:szCs w:val="20"/>
              </w:rPr>
              <w:t xml:space="preserve">Spełnienie kryterium jest konieczne do przyznania dofinansowania. </w:t>
            </w:r>
          </w:p>
          <w:p w:rsidR="00201AE1" w:rsidRPr="00586D29" w:rsidRDefault="00201AE1" w:rsidP="00201AE1">
            <w:pPr>
              <w:rPr>
                <w:rFonts w:ascii="Myriad Pro" w:hAnsi="Myriad Pro"/>
                <w:sz w:val="20"/>
                <w:szCs w:val="20"/>
              </w:rPr>
            </w:pPr>
            <w:r w:rsidRPr="00586D29">
              <w:rPr>
                <w:rFonts w:ascii="Myriad Pro" w:hAnsi="Myriad Pro"/>
                <w:sz w:val="20"/>
                <w:szCs w:val="20"/>
              </w:rPr>
              <w:t>Projekty niespełniające kryterium są odrzucane.</w:t>
            </w:r>
          </w:p>
          <w:p w:rsidR="00201AE1" w:rsidRPr="00586D29" w:rsidRDefault="00201AE1" w:rsidP="00201AE1">
            <w:pPr>
              <w:rPr>
                <w:rFonts w:ascii="Myriad Pro" w:hAnsi="Myriad Pro"/>
                <w:sz w:val="20"/>
                <w:szCs w:val="20"/>
              </w:rPr>
            </w:pPr>
            <w:r w:rsidRPr="00586D29">
              <w:rPr>
                <w:rFonts w:ascii="Myriad Pro" w:hAnsi="Myriad Pro"/>
                <w:sz w:val="20"/>
                <w:szCs w:val="20"/>
              </w:rPr>
              <w:t>Ocena spełniania kryterium polega na przypisaniu wartości logicznych „tak”, „nie”.</w:t>
            </w:r>
          </w:p>
        </w:tc>
      </w:tr>
      <w:tr w:rsidR="00201AE1" w:rsidRPr="00586D29" w:rsidTr="00201AE1">
        <w:tc>
          <w:tcPr>
            <w:tcW w:w="287"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4.2</w:t>
            </w:r>
          </w:p>
        </w:tc>
        <w:tc>
          <w:tcPr>
            <w:tcW w:w="1064" w:type="pct"/>
            <w:shd w:val="clear" w:color="auto" w:fill="auto"/>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Zdolność organizacyjno-operacyjna</w:t>
            </w:r>
          </w:p>
        </w:tc>
        <w:tc>
          <w:tcPr>
            <w:tcW w:w="1748"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Wnioskodawca gwarantuje zdolność organizacyjną do realizacji projektu zgodnie z zakresem wskazanym we wniosku.</w:t>
            </w:r>
          </w:p>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Wnioskodawca dysponuje doświadczeniem w realizacji podobnych przedsięwzięć.</w:t>
            </w:r>
          </w:p>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 xml:space="preserve">Posiada lub dobierze do realizacji projektu odpowiednio wykwalifikowaną kadrę, zarówno do jego obsługi jak i realizacji przedsięwzięć </w:t>
            </w:r>
            <w:r w:rsidRPr="00586D29">
              <w:rPr>
                <w:rFonts w:ascii="Myriad Pro" w:hAnsi="Myriad Pro"/>
                <w:sz w:val="20"/>
                <w:szCs w:val="20"/>
              </w:rPr>
              <w:lastRenderedPageBreak/>
              <w:t>merytorycznych.</w:t>
            </w:r>
          </w:p>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Dysponuje odpowiednim potencjałem technicznym.</w:t>
            </w:r>
          </w:p>
        </w:tc>
        <w:tc>
          <w:tcPr>
            <w:tcW w:w="1901" w:type="pct"/>
          </w:tcPr>
          <w:p w:rsidR="00201AE1" w:rsidRPr="00586D29" w:rsidRDefault="00201AE1" w:rsidP="00201AE1">
            <w:pPr>
              <w:rPr>
                <w:rFonts w:ascii="Myriad Pro" w:hAnsi="Myriad Pro"/>
                <w:sz w:val="20"/>
                <w:szCs w:val="20"/>
              </w:rPr>
            </w:pPr>
            <w:r w:rsidRPr="00586D29">
              <w:rPr>
                <w:rFonts w:ascii="Myriad Pro" w:hAnsi="Myriad Pro"/>
                <w:sz w:val="20"/>
                <w:szCs w:val="20"/>
              </w:rPr>
              <w:lastRenderedPageBreak/>
              <w:t>Spełnienie kryterium jest konieczne do przyznania dofinansowania.</w:t>
            </w:r>
          </w:p>
          <w:p w:rsidR="00201AE1" w:rsidRPr="00586D29" w:rsidRDefault="00201AE1" w:rsidP="00201AE1">
            <w:pPr>
              <w:rPr>
                <w:rFonts w:ascii="Myriad Pro" w:hAnsi="Myriad Pro"/>
                <w:sz w:val="20"/>
                <w:szCs w:val="20"/>
              </w:rPr>
            </w:pPr>
            <w:r w:rsidRPr="00586D29">
              <w:rPr>
                <w:rFonts w:ascii="Myriad Pro" w:hAnsi="Myriad Pro"/>
                <w:sz w:val="20"/>
                <w:szCs w:val="20"/>
              </w:rPr>
              <w:t>Projekty niespełniające kryterium są odrzucane.</w:t>
            </w:r>
          </w:p>
          <w:p w:rsidR="00201AE1" w:rsidRPr="00586D29" w:rsidRDefault="00201AE1" w:rsidP="00201AE1">
            <w:pPr>
              <w:rPr>
                <w:rFonts w:ascii="Myriad Pro" w:hAnsi="Myriad Pro"/>
                <w:sz w:val="20"/>
                <w:szCs w:val="20"/>
              </w:rPr>
            </w:pPr>
            <w:r w:rsidRPr="00586D29">
              <w:rPr>
                <w:rFonts w:ascii="Myriad Pro" w:hAnsi="Myriad Pro"/>
                <w:sz w:val="20"/>
                <w:szCs w:val="20"/>
              </w:rPr>
              <w:t xml:space="preserve"> Ocena spełniania kryterium polega na przypisaniu wartości logicznych „tak”, „nie”.</w:t>
            </w:r>
          </w:p>
        </w:tc>
      </w:tr>
      <w:tr w:rsidR="00201AE1" w:rsidRPr="00586D29" w:rsidTr="00201AE1">
        <w:tc>
          <w:tcPr>
            <w:tcW w:w="287"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lastRenderedPageBreak/>
              <w:t>4.3</w:t>
            </w:r>
          </w:p>
        </w:tc>
        <w:tc>
          <w:tcPr>
            <w:tcW w:w="1064" w:type="pct"/>
            <w:shd w:val="clear" w:color="auto" w:fill="auto"/>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Zdolność finansowa</w:t>
            </w:r>
          </w:p>
        </w:tc>
        <w:tc>
          <w:tcPr>
            <w:tcW w:w="1748"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Kondycja finansowa wnioskodawcy gwarantuje osiągnięcie deklarowanych produktów lub usług, zgodnie z deklarowanym planem finansowym i w terminie określonym we wniosku o dofinansowanie.</w:t>
            </w:r>
          </w:p>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Wnioskodawca posiada niezbędne środki finansowe do realizacji projektu.</w:t>
            </w:r>
          </w:p>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 xml:space="preserve">Wnioskodawca zapewnia środki finansowe do utrzymywania projektu </w:t>
            </w:r>
            <w:r w:rsidRPr="00586D29">
              <w:rPr>
                <w:rFonts w:ascii="Myriad Pro" w:hAnsi="Myriad Pro"/>
                <w:sz w:val="20"/>
                <w:szCs w:val="20"/>
              </w:rPr>
              <w:br/>
              <w:t>w okresie trwałości (jeśli dotyczy).</w:t>
            </w:r>
          </w:p>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Wnioskodawca oraz partner/</w:t>
            </w:r>
            <w:proofErr w:type="spellStart"/>
            <w:r w:rsidRPr="00586D29">
              <w:rPr>
                <w:rFonts w:ascii="Myriad Pro" w:hAnsi="Myriad Pro"/>
                <w:sz w:val="20"/>
                <w:szCs w:val="20"/>
              </w:rPr>
              <w:t>rzy</w:t>
            </w:r>
            <w:proofErr w:type="spellEnd"/>
            <w:r w:rsidRPr="00586D29">
              <w:rPr>
                <w:rFonts w:ascii="Myriad Pro" w:hAnsi="Myriad Pro"/>
                <w:sz w:val="20"/>
                <w:szCs w:val="20"/>
              </w:rPr>
              <w:t xml:space="preserve"> krajowi (o ile dotyczy), ponoszący wydatki w danym projekcie z EFS, posiadają łączny obrót </w:t>
            </w:r>
            <w:r w:rsidRPr="00586D29">
              <w:rPr>
                <w:rFonts w:ascii="Myriad Pro" w:hAnsi="Myriad Pro"/>
                <w:sz w:val="20"/>
                <w:szCs w:val="20"/>
              </w:rPr>
              <w:br/>
              <w:t xml:space="preserve">za rok kalendarzowy równy lub wyższy od łącznych rocznych wydatków w danym projekcie i innych projektach realizowanych </w:t>
            </w:r>
            <w:r w:rsidRPr="00586D29">
              <w:rPr>
                <w:rFonts w:ascii="Myriad Pro" w:hAnsi="Myriad Pro"/>
                <w:sz w:val="20"/>
                <w:szCs w:val="20"/>
              </w:rPr>
              <w:br/>
              <w:t>w ramach EFS, których stroną umowy o dofinansowanie jest instytucja, w której dokonywana jest ocena wniosku w roku kalendarzowym, w którym wydatki są najwyższe.</w:t>
            </w:r>
          </w:p>
        </w:tc>
        <w:tc>
          <w:tcPr>
            <w:tcW w:w="1901" w:type="pct"/>
          </w:tcPr>
          <w:p w:rsidR="00201AE1" w:rsidRPr="00586D29" w:rsidRDefault="00201AE1" w:rsidP="00201AE1">
            <w:pPr>
              <w:rPr>
                <w:rFonts w:ascii="Myriad Pro" w:hAnsi="Myriad Pro"/>
                <w:sz w:val="20"/>
                <w:szCs w:val="20"/>
              </w:rPr>
            </w:pPr>
            <w:r w:rsidRPr="00586D29">
              <w:rPr>
                <w:rFonts w:ascii="Myriad Pro" w:hAnsi="Myriad Pro"/>
                <w:sz w:val="20"/>
                <w:szCs w:val="20"/>
              </w:rPr>
              <w:t>Spełnienie kryterium jest konieczne do przyznania dofinansowania.</w:t>
            </w:r>
          </w:p>
          <w:p w:rsidR="00201AE1" w:rsidRPr="00586D29" w:rsidRDefault="00201AE1" w:rsidP="00201AE1">
            <w:pPr>
              <w:rPr>
                <w:rFonts w:ascii="Myriad Pro" w:hAnsi="Myriad Pro"/>
                <w:sz w:val="20"/>
                <w:szCs w:val="20"/>
              </w:rPr>
            </w:pPr>
            <w:r w:rsidRPr="00586D29">
              <w:rPr>
                <w:rFonts w:ascii="Myriad Pro" w:hAnsi="Myriad Pro"/>
                <w:sz w:val="20"/>
                <w:szCs w:val="20"/>
              </w:rPr>
              <w:t>Projekty niespełniające kryterium są odrzucane.</w:t>
            </w:r>
          </w:p>
          <w:p w:rsidR="00201AE1" w:rsidRDefault="00201AE1" w:rsidP="00201AE1">
            <w:pPr>
              <w:rPr>
                <w:rFonts w:ascii="Myriad Pro" w:hAnsi="Myriad Pro"/>
                <w:sz w:val="20"/>
                <w:szCs w:val="20"/>
              </w:rPr>
            </w:pPr>
            <w:r w:rsidRPr="00586D29">
              <w:rPr>
                <w:rFonts w:ascii="Myriad Pro" w:hAnsi="Myriad Pro"/>
                <w:sz w:val="20"/>
                <w:szCs w:val="20"/>
              </w:rPr>
              <w:t>Ocena spełniania kryterium polega na przypisaniu wartości logicznych „tak”, „nie”.</w:t>
            </w:r>
          </w:p>
          <w:p w:rsidR="00201AE1" w:rsidRPr="004E14FF" w:rsidRDefault="00201AE1" w:rsidP="00201AE1">
            <w:pPr>
              <w:rPr>
                <w:rFonts w:ascii="Myriad Pro" w:hAnsi="Myriad Pro"/>
                <w:sz w:val="20"/>
                <w:szCs w:val="20"/>
              </w:rPr>
            </w:pPr>
          </w:p>
          <w:p w:rsidR="00201AE1" w:rsidRPr="004E14FF" w:rsidRDefault="00201AE1" w:rsidP="00201AE1">
            <w:pPr>
              <w:rPr>
                <w:rFonts w:ascii="Myriad Pro" w:hAnsi="Myriad Pro"/>
                <w:sz w:val="20"/>
                <w:szCs w:val="20"/>
              </w:rPr>
            </w:pPr>
          </w:p>
          <w:p w:rsidR="00201AE1" w:rsidRPr="004E14FF" w:rsidRDefault="00201AE1" w:rsidP="00201AE1">
            <w:pPr>
              <w:rPr>
                <w:rFonts w:ascii="Myriad Pro" w:hAnsi="Myriad Pro"/>
                <w:sz w:val="20"/>
                <w:szCs w:val="20"/>
              </w:rPr>
            </w:pPr>
          </w:p>
          <w:p w:rsidR="00201AE1" w:rsidRPr="004E14FF" w:rsidRDefault="00201AE1" w:rsidP="00201AE1">
            <w:pPr>
              <w:rPr>
                <w:rFonts w:ascii="Myriad Pro" w:hAnsi="Myriad Pro"/>
                <w:sz w:val="20"/>
                <w:szCs w:val="20"/>
              </w:rPr>
            </w:pPr>
          </w:p>
          <w:p w:rsidR="00201AE1" w:rsidRPr="004E14FF" w:rsidRDefault="00201AE1" w:rsidP="00201AE1">
            <w:pPr>
              <w:rPr>
                <w:rFonts w:ascii="Myriad Pro" w:hAnsi="Myriad Pro"/>
                <w:sz w:val="20"/>
                <w:szCs w:val="20"/>
              </w:rPr>
            </w:pPr>
          </w:p>
          <w:p w:rsidR="00201AE1" w:rsidRPr="004E14FF" w:rsidRDefault="00201AE1" w:rsidP="00201AE1">
            <w:pPr>
              <w:rPr>
                <w:rFonts w:ascii="Myriad Pro" w:hAnsi="Myriad Pro"/>
                <w:sz w:val="20"/>
                <w:szCs w:val="20"/>
              </w:rPr>
            </w:pPr>
          </w:p>
          <w:p w:rsidR="00201AE1" w:rsidRDefault="00201AE1" w:rsidP="00201AE1">
            <w:pPr>
              <w:rPr>
                <w:rFonts w:ascii="Myriad Pro" w:hAnsi="Myriad Pro"/>
                <w:sz w:val="20"/>
                <w:szCs w:val="20"/>
              </w:rPr>
            </w:pPr>
          </w:p>
          <w:p w:rsidR="00201AE1" w:rsidRPr="004E14FF" w:rsidRDefault="00201AE1" w:rsidP="00201AE1">
            <w:pPr>
              <w:rPr>
                <w:rFonts w:ascii="Myriad Pro" w:hAnsi="Myriad Pro"/>
                <w:sz w:val="20"/>
                <w:szCs w:val="20"/>
              </w:rPr>
            </w:pPr>
          </w:p>
          <w:p w:rsidR="00201AE1" w:rsidRPr="004E14FF" w:rsidRDefault="00201AE1" w:rsidP="00201AE1">
            <w:pPr>
              <w:rPr>
                <w:rFonts w:ascii="Myriad Pro" w:hAnsi="Myriad Pro"/>
                <w:sz w:val="20"/>
                <w:szCs w:val="20"/>
              </w:rPr>
            </w:pPr>
          </w:p>
          <w:p w:rsidR="00201AE1" w:rsidRDefault="00201AE1" w:rsidP="00201AE1">
            <w:pPr>
              <w:rPr>
                <w:rFonts w:ascii="Myriad Pro" w:hAnsi="Myriad Pro"/>
                <w:sz w:val="20"/>
                <w:szCs w:val="20"/>
              </w:rPr>
            </w:pPr>
          </w:p>
          <w:p w:rsidR="00201AE1" w:rsidRPr="004E14FF" w:rsidRDefault="00201AE1" w:rsidP="00201AE1">
            <w:pPr>
              <w:rPr>
                <w:rFonts w:ascii="Myriad Pro" w:hAnsi="Myriad Pro"/>
                <w:sz w:val="20"/>
                <w:szCs w:val="20"/>
              </w:rPr>
            </w:pPr>
          </w:p>
          <w:p w:rsidR="00201AE1" w:rsidRDefault="00201AE1" w:rsidP="00201AE1">
            <w:pPr>
              <w:rPr>
                <w:rFonts w:ascii="Myriad Pro" w:hAnsi="Myriad Pro"/>
                <w:sz w:val="20"/>
                <w:szCs w:val="20"/>
              </w:rPr>
            </w:pPr>
          </w:p>
          <w:p w:rsidR="00201AE1" w:rsidRPr="004E14FF" w:rsidRDefault="00201AE1" w:rsidP="00201AE1">
            <w:pPr>
              <w:tabs>
                <w:tab w:val="left" w:pos="4111"/>
              </w:tabs>
              <w:rPr>
                <w:rFonts w:ascii="Myriad Pro" w:hAnsi="Myriad Pro"/>
                <w:sz w:val="20"/>
                <w:szCs w:val="20"/>
              </w:rPr>
            </w:pPr>
            <w:r>
              <w:rPr>
                <w:rFonts w:ascii="Myriad Pro" w:hAnsi="Myriad Pro"/>
                <w:sz w:val="20"/>
                <w:szCs w:val="20"/>
              </w:rPr>
              <w:tab/>
            </w:r>
          </w:p>
        </w:tc>
      </w:tr>
    </w:tbl>
    <w:p w:rsidR="003B79C3" w:rsidRDefault="003B79C3">
      <w:pPr>
        <w:rPr>
          <w:rFonts w:ascii="Myriad Pro" w:eastAsia="Times New Roman" w:hAnsi="Myriad Pro" w:cstheme="majorBidi"/>
          <w:b/>
          <w:iCs/>
          <w:color w:val="000000" w:themeColor="text1"/>
          <w:spacing w:val="15"/>
          <w:szCs w:val="24"/>
          <w:lang w:eastAsia="pl-PL"/>
        </w:rPr>
      </w:pPr>
      <w:r>
        <w:rPr>
          <w:rFonts w:eastAsia="Times New Roman"/>
          <w:lang w:eastAsia="pl-PL"/>
        </w:rPr>
        <w:br w:type="page"/>
      </w:r>
    </w:p>
    <w:p w:rsidR="00B11567" w:rsidRPr="00EE770E" w:rsidRDefault="00B11567" w:rsidP="00606993">
      <w:pPr>
        <w:pStyle w:val="Podtytu"/>
      </w:pPr>
      <w:bookmarkStart w:id="58" w:name="_Toc59089726"/>
      <w:r w:rsidRPr="000E1AEF">
        <w:rPr>
          <w:rFonts w:eastAsia="Times New Roman"/>
          <w:lang w:eastAsia="pl-PL"/>
        </w:rPr>
        <w:lastRenderedPageBreak/>
        <w:t>8.10 Wsparcie osób dorosłych, w szczególności osób o niskich kwalifikacjach i osób starszych w zakresie doskonalenia umiejętności wykorzystywania technologii informacyjno-komunikacyjnych i porozumiewania się w językach obcych</w:t>
      </w:r>
      <w:bookmarkEnd w:id="58"/>
    </w:p>
    <w:p w:rsidR="00B11567" w:rsidRPr="00EE770E" w:rsidRDefault="00B11567" w:rsidP="00A442ED">
      <w:pPr>
        <w:jc w:val="center"/>
        <w:rPr>
          <w:rFonts w:ascii="Myriad Pro" w:hAnsi="Myriad Pro"/>
          <w:b/>
          <w:sz w:val="20"/>
        </w:rPr>
      </w:pPr>
      <w:r w:rsidRPr="00AB5F7B">
        <w:rPr>
          <w:rFonts w:ascii="Myriad Pro" w:hAnsi="Myriad Pro"/>
          <w:b/>
          <w:sz w:val="20"/>
        </w:rPr>
        <w:t>Kryteria ogólne</w:t>
      </w:r>
      <w:r>
        <w:rPr>
          <w:rFonts w:ascii="Myriad Pro" w:hAnsi="Myriad Pro"/>
          <w:b/>
          <w:sz w:val="20"/>
        </w:rPr>
        <w:t xml:space="preserve"> </w:t>
      </w:r>
      <w:r>
        <w:rPr>
          <w:rFonts w:ascii="Myriad Pro" w:eastAsiaTheme="majorEastAsia" w:hAnsi="Myriad Pro" w:cs="Arial"/>
          <w:b/>
          <w:bCs/>
          <w:sz w:val="20"/>
        </w:rPr>
        <w:t>przyjęte Uchwałą Nr 99/17 Komitetu Monitorującego RPO WZ 2014-2020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B11567" w:rsidRPr="00DE6576" w:rsidTr="00B11567">
        <w:trPr>
          <w:jc w:val="center"/>
        </w:trPr>
        <w:tc>
          <w:tcPr>
            <w:tcW w:w="1900" w:type="dxa"/>
            <w:shd w:val="clear" w:color="auto" w:fill="B6DDE8"/>
          </w:tcPr>
          <w:p w:rsidR="00B11567" w:rsidRPr="00EC49BC" w:rsidRDefault="00B11567" w:rsidP="00B11567">
            <w:pPr>
              <w:spacing w:before="40" w:after="40" w:line="240" w:lineRule="auto"/>
              <w:rPr>
                <w:rFonts w:ascii="Myriad Pro" w:hAnsi="Myriad Pro" w:cs="Arial"/>
                <w:sz w:val="20"/>
              </w:rPr>
            </w:pPr>
            <w:r w:rsidRPr="00EC49BC">
              <w:rPr>
                <w:rFonts w:ascii="Myriad Pro" w:hAnsi="Myriad Pro" w:cs="Arial"/>
                <w:sz w:val="20"/>
              </w:rPr>
              <w:t>Oś priorytetowa</w:t>
            </w:r>
          </w:p>
        </w:tc>
        <w:tc>
          <w:tcPr>
            <w:tcW w:w="12275" w:type="dxa"/>
            <w:shd w:val="clear" w:color="auto" w:fill="B6DDE8"/>
          </w:tcPr>
          <w:p w:rsidR="00B11567" w:rsidRPr="00EC49BC" w:rsidRDefault="00B11567" w:rsidP="00B11567">
            <w:pPr>
              <w:spacing w:before="40" w:after="40" w:line="240" w:lineRule="auto"/>
              <w:rPr>
                <w:rFonts w:ascii="Myriad Pro" w:hAnsi="Myriad Pro" w:cs="Arial"/>
                <w:sz w:val="20"/>
              </w:rPr>
            </w:pPr>
            <w:r w:rsidRPr="00EC49BC">
              <w:rPr>
                <w:rFonts w:ascii="Myriad Pro" w:hAnsi="Myriad Pro" w:cs="Arial"/>
                <w:sz w:val="20"/>
              </w:rPr>
              <w:t>VIII Edukacja</w:t>
            </w:r>
          </w:p>
        </w:tc>
      </w:tr>
      <w:tr w:rsidR="00B11567" w:rsidRPr="00DE6576" w:rsidTr="00B11567">
        <w:trPr>
          <w:jc w:val="center"/>
        </w:trPr>
        <w:tc>
          <w:tcPr>
            <w:tcW w:w="1900" w:type="dxa"/>
            <w:shd w:val="clear" w:color="auto" w:fill="B6DDE8"/>
          </w:tcPr>
          <w:p w:rsidR="00B11567" w:rsidRPr="00EC49BC" w:rsidRDefault="00B11567" w:rsidP="00B11567">
            <w:pPr>
              <w:spacing w:before="40" w:after="40" w:line="240" w:lineRule="auto"/>
              <w:rPr>
                <w:rFonts w:ascii="Myriad Pro" w:hAnsi="Myriad Pro" w:cs="Arial"/>
                <w:sz w:val="20"/>
              </w:rPr>
            </w:pPr>
            <w:r w:rsidRPr="00EC49BC">
              <w:rPr>
                <w:rFonts w:ascii="Myriad Pro" w:hAnsi="Myriad Pro" w:cs="Arial"/>
                <w:sz w:val="20"/>
              </w:rPr>
              <w:t>Priorytet Inwestycyjny</w:t>
            </w:r>
          </w:p>
        </w:tc>
        <w:tc>
          <w:tcPr>
            <w:tcW w:w="12275" w:type="dxa"/>
            <w:shd w:val="clear" w:color="auto" w:fill="B6DDE8"/>
          </w:tcPr>
          <w:p w:rsidR="00B11567" w:rsidRPr="00EC49BC" w:rsidRDefault="00B11567" w:rsidP="00B11567">
            <w:pPr>
              <w:autoSpaceDE w:val="0"/>
              <w:autoSpaceDN w:val="0"/>
              <w:adjustRightInd w:val="0"/>
              <w:spacing w:after="0" w:line="240" w:lineRule="auto"/>
              <w:jc w:val="both"/>
              <w:rPr>
                <w:rFonts w:ascii="Myriad Pro" w:eastAsia="MyriadPro-Regular" w:hAnsi="Myriad Pro" w:cs="Arial"/>
                <w:sz w:val="20"/>
              </w:rPr>
            </w:pPr>
            <w:r w:rsidRPr="00EC49BC">
              <w:rPr>
                <w:rFonts w:ascii="Myriad Pro" w:eastAsia="Times New Roman" w:hAnsi="Myriad Pro" w:cs="Arial"/>
                <w:sz w:val="20"/>
              </w:rPr>
              <w:t xml:space="preserve">10iii Wyrównywanie dostępu do uczenia się przez całe życie o charakterze formalnym, nieformalnym i </w:t>
            </w:r>
            <w:proofErr w:type="spellStart"/>
            <w:r w:rsidRPr="00EC49BC">
              <w:rPr>
                <w:rFonts w:ascii="Myriad Pro" w:eastAsia="Times New Roman" w:hAnsi="Myriad Pro" w:cs="Arial"/>
                <w:sz w:val="20"/>
              </w:rPr>
              <w:t>pozaformalnym</w:t>
            </w:r>
            <w:proofErr w:type="spellEnd"/>
            <w:r w:rsidRPr="00EC49BC">
              <w:rPr>
                <w:rFonts w:ascii="Myriad Pro" w:eastAsia="Times New Roman" w:hAnsi="Myriad Pro" w:cs="Arial"/>
                <w:sz w:val="20"/>
              </w:rPr>
              <w:t xml:space="preserve"> wszystkich grup wiekowych, poszerzanie wiedzy, podnoszenie umiejętności i kompetencji siły roboczej oraz promowanie elastycznych ścieżek kształcenia, w tym poprzez doradztwo zawodowe i potwierdzanie nabytych kompetencji</w:t>
            </w:r>
          </w:p>
        </w:tc>
      </w:tr>
      <w:tr w:rsidR="00B11567" w:rsidRPr="00DE6576" w:rsidTr="00B11567">
        <w:trPr>
          <w:jc w:val="center"/>
        </w:trPr>
        <w:tc>
          <w:tcPr>
            <w:tcW w:w="1900" w:type="dxa"/>
            <w:shd w:val="clear" w:color="auto" w:fill="B6DDE8"/>
          </w:tcPr>
          <w:p w:rsidR="00B11567" w:rsidRPr="00EC49BC" w:rsidRDefault="00B11567" w:rsidP="00B11567">
            <w:pPr>
              <w:spacing w:before="40" w:after="40" w:line="240" w:lineRule="auto"/>
              <w:rPr>
                <w:rFonts w:ascii="Myriad Pro" w:hAnsi="Myriad Pro" w:cs="Arial"/>
                <w:sz w:val="20"/>
              </w:rPr>
            </w:pPr>
            <w:r w:rsidRPr="00EC49BC">
              <w:rPr>
                <w:rFonts w:ascii="Myriad Pro" w:hAnsi="Myriad Pro" w:cs="Arial"/>
                <w:sz w:val="20"/>
              </w:rPr>
              <w:t>Działanie</w:t>
            </w:r>
          </w:p>
        </w:tc>
        <w:tc>
          <w:tcPr>
            <w:tcW w:w="12275" w:type="dxa"/>
            <w:shd w:val="clear" w:color="auto" w:fill="B6DDE8"/>
          </w:tcPr>
          <w:p w:rsidR="00B11567" w:rsidRPr="00615BB5" w:rsidRDefault="00B11567" w:rsidP="00B11567">
            <w:pPr>
              <w:autoSpaceDE w:val="0"/>
              <w:autoSpaceDN w:val="0"/>
              <w:adjustRightInd w:val="0"/>
              <w:spacing w:after="0" w:line="240" w:lineRule="auto"/>
              <w:jc w:val="both"/>
              <w:rPr>
                <w:rFonts w:ascii="Myriad Pro" w:eastAsia="MyriadPro-Regular" w:hAnsi="Myriad Pro" w:cs="Arial"/>
                <w:sz w:val="20"/>
              </w:rPr>
            </w:pPr>
            <w:r w:rsidRPr="00615BB5">
              <w:rPr>
                <w:rFonts w:ascii="Myriad Pro" w:eastAsia="Times New Roman" w:hAnsi="Myriad Pro" w:cs="Arial"/>
                <w:sz w:val="20"/>
              </w:rPr>
              <w:t>8.10 Wsparcie osób dorosłych, w szczególności osób o niskich kwalifikacjach i osób starszych w zakresie doskonalenia umiejętności wykorzystywania technologii informacyjno-komunikacyjnych i porozumiewania się w językach obcych</w:t>
            </w:r>
          </w:p>
        </w:tc>
      </w:tr>
      <w:tr w:rsidR="00B11567" w:rsidRPr="00DE6576" w:rsidTr="00B11567">
        <w:trPr>
          <w:jc w:val="center"/>
        </w:trPr>
        <w:tc>
          <w:tcPr>
            <w:tcW w:w="1900" w:type="dxa"/>
            <w:shd w:val="clear" w:color="auto" w:fill="B6DDE8"/>
          </w:tcPr>
          <w:p w:rsidR="00B11567" w:rsidRPr="00EC49BC" w:rsidRDefault="00B11567" w:rsidP="00B11567">
            <w:pPr>
              <w:spacing w:before="40" w:after="40" w:line="240" w:lineRule="auto"/>
              <w:rPr>
                <w:rFonts w:ascii="Myriad Pro" w:hAnsi="Myriad Pro" w:cs="Arial"/>
                <w:sz w:val="20"/>
              </w:rPr>
            </w:pPr>
            <w:r w:rsidRPr="00EC49BC">
              <w:rPr>
                <w:rFonts w:ascii="Myriad Pro" w:hAnsi="Myriad Pro" w:cs="Arial"/>
                <w:sz w:val="20"/>
              </w:rPr>
              <w:t>Typ projektu</w:t>
            </w:r>
          </w:p>
        </w:tc>
        <w:tc>
          <w:tcPr>
            <w:tcW w:w="12275" w:type="dxa"/>
            <w:shd w:val="clear" w:color="auto" w:fill="B6DDE8"/>
          </w:tcPr>
          <w:p w:rsidR="00B11567" w:rsidRPr="00EC49BC" w:rsidRDefault="00B11567" w:rsidP="00912095">
            <w:pPr>
              <w:pStyle w:val="Akapitzlist"/>
              <w:numPr>
                <w:ilvl w:val="0"/>
                <w:numId w:val="147"/>
              </w:numPr>
              <w:spacing w:after="0" w:line="240" w:lineRule="auto"/>
              <w:ind w:left="346"/>
              <w:jc w:val="both"/>
              <w:rPr>
                <w:rFonts w:eastAsia="Times New Roman" w:cs="Arial"/>
              </w:rPr>
            </w:pPr>
            <w:r w:rsidRPr="00EC49BC">
              <w:rPr>
                <w:rFonts w:eastAsia="Times New Roman" w:cs="Arial"/>
              </w:rPr>
              <w:t>Szkolenia lub inne formy uzyskiwania kwalifikacji lub zdobywania i poprawy kompetencji cyfrowych, skierowane do osób dorosłych, które z własnej inicjatywy są zainteresowane nabyciem, uzupełnieniem lub podwyższeniem umiejętności, kompetencji lub kwalifikacji w powyższym zakresie.</w:t>
            </w:r>
          </w:p>
          <w:p w:rsidR="00B11567" w:rsidRPr="00EC49BC" w:rsidRDefault="00B11567" w:rsidP="00912095">
            <w:pPr>
              <w:pStyle w:val="Akapitzlist"/>
              <w:numPr>
                <w:ilvl w:val="0"/>
                <w:numId w:val="147"/>
              </w:numPr>
              <w:spacing w:after="0" w:line="240" w:lineRule="auto"/>
              <w:ind w:left="346"/>
              <w:jc w:val="both"/>
              <w:rPr>
                <w:rFonts w:eastAsia="Times New Roman" w:cs="Arial"/>
              </w:rPr>
            </w:pPr>
            <w:r w:rsidRPr="00EC49BC">
              <w:rPr>
                <w:rFonts w:eastAsia="Times New Roman" w:cs="Arial"/>
              </w:rPr>
              <w:t>Szkolenia prowadzące do uzyskiwania kwalifikacji językowych, skierowane do osób dorosłych, które z własnej inicjatywy są zainteresowane nabyciem kwalifikacji w powyższym zakresie.</w:t>
            </w:r>
          </w:p>
          <w:p w:rsidR="00B11567" w:rsidRPr="00EC49BC" w:rsidRDefault="00B11567" w:rsidP="00912095">
            <w:pPr>
              <w:pStyle w:val="Akapitzlist"/>
              <w:numPr>
                <w:ilvl w:val="0"/>
                <w:numId w:val="147"/>
              </w:numPr>
              <w:spacing w:after="0" w:line="240" w:lineRule="auto"/>
              <w:ind w:left="346"/>
              <w:jc w:val="both"/>
              <w:rPr>
                <w:rFonts w:eastAsia="Times New Roman" w:cs="Arial"/>
              </w:rPr>
            </w:pPr>
            <w:r w:rsidRPr="00EC49BC">
              <w:rPr>
                <w:rFonts w:eastAsia="Times New Roman" w:cs="Arial"/>
              </w:rPr>
              <w:t xml:space="preserve">Programy walidacji i certyfikacji kompetencji uzyskanych poza projektem w zakresie TIK i języków obcych. </w:t>
            </w:r>
          </w:p>
        </w:tc>
      </w:tr>
    </w:tbl>
    <w:p w:rsidR="00B11567" w:rsidRPr="007F692A" w:rsidRDefault="00B11567" w:rsidP="00B11567">
      <w:pPr>
        <w:spacing w:before="120" w:after="120" w:line="240" w:lineRule="auto"/>
        <w:rPr>
          <w:sz w:val="20"/>
        </w:rPr>
      </w:pPr>
    </w:p>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B11567" w:rsidRPr="001F3A70" w:rsidTr="00B11567">
        <w:trPr>
          <w:jc w:val="center"/>
        </w:trPr>
        <w:tc>
          <w:tcPr>
            <w:tcW w:w="14175" w:type="dxa"/>
            <w:gridSpan w:val="4"/>
            <w:shd w:val="pct10" w:color="auto" w:fill="auto"/>
          </w:tcPr>
          <w:p w:rsidR="00B11567" w:rsidRPr="00EC49BC" w:rsidRDefault="00B11567" w:rsidP="00B11567">
            <w:pPr>
              <w:spacing w:before="40" w:after="40" w:line="276" w:lineRule="auto"/>
              <w:jc w:val="center"/>
              <w:rPr>
                <w:rFonts w:ascii="Myriad Pro" w:hAnsi="Myriad Pro" w:cs="Arial"/>
                <w:b/>
                <w:sz w:val="20"/>
              </w:rPr>
            </w:pPr>
            <w:r w:rsidRPr="00EC49BC">
              <w:rPr>
                <w:rFonts w:ascii="Myriad Pro" w:hAnsi="Myriad Pro" w:cs="Arial"/>
                <w:b/>
                <w:sz w:val="20"/>
              </w:rPr>
              <w:t>Kryteria dopuszczalności</w:t>
            </w:r>
          </w:p>
        </w:tc>
      </w:tr>
      <w:tr w:rsidR="00B11567" w:rsidRPr="001F3A70" w:rsidTr="00B11567">
        <w:trPr>
          <w:jc w:val="center"/>
        </w:trPr>
        <w:tc>
          <w:tcPr>
            <w:tcW w:w="539" w:type="dxa"/>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18"/>
              </w:rPr>
              <w:t>L.p</w:t>
            </w:r>
            <w:r w:rsidRPr="00EC49BC">
              <w:rPr>
                <w:rFonts w:ascii="Myriad Pro" w:hAnsi="Myriad Pro" w:cs="Arial"/>
                <w:sz w:val="20"/>
              </w:rPr>
              <w:t>.</w:t>
            </w:r>
          </w:p>
        </w:tc>
        <w:tc>
          <w:tcPr>
            <w:tcW w:w="2524" w:type="dxa"/>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Nazwa kryterium</w:t>
            </w:r>
          </w:p>
        </w:tc>
        <w:tc>
          <w:tcPr>
            <w:tcW w:w="5101" w:type="dxa"/>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Definicja kryterium</w:t>
            </w:r>
          </w:p>
        </w:tc>
        <w:tc>
          <w:tcPr>
            <w:tcW w:w="6011" w:type="dxa"/>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Opis znaczenia kryterium</w:t>
            </w:r>
          </w:p>
        </w:tc>
      </w:tr>
      <w:tr w:rsidR="00B11567" w:rsidRPr="001F3A70" w:rsidTr="00B11567">
        <w:trPr>
          <w:jc w:val="center"/>
        </w:trPr>
        <w:tc>
          <w:tcPr>
            <w:tcW w:w="539" w:type="dxa"/>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1</w:t>
            </w:r>
          </w:p>
        </w:tc>
        <w:tc>
          <w:tcPr>
            <w:tcW w:w="2524" w:type="dxa"/>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2</w:t>
            </w:r>
          </w:p>
        </w:tc>
        <w:tc>
          <w:tcPr>
            <w:tcW w:w="5101" w:type="dxa"/>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3</w:t>
            </w:r>
          </w:p>
        </w:tc>
        <w:tc>
          <w:tcPr>
            <w:tcW w:w="6011" w:type="dxa"/>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4</w:t>
            </w:r>
          </w:p>
        </w:tc>
      </w:tr>
      <w:tr w:rsidR="00B11567" w:rsidRPr="001F3A70" w:rsidTr="00B11567">
        <w:trPr>
          <w:jc w:val="center"/>
        </w:trPr>
        <w:tc>
          <w:tcPr>
            <w:tcW w:w="539" w:type="dxa"/>
          </w:tcPr>
          <w:p w:rsidR="00B11567" w:rsidRPr="001F3A70" w:rsidRDefault="00B11567" w:rsidP="00912095">
            <w:pPr>
              <w:pStyle w:val="Akapitzlist"/>
              <w:numPr>
                <w:ilvl w:val="0"/>
                <w:numId w:val="148"/>
              </w:numPr>
              <w:spacing w:before="40" w:after="40" w:line="276" w:lineRule="auto"/>
              <w:ind w:left="0" w:firstLine="0"/>
              <w:contextualSpacing w:val="0"/>
              <w:rPr>
                <w:rFonts w:ascii="Arial" w:hAnsi="Arial" w:cs="Arial"/>
              </w:rPr>
            </w:pPr>
          </w:p>
        </w:tc>
        <w:tc>
          <w:tcPr>
            <w:tcW w:w="2524"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Zgodność z celem szczegółowym i rezultatami Działania</w:t>
            </w:r>
          </w:p>
        </w:tc>
        <w:tc>
          <w:tcPr>
            <w:tcW w:w="5101"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Projekt jest zgodny z właściwym celem szczegółowym RPO WZ 2014-2020 oraz koresponduje ze wskaźnikami dla danego Działania/typu projektu.</w:t>
            </w:r>
          </w:p>
        </w:tc>
        <w:tc>
          <w:tcPr>
            <w:tcW w:w="6011"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Spełnienie kryterium jest konieczne do przyznania dofinansowania.</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 xml:space="preserve">Projekty niespełniające kryterium są odrzucane. </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Ocena spełniania kryterium polega na przypisaniu wartości logicznych „tak”, „nie”.</w:t>
            </w:r>
          </w:p>
        </w:tc>
      </w:tr>
      <w:tr w:rsidR="00B11567" w:rsidRPr="001F3A70" w:rsidTr="00B11567">
        <w:trPr>
          <w:jc w:val="center"/>
        </w:trPr>
        <w:tc>
          <w:tcPr>
            <w:tcW w:w="539" w:type="dxa"/>
          </w:tcPr>
          <w:p w:rsidR="00B11567" w:rsidRPr="001F3A70" w:rsidRDefault="00B11567" w:rsidP="00912095">
            <w:pPr>
              <w:pStyle w:val="Akapitzlist"/>
              <w:numPr>
                <w:ilvl w:val="0"/>
                <w:numId w:val="148"/>
              </w:numPr>
              <w:spacing w:before="40" w:after="40" w:line="276" w:lineRule="auto"/>
              <w:ind w:left="0" w:firstLine="0"/>
              <w:contextualSpacing w:val="0"/>
              <w:rPr>
                <w:rFonts w:ascii="Arial" w:hAnsi="Arial" w:cs="Arial"/>
              </w:rPr>
            </w:pPr>
          </w:p>
        </w:tc>
        <w:tc>
          <w:tcPr>
            <w:tcW w:w="2524"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Zgodność z</w:t>
            </w:r>
            <w:r w:rsidRPr="00EC49BC">
              <w:rPr>
                <w:rFonts w:ascii="Myriad Pro" w:hAnsi="Myriad Pro" w:cs="Arial"/>
                <w:i/>
                <w:sz w:val="20"/>
              </w:rPr>
              <w:t xml:space="preserve"> </w:t>
            </w:r>
            <w:r w:rsidRPr="00EC49BC">
              <w:rPr>
                <w:rFonts w:ascii="Myriad Pro" w:hAnsi="Myriad Pro" w:cs="Arial"/>
                <w:sz w:val="20"/>
              </w:rPr>
              <w:t>typem projektu</w:t>
            </w:r>
          </w:p>
          <w:p w:rsidR="00B11567" w:rsidRPr="00EC49BC" w:rsidRDefault="00B11567" w:rsidP="00B11567">
            <w:pPr>
              <w:spacing w:before="40" w:after="40" w:line="276" w:lineRule="auto"/>
              <w:jc w:val="both"/>
              <w:rPr>
                <w:rFonts w:ascii="Myriad Pro" w:hAnsi="Myriad Pro" w:cs="Arial"/>
                <w:sz w:val="20"/>
              </w:rPr>
            </w:pPr>
          </w:p>
        </w:tc>
        <w:tc>
          <w:tcPr>
            <w:tcW w:w="5101"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 xml:space="preserve">Projekt jest zgodny z typem projektu oraz grupą docelową wskazaną w  </w:t>
            </w:r>
            <w:r w:rsidRPr="00EC49BC">
              <w:rPr>
                <w:rFonts w:ascii="Myriad Pro" w:hAnsi="Myriad Pro" w:cs="Arial"/>
                <w:i/>
                <w:sz w:val="20"/>
              </w:rPr>
              <w:t xml:space="preserve">SOOP RPO WZ 2014-2020 </w:t>
            </w:r>
            <w:r w:rsidRPr="00EC49BC">
              <w:rPr>
                <w:rFonts w:ascii="Myriad Pro" w:hAnsi="Myriad Pro" w:cs="Arial"/>
                <w:sz w:val="20"/>
              </w:rPr>
              <w:t xml:space="preserve">oraz </w:t>
            </w:r>
            <w:r w:rsidRPr="00EC49BC">
              <w:rPr>
                <w:rFonts w:ascii="Myriad Pro" w:hAnsi="Myriad Pro" w:cs="Arial"/>
                <w:i/>
                <w:sz w:val="20"/>
              </w:rPr>
              <w:t>Regulaminie konkursu.</w:t>
            </w:r>
            <w:r w:rsidRPr="00EC49BC">
              <w:rPr>
                <w:rFonts w:ascii="Myriad Pro" w:hAnsi="Myriad Pro" w:cs="Arial"/>
                <w:sz w:val="20"/>
              </w:rPr>
              <w:t xml:space="preserve"> </w:t>
            </w:r>
          </w:p>
        </w:tc>
        <w:tc>
          <w:tcPr>
            <w:tcW w:w="6011"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Spełnienie kryterium jest konieczne do przyznania dofinansowania.</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Projekty niespełniające kryterium są odrzucane.</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 xml:space="preserve">Za zgodą IP, na etapie realizacji projektu, dopuszcza się możliwość  odstępstwa od  zapisów Regulaminu konkursu w </w:t>
            </w:r>
            <w:r w:rsidRPr="00EC49BC">
              <w:rPr>
                <w:rFonts w:ascii="Myriad Pro" w:hAnsi="Myriad Pro" w:cs="Arial"/>
                <w:sz w:val="20"/>
              </w:rPr>
              <w:lastRenderedPageBreak/>
              <w:t xml:space="preserve">zakresie spełnienia przedmiotowego kryterium z uwagi na zmiany dokumentów nadrzędnych tj. </w:t>
            </w:r>
            <w:r w:rsidRPr="00EC49BC">
              <w:rPr>
                <w:rFonts w:ascii="Myriad Pro" w:hAnsi="Myriad Pro" w:cs="Arial"/>
                <w:i/>
                <w:sz w:val="20"/>
              </w:rPr>
              <w:t>RPO WZ 2014-2020</w:t>
            </w:r>
            <w:r w:rsidRPr="00EC49BC">
              <w:rPr>
                <w:rFonts w:ascii="Myriad Pro" w:hAnsi="Myriad Pro" w:cs="Arial"/>
                <w:sz w:val="20"/>
              </w:rPr>
              <w:t xml:space="preserve">, </w:t>
            </w:r>
            <w:r w:rsidRPr="00EC49BC">
              <w:rPr>
                <w:rFonts w:ascii="Myriad Pro" w:hAnsi="Myriad Pro" w:cs="Arial"/>
                <w:i/>
                <w:sz w:val="20"/>
              </w:rPr>
              <w:t>SOOP RPO WZ 2014-2020</w:t>
            </w:r>
            <w:r w:rsidRPr="00EC49BC">
              <w:rPr>
                <w:rFonts w:ascii="Myriad Pro" w:hAnsi="Myriad Pro" w:cs="Arial"/>
                <w:sz w:val="20"/>
              </w:rPr>
              <w:t>, przepisów praw</w:t>
            </w:r>
            <w:r>
              <w:rPr>
                <w:rFonts w:ascii="Myriad Pro" w:hAnsi="Myriad Pro" w:cs="Arial"/>
                <w:sz w:val="20"/>
              </w:rPr>
              <w:t xml:space="preserve">a </w:t>
            </w:r>
            <w:r w:rsidRPr="00EC49BC">
              <w:rPr>
                <w:rFonts w:ascii="Myriad Pro" w:hAnsi="Myriad Pro" w:cs="Arial"/>
                <w:sz w:val="20"/>
              </w:rPr>
              <w:t xml:space="preserve">mających wpływ na założenia dotyczące grupy docelowej i/lub typu projektu. </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Ocena spełniania kryterium polega na przypisaniu wartości logicznych „tak”, „nie”.</w:t>
            </w:r>
          </w:p>
        </w:tc>
      </w:tr>
      <w:tr w:rsidR="00B11567" w:rsidRPr="001F3A70" w:rsidTr="00B11567">
        <w:trPr>
          <w:jc w:val="center"/>
        </w:trPr>
        <w:tc>
          <w:tcPr>
            <w:tcW w:w="539" w:type="dxa"/>
          </w:tcPr>
          <w:p w:rsidR="00B11567" w:rsidRPr="001F3A70" w:rsidRDefault="00B11567" w:rsidP="00912095">
            <w:pPr>
              <w:pStyle w:val="Akapitzlist"/>
              <w:numPr>
                <w:ilvl w:val="0"/>
                <w:numId w:val="148"/>
              </w:numPr>
              <w:spacing w:before="40" w:after="40" w:line="276" w:lineRule="auto"/>
              <w:ind w:left="0" w:firstLine="0"/>
              <w:contextualSpacing w:val="0"/>
              <w:rPr>
                <w:rFonts w:ascii="Arial" w:hAnsi="Arial" w:cs="Arial"/>
              </w:rPr>
            </w:pPr>
          </w:p>
        </w:tc>
        <w:tc>
          <w:tcPr>
            <w:tcW w:w="2524"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Kwalifikowalność Beneficjenta/Partnera</w:t>
            </w:r>
          </w:p>
        </w:tc>
        <w:tc>
          <w:tcPr>
            <w:tcW w:w="5101" w:type="dxa"/>
          </w:tcPr>
          <w:p w:rsidR="00B11567" w:rsidRPr="00EC49BC" w:rsidRDefault="00B11567" w:rsidP="00B11567">
            <w:pPr>
              <w:autoSpaceDE w:val="0"/>
              <w:autoSpaceDN w:val="0"/>
              <w:adjustRightInd w:val="0"/>
              <w:spacing w:after="200" w:line="276" w:lineRule="auto"/>
              <w:jc w:val="both"/>
              <w:rPr>
                <w:rFonts w:ascii="Myriad Pro" w:eastAsia="Malgun Gothic" w:hAnsi="Myriad Pro" w:cs="Arial"/>
                <w:sz w:val="20"/>
              </w:rPr>
            </w:pPr>
            <w:r w:rsidRPr="00EC49BC">
              <w:rPr>
                <w:rFonts w:ascii="Myriad Pro" w:eastAsia="Malgun Gothic" w:hAnsi="Myriad Pro" w:cs="Arial"/>
                <w:sz w:val="20"/>
              </w:rPr>
              <w:t>Beneficjent oraz Partner/</w:t>
            </w:r>
            <w:proofErr w:type="spellStart"/>
            <w:r w:rsidRPr="00EC49BC">
              <w:rPr>
                <w:rFonts w:ascii="Myriad Pro" w:eastAsia="Malgun Gothic" w:hAnsi="Myriad Pro" w:cs="Arial"/>
                <w:sz w:val="20"/>
              </w:rPr>
              <w:t>rzy</w:t>
            </w:r>
            <w:proofErr w:type="spellEnd"/>
            <w:r w:rsidRPr="00EC49BC">
              <w:rPr>
                <w:rFonts w:ascii="Myriad Pro" w:eastAsia="Malgun Gothic" w:hAnsi="Myriad Pro" w:cs="Arial"/>
                <w:sz w:val="20"/>
              </w:rPr>
              <w:t xml:space="preserve"> (o ile dotyczy) nie podlega/ją wyklucze</w:t>
            </w:r>
            <w:r>
              <w:rPr>
                <w:rFonts w:ascii="Myriad Pro" w:eastAsia="Malgun Gothic" w:hAnsi="Myriad Pro" w:cs="Arial"/>
                <w:sz w:val="20"/>
              </w:rPr>
              <w:t xml:space="preserve">niu z możliwości ubiegania się </w:t>
            </w:r>
            <w:r w:rsidRPr="00EC49BC">
              <w:rPr>
                <w:rFonts w:ascii="Myriad Pro" w:eastAsia="Malgun Gothic" w:hAnsi="Myriad Pro" w:cs="Arial"/>
                <w:sz w:val="20"/>
              </w:rPr>
              <w:t>o dofinansowanie, w tym wykluczeniu, o którym mowa w art. 207 ust. 4 usta</w:t>
            </w:r>
            <w:r>
              <w:rPr>
                <w:rFonts w:ascii="Myriad Pro" w:eastAsia="Malgun Gothic" w:hAnsi="Myriad Pro" w:cs="Arial"/>
                <w:sz w:val="20"/>
              </w:rPr>
              <w:t xml:space="preserve">wy z dnia 27 sierpnia 2009 r., </w:t>
            </w:r>
            <w:r w:rsidRPr="00EC49BC">
              <w:rPr>
                <w:rFonts w:ascii="Myriad Pro" w:eastAsia="Malgun Gothic" w:hAnsi="Myriad Pro" w:cs="Arial"/>
                <w:sz w:val="20"/>
              </w:rPr>
              <w:t>o finansach publicznych.</w:t>
            </w:r>
          </w:p>
          <w:p w:rsidR="00B11567" w:rsidRPr="009E7AD4"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 xml:space="preserve">Beneficjent, zgodnie z </w:t>
            </w:r>
            <w:r w:rsidRPr="00EC49BC">
              <w:rPr>
                <w:rFonts w:ascii="Myriad Pro" w:eastAsia="MyriadPro-Regular" w:hAnsi="Myriad Pro" w:cs="Arial"/>
                <w:i/>
                <w:sz w:val="20"/>
              </w:rPr>
              <w:t>SOOP RPO WZ 2014-2020</w:t>
            </w:r>
            <w:r w:rsidRPr="00EC49BC">
              <w:rPr>
                <w:rFonts w:ascii="Myriad Pro" w:eastAsia="MyriadPro-Regular" w:hAnsi="Myriad Pro" w:cs="Arial"/>
                <w:sz w:val="20"/>
              </w:rPr>
              <w:t>, jest podmiotem uprawnionymi do ubiegania się o dofinansowanie w ramach Działania typu/ów projektu/ów, w którym ogłoszony został konkurs.</w:t>
            </w:r>
          </w:p>
        </w:tc>
        <w:tc>
          <w:tcPr>
            <w:tcW w:w="6011" w:type="dxa"/>
          </w:tcPr>
          <w:p w:rsidR="00B11567" w:rsidRPr="00EC49BC" w:rsidRDefault="00B11567" w:rsidP="00B11567">
            <w:pPr>
              <w:autoSpaceDE w:val="0"/>
              <w:autoSpaceDN w:val="0"/>
              <w:adjustRightInd w:val="0"/>
              <w:spacing w:line="276" w:lineRule="auto"/>
              <w:jc w:val="both"/>
              <w:rPr>
                <w:rFonts w:ascii="Myriad Pro" w:eastAsia="Malgun Gothic" w:hAnsi="Myriad Pro" w:cs="Arial"/>
                <w:sz w:val="20"/>
              </w:rPr>
            </w:pPr>
            <w:r w:rsidRPr="00EC49BC">
              <w:rPr>
                <w:rFonts w:ascii="Myriad Pro" w:eastAsia="Malgun Gothic" w:hAnsi="Myriad Pro" w:cs="Arial"/>
                <w:sz w:val="20"/>
              </w:rPr>
              <w:t>Spełnienie kryterium jest konieczne do przyznania dofinansowania.</w:t>
            </w:r>
          </w:p>
          <w:p w:rsidR="00B11567" w:rsidRPr="00EC49BC" w:rsidRDefault="00B11567" w:rsidP="00B11567">
            <w:pPr>
              <w:autoSpaceDE w:val="0"/>
              <w:autoSpaceDN w:val="0"/>
              <w:adjustRightInd w:val="0"/>
              <w:spacing w:line="276" w:lineRule="auto"/>
              <w:jc w:val="both"/>
              <w:rPr>
                <w:rFonts w:ascii="Myriad Pro" w:eastAsia="Malgun Gothic" w:hAnsi="Myriad Pro" w:cs="Arial"/>
                <w:sz w:val="20"/>
              </w:rPr>
            </w:pPr>
            <w:r w:rsidRPr="00EC49BC">
              <w:rPr>
                <w:rFonts w:ascii="Myriad Pro" w:eastAsia="Malgun Gothic" w:hAnsi="Myriad Pro" w:cs="Arial"/>
                <w:sz w:val="20"/>
              </w:rPr>
              <w:t>Projekty niespełniające kryterium są odrzucane.</w:t>
            </w:r>
          </w:p>
          <w:p w:rsidR="00B11567" w:rsidRPr="00EC49BC" w:rsidRDefault="00B11567" w:rsidP="00B11567">
            <w:pPr>
              <w:autoSpaceDE w:val="0"/>
              <w:autoSpaceDN w:val="0"/>
              <w:adjustRightInd w:val="0"/>
              <w:spacing w:line="276" w:lineRule="auto"/>
              <w:jc w:val="both"/>
              <w:rPr>
                <w:rFonts w:ascii="Myriad Pro" w:eastAsia="Malgun Gothic" w:hAnsi="Myriad Pro" w:cs="Arial"/>
                <w:sz w:val="20"/>
              </w:rPr>
            </w:pPr>
            <w:r w:rsidRPr="00EC49BC">
              <w:rPr>
                <w:rFonts w:ascii="Myriad Pro" w:hAnsi="Myriad Pro" w:cs="Arial"/>
                <w:sz w:val="20"/>
              </w:rPr>
              <w:t xml:space="preserve">Kryterium będzie weryfikowane na etapie KOP, na dzień podpisania umowy oraz w przypadku zmiany Partnera (jeśli dotyczy). </w:t>
            </w:r>
          </w:p>
          <w:p w:rsidR="00B11567" w:rsidRPr="00EC49BC" w:rsidRDefault="00B11567" w:rsidP="00B11567">
            <w:pPr>
              <w:spacing w:before="40" w:line="276" w:lineRule="auto"/>
              <w:ind w:left="36"/>
              <w:contextualSpacing/>
              <w:jc w:val="both"/>
              <w:rPr>
                <w:rFonts w:ascii="Myriad Pro" w:eastAsia="Malgun Gothic" w:hAnsi="Myriad Pro" w:cs="Arial"/>
                <w:sz w:val="20"/>
              </w:rPr>
            </w:pPr>
            <w:r w:rsidRPr="00EC49BC">
              <w:rPr>
                <w:rFonts w:ascii="Myriad Pro" w:eastAsia="Malgun Gothic" w:hAnsi="Myriad Pro" w:cs="Arial"/>
                <w:sz w:val="20"/>
              </w:rPr>
              <w:t>Ocena spełniania kryterium polega na przypisaniu wartości logicznych „tak”, „nie”.</w:t>
            </w:r>
          </w:p>
        </w:tc>
      </w:tr>
      <w:tr w:rsidR="00B11567" w:rsidRPr="001F3A70" w:rsidTr="00B11567">
        <w:trPr>
          <w:jc w:val="center"/>
        </w:trPr>
        <w:tc>
          <w:tcPr>
            <w:tcW w:w="539" w:type="dxa"/>
          </w:tcPr>
          <w:p w:rsidR="00B11567" w:rsidRPr="001F3A70" w:rsidRDefault="00B11567" w:rsidP="00912095">
            <w:pPr>
              <w:pStyle w:val="Akapitzlist"/>
              <w:numPr>
                <w:ilvl w:val="0"/>
                <w:numId w:val="148"/>
              </w:numPr>
              <w:spacing w:before="40" w:after="40" w:line="276" w:lineRule="auto"/>
              <w:ind w:left="0" w:firstLine="0"/>
              <w:contextualSpacing w:val="0"/>
              <w:rPr>
                <w:rFonts w:ascii="Arial" w:hAnsi="Arial" w:cs="Arial"/>
              </w:rPr>
            </w:pPr>
          </w:p>
        </w:tc>
        <w:tc>
          <w:tcPr>
            <w:tcW w:w="2524"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Zgodność z zasadami horyzontalnymi</w:t>
            </w:r>
          </w:p>
        </w:tc>
        <w:tc>
          <w:tcPr>
            <w:tcW w:w="5101"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Projekt jest zgodny z:</w:t>
            </w:r>
          </w:p>
          <w:p w:rsidR="00B11567" w:rsidRPr="00EC49BC" w:rsidRDefault="00B11567" w:rsidP="00912095">
            <w:pPr>
              <w:pStyle w:val="Akapitzlist"/>
              <w:numPr>
                <w:ilvl w:val="0"/>
                <w:numId w:val="149"/>
              </w:numPr>
              <w:spacing w:before="40" w:after="40" w:line="276" w:lineRule="auto"/>
              <w:ind w:left="315" w:hanging="284"/>
              <w:contextualSpacing w:val="0"/>
              <w:jc w:val="both"/>
              <w:rPr>
                <w:rFonts w:cs="Arial"/>
              </w:rPr>
            </w:pPr>
            <w:r w:rsidRPr="00EC49BC">
              <w:rPr>
                <w:rFonts w:cs="Arial"/>
              </w:rPr>
              <w:t>zasadą rów</w:t>
            </w:r>
            <w:r>
              <w:rPr>
                <w:rFonts w:cs="Arial"/>
              </w:rPr>
              <w:t xml:space="preserve">ności szans kobiet i mężczyzn, </w:t>
            </w:r>
            <w:r w:rsidRPr="00EC49BC">
              <w:rPr>
                <w:rFonts w:cs="Arial"/>
              </w:rPr>
              <w:t xml:space="preserve">w oparciu o </w:t>
            </w:r>
            <w:r w:rsidRPr="00EC49BC">
              <w:rPr>
                <w:rFonts w:cs="Arial"/>
                <w:i/>
              </w:rPr>
              <w:t>standard minimum</w:t>
            </w:r>
            <w:r w:rsidRPr="00EC49BC">
              <w:rPr>
                <w:rFonts w:cs="Arial"/>
              </w:rPr>
              <w:t>,</w:t>
            </w:r>
          </w:p>
          <w:p w:rsidR="00B11567" w:rsidRPr="00EC49BC" w:rsidRDefault="00B11567" w:rsidP="00912095">
            <w:pPr>
              <w:pStyle w:val="Akapitzlist"/>
              <w:numPr>
                <w:ilvl w:val="0"/>
                <w:numId w:val="149"/>
              </w:numPr>
              <w:spacing w:before="40" w:after="40" w:line="276" w:lineRule="auto"/>
              <w:ind w:left="315" w:hanging="284"/>
              <w:contextualSpacing w:val="0"/>
              <w:jc w:val="both"/>
              <w:rPr>
                <w:rFonts w:cs="Arial"/>
              </w:rPr>
            </w:pPr>
            <w:r w:rsidRPr="00EC49BC">
              <w:rPr>
                <w:rFonts w:cs="Arial"/>
              </w:rPr>
              <w:t xml:space="preserve">właściwymi politykami i zasadami wspólnotowymi: </w:t>
            </w:r>
          </w:p>
          <w:p w:rsidR="00B11567" w:rsidRPr="00EC49BC" w:rsidRDefault="00B11567" w:rsidP="00912095">
            <w:pPr>
              <w:pStyle w:val="Akapitzlist"/>
              <w:numPr>
                <w:ilvl w:val="0"/>
                <w:numId w:val="40"/>
              </w:numPr>
              <w:autoSpaceDE w:val="0"/>
              <w:autoSpaceDN w:val="0"/>
              <w:adjustRightInd w:val="0"/>
              <w:jc w:val="both"/>
              <w:rPr>
                <w:rFonts w:eastAsia="MyriadPro-Regular" w:cs="Arial"/>
              </w:rPr>
            </w:pPr>
            <w:r w:rsidRPr="00EC49BC">
              <w:rPr>
                <w:rFonts w:eastAsia="MyriadPro-Regular" w:cs="Arial"/>
              </w:rPr>
              <w:t>zrównoważonego rozwoju,</w:t>
            </w:r>
          </w:p>
          <w:p w:rsidR="00B11567" w:rsidRPr="00EC49BC" w:rsidRDefault="00B11567" w:rsidP="00912095">
            <w:pPr>
              <w:pStyle w:val="Akapitzlist"/>
              <w:numPr>
                <w:ilvl w:val="0"/>
                <w:numId w:val="40"/>
              </w:numPr>
              <w:autoSpaceDE w:val="0"/>
              <w:autoSpaceDN w:val="0"/>
              <w:adjustRightInd w:val="0"/>
              <w:jc w:val="both"/>
              <w:rPr>
                <w:rFonts w:eastAsia="MyriadPro-Regular" w:cs="Arial"/>
              </w:rPr>
            </w:pPr>
            <w:r w:rsidRPr="00EC49BC">
              <w:rPr>
                <w:rFonts w:eastAsia="MyriadPro-Regular" w:cs="Arial"/>
              </w:rPr>
              <w:t>promowania i realizacji zasady równości szans i niedyskryminacji, w tym. m. in. koniecznością stosowania zasady uniwersalnego projektowania.</w:t>
            </w:r>
          </w:p>
          <w:p w:rsidR="00B11567" w:rsidRPr="00EC49BC"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w:t>
            </w:r>
            <w:r>
              <w:rPr>
                <w:rFonts w:ascii="Myriad Pro" w:eastAsia="MyriadPro-Regular" w:hAnsi="Myriad Pro" w:cs="Arial"/>
                <w:sz w:val="20"/>
              </w:rPr>
              <w:t xml:space="preserve"> projektowania. Projekt zakłada </w:t>
            </w:r>
            <w:r w:rsidRPr="00EC49BC">
              <w:rPr>
                <w:rFonts w:ascii="Myriad Pro" w:eastAsia="MyriadPro-Regular" w:hAnsi="Myriad Pro" w:cs="Arial"/>
                <w:sz w:val="20"/>
              </w:rPr>
              <w:t>dostępność dla jak najszerszego grona odbiorców, w szczególności osób z niepełnosprawnościami.</w:t>
            </w:r>
          </w:p>
        </w:tc>
        <w:tc>
          <w:tcPr>
            <w:tcW w:w="6011"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Spełnienie kryterium jest konieczne do przyznania dofinansowania.</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Projekty niespełniające kryterium są odrzucane.</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Ocena spełniania kryterium polega na przypisaniu wartości logicznych „tak”, „nie”.</w:t>
            </w:r>
          </w:p>
        </w:tc>
      </w:tr>
    </w:tbl>
    <w:p w:rsidR="00B11567" w:rsidRPr="007F692A" w:rsidRDefault="00B11567" w:rsidP="00B11567">
      <w:pPr>
        <w:spacing w:before="120" w:after="120" w:line="240" w:lineRule="auto"/>
        <w:rPr>
          <w:rFonts w:ascii="Myriad Pro" w:hAnsi="Myriad Pro"/>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B11567" w:rsidRPr="002B689F" w:rsidTr="00B11567">
        <w:trPr>
          <w:jc w:val="center"/>
        </w:trPr>
        <w:tc>
          <w:tcPr>
            <w:tcW w:w="14175" w:type="dxa"/>
            <w:gridSpan w:val="4"/>
            <w:shd w:val="clear" w:color="auto" w:fill="D9D9D9" w:themeFill="background1" w:themeFillShade="D9"/>
          </w:tcPr>
          <w:p w:rsidR="00B11567" w:rsidRPr="00EC49BC" w:rsidRDefault="00B11567" w:rsidP="00B11567">
            <w:pPr>
              <w:spacing w:before="40" w:after="40" w:line="240" w:lineRule="auto"/>
              <w:jc w:val="center"/>
              <w:rPr>
                <w:rFonts w:ascii="Myriad Pro" w:hAnsi="Myriad Pro" w:cs="Arial"/>
                <w:sz w:val="20"/>
              </w:rPr>
            </w:pPr>
            <w:r w:rsidRPr="00EC49BC">
              <w:rPr>
                <w:rFonts w:ascii="Myriad Pro" w:hAnsi="Myriad Pro" w:cs="Arial"/>
                <w:b/>
                <w:sz w:val="20"/>
              </w:rPr>
              <w:lastRenderedPageBreak/>
              <w:t>Kryteria wykonalności</w:t>
            </w:r>
          </w:p>
        </w:tc>
      </w:tr>
      <w:tr w:rsidR="00B11567" w:rsidRPr="002B689F" w:rsidTr="00B11567">
        <w:trPr>
          <w:jc w:val="center"/>
        </w:trPr>
        <w:tc>
          <w:tcPr>
            <w:tcW w:w="512" w:type="dxa"/>
          </w:tcPr>
          <w:p w:rsidR="00B11567" w:rsidRPr="002B689F" w:rsidRDefault="00B11567" w:rsidP="00B11567">
            <w:pPr>
              <w:spacing w:before="40" w:after="40" w:line="240" w:lineRule="auto"/>
              <w:ind w:left="-22"/>
              <w:rPr>
                <w:rFonts w:ascii="Arial" w:hAnsi="Arial" w:cs="Arial"/>
                <w:sz w:val="20"/>
              </w:rPr>
            </w:pPr>
            <w:r w:rsidRPr="0016512C">
              <w:rPr>
                <w:rFonts w:ascii="Arial" w:hAnsi="Arial" w:cs="Arial"/>
                <w:sz w:val="18"/>
              </w:rPr>
              <w:t>L.</w:t>
            </w:r>
            <w:r>
              <w:rPr>
                <w:rFonts w:ascii="Arial" w:hAnsi="Arial" w:cs="Arial"/>
                <w:sz w:val="18"/>
              </w:rPr>
              <w:t>p.</w:t>
            </w:r>
          </w:p>
        </w:tc>
        <w:tc>
          <w:tcPr>
            <w:tcW w:w="2126" w:type="dxa"/>
          </w:tcPr>
          <w:p w:rsidR="00B11567" w:rsidRPr="00EC49BC" w:rsidRDefault="00B11567" w:rsidP="00B11567">
            <w:pPr>
              <w:spacing w:before="40" w:after="40" w:line="240" w:lineRule="auto"/>
              <w:jc w:val="center"/>
              <w:rPr>
                <w:rFonts w:ascii="Myriad Pro" w:hAnsi="Myriad Pro" w:cs="Arial"/>
                <w:sz w:val="20"/>
              </w:rPr>
            </w:pPr>
            <w:r w:rsidRPr="00EC49BC">
              <w:rPr>
                <w:rFonts w:ascii="Myriad Pro" w:hAnsi="Myriad Pro" w:cs="Arial"/>
                <w:sz w:val="20"/>
              </w:rPr>
              <w:t>Nazwa kryterium</w:t>
            </w:r>
          </w:p>
        </w:tc>
        <w:tc>
          <w:tcPr>
            <w:tcW w:w="6804" w:type="dxa"/>
          </w:tcPr>
          <w:p w:rsidR="00B11567" w:rsidRPr="00EC49BC" w:rsidRDefault="00B11567" w:rsidP="00B11567">
            <w:pPr>
              <w:spacing w:before="40" w:after="40" w:line="240" w:lineRule="auto"/>
              <w:jc w:val="center"/>
              <w:rPr>
                <w:rFonts w:ascii="Myriad Pro" w:hAnsi="Myriad Pro" w:cs="Arial"/>
                <w:sz w:val="20"/>
              </w:rPr>
            </w:pPr>
            <w:r w:rsidRPr="00EC49BC">
              <w:rPr>
                <w:rFonts w:ascii="Myriad Pro" w:hAnsi="Myriad Pro" w:cs="Arial"/>
                <w:sz w:val="20"/>
              </w:rPr>
              <w:t>Definicja kryterium</w:t>
            </w:r>
          </w:p>
        </w:tc>
        <w:tc>
          <w:tcPr>
            <w:tcW w:w="4733" w:type="dxa"/>
          </w:tcPr>
          <w:p w:rsidR="00B11567" w:rsidRPr="00EC49BC" w:rsidRDefault="00B11567" w:rsidP="00B11567">
            <w:pPr>
              <w:spacing w:before="40" w:after="40" w:line="240" w:lineRule="auto"/>
              <w:jc w:val="center"/>
              <w:rPr>
                <w:rFonts w:ascii="Myriad Pro" w:hAnsi="Myriad Pro" w:cs="Arial"/>
                <w:sz w:val="20"/>
              </w:rPr>
            </w:pPr>
            <w:r w:rsidRPr="00EC49BC">
              <w:rPr>
                <w:rFonts w:ascii="Myriad Pro" w:hAnsi="Myriad Pro" w:cs="Arial"/>
                <w:sz w:val="20"/>
              </w:rPr>
              <w:t>Opis znaczenia kryterium</w:t>
            </w:r>
          </w:p>
        </w:tc>
      </w:tr>
      <w:tr w:rsidR="00B11567" w:rsidRPr="002B689F" w:rsidTr="00B11567">
        <w:trPr>
          <w:jc w:val="center"/>
        </w:trPr>
        <w:tc>
          <w:tcPr>
            <w:tcW w:w="512" w:type="dxa"/>
          </w:tcPr>
          <w:p w:rsidR="00B11567" w:rsidRPr="002B689F" w:rsidRDefault="00B11567" w:rsidP="00B11567">
            <w:pPr>
              <w:spacing w:before="40" w:after="40" w:line="240" w:lineRule="auto"/>
              <w:jc w:val="center"/>
              <w:rPr>
                <w:rFonts w:ascii="Arial" w:hAnsi="Arial" w:cs="Arial"/>
                <w:sz w:val="20"/>
              </w:rPr>
            </w:pPr>
            <w:r w:rsidRPr="005D12AA">
              <w:rPr>
                <w:rFonts w:ascii="Arial" w:hAnsi="Arial" w:cs="Arial"/>
                <w:sz w:val="20"/>
              </w:rPr>
              <w:t>1</w:t>
            </w:r>
          </w:p>
        </w:tc>
        <w:tc>
          <w:tcPr>
            <w:tcW w:w="2126" w:type="dxa"/>
          </w:tcPr>
          <w:p w:rsidR="00B11567" w:rsidRPr="00EC49BC" w:rsidRDefault="00B11567" w:rsidP="00B11567">
            <w:pPr>
              <w:spacing w:before="40" w:after="40" w:line="240" w:lineRule="auto"/>
              <w:jc w:val="center"/>
              <w:rPr>
                <w:rFonts w:ascii="Myriad Pro" w:hAnsi="Myriad Pro" w:cs="Arial"/>
                <w:sz w:val="20"/>
              </w:rPr>
            </w:pPr>
            <w:r w:rsidRPr="00EC49BC">
              <w:rPr>
                <w:rFonts w:ascii="Myriad Pro" w:hAnsi="Myriad Pro" w:cs="Arial"/>
                <w:sz w:val="20"/>
              </w:rPr>
              <w:t>2</w:t>
            </w:r>
          </w:p>
        </w:tc>
        <w:tc>
          <w:tcPr>
            <w:tcW w:w="6804" w:type="dxa"/>
          </w:tcPr>
          <w:p w:rsidR="00B11567" w:rsidRPr="00EC49BC" w:rsidRDefault="00B11567" w:rsidP="00B11567">
            <w:pPr>
              <w:spacing w:before="40" w:after="40" w:line="240" w:lineRule="auto"/>
              <w:jc w:val="center"/>
              <w:rPr>
                <w:rFonts w:ascii="Myriad Pro" w:hAnsi="Myriad Pro" w:cs="Arial"/>
                <w:sz w:val="20"/>
              </w:rPr>
            </w:pPr>
            <w:r w:rsidRPr="00EC49BC">
              <w:rPr>
                <w:rFonts w:ascii="Myriad Pro" w:hAnsi="Myriad Pro" w:cs="Arial"/>
                <w:sz w:val="20"/>
              </w:rPr>
              <w:t>3</w:t>
            </w:r>
          </w:p>
        </w:tc>
        <w:tc>
          <w:tcPr>
            <w:tcW w:w="4733" w:type="dxa"/>
          </w:tcPr>
          <w:p w:rsidR="00B11567" w:rsidRPr="00EC49BC" w:rsidRDefault="00B11567" w:rsidP="00B11567">
            <w:pPr>
              <w:spacing w:before="40" w:after="40" w:line="240" w:lineRule="auto"/>
              <w:jc w:val="center"/>
              <w:rPr>
                <w:rFonts w:ascii="Myriad Pro" w:hAnsi="Myriad Pro" w:cs="Arial"/>
                <w:sz w:val="20"/>
              </w:rPr>
            </w:pPr>
            <w:r w:rsidRPr="00EC49BC">
              <w:rPr>
                <w:rFonts w:ascii="Myriad Pro" w:hAnsi="Myriad Pro" w:cs="Arial"/>
                <w:sz w:val="20"/>
              </w:rPr>
              <w:t>4</w:t>
            </w:r>
          </w:p>
        </w:tc>
      </w:tr>
      <w:tr w:rsidR="00B11567" w:rsidRPr="002B689F" w:rsidTr="00B11567">
        <w:trPr>
          <w:jc w:val="center"/>
        </w:trPr>
        <w:tc>
          <w:tcPr>
            <w:tcW w:w="512" w:type="dxa"/>
          </w:tcPr>
          <w:p w:rsidR="00B11567" w:rsidRPr="002B689F" w:rsidRDefault="00B11567" w:rsidP="00912095">
            <w:pPr>
              <w:pStyle w:val="Akapitzlist"/>
              <w:numPr>
                <w:ilvl w:val="0"/>
                <w:numId w:val="150"/>
              </w:numPr>
              <w:spacing w:before="40" w:after="40" w:line="240" w:lineRule="auto"/>
              <w:ind w:left="0" w:firstLine="0"/>
              <w:contextualSpacing w:val="0"/>
              <w:rPr>
                <w:rFonts w:ascii="Arial" w:hAnsi="Arial" w:cs="Arial"/>
              </w:rPr>
            </w:pPr>
          </w:p>
        </w:tc>
        <w:tc>
          <w:tcPr>
            <w:tcW w:w="2126" w:type="dxa"/>
            <w:shd w:val="clear" w:color="auto" w:fill="auto"/>
          </w:tcPr>
          <w:p w:rsidR="00B11567" w:rsidRPr="00EC49BC" w:rsidRDefault="00B11567" w:rsidP="00B11567">
            <w:pPr>
              <w:spacing w:before="40" w:after="40" w:line="240" w:lineRule="auto"/>
              <w:rPr>
                <w:rFonts w:ascii="Myriad Pro" w:hAnsi="Myriad Pro" w:cs="Arial"/>
                <w:sz w:val="20"/>
              </w:rPr>
            </w:pPr>
            <w:r w:rsidRPr="00EC49BC">
              <w:rPr>
                <w:rFonts w:ascii="Myriad Pro" w:hAnsi="Myriad Pro" w:cs="Arial"/>
                <w:sz w:val="20"/>
              </w:rPr>
              <w:t>Zgodność prawna</w:t>
            </w:r>
          </w:p>
        </w:tc>
        <w:tc>
          <w:tcPr>
            <w:tcW w:w="6804" w:type="dxa"/>
          </w:tcPr>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hAnsi="Myriad Pro" w:cs="Arial"/>
                <w:sz w:val="20"/>
              </w:rPr>
              <w:t>Projekt jest zgodny z prawodaw</w:t>
            </w:r>
            <w:r>
              <w:rPr>
                <w:rFonts w:ascii="Myriad Pro" w:hAnsi="Myriad Pro" w:cs="Arial"/>
                <w:sz w:val="20"/>
              </w:rPr>
              <w:t xml:space="preserve">stwem wspólnotowym i krajowym, </w:t>
            </w:r>
            <w:r w:rsidRPr="00EC49BC">
              <w:rPr>
                <w:rFonts w:ascii="Myriad Pro" w:hAnsi="Myriad Pro" w:cs="Arial"/>
                <w:sz w:val="20"/>
              </w:rPr>
              <w:t>w tym przepisami ustawy</w:t>
            </w:r>
            <w:r w:rsidRPr="00EC49BC">
              <w:rPr>
                <w:rFonts w:ascii="Myriad Pro" w:hAnsi="Myriad Pro" w:cs="Arial"/>
                <w:i/>
                <w:sz w:val="20"/>
              </w:rPr>
              <w:t xml:space="preserve"> </w:t>
            </w:r>
            <w:r w:rsidRPr="00EC49BC">
              <w:rPr>
                <w:rFonts w:ascii="Myriad Pro" w:hAnsi="Myriad Pro" w:cs="Arial"/>
                <w:sz w:val="20"/>
              </w:rPr>
              <w:t xml:space="preserve">z dnia 29 stycznia 2004 r. </w:t>
            </w:r>
            <w:r w:rsidRPr="00EC49BC">
              <w:rPr>
                <w:rFonts w:ascii="Myriad Pro" w:hAnsi="Myriad Pro" w:cs="Arial"/>
                <w:i/>
                <w:sz w:val="20"/>
              </w:rPr>
              <w:t>Prawo zamówień publicznych</w:t>
            </w:r>
            <w:r w:rsidRPr="00EC49BC">
              <w:rPr>
                <w:rFonts w:ascii="Myriad Pro" w:hAnsi="Myriad Pro" w:cs="Arial"/>
                <w:sz w:val="20"/>
              </w:rPr>
              <w:t>.</w:t>
            </w:r>
            <w:r w:rsidRPr="00EC49BC">
              <w:rPr>
                <w:rFonts w:ascii="Myriad Pro" w:eastAsia="MyriadPro-Regular" w:hAnsi="Myriad Pro" w:cs="Arial"/>
                <w:sz w:val="20"/>
              </w:rPr>
              <w:t xml:space="preserve"> </w:t>
            </w:r>
          </w:p>
          <w:p w:rsidR="00B11567" w:rsidRPr="009E7AD4"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733" w:type="dxa"/>
          </w:tcPr>
          <w:p w:rsidR="00B11567" w:rsidRPr="00EC49BC" w:rsidRDefault="00B11567" w:rsidP="00B11567">
            <w:pPr>
              <w:spacing w:before="40" w:after="40"/>
              <w:ind w:left="34"/>
              <w:contextualSpacing/>
              <w:jc w:val="both"/>
              <w:rPr>
                <w:rFonts w:ascii="Myriad Pro" w:hAnsi="Myriad Pro" w:cs="Arial"/>
                <w:sz w:val="20"/>
              </w:rPr>
            </w:pPr>
            <w:r w:rsidRPr="00EC49BC">
              <w:rPr>
                <w:rFonts w:ascii="Myriad Pro" w:hAnsi="Myriad Pro" w:cs="Arial"/>
                <w:sz w:val="20"/>
              </w:rPr>
              <w:t>Spełnienie kryterium jest konieczne do przyznania dofinansowania.</w:t>
            </w:r>
          </w:p>
          <w:p w:rsidR="00B11567" w:rsidRPr="00EC49BC" w:rsidRDefault="00B11567" w:rsidP="00B11567">
            <w:pPr>
              <w:spacing w:before="40" w:after="40"/>
              <w:ind w:left="34"/>
              <w:contextualSpacing/>
              <w:jc w:val="both"/>
              <w:rPr>
                <w:rFonts w:ascii="Myriad Pro" w:hAnsi="Myriad Pro" w:cs="Arial"/>
                <w:sz w:val="20"/>
              </w:rPr>
            </w:pPr>
            <w:r w:rsidRPr="00EC49BC">
              <w:rPr>
                <w:rFonts w:ascii="Myriad Pro" w:hAnsi="Myriad Pro" w:cs="Arial"/>
                <w:sz w:val="20"/>
              </w:rPr>
              <w:t>Projekty niespełniające kryterium są odrzucane.</w:t>
            </w:r>
          </w:p>
          <w:p w:rsidR="00B11567" w:rsidRPr="00EC49BC" w:rsidRDefault="00B11567" w:rsidP="00B11567">
            <w:pPr>
              <w:spacing w:before="40" w:after="40"/>
              <w:ind w:left="34"/>
              <w:contextualSpacing/>
              <w:jc w:val="both"/>
              <w:rPr>
                <w:rFonts w:ascii="Myriad Pro" w:hAnsi="Myriad Pro" w:cs="Arial"/>
                <w:sz w:val="20"/>
              </w:rPr>
            </w:pPr>
            <w:r w:rsidRPr="00EC49BC">
              <w:rPr>
                <w:rFonts w:ascii="Myriad Pro" w:hAnsi="Myriad Pro" w:cs="Arial"/>
                <w:sz w:val="20"/>
              </w:rPr>
              <w:t>Ocena spełniania kryterium polega na przypisaniu wartości logicznych „tak”, „nie”.</w:t>
            </w:r>
          </w:p>
        </w:tc>
      </w:tr>
      <w:tr w:rsidR="00B11567" w:rsidRPr="002B689F" w:rsidTr="00B11567">
        <w:trPr>
          <w:jc w:val="center"/>
        </w:trPr>
        <w:tc>
          <w:tcPr>
            <w:tcW w:w="512" w:type="dxa"/>
          </w:tcPr>
          <w:p w:rsidR="00B11567" w:rsidRPr="002B689F" w:rsidRDefault="00B11567" w:rsidP="00912095">
            <w:pPr>
              <w:pStyle w:val="Akapitzlist"/>
              <w:numPr>
                <w:ilvl w:val="0"/>
                <w:numId w:val="150"/>
              </w:numPr>
              <w:spacing w:after="0" w:line="240" w:lineRule="auto"/>
              <w:ind w:left="0" w:firstLine="0"/>
              <w:contextualSpacing w:val="0"/>
              <w:rPr>
                <w:rFonts w:ascii="Arial" w:hAnsi="Arial" w:cs="Arial"/>
              </w:rPr>
            </w:pPr>
          </w:p>
        </w:tc>
        <w:tc>
          <w:tcPr>
            <w:tcW w:w="2126" w:type="dxa"/>
            <w:shd w:val="clear" w:color="auto" w:fill="auto"/>
          </w:tcPr>
          <w:p w:rsidR="00B11567" w:rsidRPr="00EC49BC" w:rsidRDefault="00B11567" w:rsidP="00B11567">
            <w:pPr>
              <w:autoSpaceDE w:val="0"/>
              <w:autoSpaceDN w:val="0"/>
              <w:adjustRightInd w:val="0"/>
              <w:spacing w:after="0"/>
              <w:rPr>
                <w:rFonts w:ascii="Myriad Pro" w:eastAsia="Malgun Gothic" w:hAnsi="Myriad Pro" w:cs="Arial"/>
                <w:sz w:val="20"/>
              </w:rPr>
            </w:pPr>
            <w:r w:rsidRPr="00EC49BC">
              <w:rPr>
                <w:rFonts w:ascii="Myriad Pro" w:eastAsia="Malgun Gothic" w:hAnsi="Myriad Pro" w:cs="Arial"/>
                <w:sz w:val="20"/>
              </w:rPr>
              <w:t>Zgodność</w:t>
            </w:r>
          </w:p>
          <w:p w:rsidR="00B11567" w:rsidRPr="00EC49BC" w:rsidRDefault="00B11567" w:rsidP="00B11567">
            <w:pPr>
              <w:autoSpaceDE w:val="0"/>
              <w:autoSpaceDN w:val="0"/>
              <w:adjustRightInd w:val="0"/>
              <w:spacing w:after="0"/>
              <w:rPr>
                <w:rFonts w:ascii="Myriad Pro" w:eastAsia="Malgun Gothic" w:hAnsi="Myriad Pro" w:cs="Arial"/>
                <w:sz w:val="20"/>
              </w:rPr>
            </w:pPr>
            <w:r w:rsidRPr="00EC49BC">
              <w:rPr>
                <w:rFonts w:ascii="Myriad Pro" w:eastAsia="Malgun Gothic" w:hAnsi="Myriad Pro" w:cs="Arial"/>
                <w:sz w:val="20"/>
              </w:rPr>
              <w:t>z wymogami pomocy</w:t>
            </w:r>
          </w:p>
          <w:p w:rsidR="00B11567" w:rsidRPr="00EC49BC" w:rsidRDefault="00B11567" w:rsidP="00B11567">
            <w:pPr>
              <w:spacing w:after="0" w:line="240" w:lineRule="auto"/>
              <w:rPr>
                <w:rFonts w:ascii="Myriad Pro" w:eastAsia="Malgun Gothic" w:hAnsi="Myriad Pro" w:cs="Arial"/>
                <w:sz w:val="20"/>
              </w:rPr>
            </w:pPr>
            <w:r w:rsidRPr="00EC49BC">
              <w:rPr>
                <w:rFonts w:ascii="Myriad Pro" w:eastAsia="Malgun Gothic" w:hAnsi="Myriad Pro" w:cs="Arial"/>
                <w:sz w:val="20"/>
              </w:rPr>
              <w:t>publicznej</w:t>
            </w:r>
          </w:p>
        </w:tc>
        <w:tc>
          <w:tcPr>
            <w:tcW w:w="6804" w:type="dxa"/>
          </w:tcPr>
          <w:p w:rsidR="00B11567" w:rsidRPr="00EC49BC" w:rsidRDefault="00B11567" w:rsidP="00B11567">
            <w:pPr>
              <w:spacing w:after="0" w:line="240" w:lineRule="auto"/>
              <w:jc w:val="both"/>
              <w:rPr>
                <w:rFonts w:ascii="Myriad Pro" w:eastAsia="Malgun Gothic" w:hAnsi="Myriad Pro" w:cs="Arial"/>
                <w:sz w:val="20"/>
              </w:rPr>
            </w:pPr>
            <w:r w:rsidRPr="00EC49BC">
              <w:rPr>
                <w:rFonts w:ascii="Myriad Pro" w:eastAsia="Malgun Gothic" w:hAnsi="Myriad Pro" w:cs="Arial"/>
                <w:sz w:val="20"/>
              </w:rPr>
              <w:t xml:space="preserve">Projekt jest zgodny regułami pomocy publicznej i/lub pomocy </w:t>
            </w:r>
            <w:r w:rsidRPr="00EC49BC">
              <w:rPr>
                <w:rFonts w:ascii="Myriad Pro" w:eastAsia="Malgun Gothic" w:hAnsi="Myriad Pro" w:cs="Arial"/>
                <w:i/>
                <w:sz w:val="20"/>
              </w:rPr>
              <w:t xml:space="preserve">de </w:t>
            </w:r>
            <w:proofErr w:type="spellStart"/>
            <w:r w:rsidRPr="00EC49BC">
              <w:rPr>
                <w:rFonts w:ascii="Myriad Pro" w:eastAsia="Malgun Gothic" w:hAnsi="Myriad Pro" w:cs="Arial"/>
                <w:i/>
                <w:sz w:val="20"/>
              </w:rPr>
              <w:t>minimis</w:t>
            </w:r>
            <w:proofErr w:type="spellEnd"/>
            <w:r w:rsidRPr="00EC49BC">
              <w:rPr>
                <w:rFonts w:ascii="Myriad Pro" w:eastAsia="Malgun Gothic" w:hAnsi="Myriad Pro" w:cs="Arial"/>
                <w:sz w:val="20"/>
              </w:rPr>
              <w:t>.</w:t>
            </w:r>
          </w:p>
        </w:tc>
        <w:tc>
          <w:tcPr>
            <w:tcW w:w="4733" w:type="dxa"/>
          </w:tcPr>
          <w:p w:rsidR="00B11567" w:rsidRPr="00EC49BC" w:rsidRDefault="00B11567" w:rsidP="00B11567">
            <w:pPr>
              <w:spacing w:before="40" w:after="40"/>
              <w:jc w:val="both"/>
              <w:rPr>
                <w:rFonts w:ascii="Myriad Pro" w:hAnsi="Myriad Pro" w:cs="Arial"/>
                <w:sz w:val="20"/>
              </w:rPr>
            </w:pPr>
            <w:r w:rsidRPr="00EC49BC">
              <w:rPr>
                <w:rFonts w:ascii="Myriad Pro" w:hAnsi="Myriad Pro" w:cs="Arial"/>
                <w:sz w:val="20"/>
              </w:rPr>
              <w:t>Jeżeli dotyczy: spełnienie kryterium jest konieczne do przyznania dofinansowania.</w:t>
            </w:r>
          </w:p>
          <w:p w:rsidR="00B11567" w:rsidRPr="00EC49BC" w:rsidRDefault="00B11567" w:rsidP="00B11567">
            <w:pPr>
              <w:autoSpaceDE w:val="0"/>
              <w:autoSpaceDN w:val="0"/>
              <w:adjustRightInd w:val="0"/>
              <w:spacing w:after="0"/>
              <w:jc w:val="both"/>
              <w:rPr>
                <w:rFonts w:ascii="Myriad Pro" w:hAnsi="Myriad Pro" w:cs="Arial"/>
                <w:sz w:val="20"/>
              </w:rPr>
            </w:pPr>
            <w:r w:rsidRPr="00EC49BC">
              <w:rPr>
                <w:rFonts w:ascii="Myriad Pro" w:hAnsi="Myriad Pro" w:cs="Arial"/>
                <w:sz w:val="20"/>
              </w:rPr>
              <w:t>Projekty niespełniające kryterium są odrzucane.</w:t>
            </w:r>
          </w:p>
          <w:p w:rsidR="00B11567" w:rsidRPr="00EC49BC" w:rsidRDefault="00B11567" w:rsidP="00B11567">
            <w:pPr>
              <w:autoSpaceDE w:val="0"/>
              <w:autoSpaceDN w:val="0"/>
              <w:adjustRightInd w:val="0"/>
              <w:jc w:val="both"/>
              <w:rPr>
                <w:rFonts w:ascii="Myriad Pro" w:hAnsi="Myriad Pro" w:cs="Arial"/>
                <w:sz w:val="20"/>
              </w:rPr>
            </w:pPr>
            <w:r w:rsidRPr="00EC49BC">
              <w:rPr>
                <w:rFonts w:ascii="Myriad Pro" w:hAnsi="Myriad Pro" w:cs="Arial"/>
                <w:sz w:val="20"/>
              </w:rPr>
              <w:t>Ocena spełniania kryterium polega na przypisaniu wartości logicznych „tak”, „nie”, „nie dotyczy”.</w:t>
            </w:r>
          </w:p>
        </w:tc>
      </w:tr>
      <w:tr w:rsidR="00B11567" w:rsidRPr="002B689F" w:rsidTr="0027053E">
        <w:trPr>
          <w:trHeight w:val="3934"/>
          <w:jc w:val="center"/>
        </w:trPr>
        <w:tc>
          <w:tcPr>
            <w:tcW w:w="512" w:type="dxa"/>
          </w:tcPr>
          <w:p w:rsidR="00B11567" w:rsidRPr="002B689F" w:rsidRDefault="00B11567" w:rsidP="00912095">
            <w:pPr>
              <w:pStyle w:val="Akapitzlist"/>
              <w:numPr>
                <w:ilvl w:val="0"/>
                <w:numId w:val="150"/>
              </w:numPr>
              <w:spacing w:after="0" w:line="240" w:lineRule="auto"/>
              <w:ind w:left="0" w:firstLine="0"/>
              <w:contextualSpacing w:val="0"/>
              <w:rPr>
                <w:rFonts w:ascii="Arial" w:hAnsi="Arial" w:cs="Arial"/>
              </w:rPr>
            </w:pPr>
          </w:p>
        </w:tc>
        <w:tc>
          <w:tcPr>
            <w:tcW w:w="2126" w:type="dxa"/>
            <w:shd w:val="clear" w:color="auto" w:fill="auto"/>
          </w:tcPr>
          <w:p w:rsidR="00B11567" w:rsidRPr="00EC49BC" w:rsidRDefault="00B11567" w:rsidP="00B11567">
            <w:pPr>
              <w:spacing w:before="40" w:after="40" w:line="240" w:lineRule="auto"/>
              <w:jc w:val="both"/>
              <w:rPr>
                <w:rFonts w:ascii="Myriad Pro" w:hAnsi="Myriad Pro" w:cs="Arial"/>
                <w:sz w:val="20"/>
              </w:rPr>
            </w:pPr>
            <w:r w:rsidRPr="00EC49BC">
              <w:rPr>
                <w:rFonts w:ascii="Myriad Pro" w:hAnsi="Myriad Pro" w:cs="Arial"/>
                <w:sz w:val="20"/>
              </w:rPr>
              <w:t>Zdolność finansowa</w:t>
            </w:r>
          </w:p>
        </w:tc>
        <w:tc>
          <w:tcPr>
            <w:tcW w:w="6804" w:type="dxa"/>
          </w:tcPr>
          <w:p w:rsidR="00B11567" w:rsidRPr="00EC49BC" w:rsidRDefault="00B11567" w:rsidP="00B11567">
            <w:pPr>
              <w:spacing w:before="40" w:after="40"/>
              <w:jc w:val="both"/>
              <w:rPr>
                <w:rFonts w:ascii="Myriad Pro" w:hAnsi="Myriad Pro" w:cs="Arial"/>
                <w:sz w:val="20"/>
              </w:rPr>
            </w:pPr>
            <w:r w:rsidRPr="00EC49BC">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Beneficjent oraz Partner/</w:t>
            </w:r>
            <w:proofErr w:type="spellStart"/>
            <w:r w:rsidRPr="00EC49BC">
              <w:rPr>
                <w:rFonts w:ascii="Myriad Pro" w:eastAsia="MyriadPro-Regular" w:hAnsi="Myriad Pro" w:cs="Arial"/>
                <w:sz w:val="20"/>
              </w:rPr>
              <w:t>rzy</w:t>
            </w:r>
            <w:proofErr w:type="spellEnd"/>
            <w:r w:rsidRPr="00EC49BC">
              <w:rPr>
                <w:rFonts w:ascii="Myriad Pro" w:eastAsia="MyriadPro-Regular" w:hAnsi="Myriad Pro" w:cs="Arial"/>
                <w:sz w:val="20"/>
              </w:rPr>
              <w:t xml:space="preserve"> krajowi (o ile dotyczy), ponoszący wydatki</w:t>
            </w:r>
            <w:r>
              <w:rPr>
                <w:rFonts w:ascii="Myriad Pro" w:eastAsia="MyriadPro-Regular" w:hAnsi="Myriad Pro" w:cs="Arial"/>
                <w:sz w:val="20"/>
              </w:rPr>
              <w:t xml:space="preserve"> </w:t>
            </w:r>
            <w:r w:rsidRPr="00EC49BC">
              <w:rPr>
                <w:rFonts w:ascii="Myriad Pro" w:eastAsia="MyriadPro-Regular" w:hAnsi="Myriad Pro" w:cs="Arial"/>
                <w:sz w:val="20"/>
              </w:rPr>
              <w:t xml:space="preserve">w danym projekcie z EFS, posiadają </w:t>
            </w:r>
            <w:r w:rsidRPr="00EC49BC">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EC49BC">
              <w:rPr>
                <w:rFonts w:ascii="Myriad Pro" w:eastAsia="MyriadPro-Regular" w:hAnsi="Myriad Pro" w:cs="Arial"/>
                <w:sz w:val="20"/>
              </w:rPr>
              <w:t>równy lub wyższy od łącznych rocznych wydatków w danym projekcie z roku, w którym wydatki są najwyższe.</w:t>
            </w:r>
          </w:p>
          <w:p w:rsidR="00B11567" w:rsidRPr="00EC49BC" w:rsidRDefault="00B11567" w:rsidP="00B11567">
            <w:pPr>
              <w:spacing w:before="40" w:after="0"/>
              <w:jc w:val="both"/>
              <w:rPr>
                <w:rFonts w:ascii="Myriad Pro" w:hAnsi="Myriad Pro" w:cs="Arial"/>
                <w:sz w:val="20"/>
              </w:rPr>
            </w:pPr>
            <w:r w:rsidRPr="00EC49BC">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B11567" w:rsidRPr="00EC49BC" w:rsidRDefault="00B11567" w:rsidP="00B11567">
            <w:pPr>
              <w:autoSpaceDE w:val="0"/>
              <w:autoSpaceDN w:val="0"/>
              <w:adjustRightInd w:val="0"/>
              <w:spacing w:after="0"/>
              <w:jc w:val="both"/>
              <w:rPr>
                <w:rFonts w:ascii="Myriad Pro" w:hAnsi="Myriad Pro" w:cs="Arial"/>
                <w:sz w:val="20"/>
              </w:rPr>
            </w:pPr>
            <w:r w:rsidRPr="00EC49BC">
              <w:rPr>
                <w:rFonts w:ascii="Myriad Pro" w:hAnsi="Myriad Pro" w:cs="Arial"/>
                <w:sz w:val="20"/>
              </w:rPr>
              <w:t xml:space="preserve">Spełnienie kryterium jest konieczne do przyznania dofinansowania. </w:t>
            </w:r>
          </w:p>
          <w:p w:rsidR="00B11567" w:rsidRPr="00EC49BC" w:rsidRDefault="00B11567" w:rsidP="00B11567">
            <w:pPr>
              <w:autoSpaceDE w:val="0"/>
              <w:autoSpaceDN w:val="0"/>
              <w:adjustRightInd w:val="0"/>
              <w:spacing w:after="0"/>
              <w:jc w:val="both"/>
              <w:rPr>
                <w:rFonts w:ascii="Myriad Pro" w:hAnsi="Myriad Pro" w:cs="Arial"/>
                <w:sz w:val="20"/>
              </w:rPr>
            </w:pPr>
            <w:r w:rsidRPr="00EC49BC">
              <w:rPr>
                <w:rFonts w:ascii="Myriad Pro" w:hAnsi="Myriad Pro" w:cs="Arial"/>
                <w:sz w:val="20"/>
              </w:rPr>
              <w:t>Projekty niespełniające kryterium są odrzucane.</w:t>
            </w:r>
          </w:p>
          <w:p w:rsidR="00B11567" w:rsidRPr="00EC49BC" w:rsidRDefault="00B11567" w:rsidP="00B11567">
            <w:pPr>
              <w:autoSpaceDE w:val="0"/>
              <w:autoSpaceDN w:val="0"/>
              <w:adjustRightInd w:val="0"/>
              <w:spacing w:after="0"/>
              <w:jc w:val="both"/>
              <w:rPr>
                <w:rFonts w:ascii="Myriad Pro" w:hAnsi="Myriad Pro" w:cs="Arial"/>
                <w:sz w:val="20"/>
              </w:rPr>
            </w:pPr>
            <w:r w:rsidRPr="00EC49BC">
              <w:rPr>
                <w:rFonts w:ascii="Myriad Pro" w:hAnsi="Myriad Pro" w:cs="Arial"/>
                <w:sz w:val="20"/>
              </w:rPr>
              <w:t>Kryterium weryfikowane będzie na etapie KOP.</w:t>
            </w:r>
          </w:p>
          <w:p w:rsidR="00B11567" w:rsidRPr="00EC49BC" w:rsidRDefault="00B11567" w:rsidP="00B11567">
            <w:pPr>
              <w:spacing w:before="40" w:after="40"/>
              <w:jc w:val="both"/>
              <w:rPr>
                <w:rFonts w:ascii="Myriad Pro" w:hAnsi="Myriad Pro" w:cs="Arial"/>
                <w:sz w:val="20"/>
              </w:rPr>
            </w:pPr>
            <w:r w:rsidRPr="00EC49BC">
              <w:rPr>
                <w:rFonts w:ascii="Myriad Pro" w:hAnsi="Myriad Pro" w:cs="Arial"/>
                <w:sz w:val="20"/>
              </w:rPr>
              <w:t>Ocena spełniania kryterium polega na przypisaniu wartości logicznych „tak”, „nie”.</w:t>
            </w:r>
          </w:p>
        </w:tc>
      </w:tr>
    </w:tbl>
    <w:p w:rsidR="00B11567" w:rsidRDefault="00B11567" w:rsidP="00B11567"/>
    <w:p w:rsidR="00BA003B" w:rsidRDefault="00BA003B" w:rsidP="00B11567"/>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B11567" w:rsidRPr="001A7052" w:rsidTr="00B11567">
        <w:trPr>
          <w:trHeight w:val="336"/>
        </w:trPr>
        <w:tc>
          <w:tcPr>
            <w:tcW w:w="14220" w:type="dxa"/>
            <w:gridSpan w:val="4"/>
            <w:shd w:val="clear" w:color="auto" w:fill="BFBFBF" w:themeFill="background1" w:themeFillShade="BF"/>
            <w:vAlign w:val="center"/>
          </w:tcPr>
          <w:p w:rsidR="00B11567" w:rsidRPr="00EC49BC" w:rsidRDefault="00B11567" w:rsidP="00B11567">
            <w:pPr>
              <w:spacing w:before="40" w:after="40" w:line="240" w:lineRule="auto"/>
              <w:contextualSpacing/>
              <w:jc w:val="center"/>
              <w:rPr>
                <w:rFonts w:ascii="Myriad Pro" w:hAnsi="Myriad Pro" w:cs="Arial"/>
                <w:b/>
                <w:sz w:val="20"/>
              </w:rPr>
            </w:pPr>
            <w:r w:rsidRPr="00EC49BC">
              <w:rPr>
                <w:rFonts w:ascii="Myriad Pro" w:hAnsi="Myriad Pro" w:cs="Arial"/>
                <w:b/>
                <w:sz w:val="20"/>
              </w:rPr>
              <w:t>Kryteria jakości</w:t>
            </w:r>
          </w:p>
        </w:tc>
      </w:tr>
      <w:tr w:rsidR="00B11567" w:rsidRPr="001A7052" w:rsidTr="00B11567">
        <w:trPr>
          <w:trHeight w:val="387"/>
        </w:trPr>
        <w:tc>
          <w:tcPr>
            <w:tcW w:w="536" w:type="dxa"/>
          </w:tcPr>
          <w:p w:rsidR="00B11567" w:rsidRPr="00EC49BC" w:rsidRDefault="00B11567" w:rsidP="00B11567">
            <w:pPr>
              <w:spacing w:before="40" w:after="40" w:line="240" w:lineRule="auto"/>
              <w:ind w:left="-15"/>
              <w:contextualSpacing/>
              <w:jc w:val="center"/>
              <w:rPr>
                <w:rFonts w:ascii="Myriad Pro" w:hAnsi="Myriad Pro" w:cs="Arial"/>
                <w:sz w:val="20"/>
              </w:rPr>
            </w:pPr>
            <w:r w:rsidRPr="00EC49BC">
              <w:rPr>
                <w:rFonts w:ascii="Myriad Pro" w:hAnsi="Myriad Pro" w:cs="Arial"/>
                <w:sz w:val="20"/>
              </w:rPr>
              <w:t>L.p.</w:t>
            </w:r>
          </w:p>
        </w:tc>
        <w:tc>
          <w:tcPr>
            <w:tcW w:w="2833" w:type="dxa"/>
            <w:vAlign w:val="center"/>
          </w:tcPr>
          <w:p w:rsidR="00B11567" w:rsidRPr="00EC49BC" w:rsidRDefault="00B11567" w:rsidP="00B11567">
            <w:pPr>
              <w:spacing w:before="40" w:after="40" w:line="240" w:lineRule="auto"/>
              <w:contextualSpacing/>
              <w:jc w:val="center"/>
              <w:rPr>
                <w:rFonts w:ascii="Myriad Pro" w:hAnsi="Myriad Pro" w:cs="Arial"/>
                <w:sz w:val="20"/>
              </w:rPr>
            </w:pPr>
            <w:r w:rsidRPr="00EC49BC">
              <w:rPr>
                <w:rFonts w:ascii="Myriad Pro" w:hAnsi="Myriad Pro" w:cs="Arial"/>
                <w:sz w:val="20"/>
              </w:rPr>
              <w:t>Nazwa kryterium</w:t>
            </w:r>
          </w:p>
        </w:tc>
        <w:tc>
          <w:tcPr>
            <w:tcW w:w="6095" w:type="dxa"/>
            <w:vAlign w:val="center"/>
          </w:tcPr>
          <w:p w:rsidR="00B11567" w:rsidRPr="00EC49BC" w:rsidRDefault="00B11567" w:rsidP="00B11567">
            <w:pPr>
              <w:spacing w:before="40" w:after="40" w:line="240" w:lineRule="auto"/>
              <w:contextualSpacing/>
              <w:jc w:val="center"/>
              <w:rPr>
                <w:rFonts w:ascii="Myriad Pro" w:hAnsi="Myriad Pro" w:cs="Arial"/>
                <w:sz w:val="20"/>
              </w:rPr>
            </w:pPr>
            <w:r w:rsidRPr="00EC49BC">
              <w:rPr>
                <w:rFonts w:ascii="Myriad Pro" w:hAnsi="Myriad Pro" w:cs="Arial"/>
                <w:sz w:val="20"/>
              </w:rPr>
              <w:t>Definicja kryterium</w:t>
            </w:r>
          </w:p>
        </w:tc>
        <w:tc>
          <w:tcPr>
            <w:tcW w:w="4756" w:type="dxa"/>
            <w:vAlign w:val="center"/>
          </w:tcPr>
          <w:p w:rsidR="00B11567" w:rsidRPr="00EC49BC" w:rsidRDefault="00B11567" w:rsidP="00B11567">
            <w:pPr>
              <w:spacing w:before="40" w:after="40" w:line="240" w:lineRule="auto"/>
              <w:contextualSpacing/>
              <w:jc w:val="center"/>
              <w:rPr>
                <w:rFonts w:ascii="Myriad Pro" w:hAnsi="Myriad Pro" w:cs="Arial"/>
                <w:sz w:val="20"/>
              </w:rPr>
            </w:pPr>
            <w:r w:rsidRPr="00EC49BC">
              <w:rPr>
                <w:rFonts w:ascii="Myriad Pro" w:hAnsi="Myriad Pro" w:cs="Arial"/>
                <w:sz w:val="20"/>
              </w:rPr>
              <w:t>Opis znaczenia kryterium</w:t>
            </w:r>
          </w:p>
        </w:tc>
      </w:tr>
      <w:tr w:rsidR="00B11567" w:rsidRPr="001A7052" w:rsidTr="00B11567">
        <w:tc>
          <w:tcPr>
            <w:tcW w:w="536" w:type="dxa"/>
          </w:tcPr>
          <w:p w:rsidR="00B11567" w:rsidRPr="00EC49BC" w:rsidRDefault="00B11567" w:rsidP="00B11567">
            <w:pPr>
              <w:spacing w:before="40" w:after="40" w:line="240" w:lineRule="auto"/>
              <w:contextualSpacing/>
              <w:jc w:val="center"/>
              <w:rPr>
                <w:rFonts w:ascii="Myriad Pro" w:hAnsi="Myriad Pro" w:cs="Arial"/>
                <w:sz w:val="20"/>
              </w:rPr>
            </w:pPr>
            <w:r w:rsidRPr="00EC49BC">
              <w:rPr>
                <w:rFonts w:ascii="Myriad Pro" w:hAnsi="Myriad Pro" w:cs="Arial"/>
                <w:sz w:val="20"/>
              </w:rPr>
              <w:t>1</w:t>
            </w:r>
          </w:p>
        </w:tc>
        <w:tc>
          <w:tcPr>
            <w:tcW w:w="2833" w:type="dxa"/>
            <w:vAlign w:val="center"/>
          </w:tcPr>
          <w:p w:rsidR="00B11567" w:rsidRPr="00EC49BC" w:rsidRDefault="00B11567" w:rsidP="00B11567">
            <w:pPr>
              <w:spacing w:before="40" w:after="40" w:line="240" w:lineRule="auto"/>
              <w:contextualSpacing/>
              <w:jc w:val="center"/>
              <w:rPr>
                <w:rFonts w:ascii="Myriad Pro" w:hAnsi="Myriad Pro" w:cs="Arial"/>
                <w:sz w:val="20"/>
              </w:rPr>
            </w:pPr>
            <w:r w:rsidRPr="00EC49BC">
              <w:rPr>
                <w:rFonts w:ascii="Myriad Pro" w:hAnsi="Myriad Pro" w:cs="Arial"/>
                <w:sz w:val="20"/>
              </w:rPr>
              <w:t>2</w:t>
            </w:r>
          </w:p>
        </w:tc>
        <w:tc>
          <w:tcPr>
            <w:tcW w:w="6095" w:type="dxa"/>
            <w:vAlign w:val="center"/>
          </w:tcPr>
          <w:p w:rsidR="00B11567" w:rsidRPr="00EC49BC" w:rsidRDefault="00B11567" w:rsidP="00B11567">
            <w:pPr>
              <w:spacing w:before="40" w:after="40" w:line="240" w:lineRule="auto"/>
              <w:contextualSpacing/>
              <w:jc w:val="center"/>
              <w:rPr>
                <w:rFonts w:ascii="Myriad Pro" w:hAnsi="Myriad Pro" w:cs="Arial"/>
                <w:sz w:val="20"/>
              </w:rPr>
            </w:pPr>
            <w:r w:rsidRPr="00EC49BC">
              <w:rPr>
                <w:rFonts w:ascii="Myriad Pro" w:hAnsi="Myriad Pro" w:cs="Arial"/>
                <w:sz w:val="20"/>
              </w:rPr>
              <w:t>3</w:t>
            </w:r>
          </w:p>
        </w:tc>
        <w:tc>
          <w:tcPr>
            <w:tcW w:w="4756" w:type="dxa"/>
            <w:vAlign w:val="center"/>
          </w:tcPr>
          <w:p w:rsidR="00B11567" w:rsidRPr="00EC49BC" w:rsidRDefault="00B11567" w:rsidP="00B11567">
            <w:pPr>
              <w:spacing w:before="40" w:after="40" w:line="240" w:lineRule="auto"/>
              <w:contextualSpacing/>
              <w:jc w:val="center"/>
              <w:rPr>
                <w:rFonts w:ascii="Myriad Pro" w:hAnsi="Myriad Pro" w:cs="Arial"/>
                <w:sz w:val="20"/>
              </w:rPr>
            </w:pPr>
            <w:r w:rsidRPr="00EC49BC">
              <w:rPr>
                <w:rFonts w:ascii="Myriad Pro" w:hAnsi="Myriad Pro" w:cs="Arial"/>
                <w:sz w:val="20"/>
              </w:rPr>
              <w:t>4</w:t>
            </w:r>
          </w:p>
        </w:tc>
      </w:tr>
      <w:tr w:rsidR="00B11567" w:rsidRPr="001A7052" w:rsidTr="00B11567">
        <w:trPr>
          <w:trHeight w:val="411"/>
        </w:trPr>
        <w:tc>
          <w:tcPr>
            <w:tcW w:w="536" w:type="dxa"/>
          </w:tcPr>
          <w:p w:rsidR="00B11567" w:rsidRPr="001A7052" w:rsidRDefault="00B11567" w:rsidP="00912095">
            <w:pPr>
              <w:pStyle w:val="Akapitzlist"/>
              <w:numPr>
                <w:ilvl w:val="0"/>
                <w:numId w:val="151"/>
              </w:numPr>
              <w:spacing w:before="40" w:after="0" w:line="240" w:lineRule="auto"/>
              <w:ind w:left="0" w:firstLine="0"/>
              <w:rPr>
                <w:rFonts w:ascii="Arial" w:hAnsi="Arial" w:cs="Arial"/>
              </w:rPr>
            </w:pPr>
          </w:p>
        </w:tc>
        <w:tc>
          <w:tcPr>
            <w:tcW w:w="2833" w:type="dxa"/>
            <w:shd w:val="clear" w:color="auto" w:fill="auto"/>
          </w:tcPr>
          <w:p w:rsidR="00B11567" w:rsidRPr="00EC49BC" w:rsidRDefault="00B11567" w:rsidP="00B11567">
            <w:pPr>
              <w:spacing w:before="40" w:after="0" w:line="240" w:lineRule="auto"/>
              <w:contextualSpacing/>
              <w:jc w:val="both"/>
              <w:rPr>
                <w:rFonts w:ascii="Myriad Pro" w:hAnsi="Myriad Pro" w:cs="Arial"/>
                <w:sz w:val="20"/>
              </w:rPr>
            </w:pPr>
            <w:r w:rsidRPr="00EC49BC">
              <w:rPr>
                <w:rFonts w:ascii="Myriad Pro" w:hAnsi="Myriad Pro" w:cs="Arial"/>
                <w:sz w:val="20"/>
              </w:rPr>
              <w:t>Odpowiedniość/Adekwatność/Trafność</w:t>
            </w:r>
          </w:p>
        </w:tc>
        <w:tc>
          <w:tcPr>
            <w:tcW w:w="6095" w:type="dxa"/>
            <w:shd w:val="clear" w:color="auto" w:fill="auto"/>
          </w:tcPr>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Stopień, w jakim grupa docelowa, oferowane formy wsparcia, harmonogram realizacji zadań i budżetu oraz dobrane wskaźniki są spójne z analizą sytuacji problemowej zawartą we wniosku o dofinansowanie.</w:t>
            </w:r>
          </w:p>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Stopień, w jakim projekt zaspokaja potrzeby i niweluje bariery grupy docelowej, a także przyczynia się do osiągnięcia celów RPO WZ 2014-2020.</w:t>
            </w:r>
          </w:p>
          <w:p w:rsidR="00B11567" w:rsidRPr="00EC49BC" w:rsidRDefault="00B11567" w:rsidP="00B11567">
            <w:pPr>
              <w:spacing w:before="40" w:line="240" w:lineRule="auto"/>
              <w:contextualSpacing/>
              <w:jc w:val="both"/>
              <w:rPr>
                <w:rFonts w:ascii="Myriad Pro" w:hAnsi="Myriad Pro" w:cs="Arial"/>
                <w:sz w:val="20"/>
              </w:rPr>
            </w:pPr>
            <w:r w:rsidRPr="00EC49BC">
              <w:rPr>
                <w:rFonts w:ascii="Myriad Pro" w:eastAsia="MyriadPro-Regular" w:hAnsi="Myriad Pro" w:cs="Arial"/>
                <w:sz w:val="20"/>
              </w:rPr>
              <w:t>Projekt jest spójny i kompletny w zakresie ocenianego kryterium.</w:t>
            </w:r>
          </w:p>
        </w:tc>
        <w:tc>
          <w:tcPr>
            <w:tcW w:w="4756" w:type="dxa"/>
            <w:shd w:val="clear" w:color="auto" w:fill="auto"/>
          </w:tcPr>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Ocena spełni</w:t>
            </w:r>
            <w:r>
              <w:rPr>
                <w:rFonts w:ascii="Myriad Pro" w:eastAsia="MyriadPro-Regular" w:hAnsi="Myriad Pro" w:cs="Arial"/>
                <w:sz w:val="20"/>
              </w:rPr>
              <w:t xml:space="preserve">ania kryterium dokonywana jest </w:t>
            </w:r>
            <w:r w:rsidRPr="00EC49BC">
              <w:rPr>
                <w:rFonts w:ascii="Myriad Pro" w:eastAsia="MyriadPro-Regular" w:hAnsi="Myriad Pro" w:cs="Arial"/>
                <w:sz w:val="20"/>
              </w:rPr>
              <w:t>w ramach skali punktowej.</w:t>
            </w:r>
          </w:p>
          <w:p w:rsidR="00B11567" w:rsidRPr="00EC49BC" w:rsidRDefault="00B11567" w:rsidP="00B11567">
            <w:pPr>
              <w:spacing w:before="40" w:after="0"/>
              <w:jc w:val="both"/>
              <w:rPr>
                <w:rFonts w:ascii="Myriad Pro" w:eastAsia="MyriadPro-Regular" w:hAnsi="Myriad Pro" w:cs="Arial"/>
                <w:sz w:val="20"/>
              </w:rPr>
            </w:pPr>
            <w:r w:rsidRPr="00EC49BC">
              <w:rPr>
                <w:rFonts w:ascii="Myriad Pro" w:eastAsia="MyriadPro-Regular" w:hAnsi="Myriad Pro" w:cs="Arial"/>
                <w:sz w:val="20"/>
              </w:rPr>
              <w:t>Skala punktów: 0-40.</w:t>
            </w:r>
          </w:p>
          <w:p w:rsidR="00B11567" w:rsidRPr="00EE770E" w:rsidRDefault="00B11567" w:rsidP="00B11567">
            <w:pPr>
              <w:spacing w:before="40" w:after="0"/>
              <w:jc w:val="both"/>
              <w:rPr>
                <w:rFonts w:ascii="Myriad Pro" w:eastAsia="MyriadPro-Regular" w:hAnsi="Myriad Pro" w:cs="Arial"/>
                <w:sz w:val="20"/>
              </w:rPr>
            </w:pPr>
            <w:r w:rsidRPr="00EC49BC">
              <w:rPr>
                <w:rFonts w:ascii="Myriad Pro" w:eastAsia="MyriadPro-Regular" w:hAnsi="Myriad Pro" w:cs="Arial"/>
                <w:sz w:val="20"/>
              </w:rPr>
              <w:t>Kryterium zostanie spełnione, jeżeli podczas jego oceny zostaną przyznane minimum 24 punkty.</w:t>
            </w:r>
          </w:p>
        </w:tc>
      </w:tr>
      <w:tr w:rsidR="00B11567" w:rsidRPr="001A7052" w:rsidTr="00B11567">
        <w:trPr>
          <w:trHeight w:val="83"/>
        </w:trPr>
        <w:tc>
          <w:tcPr>
            <w:tcW w:w="536" w:type="dxa"/>
          </w:tcPr>
          <w:p w:rsidR="00B11567" w:rsidRPr="001A7052" w:rsidRDefault="00B11567" w:rsidP="00912095">
            <w:pPr>
              <w:pStyle w:val="Akapitzlist"/>
              <w:numPr>
                <w:ilvl w:val="0"/>
                <w:numId w:val="151"/>
              </w:numPr>
              <w:spacing w:before="40" w:after="0" w:line="240" w:lineRule="auto"/>
              <w:ind w:left="0" w:firstLine="0"/>
              <w:rPr>
                <w:rFonts w:ascii="Arial" w:hAnsi="Arial" w:cs="Arial"/>
              </w:rPr>
            </w:pPr>
          </w:p>
        </w:tc>
        <w:tc>
          <w:tcPr>
            <w:tcW w:w="2833" w:type="dxa"/>
            <w:shd w:val="clear" w:color="auto" w:fill="auto"/>
          </w:tcPr>
          <w:p w:rsidR="00B11567" w:rsidRPr="00EC49BC"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Skuteczność/Efektywność</w:t>
            </w:r>
          </w:p>
        </w:tc>
        <w:tc>
          <w:tcPr>
            <w:tcW w:w="6095" w:type="dxa"/>
            <w:shd w:val="clear" w:color="auto" w:fill="auto"/>
          </w:tcPr>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Stopnień, w jakim projekt przyczyni się do rozwiązania/złagodzenia sytuacji problemowej wskazanej we wniosku o dofinansowanie.</w:t>
            </w:r>
          </w:p>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Stopień/poziom osią</w:t>
            </w:r>
            <w:r>
              <w:rPr>
                <w:rFonts w:ascii="Myriad Pro" w:eastAsia="MyriadPro-Regular" w:hAnsi="Myriad Pro" w:cs="Arial"/>
                <w:sz w:val="20"/>
              </w:rPr>
              <w:t xml:space="preserve">gnięcia zakładanych wskaźników </w:t>
            </w:r>
            <w:r w:rsidRPr="00EC49BC">
              <w:rPr>
                <w:rFonts w:ascii="Myriad Pro" w:eastAsia="MyriadPro-Regular" w:hAnsi="Myriad Pro" w:cs="Arial"/>
                <w:sz w:val="20"/>
              </w:rPr>
              <w:t>w odniesieniu do zaplanowanych kosztów.</w:t>
            </w:r>
          </w:p>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Ocena relacji nakład/rezultat.</w:t>
            </w:r>
          </w:p>
          <w:p w:rsidR="00B11567" w:rsidRPr="00EC49BC" w:rsidRDefault="00B11567" w:rsidP="00B11567">
            <w:pPr>
              <w:spacing w:before="40" w:after="0" w:line="240" w:lineRule="auto"/>
              <w:contextualSpacing/>
              <w:jc w:val="both"/>
              <w:rPr>
                <w:rFonts w:ascii="Myriad Pro" w:hAnsi="Myriad Pro" w:cs="Arial"/>
                <w:sz w:val="20"/>
              </w:rPr>
            </w:pPr>
            <w:r w:rsidRPr="00EC49BC">
              <w:rPr>
                <w:rFonts w:ascii="Myriad Pro" w:eastAsia="MyriadPro-Regular" w:hAnsi="Myriad Pro" w:cs="Arial"/>
                <w:sz w:val="20"/>
              </w:rPr>
              <w:t>Projekt jest spójny i kompletny w zakresie ocenianego kryterium.</w:t>
            </w:r>
          </w:p>
        </w:tc>
        <w:tc>
          <w:tcPr>
            <w:tcW w:w="4756" w:type="dxa"/>
            <w:shd w:val="clear" w:color="auto" w:fill="auto"/>
          </w:tcPr>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 xml:space="preserve">Ocena spełniania kryterium dokonywana jest </w:t>
            </w:r>
            <w:r w:rsidRPr="00EC49BC">
              <w:rPr>
                <w:rFonts w:ascii="Myriad Pro" w:eastAsia="MyriadPro-Regular" w:hAnsi="Myriad Pro" w:cs="Arial"/>
                <w:sz w:val="20"/>
              </w:rPr>
              <w:br/>
              <w:t>w ramach skali punktowej.</w:t>
            </w:r>
          </w:p>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Skala punktów: 0-30.</w:t>
            </w:r>
          </w:p>
          <w:p w:rsidR="00B11567" w:rsidRPr="00EE770E" w:rsidRDefault="00B11567" w:rsidP="00B11567">
            <w:pPr>
              <w:spacing w:before="40" w:after="0"/>
              <w:jc w:val="both"/>
              <w:rPr>
                <w:rFonts w:ascii="Myriad Pro" w:eastAsia="MyriadPro-Regular" w:hAnsi="Myriad Pro" w:cs="Arial"/>
                <w:sz w:val="20"/>
              </w:rPr>
            </w:pPr>
            <w:r w:rsidRPr="00EC49BC">
              <w:rPr>
                <w:rFonts w:ascii="Myriad Pro" w:eastAsia="MyriadPro-Regular" w:hAnsi="Myriad Pro" w:cs="Arial"/>
                <w:sz w:val="20"/>
              </w:rPr>
              <w:t>Kryterium zostanie spełnione, jeżeli podczas jego oceny zostanie przyznane minimum 18 punktów.</w:t>
            </w:r>
          </w:p>
        </w:tc>
      </w:tr>
      <w:tr w:rsidR="00B11567" w:rsidRPr="001A7052" w:rsidTr="00B11567">
        <w:trPr>
          <w:trHeight w:val="971"/>
        </w:trPr>
        <w:tc>
          <w:tcPr>
            <w:tcW w:w="536" w:type="dxa"/>
          </w:tcPr>
          <w:p w:rsidR="00B11567" w:rsidRPr="001A7052" w:rsidRDefault="00B11567" w:rsidP="00912095">
            <w:pPr>
              <w:pStyle w:val="Akapitzlist"/>
              <w:numPr>
                <w:ilvl w:val="0"/>
                <w:numId w:val="151"/>
              </w:numPr>
              <w:spacing w:before="40" w:after="0" w:line="240" w:lineRule="auto"/>
              <w:ind w:left="0" w:firstLine="0"/>
              <w:rPr>
                <w:rFonts w:ascii="Arial" w:hAnsi="Arial" w:cs="Arial"/>
              </w:rPr>
            </w:pPr>
          </w:p>
        </w:tc>
        <w:tc>
          <w:tcPr>
            <w:tcW w:w="2833" w:type="dxa"/>
            <w:shd w:val="clear" w:color="auto" w:fill="auto"/>
          </w:tcPr>
          <w:p w:rsidR="00B11567" w:rsidRPr="00EC49BC" w:rsidRDefault="00B11567" w:rsidP="00B11567">
            <w:pPr>
              <w:spacing w:before="40" w:after="40" w:line="240" w:lineRule="auto"/>
              <w:contextualSpacing/>
              <w:jc w:val="both"/>
              <w:rPr>
                <w:rFonts w:ascii="Myriad Pro" w:hAnsi="Myriad Pro" w:cs="Arial"/>
                <w:sz w:val="20"/>
              </w:rPr>
            </w:pPr>
            <w:r w:rsidRPr="00EC49BC">
              <w:rPr>
                <w:rFonts w:ascii="Myriad Pro" w:hAnsi="Myriad Pro" w:cs="Arial"/>
                <w:sz w:val="20"/>
              </w:rPr>
              <w:t>Trwałość</w:t>
            </w:r>
          </w:p>
        </w:tc>
        <w:tc>
          <w:tcPr>
            <w:tcW w:w="6095" w:type="dxa"/>
            <w:shd w:val="clear" w:color="auto" w:fill="auto"/>
          </w:tcPr>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Ocena w jakim stopniu zaproponowane w projekcie instrumenty wsparcia oraz zaplanowane rezultaty przyczynią się do trwałej zmiany sytuacji grup docelowych.</w:t>
            </w:r>
          </w:p>
          <w:p w:rsidR="00B11567" w:rsidRPr="00EC49BC" w:rsidRDefault="00B11567" w:rsidP="00B11567">
            <w:pPr>
              <w:spacing w:before="40" w:after="0" w:line="240" w:lineRule="auto"/>
              <w:contextualSpacing/>
              <w:jc w:val="both"/>
              <w:rPr>
                <w:rFonts w:ascii="Myriad Pro" w:hAnsi="Myriad Pro" w:cs="Arial"/>
                <w:sz w:val="20"/>
              </w:rPr>
            </w:pPr>
            <w:r w:rsidRPr="00EC49BC">
              <w:rPr>
                <w:rFonts w:ascii="Myriad Pro" w:eastAsia="MyriadPro-Regular" w:hAnsi="Myriad Pro" w:cs="Arial"/>
                <w:sz w:val="20"/>
              </w:rPr>
              <w:t>Projekt jest spójny i kompletny w zakresie ocenianego kryterium.</w:t>
            </w:r>
          </w:p>
        </w:tc>
        <w:tc>
          <w:tcPr>
            <w:tcW w:w="4756" w:type="dxa"/>
            <w:shd w:val="clear" w:color="auto" w:fill="auto"/>
          </w:tcPr>
          <w:p w:rsidR="00B11567" w:rsidRPr="00EC49BC" w:rsidRDefault="00B11567" w:rsidP="00B11567">
            <w:pPr>
              <w:spacing w:before="40" w:after="0" w:line="240" w:lineRule="auto"/>
              <w:contextualSpacing/>
              <w:jc w:val="both"/>
              <w:rPr>
                <w:rFonts w:ascii="Myriad Pro" w:hAnsi="Myriad Pro" w:cs="Arial"/>
                <w:sz w:val="20"/>
              </w:rPr>
            </w:pPr>
            <w:r w:rsidRPr="00EC49BC">
              <w:rPr>
                <w:rFonts w:ascii="Myriad Pro" w:hAnsi="Myriad Pro" w:cs="Arial"/>
                <w:sz w:val="20"/>
              </w:rPr>
              <w:t>Ocena spełni</w:t>
            </w:r>
            <w:r>
              <w:rPr>
                <w:rFonts w:ascii="Myriad Pro" w:hAnsi="Myriad Pro" w:cs="Arial"/>
                <w:sz w:val="20"/>
              </w:rPr>
              <w:t xml:space="preserve">ania kryterium dokonywana jest </w:t>
            </w:r>
            <w:r w:rsidRPr="00EC49BC">
              <w:rPr>
                <w:rFonts w:ascii="Myriad Pro" w:hAnsi="Myriad Pro" w:cs="Arial"/>
                <w:sz w:val="20"/>
              </w:rPr>
              <w:t>w ramach skali punktowej.</w:t>
            </w:r>
          </w:p>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 xml:space="preserve">Skala punktów 0-10 </w:t>
            </w:r>
          </w:p>
          <w:p w:rsidR="00B11567" w:rsidRPr="009E7AD4" w:rsidRDefault="00B11567" w:rsidP="00B11567">
            <w:pPr>
              <w:spacing w:before="40" w:after="0"/>
              <w:jc w:val="both"/>
              <w:rPr>
                <w:rFonts w:ascii="Myriad Pro" w:eastAsia="MyriadPro-Regular" w:hAnsi="Myriad Pro" w:cs="Arial"/>
                <w:sz w:val="20"/>
              </w:rPr>
            </w:pPr>
            <w:r w:rsidRPr="00EC49BC">
              <w:rPr>
                <w:rFonts w:ascii="Myriad Pro" w:eastAsia="MyriadPro-Regular" w:hAnsi="Myriad Pro" w:cs="Arial"/>
                <w:sz w:val="20"/>
              </w:rPr>
              <w:t>Kryterium zostanie spełnione, jeżeli podczas jego oceny zostanie przyznane minimum 6 punktów.</w:t>
            </w:r>
          </w:p>
        </w:tc>
      </w:tr>
      <w:tr w:rsidR="00B11567" w:rsidRPr="001A7052" w:rsidTr="00B11567">
        <w:trPr>
          <w:trHeight w:val="70"/>
        </w:trPr>
        <w:tc>
          <w:tcPr>
            <w:tcW w:w="536" w:type="dxa"/>
          </w:tcPr>
          <w:p w:rsidR="00B11567" w:rsidRPr="001A7052" w:rsidRDefault="00B11567" w:rsidP="00912095">
            <w:pPr>
              <w:pStyle w:val="Akapitzlist"/>
              <w:numPr>
                <w:ilvl w:val="0"/>
                <w:numId w:val="151"/>
              </w:numPr>
              <w:spacing w:before="40" w:after="40" w:line="240" w:lineRule="auto"/>
              <w:ind w:left="0" w:firstLine="0"/>
              <w:rPr>
                <w:rFonts w:ascii="Arial" w:hAnsi="Arial" w:cs="Arial"/>
              </w:rPr>
            </w:pPr>
          </w:p>
        </w:tc>
        <w:tc>
          <w:tcPr>
            <w:tcW w:w="2833" w:type="dxa"/>
            <w:shd w:val="clear" w:color="auto" w:fill="auto"/>
          </w:tcPr>
          <w:p w:rsidR="00B11567" w:rsidRPr="00EC49BC" w:rsidRDefault="00B11567" w:rsidP="00B11567">
            <w:pPr>
              <w:spacing w:before="40" w:after="40" w:line="240" w:lineRule="auto"/>
              <w:contextualSpacing/>
              <w:jc w:val="both"/>
              <w:rPr>
                <w:rFonts w:ascii="Myriad Pro" w:hAnsi="Myriad Pro" w:cs="Arial"/>
                <w:sz w:val="20"/>
              </w:rPr>
            </w:pPr>
            <w:r w:rsidRPr="00EC49BC">
              <w:rPr>
                <w:rFonts w:ascii="Myriad Pro" w:eastAsia="MyriadPro-Regular" w:hAnsi="Myriad Pro" w:cs="Arial"/>
                <w:sz w:val="20"/>
              </w:rPr>
              <w:t>Doświadczenie wnioskodawcy i partnera (jeśli dotyczy)</w:t>
            </w:r>
          </w:p>
        </w:tc>
        <w:tc>
          <w:tcPr>
            <w:tcW w:w="6095" w:type="dxa"/>
            <w:shd w:val="clear" w:color="auto" w:fill="auto"/>
          </w:tcPr>
          <w:p w:rsidR="00B11567" w:rsidRPr="00EC49BC"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Doświadczenie w realizacji podobnych przedsięwzięć realizowanych:</w:t>
            </w:r>
          </w:p>
          <w:p w:rsidR="00B11567" w:rsidRPr="00EC49BC" w:rsidRDefault="00B11567" w:rsidP="00912095">
            <w:pPr>
              <w:pStyle w:val="Akapitzlist"/>
              <w:numPr>
                <w:ilvl w:val="0"/>
                <w:numId w:val="42"/>
              </w:numPr>
              <w:autoSpaceDE w:val="0"/>
              <w:autoSpaceDN w:val="0"/>
              <w:adjustRightInd w:val="0"/>
              <w:spacing w:after="0" w:line="240" w:lineRule="auto"/>
              <w:ind w:left="175" w:hanging="141"/>
              <w:jc w:val="both"/>
              <w:rPr>
                <w:rFonts w:cs="Arial"/>
              </w:rPr>
            </w:pPr>
            <w:r w:rsidRPr="00EC49BC">
              <w:rPr>
                <w:rFonts w:cs="Arial"/>
              </w:rPr>
              <w:t xml:space="preserve">w obszarze wsparcia projektu: maksymalnie </w:t>
            </w:r>
            <w:r w:rsidRPr="00EC49BC">
              <w:rPr>
                <w:rFonts w:cs="Arial"/>
                <w:b/>
              </w:rPr>
              <w:t>4 pkt</w:t>
            </w:r>
            <w:r w:rsidRPr="00EC49BC">
              <w:rPr>
                <w:rFonts w:cs="Arial"/>
              </w:rPr>
              <w:t xml:space="preserve">; </w:t>
            </w:r>
          </w:p>
          <w:p w:rsidR="00B11567" w:rsidRPr="00EC49BC" w:rsidRDefault="00B11567" w:rsidP="00912095">
            <w:pPr>
              <w:pStyle w:val="Default"/>
              <w:numPr>
                <w:ilvl w:val="0"/>
                <w:numId w:val="41"/>
              </w:numPr>
              <w:ind w:left="175" w:hanging="141"/>
              <w:jc w:val="both"/>
              <w:rPr>
                <w:rFonts w:ascii="Myriad Pro" w:hAnsi="Myriad Pro"/>
                <w:sz w:val="20"/>
                <w:szCs w:val="20"/>
              </w:rPr>
            </w:pPr>
            <w:r w:rsidRPr="00EC49BC">
              <w:rPr>
                <w:rFonts w:ascii="Myriad Pro" w:hAnsi="Myriad Pro"/>
                <w:sz w:val="20"/>
                <w:szCs w:val="20"/>
              </w:rPr>
              <w:t xml:space="preserve">na rzecz grupy docelowej, do której skierowany będzie projekt: maksymalnie </w:t>
            </w:r>
            <w:r w:rsidRPr="00EC49BC">
              <w:rPr>
                <w:rFonts w:ascii="Myriad Pro" w:hAnsi="Myriad Pro"/>
                <w:b/>
                <w:sz w:val="20"/>
                <w:szCs w:val="20"/>
              </w:rPr>
              <w:t>4 pkt</w:t>
            </w:r>
            <w:r w:rsidRPr="00EC49BC">
              <w:rPr>
                <w:rFonts w:ascii="Myriad Pro" w:hAnsi="Myriad Pro"/>
                <w:sz w:val="20"/>
                <w:szCs w:val="20"/>
              </w:rPr>
              <w:t>;</w:t>
            </w:r>
          </w:p>
          <w:p w:rsidR="00B11567" w:rsidRPr="00EC49BC" w:rsidRDefault="00B11567" w:rsidP="00912095">
            <w:pPr>
              <w:pStyle w:val="Default"/>
              <w:numPr>
                <w:ilvl w:val="0"/>
                <w:numId w:val="41"/>
              </w:numPr>
              <w:spacing w:after="240"/>
              <w:ind w:left="175" w:hanging="141"/>
              <w:jc w:val="both"/>
              <w:rPr>
                <w:rFonts w:ascii="Myriad Pro" w:eastAsia="MyriadPro-Regular" w:hAnsi="Myriad Pro"/>
                <w:sz w:val="20"/>
                <w:szCs w:val="20"/>
              </w:rPr>
            </w:pPr>
            <w:r w:rsidRPr="00EC49BC">
              <w:rPr>
                <w:rFonts w:ascii="Myriad Pro" w:hAnsi="Myriad Pro"/>
                <w:sz w:val="20"/>
                <w:szCs w:val="20"/>
              </w:rPr>
              <w:t xml:space="preserve">na określonym terytorium, którego będzie dotyczyć realizacja projektu: maksymalnie </w:t>
            </w:r>
            <w:r w:rsidRPr="00EC49BC">
              <w:rPr>
                <w:rFonts w:ascii="Myriad Pro" w:hAnsi="Myriad Pro"/>
                <w:b/>
                <w:sz w:val="20"/>
                <w:szCs w:val="20"/>
              </w:rPr>
              <w:t xml:space="preserve">2 pkt. </w:t>
            </w:r>
          </w:p>
        </w:tc>
        <w:tc>
          <w:tcPr>
            <w:tcW w:w="4756" w:type="dxa"/>
            <w:shd w:val="clear" w:color="auto" w:fill="auto"/>
          </w:tcPr>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 xml:space="preserve">Ocena spełniania kryterium dokonywana jest </w:t>
            </w:r>
            <w:r w:rsidRPr="00EC49BC">
              <w:rPr>
                <w:rFonts w:ascii="Myriad Pro" w:eastAsia="MyriadPro-Regular" w:hAnsi="Myriad Pro" w:cs="Arial"/>
                <w:sz w:val="20"/>
              </w:rPr>
              <w:br/>
              <w:t>w ramach skali punktowej.</w:t>
            </w:r>
          </w:p>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Skala punktów: 0- 10.</w:t>
            </w:r>
          </w:p>
          <w:p w:rsidR="00B11567" w:rsidRPr="00EC49BC" w:rsidRDefault="00B11567" w:rsidP="00B11567">
            <w:pPr>
              <w:spacing w:before="40" w:after="0" w:line="240" w:lineRule="auto"/>
              <w:contextualSpacing/>
              <w:jc w:val="both"/>
              <w:rPr>
                <w:rFonts w:ascii="Myriad Pro" w:hAnsi="Myriad Pro" w:cs="Arial"/>
                <w:sz w:val="20"/>
              </w:rPr>
            </w:pPr>
            <w:r w:rsidRPr="00EC49BC">
              <w:rPr>
                <w:rFonts w:ascii="Myriad Pro" w:eastAsia="MyriadPro-Regular" w:hAnsi="Myriad Pro" w:cs="Arial"/>
                <w:sz w:val="20"/>
              </w:rPr>
              <w:t>Kryterium zostanie spełnione, jeżeli podczas jego oceny zostanie przyznane minimum 6 punktów.</w:t>
            </w:r>
          </w:p>
        </w:tc>
      </w:tr>
      <w:tr w:rsidR="00B11567" w:rsidRPr="001A7052" w:rsidTr="00B11567">
        <w:trPr>
          <w:trHeight w:val="971"/>
        </w:trPr>
        <w:tc>
          <w:tcPr>
            <w:tcW w:w="536" w:type="dxa"/>
          </w:tcPr>
          <w:p w:rsidR="00B11567" w:rsidRPr="001A7052" w:rsidRDefault="00B11567" w:rsidP="00912095">
            <w:pPr>
              <w:pStyle w:val="Akapitzlist"/>
              <w:numPr>
                <w:ilvl w:val="0"/>
                <w:numId w:val="151"/>
              </w:numPr>
              <w:spacing w:before="40" w:after="40" w:line="240" w:lineRule="auto"/>
              <w:ind w:left="0" w:firstLine="0"/>
              <w:rPr>
                <w:rFonts w:ascii="Arial" w:hAnsi="Arial" w:cs="Arial"/>
              </w:rPr>
            </w:pPr>
          </w:p>
        </w:tc>
        <w:tc>
          <w:tcPr>
            <w:tcW w:w="2833" w:type="dxa"/>
            <w:shd w:val="clear" w:color="auto" w:fill="auto"/>
          </w:tcPr>
          <w:p w:rsidR="00B11567" w:rsidRPr="00EC49BC" w:rsidRDefault="00B11567" w:rsidP="00B11567">
            <w:pPr>
              <w:jc w:val="both"/>
              <w:rPr>
                <w:rFonts w:ascii="Myriad Pro" w:eastAsia="MyriadPro-Regular" w:hAnsi="Myriad Pro" w:cs="Arial"/>
                <w:sz w:val="20"/>
              </w:rPr>
            </w:pPr>
            <w:r w:rsidRPr="00EC49BC">
              <w:rPr>
                <w:rFonts w:ascii="Myriad Pro" w:eastAsia="MyriadPro-Regular" w:hAnsi="Myriad Pro" w:cs="Arial"/>
                <w:sz w:val="20"/>
              </w:rPr>
              <w:t>Zaplecze realizacji projektu</w:t>
            </w:r>
          </w:p>
        </w:tc>
        <w:tc>
          <w:tcPr>
            <w:tcW w:w="6095" w:type="dxa"/>
            <w:shd w:val="clear" w:color="auto" w:fill="auto"/>
          </w:tcPr>
          <w:p w:rsidR="00B11567" w:rsidRPr="00EC49BC" w:rsidRDefault="00B11567" w:rsidP="00B11567">
            <w:pPr>
              <w:autoSpaceDE w:val="0"/>
              <w:autoSpaceDN w:val="0"/>
              <w:adjustRightInd w:val="0"/>
              <w:jc w:val="both"/>
              <w:rPr>
                <w:rFonts w:ascii="Myriad Pro" w:eastAsia="MyriadPro-Regular" w:hAnsi="Myriad Pro" w:cs="Arial"/>
                <w:b/>
                <w:sz w:val="20"/>
              </w:rPr>
            </w:pPr>
            <w:r w:rsidRPr="00EC49BC">
              <w:rPr>
                <w:rFonts w:ascii="Myriad Pro" w:eastAsia="MyriadPro-Regular" w:hAnsi="Myriad Pro" w:cs="Arial"/>
                <w:b/>
                <w:sz w:val="20"/>
              </w:rPr>
              <w:t>W przypadku samodzielnej realizacji projektu:</w:t>
            </w:r>
          </w:p>
          <w:p w:rsidR="00B11567" w:rsidRPr="00EC49BC"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 xml:space="preserve">Ocena potencjału organizacyjnego wnioskodawcy: maksymalnie </w:t>
            </w:r>
            <w:r w:rsidRPr="00EC49BC">
              <w:rPr>
                <w:rFonts w:ascii="Myriad Pro" w:eastAsia="MyriadPro-Regular" w:hAnsi="Myriad Pro" w:cs="Arial"/>
                <w:b/>
                <w:sz w:val="20"/>
              </w:rPr>
              <w:t>10 pkt</w:t>
            </w:r>
            <w:r w:rsidRPr="00EC49BC">
              <w:rPr>
                <w:rFonts w:ascii="Myriad Pro" w:eastAsia="MyriadPro-Regular" w:hAnsi="Myriad Pro" w:cs="Arial"/>
                <w:sz w:val="20"/>
              </w:rPr>
              <w:t>, w tym:</w:t>
            </w:r>
          </w:p>
          <w:p w:rsidR="00B11567" w:rsidRPr="00EC49BC"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C49BC">
              <w:rPr>
                <w:rFonts w:eastAsia="MyriadPro-Regular" w:cs="Arial"/>
              </w:rPr>
              <w:t xml:space="preserve">opis sposobu zarządzania projektem oraz realizacja wsparcia w oparciu o własne zasoby: maksymalnie </w:t>
            </w:r>
            <w:r w:rsidRPr="00EC49BC">
              <w:rPr>
                <w:rFonts w:eastAsia="MyriadPro-Regular" w:cs="Arial"/>
                <w:b/>
              </w:rPr>
              <w:t>4 pkt</w:t>
            </w:r>
          </w:p>
          <w:p w:rsidR="00B11567" w:rsidRPr="00EC49BC"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C49BC">
              <w:rPr>
                <w:rFonts w:eastAsia="MyriadPro-Regular" w:cs="Arial"/>
              </w:rPr>
              <w:t xml:space="preserve">potencjał kadrowy zaangażowany do obsługi projektu jak </w:t>
            </w:r>
            <w:r w:rsidRPr="00EC49BC">
              <w:rPr>
                <w:rFonts w:eastAsia="MyriadPro-Regular" w:cs="Arial"/>
              </w:rPr>
              <w:br/>
              <w:t xml:space="preserve">i realizacji przedsięwzięć merytorycznych: maksymalnie </w:t>
            </w:r>
            <w:r w:rsidRPr="00EC49BC">
              <w:rPr>
                <w:rFonts w:eastAsia="MyriadPro-Regular" w:cs="Arial"/>
                <w:b/>
              </w:rPr>
              <w:t>4 pkt;</w:t>
            </w:r>
          </w:p>
          <w:p w:rsidR="00B11567" w:rsidRPr="00EC49BC"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EC49BC">
              <w:rPr>
                <w:rFonts w:eastAsia="MyriadPro-Regular" w:cs="Arial"/>
              </w:rPr>
              <w:t xml:space="preserve">potencjał techniczny zaangażowany w realizację projektu: maksymalnie </w:t>
            </w:r>
            <w:r w:rsidRPr="00EC49BC">
              <w:rPr>
                <w:rFonts w:eastAsia="MyriadPro-Regular" w:cs="Arial"/>
                <w:b/>
              </w:rPr>
              <w:t>2 pkt.</w:t>
            </w:r>
          </w:p>
          <w:p w:rsidR="00B11567" w:rsidRPr="00EC49BC" w:rsidRDefault="00B11567" w:rsidP="00B11567">
            <w:pPr>
              <w:autoSpaceDE w:val="0"/>
              <w:autoSpaceDN w:val="0"/>
              <w:adjustRightInd w:val="0"/>
              <w:jc w:val="both"/>
              <w:rPr>
                <w:rFonts w:ascii="Myriad Pro" w:eastAsia="MyriadPro-Regular" w:hAnsi="Myriad Pro" w:cs="Arial"/>
                <w:b/>
                <w:sz w:val="20"/>
              </w:rPr>
            </w:pPr>
            <w:r w:rsidRPr="00EC49BC">
              <w:rPr>
                <w:rFonts w:ascii="Myriad Pro" w:eastAsia="MyriadPro-Regular" w:hAnsi="Myriad Pro" w:cs="Arial"/>
                <w:b/>
                <w:sz w:val="20"/>
              </w:rPr>
              <w:t>W przypadku realizacji projektu w partnerstwie:</w:t>
            </w:r>
          </w:p>
          <w:p w:rsidR="00B11567" w:rsidRPr="00EC49BC"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 xml:space="preserve">Ocena potencjału organizacyjnego wnioskodawcy i partnera/ów: maksymalnie </w:t>
            </w:r>
            <w:r w:rsidRPr="00EC49BC">
              <w:rPr>
                <w:rFonts w:ascii="Myriad Pro" w:eastAsia="MyriadPro-Regular" w:hAnsi="Myriad Pro" w:cs="Arial"/>
                <w:b/>
                <w:sz w:val="20"/>
              </w:rPr>
              <w:t>5 pkt</w:t>
            </w:r>
            <w:r w:rsidRPr="00EC49BC">
              <w:rPr>
                <w:rFonts w:ascii="Myriad Pro" w:eastAsia="MyriadPro-Regular" w:hAnsi="Myriad Pro" w:cs="Arial"/>
                <w:sz w:val="20"/>
              </w:rPr>
              <w:t>, w tym:</w:t>
            </w:r>
          </w:p>
          <w:p w:rsidR="00B11567" w:rsidRPr="00EC49BC"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C49BC">
              <w:rPr>
                <w:rFonts w:eastAsia="MyriadPro-Regular" w:cs="Arial"/>
              </w:rPr>
              <w:t xml:space="preserve">opis sposobu zarządzania projektem oraz realizacja wsparcia w oparciu o własne zasoby: maksymalnie </w:t>
            </w:r>
            <w:r w:rsidRPr="00EC49BC">
              <w:rPr>
                <w:rFonts w:eastAsia="MyriadPro-Regular" w:cs="Arial"/>
                <w:b/>
              </w:rPr>
              <w:t>2 pkt</w:t>
            </w:r>
          </w:p>
          <w:p w:rsidR="00B11567" w:rsidRPr="00EC49BC"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C49BC">
              <w:rPr>
                <w:rFonts w:eastAsia="MyriadPro-Regular" w:cs="Arial"/>
              </w:rPr>
              <w:t xml:space="preserve">potencjał kadrowy zaangażowany do obsługi projektu jak </w:t>
            </w:r>
            <w:r w:rsidRPr="00EC49BC">
              <w:rPr>
                <w:rFonts w:eastAsia="MyriadPro-Regular" w:cs="Arial"/>
              </w:rPr>
              <w:br/>
              <w:t xml:space="preserve">i realizacji przedsięwzięć merytorycznych: maksymalnie </w:t>
            </w:r>
            <w:r w:rsidRPr="00EC49BC">
              <w:rPr>
                <w:rFonts w:eastAsia="MyriadPro-Regular" w:cs="Arial"/>
                <w:b/>
              </w:rPr>
              <w:t>2 pkt;</w:t>
            </w:r>
          </w:p>
          <w:p w:rsidR="00B11567" w:rsidRPr="00EC49BC"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EC49BC">
              <w:rPr>
                <w:rFonts w:eastAsia="MyriadPro-Regular" w:cs="Arial"/>
              </w:rPr>
              <w:t xml:space="preserve">potencjał techniczny zaangażowany w realizację projektu: maksymalnie </w:t>
            </w:r>
            <w:r w:rsidRPr="00EC49BC">
              <w:rPr>
                <w:rFonts w:eastAsia="MyriadPro-Regular" w:cs="Arial"/>
                <w:b/>
              </w:rPr>
              <w:t>1 pkt.</w:t>
            </w:r>
          </w:p>
          <w:p w:rsidR="00B11567" w:rsidRPr="00EE770E" w:rsidRDefault="00B11567" w:rsidP="00B11567">
            <w:pPr>
              <w:autoSpaceDE w:val="0"/>
              <w:autoSpaceDN w:val="0"/>
              <w:adjustRightInd w:val="0"/>
              <w:jc w:val="both"/>
              <w:rPr>
                <w:rFonts w:ascii="Myriad Pro" w:eastAsia="MyriadPro-Regular" w:hAnsi="Myriad Pro" w:cs="Arial"/>
                <w:b/>
                <w:sz w:val="20"/>
              </w:rPr>
            </w:pPr>
            <w:r w:rsidRPr="00EC49BC">
              <w:rPr>
                <w:rFonts w:ascii="Myriad Pro" w:eastAsia="MyriadPro-Regular" w:hAnsi="Myriad Pro" w:cs="Arial"/>
                <w:sz w:val="20"/>
              </w:rPr>
              <w:t xml:space="preserve">Ocena zasadności partnerstwa zawiązanego w celu wspólnej realizacji projektu, w tym sposób podziału realizacji zadań: maksymalnie </w:t>
            </w:r>
            <w:r w:rsidRPr="00EC49BC">
              <w:rPr>
                <w:rFonts w:ascii="Myriad Pro" w:eastAsia="MyriadPro-Regular" w:hAnsi="Myriad Pro" w:cs="Arial"/>
                <w:b/>
                <w:sz w:val="20"/>
              </w:rPr>
              <w:t>5 pkt</w:t>
            </w:r>
          </w:p>
        </w:tc>
        <w:tc>
          <w:tcPr>
            <w:tcW w:w="4756" w:type="dxa"/>
            <w:shd w:val="clear" w:color="auto" w:fill="auto"/>
          </w:tcPr>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 xml:space="preserve">Ocena spełniania kryterium dokonywana jest </w:t>
            </w:r>
            <w:r w:rsidRPr="00EC49BC">
              <w:rPr>
                <w:rFonts w:ascii="Myriad Pro" w:eastAsia="MyriadPro-Regular" w:hAnsi="Myriad Pro" w:cs="Arial"/>
                <w:sz w:val="20"/>
              </w:rPr>
              <w:br/>
              <w:t>w ramach skali punktowej.</w:t>
            </w:r>
          </w:p>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Skala punktów: 0- 10</w:t>
            </w:r>
          </w:p>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Kryterium zostanie spełnione, jeżeli podczas jego oceny zostanie przyznane minimum 6 punktów.</w:t>
            </w:r>
          </w:p>
        </w:tc>
      </w:tr>
    </w:tbl>
    <w:p w:rsidR="00B11567" w:rsidRDefault="00B11567" w:rsidP="00B11567"/>
    <w:tbl>
      <w:tblPr>
        <w:tblStyle w:val="Tabela-Siatka"/>
        <w:tblW w:w="14175" w:type="dxa"/>
        <w:jc w:val="center"/>
        <w:tblLayout w:type="fixed"/>
        <w:tblLook w:val="04A0" w:firstRow="1" w:lastRow="0" w:firstColumn="1" w:lastColumn="0" w:noHBand="0" w:noVBand="1"/>
      </w:tblPr>
      <w:tblGrid>
        <w:gridCol w:w="536"/>
        <w:gridCol w:w="2824"/>
        <w:gridCol w:w="4803"/>
        <w:gridCol w:w="6012"/>
      </w:tblGrid>
      <w:tr w:rsidR="00B11567" w:rsidRPr="002B689F" w:rsidTr="00B11567">
        <w:trPr>
          <w:jc w:val="center"/>
        </w:trPr>
        <w:tc>
          <w:tcPr>
            <w:tcW w:w="14175" w:type="dxa"/>
            <w:gridSpan w:val="4"/>
            <w:shd w:val="clear" w:color="auto" w:fill="D9D9D9" w:themeFill="background1" w:themeFillShade="D9"/>
            <w:vAlign w:val="center"/>
          </w:tcPr>
          <w:p w:rsidR="00B11567" w:rsidRPr="00EC49BC" w:rsidRDefault="00B11567" w:rsidP="00B11567">
            <w:pPr>
              <w:spacing w:before="40" w:after="40" w:line="276" w:lineRule="auto"/>
              <w:jc w:val="center"/>
              <w:rPr>
                <w:rFonts w:ascii="Myriad Pro" w:hAnsi="Myriad Pro" w:cs="Arial"/>
                <w:b/>
                <w:sz w:val="20"/>
              </w:rPr>
            </w:pPr>
            <w:r w:rsidRPr="00EC49BC">
              <w:rPr>
                <w:rFonts w:ascii="Myriad Pro" w:hAnsi="Myriad Pro" w:cs="Arial"/>
                <w:b/>
                <w:sz w:val="20"/>
              </w:rPr>
              <w:t>Kryteria administracyjności</w:t>
            </w:r>
          </w:p>
        </w:tc>
      </w:tr>
      <w:tr w:rsidR="00B11567" w:rsidRPr="002B689F" w:rsidTr="00B11567">
        <w:trPr>
          <w:jc w:val="center"/>
        </w:trPr>
        <w:tc>
          <w:tcPr>
            <w:tcW w:w="536" w:type="dxa"/>
          </w:tcPr>
          <w:p w:rsidR="00B11567" w:rsidRPr="00EC49BC" w:rsidRDefault="00B11567" w:rsidP="00B11567">
            <w:pPr>
              <w:spacing w:before="40" w:after="40" w:line="276" w:lineRule="auto"/>
              <w:ind w:left="-22"/>
              <w:rPr>
                <w:rFonts w:ascii="Myriad Pro" w:hAnsi="Myriad Pro" w:cs="Arial"/>
                <w:sz w:val="20"/>
              </w:rPr>
            </w:pPr>
            <w:r w:rsidRPr="00EC49BC">
              <w:rPr>
                <w:rFonts w:ascii="Myriad Pro" w:hAnsi="Myriad Pro" w:cs="Arial"/>
                <w:sz w:val="20"/>
              </w:rPr>
              <w:t>L.p.</w:t>
            </w:r>
          </w:p>
        </w:tc>
        <w:tc>
          <w:tcPr>
            <w:tcW w:w="2824" w:type="dxa"/>
            <w:vAlign w:val="center"/>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Nazwa kryterium</w:t>
            </w:r>
          </w:p>
        </w:tc>
        <w:tc>
          <w:tcPr>
            <w:tcW w:w="4803" w:type="dxa"/>
            <w:vAlign w:val="center"/>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Definicja kryterium</w:t>
            </w:r>
          </w:p>
        </w:tc>
        <w:tc>
          <w:tcPr>
            <w:tcW w:w="6012" w:type="dxa"/>
            <w:vAlign w:val="center"/>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Opis znaczenia kryterium</w:t>
            </w:r>
          </w:p>
        </w:tc>
      </w:tr>
      <w:tr w:rsidR="00B11567" w:rsidRPr="002B689F" w:rsidTr="00B11567">
        <w:trPr>
          <w:jc w:val="center"/>
        </w:trPr>
        <w:tc>
          <w:tcPr>
            <w:tcW w:w="536" w:type="dxa"/>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1</w:t>
            </w:r>
          </w:p>
        </w:tc>
        <w:tc>
          <w:tcPr>
            <w:tcW w:w="2824" w:type="dxa"/>
            <w:vAlign w:val="center"/>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2</w:t>
            </w:r>
          </w:p>
        </w:tc>
        <w:tc>
          <w:tcPr>
            <w:tcW w:w="4803" w:type="dxa"/>
            <w:vAlign w:val="center"/>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3</w:t>
            </w:r>
          </w:p>
        </w:tc>
        <w:tc>
          <w:tcPr>
            <w:tcW w:w="6012" w:type="dxa"/>
            <w:vAlign w:val="center"/>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4</w:t>
            </w:r>
          </w:p>
        </w:tc>
      </w:tr>
      <w:tr w:rsidR="00B11567" w:rsidRPr="002B689F" w:rsidTr="00B11567">
        <w:trPr>
          <w:jc w:val="center"/>
        </w:trPr>
        <w:tc>
          <w:tcPr>
            <w:tcW w:w="536" w:type="dxa"/>
          </w:tcPr>
          <w:p w:rsidR="00B11567" w:rsidRPr="00EC49BC" w:rsidRDefault="00B11567" w:rsidP="00912095">
            <w:pPr>
              <w:pStyle w:val="Akapitzlist"/>
              <w:numPr>
                <w:ilvl w:val="0"/>
                <w:numId w:val="152"/>
              </w:numPr>
              <w:spacing w:before="40" w:after="40" w:line="276" w:lineRule="auto"/>
              <w:ind w:left="357" w:hanging="357"/>
              <w:contextualSpacing w:val="0"/>
              <w:rPr>
                <w:rFonts w:cs="Arial"/>
              </w:rPr>
            </w:pPr>
          </w:p>
        </w:tc>
        <w:tc>
          <w:tcPr>
            <w:tcW w:w="2824"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Intensywność wsparcia</w:t>
            </w:r>
          </w:p>
        </w:tc>
        <w:tc>
          <w:tcPr>
            <w:tcW w:w="4803"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 xml:space="preserve">Wnioskowana kwota i poziom wsparcia są zgodne z zapisami </w:t>
            </w:r>
            <w:r w:rsidRPr="00EC49BC">
              <w:rPr>
                <w:rFonts w:ascii="Myriad Pro" w:hAnsi="Myriad Pro" w:cs="Arial"/>
                <w:i/>
                <w:sz w:val="20"/>
              </w:rPr>
              <w:t>Regulaminu konkursu</w:t>
            </w:r>
            <w:r w:rsidRPr="00EC49BC">
              <w:rPr>
                <w:rFonts w:ascii="Myriad Pro" w:hAnsi="Myriad Pro" w:cs="Arial"/>
                <w:sz w:val="20"/>
              </w:rPr>
              <w:t>.</w:t>
            </w:r>
          </w:p>
        </w:tc>
        <w:tc>
          <w:tcPr>
            <w:tcW w:w="6012"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Spełnienie kryterium jest konieczne do przyznania dofinansowania.</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lastRenderedPageBreak/>
              <w:t>Projekty niespełniające kryterium kierowane są do poprawy lub uzupełnienia.</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Ocena spełniania kryterium polega na przypisaniu wartości logicznych „tak”, „nie”.</w:t>
            </w:r>
          </w:p>
        </w:tc>
      </w:tr>
      <w:tr w:rsidR="00B11567" w:rsidRPr="002B689F" w:rsidTr="00B11567">
        <w:trPr>
          <w:jc w:val="center"/>
        </w:trPr>
        <w:tc>
          <w:tcPr>
            <w:tcW w:w="536" w:type="dxa"/>
          </w:tcPr>
          <w:p w:rsidR="00B11567" w:rsidRPr="00EC49BC" w:rsidRDefault="00B11567" w:rsidP="00912095">
            <w:pPr>
              <w:pStyle w:val="Akapitzlist"/>
              <w:numPr>
                <w:ilvl w:val="0"/>
                <w:numId w:val="152"/>
              </w:numPr>
              <w:spacing w:before="40" w:after="40" w:line="276" w:lineRule="auto"/>
              <w:ind w:left="357" w:hanging="357"/>
              <w:contextualSpacing w:val="0"/>
              <w:rPr>
                <w:rFonts w:cs="Arial"/>
              </w:rPr>
            </w:pPr>
          </w:p>
        </w:tc>
        <w:tc>
          <w:tcPr>
            <w:tcW w:w="2824"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Zgodność z kwalifikowalnością wydatków</w:t>
            </w:r>
          </w:p>
        </w:tc>
        <w:tc>
          <w:tcPr>
            <w:tcW w:w="4803" w:type="dxa"/>
          </w:tcPr>
          <w:p w:rsidR="00B11567" w:rsidRPr="00EC49BC" w:rsidRDefault="00B11567" w:rsidP="00B11567">
            <w:pPr>
              <w:autoSpaceDE w:val="0"/>
              <w:autoSpaceDN w:val="0"/>
              <w:adjustRightInd w:val="0"/>
              <w:jc w:val="both"/>
              <w:rPr>
                <w:rFonts w:ascii="Myriad Pro" w:hAnsi="Myriad Pro" w:cs="MyriadPro-It"/>
                <w:i/>
                <w:sz w:val="20"/>
              </w:rPr>
            </w:pPr>
            <w:r w:rsidRPr="00EC49BC">
              <w:rPr>
                <w:rFonts w:ascii="Myriad Pro" w:eastAsia="MyriadPro-Regular" w:hAnsi="Myriad Pro" w:cs="Arial"/>
                <w:sz w:val="20"/>
              </w:rPr>
              <w:t xml:space="preserve">Wydatki w projekcie są zgodne z </w:t>
            </w:r>
            <w:r w:rsidRPr="00EC49BC">
              <w:rPr>
                <w:rFonts w:ascii="Myriad Pro" w:eastAsia="MyriadPro-Regular" w:hAnsi="Myriad Pro" w:cs="Arial"/>
                <w:i/>
                <w:sz w:val="20"/>
              </w:rPr>
              <w:t>Wytycznymi w zakresie kwalifikowalności wydatków w ramach Europejskiego Funduszu Rozwoju Regionalnego, Europejskiego Funduszu Społecznego oraz Funduszu Spójności na lata 2014-2020</w:t>
            </w:r>
            <w:r w:rsidRPr="00EC49BC">
              <w:rPr>
                <w:rFonts w:ascii="Myriad Pro" w:eastAsia="MyriadPro-Regular" w:hAnsi="Myriad Pro" w:cs="Arial"/>
                <w:sz w:val="20"/>
              </w:rPr>
              <w:t xml:space="preserve"> oraz z</w:t>
            </w:r>
            <w:r w:rsidRPr="00EC49BC">
              <w:rPr>
                <w:rFonts w:ascii="Myriad Pro" w:eastAsia="MyriadPro-Regular" w:hAnsi="Myriad Pro" w:cs="Arial"/>
                <w:i/>
                <w:sz w:val="20"/>
              </w:rPr>
              <w:t xml:space="preserve"> </w:t>
            </w:r>
            <w:r w:rsidRPr="00EC49BC">
              <w:rPr>
                <w:rFonts w:ascii="Myriad Pro" w:eastAsia="Times New Roman" w:hAnsi="Myriad Pro" w:cs="Arial"/>
                <w:i/>
                <w:sz w:val="20"/>
              </w:rPr>
              <w:t>Wytycznymi w zakresie realizacji przedsięwzięć z udziałem środków Europejskiego Funduszu Społecznego w obszarze edukacji na lata 2014 – 2020.</w:t>
            </w:r>
          </w:p>
          <w:p w:rsidR="00B11567" w:rsidRPr="00EC49BC"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Planowane wydatki są uzasadnione, niezbędne, racjonalne i adekwatne do zakresu merytorycznego</w:t>
            </w:r>
            <w:r w:rsidRPr="00EC49BC">
              <w:rPr>
                <w:rFonts w:ascii="Myriad Pro" w:eastAsia="MyriadPro-Regular" w:hAnsi="Myriad Pro" w:cs="MyriadPro-Regular"/>
                <w:sz w:val="20"/>
              </w:rPr>
              <w:t xml:space="preserve"> </w:t>
            </w:r>
            <w:r w:rsidRPr="00EC49BC">
              <w:rPr>
                <w:rFonts w:ascii="Myriad Pro" w:eastAsia="MyriadPro-Regular" w:hAnsi="Myriad Pro" w:cs="Arial"/>
                <w:sz w:val="20"/>
              </w:rPr>
              <w:t>projektu w tym opisu grupy docelowej i planowanego wsparcia.</w:t>
            </w:r>
          </w:p>
          <w:p w:rsidR="00B11567" w:rsidRPr="00EC49BC"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 xml:space="preserve">Wydatki </w:t>
            </w:r>
            <w:r>
              <w:rPr>
                <w:rFonts w:ascii="Myriad Pro" w:eastAsia="MyriadPro-Regular" w:hAnsi="Myriad Pro" w:cs="Arial"/>
                <w:sz w:val="20"/>
              </w:rPr>
              <w:t xml:space="preserve">założone w projekcie są zgodne </w:t>
            </w:r>
            <w:r w:rsidRPr="00EC49BC">
              <w:rPr>
                <w:rFonts w:ascii="Myriad Pro" w:eastAsia="MyriadPro-Regular" w:hAnsi="Myriad Pro" w:cs="Arial"/>
                <w:sz w:val="20"/>
              </w:rPr>
              <w:t>z</w:t>
            </w:r>
            <w:r w:rsidRPr="00EC49BC">
              <w:rPr>
                <w:rFonts w:ascii="Myriad Pro" w:eastAsia="MyriadPro-Regular" w:hAnsi="Myriad Pro" w:cs="MyriadPro-Regular"/>
                <w:sz w:val="20"/>
              </w:rPr>
              <w:t xml:space="preserve"> </w:t>
            </w:r>
            <w:r w:rsidRPr="00EC49BC">
              <w:rPr>
                <w:rFonts w:ascii="Myriad Pro" w:eastAsia="MyriadPro-Regular" w:hAnsi="Myriad Pro" w:cs="Arial"/>
                <w:sz w:val="20"/>
              </w:rPr>
              <w:t>katalogiem wydatków,</w:t>
            </w:r>
            <w:r w:rsidRPr="00EC49BC">
              <w:rPr>
                <w:rFonts w:ascii="Myriad Pro" w:eastAsia="MyriadPro-Regular" w:hAnsi="Myriad Pro" w:cs="MyriadPro-Regular"/>
                <w:sz w:val="20"/>
              </w:rPr>
              <w:t xml:space="preserve"> </w:t>
            </w:r>
            <w:r w:rsidRPr="00EC49BC">
              <w:rPr>
                <w:rFonts w:ascii="Myriad Pro" w:eastAsia="MyriadPro-Regular" w:hAnsi="Myriad Pro" w:cs="Arial"/>
                <w:sz w:val="20"/>
              </w:rPr>
              <w:t>limitami (w tym stawką ryczałtową dla kosztów pośrednich) oraz zasadami kwalifikowalności określonymi w Regulaminie konkursu (jeśli dotyczy).</w:t>
            </w:r>
          </w:p>
          <w:p w:rsidR="00B11567" w:rsidRPr="00EC49BC"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 xml:space="preserve">Poziom wydatków w ramach cross </w:t>
            </w:r>
            <w:proofErr w:type="spellStart"/>
            <w:r w:rsidRPr="00EC49BC">
              <w:rPr>
                <w:rFonts w:ascii="Myriad Pro" w:eastAsia="MyriadPro-Regular" w:hAnsi="Myriad Pro" w:cs="Arial"/>
                <w:sz w:val="20"/>
              </w:rPr>
              <w:t>financingu</w:t>
            </w:r>
            <w:proofErr w:type="spellEnd"/>
            <w:r w:rsidRPr="00EC49BC">
              <w:rPr>
                <w:rFonts w:ascii="Myriad Pro" w:eastAsia="MyriadPro-Regular" w:hAnsi="Myriad Pro" w:cs="Arial"/>
                <w:sz w:val="20"/>
              </w:rPr>
              <w:t xml:space="preserve"> oraz środków trwałych jest zgodny z poziomem tych wydatków wskazanym w Regulaminie konkursu.</w:t>
            </w:r>
          </w:p>
        </w:tc>
        <w:tc>
          <w:tcPr>
            <w:tcW w:w="6012"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Spełnienie kryterium jest konieczne do przyznania dofinansowania.</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Projekty niespełniające kryter</w:t>
            </w:r>
            <w:r>
              <w:rPr>
                <w:rFonts w:ascii="Myriad Pro" w:hAnsi="Myriad Pro" w:cs="Arial"/>
                <w:sz w:val="20"/>
              </w:rPr>
              <w:t xml:space="preserve">ium kierowane są do poprawy lub </w:t>
            </w:r>
            <w:r w:rsidRPr="00EC49BC">
              <w:rPr>
                <w:rFonts w:ascii="Myriad Pro" w:hAnsi="Myriad Pro" w:cs="Arial"/>
                <w:sz w:val="20"/>
              </w:rPr>
              <w:t>uzupełnienia.</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EC49BC">
              <w:rPr>
                <w:rFonts w:ascii="Myriad Pro" w:hAnsi="Myriad Pro" w:cs="Arial"/>
                <w:i/>
                <w:sz w:val="20"/>
              </w:rPr>
              <w:t>SOOP RPO WZ 2014-2020</w:t>
            </w:r>
            <w:r w:rsidRPr="00EC49BC">
              <w:rPr>
                <w:rFonts w:ascii="Myriad Pro" w:hAnsi="Myriad Pro" w:cs="Arial"/>
                <w:sz w:val="20"/>
              </w:rPr>
              <w:t xml:space="preserve">, </w:t>
            </w:r>
            <w:r>
              <w:rPr>
                <w:rFonts w:ascii="Myriad Pro" w:eastAsia="MyriadPro-Regular" w:hAnsi="Myriad Pro" w:cs="Arial"/>
                <w:i/>
                <w:sz w:val="20"/>
              </w:rPr>
              <w:t>Wytycznych</w:t>
            </w:r>
            <w:r w:rsidRPr="00EC49BC">
              <w:rPr>
                <w:rFonts w:ascii="Myriad Pro" w:eastAsia="MyriadPro-Regular" w:hAnsi="Myriad Pro" w:cs="Arial"/>
                <w:i/>
                <w:sz w:val="20"/>
              </w:rPr>
              <w:t xml:space="preserve"> w zakresie kwalifikowalności wydatków w ramach Europejskiego Funduszu Rozw</w:t>
            </w:r>
            <w:r>
              <w:rPr>
                <w:rFonts w:ascii="Myriad Pro" w:eastAsia="MyriadPro-Regular" w:hAnsi="Myriad Pro" w:cs="Arial"/>
                <w:i/>
                <w:sz w:val="20"/>
              </w:rPr>
              <w:t xml:space="preserve">oju Regionalnego, Europejskiego </w:t>
            </w:r>
            <w:r w:rsidRPr="00EC49BC">
              <w:rPr>
                <w:rFonts w:ascii="Myriad Pro" w:eastAsia="MyriadPro-Regular" w:hAnsi="Myriad Pro" w:cs="Arial"/>
                <w:i/>
                <w:sz w:val="20"/>
              </w:rPr>
              <w:t>Funduszu Społecznego oraz Fundus</w:t>
            </w:r>
            <w:r>
              <w:rPr>
                <w:rFonts w:ascii="Myriad Pro" w:eastAsia="MyriadPro-Regular" w:hAnsi="Myriad Pro" w:cs="Arial"/>
                <w:i/>
                <w:sz w:val="20"/>
              </w:rPr>
              <w:t xml:space="preserve">zu Spójności na lata 2014-2020 </w:t>
            </w:r>
            <w:r w:rsidRPr="00EC49BC">
              <w:rPr>
                <w:rFonts w:ascii="Myriad Pro" w:eastAsia="MyriadPro-Regular" w:hAnsi="Myriad Pro" w:cs="Arial"/>
                <w:i/>
                <w:sz w:val="20"/>
              </w:rPr>
              <w:t xml:space="preserve">oraz </w:t>
            </w:r>
            <w:r w:rsidRPr="00EC49BC">
              <w:rPr>
                <w:rFonts w:ascii="Myriad Pro" w:eastAsia="MyriadPro-Regular" w:hAnsi="Myriad Pro" w:cs="Arial"/>
                <w:sz w:val="20"/>
              </w:rPr>
              <w:t xml:space="preserve"> </w:t>
            </w:r>
            <w:r w:rsidRPr="00EC49BC">
              <w:rPr>
                <w:rFonts w:ascii="Myriad Pro" w:hAnsi="Myriad Pro" w:cs="Arial"/>
                <w:sz w:val="20"/>
              </w:rPr>
              <w:t xml:space="preserve"> właściwych </w:t>
            </w:r>
            <w:r w:rsidRPr="00EC49BC">
              <w:rPr>
                <w:rFonts w:ascii="Myriad Pro" w:eastAsia="MyriadPro-Regular" w:hAnsi="Myriad Pro" w:cs="Arial"/>
                <w:i/>
                <w:sz w:val="20"/>
              </w:rPr>
              <w:t xml:space="preserve">Wytycznych obszarowych, </w:t>
            </w:r>
            <w:r w:rsidRPr="00EC49BC">
              <w:rPr>
                <w:rFonts w:ascii="Myriad Pro" w:hAnsi="Myriad Pro" w:cs="Arial"/>
                <w:sz w:val="20"/>
              </w:rPr>
              <w:t>mających wpływ na założenia dotyczące kwalifikowalności wydatków.</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Ocena spełniania kryterium polega na przypisaniu wartości logicznych „tak”, „nie”.</w:t>
            </w:r>
          </w:p>
        </w:tc>
      </w:tr>
      <w:tr w:rsidR="00B11567" w:rsidRPr="002B689F" w:rsidTr="00B11567">
        <w:trPr>
          <w:jc w:val="center"/>
        </w:trPr>
        <w:tc>
          <w:tcPr>
            <w:tcW w:w="536" w:type="dxa"/>
          </w:tcPr>
          <w:p w:rsidR="00B11567" w:rsidRPr="002B689F" w:rsidRDefault="00B11567" w:rsidP="00912095">
            <w:pPr>
              <w:pStyle w:val="Akapitzlist"/>
              <w:numPr>
                <w:ilvl w:val="0"/>
                <w:numId w:val="152"/>
              </w:numPr>
              <w:spacing w:before="40" w:after="40" w:line="276" w:lineRule="auto"/>
              <w:ind w:left="357" w:hanging="357"/>
              <w:contextualSpacing w:val="0"/>
              <w:rPr>
                <w:rFonts w:ascii="Arial" w:hAnsi="Arial" w:cs="Arial"/>
              </w:rPr>
            </w:pPr>
          </w:p>
        </w:tc>
        <w:tc>
          <w:tcPr>
            <w:tcW w:w="2824" w:type="dxa"/>
          </w:tcPr>
          <w:p w:rsidR="00B11567" w:rsidRPr="00EC49BC" w:rsidRDefault="00B11567" w:rsidP="00B11567">
            <w:pPr>
              <w:spacing w:before="40" w:after="40" w:line="276" w:lineRule="auto"/>
              <w:rPr>
                <w:rFonts w:ascii="Myriad Pro" w:hAnsi="Myriad Pro" w:cs="Arial"/>
                <w:sz w:val="20"/>
              </w:rPr>
            </w:pPr>
            <w:r w:rsidRPr="00EC49BC">
              <w:rPr>
                <w:rFonts w:ascii="Myriad Pro" w:eastAsia="MyriadPro-Regular" w:hAnsi="Myriad Pro" w:cs="Arial"/>
                <w:sz w:val="20"/>
              </w:rPr>
              <w:t>Zgodność z warunkami realizacji wsparcia</w:t>
            </w:r>
          </w:p>
        </w:tc>
        <w:tc>
          <w:tcPr>
            <w:tcW w:w="4803"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eastAsia="MyriadPro-Regular" w:hAnsi="Myriad Pro" w:cs="Arial"/>
                <w:sz w:val="20"/>
              </w:rPr>
              <w:t xml:space="preserve">Wniosek został sporządzony zgodnie </w:t>
            </w:r>
            <w:r>
              <w:rPr>
                <w:rFonts w:ascii="Myriad Pro" w:eastAsia="MyriadPro-Regular" w:hAnsi="Myriad Pro" w:cs="Arial"/>
                <w:sz w:val="20"/>
              </w:rPr>
              <w:t xml:space="preserve">z </w:t>
            </w:r>
            <w:r w:rsidRPr="00EC49BC">
              <w:rPr>
                <w:rFonts w:ascii="Myriad Pro" w:eastAsia="MyriadPro-Regular" w:hAnsi="Myriad Pro" w:cs="Arial"/>
                <w:sz w:val="20"/>
              </w:rPr>
              <w:t xml:space="preserve">uwarunkowaniami realizacji wsparcia określonymi we właściwych wytycznych obszarowych oraz z zasadami realizacji wsparcia wskazanymi przez IOK w części 5.3 </w:t>
            </w:r>
            <w:r>
              <w:rPr>
                <w:rFonts w:ascii="Myriad Pro" w:eastAsia="MyriadPro-Regular" w:hAnsi="Myriad Pro" w:cs="Arial"/>
                <w:i/>
                <w:sz w:val="20"/>
              </w:rPr>
              <w:t>Regulaminu konkur</w:t>
            </w:r>
            <w:r w:rsidRPr="00EC49BC">
              <w:rPr>
                <w:rFonts w:ascii="Myriad Pro" w:eastAsia="MyriadPro-Regular" w:hAnsi="Myriad Pro" w:cs="Arial"/>
                <w:i/>
                <w:sz w:val="20"/>
              </w:rPr>
              <w:t xml:space="preserve">su </w:t>
            </w:r>
            <w:r w:rsidRPr="00EC49BC">
              <w:rPr>
                <w:rFonts w:ascii="Myriad Pro" w:eastAsia="MyriadPro-Regular" w:hAnsi="Myriad Pro" w:cs="Arial"/>
                <w:sz w:val="20"/>
              </w:rPr>
              <w:t>(np. zasady realizacji danej formy wsparcia)</w:t>
            </w:r>
            <w:r w:rsidRPr="00EC49BC">
              <w:rPr>
                <w:rFonts w:ascii="Myriad Pro" w:eastAsia="MyriadPro-Regular" w:hAnsi="Myriad Pro" w:cs="Arial"/>
                <w:i/>
                <w:sz w:val="20"/>
              </w:rPr>
              <w:t>.</w:t>
            </w:r>
          </w:p>
        </w:tc>
        <w:tc>
          <w:tcPr>
            <w:tcW w:w="6012" w:type="dxa"/>
          </w:tcPr>
          <w:p w:rsidR="00B11567" w:rsidRPr="00EC49BC" w:rsidRDefault="00B11567" w:rsidP="00B11567">
            <w:pPr>
              <w:autoSpaceDE w:val="0"/>
              <w:autoSpaceDN w:val="0"/>
              <w:adjustRightInd w:val="0"/>
              <w:spacing w:line="276" w:lineRule="auto"/>
              <w:jc w:val="both"/>
              <w:rPr>
                <w:rFonts w:ascii="Myriad Pro" w:eastAsia="MyriadPro-Regular" w:hAnsi="Myriad Pro" w:cs="Arial"/>
                <w:sz w:val="20"/>
              </w:rPr>
            </w:pPr>
            <w:r w:rsidRPr="00EC49BC">
              <w:rPr>
                <w:rFonts w:ascii="Myriad Pro" w:eastAsia="MyriadPro-Regular" w:hAnsi="Myriad Pro" w:cs="Arial"/>
                <w:sz w:val="20"/>
              </w:rPr>
              <w:t>Spełnienie kryterium jest konieczne do przyznania dofinansowania.</w:t>
            </w:r>
          </w:p>
          <w:p w:rsidR="00B11567" w:rsidRPr="00EC49BC" w:rsidRDefault="00B11567" w:rsidP="00B11567">
            <w:pPr>
              <w:autoSpaceDE w:val="0"/>
              <w:autoSpaceDN w:val="0"/>
              <w:adjustRightInd w:val="0"/>
              <w:spacing w:line="276" w:lineRule="auto"/>
              <w:jc w:val="both"/>
              <w:rPr>
                <w:rFonts w:ascii="Myriad Pro" w:eastAsia="MyriadPro-Regular" w:hAnsi="Myriad Pro" w:cs="Arial"/>
                <w:sz w:val="20"/>
              </w:rPr>
            </w:pPr>
            <w:r w:rsidRPr="00EC49BC">
              <w:rPr>
                <w:rFonts w:ascii="Myriad Pro" w:eastAsia="MyriadPro-Regular" w:hAnsi="Myriad Pro" w:cs="Arial"/>
                <w:sz w:val="20"/>
              </w:rPr>
              <w:t>Projekty niespełniające kryterium kierowane są do poprawy lub uzupełnienia.</w:t>
            </w:r>
          </w:p>
          <w:p w:rsidR="00B11567" w:rsidRPr="00EC49BC" w:rsidRDefault="00B11567" w:rsidP="00B11567">
            <w:pPr>
              <w:autoSpaceDE w:val="0"/>
              <w:autoSpaceDN w:val="0"/>
              <w:adjustRightInd w:val="0"/>
              <w:spacing w:line="276" w:lineRule="auto"/>
              <w:jc w:val="both"/>
              <w:rPr>
                <w:rFonts w:ascii="Myriad Pro" w:eastAsia="MyriadPro-Regular" w:hAnsi="Myriad Pro" w:cs="Arial"/>
                <w:sz w:val="20"/>
              </w:rPr>
            </w:pPr>
            <w:r w:rsidRPr="00EC49BC">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EC49BC">
              <w:rPr>
                <w:rFonts w:ascii="Myriad Pro" w:hAnsi="Myriad Pro" w:cs="Arial"/>
                <w:i/>
                <w:sz w:val="20"/>
              </w:rPr>
              <w:t>RPO WZ 2014-2020</w:t>
            </w:r>
            <w:r w:rsidRPr="00EC49BC">
              <w:rPr>
                <w:rFonts w:ascii="Myriad Pro" w:hAnsi="Myriad Pro" w:cs="Arial"/>
                <w:sz w:val="20"/>
              </w:rPr>
              <w:t xml:space="preserve">, przepisów prawa, </w:t>
            </w:r>
            <w:r w:rsidRPr="00EC49BC">
              <w:rPr>
                <w:rFonts w:ascii="Myriad Pro" w:hAnsi="Myriad Pro" w:cs="Arial"/>
                <w:i/>
                <w:sz w:val="20"/>
              </w:rPr>
              <w:t>SOOP RPO WZ 2014-2020</w:t>
            </w:r>
            <w:r w:rsidRPr="00EC49BC">
              <w:rPr>
                <w:rFonts w:ascii="Myriad Pro" w:hAnsi="Myriad Pro" w:cs="Arial"/>
                <w:sz w:val="20"/>
              </w:rPr>
              <w:t xml:space="preserve">, </w:t>
            </w:r>
            <w:r w:rsidRPr="00EC49BC">
              <w:rPr>
                <w:rFonts w:ascii="Myriad Pro" w:eastAsia="MyriadPro-Regular" w:hAnsi="Myriad Pro" w:cs="Arial"/>
                <w:sz w:val="20"/>
              </w:rPr>
              <w:t>właściwych</w:t>
            </w:r>
            <w:r w:rsidRPr="00EC49BC">
              <w:rPr>
                <w:rFonts w:ascii="Myriad Pro" w:eastAsia="MyriadPro-Regular" w:hAnsi="Myriad Pro" w:cs="Arial"/>
                <w:i/>
                <w:sz w:val="20"/>
              </w:rPr>
              <w:t xml:space="preserve"> Wytycznych obszarowych, </w:t>
            </w:r>
            <w:r w:rsidRPr="00EC49BC">
              <w:rPr>
                <w:rFonts w:ascii="Myriad Pro" w:hAnsi="Myriad Pro" w:cs="Arial"/>
                <w:sz w:val="20"/>
              </w:rPr>
              <w:t>mających wpływ na założenia dotyczące uwar</w:t>
            </w:r>
            <w:r>
              <w:rPr>
                <w:rFonts w:ascii="Myriad Pro" w:hAnsi="Myriad Pro" w:cs="Arial"/>
                <w:sz w:val="20"/>
              </w:rPr>
              <w:t>unkowań realizacji wsparcia.</w:t>
            </w:r>
          </w:p>
          <w:p w:rsidR="00B11567" w:rsidRPr="00EC49BC" w:rsidRDefault="00B11567" w:rsidP="00B11567">
            <w:pPr>
              <w:spacing w:before="40" w:line="276" w:lineRule="auto"/>
              <w:jc w:val="both"/>
              <w:rPr>
                <w:rFonts w:ascii="Myriad Pro" w:hAnsi="Myriad Pro" w:cs="Arial"/>
                <w:sz w:val="20"/>
              </w:rPr>
            </w:pPr>
            <w:r w:rsidRPr="00EC49BC">
              <w:rPr>
                <w:rFonts w:ascii="Myriad Pro" w:eastAsia="MyriadPro-Regular" w:hAnsi="Myriad Pro" w:cs="Arial"/>
                <w:sz w:val="20"/>
              </w:rPr>
              <w:t xml:space="preserve">Ocena spełniania kryterium polega na przypisaniu wartości </w:t>
            </w:r>
            <w:r w:rsidRPr="00EC49BC">
              <w:rPr>
                <w:rFonts w:ascii="Myriad Pro" w:eastAsia="MyriadPro-Regular" w:hAnsi="Myriad Pro" w:cs="Arial"/>
                <w:sz w:val="20"/>
              </w:rPr>
              <w:lastRenderedPageBreak/>
              <w:t>logicznych „tak”, „nie”.</w:t>
            </w:r>
          </w:p>
        </w:tc>
      </w:tr>
      <w:tr w:rsidR="00B11567" w:rsidRPr="002B689F" w:rsidTr="00B11567">
        <w:trPr>
          <w:jc w:val="center"/>
        </w:trPr>
        <w:tc>
          <w:tcPr>
            <w:tcW w:w="536" w:type="dxa"/>
          </w:tcPr>
          <w:p w:rsidR="00B11567" w:rsidRPr="002B689F" w:rsidRDefault="00B11567" w:rsidP="00912095">
            <w:pPr>
              <w:pStyle w:val="Akapitzlist"/>
              <w:numPr>
                <w:ilvl w:val="0"/>
                <w:numId w:val="152"/>
              </w:numPr>
              <w:spacing w:before="40" w:after="40" w:line="276" w:lineRule="auto"/>
              <w:ind w:left="357" w:hanging="357"/>
              <w:contextualSpacing w:val="0"/>
              <w:rPr>
                <w:rFonts w:ascii="Arial" w:hAnsi="Arial" w:cs="Arial"/>
              </w:rPr>
            </w:pPr>
          </w:p>
        </w:tc>
        <w:tc>
          <w:tcPr>
            <w:tcW w:w="2824" w:type="dxa"/>
          </w:tcPr>
          <w:p w:rsidR="00B11567" w:rsidRPr="00EC49BC" w:rsidRDefault="00B11567" w:rsidP="00B11567">
            <w:pPr>
              <w:spacing w:before="40" w:after="40" w:line="276" w:lineRule="auto"/>
              <w:rPr>
                <w:rFonts w:ascii="Myriad Pro" w:hAnsi="Myriad Pro" w:cs="Arial"/>
                <w:sz w:val="20"/>
              </w:rPr>
            </w:pPr>
            <w:r w:rsidRPr="00EC49BC">
              <w:rPr>
                <w:rFonts w:ascii="Myriad Pro" w:hAnsi="Myriad Pro" w:cs="Arial"/>
                <w:sz w:val="20"/>
              </w:rPr>
              <w:t xml:space="preserve">Spójność i kompletność zapisów </w:t>
            </w:r>
          </w:p>
        </w:tc>
        <w:tc>
          <w:tcPr>
            <w:tcW w:w="4803" w:type="dxa"/>
          </w:tcPr>
          <w:p w:rsidR="00B11567" w:rsidRPr="00EC49BC" w:rsidRDefault="00B11567" w:rsidP="00B11567">
            <w:pPr>
              <w:autoSpaceDE w:val="0"/>
              <w:autoSpaceDN w:val="0"/>
              <w:adjustRightInd w:val="0"/>
              <w:jc w:val="both"/>
              <w:rPr>
                <w:rFonts w:ascii="Myriad Pro" w:hAnsi="Myriad Pro" w:cs="Arial"/>
                <w:sz w:val="20"/>
              </w:rPr>
            </w:pPr>
            <w:r w:rsidRPr="00EC49BC">
              <w:rPr>
                <w:rFonts w:ascii="Myriad Pro" w:eastAsia="MyriadPro-Regular" w:hAnsi="Myriad Pro" w:cs="Arial"/>
                <w:sz w:val="20"/>
              </w:rPr>
              <w:t xml:space="preserve">Wniosek jest spójny i kompletny w odniesieniu do dokonanej oceny. </w:t>
            </w:r>
          </w:p>
        </w:tc>
        <w:tc>
          <w:tcPr>
            <w:tcW w:w="6012"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Spełnienie kryterium jest konieczne do przyznania dofinansowania.</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Projekty niespełniające kryterium kierowane są do poprawy lub uzupełnienia.</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Ocena spełniania kryterium polega na przypisaniu wartości logicznych „tak”, „nie.</w:t>
            </w:r>
          </w:p>
        </w:tc>
      </w:tr>
    </w:tbl>
    <w:p w:rsidR="003C4F4C" w:rsidRDefault="003C4F4C" w:rsidP="00BA003B">
      <w:pPr>
        <w:rPr>
          <w:rFonts w:ascii="Myriad Pro" w:hAnsi="Myriad Pro"/>
          <w:b/>
          <w:sz w:val="20"/>
        </w:rPr>
      </w:pPr>
    </w:p>
    <w:p w:rsidR="005E719D" w:rsidRPr="005E719D" w:rsidRDefault="007412D6" w:rsidP="003C4F4C">
      <w:pPr>
        <w:jc w:val="center"/>
        <w:rPr>
          <w:rFonts w:ascii="Myriad Pro" w:hAnsi="Myriad Pro"/>
          <w:sz w:val="20"/>
        </w:rPr>
      </w:pPr>
      <w:r w:rsidRPr="005E719D">
        <w:rPr>
          <w:rFonts w:ascii="Myriad Pro" w:hAnsi="Myriad Pro"/>
          <w:b/>
          <w:sz w:val="20"/>
        </w:rPr>
        <w:t xml:space="preserve">Kryteria szczegółowe </w:t>
      </w:r>
      <w:r w:rsidRPr="005E719D">
        <w:rPr>
          <w:rFonts w:ascii="Myriad Pro" w:eastAsiaTheme="majorEastAsia" w:hAnsi="Myriad Pro" w:cs="Arial"/>
          <w:b/>
          <w:bCs/>
          <w:sz w:val="20"/>
        </w:rPr>
        <w:t xml:space="preserve">przyjęte Uchwałą Nr 19/19 Komitetu Monitorującego RPO WZ 2014-2020 z dnia 14 lutego 2019 r. </w:t>
      </w:r>
      <w:r w:rsidRPr="005E719D">
        <w:rPr>
          <w:rFonts w:ascii="Myriad Pro" w:hAnsi="Myriad Pro"/>
          <w:b/>
          <w:sz w:val="20"/>
        </w:rPr>
        <w:t>(tryb konkursowy)</w:t>
      </w:r>
    </w:p>
    <w:tbl>
      <w:tblPr>
        <w:tblStyle w:val="Tabela-Siatka"/>
        <w:tblW w:w="14175" w:type="dxa"/>
        <w:shd w:val="clear" w:color="auto" w:fill="92CDDC" w:themeFill="accent5" w:themeFillTint="99"/>
        <w:tblLayout w:type="fixed"/>
        <w:tblLook w:val="04A0" w:firstRow="1" w:lastRow="0" w:firstColumn="1" w:lastColumn="0" w:noHBand="0" w:noVBand="1"/>
      </w:tblPr>
      <w:tblGrid>
        <w:gridCol w:w="1900"/>
        <w:gridCol w:w="12275"/>
      </w:tblGrid>
      <w:tr w:rsidR="005E719D" w:rsidRPr="00F53B46" w:rsidTr="00915120">
        <w:tc>
          <w:tcPr>
            <w:tcW w:w="1900" w:type="dxa"/>
            <w:shd w:val="clear" w:color="auto" w:fill="92CDDC" w:themeFill="accent5" w:themeFillTint="99"/>
          </w:tcPr>
          <w:p w:rsidR="005E719D" w:rsidRPr="00F53B46" w:rsidRDefault="005E719D" w:rsidP="00915120">
            <w:pPr>
              <w:spacing w:before="40" w:after="40"/>
              <w:rPr>
                <w:rFonts w:ascii="Myriad Pro" w:hAnsi="Myriad Pro"/>
                <w:sz w:val="20"/>
              </w:rPr>
            </w:pPr>
            <w:r w:rsidRPr="00F53B46">
              <w:rPr>
                <w:rFonts w:ascii="Myriad Pro" w:hAnsi="Myriad Pro"/>
                <w:sz w:val="20"/>
              </w:rPr>
              <w:t>Oś priorytetowa</w:t>
            </w:r>
          </w:p>
        </w:tc>
        <w:tc>
          <w:tcPr>
            <w:tcW w:w="12275" w:type="dxa"/>
            <w:shd w:val="clear" w:color="auto" w:fill="92CDDC" w:themeFill="accent5" w:themeFillTint="99"/>
          </w:tcPr>
          <w:p w:rsidR="005E719D" w:rsidRPr="00F53B46" w:rsidRDefault="005E719D" w:rsidP="00915120">
            <w:pPr>
              <w:spacing w:before="40" w:after="40"/>
              <w:rPr>
                <w:rFonts w:ascii="Myriad Pro" w:hAnsi="Myriad Pro"/>
                <w:sz w:val="20"/>
              </w:rPr>
            </w:pPr>
            <w:r w:rsidRPr="00F53B46">
              <w:rPr>
                <w:rFonts w:ascii="Myriad Pro" w:hAnsi="Myriad Pro"/>
                <w:sz w:val="20"/>
              </w:rPr>
              <w:t>VIII Edukacja</w:t>
            </w:r>
          </w:p>
        </w:tc>
      </w:tr>
      <w:tr w:rsidR="005E719D" w:rsidRPr="00F53B46" w:rsidTr="00915120">
        <w:tc>
          <w:tcPr>
            <w:tcW w:w="1900" w:type="dxa"/>
            <w:shd w:val="clear" w:color="auto" w:fill="92CDDC" w:themeFill="accent5" w:themeFillTint="99"/>
          </w:tcPr>
          <w:p w:rsidR="005E719D" w:rsidRPr="00F53B46" w:rsidRDefault="005E719D" w:rsidP="00915120">
            <w:pPr>
              <w:spacing w:before="40" w:after="40"/>
              <w:rPr>
                <w:rFonts w:ascii="Myriad Pro" w:hAnsi="Myriad Pro"/>
                <w:sz w:val="20"/>
              </w:rPr>
            </w:pPr>
            <w:r w:rsidRPr="00F53B46">
              <w:rPr>
                <w:rFonts w:ascii="Myriad Pro" w:hAnsi="Myriad Pro"/>
                <w:sz w:val="20"/>
              </w:rPr>
              <w:t>Priorytet Inwestycyjny</w:t>
            </w:r>
          </w:p>
        </w:tc>
        <w:tc>
          <w:tcPr>
            <w:tcW w:w="12275" w:type="dxa"/>
            <w:shd w:val="clear" w:color="auto" w:fill="92CDDC" w:themeFill="accent5" w:themeFillTint="99"/>
          </w:tcPr>
          <w:p w:rsidR="005E719D" w:rsidRPr="00F53B46" w:rsidRDefault="005E719D" w:rsidP="00915120">
            <w:pPr>
              <w:spacing w:before="40" w:after="40"/>
              <w:jc w:val="both"/>
              <w:rPr>
                <w:rFonts w:ascii="Myriad Pro" w:eastAsia="Times New Roman" w:hAnsi="Myriad Pro" w:cs="Times New Roman"/>
                <w:sz w:val="20"/>
                <w:lang w:eastAsia="pl-PL"/>
              </w:rPr>
            </w:pPr>
            <w:r w:rsidRPr="00F53B46">
              <w:rPr>
                <w:rFonts w:ascii="Myriad Pro" w:eastAsia="Times New Roman" w:hAnsi="Myriad Pro" w:cs="Times New Roman"/>
                <w:sz w:val="20"/>
                <w:lang w:eastAsia="pl-PL"/>
              </w:rPr>
              <w:t xml:space="preserve">10iii Wyrównywanie dostępu do uczenia się przez całe życie o charakterze formalnym, nieformalnym i </w:t>
            </w:r>
            <w:proofErr w:type="spellStart"/>
            <w:r w:rsidRPr="00F53B46">
              <w:rPr>
                <w:rFonts w:ascii="Myriad Pro" w:eastAsia="Times New Roman" w:hAnsi="Myriad Pro" w:cs="Times New Roman"/>
                <w:sz w:val="20"/>
                <w:lang w:eastAsia="pl-PL"/>
              </w:rPr>
              <w:t>pozaformalnym</w:t>
            </w:r>
            <w:proofErr w:type="spellEnd"/>
            <w:r w:rsidRPr="00F53B46">
              <w:rPr>
                <w:rFonts w:ascii="Myriad Pro" w:eastAsia="Times New Roman" w:hAnsi="Myriad Pro" w:cs="Times New Roman"/>
                <w:sz w:val="20"/>
                <w:lang w:eastAsia="pl-PL"/>
              </w:rPr>
              <w:t xml:space="preserve"> wszystkich grup wiekowych, poszerzanie wiedzy, podnoszenie umiejętności i kompetencji siły roboczej oraz promowanie elastycznych ścieżek kształcenia, w tym poprzez doradztwo zawodowe i potwierdzanie nabytych kompetencji.</w:t>
            </w:r>
          </w:p>
        </w:tc>
      </w:tr>
      <w:tr w:rsidR="005E719D" w:rsidRPr="00F53B46" w:rsidTr="00915120">
        <w:tc>
          <w:tcPr>
            <w:tcW w:w="1900" w:type="dxa"/>
            <w:shd w:val="clear" w:color="auto" w:fill="92CDDC" w:themeFill="accent5" w:themeFillTint="99"/>
          </w:tcPr>
          <w:p w:rsidR="005E719D" w:rsidRPr="00F53B46" w:rsidRDefault="005E719D" w:rsidP="00915120">
            <w:pPr>
              <w:spacing w:before="40" w:after="40"/>
              <w:rPr>
                <w:rFonts w:ascii="Myriad Pro" w:hAnsi="Myriad Pro"/>
                <w:sz w:val="20"/>
              </w:rPr>
            </w:pPr>
            <w:r w:rsidRPr="00F53B46">
              <w:rPr>
                <w:rFonts w:ascii="Myriad Pro" w:hAnsi="Myriad Pro"/>
                <w:sz w:val="20"/>
              </w:rPr>
              <w:t>Działanie</w:t>
            </w:r>
          </w:p>
        </w:tc>
        <w:tc>
          <w:tcPr>
            <w:tcW w:w="12275" w:type="dxa"/>
            <w:shd w:val="clear" w:color="auto" w:fill="92CDDC" w:themeFill="accent5" w:themeFillTint="99"/>
          </w:tcPr>
          <w:p w:rsidR="005E719D" w:rsidRPr="00F53B46" w:rsidRDefault="005E719D" w:rsidP="00915120">
            <w:pPr>
              <w:spacing w:before="40" w:after="40"/>
              <w:jc w:val="both"/>
              <w:rPr>
                <w:rFonts w:ascii="Myriad Pro" w:eastAsia="Times New Roman" w:hAnsi="Myriad Pro" w:cs="Times New Roman"/>
                <w:sz w:val="20"/>
                <w:lang w:eastAsia="pl-PL"/>
              </w:rPr>
            </w:pPr>
            <w:r w:rsidRPr="00F53B46">
              <w:rPr>
                <w:rFonts w:ascii="Myriad Pro" w:eastAsia="Times New Roman" w:hAnsi="Myriad Pro" w:cs="Times New Roman"/>
                <w:sz w:val="20"/>
                <w:lang w:eastAsia="pl-PL"/>
              </w:rPr>
              <w:t xml:space="preserve">8.10  Wsparcie osób dorosłych, w szczególności osób o niskich kwalifikacjach i osób starszych w zakresie doskonalenia umiejętności wykorzystywania technologii </w:t>
            </w:r>
            <w:proofErr w:type="spellStart"/>
            <w:r w:rsidRPr="00F53B46">
              <w:rPr>
                <w:rFonts w:ascii="Myriad Pro" w:eastAsia="Times New Roman" w:hAnsi="Myriad Pro" w:cs="Times New Roman"/>
                <w:sz w:val="20"/>
                <w:lang w:eastAsia="pl-PL"/>
              </w:rPr>
              <w:t>informacyjno</w:t>
            </w:r>
            <w:proofErr w:type="spellEnd"/>
            <w:r w:rsidRPr="00F53B46">
              <w:rPr>
                <w:rFonts w:ascii="Myriad Pro" w:eastAsia="Times New Roman" w:hAnsi="Myriad Pro" w:cs="Times New Roman"/>
                <w:sz w:val="20"/>
                <w:lang w:eastAsia="pl-PL"/>
              </w:rPr>
              <w:t xml:space="preserve"> – komunikacyjnych i porozumiewania się w językach obcych</w:t>
            </w:r>
          </w:p>
        </w:tc>
      </w:tr>
      <w:tr w:rsidR="005E719D" w:rsidRPr="00F53B46" w:rsidTr="00915120">
        <w:tc>
          <w:tcPr>
            <w:tcW w:w="1900" w:type="dxa"/>
            <w:shd w:val="clear" w:color="auto" w:fill="92CDDC" w:themeFill="accent5" w:themeFillTint="99"/>
          </w:tcPr>
          <w:p w:rsidR="005E719D" w:rsidRPr="00F53B46" w:rsidRDefault="005E719D" w:rsidP="00915120">
            <w:pPr>
              <w:spacing w:before="40" w:after="40"/>
              <w:rPr>
                <w:rFonts w:ascii="Myriad Pro" w:hAnsi="Myriad Pro"/>
                <w:sz w:val="20"/>
              </w:rPr>
            </w:pPr>
            <w:r w:rsidRPr="00F53B46">
              <w:rPr>
                <w:rFonts w:ascii="Myriad Pro" w:hAnsi="Myriad Pro"/>
                <w:sz w:val="20"/>
              </w:rPr>
              <w:t>Typ projektu</w:t>
            </w:r>
          </w:p>
        </w:tc>
        <w:tc>
          <w:tcPr>
            <w:tcW w:w="12275" w:type="dxa"/>
            <w:shd w:val="clear" w:color="auto" w:fill="92CDDC" w:themeFill="accent5" w:themeFillTint="99"/>
          </w:tcPr>
          <w:p w:rsidR="005E719D" w:rsidRPr="00F53B46" w:rsidRDefault="005E719D" w:rsidP="001B0A9F">
            <w:pPr>
              <w:pStyle w:val="Akapitzlist"/>
              <w:numPr>
                <w:ilvl w:val="0"/>
                <w:numId w:val="321"/>
              </w:numPr>
              <w:spacing w:before="40" w:after="40"/>
              <w:ind w:left="368" w:hanging="283"/>
              <w:jc w:val="both"/>
            </w:pPr>
            <w:r w:rsidRPr="00F53B46">
              <w:rPr>
                <w:rFonts w:cs="Arial"/>
              </w:rPr>
              <w:t>Szkolenia lub inne formy uzyskiwania kwalifikacji lub zdobywania i poprawy kompetencji</w:t>
            </w:r>
            <w:r>
              <w:rPr>
                <w:rFonts w:cs="Arial"/>
              </w:rPr>
              <w:t xml:space="preserve"> cyfrowych, skierowane </w:t>
            </w:r>
            <w:r w:rsidRPr="00F53B46">
              <w:rPr>
                <w:rFonts w:cs="Arial"/>
              </w:rPr>
              <w:t>do osób dorosłych, które z własnej inicjatywy są zainteresowane nabyciem, uzupełnieniem lub podwyższeniem umiejętności, kompetencji lub kwalifikacji w powyższym zakresie.</w:t>
            </w:r>
          </w:p>
          <w:p w:rsidR="005E719D" w:rsidRPr="00F53B46" w:rsidRDefault="005E719D" w:rsidP="001B0A9F">
            <w:pPr>
              <w:pStyle w:val="Akapitzlist"/>
              <w:numPr>
                <w:ilvl w:val="0"/>
                <w:numId w:val="321"/>
              </w:numPr>
              <w:spacing w:before="40" w:after="40"/>
              <w:ind w:left="368" w:hanging="283"/>
              <w:jc w:val="both"/>
            </w:pPr>
            <w:r w:rsidRPr="00F53B46">
              <w:rPr>
                <w:rFonts w:cs="Arial"/>
              </w:rPr>
              <w:t>Szkolenia prowadzące do uzyskiwania kwalifikacji językowych, skierowane do osób dorosłych, które z własnej inicjatywy są zainteresowane nabyciem kwalifikacji  w powyższym zakresie.</w:t>
            </w:r>
          </w:p>
        </w:tc>
      </w:tr>
    </w:tbl>
    <w:p w:rsidR="005E719D" w:rsidRPr="00F53B46" w:rsidRDefault="005E719D" w:rsidP="005E719D">
      <w:pPr>
        <w:spacing w:before="120" w:after="120" w:line="240" w:lineRule="auto"/>
        <w:rPr>
          <w:rFonts w:ascii="Myriad Pro" w:hAnsi="Myriad Pro"/>
          <w:sz w:val="20"/>
        </w:rPr>
      </w:pPr>
    </w:p>
    <w:tbl>
      <w:tblPr>
        <w:tblStyle w:val="Tabela-Siatka"/>
        <w:tblW w:w="14220" w:type="dxa"/>
        <w:tblLayout w:type="fixed"/>
        <w:tblLook w:val="04A0" w:firstRow="1" w:lastRow="0" w:firstColumn="1" w:lastColumn="0" w:noHBand="0" w:noVBand="1"/>
      </w:tblPr>
      <w:tblGrid>
        <w:gridCol w:w="539"/>
        <w:gridCol w:w="2832"/>
        <w:gridCol w:w="6235"/>
        <w:gridCol w:w="4614"/>
      </w:tblGrid>
      <w:tr w:rsidR="005E719D" w:rsidRPr="00F53B46" w:rsidTr="00915120">
        <w:tc>
          <w:tcPr>
            <w:tcW w:w="14220" w:type="dxa"/>
            <w:gridSpan w:val="4"/>
            <w:shd w:val="clear" w:color="auto" w:fill="BFBFBF" w:themeFill="background1" w:themeFillShade="BF"/>
          </w:tcPr>
          <w:p w:rsidR="005E719D" w:rsidRPr="00F53B46" w:rsidRDefault="005E719D" w:rsidP="00915120">
            <w:pPr>
              <w:spacing w:before="40" w:after="40"/>
              <w:jc w:val="center"/>
              <w:rPr>
                <w:rFonts w:ascii="Myriad Pro" w:hAnsi="Myriad Pro"/>
                <w:b/>
                <w:sz w:val="20"/>
              </w:rPr>
            </w:pPr>
            <w:r w:rsidRPr="00F53B46">
              <w:rPr>
                <w:rFonts w:ascii="Myriad Pro" w:hAnsi="Myriad Pro"/>
                <w:b/>
                <w:sz w:val="20"/>
              </w:rPr>
              <w:t>Kryteria dopuszczalności</w:t>
            </w:r>
          </w:p>
        </w:tc>
      </w:tr>
      <w:tr w:rsidR="005E719D" w:rsidRPr="00F53B46" w:rsidTr="00915120">
        <w:tc>
          <w:tcPr>
            <w:tcW w:w="539" w:type="dxa"/>
          </w:tcPr>
          <w:p w:rsidR="005E719D" w:rsidRPr="00F53B46" w:rsidRDefault="005E719D" w:rsidP="00915120">
            <w:pPr>
              <w:spacing w:before="40" w:after="40"/>
              <w:jc w:val="center"/>
              <w:rPr>
                <w:rFonts w:ascii="Myriad Pro" w:hAnsi="Myriad Pro"/>
                <w:sz w:val="20"/>
              </w:rPr>
            </w:pPr>
            <w:r w:rsidRPr="00F53B46">
              <w:rPr>
                <w:rFonts w:ascii="Myriad Pro" w:hAnsi="Myriad Pro"/>
                <w:sz w:val="20"/>
              </w:rPr>
              <w:t>L.p.</w:t>
            </w:r>
          </w:p>
        </w:tc>
        <w:tc>
          <w:tcPr>
            <w:tcW w:w="2832" w:type="dxa"/>
          </w:tcPr>
          <w:p w:rsidR="005E719D" w:rsidRPr="00F53B46" w:rsidRDefault="005E719D" w:rsidP="00915120">
            <w:pPr>
              <w:spacing w:before="40" w:after="40"/>
              <w:jc w:val="center"/>
              <w:rPr>
                <w:rFonts w:ascii="Myriad Pro" w:hAnsi="Myriad Pro"/>
                <w:sz w:val="20"/>
              </w:rPr>
            </w:pPr>
            <w:r w:rsidRPr="00F53B46">
              <w:rPr>
                <w:rFonts w:ascii="Myriad Pro" w:hAnsi="Myriad Pro"/>
                <w:sz w:val="20"/>
              </w:rPr>
              <w:t>Nazwa kryterium</w:t>
            </w:r>
          </w:p>
        </w:tc>
        <w:tc>
          <w:tcPr>
            <w:tcW w:w="6235" w:type="dxa"/>
          </w:tcPr>
          <w:p w:rsidR="005E719D" w:rsidRPr="00F53B46" w:rsidRDefault="005E719D" w:rsidP="00915120">
            <w:pPr>
              <w:spacing w:before="40" w:after="40"/>
              <w:jc w:val="center"/>
              <w:rPr>
                <w:rFonts w:ascii="Myriad Pro" w:hAnsi="Myriad Pro"/>
                <w:sz w:val="20"/>
              </w:rPr>
            </w:pPr>
            <w:r w:rsidRPr="00F53B46">
              <w:rPr>
                <w:rFonts w:ascii="Myriad Pro" w:hAnsi="Myriad Pro"/>
                <w:sz w:val="20"/>
              </w:rPr>
              <w:t>Definicja kryterium</w:t>
            </w:r>
          </w:p>
        </w:tc>
        <w:tc>
          <w:tcPr>
            <w:tcW w:w="4614" w:type="dxa"/>
          </w:tcPr>
          <w:p w:rsidR="005E719D" w:rsidRPr="00F53B46" w:rsidRDefault="005E719D" w:rsidP="00915120">
            <w:pPr>
              <w:spacing w:before="40" w:after="40"/>
              <w:jc w:val="center"/>
              <w:rPr>
                <w:rFonts w:ascii="Myriad Pro" w:hAnsi="Myriad Pro"/>
                <w:sz w:val="20"/>
              </w:rPr>
            </w:pPr>
            <w:r w:rsidRPr="00F53B46">
              <w:rPr>
                <w:rFonts w:ascii="Myriad Pro" w:hAnsi="Myriad Pro"/>
                <w:sz w:val="20"/>
              </w:rPr>
              <w:t>Opis znaczenia kryterium</w:t>
            </w:r>
          </w:p>
        </w:tc>
      </w:tr>
      <w:tr w:rsidR="005E719D" w:rsidRPr="00F53B46" w:rsidTr="00915120">
        <w:tc>
          <w:tcPr>
            <w:tcW w:w="539" w:type="dxa"/>
          </w:tcPr>
          <w:p w:rsidR="005E719D" w:rsidRPr="00F53B46" w:rsidRDefault="005E719D" w:rsidP="00915120">
            <w:pPr>
              <w:spacing w:before="40" w:after="40"/>
              <w:jc w:val="center"/>
              <w:rPr>
                <w:rFonts w:ascii="Myriad Pro" w:hAnsi="Myriad Pro"/>
                <w:sz w:val="20"/>
              </w:rPr>
            </w:pPr>
            <w:r w:rsidRPr="00F53B46">
              <w:rPr>
                <w:rFonts w:ascii="Myriad Pro" w:hAnsi="Myriad Pro"/>
                <w:sz w:val="20"/>
              </w:rPr>
              <w:t>1</w:t>
            </w:r>
          </w:p>
        </w:tc>
        <w:tc>
          <w:tcPr>
            <w:tcW w:w="2832" w:type="dxa"/>
          </w:tcPr>
          <w:p w:rsidR="005E719D" w:rsidRPr="00F53B46" w:rsidRDefault="005E719D" w:rsidP="00915120">
            <w:pPr>
              <w:spacing w:before="40" w:after="40"/>
              <w:jc w:val="center"/>
              <w:rPr>
                <w:rFonts w:ascii="Myriad Pro" w:hAnsi="Myriad Pro"/>
                <w:sz w:val="20"/>
              </w:rPr>
            </w:pPr>
            <w:r w:rsidRPr="00F53B46">
              <w:rPr>
                <w:rFonts w:ascii="Myriad Pro" w:hAnsi="Myriad Pro"/>
                <w:sz w:val="20"/>
              </w:rPr>
              <w:t>2</w:t>
            </w:r>
          </w:p>
        </w:tc>
        <w:tc>
          <w:tcPr>
            <w:tcW w:w="6235" w:type="dxa"/>
          </w:tcPr>
          <w:p w:rsidR="005E719D" w:rsidRPr="00F53B46" w:rsidRDefault="005E719D" w:rsidP="00915120">
            <w:pPr>
              <w:spacing w:before="40" w:after="40"/>
              <w:jc w:val="center"/>
              <w:rPr>
                <w:rFonts w:ascii="Myriad Pro" w:hAnsi="Myriad Pro"/>
                <w:sz w:val="20"/>
              </w:rPr>
            </w:pPr>
            <w:r w:rsidRPr="00F53B46">
              <w:rPr>
                <w:rFonts w:ascii="Myriad Pro" w:hAnsi="Myriad Pro"/>
                <w:sz w:val="20"/>
              </w:rPr>
              <w:t>3</w:t>
            </w:r>
          </w:p>
        </w:tc>
        <w:tc>
          <w:tcPr>
            <w:tcW w:w="4614" w:type="dxa"/>
          </w:tcPr>
          <w:p w:rsidR="005E719D" w:rsidRPr="00F53B46" w:rsidRDefault="005E719D" w:rsidP="00915120">
            <w:pPr>
              <w:spacing w:before="40" w:after="40"/>
              <w:jc w:val="center"/>
              <w:rPr>
                <w:rFonts w:ascii="Myriad Pro" w:hAnsi="Myriad Pro"/>
                <w:sz w:val="20"/>
              </w:rPr>
            </w:pPr>
            <w:r w:rsidRPr="00F53B46">
              <w:rPr>
                <w:rFonts w:ascii="Myriad Pro" w:hAnsi="Myriad Pro"/>
                <w:sz w:val="20"/>
              </w:rPr>
              <w:t>4</w:t>
            </w:r>
          </w:p>
        </w:tc>
      </w:tr>
      <w:tr w:rsidR="005E719D" w:rsidRPr="00F53B46" w:rsidTr="00915120">
        <w:tc>
          <w:tcPr>
            <w:tcW w:w="539" w:type="dxa"/>
          </w:tcPr>
          <w:p w:rsidR="005E719D" w:rsidRPr="00F53B46" w:rsidRDefault="005E719D" w:rsidP="001B0A9F">
            <w:pPr>
              <w:pStyle w:val="Akapitzlist"/>
              <w:numPr>
                <w:ilvl w:val="0"/>
                <w:numId w:val="323"/>
              </w:numPr>
              <w:spacing w:before="40" w:after="40"/>
              <w:ind w:left="0" w:firstLine="0"/>
              <w:contextualSpacing w:val="0"/>
            </w:pPr>
          </w:p>
        </w:tc>
        <w:tc>
          <w:tcPr>
            <w:tcW w:w="2832" w:type="dxa"/>
            <w:shd w:val="clear" w:color="auto" w:fill="auto"/>
          </w:tcPr>
          <w:p w:rsidR="005E719D" w:rsidRPr="00F53B46" w:rsidRDefault="005E719D" w:rsidP="00915120">
            <w:pPr>
              <w:spacing w:before="40" w:after="40"/>
              <w:rPr>
                <w:rFonts w:ascii="Myriad Pro" w:hAnsi="Myriad Pro"/>
                <w:sz w:val="20"/>
              </w:rPr>
            </w:pPr>
            <w:r w:rsidRPr="00F53B46">
              <w:rPr>
                <w:rFonts w:ascii="Myriad Pro" w:hAnsi="Myriad Pro"/>
                <w:sz w:val="20"/>
              </w:rPr>
              <w:t>Wymogi organizacyjne</w:t>
            </w:r>
          </w:p>
        </w:tc>
        <w:tc>
          <w:tcPr>
            <w:tcW w:w="6235" w:type="dxa"/>
            <w:shd w:val="clear" w:color="auto" w:fill="auto"/>
          </w:tcPr>
          <w:p w:rsidR="005E719D" w:rsidRPr="00F53B46" w:rsidRDefault="005E719D" w:rsidP="001B0A9F">
            <w:pPr>
              <w:pStyle w:val="Akapitzlist"/>
              <w:numPr>
                <w:ilvl w:val="0"/>
                <w:numId w:val="320"/>
              </w:numPr>
              <w:spacing w:before="40" w:after="40"/>
              <w:ind w:left="357" w:hanging="357"/>
              <w:contextualSpacing w:val="0"/>
              <w:jc w:val="both"/>
              <w:rPr>
                <w:rFonts w:eastAsiaTheme="majorEastAsia" w:cstheme="majorBidi"/>
                <w:bCs/>
              </w:rPr>
            </w:pPr>
            <w:r w:rsidRPr="00F53B46">
              <w:rPr>
                <w:rFonts w:cs="Arial"/>
              </w:rPr>
              <w:t xml:space="preserve">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w:t>
            </w:r>
            <w:r w:rsidRPr="00F53B46">
              <w:rPr>
                <w:rFonts w:cs="Arial"/>
              </w:rPr>
              <w:lastRenderedPageBreak/>
              <w:t>zostają odrzucone.</w:t>
            </w:r>
            <w:r w:rsidRPr="00F53B46">
              <w:rPr>
                <w:rFonts w:eastAsiaTheme="majorEastAsia" w:cstheme="majorBidi"/>
                <w:bCs/>
              </w:rPr>
              <w:t xml:space="preserve"> (Typ projektu 1, 2)</w:t>
            </w:r>
          </w:p>
          <w:p w:rsidR="005E719D" w:rsidRPr="00F53B46" w:rsidRDefault="005E719D" w:rsidP="005E719D">
            <w:pPr>
              <w:pStyle w:val="Akapitzlist"/>
              <w:numPr>
                <w:ilvl w:val="0"/>
                <w:numId w:val="0"/>
              </w:numPr>
              <w:spacing w:before="40" w:after="40"/>
              <w:ind w:left="357"/>
              <w:contextualSpacing w:val="0"/>
              <w:jc w:val="both"/>
              <w:rPr>
                <w:rFonts w:eastAsiaTheme="majorEastAsia" w:cstheme="majorBidi"/>
                <w:bCs/>
              </w:rPr>
            </w:pPr>
          </w:p>
          <w:p w:rsidR="005E719D" w:rsidRPr="00F53B46" w:rsidRDefault="005E719D" w:rsidP="001B0A9F">
            <w:pPr>
              <w:pStyle w:val="Akapitzlist"/>
              <w:numPr>
                <w:ilvl w:val="0"/>
                <w:numId w:val="320"/>
              </w:numPr>
              <w:spacing w:before="40" w:after="40"/>
              <w:ind w:left="357" w:hanging="357"/>
              <w:contextualSpacing w:val="0"/>
              <w:jc w:val="both"/>
              <w:rPr>
                <w:rFonts w:eastAsiaTheme="majorEastAsia" w:cstheme="majorBidi"/>
                <w:bCs/>
              </w:rPr>
            </w:pPr>
            <w:r w:rsidRPr="00F53B46">
              <w:rPr>
                <w:rFonts w:cs="Arial"/>
              </w:rPr>
              <w:t xml:space="preserve">Projektodawca od minimum 1 roku przed dniem złożenia wniosku posiada siedzibę lub oddział lub główne miejsce wykonywania działalności lub dodatkowe miejsce wykonywania działalności na terenie województwa zachodniopomorskiego. </w:t>
            </w:r>
            <w:r w:rsidRPr="00F53B46">
              <w:rPr>
                <w:rFonts w:eastAsiaTheme="majorEastAsia" w:cstheme="majorBidi"/>
                <w:bCs/>
              </w:rPr>
              <w:t>(Typ projektu 1, 2)</w:t>
            </w:r>
          </w:p>
          <w:p w:rsidR="005E719D" w:rsidRPr="00F53B46" w:rsidRDefault="005E719D" w:rsidP="005E719D">
            <w:pPr>
              <w:pStyle w:val="Akapitzlist"/>
              <w:numPr>
                <w:ilvl w:val="0"/>
                <w:numId w:val="0"/>
              </w:numPr>
              <w:spacing w:before="40" w:after="40"/>
              <w:ind w:left="357"/>
              <w:contextualSpacing w:val="0"/>
              <w:jc w:val="both"/>
              <w:rPr>
                <w:rFonts w:eastAsiaTheme="majorEastAsia" w:cstheme="majorBidi"/>
                <w:bCs/>
              </w:rPr>
            </w:pPr>
          </w:p>
        </w:tc>
        <w:tc>
          <w:tcPr>
            <w:tcW w:w="4614" w:type="dxa"/>
            <w:shd w:val="clear" w:color="auto" w:fill="auto"/>
          </w:tcPr>
          <w:p w:rsidR="005E719D" w:rsidRPr="00F53B46" w:rsidRDefault="005E719D" w:rsidP="00915120">
            <w:pPr>
              <w:spacing w:before="40" w:after="40"/>
              <w:rPr>
                <w:rFonts w:ascii="Myriad Pro" w:hAnsi="Myriad Pro"/>
                <w:sz w:val="20"/>
              </w:rPr>
            </w:pPr>
            <w:r w:rsidRPr="00F53B46">
              <w:rPr>
                <w:rFonts w:ascii="Myriad Pro" w:hAnsi="Myriad Pro"/>
                <w:sz w:val="20"/>
              </w:rPr>
              <w:lastRenderedPageBreak/>
              <w:t>Spełnienie kryterium jest konieczne do przyznania dofinansowania.</w:t>
            </w:r>
          </w:p>
          <w:p w:rsidR="005E719D" w:rsidRPr="00F53B46" w:rsidRDefault="005E719D" w:rsidP="00915120">
            <w:pPr>
              <w:spacing w:before="40" w:after="40"/>
              <w:rPr>
                <w:rFonts w:ascii="Myriad Pro" w:hAnsi="Myriad Pro"/>
                <w:sz w:val="20"/>
              </w:rPr>
            </w:pPr>
            <w:r w:rsidRPr="00F53B46">
              <w:rPr>
                <w:rFonts w:ascii="Myriad Pro" w:hAnsi="Myriad Pro"/>
                <w:sz w:val="20"/>
              </w:rPr>
              <w:t>Projekty niespełniające kryterium są odrzucane.</w:t>
            </w:r>
          </w:p>
          <w:p w:rsidR="005E719D" w:rsidRPr="00F53B46" w:rsidRDefault="005E719D" w:rsidP="00915120">
            <w:pPr>
              <w:spacing w:before="40" w:after="40"/>
              <w:rPr>
                <w:rFonts w:ascii="Myriad Pro" w:hAnsi="Myriad Pro"/>
                <w:sz w:val="20"/>
              </w:rPr>
            </w:pPr>
            <w:r w:rsidRPr="00F53B46">
              <w:rPr>
                <w:rFonts w:ascii="Myriad Pro" w:hAnsi="Myriad Pro"/>
                <w:sz w:val="20"/>
              </w:rPr>
              <w:t>Ocena spełniania kryterium polega na przypisaniu wartości logicznych „tak”, „nie”.</w:t>
            </w:r>
          </w:p>
        </w:tc>
      </w:tr>
      <w:tr w:rsidR="005E719D" w:rsidRPr="00F53B46" w:rsidTr="00915120">
        <w:tc>
          <w:tcPr>
            <w:tcW w:w="539" w:type="dxa"/>
          </w:tcPr>
          <w:p w:rsidR="005E719D" w:rsidRPr="00F53B46" w:rsidRDefault="005E719D" w:rsidP="001B0A9F">
            <w:pPr>
              <w:pStyle w:val="Akapitzlist"/>
              <w:numPr>
                <w:ilvl w:val="0"/>
                <w:numId w:val="323"/>
              </w:numPr>
              <w:spacing w:before="40" w:after="40"/>
              <w:ind w:left="0" w:firstLine="0"/>
              <w:contextualSpacing w:val="0"/>
            </w:pPr>
          </w:p>
        </w:tc>
        <w:tc>
          <w:tcPr>
            <w:tcW w:w="2832" w:type="dxa"/>
            <w:shd w:val="clear" w:color="auto" w:fill="auto"/>
          </w:tcPr>
          <w:p w:rsidR="005E719D" w:rsidRPr="00F53B46" w:rsidRDefault="005E719D" w:rsidP="00915120">
            <w:pPr>
              <w:spacing w:before="40" w:after="40"/>
              <w:rPr>
                <w:rFonts w:ascii="Myriad Pro" w:hAnsi="Myriad Pro"/>
                <w:color w:val="FF0000"/>
                <w:sz w:val="20"/>
                <w:highlight w:val="yellow"/>
              </w:rPr>
            </w:pPr>
            <w:r w:rsidRPr="00F53B46">
              <w:rPr>
                <w:rFonts w:ascii="Myriad Pro" w:hAnsi="Myriad Pro"/>
                <w:sz w:val="20"/>
              </w:rPr>
              <w:t>Zgodność wsparcia</w:t>
            </w:r>
          </w:p>
        </w:tc>
        <w:tc>
          <w:tcPr>
            <w:tcW w:w="6235" w:type="dxa"/>
            <w:shd w:val="clear" w:color="auto" w:fill="auto"/>
          </w:tcPr>
          <w:p w:rsidR="005E719D" w:rsidRPr="00F53B46" w:rsidRDefault="005E719D" w:rsidP="001B0A9F">
            <w:pPr>
              <w:pStyle w:val="Akapitzlist"/>
              <w:numPr>
                <w:ilvl w:val="0"/>
                <w:numId w:val="319"/>
              </w:numPr>
              <w:spacing w:before="40" w:after="40"/>
              <w:ind w:left="357" w:hanging="357"/>
              <w:contextualSpacing w:val="0"/>
              <w:jc w:val="both"/>
              <w:rPr>
                <w:bCs/>
              </w:rPr>
            </w:pPr>
            <w:r w:rsidRPr="00F53B46">
              <w:rPr>
                <w:rFonts w:cs="Arial"/>
              </w:rPr>
              <w:t xml:space="preserve">Projekt zakłada realizację wyłącznie jednego typu projektu - wsparcie w zakresie wyłącznie kompetencji językowych albo wyłącznie kompetencji cyfrowych. </w:t>
            </w:r>
            <w:r w:rsidRPr="00F53B46">
              <w:rPr>
                <w:rFonts w:eastAsiaTheme="majorEastAsia" w:cstheme="majorBidi"/>
                <w:bCs/>
              </w:rPr>
              <w:t>(Typ projektu 1, 2)</w:t>
            </w:r>
          </w:p>
          <w:p w:rsidR="005E719D" w:rsidRPr="00F53B46" w:rsidRDefault="005E719D" w:rsidP="00DF42EA">
            <w:pPr>
              <w:pStyle w:val="Akapitzlist"/>
              <w:numPr>
                <w:ilvl w:val="0"/>
                <w:numId w:val="0"/>
              </w:numPr>
              <w:spacing w:before="40" w:after="40"/>
              <w:ind w:left="357"/>
              <w:contextualSpacing w:val="0"/>
              <w:jc w:val="both"/>
              <w:rPr>
                <w:bCs/>
              </w:rPr>
            </w:pPr>
          </w:p>
          <w:p w:rsidR="005E719D" w:rsidRPr="00F53B46" w:rsidRDefault="005E719D" w:rsidP="001B0A9F">
            <w:pPr>
              <w:pStyle w:val="Akapitzlist"/>
              <w:numPr>
                <w:ilvl w:val="0"/>
                <w:numId w:val="319"/>
              </w:numPr>
              <w:spacing w:before="40" w:after="40"/>
              <w:ind w:left="357" w:hanging="357"/>
              <w:contextualSpacing w:val="0"/>
              <w:jc w:val="both"/>
              <w:rPr>
                <w:bCs/>
              </w:rPr>
            </w:pPr>
            <w:r w:rsidRPr="00F53B46">
              <w:rPr>
                <w:rFonts w:cs="Arial"/>
              </w:rPr>
              <w:t xml:space="preserve">Maksymalna wartość dofinansowania projektu wynosi 9 500 000,00 PLN. </w:t>
            </w:r>
            <w:r w:rsidRPr="00F53B46">
              <w:rPr>
                <w:rFonts w:eastAsiaTheme="majorEastAsia" w:cstheme="majorBidi"/>
                <w:bCs/>
              </w:rPr>
              <w:t>(Typ projektu 1, 2)</w:t>
            </w:r>
          </w:p>
          <w:p w:rsidR="005E719D" w:rsidRPr="00F53B46" w:rsidRDefault="005E719D" w:rsidP="00DF42EA">
            <w:pPr>
              <w:pStyle w:val="Akapitzlist"/>
              <w:numPr>
                <w:ilvl w:val="0"/>
                <w:numId w:val="0"/>
              </w:numPr>
              <w:spacing w:before="40" w:after="40"/>
              <w:ind w:left="357"/>
              <w:contextualSpacing w:val="0"/>
              <w:jc w:val="both"/>
              <w:rPr>
                <w:bCs/>
              </w:rPr>
            </w:pPr>
          </w:p>
          <w:p w:rsidR="005E719D" w:rsidRPr="00F53B46" w:rsidRDefault="005E719D" w:rsidP="001B0A9F">
            <w:pPr>
              <w:pStyle w:val="Akapitzlist"/>
              <w:numPr>
                <w:ilvl w:val="0"/>
                <w:numId w:val="319"/>
              </w:numPr>
              <w:spacing w:before="40" w:after="40"/>
              <w:ind w:left="357" w:hanging="357"/>
              <w:contextualSpacing w:val="0"/>
              <w:jc w:val="both"/>
              <w:rPr>
                <w:bCs/>
              </w:rPr>
            </w:pPr>
            <w:r w:rsidRPr="00F53B46">
              <w:rPr>
                <w:rFonts w:cs="Arial"/>
              </w:rPr>
              <w:t xml:space="preserve">Projekt skierowany do grup docelowych z obszaru województwa zachodniopomorskiego (osób fizycznych  - pracujących, uczących się lub zamieszkujących na obszarze województwa zachodniopomorskiego w rozumieniu przepisów Kodeksu Cywilnego) w wieku 25 lat i więcej. </w:t>
            </w:r>
            <w:r w:rsidRPr="00F53B46">
              <w:rPr>
                <w:rFonts w:eastAsiaTheme="majorEastAsia" w:cstheme="majorBidi"/>
                <w:bCs/>
              </w:rPr>
              <w:t>(Typ projektu 1, 2)</w:t>
            </w:r>
          </w:p>
          <w:p w:rsidR="005E719D" w:rsidRPr="00F53B46" w:rsidRDefault="005E719D" w:rsidP="00DF42EA">
            <w:pPr>
              <w:pStyle w:val="Akapitzlist"/>
              <w:numPr>
                <w:ilvl w:val="0"/>
                <w:numId w:val="0"/>
              </w:numPr>
              <w:spacing w:before="40" w:after="40"/>
              <w:ind w:left="357"/>
              <w:contextualSpacing w:val="0"/>
              <w:jc w:val="both"/>
              <w:rPr>
                <w:bCs/>
              </w:rPr>
            </w:pPr>
          </w:p>
          <w:p w:rsidR="005E719D" w:rsidRPr="00F53B46" w:rsidRDefault="005E719D" w:rsidP="001B0A9F">
            <w:pPr>
              <w:pStyle w:val="Akapitzlist"/>
              <w:numPr>
                <w:ilvl w:val="0"/>
                <w:numId w:val="319"/>
              </w:numPr>
              <w:spacing w:before="40" w:after="40"/>
              <w:ind w:left="357" w:hanging="357"/>
              <w:contextualSpacing w:val="0"/>
              <w:jc w:val="both"/>
              <w:rPr>
                <w:bCs/>
              </w:rPr>
            </w:pPr>
            <w:r w:rsidRPr="00F53B46">
              <w:rPr>
                <w:rFonts w:cs="Arial"/>
              </w:rPr>
              <w:t>Wsparciem w ramach projektu zostanie objętych co najmniej 4 000 osób</w:t>
            </w:r>
            <w:r w:rsidRPr="00F53B46">
              <w:rPr>
                <w:rFonts w:eastAsiaTheme="majorEastAsia" w:cs="Arial"/>
                <w:bCs/>
              </w:rPr>
              <w:t xml:space="preserve"> z czego do 30.06.2021 r. co najmniej 2000 osób, z uwzględnieniem warunku, że działania projektowe odbędą się na terenie każdego z powiatów z  całego województwa zachodniopomorskiego.</w:t>
            </w:r>
          </w:p>
          <w:p w:rsidR="005E719D" w:rsidRPr="00F53B46" w:rsidRDefault="005E719D" w:rsidP="00DF42EA">
            <w:pPr>
              <w:pStyle w:val="Akapitzlist"/>
              <w:numPr>
                <w:ilvl w:val="0"/>
                <w:numId w:val="0"/>
              </w:numPr>
              <w:spacing w:before="40" w:after="40"/>
              <w:ind w:left="357"/>
              <w:contextualSpacing w:val="0"/>
              <w:jc w:val="both"/>
              <w:rPr>
                <w:bCs/>
              </w:rPr>
            </w:pPr>
            <w:r w:rsidRPr="00F53B46">
              <w:rPr>
                <w:rFonts w:cs="Arial"/>
                <w:bCs/>
              </w:rPr>
              <w:t>W szczególnie uzasadnionych przypadkach na etapie realizacji projektu, za zgodą Instytucji Pośredniczącej RPO WZ dopuszcza się możliwość odstąpienia od kryterium w zakresie wartości wskaźnika pośredniego do osiągnięcia we wskazanym okresie. (Typ projektu 1)</w:t>
            </w:r>
          </w:p>
          <w:p w:rsidR="005E719D" w:rsidRPr="00F53B46" w:rsidRDefault="005E719D" w:rsidP="00DF42EA">
            <w:pPr>
              <w:pStyle w:val="Akapitzlist"/>
              <w:numPr>
                <w:ilvl w:val="0"/>
                <w:numId w:val="0"/>
              </w:numPr>
              <w:spacing w:before="40" w:after="40"/>
              <w:ind w:left="357"/>
              <w:contextualSpacing w:val="0"/>
              <w:jc w:val="both"/>
              <w:rPr>
                <w:bCs/>
              </w:rPr>
            </w:pPr>
          </w:p>
          <w:p w:rsidR="005E719D" w:rsidRPr="00F53B46" w:rsidRDefault="005E719D" w:rsidP="001B0A9F">
            <w:pPr>
              <w:pStyle w:val="Akapitzlist"/>
              <w:numPr>
                <w:ilvl w:val="0"/>
                <w:numId w:val="319"/>
              </w:numPr>
              <w:spacing w:before="40" w:after="40"/>
              <w:ind w:left="357" w:hanging="357"/>
              <w:contextualSpacing w:val="0"/>
              <w:jc w:val="both"/>
              <w:rPr>
                <w:bCs/>
              </w:rPr>
            </w:pPr>
            <w:r w:rsidRPr="00F53B46">
              <w:rPr>
                <w:rFonts w:cs="Arial"/>
              </w:rPr>
              <w:t>Wsparciem w ramach projektu zostanie objętych co najmniej 7 443 osób</w:t>
            </w:r>
            <w:r w:rsidRPr="00F53B46">
              <w:rPr>
                <w:rFonts w:eastAsiaTheme="majorEastAsia" w:cs="Arial"/>
                <w:bCs/>
              </w:rPr>
              <w:t xml:space="preserve"> z czego do 30.06.2021 r. co najmniej 3700 osób, z uwzględnieniem warunku, że działania projektowe odbędą się na terenie każdego z powiatów z  całego województwa </w:t>
            </w:r>
            <w:r w:rsidRPr="00F53B46">
              <w:rPr>
                <w:rFonts w:eastAsiaTheme="majorEastAsia" w:cs="Arial"/>
                <w:bCs/>
              </w:rPr>
              <w:lastRenderedPageBreak/>
              <w:t>zachodniopomorskiego.</w:t>
            </w:r>
          </w:p>
          <w:p w:rsidR="005E719D" w:rsidRPr="00F53B46" w:rsidRDefault="005E719D" w:rsidP="00DF42EA">
            <w:pPr>
              <w:pStyle w:val="Akapitzlist"/>
              <w:numPr>
                <w:ilvl w:val="0"/>
                <w:numId w:val="0"/>
              </w:numPr>
              <w:spacing w:before="40" w:after="40"/>
              <w:ind w:left="357"/>
              <w:contextualSpacing w:val="0"/>
              <w:jc w:val="both"/>
              <w:rPr>
                <w:bCs/>
              </w:rPr>
            </w:pPr>
            <w:r w:rsidRPr="00F53B46">
              <w:rPr>
                <w:rFonts w:cs="Arial"/>
                <w:bCs/>
              </w:rPr>
              <w:t xml:space="preserve">W szczególnie uzasadnionych przypadkach na etapie realizacji projektu, za zgodą Instytucji Pośredniczącej RPO WZ dopuszcza się możliwość odstąpienia od kryterium </w:t>
            </w:r>
            <w:r>
              <w:rPr>
                <w:rFonts w:cs="Arial"/>
                <w:bCs/>
              </w:rPr>
              <w:t xml:space="preserve"> </w:t>
            </w:r>
            <w:r w:rsidRPr="00F53B46">
              <w:rPr>
                <w:rFonts w:cs="Arial"/>
                <w:bCs/>
              </w:rPr>
              <w:t>w zakresie wartości wskaźnika pośredn</w:t>
            </w:r>
            <w:r>
              <w:rPr>
                <w:rFonts w:cs="Arial"/>
                <w:bCs/>
              </w:rPr>
              <w:t xml:space="preserve">iego do osiągnięcia we wskazanym </w:t>
            </w:r>
            <w:r w:rsidRPr="00F53B46">
              <w:rPr>
                <w:rFonts w:cs="Arial"/>
                <w:bCs/>
              </w:rPr>
              <w:t xml:space="preserve"> okresie. (Typ projektu 2)</w:t>
            </w:r>
          </w:p>
          <w:p w:rsidR="005E719D" w:rsidRPr="00F53B46" w:rsidRDefault="005E719D" w:rsidP="00DF42EA">
            <w:pPr>
              <w:pStyle w:val="Akapitzlist"/>
              <w:numPr>
                <w:ilvl w:val="0"/>
                <w:numId w:val="0"/>
              </w:numPr>
              <w:spacing w:before="40" w:after="40"/>
              <w:ind w:left="357"/>
              <w:contextualSpacing w:val="0"/>
              <w:jc w:val="both"/>
              <w:rPr>
                <w:bCs/>
              </w:rPr>
            </w:pPr>
          </w:p>
          <w:p w:rsidR="005E719D" w:rsidRPr="00F53B46" w:rsidRDefault="005E719D" w:rsidP="001B0A9F">
            <w:pPr>
              <w:pStyle w:val="Akapitzlist"/>
              <w:numPr>
                <w:ilvl w:val="0"/>
                <w:numId w:val="319"/>
              </w:numPr>
              <w:spacing w:before="40" w:after="40"/>
              <w:ind w:left="357" w:hanging="357"/>
              <w:contextualSpacing w:val="0"/>
              <w:jc w:val="both"/>
              <w:rPr>
                <w:bCs/>
              </w:rPr>
            </w:pPr>
            <w:r w:rsidRPr="00F53B46">
              <w:rPr>
                <w:rFonts w:cs="Arial"/>
              </w:rPr>
              <w:t xml:space="preserve">Projekt realizowany jest maksymalnie do dnia 31.12.2022 r.  </w:t>
            </w:r>
          </w:p>
          <w:p w:rsidR="005E719D" w:rsidRPr="00F53B46" w:rsidRDefault="005E719D" w:rsidP="00DF42EA">
            <w:pPr>
              <w:pStyle w:val="Akapitzlist"/>
              <w:numPr>
                <w:ilvl w:val="0"/>
                <w:numId w:val="0"/>
              </w:numPr>
              <w:spacing w:before="40" w:after="40"/>
              <w:ind w:left="357"/>
              <w:contextualSpacing w:val="0"/>
              <w:jc w:val="both"/>
              <w:rPr>
                <w:bCs/>
              </w:rPr>
            </w:pPr>
            <w:r w:rsidRPr="00F53B46">
              <w:rPr>
                <w:rFonts w:cs="Arial"/>
              </w:rPr>
              <w:t>W szczególnie uzasadnionych przypadkach</w:t>
            </w:r>
            <w:r w:rsidRPr="00F53B46">
              <w:rPr>
                <w:rFonts w:cs="Arial"/>
                <w:bCs/>
              </w:rPr>
              <w:t xml:space="preserve"> na etapie realizacji projektu</w:t>
            </w:r>
            <w:r w:rsidRPr="00F53B46">
              <w:rPr>
                <w:rFonts w:cs="Arial"/>
              </w:rPr>
              <w:t xml:space="preserve">, za zgodą Instytucji Pośredniczącej RPO WZ </w:t>
            </w:r>
            <w:r w:rsidRPr="00F53B46">
              <w:rPr>
                <w:rFonts w:cs="Arial"/>
                <w:bCs/>
              </w:rPr>
              <w:t xml:space="preserve">dopuszcza się możliwość odstąpienia od kryterium. </w:t>
            </w:r>
            <w:r w:rsidRPr="00F53B46">
              <w:rPr>
                <w:rFonts w:eastAsiaTheme="majorEastAsia" w:cstheme="majorBidi"/>
                <w:bCs/>
              </w:rPr>
              <w:t>(Typ projektu 1, 2)</w:t>
            </w:r>
          </w:p>
          <w:p w:rsidR="005E719D" w:rsidRPr="00F53B46" w:rsidRDefault="005E719D" w:rsidP="00DF42EA">
            <w:pPr>
              <w:pStyle w:val="Akapitzlist"/>
              <w:numPr>
                <w:ilvl w:val="0"/>
                <w:numId w:val="0"/>
              </w:numPr>
              <w:spacing w:before="40" w:after="40"/>
              <w:ind w:left="357"/>
              <w:contextualSpacing w:val="0"/>
              <w:jc w:val="both"/>
              <w:rPr>
                <w:bCs/>
              </w:rPr>
            </w:pPr>
          </w:p>
          <w:p w:rsidR="005E719D" w:rsidRPr="00F53B46" w:rsidRDefault="005E719D" w:rsidP="001B0A9F">
            <w:pPr>
              <w:pStyle w:val="Akapitzlist"/>
              <w:numPr>
                <w:ilvl w:val="0"/>
                <w:numId w:val="319"/>
              </w:numPr>
              <w:spacing w:before="40" w:after="40"/>
              <w:ind w:left="357" w:hanging="357"/>
              <w:contextualSpacing w:val="0"/>
              <w:jc w:val="both"/>
              <w:rPr>
                <w:bCs/>
              </w:rPr>
            </w:pPr>
            <w:r w:rsidRPr="00F53B46">
              <w:rPr>
                <w:rFonts w:eastAsiaTheme="majorEastAsia" w:cs="Arial"/>
                <w:bCs/>
              </w:rPr>
              <w:t xml:space="preserve">Minimum 75% uczestników projektu, w wyniku udziału </w:t>
            </w:r>
            <w:r w:rsidRPr="00F53B46">
              <w:rPr>
                <w:rFonts w:eastAsiaTheme="majorEastAsia" w:cs="Arial"/>
                <w:bCs/>
              </w:rPr>
              <w:br/>
              <w:t xml:space="preserve">w projekcie uzyska kwalifikacje lub nabędzie kompetencje </w:t>
            </w:r>
            <w:r w:rsidRPr="00F53B46">
              <w:rPr>
                <w:rFonts w:cs="Arial"/>
                <w:bCs/>
              </w:rPr>
              <w:t xml:space="preserve">potwierdzone dokumentem w rozumieniu </w:t>
            </w:r>
            <w:r w:rsidRPr="00F53B46">
              <w:rPr>
                <w:rFonts w:cs="Arial"/>
                <w:bCs/>
                <w:i/>
              </w:rPr>
              <w:t>Wytycznych w zakresie monitorowania postępu rzeczowego realizacji programów operacyjnych na lata 2014-2020.</w:t>
            </w:r>
            <w:r w:rsidRPr="00F53B46">
              <w:rPr>
                <w:rFonts w:eastAsiaTheme="majorEastAsia" w:cstheme="majorBidi"/>
                <w:bCs/>
              </w:rPr>
              <w:t xml:space="preserve"> (Typ projektu 1, 2)</w:t>
            </w:r>
          </w:p>
          <w:p w:rsidR="005E719D" w:rsidRPr="00F53B46" w:rsidRDefault="005E719D" w:rsidP="00DF42EA">
            <w:pPr>
              <w:pStyle w:val="Akapitzlist"/>
              <w:numPr>
                <w:ilvl w:val="0"/>
                <w:numId w:val="0"/>
              </w:numPr>
              <w:spacing w:before="40" w:after="40"/>
              <w:ind w:left="357"/>
              <w:contextualSpacing w:val="0"/>
              <w:jc w:val="both"/>
              <w:rPr>
                <w:bCs/>
              </w:rPr>
            </w:pPr>
          </w:p>
          <w:p w:rsidR="005E719D" w:rsidRPr="00F53B46" w:rsidRDefault="005E719D" w:rsidP="001B0A9F">
            <w:pPr>
              <w:pStyle w:val="Akapitzlist"/>
              <w:numPr>
                <w:ilvl w:val="0"/>
                <w:numId w:val="319"/>
              </w:numPr>
              <w:spacing w:before="40" w:after="40"/>
              <w:ind w:left="357" w:hanging="357"/>
              <w:contextualSpacing w:val="0"/>
              <w:jc w:val="both"/>
              <w:rPr>
                <w:bCs/>
              </w:rPr>
            </w:pPr>
            <w:r w:rsidRPr="00F53B46">
              <w:rPr>
                <w:rFonts w:cs="Arial"/>
                <w:bCs/>
              </w:rPr>
              <w:t xml:space="preserve">Projektodawca wniesie wkład własny w wysokości </w:t>
            </w:r>
            <w:r w:rsidRPr="00F53B46">
              <w:rPr>
                <w:rFonts w:cs="Arial"/>
              </w:rPr>
              <w:t>nie mniejszej niż 10% wartości projektu, zgodnie z zapisami zawartymi w Szczegółowym Opisie Osi Priorytetowych Regionalnego Programu Operacyjnego Województwa Zachodniopomorskiego 2014-2020.</w:t>
            </w:r>
            <w:r w:rsidRPr="00F53B46">
              <w:rPr>
                <w:rFonts w:eastAsiaTheme="majorEastAsia" w:cstheme="majorBidi"/>
                <w:bCs/>
              </w:rPr>
              <w:t xml:space="preserve"> (Typ projektu 1, 2)</w:t>
            </w:r>
            <w:r w:rsidRPr="00F53B46">
              <w:rPr>
                <w:rFonts w:cs="Arial"/>
              </w:rPr>
              <w:t xml:space="preserve"> </w:t>
            </w:r>
          </w:p>
          <w:p w:rsidR="005E719D" w:rsidRPr="00F53B46" w:rsidRDefault="005E719D" w:rsidP="00DF42EA">
            <w:pPr>
              <w:pStyle w:val="Akapitzlist"/>
              <w:numPr>
                <w:ilvl w:val="0"/>
                <w:numId w:val="0"/>
              </w:numPr>
              <w:spacing w:before="40" w:after="40"/>
              <w:ind w:left="357"/>
              <w:contextualSpacing w:val="0"/>
              <w:jc w:val="both"/>
              <w:rPr>
                <w:bCs/>
              </w:rPr>
            </w:pPr>
          </w:p>
          <w:p w:rsidR="005E719D" w:rsidRPr="00F53B46" w:rsidRDefault="005E719D" w:rsidP="001B0A9F">
            <w:pPr>
              <w:pStyle w:val="Akapitzlist"/>
              <w:numPr>
                <w:ilvl w:val="0"/>
                <w:numId w:val="319"/>
              </w:numPr>
              <w:spacing w:before="40" w:after="40"/>
              <w:ind w:left="357" w:hanging="357"/>
              <w:contextualSpacing w:val="0"/>
              <w:jc w:val="both"/>
              <w:rPr>
                <w:bCs/>
              </w:rPr>
            </w:pPr>
            <w:r w:rsidRPr="00F53B46">
              <w:rPr>
                <w:rFonts w:cs="Arial"/>
                <w:bCs/>
              </w:rPr>
              <w:t>Szkolenia będą realizowane zgodnie z Europejskim Systemem Opisu Kształcenia Językowego i zakończą się formalnym wynikiem oceny i walidacji oraz będą prowadziły do uzyskania kwalifikacji językowych (certyfikatu). (Typ projektu 2)</w:t>
            </w:r>
          </w:p>
          <w:p w:rsidR="005E719D" w:rsidRPr="00F53B46" w:rsidRDefault="005E719D" w:rsidP="00DF42EA">
            <w:pPr>
              <w:pStyle w:val="Akapitzlist"/>
              <w:numPr>
                <w:ilvl w:val="0"/>
                <w:numId w:val="0"/>
              </w:numPr>
              <w:spacing w:before="40" w:after="40"/>
              <w:ind w:left="357"/>
              <w:contextualSpacing w:val="0"/>
              <w:jc w:val="both"/>
              <w:rPr>
                <w:bCs/>
              </w:rPr>
            </w:pPr>
          </w:p>
          <w:p w:rsidR="005E719D" w:rsidRPr="00F53B46" w:rsidRDefault="005E719D" w:rsidP="001B0A9F">
            <w:pPr>
              <w:pStyle w:val="Akapitzlist"/>
              <w:numPr>
                <w:ilvl w:val="0"/>
                <w:numId w:val="319"/>
              </w:numPr>
              <w:spacing w:before="40" w:after="40"/>
              <w:ind w:left="357" w:hanging="357"/>
              <w:contextualSpacing w:val="0"/>
              <w:jc w:val="both"/>
              <w:rPr>
                <w:bCs/>
              </w:rPr>
            </w:pPr>
            <w:r w:rsidRPr="00F53B46">
              <w:rPr>
                <w:rFonts w:cs="Arial"/>
                <w:bCs/>
              </w:rPr>
              <w:t>Szkolenia lub inne formy uzyskiwania kwalifikacji lub zdobywania i poprawy kompetencji będą kończyły się:</w:t>
            </w:r>
          </w:p>
          <w:p w:rsidR="005E719D" w:rsidRPr="00F53B46" w:rsidRDefault="005E719D" w:rsidP="001B0A9F">
            <w:pPr>
              <w:pStyle w:val="Akapitzlist"/>
              <w:numPr>
                <w:ilvl w:val="0"/>
                <w:numId w:val="322"/>
              </w:numPr>
              <w:autoSpaceDE w:val="0"/>
              <w:autoSpaceDN w:val="0"/>
              <w:ind w:left="598" w:hanging="283"/>
              <w:contextualSpacing w:val="0"/>
              <w:jc w:val="both"/>
              <w:rPr>
                <w:rFonts w:cs="Arial"/>
              </w:rPr>
            </w:pPr>
            <w:r w:rsidRPr="00F53B46">
              <w:rPr>
                <w:rFonts w:cs="Arial"/>
                <w:bCs/>
              </w:rPr>
              <w:t>w przypadku kwalifikacji - formalnym wynikiem oceny i walidacji oraz będą prowadziły do uzyskania certyfikatu</w:t>
            </w:r>
            <w:r>
              <w:rPr>
                <w:rFonts w:cs="Arial"/>
                <w:bCs/>
              </w:rPr>
              <w:t>,</w:t>
            </w:r>
          </w:p>
          <w:p w:rsidR="005E719D" w:rsidRPr="000149B8" w:rsidRDefault="005E719D" w:rsidP="001B0A9F">
            <w:pPr>
              <w:pStyle w:val="Akapitzlist"/>
              <w:numPr>
                <w:ilvl w:val="0"/>
                <w:numId w:val="322"/>
              </w:numPr>
              <w:autoSpaceDE w:val="0"/>
              <w:autoSpaceDN w:val="0"/>
              <w:ind w:left="598" w:hanging="283"/>
              <w:contextualSpacing w:val="0"/>
              <w:jc w:val="both"/>
              <w:rPr>
                <w:rFonts w:cs="Arial"/>
              </w:rPr>
            </w:pPr>
            <w:r w:rsidRPr="00F53B46">
              <w:rPr>
                <w:rFonts w:cs="Arial"/>
                <w:bCs/>
              </w:rPr>
              <w:t xml:space="preserve">w przypadku kompetencji - uzyskaniem przez uczestników projektów dokumentu potwierdzającego nabycie kompetencji, zgodnie z  planowanymi we wniosku </w:t>
            </w:r>
            <w:r w:rsidRPr="00F53B46">
              <w:rPr>
                <w:rFonts w:cs="Arial"/>
                <w:bCs/>
              </w:rPr>
              <w:lastRenderedPageBreak/>
              <w:t>o dofinansowanie projektu etapami, o których mowa w </w:t>
            </w:r>
            <w:r w:rsidRPr="00F53B46">
              <w:rPr>
                <w:rFonts w:cs="Arial"/>
                <w:bCs/>
                <w:i/>
              </w:rPr>
              <w:t>Wytycznych w zakresie monitorowania postępu rzeczowego realizacji programów operacyjnych na lata 2014-2020.</w:t>
            </w:r>
            <w:r w:rsidRPr="000149B8">
              <w:rPr>
                <w:bCs/>
              </w:rPr>
              <w:t>(Typ projektu 1)</w:t>
            </w:r>
          </w:p>
          <w:p w:rsidR="005E719D" w:rsidRPr="00F53B46" w:rsidRDefault="005E719D" w:rsidP="00915120">
            <w:pPr>
              <w:spacing w:before="40" w:after="40"/>
              <w:jc w:val="both"/>
              <w:rPr>
                <w:rFonts w:ascii="Myriad Pro" w:hAnsi="Myriad Pro"/>
                <w:bCs/>
                <w:sz w:val="20"/>
              </w:rPr>
            </w:pPr>
          </w:p>
        </w:tc>
        <w:tc>
          <w:tcPr>
            <w:tcW w:w="4614" w:type="dxa"/>
            <w:shd w:val="clear" w:color="auto" w:fill="auto"/>
          </w:tcPr>
          <w:p w:rsidR="005E719D" w:rsidRPr="00F53B46" w:rsidRDefault="005E719D" w:rsidP="00915120">
            <w:pPr>
              <w:spacing w:before="40" w:after="40"/>
              <w:rPr>
                <w:rFonts w:ascii="Myriad Pro" w:hAnsi="Myriad Pro"/>
                <w:sz w:val="20"/>
              </w:rPr>
            </w:pPr>
            <w:r w:rsidRPr="00F53B46">
              <w:rPr>
                <w:rFonts w:ascii="Myriad Pro" w:hAnsi="Myriad Pro"/>
                <w:sz w:val="20"/>
              </w:rPr>
              <w:lastRenderedPageBreak/>
              <w:t>Spełnienie kryterium jest konieczne do przyznania dofinansowania.</w:t>
            </w:r>
          </w:p>
          <w:p w:rsidR="005E719D" w:rsidRPr="00F53B46" w:rsidRDefault="005E719D" w:rsidP="00915120">
            <w:pPr>
              <w:spacing w:before="40" w:after="40"/>
              <w:rPr>
                <w:rFonts w:ascii="Myriad Pro" w:hAnsi="Myriad Pro"/>
                <w:sz w:val="20"/>
              </w:rPr>
            </w:pPr>
            <w:r w:rsidRPr="00F53B46">
              <w:rPr>
                <w:rFonts w:ascii="Myriad Pro" w:hAnsi="Myriad Pro"/>
                <w:sz w:val="20"/>
              </w:rPr>
              <w:t>Projekty niespełniające kryterium są odrzucane.</w:t>
            </w:r>
          </w:p>
          <w:p w:rsidR="005E719D" w:rsidRPr="00F53B46" w:rsidRDefault="005E719D" w:rsidP="00915120">
            <w:pPr>
              <w:spacing w:before="40" w:after="40"/>
              <w:rPr>
                <w:rFonts w:ascii="Myriad Pro" w:hAnsi="Myriad Pro"/>
                <w:sz w:val="20"/>
              </w:rPr>
            </w:pPr>
            <w:r w:rsidRPr="00F53B46">
              <w:rPr>
                <w:rFonts w:ascii="Myriad Pro" w:hAnsi="Myriad Pro"/>
                <w:sz w:val="20"/>
              </w:rPr>
              <w:t>Ocena spełniania kryterium polega na przypisaniu wartości logicznych „tak”, „nie”, „nie dotyczy”.</w:t>
            </w:r>
          </w:p>
        </w:tc>
      </w:tr>
    </w:tbl>
    <w:p w:rsidR="005E719D" w:rsidRPr="00793323" w:rsidRDefault="005E719D" w:rsidP="005E719D">
      <w:pPr>
        <w:spacing w:before="120" w:after="120" w:line="240" w:lineRule="auto"/>
        <w:rPr>
          <w:rFonts w:ascii="Myriad Pro" w:hAnsi="Myriad Pro"/>
          <w:sz w:val="20"/>
        </w:rPr>
      </w:pPr>
    </w:p>
    <w:tbl>
      <w:tblPr>
        <w:tblW w:w="14212" w:type="dxa"/>
        <w:jc w:val="center"/>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9067"/>
        <w:gridCol w:w="4614"/>
      </w:tblGrid>
      <w:tr w:rsidR="005E719D" w:rsidRPr="00793323" w:rsidTr="002B2B4C">
        <w:trPr>
          <w:trHeight w:val="296"/>
          <w:jc w:val="center"/>
        </w:trPr>
        <w:tc>
          <w:tcPr>
            <w:tcW w:w="14212" w:type="dxa"/>
            <w:gridSpan w:val="3"/>
            <w:shd w:val="clear" w:color="auto" w:fill="BFBFBF" w:themeFill="background1" w:themeFillShade="BF"/>
          </w:tcPr>
          <w:p w:rsidR="005E719D" w:rsidRPr="00793323" w:rsidRDefault="005E719D" w:rsidP="00915120">
            <w:pPr>
              <w:spacing w:before="40" w:after="40" w:line="240" w:lineRule="auto"/>
              <w:contextualSpacing/>
              <w:jc w:val="center"/>
              <w:rPr>
                <w:rFonts w:ascii="Myriad Pro" w:hAnsi="Myriad Pro"/>
                <w:b/>
                <w:sz w:val="20"/>
              </w:rPr>
            </w:pPr>
            <w:r w:rsidRPr="00793323">
              <w:rPr>
                <w:rFonts w:ascii="Myriad Pro" w:hAnsi="Myriad Pro"/>
                <w:b/>
                <w:sz w:val="20"/>
              </w:rPr>
              <w:t>Kryteria premiujące</w:t>
            </w:r>
          </w:p>
        </w:tc>
      </w:tr>
      <w:tr w:rsidR="005E719D" w:rsidRPr="00793323" w:rsidTr="002B2B4C">
        <w:trPr>
          <w:trHeight w:val="244"/>
          <w:jc w:val="center"/>
        </w:trPr>
        <w:tc>
          <w:tcPr>
            <w:tcW w:w="531" w:type="dxa"/>
          </w:tcPr>
          <w:p w:rsidR="005E719D" w:rsidRPr="00793323" w:rsidRDefault="002B2B4C" w:rsidP="002B2B4C">
            <w:pPr>
              <w:pStyle w:val="Akapitzlist"/>
              <w:numPr>
                <w:ilvl w:val="0"/>
                <w:numId w:val="0"/>
              </w:numPr>
              <w:spacing w:before="40" w:after="40" w:line="240" w:lineRule="auto"/>
              <w:contextualSpacing w:val="0"/>
            </w:pPr>
            <w:r>
              <w:t>L.p.</w:t>
            </w:r>
          </w:p>
        </w:tc>
        <w:tc>
          <w:tcPr>
            <w:tcW w:w="9067" w:type="dxa"/>
            <w:shd w:val="clear" w:color="auto" w:fill="auto"/>
          </w:tcPr>
          <w:p w:rsidR="005E719D" w:rsidRPr="00793323" w:rsidRDefault="005E719D" w:rsidP="00915120">
            <w:pPr>
              <w:spacing w:before="40" w:after="40" w:line="240" w:lineRule="auto"/>
              <w:contextualSpacing/>
              <w:jc w:val="center"/>
              <w:rPr>
                <w:rFonts w:ascii="Myriad Pro" w:hAnsi="Myriad Pro"/>
                <w:sz w:val="20"/>
              </w:rPr>
            </w:pPr>
            <w:r w:rsidRPr="00793323">
              <w:rPr>
                <w:rFonts w:ascii="Myriad Pro" w:hAnsi="Myriad Pro"/>
                <w:sz w:val="20"/>
              </w:rPr>
              <w:t>Definicja kryterium</w:t>
            </w:r>
          </w:p>
        </w:tc>
        <w:tc>
          <w:tcPr>
            <w:tcW w:w="4614" w:type="dxa"/>
            <w:shd w:val="clear" w:color="auto" w:fill="auto"/>
          </w:tcPr>
          <w:p w:rsidR="005E719D" w:rsidRPr="00793323" w:rsidRDefault="005E719D" w:rsidP="00915120">
            <w:pPr>
              <w:spacing w:before="40" w:after="40" w:line="240" w:lineRule="auto"/>
              <w:contextualSpacing/>
              <w:jc w:val="center"/>
              <w:rPr>
                <w:rFonts w:ascii="Myriad Pro" w:hAnsi="Myriad Pro"/>
                <w:sz w:val="20"/>
              </w:rPr>
            </w:pPr>
            <w:r w:rsidRPr="00793323">
              <w:rPr>
                <w:rFonts w:ascii="Myriad Pro" w:hAnsi="Myriad Pro"/>
                <w:sz w:val="20"/>
              </w:rPr>
              <w:t>Opis znaczenia kryterium</w:t>
            </w:r>
          </w:p>
        </w:tc>
      </w:tr>
      <w:tr w:rsidR="005E719D" w:rsidRPr="00793323" w:rsidTr="002B2B4C">
        <w:trPr>
          <w:trHeight w:val="251"/>
          <w:jc w:val="center"/>
        </w:trPr>
        <w:tc>
          <w:tcPr>
            <w:tcW w:w="531" w:type="dxa"/>
          </w:tcPr>
          <w:p w:rsidR="005E719D" w:rsidRPr="00793323" w:rsidRDefault="005E719D" w:rsidP="002B2B4C">
            <w:pPr>
              <w:pStyle w:val="Akapitzlist"/>
              <w:numPr>
                <w:ilvl w:val="0"/>
                <w:numId w:val="0"/>
              </w:numPr>
              <w:spacing w:before="40" w:after="40" w:line="240" w:lineRule="auto"/>
              <w:contextualSpacing w:val="0"/>
            </w:pPr>
            <w:r w:rsidRPr="00793323">
              <w:t>1</w:t>
            </w:r>
          </w:p>
        </w:tc>
        <w:tc>
          <w:tcPr>
            <w:tcW w:w="9067" w:type="dxa"/>
            <w:shd w:val="clear" w:color="auto" w:fill="auto"/>
          </w:tcPr>
          <w:p w:rsidR="005E719D" w:rsidRPr="00793323" w:rsidRDefault="005E719D" w:rsidP="00915120">
            <w:pPr>
              <w:spacing w:before="40" w:after="40" w:line="240" w:lineRule="auto"/>
              <w:contextualSpacing/>
              <w:jc w:val="center"/>
              <w:rPr>
                <w:rFonts w:ascii="Myriad Pro" w:hAnsi="Myriad Pro"/>
                <w:sz w:val="20"/>
              </w:rPr>
            </w:pPr>
            <w:r w:rsidRPr="00793323">
              <w:rPr>
                <w:rFonts w:ascii="Myriad Pro" w:hAnsi="Myriad Pro"/>
                <w:sz w:val="20"/>
              </w:rPr>
              <w:t>2</w:t>
            </w:r>
          </w:p>
        </w:tc>
        <w:tc>
          <w:tcPr>
            <w:tcW w:w="4614" w:type="dxa"/>
            <w:shd w:val="clear" w:color="auto" w:fill="auto"/>
          </w:tcPr>
          <w:p w:rsidR="005E719D" w:rsidRPr="00793323" w:rsidRDefault="005E719D" w:rsidP="00915120">
            <w:pPr>
              <w:spacing w:before="40" w:after="40" w:line="240" w:lineRule="auto"/>
              <w:contextualSpacing/>
              <w:jc w:val="center"/>
              <w:rPr>
                <w:rFonts w:ascii="Myriad Pro" w:hAnsi="Myriad Pro"/>
                <w:sz w:val="20"/>
              </w:rPr>
            </w:pPr>
            <w:r w:rsidRPr="00793323">
              <w:rPr>
                <w:rFonts w:ascii="Myriad Pro" w:hAnsi="Myriad Pro"/>
                <w:sz w:val="20"/>
              </w:rPr>
              <w:t>3</w:t>
            </w:r>
          </w:p>
        </w:tc>
      </w:tr>
      <w:tr w:rsidR="005E719D" w:rsidRPr="00793323" w:rsidTr="002B2B4C">
        <w:trPr>
          <w:trHeight w:val="570"/>
          <w:jc w:val="center"/>
        </w:trPr>
        <w:tc>
          <w:tcPr>
            <w:tcW w:w="531" w:type="dxa"/>
          </w:tcPr>
          <w:p w:rsidR="005E719D" w:rsidRPr="00793323" w:rsidRDefault="005E719D" w:rsidP="001B0A9F">
            <w:pPr>
              <w:pStyle w:val="Akapitzlist"/>
              <w:numPr>
                <w:ilvl w:val="0"/>
                <w:numId w:val="324"/>
              </w:numPr>
              <w:spacing w:before="40" w:after="40" w:line="240" w:lineRule="auto"/>
              <w:ind w:left="0" w:firstLine="0"/>
              <w:contextualSpacing w:val="0"/>
            </w:pPr>
          </w:p>
        </w:tc>
        <w:tc>
          <w:tcPr>
            <w:tcW w:w="9067" w:type="dxa"/>
            <w:shd w:val="clear" w:color="auto" w:fill="auto"/>
          </w:tcPr>
          <w:p w:rsidR="005E719D" w:rsidRPr="00793323" w:rsidRDefault="005E719D" w:rsidP="00915120">
            <w:pPr>
              <w:spacing w:before="40" w:after="40" w:line="240" w:lineRule="auto"/>
              <w:contextualSpacing/>
              <w:rPr>
                <w:rFonts w:ascii="Myriad Pro" w:hAnsi="Myriad Pro" w:cs="Arial"/>
                <w:sz w:val="20"/>
              </w:rPr>
            </w:pPr>
            <w:r w:rsidRPr="00793323">
              <w:rPr>
                <w:rFonts w:ascii="Myriad Pro" w:hAnsi="Myriad Pro" w:cs="Arial"/>
                <w:sz w:val="20"/>
              </w:rPr>
              <w:t>Udział osób z niepełnosprawnościami w proj</w:t>
            </w:r>
            <w:r w:rsidR="00051C9A">
              <w:rPr>
                <w:rFonts w:ascii="Myriad Pro" w:hAnsi="Myriad Pro" w:cs="Arial"/>
                <w:sz w:val="20"/>
              </w:rPr>
              <w:t>ekcie wyniesie  przynajmniej 20</w:t>
            </w:r>
            <w:r w:rsidRPr="00793323">
              <w:rPr>
                <w:rFonts w:ascii="Myriad Pro" w:hAnsi="Myriad Pro" w:cs="Arial"/>
                <w:sz w:val="20"/>
              </w:rPr>
              <w:t xml:space="preserve">% ogółu uczestników. </w:t>
            </w:r>
          </w:p>
          <w:p w:rsidR="005E719D" w:rsidRPr="00793323" w:rsidRDefault="005E719D" w:rsidP="00915120">
            <w:pPr>
              <w:spacing w:before="40" w:after="40" w:line="240" w:lineRule="auto"/>
              <w:contextualSpacing/>
              <w:rPr>
                <w:rFonts w:ascii="Myriad Pro" w:hAnsi="Myriad Pro"/>
                <w:sz w:val="20"/>
              </w:rPr>
            </w:pPr>
            <w:r w:rsidRPr="00793323">
              <w:rPr>
                <w:rFonts w:ascii="Myriad Pro" w:eastAsiaTheme="majorEastAsia" w:hAnsi="Myriad Pro" w:cstheme="majorBidi"/>
                <w:bCs/>
                <w:sz w:val="20"/>
              </w:rPr>
              <w:t>(Typ projektu 1, 2)</w:t>
            </w:r>
          </w:p>
        </w:tc>
        <w:tc>
          <w:tcPr>
            <w:tcW w:w="4614" w:type="dxa"/>
            <w:shd w:val="clear" w:color="auto" w:fill="auto"/>
          </w:tcPr>
          <w:p w:rsidR="005E719D" w:rsidRPr="00793323" w:rsidRDefault="005E719D" w:rsidP="00915120">
            <w:pPr>
              <w:spacing w:before="40" w:after="40" w:line="240" w:lineRule="auto"/>
              <w:contextualSpacing/>
              <w:rPr>
                <w:rFonts w:ascii="Myriad Pro" w:hAnsi="Myriad Pro"/>
                <w:b/>
                <w:bCs/>
                <w:color w:val="4F81BD"/>
                <w:sz w:val="20"/>
              </w:rPr>
            </w:pPr>
            <w:r w:rsidRPr="00793323">
              <w:rPr>
                <w:rFonts w:ascii="Myriad Pro" w:hAnsi="Myriad Pro"/>
                <w:sz w:val="20"/>
              </w:rPr>
              <w:t xml:space="preserve">Liczba punktów: </w:t>
            </w:r>
            <w:r w:rsidRPr="00793323">
              <w:rPr>
                <w:rFonts w:ascii="Myriad Pro" w:hAnsi="Myriad Pro" w:cs="Arial"/>
                <w:sz w:val="20"/>
              </w:rPr>
              <w:t>20</w:t>
            </w:r>
          </w:p>
        </w:tc>
      </w:tr>
      <w:tr w:rsidR="005E719D" w:rsidRPr="00793323" w:rsidTr="002B2B4C">
        <w:trPr>
          <w:trHeight w:val="570"/>
          <w:jc w:val="center"/>
        </w:trPr>
        <w:tc>
          <w:tcPr>
            <w:tcW w:w="531" w:type="dxa"/>
          </w:tcPr>
          <w:p w:rsidR="005E719D" w:rsidRPr="00793323" w:rsidRDefault="005E719D" w:rsidP="001B0A9F">
            <w:pPr>
              <w:pStyle w:val="Akapitzlist"/>
              <w:numPr>
                <w:ilvl w:val="0"/>
                <w:numId w:val="324"/>
              </w:numPr>
              <w:spacing w:before="40" w:after="40" w:line="240" w:lineRule="auto"/>
              <w:ind w:left="0" w:firstLine="0"/>
              <w:contextualSpacing w:val="0"/>
            </w:pPr>
          </w:p>
        </w:tc>
        <w:tc>
          <w:tcPr>
            <w:tcW w:w="9067" w:type="dxa"/>
            <w:shd w:val="clear" w:color="auto" w:fill="auto"/>
          </w:tcPr>
          <w:p w:rsidR="005E719D" w:rsidRPr="00793323" w:rsidRDefault="005E719D" w:rsidP="00915120">
            <w:pPr>
              <w:spacing w:before="40" w:after="40" w:line="240" w:lineRule="auto"/>
              <w:contextualSpacing/>
              <w:rPr>
                <w:rFonts w:ascii="Myriad Pro" w:hAnsi="Myriad Pro" w:cs="Arial"/>
                <w:sz w:val="20"/>
              </w:rPr>
            </w:pPr>
            <w:r w:rsidRPr="00793323">
              <w:rPr>
                <w:rFonts w:ascii="Myriad Pro" w:hAnsi="Myriad Pro" w:cs="Arial"/>
                <w:sz w:val="20"/>
              </w:rPr>
              <w:t>Minimum 50% uczestników projektu stanowią osoby o niskich kwalifikacjach.</w:t>
            </w:r>
          </w:p>
          <w:p w:rsidR="005E719D" w:rsidRPr="00793323" w:rsidRDefault="005E719D" w:rsidP="00915120">
            <w:pPr>
              <w:spacing w:before="40" w:after="40" w:line="240" w:lineRule="auto"/>
              <w:contextualSpacing/>
              <w:rPr>
                <w:rFonts w:ascii="Myriad Pro" w:hAnsi="Myriad Pro"/>
                <w:sz w:val="20"/>
              </w:rPr>
            </w:pPr>
            <w:r w:rsidRPr="00793323">
              <w:rPr>
                <w:rFonts w:ascii="Myriad Pro" w:eastAsiaTheme="majorEastAsia" w:hAnsi="Myriad Pro" w:cstheme="majorBidi"/>
                <w:bCs/>
                <w:sz w:val="20"/>
              </w:rPr>
              <w:t>(Typ projektu 1, 2)</w:t>
            </w:r>
          </w:p>
        </w:tc>
        <w:tc>
          <w:tcPr>
            <w:tcW w:w="4614" w:type="dxa"/>
            <w:shd w:val="clear" w:color="auto" w:fill="auto"/>
          </w:tcPr>
          <w:p w:rsidR="005E719D" w:rsidRPr="00793323" w:rsidDel="00F474BA" w:rsidRDefault="005E719D" w:rsidP="00915120">
            <w:pPr>
              <w:spacing w:before="40" w:after="40" w:line="240" w:lineRule="auto"/>
              <w:contextualSpacing/>
              <w:rPr>
                <w:rFonts w:ascii="Myriad Pro" w:hAnsi="Myriad Pro"/>
                <w:sz w:val="20"/>
              </w:rPr>
            </w:pPr>
            <w:r w:rsidRPr="00793323">
              <w:rPr>
                <w:rFonts w:ascii="Myriad Pro" w:hAnsi="Myriad Pro"/>
                <w:sz w:val="20"/>
              </w:rPr>
              <w:t xml:space="preserve">Liczba punktów: </w:t>
            </w:r>
            <w:r w:rsidRPr="00793323">
              <w:rPr>
                <w:rFonts w:ascii="Myriad Pro" w:hAnsi="Myriad Pro" w:cs="Arial"/>
                <w:sz w:val="20"/>
              </w:rPr>
              <w:t>20</w:t>
            </w:r>
          </w:p>
        </w:tc>
      </w:tr>
      <w:tr w:rsidR="005E719D" w:rsidRPr="00793323" w:rsidTr="002B2B4C">
        <w:trPr>
          <w:trHeight w:val="570"/>
          <w:jc w:val="center"/>
        </w:trPr>
        <w:tc>
          <w:tcPr>
            <w:tcW w:w="531" w:type="dxa"/>
          </w:tcPr>
          <w:p w:rsidR="005E719D" w:rsidRPr="00793323" w:rsidRDefault="005E719D" w:rsidP="001B0A9F">
            <w:pPr>
              <w:pStyle w:val="Akapitzlist"/>
              <w:numPr>
                <w:ilvl w:val="0"/>
                <w:numId w:val="324"/>
              </w:numPr>
              <w:spacing w:before="40" w:after="40" w:line="240" w:lineRule="auto"/>
              <w:ind w:left="0" w:firstLine="0"/>
              <w:contextualSpacing w:val="0"/>
            </w:pPr>
          </w:p>
        </w:tc>
        <w:tc>
          <w:tcPr>
            <w:tcW w:w="9067" w:type="dxa"/>
            <w:shd w:val="clear" w:color="auto" w:fill="auto"/>
          </w:tcPr>
          <w:p w:rsidR="005E719D" w:rsidRPr="00793323" w:rsidRDefault="005E719D" w:rsidP="00915120">
            <w:pPr>
              <w:spacing w:before="40" w:after="40" w:line="240" w:lineRule="auto"/>
              <w:contextualSpacing/>
              <w:rPr>
                <w:rFonts w:ascii="Myriad Pro" w:hAnsi="Myriad Pro"/>
                <w:sz w:val="20"/>
              </w:rPr>
            </w:pPr>
            <w:r w:rsidRPr="00793323">
              <w:rPr>
                <w:rFonts w:ascii="Myriad Pro" w:hAnsi="Myriad Pro" w:cs="Arial"/>
                <w:sz w:val="20"/>
              </w:rPr>
              <w:t xml:space="preserve">Minimum 90% uczestników projektu, w wyniku udziału  w projekcie uzyska kwalifikacje lub nabędzie kompetencje potwierdzone dokumentem w rozumieniu </w:t>
            </w:r>
            <w:r w:rsidRPr="00625190">
              <w:rPr>
                <w:rFonts w:ascii="Myriad Pro" w:hAnsi="Myriad Pro" w:cs="Arial"/>
                <w:i/>
                <w:sz w:val="20"/>
              </w:rPr>
              <w:t>Wytycznych w zakresie monitorowania postępu rzeczowego realizacji programów operacyjnych na lata 2014-2020</w:t>
            </w:r>
            <w:r w:rsidRPr="00793323">
              <w:rPr>
                <w:rFonts w:ascii="Myriad Pro" w:hAnsi="Myriad Pro" w:cs="Arial"/>
                <w:sz w:val="20"/>
              </w:rPr>
              <w:t xml:space="preserve">. </w:t>
            </w:r>
            <w:r w:rsidRPr="00793323">
              <w:rPr>
                <w:rFonts w:ascii="Myriad Pro" w:eastAsiaTheme="majorEastAsia" w:hAnsi="Myriad Pro" w:cstheme="majorBidi"/>
                <w:bCs/>
                <w:sz w:val="20"/>
              </w:rPr>
              <w:t>(Typ projektu 1, 2)</w:t>
            </w:r>
          </w:p>
        </w:tc>
        <w:tc>
          <w:tcPr>
            <w:tcW w:w="4614" w:type="dxa"/>
            <w:shd w:val="clear" w:color="auto" w:fill="auto"/>
          </w:tcPr>
          <w:p w:rsidR="005E719D" w:rsidRPr="00793323" w:rsidRDefault="005E719D" w:rsidP="00915120">
            <w:pPr>
              <w:spacing w:before="40" w:after="40" w:line="240" w:lineRule="auto"/>
              <w:contextualSpacing/>
              <w:rPr>
                <w:rFonts w:ascii="Myriad Pro" w:hAnsi="Myriad Pro"/>
                <w:sz w:val="20"/>
              </w:rPr>
            </w:pPr>
            <w:r w:rsidRPr="00793323">
              <w:rPr>
                <w:rFonts w:ascii="Myriad Pro" w:hAnsi="Myriad Pro"/>
                <w:sz w:val="20"/>
              </w:rPr>
              <w:t>Liczba punktów: 10</w:t>
            </w:r>
          </w:p>
        </w:tc>
      </w:tr>
      <w:tr w:rsidR="005E719D" w:rsidRPr="00793323" w:rsidTr="002B2B4C">
        <w:trPr>
          <w:trHeight w:val="570"/>
          <w:jc w:val="center"/>
        </w:trPr>
        <w:tc>
          <w:tcPr>
            <w:tcW w:w="531" w:type="dxa"/>
          </w:tcPr>
          <w:p w:rsidR="005E719D" w:rsidRPr="00793323" w:rsidRDefault="005E719D" w:rsidP="001B0A9F">
            <w:pPr>
              <w:pStyle w:val="Akapitzlist"/>
              <w:numPr>
                <w:ilvl w:val="0"/>
                <w:numId w:val="324"/>
              </w:numPr>
              <w:spacing w:before="40" w:after="40" w:line="240" w:lineRule="auto"/>
              <w:ind w:left="0" w:firstLine="0"/>
              <w:contextualSpacing w:val="0"/>
            </w:pPr>
          </w:p>
        </w:tc>
        <w:tc>
          <w:tcPr>
            <w:tcW w:w="9067" w:type="dxa"/>
            <w:shd w:val="clear" w:color="auto" w:fill="auto"/>
          </w:tcPr>
          <w:p w:rsidR="005E719D" w:rsidRPr="00793323" w:rsidRDefault="005E719D" w:rsidP="00915120">
            <w:pPr>
              <w:spacing w:before="40" w:after="40" w:line="240" w:lineRule="auto"/>
              <w:contextualSpacing/>
              <w:rPr>
                <w:rFonts w:ascii="Myriad Pro" w:hAnsi="Myriad Pro"/>
                <w:sz w:val="20"/>
              </w:rPr>
            </w:pPr>
            <w:r w:rsidRPr="00793323">
              <w:rPr>
                <w:rFonts w:ascii="Myriad Pro" w:hAnsi="Myriad Pro" w:cs="Arial"/>
                <w:sz w:val="20"/>
              </w:rPr>
              <w:t xml:space="preserve">Projektodawca zapewni preferencyjne warunki rekrutacji do projektu dla osób z terenu gmin z obszaru  Specjalnej Strefy Włączenia. </w:t>
            </w:r>
            <w:r w:rsidRPr="00793323">
              <w:rPr>
                <w:rFonts w:ascii="Myriad Pro" w:eastAsiaTheme="majorEastAsia" w:hAnsi="Myriad Pro" w:cstheme="majorBidi"/>
                <w:bCs/>
                <w:sz w:val="20"/>
              </w:rPr>
              <w:t>(Typ projektu 1, 2)</w:t>
            </w:r>
          </w:p>
        </w:tc>
        <w:tc>
          <w:tcPr>
            <w:tcW w:w="4614" w:type="dxa"/>
            <w:shd w:val="clear" w:color="auto" w:fill="auto"/>
          </w:tcPr>
          <w:p w:rsidR="005E719D" w:rsidRPr="00793323" w:rsidRDefault="005E719D" w:rsidP="00915120">
            <w:pPr>
              <w:spacing w:before="40" w:after="40" w:line="240" w:lineRule="auto"/>
              <w:contextualSpacing/>
              <w:rPr>
                <w:rFonts w:ascii="Myriad Pro" w:hAnsi="Myriad Pro"/>
                <w:sz w:val="20"/>
              </w:rPr>
            </w:pPr>
            <w:r w:rsidRPr="00793323">
              <w:rPr>
                <w:rFonts w:ascii="Myriad Pro" w:hAnsi="Myriad Pro"/>
                <w:sz w:val="20"/>
              </w:rPr>
              <w:t>Liczba punktów: 5</w:t>
            </w:r>
          </w:p>
        </w:tc>
      </w:tr>
    </w:tbl>
    <w:p w:rsidR="006C43E7" w:rsidRPr="007412D6" w:rsidRDefault="006C43E7" w:rsidP="00575FB5">
      <w:pPr>
        <w:jc w:val="both"/>
        <w:rPr>
          <w:rFonts w:ascii="Myriad Pro" w:hAnsi="Myriad Pro"/>
          <w:sz w:val="20"/>
        </w:rPr>
      </w:pPr>
    </w:p>
    <w:sectPr w:rsidR="006C43E7" w:rsidRPr="007412D6" w:rsidSect="00666E3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71E7" w:rsidRDefault="001C71E7" w:rsidP="00EF7519">
      <w:pPr>
        <w:spacing w:after="0" w:line="240" w:lineRule="auto"/>
      </w:pPr>
      <w:r>
        <w:separator/>
      </w:r>
    </w:p>
  </w:endnote>
  <w:endnote w:type="continuationSeparator" w:id="0">
    <w:p w:rsidR="001C71E7" w:rsidRDefault="001C71E7" w:rsidP="00EF75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Myriad Pro">
    <w:altName w:val="Arial"/>
    <w:panose1 w:val="00000000000000000000"/>
    <w:charset w:val="00"/>
    <w:family w:val="swiss"/>
    <w:notTrueType/>
    <w:pitch w:val="variable"/>
    <w:sig w:usb0="00000001" w:usb1="5000204B" w:usb2="00000000" w:usb3="00000000" w:csb0="000000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ヒラギノ角ゴ Pro W3">
    <w:altName w:val="MS Mincho"/>
    <w:charset w:val="80"/>
    <w:family w:val="auto"/>
    <w:pitch w:val="variable"/>
    <w:sig w:usb0="E00002FF" w:usb1="7AC7FFFF" w:usb2="00000012" w:usb3="00000000" w:csb0="0002000D"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EE"/>
    <w:family w:val="swiss"/>
    <w:pitch w:val="variable"/>
    <w:sig w:usb0="00000287" w:usb1="00000000" w:usb2="00000000" w:usb3="00000000" w:csb0="0000009F" w:csb1="00000000"/>
  </w:font>
  <w:font w:name="MyriadPro-Regular">
    <w:altName w:val="Calibri"/>
    <w:panose1 w:val="00000000000000000000"/>
    <w:charset w:val="EE"/>
    <w:family w:val="auto"/>
    <w:notTrueType/>
    <w:pitch w:val="default"/>
    <w:sig w:usb0="00000005" w:usb1="00000000" w:usb2="00000000" w:usb3="00000000" w:csb0="00000002" w:csb1="00000000"/>
  </w:font>
  <w:font w:name="Malgun Gothic">
    <w:panose1 w:val="020B0503020000020004"/>
    <w:charset w:val="81"/>
    <w:family w:val="swiss"/>
    <w:pitch w:val="variable"/>
    <w:sig w:usb0="900002AF" w:usb1="09D77CFB" w:usb2="00000012" w:usb3="00000000" w:csb0="00080001" w:csb1="00000000"/>
  </w:font>
  <w:font w:name="MyriadPro-It">
    <w:panose1 w:val="00000000000000000000"/>
    <w:charset w:val="EE"/>
    <w:family w:val="roman"/>
    <w:notTrueType/>
    <w:pitch w:val="default"/>
    <w:sig w:usb0="00000005" w:usb1="00000000" w:usb2="00000000" w:usb3="00000000" w:csb0="00000002" w:csb1="00000000"/>
  </w:font>
  <w:font w:name="MyriadPro">
    <w:altName w:val="Times New Roman"/>
    <w:panose1 w:val="00000000000000000000"/>
    <w:charset w:val="00"/>
    <w:family w:val="roman"/>
    <w:notTrueType/>
    <w:pitch w:val="default"/>
  </w:font>
  <w:font w:name="Corbel">
    <w:panose1 w:val="020B0503020204020204"/>
    <w:charset w:val="EE"/>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87714"/>
      <w:docPartObj>
        <w:docPartGallery w:val="Page Numbers (Bottom of Page)"/>
        <w:docPartUnique/>
      </w:docPartObj>
    </w:sdtPr>
    <w:sdtContent>
      <w:p w:rsidR="00602A71" w:rsidRDefault="00602A71">
        <w:pPr>
          <w:pStyle w:val="Stopka"/>
          <w:jc w:val="right"/>
        </w:pPr>
        <w:r>
          <w:fldChar w:fldCharType="begin"/>
        </w:r>
        <w:r>
          <w:instrText xml:space="preserve"> PAGE   \* MERGEFORMAT </w:instrText>
        </w:r>
        <w:r>
          <w:fldChar w:fldCharType="separate"/>
        </w:r>
        <w:r w:rsidR="004F629B">
          <w:rPr>
            <w:noProof/>
          </w:rPr>
          <w:t>1</w:t>
        </w:r>
        <w:r>
          <w:rPr>
            <w:noProof/>
          </w:rPr>
          <w:fldChar w:fldCharType="end"/>
        </w:r>
      </w:p>
    </w:sdtContent>
  </w:sdt>
  <w:p w:rsidR="00602A71" w:rsidRDefault="00602A7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71E7" w:rsidRDefault="001C71E7" w:rsidP="00EF7519">
      <w:pPr>
        <w:spacing w:after="0" w:line="240" w:lineRule="auto"/>
      </w:pPr>
      <w:r>
        <w:separator/>
      </w:r>
    </w:p>
  </w:footnote>
  <w:footnote w:type="continuationSeparator" w:id="0">
    <w:p w:rsidR="001C71E7" w:rsidRDefault="001C71E7" w:rsidP="00EF7519">
      <w:pPr>
        <w:spacing w:after="0" w:line="240" w:lineRule="auto"/>
      </w:pPr>
      <w:r>
        <w:continuationSeparator/>
      </w:r>
    </w:p>
  </w:footnote>
  <w:footnote w:id="1">
    <w:p w:rsidR="00602A71" w:rsidRPr="00FB0700" w:rsidRDefault="00602A71" w:rsidP="00440DE4">
      <w:pPr>
        <w:pStyle w:val="Tekstprzypisudolnego"/>
        <w:tabs>
          <w:tab w:val="left" w:pos="3795"/>
        </w:tabs>
        <w:rPr>
          <w:sz w:val="18"/>
          <w:szCs w:val="18"/>
        </w:rPr>
      </w:pPr>
      <w:r w:rsidRPr="00FB0700">
        <w:rPr>
          <w:rStyle w:val="Odwoanieprzypisudolnego"/>
        </w:rPr>
        <w:footnoteRef/>
      </w:r>
      <w:r w:rsidRPr="00FB0700">
        <w:rPr>
          <w:sz w:val="18"/>
          <w:szCs w:val="18"/>
        </w:rPr>
        <w:t xml:space="preserve"> </w:t>
      </w:r>
      <w:r w:rsidRPr="00FB0700">
        <w:rPr>
          <w:rFonts w:ascii="Arial" w:hAnsi="Arial" w:cs="Arial"/>
          <w:sz w:val="18"/>
          <w:szCs w:val="18"/>
        </w:rPr>
        <w:t>Z ewentualnymi późniejszymi zmianami.</w:t>
      </w:r>
      <w:r w:rsidRPr="00FB0700">
        <w:rPr>
          <w:rFonts w:ascii="Arial" w:hAnsi="Arial" w:cs="Arial"/>
          <w:sz w:val="18"/>
          <w:szCs w:val="18"/>
        </w:rPr>
        <w:tab/>
      </w:r>
    </w:p>
  </w:footnote>
  <w:footnote w:id="2">
    <w:p w:rsidR="00602A71" w:rsidRDefault="00602A71">
      <w:pPr>
        <w:pStyle w:val="Tekstprzypisudolnego"/>
      </w:pPr>
      <w:r>
        <w:rPr>
          <w:rStyle w:val="Odwoanieprzypisudolnego"/>
        </w:rPr>
        <w:footnoteRef/>
      </w:r>
      <w:r>
        <w:t xml:space="preserve"> </w:t>
      </w:r>
      <w:r>
        <w:rPr>
          <w:rFonts w:ascii="Arial" w:hAnsi="Arial" w:cs="Arial"/>
          <w:szCs w:val="16"/>
        </w:rPr>
        <w:t>Równowartość kwoty 100 tys. EUR jest ustalana w sposób wskazany w przypisie 70 Wytycznych w zakresie kwalifikowalności wydatków w ramach EFRR, EFS I FS na lata 2014-2020.</w:t>
      </w:r>
    </w:p>
  </w:footnote>
  <w:footnote w:id="3">
    <w:p w:rsidR="00602A71" w:rsidRDefault="00602A71">
      <w:pPr>
        <w:pStyle w:val="Tekstprzypisudolnego"/>
      </w:pPr>
      <w:r>
        <w:rPr>
          <w:rStyle w:val="Odwoanieprzypisudolnego"/>
        </w:rPr>
        <w:footnoteRef/>
      </w:r>
      <w:r>
        <w:t xml:space="preserve"> </w:t>
      </w:r>
      <w:r>
        <w:rPr>
          <w:rFonts w:ascii="Arial" w:hAnsi="Arial" w:cs="Arial"/>
          <w:szCs w:val="16"/>
        </w:rPr>
        <w:t xml:space="preserve">Zgodnie z pkt. 1 podrozdziału 8.5 </w:t>
      </w:r>
      <w:r>
        <w:rPr>
          <w:rFonts w:ascii="Arial" w:hAnsi="Arial" w:cs="Arial"/>
          <w:i/>
          <w:iCs/>
          <w:szCs w:val="16"/>
        </w:rPr>
        <w:t>Wytycznych w zakresie kwalifikowalności wydatków w ramach EFRR, EFS I FS na lata 2014-2020.</w:t>
      </w:r>
    </w:p>
  </w:footnote>
  <w:footnote w:id="4">
    <w:p w:rsidR="00602A71" w:rsidRPr="006208F9" w:rsidRDefault="00602A71" w:rsidP="001D3A9C">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5">
    <w:p w:rsidR="00602A71" w:rsidRPr="00503FE9" w:rsidRDefault="00602A71" w:rsidP="001D3A9C">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 w:id="6">
    <w:p w:rsidR="00602A71" w:rsidRPr="005C17F4" w:rsidRDefault="00602A71" w:rsidP="00C34668">
      <w:pPr>
        <w:spacing w:before="40" w:after="40"/>
        <w:rPr>
          <w:rFonts w:ascii="Myriad Pro" w:hAnsi="Myriad Pro" w:cs="Arial"/>
          <w:bCs/>
          <w:sz w:val="16"/>
          <w:szCs w:val="16"/>
        </w:rPr>
      </w:pPr>
      <w:r w:rsidRPr="005C17F4">
        <w:rPr>
          <w:rStyle w:val="Odwoanieprzypisudolnego"/>
          <w:rFonts w:ascii="Myriad Pro" w:hAnsi="Myriad Pro" w:cs="Arial"/>
          <w:sz w:val="16"/>
          <w:szCs w:val="16"/>
        </w:rPr>
        <w:footnoteRef/>
      </w:r>
      <w:r w:rsidRPr="005C17F4">
        <w:rPr>
          <w:rFonts w:ascii="Myriad Pro" w:hAnsi="Myriad Pro" w:cs="Arial"/>
          <w:sz w:val="16"/>
          <w:szCs w:val="16"/>
        </w:rPr>
        <w:t xml:space="preserve"> </w:t>
      </w:r>
      <w:r w:rsidRPr="005C17F4">
        <w:rPr>
          <w:rFonts w:ascii="Myriad Pro" w:hAnsi="Myriad Pro" w:cs="Arial"/>
          <w:bCs/>
          <w:sz w:val="16"/>
          <w:szCs w:val="16"/>
        </w:rPr>
        <w:t xml:space="preserve">Wyłączenie z obowiązku stosowania kryterium efektywności zatrudnieniowej stosuje się do osób: </w:t>
      </w:r>
    </w:p>
    <w:p w:rsidR="00602A71" w:rsidRPr="005C17F4" w:rsidRDefault="00602A71" w:rsidP="001B0A9F">
      <w:pPr>
        <w:pStyle w:val="Akapitzlist"/>
        <w:numPr>
          <w:ilvl w:val="0"/>
          <w:numId w:val="297"/>
        </w:numPr>
        <w:spacing w:before="40" w:after="40" w:line="240" w:lineRule="auto"/>
        <w:rPr>
          <w:rFonts w:cs="Arial"/>
          <w:bCs/>
          <w:sz w:val="16"/>
          <w:szCs w:val="16"/>
        </w:rPr>
      </w:pPr>
      <w:r w:rsidRPr="005C17F4">
        <w:rPr>
          <w:rFonts w:cs="Arial"/>
          <w:bCs/>
          <w:sz w:val="16"/>
          <w:szCs w:val="16"/>
        </w:rPr>
        <w:t>nieletnich, wobec których zastosowano środki zapobiegania i zwalczania demoralizacji i przestępczości zgodnie z ustawą z dnia 26 października 1982 r. o postępowaniu w sprawach nieletnich;</w:t>
      </w:r>
    </w:p>
    <w:p w:rsidR="00602A71" w:rsidRPr="005C17F4" w:rsidRDefault="00602A71" w:rsidP="001B0A9F">
      <w:pPr>
        <w:pStyle w:val="Akapitzlist"/>
        <w:numPr>
          <w:ilvl w:val="0"/>
          <w:numId w:val="297"/>
        </w:numPr>
        <w:spacing w:before="40" w:after="40" w:line="240" w:lineRule="auto"/>
        <w:rPr>
          <w:rFonts w:cs="Arial"/>
          <w:bCs/>
          <w:sz w:val="16"/>
          <w:szCs w:val="16"/>
        </w:rPr>
      </w:pPr>
      <w:r w:rsidRPr="005C17F4">
        <w:rPr>
          <w:rFonts w:cs="Arial"/>
          <w:bCs/>
          <w:sz w:val="16"/>
          <w:szCs w:val="16"/>
        </w:rPr>
        <w:t>do 18 roku życia lub do zakończenia przez nie realizacji obowiązku szkolnego i obowiązku nauki;</w:t>
      </w:r>
    </w:p>
    <w:p w:rsidR="00602A71" w:rsidRPr="005C17F4" w:rsidRDefault="00602A71" w:rsidP="001B0A9F">
      <w:pPr>
        <w:pStyle w:val="Akapitzlist"/>
        <w:numPr>
          <w:ilvl w:val="0"/>
          <w:numId w:val="297"/>
        </w:numPr>
        <w:spacing w:before="40" w:after="40" w:line="240" w:lineRule="auto"/>
        <w:rPr>
          <w:rFonts w:cs="Arial"/>
          <w:bCs/>
          <w:sz w:val="16"/>
          <w:szCs w:val="16"/>
        </w:rPr>
      </w:pPr>
      <w:r w:rsidRPr="005C17F4">
        <w:rPr>
          <w:rFonts w:cs="Arial"/>
          <w:bCs/>
          <w:sz w:val="16"/>
          <w:szCs w:val="16"/>
        </w:rPr>
        <w:t>które w ramach projektu lub po jego zakończeniu podjęły naukę w formach szkolnych;</w:t>
      </w:r>
    </w:p>
    <w:p w:rsidR="00602A71" w:rsidRPr="005C17F4" w:rsidRDefault="00602A71" w:rsidP="001B0A9F">
      <w:pPr>
        <w:pStyle w:val="Akapitzlist"/>
        <w:numPr>
          <w:ilvl w:val="0"/>
          <w:numId w:val="297"/>
        </w:numPr>
        <w:spacing w:before="40" w:after="40" w:line="240" w:lineRule="auto"/>
        <w:rPr>
          <w:rFonts w:cs="Arial"/>
          <w:bCs/>
          <w:sz w:val="16"/>
          <w:szCs w:val="16"/>
        </w:rPr>
      </w:pPr>
      <w:r w:rsidRPr="005C17F4">
        <w:rPr>
          <w:rFonts w:cs="Arial"/>
          <w:bCs/>
          <w:sz w:val="16"/>
          <w:szCs w:val="16"/>
        </w:rPr>
        <w:t>pracujących w momencie przystąpienia do projektu.</w:t>
      </w:r>
    </w:p>
    <w:p w:rsidR="00602A71" w:rsidRPr="005C17F4" w:rsidRDefault="00602A71" w:rsidP="00C34668">
      <w:pPr>
        <w:pStyle w:val="Tekstprzypisudolnego"/>
        <w:rPr>
          <w:szCs w:val="16"/>
        </w:rPr>
      </w:pPr>
    </w:p>
  </w:footnote>
  <w:footnote w:id="7">
    <w:p w:rsidR="00602A71" w:rsidRPr="005C17F4" w:rsidRDefault="00602A71" w:rsidP="00C34668">
      <w:pPr>
        <w:pStyle w:val="Tekstprzypisudolnego"/>
        <w:rPr>
          <w:rFonts w:cs="Arial"/>
          <w:szCs w:val="16"/>
        </w:rPr>
      </w:pPr>
      <w:r w:rsidRPr="005C17F4">
        <w:rPr>
          <w:rStyle w:val="Odwoanieprzypisudolnego"/>
          <w:rFonts w:cs="Arial"/>
          <w:szCs w:val="16"/>
        </w:rPr>
        <w:footnoteRef/>
      </w:r>
      <w:r w:rsidRPr="005C17F4">
        <w:rPr>
          <w:rFonts w:cs="Arial"/>
          <w:szCs w:val="16"/>
        </w:rPr>
        <w:t xml:space="preserve"> Równowartość kwoty 100 tys. EUR jest ustalana w sposób wskazany w przypisie 70 </w:t>
      </w:r>
      <w:r w:rsidRPr="005C17F4">
        <w:rPr>
          <w:rFonts w:cs="Arial"/>
          <w:i/>
          <w:iCs/>
          <w:szCs w:val="16"/>
        </w:rPr>
        <w:t>Wytycznych w zakresie kwalifikowalności wydatków w ramach EFRR, EFS I FS na lata 2014-2020.</w:t>
      </w:r>
    </w:p>
  </w:footnote>
  <w:footnote w:id="8">
    <w:p w:rsidR="00602A71" w:rsidRPr="00503FE9" w:rsidRDefault="00602A71" w:rsidP="00C34668">
      <w:pPr>
        <w:pStyle w:val="Tekstprzypisudolnego"/>
      </w:pPr>
      <w:r w:rsidRPr="005C17F4">
        <w:rPr>
          <w:rStyle w:val="Odwoanieprzypisudolnego"/>
          <w:rFonts w:cs="Arial"/>
          <w:szCs w:val="16"/>
        </w:rPr>
        <w:footnoteRef/>
      </w:r>
      <w:r w:rsidRPr="005C17F4">
        <w:rPr>
          <w:rFonts w:cs="Arial"/>
          <w:szCs w:val="16"/>
        </w:rPr>
        <w:t xml:space="preserve"> Zgodnie z pkt. 1 podrozdziału 8.5 </w:t>
      </w:r>
      <w:r w:rsidRPr="005C17F4">
        <w:rPr>
          <w:rFonts w:cs="Arial"/>
          <w:i/>
          <w:iCs/>
          <w:szCs w:val="16"/>
        </w:rPr>
        <w:t>Wytycznych w zakresie kwalifikowalności wydatków w ramach EFRR, EFS I FS na lata 2014-2020.</w:t>
      </w:r>
    </w:p>
  </w:footnote>
  <w:footnote w:id="9">
    <w:p w:rsidR="00602A71" w:rsidRPr="005C17F4" w:rsidRDefault="00602A71" w:rsidP="00C34668">
      <w:pPr>
        <w:spacing w:before="40" w:after="40"/>
        <w:rPr>
          <w:rFonts w:ascii="Myriad Pro" w:hAnsi="Myriad Pro" w:cs="Arial"/>
          <w:bCs/>
          <w:sz w:val="16"/>
          <w:szCs w:val="16"/>
        </w:rPr>
      </w:pPr>
      <w:r w:rsidRPr="005C17F4">
        <w:rPr>
          <w:rStyle w:val="Odwoanieprzypisudolnego"/>
          <w:rFonts w:ascii="Myriad Pro" w:hAnsi="Myriad Pro" w:cs="Arial"/>
          <w:sz w:val="16"/>
          <w:szCs w:val="16"/>
        </w:rPr>
        <w:footnoteRef/>
      </w:r>
      <w:r w:rsidRPr="005C17F4">
        <w:rPr>
          <w:rFonts w:ascii="Myriad Pro" w:hAnsi="Myriad Pro" w:cs="Arial"/>
          <w:sz w:val="16"/>
          <w:szCs w:val="16"/>
        </w:rPr>
        <w:t xml:space="preserve"> </w:t>
      </w:r>
      <w:r w:rsidRPr="005C17F4">
        <w:rPr>
          <w:rFonts w:ascii="Myriad Pro" w:hAnsi="Myriad Pro" w:cs="Arial"/>
          <w:bCs/>
          <w:sz w:val="16"/>
          <w:szCs w:val="16"/>
        </w:rPr>
        <w:t xml:space="preserve">Wyłączenie z obowiązku stosowania kryterium efektywności zatrudnieniowej stosuje się do osób: </w:t>
      </w:r>
    </w:p>
    <w:p w:rsidR="00602A71" w:rsidRPr="005C17F4" w:rsidRDefault="00602A71" w:rsidP="001B0A9F">
      <w:pPr>
        <w:pStyle w:val="Akapitzlist"/>
        <w:numPr>
          <w:ilvl w:val="0"/>
          <w:numId w:val="302"/>
        </w:numPr>
        <w:spacing w:before="40" w:after="40" w:line="240" w:lineRule="auto"/>
        <w:rPr>
          <w:rFonts w:cs="Arial"/>
          <w:bCs/>
          <w:sz w:val="16"/>
          <w:szCs w:val="16"/>
        </w:rPr>
      </w:pPr>
      <w:r w:rsidRPr="005C17F4">
        <w:rPr>
          <w:rFonts w:cs="Arial"/>
          <w:bCs/>
          <w:sz w:val="16"/>
          <w:szCs w:val="16"/>
        </w:rPr>
        <w:t>nieletnich, wobec których zastosowano środki zapobiegania i zwalczania demoralizacji i przestępczości zgodnie z ustawą z dnia 26 października 1982 r. o postępowaniu w sprawach nieletnich;</w:t>
      </w:r>
    </w:p>
    <w:p w:rsidR="00602A71" w:rsidRPr="005C17F4" w:rsidRDefault="00602A71" w:rsidP="001B0A9F">
      <w:pPr>
        <w:pStyle w:val="Akapitzlist"/>
        <w:numPr>
          <w:ilvl w:val="0"/>
          <w:numId w:val="302"/>
        </w:numPr>
        <w:spacing w:before="40" w:after="40" w:line="240" w:lineRule="auto"/>
        <w:rPr>
          <w:rFonts w:cs="Arial"/>
          <w:bCs/>
          <w:sz w:val="16"/>
          <w:szCs w:val="16"/>
        </w:rPr>
      </w:pPr>
      <w:r w:rsidRPr="005C17F4">
        <w:rPr>
          <w:rFonts w:cs="Arial"/>
          <w:bCs/>
          <w:sz w:val="16"/>
          <w:szCs w:val="16"/>
        </w:rPr>
        <w:t>do 18 roku życia lub do zakończenia przez nie realizacji obowiązku szkolnego i obowiązku nauki;</w:t>
      </w:r>
    </w:p>
    <w:p w:rsidR="00602A71" w:rsidRPr="005C17F4" w:rsidRDefault="00602A71" w:rsidP="001B0A9F">
      <w:pPr>
        <w:pStyle w:val="Akapitzlist"/>
        <w:numPr>
          <w:ilvl w:val="0"/>
          <w:numId w:val="302"/>
        </w:numPr>
        <w:spacing w:before="40" w:after="40" w:line="240" w:lineRule="auto"/>
        <w:rPr>
          <w:rFonts w:cs="Arial"/>
          <w:bCs/>
          <w:sz w:val="16"/>
          <w:szCs w:val="16"/>
        </w:rPr>
      </w:pPr>
      <w:r w:rsidRPr="005C17F4">
        <w:rPr>
          <w:rFonts w:cs="Arial"/>
          <w:bCs/>
          <w:sz w:val="16"/>
          <w:szCs w:val="16"/>
        </w:rPr>
        <w:t>które w ramach projektu lub po jego zakończeniu podjęły naukę w formach szkolnych;</w:t>
      </w:r>
    </w:p>
    <w:p w:rsidR="00602A71" w:rsidRPr="005C17F4" w:rsidRDefault="00602A71" w:rsidP="001B0A9F">
      <w:pPr>
        <w:pStyle w:val="Akapitzlist"/>
        <w:numPr>
          <w:ilvl w:val="0"/>
          <w:numId w:val="302"/>
        </w:numPr>
        <w:spacing w:before="40" w:after="40" w:line="240" w:lineRule="auto"/>
        <w:rPr>
          <w:rFonts w:cs="Arial"/>
          <w:bCs/>
          <w:sz w:val="16"/>
          <w:szCs w:val="16"/>
        </w:rPr>
      </w:pPr>
      <w:r w:rsidRPr="005C17F4">
        <w:rPr>
          <w:rFonts w:cs="Arial"/>
          <w:bCs/>
          <w:sz w:val="16"/>
          <w:szCs w:val="16"/>
        </w:rPr>
        <w:t>pracujących w momencie przystąpienia do projektu.</w:t>
      </w:r>
    </w:p>
    <w:p w:rsidR="00602A71" w:rsidRPr="008B1C40" w:rsidRDefault="00602A71" w:rsidP="00C34668">
      <w:pPr>
        <w:spacing w:before="40" w:after="40"/>
        <w:rPr>
          <w:sz w:val="18"/>
          <w:szCs w:val="18"/>
        </w:rPr>
      </w:pPr>
    </w:p>
  </w:footnote>
  <w:footnote w:id="10">
    <w:p w:rsidR="00602A71" w:rsidRDefault="00602A71" w:rsidP="00482E07">
      <w:pPr>
        <w:pStyle w:val="Tekstprzypisudolnego"/>
        <w:jc w:val="both"/>
        <w:rPr>
          <w:rFonts w:ascii="Arial" w:hAnsi="Arial" w:cs="Arial"/>
          <w:szCs w:val="16"/>
        </w:rPr>
      </w:pPr>
      <w:r>
        <w:rPr>
          <w:rStyle w:val="Odwoanieprzypisudolnego"/>
        </w:rPr>
        <w:footnoteRef/>
      </w:r>
      <w:r>
        <w:t xml:space="preserve"> </w:t>
      </w:r>
      <w:r>
        <w:rPr>
          <w:rFonts w:ascii="Arial" w:hAnsi="Arial" w:cs="Arial"/>
          <w:szCs w:val="16"/>
        </w:rPr>
        <w:t>Równowartość kwoty 100 tys. EUR jest ustalana w sposób wskazany w przypisie 70 Wytycznych w zakresie kwalifikowalności wydatków w ramach EFRR, EFS I FS na lata 2014-2020.</w:t>
      </w:r>
    </w:p>
    <w:p w:rsidR="00602A71" w:rsidRDefault="00602A71">
      <w:pPr>
        <w:pStyle w:val="Tekstprzypisudolnego"/>
      </w:pPr>
    </w:p>
  </w:footnote>
  <w:footnote w:id="11">
    <w:p w:rsidR="00602A71" w:rsidRDefault="00602A71">
      <w:pPr>
        <w:pStyle w:val="Tekstprzypisudolnego"/>
      </w:pPr>
      <w:r>
        <w:rPr>
          <w:rStyle w:val="Odwoanieprzypisudolnego"/>
        </w:rPr>
        <w:footnoteRef/>
      </w:r>
      <w:r>
        <w:t xml:space="preserve"> </w:t>
      </w:r>
      <w:r>
        <w:rPr>
          <w:rFonts w:ascii="Arial" w:hAnsi="Arial" w:cs="Arial"/>
          <w:szCs w:val="16"/>
        </w:rPr>
        <w:t xml:space="preserve">Zgodnie z pkt. 1 podrozdziału 8.5 </w:t>
      </w:r>
      <w:r>
        <w:rPr>
          <w:rFonts w:ascii="Arial" w:hAnsi="Arial" w:cs="Arial"/>
          <w:i/>
          <w:iCs/>
          <w:szCs w:val="16"/>
        </w:rPr>
        <w:t>Wytycznych w zakresie kwalifikowalności wydatków w ramach EFRR, EFS I FS na lata 2014-2020.</w:t>
      </w:r>
    </w:p>
  </w:footnote>
  <w:footnote w:id="12">
    <w:p w:rsidR="00602A71" w:rsidRPr="004A79F3" w:rsidRDefault="00602A71" w:rsidP="00777C34">
      <w:pPr>
        <w:pStyle w:val="Tekstprzypisudolnego"/>
        <w:jc w:val="both"/>
        <w:rPr>
          <w:rFonts w:ascii="Arial" w:hAnsi="Arial" w:cs="Arial"/>
          <w:sz w:val="18"/>
          <w:szCs w:val="18"/>
        </w:rPr>
      </w:pPr>
      <w:r w:rsidRPr="004A79F3">
        <w:rPr>
          <w:rStyle w:val="Odwoanieprzypisudolnego"/>
          <w:rFonts w:ascii="Arial" w:hAnsi="Arial" w:cs="Arial"/>
          <w:szCs w:val="16"/>
        </w:rPr>
        <w:footnoteRef/>
      </w:r>
      <w:r w:rsidRPr="004A79F3">
        <w:rPr>
          <w:rFonts w:ascii="Arial" w:hAnsi="Arial" w:cs="Arial"/>
          <w:szCs w:val="16"/>
        </w:rPr>
        <w:t xml:space="preserve"> Ewaluacja wykonywania przez beneficjenta zgodnie z wymogami </w:t>
      </w:r>
      <w:r w:rsidRPr="004A79F3">
        <w:rPr>
          <w:rFonts w:ascii="Arial" w:hAnsi="Arial" w:cs="Arial"/>
          <w:i/>
          <w:szCs w:val="16"/>
        </w:rPr>
        <w:t>Rozporządzenia Ministra Zdrowia z dnia 22 grudnia 2017 roku w sprawie wzoru programu polityki zdrowotnej, wzoru raportu końcowego  z realizacji programu polityki zdrowotnej oraz sposobu sporządzenia projektu programu polityki zdrowotnej i raportu końcowego z realizacji programu polityki zdrowotnej</w:t>
      </w:r>
      <w:r w:rsidRPr="004A79F3">
        <w:rPr>
          <w:rFonts w:ascii="Arial" w:hAnsi="Arial" w:cs="Arial"/>
          <w:szCs w:val="16"/>
        </w:rPr>
        <w:t>.</w:t>
      </w:r>
    </w:p>
  </w:footnote>
  <w:footnote w:id="13">
    <w:p w:rsidR="00602A71" w:rsidRDefault="00602A71" w:rsidP="00FD2AD8">
      <w:pPr>
        <w:pStyle w:val="Tekstprzypisudolnego"/>
      </w:pPr>
      <w:r>
        <w:rPr>
          <w:rStyle w:val="Odwoanieprzypisudolnego"/>
        </w:rPr>
        <w:footnoteRef/>
      </w:r>
      <w:r>
        <w:t xml:space="preserve"> Ewaluacja wykonywania przez beneficjenta zgodnie z wymogami </w:t>
      </w:r>
      <w:r w:rsidRPr="00885556">
        <w:rPr>
          <w:i/>
        </w:rPr>
        <w:t>Rozporządzenia Ministra Zdrowia z dnia 22 grudnia 2017 roku w sprawie wzoru programu polityki zdrowotnej, wzoru raportu końcowego  z realizacji programu polityki zdrowotnej oraz sposobu sporządzenia projektu programu polityki zdrowotnej i raportu końcowego z realizacji programu polityki zdrowotnej</w:t>
      </w:r>
      <w:r>
        <w:t>.</w:t>
      </w:r>
    </w:p>
  </w:footnote>
  <w:footnote w:id="14">
    <w:p w:rsidR="00602A71" w:rsidRPr="006208F9" w:rsidRDefault="00602A71" w:rsidP="003F6282">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15">
    <w:p w:rsidR="00602A71" w:rsidRPr="00503FE9" w:rsidRDefault="00602A71" w:rsidP="003F6282">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 w:id="16">
    <w:p w:rsidR="00602A71" w:rsidRDefault="00602A71" w:rsidP="00300B33">
      <w:pPr>
        <w:pStyle w:val="Tekstprzypisudolnego"/>
      </w:pPr>
      <w:r>
        <w:rPr>
          <w:rStyle w:val="Odwoanieprzypisudolnego"/>
        </w:rPr>
        <w:footnoteRef/>
      </w:r>
      <w:r>
        <w:t xml:space="preserve"> Ewaluacja wykonywania przez beneficjenta zgodnie z wymogami </w:t>
      </w:r>
      <w:r w:rsidRPr="00885556">
        <w:rPr>
          <w:i/>
        </w:rPr>
        <w:t>Rozporządzenia Ministra Zdrowia z dnia 22 grudnia 2017 roku w sprawie wzoru programu polityki zdrowotnej, wzoru raportu końcowego  z realizacji programu polityki zdrowotnej oraz sposobu sporządzenia projektu programu polityki zdrowotnej i raportu końcowego z realizacji programu polityki zdrowotnej</w:t>
      </w:r>
      <w:r>
        <w:t>.</w:t>
      </w:r>
    </w:p>
  </w:footnote>
  <w:footnote w:id="17">
    <w:p w:rsidR="00602A71" w:rsidRPr="006208F9" w:rsidRDefault="00602A71" w:rsidP="005F4FD3">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18">
    <w:p w:rsidR="00602A71" w:rsidRPr="00503FE9" w:rsidRDefault="00602A71" w:rsidP="005F4FD3">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 w:id="19">
    <w:p w:rsidR="00602A71" w:rsidRDefault="00602A71">
      <w:pPr>
        <w:pStyle w:val="Tekstprzypisudolnego"/>
      </w:pPr>
      <w:r>
        <w:rPr>
          <w:rStyle w:val="Odwoanieprzypisudolnego"/>
        </w:rPr>
        <w:footnoteRef/>
      </w:r>
      <w:r>
        <w:t xml:space="preserve"> </w:t>
      </w:r>
      <w:r>
        <w:rPr>
          <w:rFonts w:ascii="Arial" w:hAnsi="Arial" w:cs="Arial"/>
          <w:szCs w:val="16"/>
        </w:rPr>
        <w:t>Równowartość kwoty 100 tys. EUR jest ustalana w sposób wskazany w przypisie 70 Wytycznych w zakresie kwalifikowalności wydatków w ramach EFRR, EFS I FS na lata 2014-2020.</w:t>
      </w:r>
    </w:p>
  </w:footnote>
  <w:footnote w:id="20">
    <w:p w:rsidR="00602A71" w:rsidRDefault="00602A71" w:rsidP="00EC5D3F">
      <w:pPr>
        <w:pStyle w:val="Tekstprzypisudolnego"/>
        <w:jc w:val="both"/>
        <w:rPr>
          <w:rFonts w:ascii="Arial" w:hAnsi="Arial" w:cs="Arial"/>
          <w:szCs w:val="16"/>
        </w:rPr>
      </w:pPr>
      <w:r>
        <w:rPr>
          <w:rStyle w:val="Odwoanieprzypisudolnego"/>
        </w:rPr>
        <w:footnoteRef/>
      </w:r>
      <w:r>
        <w:t xml:space="preserve"> </w:t>
      </w:r>
      <w:r>
        <w:rPr>
          <w:rFonts w:ascii="Arial" w:hAnsi="Arial" w:cs="Arial"/>
          <w:szCs w:val="16"/>
        </w:rPr>
        <w:t xml:space="preserve">z pkt. 1 podrozdziału 8.5 </w:t>
      </w:r>
      <w:r>
        <w:rPr>
          <w:rFonts w:ascii="Arial" w:hAnsi="Arial" w:cs="Arial"/>
          <w:i/>
          <w:iCs/>
          <w:szCs w:val="16"/>
        </w:rPr>
        <w:t>Wytycznych w zakresie kwalifikowalności wydatków w ramach EFRR, EFS I FS na lata 2014-2020.</w:t>
      </w:r>
    </w:p>
    <w:p w:rsidR="00602A71" w:rsidRDefault="00602A71">
      <w:pPr>
        <w:pStyle w:val="Tekstprzypisudolnego"/>
      </w:pPr>
    </w:p>
  </w:footnote>
  <w:footnote w:id="21">
    <w:p w:rsidR="00602A71" w:rsidRPr="006208F9" w:rsidRDefault="00602A71" w:rsidP="00B77DB2">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22">
    <w:p w:rsidR="00602A71" w:rsidRPr="00503FE9" w:rsidRDefault="00602A71" w:rsidP="00B77DB2">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 w:id="23">
    <w:p w:rsidR="00602A71" w:rsidRPr="006208F9" w:rsidRDefault="00602A71" w:rsidP="00CC0AA0">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24">
    <w:p w:rsidR="00602A71" w:rsidRPr="00503FE9" w:rsidRDefault="00602A71" w:rsidP="00CC0AA0">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 w:id="25">
    <w:p w:rsidR="00602A71" w:rsidRPr="006208F9" w:rsidRDefault="00602A71" w:rsidP="00C04070">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26">
    <w:p w:rsidR="00602A71" w:rsidRPr="00503FE9" w:rsidRDefault="00602A71" w:rsidP="00C04070">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81DF9"/>
    <w:multiLevelType w:val="hybridMultilevel"/>
    <w:tmpl w:val="3334A6FE"/>
    <w:lvl w:ilvl="0" w:tplc="2D7C4D1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00B424BD"/>
    <w:multiLevelType w:val="hybridMultilevel"/>
    <w:tmpl w:val="0422101A"/>
    <w:lvl w:ilvl="0" w:tplc="6F9293C8">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nsid w:val="00D63846"/>
    <w:multiLevelType w:val="hybridMultilevel"/>
    <w:tmpl w:val="43A80C04"/>
    <w:lvl w:ilvl="0" w:tplc="9D00A55A">
      <w:start w:val="1"/>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1DD1CE5"/>
    <w:multiLevelType w:val="hybridMultilevel"/>
    <w:tmpl w:val="817875DE"/>
    <w:lvl w:ilvl="0" w:tplc="9FDE6F08">
      <w:start w:val="4"/>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220454C"/>
    <w:multiLevelType w:val="hybridMultilevel"/>
    <w:tmpl w:val="659CAD76"/>
    <w:lvl w:ilvl="0" w:tplc="5512216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2232086"/>
    <w:multiLevelType w:val="hybridMultilevel"/>
    <w:tmpl w:val="B930E424"/>
    <w:lvl w:ilvl="0" w:tplc="420E8A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22B4F44"/>
    <w:multiLevelType w:val="hybridMultilevel"/>
    <w:tmpl w:val="5EFA2396"/>
    <w:lvl w:ilvl="0" w:tplc="BE3A3AD4">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2842ED2"/>
    <w:multiLevelType w:val="hybridMultilevel"/>
    <w:tmpl w:val="BA246D46"/>
    <w:lvl w:ilvl="0" w:tplc="56845ED2">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28A0612"/>
    <w:multiLevelType w:val="hybridMultilevel"/>
    <w:tmpl w:val="7ED40BC4"/>
    <w:lvl w:ilvl="0" w:tplc="BD668F8E">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nsid w:val="02E5354F"/>
    <w:multiLevelType w:val="hybridMultilevel"/>
    <w:tmpl w:val="D13EC5DA"/>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nsid w:val="03CF4595"/>
    <w:multiLevelType w:val="hybridMultilevel"/>
    <w:tmpl w:val="DAE89A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3F45579"/>
    <w:multiLevelType w:val="hybridMultilevel"/>
    <w:tmpl w:val="8140D7FC"/>
    <w:lvl w:ilvl="0" w:tplc="F4C6D258">
      <w:start w:val="1"/>
      <w:numFmt w:val="decimal"/>
      <w:lvlText w:val="%1."/>
      <w:lvlJc w:val="left"/>
      <w:pPr>
        <w:ind w:left="720" w:hanging="360"/>
      </w:pPr>
      <w:rPr>
        <w:rFonts w:ascii="Myriad Pro" w:hAnsi="Myriad Pro"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42A7909"/>
    <w:multiLevelType w:val="hybridMultilevel"/>
    <w:tmpl w:val="66BE1B42"/>
    <w:lvl w:ilvl="0" w:tplc="DCC036C2">
      <w:start w:val="3"/>
      <w:numFmt w:val="decimal"/>
      <w:lvlText w:val="%1."/>
      <w:lvlJc w:val="left"/>
      <w:pPr>
        <w:ind w:left="1217"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46F3643"/>
    <w:multiLevelType w:val="hybridMultilevel"/>
    <w:tmpl w:val="E9923C48"/>
    <w:lvl w:ilvl="0" w:tplc="057841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4AB4A30"/>
    <w:multiLevelType w:val="hybridMultilevel"/>
    <w:tmpl w:val="BC3862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56A55F3"/>
    <w:multiLevelType w:val="hybridMultilevel"/>
    <w:tmpl w:val="1D56C5FE"/>
    <w:lvl w:ilvl="0" w:tplc="B8449A1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63F569B"/>
    <w:multiLevelType w:val="hybridMultilevel"/>
    <w:tmpl w:val="9B523B12"/>
    <w:lvl w:ilvl="0" w:tplc="7F4C164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66C08BE"/>
    <w:multiLevelType w:val="hybridMultilevel"/>
    <w:tmpl w:val="10A26568"/>
    <w:lvl w:ilvl="0" w:tplc="44C473E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69E0E9F"/>
    <w:multiLevelType w:val="hybridMultilevel"/>
    <w:tmpl w:val="200601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6C201A3"/>
    <w:multiLevelType w:val="hybridMultilevel"/>
    <w:tmpl w:val="FFBC8092"/>
    <w:lvl w:ilvl="0" w:tplc="30F8F74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6C31D84"/>
    <w:multiLevelType w:val="hybridMultilevel"/>
    <w:tmpl w:val="2B7A43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6EA0195"/>
    <w:multiLevelType w:val="hybridMultilevel"/>
    <w:tmpl w:val="DCDA2976"/>
    <w:lvl w:ilvl="0" w:tplc="823CA712">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06FF1F0D"/>
    <w:multiLevelType w:val="hybridMultilevel"/>
    <w:tmpl w:val="EA7C4FFE"/>
    <w:lvl w:ilvl="0" w:tplc="9D78B47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070F004F"/>
    <w:multiLevelType w:val="hybridMultilevel"/>
    <w:tmpl w:val="0A7EDEA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071B56D8"/>
    <w:multiLevelType w:val="hybridMultilevel"/>
    <w:tmpl w:val="E0CA24C6"/>
    <w:lvl w:ilvl="0" w:tplc="DA266D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07B30DA7"/>
    <w:multiLevelType w:val="hybridMultilevel"/>
    <w:tmpl w:val="05B0830E"/>
    <w:lvl w:ilvl="0" w:tplc="AEB4C3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08490645"/>
    <w:multiLevelType w:val="hybridMultilevel"/>
    <w:tmpl w:val="292AB5B2"/>
    <w:lvl w:ilvl="0" w:tplc="04150017">
      <w:start w:val="1"/>
      <w:numFmt w:val="lowerLetter"/>
      <w:lvlText w:val="%1)"/>
      <w:lvlJc w:val="left"/>
      <w:pPr>
        <w:ind w:left="1077" w:hanging="360"/>
      </w:pPr>
    </w:lvl>
    <w:lvl w:ilvl="1" w:tplc="04150017">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7">
    <w:nsid w:val="088F1078"/>
    <w:multiLevelType w:val="multilevel"/>
    <w:tmpl w:val="F17EF494"/>
    <w:lvl w:ilvl="0">
      <w:start w:val="1"/>
      <w:numFmt w:val="decimal"/>
      <w:lvlText w:val="%1."/>
      <w:lvlJc w:val="left"/>
      <w:pPr>
        <w:ind w:left="720" w:hanging="360"/>
      </w:pPr>
    </w:lvl>
    <w:lvl w:ilvl="1">
      <w:start w:val="7"/>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28">
    <w:nsid w:val="08BA07FC"/>
    <w:multiLevelType w:val="hybridMultilevel"/>
    <w:tmpl w:val="EB00DC9A"/>
    <w:lvl w:ilvl="0" w:tplc="AB30EB0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08BF3CF1"/>
    <w:multiLevelType w:val="hybridMultilevel"/>
    <w:tmpl w:val="6BF2A6C0"/>
    <w:lvl w:ilvl="0" w:tplc="3DB0D8C2">
      <w:start w:val="1"/>
      <w:numFmt w:val="decimal"/>
      <w:lvlText w:val="%1."/>
      <w:lvlJc w:val="left"/>
      <w:pPr>
        <w:ind w:left="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08C814E3"/>
    <w:multiLevelType w:val="hybridMultilevel"/>
    <w:tmpl w:val="4616365A"/>
    <w:lvl w:ilvl="0" w:tplc="7854C26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08D8011D"/>
    <w:multiLevelType w:val="hybridMultilevel"/>
    <w:tmpl w:val="B70498E6"/>
    <w:lvl w:ilvl="0" w:tplc="456EEA7A">
      <w:start w:val="1"/>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091E05C4"/>
    <w:multiLevelType w:val="hybridMultilevel"/>
    <w:tmpl w:val="C524939C"/>
    <w:lvl w:ilvl="0" w:tplc="5B52B5FC">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09453A77"/>
    <w:multiLevelType w:val="hybridMultilevel"/>
    <w:tmpl w:val="556EB8B4"/>
    <w:lvl w:ilvl="0" w:tplc="7292B2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09E83CD8"/>
    <w:multiLevelType w:val="hybridMultilevel"/>
    <w:tmpl w:val="BAC6B3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0A0347BB"/>
    <w:multiLevelType w:val="hybridMultilevel"/>
    <w:tmpl w:val="0F36F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0A1C03BB"/>
    <w:multiLevelType w:val="hybridMultilevel"/>
    <w:tmpl w:val="BCDE45E8"/>
    <w:lvl w:ilvl="0" w:tplc="04150001">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37">
    <w:nsid w:val="0A423B6B"/>
    <w:multiLevelType w:val="hybridMultilevel"/>
    <w:tmpl w:val="56A2DCC6"/>
    <w:lvl w:ilvl="0" w:tplc="BD16AB60">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0B2F4629"/>
    <w:multiLevelType w:val="hybridMultilevel"/>
    <w:tmpl w:val="ABD20C7A"/>
    <w:lvl w:ilvl="0" w:tplc="2722B8B8">
      <w:start w:val="1"/>
      <w:numFmt w:val="lowerLetter"/>
      <w:lvlText w:val="%1)"/>
      <w:lvlJc w:val="left"/>
      <w:pPr>
        <w:ind w:left="7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0B487F73"/>
    <w:multiLevelType w:val="hybridMultilevel"/>
    <w:tmpl w:val="7638DA04"/>
    <w:lvl w:ilvl="0" w:tplc="580C245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0B544969"/>
    <w:multiLevelType w:val="hybridMultilevel"/>
    <w:tmpl w:val="191EDAD2"/>
    <w:lvl w:ilvl="0" w:tplc="44362246">
      <w:start w:val="1"/>
      <w:numFmt w:val="decimal"/>
      <w:lvlText w:val="%1."/>
      <w:lvlJc w:val="left"/>
      <w:pPr>
        <w:ind w:left="720" w:hanging="360"/>
      </w:pPr>
      <w:rPr>
        <w:rFonts w:ascii="Myriad Pro" w:hAnsi="Myriad Pro"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0B6310B2"/>
    <w:multiLevelType w:val="hybridMultilevel"/>
    <w:tmpl w:val="5030B1B0"/>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nsid w:val="0B6541D4"/>
    <w:multiLevelType w:val="hybridMultilevel"/>
    <w:tmpl w:val="2F5AEF94"/>
    <w:lvl w:ilvl="0" w:tplc="8F58AA3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0B6B3477"/>
    <w:multiLevelType w:val="hybridMultilevel"/>
    <w:tmpl w:val="0546CFB0"/>
    <w:lvl w:ilvl="0" w:tplc="E048C1E2">
      <w:start w:val="1"/>
      <w:numFmt w:val="decimal"/>
      <w:lvlText w:val="%1."/>
      <w:lvlJc w:val="left"/>
      <w:pPr>
        <w:ind w:left="394" w:hanging="360"/>
      </w:pPr>
      <w:rPr>
        <w:rFonts w:ascii="Myriad Pro" w:hAnsi="Myriad Pro"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0B6C5028"/>
    <w:multiLevelType w:val="hybridMultilevel"/>
    <w:tmpl w:val="AA42329A"/>
    <w:lvl w:ilvl="0" w:tplc="8AB251F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0BEF73CE"/>
    <w:multiLevelType w:val="hybridMultilevel"/>
    <w:tmpl w:val="90745B94"/>
    <w:lvl w:ilvl="0" w:tplc="CB32E6DE">
      <w:start w:val="1"/>
      <w:numFmt w:val="lowerLetter"/>
      <w:lvlText w:val="%1)"/>
      <w:lvlJc w:val="left"/>
      <w:pPr>
        <w:ind w:left="1065" w:hanging="360"/>
      </w:pPr>
      <w:rPr>
        <w:b w:val="0"/>
      </w:r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46">
    <w:nsid w:val="0C3B5522"/>
    <w:multiLevelType w:val="hybridMultilevel"/>
    <w:tmpl w:val="5DF4B7E0"/>
    <w:lvl w:ilvl="0" w:tplc="AB7AD5F6">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47">
    <w:nsid w:val="0C666234"/>
    <w:multiLevelType w:val="hybridMultilevel"/>
    <w:tmpl w:val="222E82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0D3D1315"/>
    <w:multiLevelType w:val="hybridMultilevel"/>
    <w:tmpl w:val="B2F053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nsid w:val="0D423D28"/>
    <w:multiLevelType w:val="hybridMultilevel"/>
    <w:tmpl w:val="CE1A63DE"/>
    <w:lvl w:ilvl="0" w:tplc="137AB59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0D442734"/>
    <w:multiLevelType w:val="hybridMultilevel"/>
    <w:tmpl w:val="6BB21060"/>
    <w:lvl w:ilvl="0" w:tplc="EAB23F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0D900B11"/>
    <w:multiLevelType w:val="hybridMultilevel"/>
    <w:tmpl w:val="1DE2D1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0DCC6C66"/>
    <w:multiLevelType w:val="hybridMultilevel"/>
    <w:tmpl w:val="909E9480"/>
    <w:lvl w:ilvl="0" w:tplc="4314AA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0DF51006"/>
    <w:multiLevelType w:val="hybridMultilevel"/>
    <w:tmpl w:val="B80E89D6"/>
    <w:lvl w:ilvl="0" w:tplc="6E1A677A">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0E6D202C"/>
    <w:multiLevelType w:val="hybridMultilevel"/>
    <w:tmpl w:val="D9BEF5A2"/>
    <w:lvl w:ilvl="0" w:tplc="57107BDE">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5">
    <w:nsid w:val="0E946F7F"/>
    <w:multiLevelType w:val="hybridMultilevel"/>
    <w:tmpl w:val="4A4E0470"/>
    <w:lvl w:ilvl="0" w:tplc="FF98001C">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nsid w:val="0EB038D3"/>
    <w:multiLevelType w:val="hybridMultilevel"/>
    <w:tmpl w:val="864EEF8E"/>
    <w:lvl w:ilvl="0" w:tplc="4E9653CC">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0ECB37C2"/>
    <w:multiLevelType w:val="hybridMultilevel"/>
    <w:tmpl w:val="E20682CE"/>
    <w:lvl w:ilvl="0" w:tplc="8BC0BDAA">
      <w:start w:val="6"/>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0EE06CDB"/>
    <w:multiLevelType w:val="hybridMultilevel"/>
    <w:tmpl w:val="9E9C6EC0"/>
    <w:lvl w:ilvl="0" w:tplc="92C8B096">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0EE8000C"/>
    <w:multiLevelType w:val="hybridMultilevel"/>
    <w:tmpl w:val="D5246118"/>
    <w:lvl w:ilvl="0" w:tplc="D0A61BCE">
      <w:start w:val="1"/>
      <w:numFmt w:val="decimal"/>
      <w:lvlText w:val="%1."/>
      <w:lvlJc w:val="left"/>
      <w:pPr>
        <w:ind w:left="643"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0EFC0295"/>
    <w:multiLevelType w:val="hybridMultilevel"/>
    <w:tmpl w:val="8B3285F0"/>
    <w:lvl w:ilvl="0" w:tplc="B4D2497E">
      <w:start w:val="1"/>
      <w:numFmt w:val="decimal"/>
      <w:lvlText w:val="%1."/>
      <w:lvlJc w:val="left"/>
      <w:pPr>
        <w:ind w:left="360" w:hanging="360"/>
      </w:pPr>
      <w:rPr>
        <w:rFonts w:hint="default"/>
      </w:rPr>
    </w:lvl>
    <w:lvl w:ilvl="1" w:tplc="04150019" w:tentative="1">
      <w:start w:val="1"/>
      <w:numFmt w:val="lowerLetter"/>
      <w:lvlText w:val="%2."/>
      <w:lvlJc w:val="left"/>
      <w:pPr>
        <w:ind w:left="1000" w:hanging="360"/>
      </w:pPr>
    </w:lvl>
    <w:lvl w:ilvl="2" w:tplc="0415001B" w:tentative="1">
      <w:start w:val="1"/>
      <w:numFmt w:val="lowerRoman"/>
      <w:lvlText w:val="%3."/>
      <w:lvlJc w:val="right"/>
      <w:pPr>
        <w:ind w:left="1720" w:hanging="180"/>
      </w:pPr>
    </w:lvl>
    <w:lvl w:ilvl="3" w:tplc="0415000F" w:tentative="1">
      <w:start w:val="1"/>
      <w:numFmt w:val="decimal"/>
      <w:lvlText w:val="%4."/>
      <w:lvlJc w:val="left"/>
      <w:pPr>
        <w:ind w:left="2440" w:hanging="360"/>
      </w:pPr>
    </w:lvl>
    <w:lvl w:ilvl="4" w:tplc="04150019" w:tentative="1">
      <w:start w:val="1"/>
      <w:numFmt w:val="lowerLetter"/>
      <w:lvlText w:val="%5."/>
      <w:lvlJc w:val="left"/>
      <w:pPr>
        <w:ind w:left="3160" w:hanging="360"/>
      </w:pPr>
    </w:lvl>
    <w:lvl w:ilvl="5" w:tplc="0415001B" w:tentative="1">
      <w:start w:val="1"/>
      <w:numFmt w:val="lowerRoman"/>
      <w:lvlText w:val="%6."/>
      <w:lvlJc w:val="right"/>
      <w:pPr>
        <w:ind w:left="3880" w:hanging="180"/>
      </w:pPr>
    </w:lvl>
    <w:lvl w:ilvl="6" w:tplc="0415000F" w:tentative="1">
      <w:start w:val="1"/>
      <w:numFmt w:val="decimal"/>
      <w:lvlText w:val="%7."/>
      <w:lvlJc w:val="left"/>
      <w:pPr>
        <w:ind w:left="4600" w:hanging="360"/>
      </w:pPr>
    </w:lvl>
    <w:lvl w:ilvl="7" w:tplc="04150019" w:tentative="1">
      <w:start w:val="1"/>
      <w:numFmt w:val="lowerLetter"/>
      <w:lvlText w:val="%8."/>
      <w:lvlJc w:val="left"/>
      <w:pPr>
        <w:ind w:left="5320" w:hanging="360"/>
      </w:pPr>
    </w:lvl>
    <w:lvl w:ilvl="8" w:tplc="0415001B" w:tentative="1">
      <w:start w:val="1"/>
      <w:numFmt w:val="lowerRoman"/>
      <w:lvlText w:val="%9."/>
      <w:lvlJc w:val="right"/>
      <w:pPr>
        <w:ind w:left="6040" w:hanging="180"/>
      </w:pPr>
    </w:lvl>
  </w:abstractNum>
  <w:abstractNum w:abstractNumId="61">
    <w:nsid w:val="0F6B27DF"/>
    <w:multiLevelType w:val="hybridMultilevel"/>
    <w:tmpl w:val="8AC2BF5A"/>
    <w:lvl w:ilvl="0" w:tplc="0E2620DC">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0FC76BF3"/>
    <w:multiLevelType w:val="hybridMultilevel"/>
    <w:tmpl w:val="3BDCC802"/>
    <w:lvl w:ilvl="0" w:tplc="A3F8DA2A">
      <w:start w:val="1"/>
      <w:numFmt w:val="decimal"/>
      <w:lvlText w:val="%1."/>
      <w:lvlJc w:val="left"/>
      <w:pPr>
        <w:ind w:left="720" w:hanging="360"/>
      </w:pPr>
      <w:rPr>
        <w:rFonts w:eastAsiaTheme="majorEastAsia" w:cstheme="maj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100A7193"/>
    <w:multiLevelType w:val="hybridMultilevel"/>
    <w:tmpl w:val="EF263E42"/>
    <w:lvl w:ilvl="0" w:tplc="19D41BC8">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1079235D"/>
    <w:multiLevelType w:val="hybridMultilevel"/>
    <w:tmpl w:val="A71415B2"/>
    <w:lvl w:ilvl="0" w:tplc="2EFE56D2">
      <w:start w:val="8"/>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10C47083"/>
    <w:multiLevelType w:val="hybridMultilevel"/>
    <w:tmpl w:val="515A4734"/>
    <w:lvl w:ilvl="0" w:tplc="BED47C7C">
      <w:start w:val="1"/>
      <w:numFmt w:val="decimal"/>
      <w:lvlText w:val="%1."/>
      <w:lvlJc w:val="left"/>
      <w:pPr>
        <w:ind w:left="643"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10E41F58"/>
    <w:multiLevelType w:val="hybridMultilevel"/>
    <w:tmpl w:val="4852D08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nsid w:val="111E510B"/>
    <w:multiLevelType w:val="hybridMultilevel"/>
    <w:tmpl w:val="CB2A8F9E"/>
    <w:lvl w:ilvl="0" w:tplc="1020EC1E">
      <w:start w:val="1"/>
      <w:numFmt w:val="lowerLetter"/>
      <w:lvlText w:val="%1)"/>
      <w:lvlJc w:val="left"/>
      <w:pPr>
        <w:ind w:left="1065" w:hanging="357"/>
      </w:pPr>
      <w:rPr>
        <w:rFonts w:hint="default"/>
        <w:b w:val="0"/>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abstractNum w:abstractNumId="68">
    <w:nsid w:val="119E1C56"/>
    <w:multiLevelType w:val="hybridMultilevel"/>
    <w:tmpl w:val="20A84B8E"/>
    <w:lvl w:ilvl="0" w:tplc="0415000F">
      <w:start w:val="1"/>
      <w:numFmt w:val="decimal"/>
      <w:lvlText w:val="%1."/>
      <w:lvlJc w:val="left"/>
      <w:pPr>
        <w:ind w:left="800" w:hanging="360"/>
      </w:pPr>
    </w:lvl>
    <w:lvl w:ilvl="1" w:tplc="04150019" w:tentative="1">
      <w:start w:val="1"/>
      <w:numFmt w:val="lowerLetter"/>
      <w:lvlText w:val="%2."/>
      <w:lvlJc w:val="left"/>
      <w:pPr>
        <w:ind w:left="1520" w:hanging="360"/>
      </w:pPr>
    </w:lvl>
    <w:lvl w:ilvl="2" w:tplc="0415001B" w:tentative="1">
      <w:start w:val="1"/>
      <w:numFmt w:val="lowerRoman"/>
      <w:lvlText w:val="%3."/>
      <w:lvlJc w:val="right"/>
      <w:pPr>
        <w:ind w:left="2240" w:hanging="180"/>
      </w:pPr>
    </w:lvl>
    <w:lvl w:ilvl="3" w:tplc="0415000F" w:tentative="1">
      <w:start w:val="1"/>
      <w:numFmt w:val="decimal"/>
      <w:lvlText w:val="%4."/>
      <w:lvlJc w:val="left"/>
      <w:pPr>
        <w:ind w:left="2960" w:hanging="360"/>
      </w:pPr>
    </w:lvl>
    <w:lvl w:ilvl="4" w:tplc="04150019" w:tentative="1">
      <w:start w:val="1"/>
      <w:numFmt w:val="lowerLetter"/>
      <w:lvlText w:val="%5."/>
      <w:lvlJc w:val="left"/>
      <w:pPr>
        <w:ind w:left="3680" w:hanging="360"/>
      </w:pPr>
    </w:lvl>
    <w:lvl w:ilvl="5" w:tplc="0415001B" w:tentative="1">
      <w:start w:val="1"/>
      <w:numFmt w:val="lowerRoman"/>
      <w:lvlText w:val="%6."/>
      <w:lvlJc w:val="right"/>
      <w:pPr>
        <w:ind w:left="4400" w:hanging="180"/>
      </w:pPr>
    </w:lvl>
    <w:lvl w:ilvl="6" w:tplc="0415000F" w:tentative="1">
      <w:start w:val="1"/>
      <w:numFmt w:val="decimal"/>
      <w:lvlText w:val="%7."/>
      <w:lvlJc w:val="left"/>
      <w:pPr>
        <w:ind w:left="5120" w:hanging="360"/>
      </w:pPr>
    </w:lvl>
    <w:lvl w:ilvl="7" w:tplc="04150019" w:tentative="1">
      <w:start w:val="1"/>
      <w:numFmt w:val="lowerLetter"/>
      <w:lvlText w:val="%8."/>
      <w:lvlJc w:val="left"/>
      <w:pPr>
        <w:ind w:left="5840" w:hanging="360"/>
      </w:pPr>
    </w:lvl>
    <w:lvl w:ilvl="8" w:tplc="0415001B" w:tentative="1">
      <w:start w:val="1"/>
      <w:numFmt w:val="lowerRoman"/>
      <w:lvlText w:val="%9."/>
      <w:lvlJc w:val="right"/>
      <w:pPr>
        <w:ind w:left="6560" w:hanging="180"/>
      </w:pPr>
    </w:lvl>
  </w:abstractNum>
  <w:abstractNum w:abstractNumId="69">
    <w:nsid w:val="11A801F2"/>
    <w:multiLevelType w:val="hybridMultilevel"/>
    <w:tmpl w:val="86ACE08E"/>
    <w:lvl w:ilvl="0" w:tplc="BBC2ADB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123B03B2"/>
    <w:multiLevelType w:val="hybridMultilevel"/>
    <w:tmpl w:val="C95A2D58"/>
    <w:lvl w:ilvl="0" w:tplc="AB7AD5F6">
      <w:start w:val="1"/>
      <w:numFmt w:val="bullet"/>
      <w:lvlText w:val=""/>
      <w:lvlJc w:val="left"/>
      <w:pPr>
        <w:ind w:left="1388" w:hanging="360"/>
      </w:pPr>
      <w:rPr>
        <w:rFonts w:ascii="Symbol" w:hAnsi="Symbol" w:hint="default"/>
      </w:rPr>
    </w:lvl>
    <w:lvl w:ilvl="1" w:tplc="04150003" w:tentative="1">
      <w:start w:val="1"/>
      <w:numFmt w:val="bullet"/>
      <w:lvlText w:val="o"/>
      <w:lvlJc w:val="left"/>
      <w:pPr>
        <w:ind w:left="2108" w:hanging="360"/>
      </w:pPr>
      <w:rPr>
        <w:rFonts w:ascii="Courier New" w:hAnsi="Courier New" w:cs="Courier New" w:hint="default"/>
      </w:rPr>
    </w:lvl>
    <w:lvl w:ilvl="2" w:tplc="04150005" w:tentative="1">
      <w:start w:val="1"/>
      <w:numFmt w:val="bullet"/>
      <w:lvlText w:val=""/>
      <w:lvlJc w:val="left"/>
      <w:pPr>
        <w:ind w:left="2828" w:hanging="360"/>
      </w:pPr>
      <w:rPr>
        <w:rFonts w:ascii="Wingdings" w:hAnsi="Wingdings" w:hint="default"/>
      </w:rPr>
    </w:lvl>
    <w:lvl w:ilvl="3" w:tplc="04150001" w:tentative="1">
      <w:start w:val="1"/>
      <w:numFmt w:val="bullet"/>
      <w:lvlText w:val=""/>
      <w:lvlJc w:val="left"/>
      <w:pPr>
        <w:ind w:left="3548" w:hanging="360"/>
      </w:pPr>
      <w:rPr>
        <w:rFonts w:ascii="Symbol" w:hAnsi="Symbol" w:hint="default"/>
      </w:rPr>
    </w:lvl>
    <w:lvl w:ilvl="4" w:tplc="04150003" w:tentative="1">
      <w:start w:val="1"/>
      <w:numFmt w:val="bullet"/>
      <w:lvlText w:val="o"/>
      <w:lvlJc w:val="left"/>
      <w:pPr>
        <w:ind w:left="4268" w:hanging="360"/>
      </w:pPr>
      <w:rPr>
        <w:rFonts w:ascii="Courier New" w:hAnsi="Courier New" w:cs="Courier New" w:hint="default"/>
      </w:rPr>
    </w:lvl>
    <w:lvl w:ilvl="5" w:tplc="04150005" w:tentative="1">
      <w:start w:val="1"/>
      <w:numFmt w:val="bullet"/>
      <w:lvlText w:val=""/>
      <w:lvlJc w:val="left"/>
      <w:pPr>
        <w:ind w:left="4988" w:hanging="360"/>
      </w:pPr>
      <w:rPr>
        <w:rFonts w:ascii="Wingdings" w:hAnsi="Wingdings" w:hint="default"/>
      </w:rPr>
    </w:lvl>
    <w:lvl w:ilvl="6" w:tplc="04150001" w:tentative="1">
      <w:start w:val="1"/>
      <w:numFmt w:val="bullet"/>
      <w:lvlText w:val=""/>
      <w:lvlJc w:val="left"/>
      <w:pPr>
        <w:ind w:left="5708" w:hanging="360"/>
      </w:pPr>
      <w:rPr>
        <w:rFonts w:ascii="Symbol" w:hAnsi="Symbol" w:hint="default"/>
      </w:rPr>
    </w:lvl>
    <w:lvl w:ilvl="7" w:tplc="04150003" w:tentative="1">
      <w:start w:val="1"/>
      <w:numFmt w:val="bullet"/>
      <w:lvlText w:val="o"/>
      <w:lvlJc w:val="left"/>
      <w:pPr>
        <w:ind w:left="6428" w:hanging="360"/>
      </w:pPr>
      <w:rPr>
        <w:rFonts w:ascii="Courier New" w:hAnsi="Courier New" w:cs="Courier New" w:hint="default"/>
      </w:rPr>
    </w:lvl>
    <w:lvl w:ilvl="8" w:tplc="04150005" w:tentative="1">
      <w:start w:val="1"/>
      <w:numFmt w:val="bullet"/>
      <w:lvlText w:val=""/>
      <w:lvlJc w:val="left"/>
      <w:pPr>
        <w:ind w:left="7148" w:hanging="360"/>
      </w:pPr>
      <w:rPr>
        <w:rFonts w:ascii="Wingdings" w:hAnsi="Wingdings" w:hint="default"/>
      </w:rPr>
    </w:lvl>
  </w:abstractNum>
  <w:abstractNum w:abstractNumId="71">
    <w:nsid w:val="12C71721"/>
    <w:multiLevelType w:val="hybridMultilevel"/>
    <w:tmpl w:val="277E5D88"/>
    <w:lvl w:ilvl="0" w:tplc="E2BE4C78">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132E100E"/>
    <w:multiLevelType w:val="hybridMultilevel"/>
    <w:tmpl w:val="18668424"/>
    <w:lvl w:ilvl="0" w:tplc="C71893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13374B89"/>
    <w:multiLevelType w:val="hybridMultilevel"/>
    <w:tmpl w:val="FF225880"/>
    <w:lvl w:ilvl="0" w:tplc="E8605A0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133A5DEE"/>
    <w:multiLevelType w:val="hybridMultilevel"/>
    <w:tmpl w:val="9FCAB0AC"/>
    <w:lvl w:ilvl="0" w:tplc="2D7C4D1E">
      <w:start w:val="1"/>
      <w:numFmt w:val="decimal"/>
      <w:lvlText w:val="%1."/>
      <w:lvlJc w:val="left"/>
      <w:pPr>
        <w:ind w:left="753" w:hanging="360"/>
      </w:pPr>
      <w:rPr>
        <w:rFonts w:hint="default"/>
      </w:rPr>
    </w:lvl>
    <w:lvl w:ilvl="1" w:tplc="04150019" w:tentative="1">
      <w:start w:val="1"/>
      <w:numFmt w:val="lowerLetter"/>
      <w:lvlText w:val="%2."/>
      <w:lvlJc w:val="left"/>
      <w:pPr>
        <w:ind w:left="1473" w:hanging="360"/>
      </w:pPr>
    </w:lvl>
    <w:lvl w:ilvl="2" w:tplc="0415001B" w:tentative="1">
      <w:start w:val="1"/>
      <w:numFmt w:val="lowerRoman"/>
      <w:lvlText w:val="%3."/>
      <w:lvlJc w:val="right"/>
      <w:pPr>
        <w:ind w:left="2193" w:hanging="180"/>
      </w:pPr>
    </w:lvl>
    <w:lvl w:ilvl="3" w:tplc="0415000F" w:tentative="1">
      <w:start w:val="1"/>
      <w:numFmt w:val="decimal"/>
      <w:lvlText w:val="%4."/>
      <w:lvlJc w:val="left"/>
      <w:pPr>
        <w:ind w:left="2913" w:hanging="360"/>
      </w:pPr>
    </w:lvl>
    <w:lvl w:ilvl="4" w:tplc="04150019" w:tentative="1">
      <w:start w:val="1"/>
      <w:numFmt w:val="lowerLetter"/>
      <w:lvlText w:val="%5."/>
      <w:lvlJc w:val="left"/>
      <w:pPr>
        <w:ind w:left="3633" w:hanging="360"/>
      </w:pPr>
    </w:lvl>
    <w:lvl w:ilvl="5" w:tplc="0415001B" w:tentative="1">
      <w:start w:val="1"/>
      <w:numFmt w:val="lowerRoman"/>
      <w:lvlText w:val="%6."/>
      <w:lvlJc w:val="right"/>
      <w:pPr>
        <w:ind w:left="4353" w:hanging="180"/>
      </w:pPr>
    </w:lvl>
    <w:lvl w:ilvl="6" w:tplc="0415000F" w:tentative="1">
      <w:start w:val="1"/>
      <w:numFmt w:val="decimal"/>
      <w:lvlText w:val="%7."/>
      <w:lvlJc w:val="left"/>
      <w:pPr>
        <w:ind w:left="5073" w:hanging="360"/>
      </w:pPr>
    </w:lvl>
    <w:lvl w:ilvl="7" w:tplc="04150019" w:tentative="1">
      <w:start w:val="1"/>
      <w:numFmt w:val="lowerLetter"/>
      <w:lvlText w:val="%8."/>
      <w:lvlJc w:val="left"/>
      <w:pPr>
        <w:ind w:left="5793" w:hanging="360"/>
      </w:pPr>
    </w:lvl>
    <w:lvl w:ilvl="8" w:tplc="0415001B" w:tentative="1">
      <w:start w:val="1"/>
      <w:numFmt w:val="lowerRoman"/>
      <w:lvlText w:val="%9."/>
      <w:lvlJc w:val="right"/>
      <w:pPr>
        <w:ind w:left="6513" w:hanging="180"/>
      </w:pPr>
    </w:lvl>
  </w:abstractNum>
  <w:abstractNum w:abstractNumId="75">
    <w:nsid w:val="13B249D5"/>
    <w:multiLevelType w:val="hybridMultilevel"/>
    <w:tmpl w:val="44AAB814"/>
    <w:lvl w:ilvl="0" w:tplc="7F3A357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13E14962"/>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14052B3E"/>
    <w:multiLevelType w:val="hybridMultilevel"/>
    <w:tmpl w:val="4D2E60DA"/>
    <w:lvl w:ilvl="0" w:tplc="85C0B9A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141E0198"/>
    <w:multiLevelType w:val="hybridMultilevel"/>
    <w:tmpl w:val="5672CC02"/>
    <w:lvl w:ilvl="0" w:tplc="B5CAA2A8">
      <w:start w:val="1"/>
      <w:numFmt w:val="lowerLetter"/>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9">
    <w:nsid w:val="14DB56A6"/>
    <w:multiLevelType w:val="hybridMultilevel"/>
    <w:tmpl w:val="C2584606"/>
    <w:lvl w:ilvl="0" w:tplc="64D6D88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15064D39"/>
    <w:multiLevelType w:val="hybridMultilevel"/>
    <w:tmpl w:val="8DB4DBE8"/>
    <w:lvl w:ilvl="0" w:tplc="B5CAA2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152B5355"/>
    <w:multiLevelType w:val="hybridMultilevel"/>
    <w:tmpl w:val="39CE1BE8"/>
    <w:lvl w:ilvl="0" w:tplc="DAB888C4">
      <w:start w:val="1"/>
      <w:numFmt w:val="decimal"/>
      <w:lvlText w:val="%1."/>
      <w:lvlJc w:val="left"/>
      <w:pPr>
        <w:ind w:left="75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157A2063"/>
    <w:multiLevelType w:val="hybridMultilevel"/>
    <w:tmpl w:val="76DE9198"/>
    <w:lvl w:ilvl="0" w:tplc="5B924CF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158D76E2"/>
    <w:multiLevelType w:val="hybridMultilevel"/>
    <w:tmpl w:val="F654B046"/>
    <w:lvl w:ilvl="0" w:tplc="67B62FE0">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15D54157"/>
    <w:multiLevelType w:val="hybridMultilevel"/>
    <w:tmpl w:val="7E6A0CDA"/>
    <w:lvl w:ilvl="0" w:tplc="4AAE666C">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5">
    <w:nsid w:val="15EE6F6A"/>
    <w:multiLevelType w:val="hybridMultilevel"/>
    <w:tmpl w:val="0B90FBA6"/>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160E4BFF"/>
    <w:multiLevelType w:val="hybridMultilevel"/>
    <w:tmpl w:val="6FE8A43C"/>
    <w:lvl w:ilvl="0" w:tplc="6C94CFB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162E0615"/>
    <w:multiLevelType w:val="hybridMultilevel"/>
    <w:tmpl w:val="840E82AE"/>
    <w:lvl w:ilvl="0" w:tplc="EA264104">
      <w:start w:val="1"/>
      <w:numFmt w:val="decimal"/>
      <w:lvlText w:val="%1)"/>
      <w:lvlJc w:val="left"/>
      <w:pPr>
        <w:ind w:left="1077" w:hanging="360"/>
      </w:pPr>
      <w:rPr>
        <w:b w:val="0"/>
        <w:color w:val="auto"/>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8">
    <w:nsid w:val="16712620"/>
    <w:multiLevelType w:val="hybridMultilevel"/>
    <w:tmpl w:val="A79A5210"/>
    <w:lvl w:ilvl="0" w:tplc="AB7AD5F6">
      <w:start w:val="1"/>
      <w:numFmt w:val="bullet"/>
      <w:lvlText w:val=""/>
      <w:lvlJc w:val="left"/>
      <w:pPr>
        <w:ind w:left="1530" w:hanging="360"/>
      </w:pPr>
      <w:rPr>
        <w:rFonts w:ascii="Symbol" w:hAnsi="Symbol" w:hint="default"/>
      </w:rPr>
    </w:lvl>
    <w:lvl w:ilvl="1" w:tplc="04150003" w:tentative="1">
      <w:start w:val="1"/>
      <w:numFmt w:val="bullet"/>
      <w:lvlText w:val="o"/>
      <w:lvlJc w:val="left"/>
      <w:pPr>
        <w:ind w:left="2250" w:hanging="360"/>
      </w:pPr>
      <w:rPr>
        <w:rFonts w:ascii="Courier New" w:hAnsi="Courier New" w:cs="Courier New" w:hint="default"/>
      </w:rPr>
    </w:lvl>
    <w:lvl w:ilvl="2" w:tplc="04150005" w:tentative="1">
      <w:start w:val="1"/>
      <w:numFmt w:val="bullet"/>
      <w:lvlText w:val=""/>
      <w:lvlJc w:val="left"/>
      <w:pPr>
        <w:ind w:left="2970" w:hanging="360"/>
      </w:pPr>
      <w:rPr>
        <w:rFonts w:ascii="Wingdings" w:hAnsi="Wingdings" w:hint="default"/>
      </w:rPr>
    </w:lvl>
    <w:lvl w:ilvl="3" w:tplc="04150001" w:tentative="1">
      <w:start w:val="1"/>
      <w:numFmt w:val="bullet"/>
      <w:lvlText w:val=""/>
      <w:lvlJc w:val="left"/>
      <w:pPr>
        <w:ind w:left="3690" w:hanging="360"/>
      </w:pPr>
      <w:rPr>
        <w:rFonts w:ascii="Symbol" w:hAnsi="Symbol" w:hint="default"/>
      </w:rPr>
    </w:lvl>
    <w:lvl w:ilvl="4" w:tplc="04150003" w:tentative="1">
      <w:start w:val="1"/>
      <w:numFmt w:val="bullet"/>
      <w:lvlText w:val="o"/>
      <w:lvlJc w:val="left"/>
      <w:pPr>
        <w:ind w:left="4410" w:hanging="360"/>
      </w:pPr>
      <w:rPr>
        <w:rFonts w:ascii="Courier New" w:hAnsi="Courier New" w:cs="Courier New" w:hint="default"/>
      </w:rPr>
    </w:lvl>
    <w:lvl w:ilvl="5" w:tplc="04150005" w:tentative="1">
      <w:start w:val="1"/>
      <w:numFmt w:val="bullet"/>
      <w:lvlText w:val=""/>
      <w:lvlJc w:val="left"/>
      <w:pPr>
        <w:ind w:left="5130" w:hanging="360"/>
      </w:pPr>
      <w:rPr>
        <w:rFonts w:ascii="Wingdings" w:hAnsi="Wingdings" w:hint="default"/>
      </w:rPr>
    </w:lvl>
    <w:lvl w:ilvl="6" w:tplc="04150001" w:tentative="1">
      <w:start w:val="1"/>
      <w:numFmt w:val="bullet"/>
      <w:lvlText w:val=""/>
      <w:lvlJc w:val="left"/>
      <w:pPr>
        <w:ind w:left="5850" w:hanging="360"/>
      </w:pPr>
      <w:rPr>
        <w:rFonts w:ascii="Symbol" w:hAnsi="Symbol" w:hint="default"/>
      </w:rPr>
    </w:lvl>
    <w:lvl w:ilvl="7" w:tplc="04150003" w:tentative="1">
      <w:start w:val="1"/>
      <w:numFmt w:val="bullet"/>
      <w:lvlText w:val="o"/>
      <w:lvlJc w:val="left"/>
      <w:pPr>
        <w:ind w:left="6570" w:hanging="360"/>
      </w:pPr>
      <w:rPr>
        <w:rFonts w:ascii="Courier New" w:hAnsi="Courier New" w:cs="Courier New" w:hint="default"/>
      </w:rPr>
    </w:lvl>
    <w:lvl w:ilvl="8" w:tplc="04150005" w:tentative="1">
      <w:start w:val="1"/>
      <w:numFmt w:val="bullet"/>
      <w:lvlText w:val=""/>
      <w:lvlJc w:val="left"/>
      <w:pPr>
        <w:ind w:left="7290" w:hanging="360"/>
      </w:pPr>
      <w:rPr>
        <w:rFonts w:ascii="Wingdings" w:hAnsi="Wingdings" w:hint="default"/>
      </w:rPr>
    </w:lvl>
  </w:abstractNum>
  <w:abstractNum w:abstractNumId="89">
    <w:nsid w:val="16B95FE1"/>
    <w:multiLevelType w:val="hybridMultilevel"/>
    <w:tmpl w:val="0F28B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178504FB"/>
    <w:multiLevelType w:val="hybridMultilevel"/>
    <w:tmpl w:val="98683AB4"/>
    <w:lvl w:ilvl="0" w:tplc="7CAC67DE">
      <w:start w:val="1"/>
      <w:numFmt w:val="decimal"/>
      <w:lvlText w:val="%1."/>
      <w:lvlJc w:val="left"/>
      <w:pPr>
        <w:ind w:left="720" w:hanging="360"/>
      </w:pPr>
      <w:rPr>
        <w:rFonts w:eastAsiaTheme="majorEastAsia" w:cstheme="maj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nsid w:val="17AA0449"/>
    <w:multiLevelType w:val="hybridMultilevel"/>
    <w:tmpl w:val="4560C602"/>
    <w:lvl w:ilvl="0" w:tplc="636A44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17D20CFA"/>
    <w:multiLevelType w:val="hybridMultilevel"/>
    <w:tmpl w:val="734C90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17E25D7E"/>
    <w:multiLevelType w:val="multilevel"/>
    <w:tmpl w:val="32EC14D4"/>
    <w:lvl w:ilvl="0">
      <w:start w:val="7"/>
      <w:numFmt w:val="decimal"/>
      <w:lvlText w:val="%1."/>
      <w:lvlJc w:val="left"/>
      <w:pPr>
        <w:tabs>
          <w:tab w:val="num" w:pos="397"/>
        </w:tabs>
        <w:ind w:left="397" w:hanging="397"/>
      </w:pPr>
      <w:rPr>
        <w:rFonts w:hint="default"/>
        <w:b w:val="0"/>
        <w:u w:val="none"/>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94">
    <w:nsid w:val="18D84423"/>
    <w:multiLevelType w:val="hybridMultilevel"/>
    <w:tmpl w:val="605873CE"/>
    <w:lvl w:ilvl="0" w:tplc="D0141D8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18E423E4"/>
    <w:multiLevelType w:val="hybridMultilevel"/>
    <w:tmpl w:val="3BB4C276"/>
    <w:lvl w:ilvl="0" w:tplc="4894D6C8">
      <w:start w:val="1"/>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192E3170"/>
    <w:multiLevelType w:val="hybridMultilevel"/>
    <w:tmpl w:val="46B6331E"/>
    <w:lvl w:ilvl="0" w:tplc="AB402580">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7">
    <w:nsid w:val="195638E4"/>
    <w:multiLevelType w:val="hybridMultilevel"/>
    <w:tmpl w:val="9FF03F40"/>
    <w:lvl w:ilvl="0" w:tplc="906058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19C24D9E"/>
    <w:multiLevelType w:val="hybridMultilevel"/>
    <w:tmpl w:val="BBA057B0"/>
    <w:lvl w:ilvl="0" w:tplc="8D4ADBE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19E51E04"/>
    <w:multiLevelType w:val="hybridMultilevel"/>
    <w:tmpl w:val="70F8766A"/>
    <w:lvl w:ilvl="0" w:tplc="5B089A2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1A15547A"/>
    <w:multiLevelType w:val="hybridMultilevel"/>
    <w:tmpl w:val="0B7E54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nsid w:val="1A3C2C60"/>
    <w:multiLevelType w:val="hybridMultilevel"/>
    <w:tmpl w:val="9710A6D2"/>
    <w:lvl w:ilvl="0" w:tplc="95C2CF82">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2">
    <w:nsid w:val="1A403D9B"/>
    <w:multiLevelType w:val="hybridMultilevel"/>
    <w:tmpl w:val="285CCB4A"/>
    <w:lvl w:ilvl="0" w:tplc="96222B3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1A950D36"/>
    <w:multiLevelType w:val="hybridMultilevel"/>
    <w:tmpl w:val="34889CF8"/>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104">
    <w:nsid w:val="1A9F7916"/>
    <w:multiLevelType w:val="hybridMultilevel"/>
    <w:tmpl w:val="3D0C8498"/>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nsid w:val="1ABA0245"/>
    <w:multiLevelType w:val="hybridMultilevel"/>
    <w:tmpl w:val="4CEC846C"/>
    <w:lvl w:ilvl="0" w:tplc="0415000F">
      <w:start w:val="1"/>
      <w:numFmt w:val="decimal"/>
      <w:lvlText w:val="%1."/>
      <w:lvlJc w:val="left"/>
      <w:pPr>
        <w:ind w:left="720" w:hanging="360"/>
      </w:pPr>
    </w:lvl>
    <w:lvl w:ilvl="1" w:tplc="A53442E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nsid w:val="1B5F4107"/>
    <w:multiLevelType w:val="hybridMultilevel"/>
    <w:tmpl w:val="EFC4E47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7">
    <w:nsid w:val="1B7217CE"/>
    <w:multiLevelType w:val="hybridMultilevel"/>
    <w:tmpl w:val="F16671C8"/>
    <w:lvl w:ilvl="0" w:tplc="3566087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nsid w:val="1B9C580B"/>
    <w:multiLevelType w:val="hybridMultilevel"/>
    <w:tmpl w:val="3C6C85C0"/>
    <w:lvl w:ilvl="0" w:tplc="FAAADE0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nsid w:val="1C3C5519"/>
    <w:multiLevelType w:val="hybridMultilevel"/>
    <w:tmpl w:val="F4DADB92"/>
    <w:lvl w:ilvl="0" w:tplc="806E9B34">
      <w:start w:val="6"/>
      <w:numFmt w:val="decimal"/>
      <w:lvlText w:val="%1."/>
      <w:lvlJc w:val="left"/>
      <w:pPr>
        <w:ind w:left="1800" w:hanging="360"/>
      </w:pPr>
      <w:rPr>
        <w:rFonts w:hint="default"/>
        <w:color w:val="FF000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0">
    <w:nsid w:val="1C8303F3"/>
    <w:multiLevelType w:val="hybridMultilevel"/>
    <w:tmpl w:val="0204A1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1C843ACD"/>
    <w:multiLevelType w:val="hybridMultilevel"/>
    <w:tmpl w:val="F1F843B6"/>
    <w:lvl w:ilvl="0" w:tplc="D2383A8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nsid w:val="1CE36131"/>
    <w:multiLevelType w:val="hybridMultilevel"/>
    <w:tmpl w:val="B1908440"/>
    <w:lvl w:ilvl="0" w:tplc="0415000F">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nsid w:val="1DBB3D2A"/>
    <w:multiLevelType w:val="hybridMultilevel"/>
    <w:tmpl w:val="84F89170"/>
    <w:lvl w:ilvl="0" w:tplc="781A0F9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nsid w:val="1DC95E4E"/>
    <w:multiLevelType w:val="hybridMultilevel"/>
    <w:tmpl w:val="44945164"/>
    <w:lvl w:ilvl="0" w:tplc="0415000F">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5">
    <w:nsid w:val="1DF1625A"/>
    <w:multiLevelType w:val="hybridMultilevel"/>
    <w:tmpl w:val="4D984E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nsid w:val="1E155600"/>
    <w:multiLevelType w:val="hybridMultilevel"/>
    <w:tmpl w:val="E60E626C"/>
    <w:lvl w:ilvl="0" w:tplc="8836FC3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nsid w:val="1E1E1C7B"/>
    <w:multiLevelType w:val="hybridMultilevel"/>
    <w:tmpl w:val="9DD8153A"/>
    <w:lvl w:ilvl="0" w:tplc="0082ED6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nsid w:val="1E8B6B4A"/>
    <w:multiLevelType w:val="hybridMultilevel"/>
    <w:tmpl w:val="526C810E"/>
    <w:lvl w:ilvl="0" w:tplc="485C86A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nsid w:val="1E927C0B"/>
    <w:multiLevelType w:val="hybridMultilevel"/>
    <w:tmpl w:val="1CAC782E"/>
    <w:lvl w:ilvl="0" w:tplc="FC2E17D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nsid w:val="1E9331E5"/>
    <w:multiLevelType w:val="multilevel"/>
    <w:tmpl w:val="1500FB52"/>
    <w:lvl w:ilvl="0">
      <w:start w:val="1"/>
      <w:numFmt w:val="decimal"/>
      <w:lvlText w:val="%1."/>
      <w:lvlJc w:val="left"/>
      <w:pPr>
        <w:ind w:left="360" w:hanging="360"/>
      </w:pPr>
      <w:rPr>
        <w:rFonts w:hint="default"/>
      </w:rPr>
    </w:lvl>
    <w:lvl w:ilvl="1">
      <w:start w:val="7"/>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1">
    <w:nsid w:val="1EDB73F8"/>
    <w:multiLevelType w:val="hybridMultilevel"/>
    <w:tmpl w:val="782A75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1FAD72D3"/>
    <w:multiLevelType w:val="hybridMultilevel"/>
    <w:tmpl w:val="E48C603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3">
    <w:nsid w:val="1FAE20EB"/>
    <w:multiLevelType w:val="hybridMultilevel"/>
    <w:tmpl w:val="508211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nsid w:val="1FB50B1B"/>
    <w:multiLevelType w:val="hybridMultilevel"/>
    <w:tmpl w:val="7D70D958"/>
    <w:lvl w:ilvl="0" w:tplc="C5CCDA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nsid w:val="1FC45026"/>
    <w:multiLevelType w:val="hybridMultilevel"/>
    <w:tmpl w:val="F8D23D96"/>
    <w:lvl w:ilvl="0" w:tplc="49F6BCB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nsid w:val="1FD03197"/>
    <w:multiLevelType w:val="hybridMultilevel"/>
    <w:tmpl w:val="3D10EF70"/>
    <w:lvl w:ilvl="0" w:tplc="2228D2E6">
      <w:start w:val="1"/>
      <w:numFmt w:val="lowerLetter"/>
      <w:lvlText w:val="%1)"/>
      <w:lvlJc w:val="left"/>
      <w:pPr>
        <w:ind w:left="990" w:hanging="360"/>
      </w:pPr>
      <w:rPr>
        <w:rFonts w:hint="default"/>
      </w:rPr>
    </w:lvl>
    <w:lvl w:ilvl="1" w:tplc="04150019" w:tentative="1">
      <w:start w:val="1"/>
      <w:numFmt w:val="lowerLetter"/>
      <w:lvlText w:val="%2."/>
      <w:lvlJc w:val="left"/>
      <w:pPr>
        <w:ind w:left="1710" w:hanging="360"/>
      </w:pPr>
    </w:lvl>
    <w:lvl w:ilvl="2" w:tplc="0415001B" w:tentative="1">
      <w:start w:val="1"/>
      <w:numFmt w:val="lowerRoman"/>
      <w:lvlText w:val="%3."/>
      <w:lvlJc w:val="righ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127">
    <w:nsid w:val="200639D7"/>
    <w:multiLevelType w:val="hybridMultilevel"/>
    <w:tmpl w:val="682AB226"/>
    <w:lvl w:ilvl="0" w:tplc="8F203164">
      <w:start w:val="1"/>
      <w:numFmt w:val="bullet"/>
      <w:lvlText w:val=""/>
      <w:lvlJc w:val="left"/>
      <w:pPr>
        <w:ind w:left="644" w:hanging="360"/>
      </w:pPr>
      <w:rPr>
        <w:rFonts w:ascii="Symbol" w:hAnsi="Symbol" w:hint="default"/>
      </w:rPr>
    </w:lvl>
    <w:lvl w:ilvl="1" w:tplc="04150003">
      <w:start w:val="1"/>
      <w:numFmt w:val="bullet"/>
      <w:lvlText w:val="o"/>
      <w:lvlJc w:val="left"/>
      <w:pPr>
        <w:ind w:left="1463" w:hanging="360"/>
      </w:pPr>
      <w:rPr>
        <w:rFonts w:ascii="Courier New" w:hAnsi="Courier New" w:cs="Times New Roman" w:hint="default"/>
      </w:rPr>
    </w:lvl>
    <w:lvl w:ilvl="2" w:tplc="04150005">
      <w:start w:val="1"/>
      <w:numFmt w:val="bullet"/>
      <w:lvlText w:val=""/>
      <w:lvlJc w:val="left"/>
      <w:pPr>
        <w:ind w:left="2183" w:hanging="360"/>
      </w:pPr>
      <w:rPr>
        <w:rFonts w:ascii="Wingdings" w:hAnsi="Wingdings" w:hint="default"/>
      </w:rPr>
    </w:lvl>
    <w:lvl w:ilvl="3" w:tplc="04150001">
      <w:start w:val="1"/>
      <w:numFmt w:val="bullet"/>
      <w:lvlText w:val=""/>
      <w:lvlJc w:val="left"/>
      <w:pPr>
        <w:ind w:left="2903" w:hanging="360"/>
      </w:pPr>
      <w:rPr>
        <w:rFonts w:ascii="Symbol" w:hAnsi="Symbol" w:hint="default"/>
      </w:rPr>
    </w:lvl>
    <w:lvl w:ilvl="4" w:tplc="04150003">
      <w:start w:val="1"/>
      <w:numFmt w:val="bullet"/>
      <w:lvlText w:val="o"/>
      <w:lvlJc w:val="left"/>
      <w:pPr>
        <w:ind w:left="3623" w:hanging="360"/>
      </w:pPr>
      <w:rPr>
        <w:rFonts w:ascii="Courier New" w:hAnsi="Courier New" w:cs="Times New Roman" w:hint="default"/>
      </w:rPr>
    </w:lvl>
    <w:lvl w:ilvl="5" w:tplc="04150005">
      <w:start w:val="1"/>
      <w:numFmt w:val="bullet"/>
      <w:lvlText w:val=""/>
      <w:lvlJc w:val="left"/>
      <w:pPr>
        <w:ind w:left="4343" w:hanging="360"/>
      </w:pPr>
      <w:rPr>
        <w:rFonts w:ascii="Wingdings" w:hAnsi="Wingdings" w:hint="default"/>
      </w:rPr>
    </w:lvl>
    <w:lvl w:ilvl="6" w:tplc="04150001">
      <w:start w:val="1"/>
      <w:numFmt w:val="bullet"/>
      <w:lvlText w:val=""/>
      <w:lvlJc w:val="left"/>
      <w:pPr>
        <w:ind w:left="5063" w:hanging="360"/>
      </w:pPr>
      <w:rPr>
        <w:rFonts w:ascii="Symbol" w:hAnsi="Symbol" w:hint="default"/>
      </w:rPr>
    </w:lvl>
    <w:lvl w:ilvl="7" w:tplc="04150003">
      <w:start w:val="1"/>
      <w:numFmt w:val="bullet"/>
      <w:lvlText w:val="o"/>
      <w:lvlJc w:val="left"/>
      <w:pPr>
        <w:ind w:left="5783" w:hanging="360"/>
      </w:pPr>
      <w:rPr>
        <w:rFonts w:ascii="Courier New" w:hAnsi="Courier New" w:cs="Times New Roman" w:hint="default"/>
      </w:rPr>
    </w:lvl>
    <w:lvl w:ilvl="8" w:tplc="04150005">
      <w:start w:val="1"/>
      <w:numFmt w:val="bullet"/>
      <w:lvlText w:val=""/>
      <w:lvlJc w:val="left"/>
      <w:pPr>
        <w:ind w:left="6503" w:hanging="360"/>
      </w:pPr>
      <w:rPr>
        <w:rFonts w:ascii="Wingdings" w:hAnsi="Wingdings" w:hint="default"/>
      </w:rPr>
    </w:lvl>
  </w:abstractNum>
  <w:abstractNum w:abstractNumId="128">
    <w:nsid w:val="20161DD9"/>
    <w:multiLevelType w:val="hybridMultilevel"/>
    <w:tmpl w:val="9354826C"/>
    <w:lvl w:ilvl="0" w:tplc="D66EEBA8">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nsid w:val="20341042"/>
    <w:multiLevelType w:val="hybridMultilevel"/>
    <w:tmpl w:val="EEB08E18"/>
    <w:lvl w:ilvl="0" w:tplc="00BC9F92">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nsid w:val="206A3970"/>
    <w:multiLevelType w:val="hybridMultilevel"/>
    <w:tmpl w:val="77CE9150"/>
    <w:lvl w:ilvl="0" w:tplc="5F58282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nsid w:val="206A4D29"/>
    <w:multiLevelType w:val="hybridMultilevel"/>
    <w:tmpl w:val="CC5C5CA2"/>
    <w:lvl w:ilvl="0" w:tplc="A62676E2">
      <w:start w:val="1"/>
      <w:numFmt w:val="lowerLetter"/>
      <w:lvlText w:val="%1)"/>
      <w:lvlJc w:val="left"/>
      <w:pPr>
        <w:ind w:left="71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nsid w:val="2079685A"/>
    <w:multiLevelType w:val="hybridMultilevel"/>
    <w:tmpl w:val="0C1858CA"/>
    <w:lvl w:ilvl="0" w:tplc="FF98001C">
      <w:start w:val="1"/>
      <w:numFmt w:val="bullet"/>
      <w:lvlText w:val="–"/>
      <w:lvlJc w:val="left"/>
      <w:pPr>
        <w:ind w:left="1467" w:hanging="360"/>
      </w:pPr>
      <w:rPr>
        <w:rFonts w:ascii="Verdana" w:hAnsi="Verdana" w:hint="default"/>
      </w:rPr>
    </w:lvl>
    <w:lvl w:ilvl="1" w:tplc="04150003" w:tentative="1">
      <w:start w:val="1"/>
      <w:numFmt w:val="bullet"/>
      <w:lvlText w:val="o"/>
      <w:lvlJc w:val="left"/>
      <w:pPr>
        <w:ind w:left="2187" w:hanging="360"/>
      </w:pPr>
      <w:rPr>
        <w:rFonts w:ascii="Courier New" w:hAnsi="Courier New" w:cs="Courier New" w:hint="default"/>
      </w:rPr>
    </w:lvl>
    <w:lvl w:ilvl="2" w:tplc="04150005" w:tentative="1">
      <w:start w:val="1"/>
      <w:numFmt w:val="bullet"/>
      <w:lvlText w:val=""/>
      <w:lvlJc w:val="left"/>
      <w:pPr>
        <w:ind w:left="2907" w:hanging="360"/>
      </w:pPr>
      <w:rPr>
        <w:rFonts w:ascii="Wingdings" w:hAnsi="Wingdings" w:hint="default"/>
      </w:rPr>
    </w:lvl>
    <w:lvl w:ilvl="3" w:tplc="04150001" w:tentative="1">
      <w:start w:val="1"/>
      <w:numFmt w:val="bullet"/>
      <w:lvlText w:val=""/>
      <w:lvlJc w:val="left"/>
      <w:pPr>
        <w:ind w:left="3627" w:hanging="360"/>
      </w:pPr>
      <w:rPr>
        <w:rFonts w:ascii="Symbol" w:hAnsi="Symbol" w:hint="default"/>
      </w:rPr>
    </w:lvl>
    <w:lvl w:ilvl="4" w:tplc="04150003" w:tentative="1">
      <w:start w:val="1"/>
      <w:numFmt w:val="bullet"/>
      <w:lvlText w:val="o"/>
      <w:lvlJc w:val="left"/>
      <w:pPr>
        <w:ind w:left="4347" w:hanging="360"/>
      </w:pPr>
      <w:rPr>
        <w:rFonts w:ascii="Courier New" w:hAnsi="Courier New" w:cs="Courier New" w:hint="default"/>
      </w:rPr>
    </w:lvl>
    <w:lvl w:ilvl="5" w:tplc="04150005" w:tentative="1">
      <w:start w:val="1"/>
      <w:numFmt w:val="bullet"/>
      <w:lvlText w:val=""/>
      <w:lvlJc w:val="left"/>
      <w:pPr>
        <w:ind w:left="5067" w:hanging="360"/>
      </w:pPr>
      <w:rPr>
        <w:rFonts w:ascii="Wingdings" w:hAnsi="Wingdings" w:hint="default"/>
      </w:rPr>
    </w:lvl>
    <w:lvl w:ilvl="6" w:tplc="04150001" w:tentative="1">
      <w:start w:val="1"/>
      <w:numFmt w:val="bullet"/>
      <w:lvlText w:val=""/>
      <w:lvlJc w:val="left"/>
      <w:pPr>
        <w:ind w:left="5787" w:hanging="360"/>
      </w:pPr>
      <w:rPr>
        <w:rFonts w:ascii="Symbol" w:hAnsi="Symbol" w:hint="default"/>
      </w:rPr>
    </w:lvl>
    <w:lvl w:ilvl="7" w:tplc="04150003" w:tentative="1">
      <w:start w:val="1"/>
      <w:numFmt w:val="bullet"/>
      <w:lvlText w:val="o"/>
      <w:lvlJc w:val="left"/>
      <w:pPr>
        <w:ind w:left="6507" w:hanging="360"/>
      </w:pPr>
      <w:rPr>
        <w:rFonts w:ascii="Courier New" w:hAnsi="Courier New" w:cs="Courier New" w:hint="default"/>
      </w:rPr>
    </w:lvl>
    <w:lvl w:ilvl="8" w:tplc="04150005" w:tentative="1">
      <w:start w:val="1"/>
      <w:numFmt w:val="bullet"/>
      <w:lvlText w:val=""/>
      <w:lvlJc w:val="left"/>
      <w:pPr>
        <w:ind w:left="7227" w:hanging="360"/>
      </w:pPr>
      <w:rPr>
        <w:rFonts w:ascii="Wingdings" w:hAnsi="Wingdings" w:hint="default"/>
      </w:rPr>
    </w:lvl>
  </w:abstractNum>
  <w:abstractNum w:abstractNumId="133">
    <w:nsid w:val="20A10B60"/>
    <w:multiLevelType w:val="hybridMultilevel"/>
    <w:tmpl w:val="46E40F76"/>
    <w:lvl w:ilvl="0" w:tplc="7C10FB9C">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nsid w:val="20AC14A8"/>
    <w:multiLevelType w:val="hybridMultilevel"/>
    <w:tmpl w:val="E58E06AA"/>
    <w:lvl w:ilvl="0" w:tplc="A678BA78">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5">
    <w:nsid w:val="20B278E0"/>
    <w:multiLevelType w:val="hybridMultilevel"/>
    <w:tmpl w:val="08E21D98"/>
    <w:lvl w:ilvl="0" w:tplc="EBC8FA9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nsid w:val="210B548E"/>
    <w:multiLevelType w:val="hybridMultilevel"/>
    <w:tmpl w:val="2360A5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nsid w:val="21625BC6"/>
    <w:multiLevelType w:val="hybridMultilevel"/>
    <w:tmpl w:val="218C5D34"/>
    <w:lvl w:ilvl="0" w:tplc="979E1CCA">
      <w:start w:val="1"/>
      <w:numFmt w:val="bullet"/>
      <w:lvlText w:val=""/>
      <w:lvlJc w:val="left"/>
      <w:pPr>
        <w:ind w:left="1616" w:hanging="360"/>
      </w:pPr>
      <w:rPr>
        <w:rFonts w:ascii="Symbol" w:hAnsi="Symbol" w:hint="default"/>
        <w:b/>
      </w:rPr>
    </w:lvl>
    <w:lvl w:ilvl="1" w:tplc="04150003" w:tentative="1">
      <w:start w:val="1"/>
      <w:numFmt w:val="bullet"/>
      <w:lvlText w:val="o"/>
      <w:lvlJc w:val="left"/>
      <w:pPr>
        <w:ind w:left="2336" w:hanging="360"/>
      </w:pPr>
      <w:rPr>
        <w:rFonts w:ascii="Courier New" w:hAnsi="Courier New" w:cs="Courier New" w:hint="default"/>
      </w:rPr>
    </w:lvl>
    <w:lvl w:ilvl="2" w:tplc="04150005" w:tentative="1">
      <w:start w:val="1"/>
      <w:numFmt w:val="bullet"/>
      <w:lvlText w:val=""/>
      <w:lvlJc w:val="left"/>
      <w:pPr>
        <w:ind w:left="3056" w:hanging="360"/>
      </w:pPr>
      <w:rPr>
        <w:rFonts w:ascii="Wingdings" w:hAnsi="Wingdings" w:hint="default"/>
      </w:rPr>
    </w:lvl>
    <w:lvl w:ilvl="3" w:tplc="04150001" w:tentative="1">
      <w:start w:val="1"/>
      <w:numFmt w:val="bullet"/>
      <w:lvlText w:val=""/>
      <w:lvlJc w:val="left"/>
      <w:pPr>
        <w:ind w:left="3776" w:hanging="360"/>
      </w:pPr>
      <w:rPr>
        <w:rFonts w:ascii="Symbol" w:hAnsi="Symbol" w:hint="default"/>
      </w:rPr>
    </w:lvl>
    <w:lvl w:ilvl="4" w:tplc="04150003" w:tentative="1">
      <w:start w:val="1"/>
      <w:numFmt w:val="bullet"/>
      <w:lvlText w:val="o"/>
      <w:lvlJc w:val="left"/>
      <w:pPr>
        <w:ind w:left="4496" w:hanging="360"/>
      </w:pPr>
      <w:rPr>
        <w:rFonts w:ascii="Courier New" w:hAnsi="Courier New" w:cs="Courier New" w:hint="default"/>
      </w:rPr>
    </w:lvl>
    <w:lvl w:ilvl="5" w:tplc="04150005" w:tentative="1">
      <w:start w:val="1"/>
      <w:numFmt w:val="bullet"/>
      <w:lvlText w:val=""/>
      <w:lvlJc w:val="left"/>
      <w:pPr>
        <w:ind w:left="5216" w:hanging="360"/>
      </w:pPr>
      <w:rPr>
        <w:rFonts w:ascii="Wingdings" w:hAnsi="Wingdings" w:hint="default"/>
      </w:rPr>
    </w:lvl>
    <w:lvl w:ilvl="6" w:tplc="04150001" w:tentative="1">
      <w:start w:val="1"/>
      <w:numFmt w:val="bullet"/>
      <w:lvlText w:val=""/>
      <w:lvlJc w:val="left"/>
      <w:pPr>
        <w:ind w:left="5936" w:hanging="360"/>
      </w:pPr>
      <w:rPr>
        <w:rFonts w:ascii="Symbol" w:hAnsi="Symbol" w:hint="default"/>
      </w:rPr>
    </w:lvl>
    <w:lvl w:ilvl="7" w:tplc="04150003" w:tentative="1">
      <w:start w:val="1"/>
      <w:numFmt w:val="bullet"/>
      <w:lvlText w:val="o"/>
      <w:lvlJc w:val="left"/>
      <w:pPr>
        <w:ind w:left="6656" w:hanging="360"/>
      </w:pPr>
      <w:rPr>
        <w:rFonts w:ascii="Courier New" w:hAnsi="Courier New" w:cs="Courier New" w:hint="default"/>
      </w:rPr>
    </w:lvl>
    <w:lvl w:ilvl="8" w:tplc="04150005" w:tentative="1">
      <w:start w:val="1"/>
      <w:numFmt w:val="bullet"/>
      <w:lvlText w:val=""/>
      <w:lvlJc w:val="left"/>
      <w:pPr>
        <w:ind w:left="7376" w:hanging="360"/>
      </w:pPr>
      <w:rPr>
        <w:rFonts w:ascii="Wingdings" w:hAnsi="Wingdings" w:hint="default"/>
      </w:rPr>
    </w:lvl>
  </w:abstractNum>
  <w:abstractNum w:abstractNumId="138">
    <w:nsid w:val="21A03B2B"/>
    <w:multiLevelType w:val="hybridMultilevel"/>
    <w:tmpl w:val="1CDC676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9">
    <w:nsid w:val="21E917EE"/>
    <w:multiLevelType w:val="hybridMultilevel"/>
    <w:tmpl w:val="F4C23832"/>
    <w:lvl w:ilvl="0" w:tplc="454C07D6">
      <w:start w:val="1"/>
      <w:numFmt w:val="decimal"/>
      <w:lvlText w:val="%1."/>
      <w:lvlJc w:val="left"/>
      <w:pPr>
        <w:ind w:left="720" w:hanging="360"/>
      </w:pPr>
      <w:rPr>
        <w:rFonts w:ascii="Arial" w:hAnsi="Arial" w:cs="Arial"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nsid w:val="21F614F5"/>
    <w:multiLevelType w:val="hybridMultilevel"/>
    <w:tmpl w:val="7B4C83CC"/>
    <w:lvl w:ilvl="0" w:tplc="2C7E6B7E">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nsid w:val="2214143F"/>
    <w:multiLevelType w:val="hybridMultilevel"/>
    <w:tmpl w:val="D8165F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nsid w:val="2245731E"/>
    <w:multiLevelType w:val="hybridMultilevel"/>
    <w:tmpl w:val="43C8AA7C"/>
    <w:lvl w:ilvl="0" w:tplc="F926B1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nsid w:val="225A1608"/>
    <w:multiLevelType w:val="hybridMultilevel"/>
    <w:tmpl w:val="BA780BCE"/>
    <w:lvl w:ilvl="0" w:tplc="E21833DE">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nsid w:val="22600441"/>
    <w:multiLevelType w:val="hybridMultilevel"/>
    <w:tmpl w:val="5FC814DC"/>
    <w:lvl w:ilvl="0" w:tplc="EA1A6C3A">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45">
    <w:nsid w:val="22747236"/>
    <w:multiLevelType w:val="hybridMultilevel"/>
    <w:tmpl w:val="5D76D9EC"/>
    <w:lvl w:ilvl="0" w:tplc="6766435E">
      <w:start w:val="1"/>
      <w:numFmt w:val="decimal"/>
      <w:lvlText w:val="%1."/>
      <w:lvlJc w:val="left"/>
      <w:pPr>
        <w:ind w:left="66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6">
    <w:nsid w:val="233E32C8"/>
    <w:multiLevelType w:val="hybridMultilevel"/>
    <w:tmpl w:val="A20AEA78"/>
    <w:lvl w:ilvl="0" w:tplc="04150017">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7">
    <w:nsid w:val="23524B00"/>
    <w:multiLevelType w:val="hybridMultilevel"/>
    <w:tmpl w:val="10863EA2"/>
    <w:lvl w:ilvl="0" w:tplc="88C0ADC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nsid w:val="23662FA6"/>
    <w:multiLevelType w:val="hybridMultilevel"/>
    <w:tmpl w:val="4676991A"/>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9">
    <w:nsid w:val="23925B7B"/>
    <w:multiLevelType w:val="hybridMultilevel"/>
    <w:tmpl w:val="AF8E8298"/>
    <w:lvl w:ilvl="0" w:tplc="E80EFFE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nsid w:val="23B47B66"/>
    <w:multiLevelType w:val="hybridMultilevel"/>
    <w:tmpl w:val="AC40B6E6"/>
    <w:lvl w:ilvl="0" w:tplc="F51026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nsid w:val="24731B11"/>
    <w:multiLevelType w:val="hybridMultilevel"/>
    <w:tmpl w:val="1E589C90"/>
    <w:lvl w:ilvl="0" w:tplc="91701AB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nsid w:val="24852DC9"/>
    <w:multiLevelType w:val="hybridMultilevel"/>
    <w:tmpl w:val="81E01676"/>
    <w:lvl w:ilvl="0" w:tplc="8D02022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nsid w:val="24FB77B9"/>
    <w:multiLevelType w:val="hybridMultilevel"/>
    <w:tmpl w:val="75024A3C"/>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4">
    <w:nsid w:val="251A7ED3"/>
    <w:multiLevelType w:val="hybridMultilevel"/>
    <w:tmpl w:val="6BF644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nsid w:val="25462E6D"/>
    <w:multiLevelType w:val="hybridMultilevel"/>
    <w:tmpl w:val="D4A0BDD2"/>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nsid w:val="25613065"/>
    <w:multiLevelType w:val="hybridMultilevel"/>
    <w:tmpl w:val="7FF8B208"/>
    <w:lvl w:ilvl="0" w:tplc="C7E657E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nsid w:val="25706D24"/>
    <w:multiLevelType w:val="hybridMultilevel"/>
    <w:tmpl w:val="7E18E0B2"/>
    <w:lvl w:ilvl="0" w:tplc="8DAEC81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nsid w:val="25F31F3E"/>
    <w:multiLevelType w:val="hybridMultilevel"/>
    <w:tmpl w:val="98D6D9FE"/>
    <w:lvl w:ilvl="0" w:tplc="B512E6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nsid w:val="26AF2E7B"/>
    <w:multiLevelType w:val="hybridMultilevel"/>
    <w:tmpl w:val="B27E3A42"/>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nsid w:val="26CA4CD6"/>
    <w:multiLevelType w:val="hybridMultilevel"/>
    <w:tmpl w:val="E544F756"/>
    <w:lvl w:ilvl="0" w:tplc="0415000F">
      <w:start w:val="1"/>
      <w:numFmt w:val="decimal"/>
      <w:lvlText w:val="%1."/>
      <w:lvlJc w:val="left"/>
      <w:pPr>
        <w:ind w:left="720" w:hanging="360"/>
      </w:pPr>
      <w:rPr>
        <w:b w:val="0"/>
        <w:strike w:val="0"/>
        <w:dstrike w:val="0"/>
        <w:u w:val="none"/>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1">
    <w:nsid w:val="26E73270"/>
    <w:multiLevelType w:val="hybridMultilevel"/>
    <w:tmpl w:val="7C08D9E0"/>
    <w:lvl w:ilvl="0" w:tplc="EA1A6C3A">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162">
    <w:nsid w:val="27261F71"/>
    <w:multiLevelType w:val="hybridMultilevel"/>
    <w:tmpl w:val="E9BA3E08"/>
    <w:lvl w:ilvl="0" w:tplc="AB402580">
      <w:start w:val="1"/>
      <w:numFmt w:val="bullet"/>
      <w:lvlText w:val=""/>
      <w:lvlJc w:val="left"/>
      <w:pPr>
        <w:ind w:left="2641" w:hanging="360"/>
      </w:pPr>
      <w:rPr>
        <w:rFonts w:ascii="Symbol" w:hAnsi="Symbol" w:hint="default"/>
      </w:rPr>
    </w:lvl>
    <w:lvl w:ilvl="1" w:tplc="04150003" w:tentative="1">
      <w:start w:val="1"/>
      <w:numFmt w:val="bullet"/>
      <w:lvlText w:val="o"/>
      <w:lvlJc w:val="left"/>
      <w:pPr>
        <w:ind w:left="3361" w:hanging="360"/>
      </w:pPr>
      <w:rPr>
        <w:rFonts w:ascii="Courier New" w:hAnsi="Courier New" w:cs="Courier New" w:hint="default"/>
      </w:rPr>
    </w:lvl>
    <w:lvl w:ilvl="2" w:tplc="04150005" w:tentative="1">
      <w:start w:val="1"/>
      <w:numFmt w:val="bullet"/>
      <w:lvlText w:val=""/>
      <w:lvlJc w:val="left"/>
      <w:pPr>
        <w:ind w:left="4081" w:hanging="360"/>
      </w:pPr>
      <w:rPr>
        <w:rFonts w:ascii="Wingdings" w:hAnsi="Wingdings" w:hint="default"/>
      </w:rPr>
    </w:lvl>
    <w:lvl w:ilvl="3" w:tplc="04150001" w:tentative="1">
      <w:start w:val="1"/>
      <w:numFmt w:val="bullet"/>
      <w:lvlText w:val=""/>
      <w:lvlJc w:val="left"/>
      <w:pPr>
        <w:ind w:left="4801" w:hanging="360"/>
      </w:pPr>
      <w:rPr>
        <w:rFonts w:ascii="Symbol" w:hAnsi="Symbol" w:hint="default"/>
      </w:rPr>
    </w:lvl>
    <w:lvl w:ilvl="4" w:tplc="04150003" w:tentative="1">
      <w:start w:val="1"/>
      <w:numFmt w:val="bullet"/>
      <w:lvlText w:val="o"/>
      <w:lvlJc w:val="left"/>
      <w:pPr>
        <w:ind w:left="5521" w:hanging="360"/>
      </w:pPr>
      <w:rPr>
        <w:rFonts w:ascii="Courier New" w:hAnsi="Courier New" w:cs="Courier New" w:hint="default"/>
      </w:rPr>
    </w:lvl>
    <w:lvl w:ilvl="5" w:tplc="04150005" w:tentative="1">
      <w:start w:val="1"/>
      <w:numFmt w:val="bullet"/>
      <w:lvlText w:val=""/>
      <w:lvlJc w:val="left"/>
      <w:pPr>
        <w:ind w:left="6241" w:hanging="360"/>
      </w:pPr>
      <w:rPr>
        <w:rFonts w:ascii="Wingdings" w:hAnsi="Wingdings" w:hint="default"/>
      </w:rPr>
    </w:lvl>
    <w:lvl w:ilvl="6" w:tplc="04150001" w:tentative="1">
      <w:start w:val="1"/>
      <w:numFmt w:val="bullet"/>
      <w:lvlText w:val=""/>
      <w:lvlJc w:val="left"/>
      <w:pPr>
        <w:ind w:left="6961" w:hanging="360"/>
      </w:pPr>
      <w:rPr>
        <w:rFonts w:ascii="Symbol" w:hAnsi="Symbol" w:hint="default"/>
      </w:rPr>
    </w:lvl>
    <w:lvl w:ilvl="7" w:tplc="04150003" w:tentative="1">
      <w:start w:val="1"/>
      <w:numFmt w:val="bullet"/>
      <w:lvlText w:val="o"/>
      <w:lvlJc w:val="left"/>
      <w:pPr>
        <w:ind w:left="7681" w:hanging="360"/>
      </w:pPr>
      <w:rPr>
        <w:rFonts w:ascii="Courier New" w:hAnsi="Courier New" w:cs="Courier New" w:hint="default"/>
      </w:rPr>
    </w:lvl>
    <w:lvl w:ilvl="8" w:tplc="04150005" w:tentative="1">
      <w:start w:val="1"/>
      <w:numFmt w:val="bullet"/>
      <w:lvlText w:val=""/>
      <w:lvlJc w:val="left"/>
      <w:pPr>
        <w:ind w:left="8401" w:hanging="360"/>
      </w:pPr>
      <w:rPr>
        <w:rFonts w:ascii="Wingdings" w:hAnsi="Wingdings" w:hint="default"/>
      </w:rPr>
    </w:lvl>
  </w:abstractNum>
  <w:abstractNum w:abstractNumId="163">
    <w:nsid w:val="276B7D00"/>
    <w:multiLevelType w:val="hybridMultilevel"/>
    <w:tmpl w:val="9780ACA0"/>
    <w:lvl w:ilvl="0" w:tplc="DE2E41BC">
      <w:start w:val="8"/>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nsid w:val="28C67CD0"/>
    <w:multiLevelType w:val="hybridMultilevel"/>
    <w:tmpl w:val="CC70586C"/>
    <w:lvl w:ilvl="0" w:tplc="BF86E96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nsid w:val="28F32377"/>
    <w:multiLevelType w:val="hybridMultilevel"/>
    <w:tmpl w:val="80328358"/>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6">
    <w:nsid w:val="28FE47EB"/>
    <w:multiLevelType w:val="hybridMultilevel"/>
    <w:tmpl w:val="56EC3446"/>
    <w:lvl w:ilvl="0" w:tplc="04150003">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7">
    <w:nsid w:val="29D50392"/>
    <w:multiLevelType w:val="hybridMultilevel"/>
    <w:tmpl w:val="712C00A6"/>
    <w:lvl w:ilvl="0" w:tplc="F3EA047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nsid w:val="29EE3D09"/>
    <w:multiLevelType w:val="hybridMultilevel"/>
    <w:tmpl w:val="45E84DE8"/>
    <w:lvl w:ilvl="0" w:tplc="C2FCE0A2">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9">
    <w:nsid w:val="2A32770D"/>
    <w:multiLevelType w:val="hybridMultilevel"/>
    <w:tmpl w:val="E4645BCA"/>
    <w:lvl w:ilvl="0" w:tplc="B0CAEA34">
      <w:start w:val="1"/>
      <w:numFmt w:val="decimal"/>
      <w:lvlText w:val="%1."/>
      <w:lvlJc w:val="left"/>
      <w:pPr>
        <w:ind w:left="36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nsid w:val="2A746CE8"/>
    <w:multiLevelType w:val="hybridMultilevel"/>
    <w:tmpl w:val="83BAE0EA"/>
    <w:lvl w:ilvl="0" w:tplc="6AB045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nsid w:val="2A9604E0"/>
    <w:multiLevelType w:val="hybridMultilevel"/>
    <w:tmpl w:val="D09A4AF4"/>
    <w:lvl w:ilvl="0" w:tplc="04150017">
      <w:start w:val="1"/>
      <w:numFmt w:val="lowerLetter"/>
      <w:lvlText w:val="%1)"/>
      <w:lvlJc w:val="left"/>
      <w:pPr>
        <w:ind w:left="1080" w:hanging="360"/>
      </w:pPr>
    </w:lvl>
    <w:lvl w:ilvl="1" w:tplc="04150017">
      <w:start w:val="1"/>
      <w:numFmt w:val="lowerLetter"/>
      <w:lvlText w:val="%2)"/>
      <w:lvlJc w:val="left"/>
      <w:pPr>
        <w:ind w:left="785"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2">
    <w:nsid w:val="2AC465EE"/>
    <w:multiLevelType w:val="hybridMultilevel"/>
    <w:tmpl w:val="57BEA5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nsid w:val="2B2B5C12"/>
    <w:multiLevelType w:val="hybridMultilevel"/>
    <w:tmpl w:val="5734C0E2"/>
    <w:lvl w:ilvl="0" w:tplc="34C845C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nsid w:val="2B383676"/>
    <w:multiLevelType w:val="hybridMultilevel"/>
    <w:tmpl w:val="0D8637DA"/>
    <w:lvl w:ilvl="0" w:tplc="AB7AD5F6">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75">
    <w:nsid w:val="2BA3554E"/>
    <w:multiLevelType w:val="hybridMultilevel"/>
    <w:tmpl w:val="6B94A9A0"/>
    <w:lvl w:ilvl="0" w:tplc="FAAADE0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nsid w:val="2D374930"/>
    <w:multiLevelType w:val="hybridMultilevel"/>
    <w:tmpl w:val="0714063C"/>
    <w:lvl w:ilvl="0" w:tplc="10F4C83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nsid w:val="2D681D6C"/>
    <w:multiLevelType w:val="hybridMultilevel"/>
    <w:tmpl w:val="D4B0E39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8">
    <w:nsid w:val="2D683AE0"/>
    <w:multiLevelType w:val="hybridMultilevel"/>
    <w:tmpl w:val="EC52CA8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9">
    <w:nsid w:val="2E257311"/>
    <w:multiLevelType w:val="hybridMultilevel"/>
    <w:tmpl w:val="271492C8"/>
    <w:lvl w:ilvl="0" w:tplc="B154725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nsid w:val="2E8D0367"/>
    <w:multiLevelType w:val="hybridMultilevel"/>
    <w:tmpl w:val="59BC0A6A"/>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nsid w:val="2EA93768"/>
    <w:multiLevelType w:val="hybridMultilevel"/>
    <w:tmpl w:val="C3C04BAE"/>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nsid w:val="2F020CD5"/>
    <w:multiLevelType w:val="hybridMultilevel"/>
    <w:tmpl w:val="D806FE3E"/>
    <w:lvl w:ilvl="0" w:tplc="14B26B78">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nsid w:val="2FB56241"/>
    <w:multiLevelType w:val="hybridMultilevel"/>
    <w:tmpl w:val="4882332E"/>
    <w:lvl w:ilvl="0" w:tplc="17903FB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nsid w:val="2FB8735A"/>
    <w:multiLevelType w:val="hybridMultilevel"/>
    <w:tmpl w:val="49584DAC"/>
    <w:lvl w:ilvl="0" w:tplc="816EF60A">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5">
    <w:nsid w:val="2FFC1451"/>
    <w:multiLevelType w:val="hybridMultilevel"/>
    <w:tmpl w:val="49C0BDBE"/>
    <w:lvl w:ilvl="0" w:tplc="3D8A63A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nsid w:val="300915AA"/>
    <w:multiLevelType w:val="hybridMultilevel"/>
    <w:tmpl w:val="8A267F22"/>
    <w:lvl w:ilvl="0" w:tplc="AB402580">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87">
    <w:nsid w:val="300A2608"/>
    <w:multiLevelType w:val="hybridMultilevel"/>
    <w:tmpl w:val="99BE980A"/>
    <w:lvl w:ilvl="0" w:tplc="7F762F8C">
      <w:start w:val="6"/>
      <w:numFmt w:val="decimal"/>
      <w:lvlText w:val="%1."/>
      <w:lvlJc w:val="left"/>
      <w:pPr>
        <w:ind w:left="720" w:hanging="360"/>
      </w:pPr>
      <w:rPr>
        <w:rFonts w:ascii="Arial" w:hAnsi="Arial" w:cs="Arial"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nsid w:val="303A5DA2"/>
    <w:multiLevelType w:val="hybridMultilevel"/>
    <w:tmpl w:val="C472ED9A"/>
    <w:lvl w:ilvl="0" w:tplc="E0B88712">
      <w:start w:val="6"/>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9">
    <w:nsid w:val="304744F0"/>
    <w:multiLevelType w:val="hybridMultilevel"/>
    <w:tmpl w:val="B84266F2"/>
    <w:lvl w:ilvl="0" w:tplc="AC7A3CD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nsid w:val="30A61AFD"/>
    <w:multiLevelType w:val="hybridMultilevel"/>
    <w:tmpl w:val="13168516"/>
    <w:lvl w:ilvl="0" w:tplc="FC82CDEC">
      <w:start w:val="1"/>
      <w:numFmt w:val="lowerLetter"/>
      <w:lvlText w:val="%1)"/>
      <w:lvlJc w:val="left"/>
      <w:pPr>
        <w:ind w:left="106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nsid w:val="30BC66F0"/>
    <w:multiLevelType w:val="hybridMultilevel"/>
    <w:tmpl w:val="A088063A"/>
    <w:lvl w:ilvl="0" w:tplc="B156D4D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nsid w:val="30E16E44"/>
    <w:multiLevelType w:val="hybridMultilevel"/>
    <w:tmpl w:val="D39E05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nsid w:val="3143023A"/>
    <w:multiLevelType w:val="hybridMultilevel"/>
    <w:tmpl w:val="4D5C25A2"/>
    <w:lvl w:ilvl="0" w:tplc="DA0465A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nsid w:val="314A1AC2"/>
    <w:multiLevelType w:val="hybridMultilevel"/>
    <w:tmpl w:val="6B44ACE6"/>
    <w:lvl w:ilvl="0" w:tplc="A5CC32E2">
      <w:start w:val="1"/>
      <w:numFmt w:val="lowerLetter"/>
      <w:lvlText w:val="%1)"/>
      <w:lvlJc w:val="left"/>
      <w:pPr>
        <w:ind w:left="1350" w:hanging="360"/>
      </w:pPr>
      <w:rPr>
        <w:b w:val="0"/>
      </w:rPr>
    </w:lvl>
    <w:lvl w:ilvl="1" w:tplc="04150019">
      <w:start w:val="1"/>
      <w:numFmt w:val="lowerLetter"/>
      <w:lvlText w:val="%2."/>
      <w:lvlJc w:val="left"/>
      <w:pPr>
        <w:ind w:left="2070" w:hanging="360"/>
      </w:pPr>
    </w:lvl>
    <w:lvl w:ilvl="2" w:tplc="0415001B">
      <w:start w:val="1"/>
      <w:numFmt w:val="lowerRoman"/>
      <w:lvlText w:val="%3."/>
      <w:lvlJc w:val="right"/>
      <w:pPr>
        <w:ind w:left="2790" w:hanging="180"/>
      </w:pPr>
    </w:lvl>
    <w:lvl w:ilvl="3" w:tplc="0415000F">
      <w:start w:val="1"/>
      <w:numFmt w:val="decimal"/>
      <w:lvlText w:val="%4."/>
      <w:lvlJc w:val="left"/>
      <w:pPr>
        <w:ind w:left="3510" w:hanging="360"/>
      </w:pPr>
    </w:lvl>
    <w:lvl w:ilvl="4" w:tplc="04150019">
      <w:start w:val="1"/>
      <w:numFmt w:val="lowerLetter"/>
      <w:lvlText w:val="%5."/>
      <w:lvlJc w:val="left"/>
      <w:pPr>
        <w:ind w:left="4230" w:hanging="360"/>
      </w:pPr>
    </w:lvl>
    <w:lvl w:ilvl="5" w:tplc="0415001B">
      <w:start w:val="1"/>
      <w:numFmt w:val="lowerRoman"/>
      <w:lvlText w:val="%6."/>
      <w:lvlJc w:val="right"/>
      <w:pPr>
        <w:ind w:left="4950" w:hanging="180"/>
      </w:pPr>
    </w:lvl>
    <w:lvl w:ilvl="6" w:tplc="0415000F">
      <w:start w:val="1"/>
      <w:numFmt w:val="decimal"/>
      <w:lvlText w:val="%7."/>
      <w:lvlJc w:val="left"/>
      <w:pPr>
        <w:ind w:left="5670" w:hanging="360"/>
      </w:pPr>
    </w:lvl>
    <w:lvl w:ilvl="7" w:tplc="04150019">
      <w:start w:val="1"/>
      <w:numFmt w:val="lowerLetter"/>
      <w:lvlText w:val="%8."/>
      <w:lvlJc w:val="left"/>
      <w:pPr>
        <w:ind w:left="6390" w:hanging="360"/>
      </w:pPr>
    </w:lvl>
    <w:lvl w:ilvl="8" w:tplc="0415001B">
      <w:start w:val="1"/>
      <w:numFmt w:val="lowerRoman"/>
      <w:lvlText w:val="%9."/>
      <w:lvlJc w:val="right"/>
      <w:pPr>
        <w:ind w:left="7110" w:hanging="180"/>
      </w:pPr>
    </w:lvl>
  </w:abstractNum>
  <w:abstractNum w:abstractNumId="195">
    <w:nsid w:val="31787A3F"/>
    <w:multiLevelType w:val="hybridMultilevel"/>
    <w:tmpl w:val="07D03698"/>
    <w:lvl w:ilvl="0" w:tplc="E108788C">
      <w:start w:val="1"/>
      <w:numFmt w:val="lowerLetter"/>
      <w:lvlText w:val="%1)"/>
      <w:lvlJc w:val="left"/>
      <w:pPr>
        <w:ind w:left="1066" w:hanging="360"/>
      </w:pPr>
      <w:rPr>
        <w:sz w:val="20"/>
        <w:szCs w:val="20"/>
      </w:rPr>
    </w:lvl>
    <w:lvl w:ilvl="1" w:tplc="04150019" w:tentative="1">
      <w:start w:val="1"/>
      <w:numFmt w:val="lowerLetter"/>
      <w:lvlText w:val="%2."/>
      <w:lvlJc w:val="left"/>
      <w:pPr>
        <w:ind w:left="1786" w:hanging="360"/>
      </w:pPr>
    </w:lvl>
    <w:lvl w:ilvl="2" w:tplc="0415001B" w:tentative="1">
      <w:start w:val="1"/>
      <w:numFmt w:val="lowerRoman"/>
      <w:lvlText w:val="%3."/>
      <w:lvlJc w:val="right"/>
      <w:pPr>
        <w:ind w:left="2506" w:hanging="180"/>
      </w:pPr>
    </w:lvl>
    <w:lvl w:ilvl="3" w:tplc="0415000F" w:tentative="1">
      <w:start w:val="1"/>
      <w:numFmt w:val="decimal"/>
      <w:lvlText w:val="%4."/>
      <w:lvlJc w:val="left"/>
      <w:pPr>
        <w:ind w:left="3226" w:hanging="360"/>
      </w:pPr>
    </w:lvl>
    <w:lvl w:ilvl="4" w:tplc="04150019" w:tentative="1">
      <w:start w:val="1"/>
      <w:numFmt w:val="lowerLetter"/>
      <w:lvlText w:val="%5."/>
      <w:lvlJc w:val="left"/>
      <w:pPr>
        <w:ind w:left="3946" w:hanging="360"/>
      </w:pPr>
    </w:lvl>
    <w:lvl w:ilvl="5" w:tplc="0415001B" w:tentative="1">
      <w:start w:val="1"/>
      <w:numFmt w:val="lowerRoman"/>
      <w:lvlText w:val="%6."/>
      <w:lvlJc w:val="right"/>
      <w:pPr>
        <w:ind w:left="4666" w:hanging="180"/>
      </w:pPr>
    </w:lvl>
    <w:lvl w:ilvl="6" w:tplc="0415000F" w:tentative="1">
      <w:start w:val="1"/>
      <w:numFmt w:val="decimal"/>
      <w:lvlText w:val="%7."/>
      <w:lvlJc w:val="left"/>
      <w:pPr>
        <w:ind w:left="5386" w:hanging="360"/>
      </w:pPr>
    </w:lvl>
    <w:lvl w:ilvl="7" w:tplc="04150019" w:tentative="1">
      <w:start w:val="1"/>
      <w:numFmt w:val="lowerLetter"/>
      <w:lvlText w:val="%8."/>
      <w:lvlJc w:val="left"/>
      <w:pPr>
        <w:ind w:left="6106" w:hanging="360"/>
      </w:pPr>
    </w:lvl>
    <w:lvl w:ilvl="8" w:tplc="0415001B" w:tentative="1">
      <w:start w:val="1"/>
      <w:numFmt w:val="lowerRoman"/>
      <w:lvlText w:val="%9."/>
      <w:lvlJc w:val="right"/>
      <w:pPr>
        <w:ind w:left="6826" w:hanging="180"/>
      </w:pPr>
    </w:lvl>
  </w:abstractNum>
  <w:abstractNum w:abstractNumId="196">
    <w:nsid w:val="31CF0EC3"/>
    <w:multiLevelType w:val="hybridMultilevel"/>
    <w:tmpl w:val="24A08F6E"/>
    <w:lvl w:ilvl="0" w:tplc="550CFD2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nsid w:val="31EC5CD4"/>
    <w:multiLevelType w:val="hybridMultilevel"/>
    <w:tmpl w:val="0BA66192"/>
    <w:lvl w:ilvl="0" w:tplc="F6907A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8">
    <w:nsid w:val="31F41934"/>
    <w:multiLevelType w:val="hybridMultilevel"/>
    <w:tmpl w:val="06181300"/>
    <w:lvl w:ilvl="0" w:tplc="E446E68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9">
    <w:nsid w:val="320368D2"/>
    <w:multiLevelType w:val="hybridMultilevel"/>
    <w:tmpl w:val="23141826"/>
    <w:lvl w:ilvl="0" w:tplc="04150001">
      <w:start w:val="1"/>
      <w:numFmt w:val="bullet"/>
      <w:lvlText w:val=""/>
      <w:lvlJc w:val="left"/>
      <w:pPr>
        <w:ind w:left="1845" w:hanging="360"/>
      </w:pPr>
      <w:rPr>
        <w:rFonts w:ascii="Symbol" w:hAnsi="Symbol" w:hint="default"/>
      </w:rPr>
    </w:lvl>
    <w:lvl w:ilvl="1" w:tplc="04150003" w:tentative="1">
      <w:start w:val="1"/>
      <w:numFmt w:val="bullet"/>
      <w:lvlText w:val="o"/>
      <w:lvlJc w:val="left"/>
      <w:pPr>
        <w:ind w:left="2565" w:hanging="360"/>
      </w:pPr>
      <w:rPr>
        <w:rFonts w:ascii="Courier New" w:hAnsi="Courier New" w:cs="Courier New" w:hint="default"/>
      </w:rPr>
    </w:lvl>
    <w:lvl w:ilvl="2" w:tplc="04150005" w:tentative="1">
      <w:start w:val="1"/>
      <w:numFmt w:val="bullet"/>
      <w:lvlText w:val=""/>
      <w:lvlJc w:val="left"/>
      <w:pPr>
        <w:ind w:left="3285" w:hanging="360"/>
      </w:pPr>
      <w:rPr>
        <w:rFonts w:ascii="Wingdings" w:hAnsi="Wingdings" w:hint="default"/>
      </w:rPr>
    </w:lvl>
    <w:lvl w:ilvl="3" w:tplc="04150001" w:tentative="1">
      <w:start w:val="1"/>
      <w:numFmt w:val="bullet"/>
      <w:lvlText w:val=""/>
      <w:lvlJc w:val="left"/>
      <w:pPr>
        <w:ind w:left="4005" w:hanging="360"/>
      </w:pPr>
      <w:rPr>
        <w:rFonts w:ascii="Symbol" w:hAnsi="Symbol" w:hint="default"/>
      </w:rPr>
    </w:lvl>
    <w:lvl w:ilvl="4" w:tplc="04150003" w:tentative="1">
      <w:start w:val="1"/>
      <w:numFmt w:val="bullet"/>
      <w:lvlText w:val="o"/>
      <w:lvlJc w:val="left"/>
      <w:pPr>
        <w:ind w:left="4725" w:hanging="360"/>
      </w:pPr>
      <w:rPr>
        <w:rFonts w:ascii="Courier New" w:hAnsi="Courier New" w:cs="Courier New" w:hint="default"/>
      </w:rPr>
    </w:lvl>
    <w:lvl w:ilvl="5" w:tplc="04150005" w:tentative="1">
      <w:start w:val="1"/>
      <w:numFmt w:val="bullet"/>
      <w:lvlText w:val=""/>
      <w:lvlJc w:val="left"/>
      <w:pPr>
        <w:ind w:left="5445" w:hanging="360"/>
      </w:pPr>
      <w:rPr>
        <w:rFonts w:ascii="Wingdings" w:hAnsi="Wingdings" w:hint="default"/>
      </w:rPr>
    </w:lvl>
    <w:lvl w:ilvl="6" w:tplc="04150001" w:tentative="1">
      <w:start w:val="1"/>
      <w:numFmt w:val="bullet"/>
      <w:lvlText w:val=""/>
      <w:lvlJc w:val="left"/>
      <w:pPr>
        <w:ind w:left="6165" w:hanging="360"/>
      </w:pPr>
      <w:rPr>
        <w:rFonts w:ascii="Symbol" w:hAnsi="Symbol" w:hint="default"/>
      </w:rPr>
    </w:lvl>
    <w:lvl w:ilvl="7" w:tplc="04150003" w:tentative="1">
      <w:start w:val="1"/>
      <w:numFmt w:val="bullet"/>
      <w:lvlText w:val="o"/>
      <w:lvlJc w:val="left"/>
      <w:pPr>
        <w:ind w:left="6885" w:hanging="360"/>
      </w:pPr>
      <w:rPr>
        <w:rFonts w:ascii="Courier New" w:hAnsi="Courier New" w:cs="Courier New" w:hint="default"/>
      </w:rPr>
    </w:lvl>
    <w:lvl w:ilvl="8" w:tplc="04150005" w:tentative="1">
      <w:start w:val="1"/>
      <w:numFmt w:val="bullet"/>
      <w:lvlText w:val=""/>
      <w:lvlJc w:val="left"/>
      <w:pPr>
        <w:ind w:left="7605" w:hanging="360"/>
      </w:pPr>
      <w:rPr>
        <w:rFonts w:ascii="Wingdings" w:hAnsi="Wingdings" w:hint="default"/>
      </w:rPr>
    </w:lvl>
  </w:abstractNum>
  <w:abstractNum w:abstractNumId="200">
    <w:nsid w:val="321634F8"/>
    <w:multiLevelType w:val="hybridMultilevel"/>
    <w:tmpl w:val="90E06258"/>
    <w:lvl w:ilvl="0" w:tplc="04150017">
      <w:start w:val="1"/>
      <w:numFmt w:val="lowerLetter"/>
      <w:lvlText w:val="%1)"/>
      <w:lvlJc w:val="left"/>
      <w:pPr>
        <w:ind w:left="696" w:hanging="360"/>
      </w:p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201">
    <w:nsid w:val="3237157C"/>
    <w:multiLevelType w:val="hybridMultilevel"/>
    <w:tmpl w:val="0EF2A024"/>
    <w:lvl w:ilvl="0" w:tplc="04150017">
      <w:start w:val="1"/>
      <w:numFmt w:val="lowerLetter"/>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02">
    <w:nsid w:val="323A1F32"/>
    <w:multiLevelType w:val="hybridMultilevel"/>
    <w:tmpl w:val="FB2C6A34"/>
    <w:lvl w:ilvl="0" w:tplc="C59A4F1A">
      <w:start w:val="1"/>
      <w:numFmt w:val="decimal"/>
      <w:lvlText w:val="%1."/>
      <w:lvlJc w:val="left"/>
      <w:pPr>
        <w:ind w:left="360" w:hanging="360"/>
      </w:pPr>
      <w:rPr>
        <w:rFonts w:ascii="Myriad Pro" w:hAnsi="Myriad Pr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3">
    <w:nsid w:val="32E068CE"/>
    <w:multiLevelType w:val="hybridMultilevel"/>
    <w:tmpl w:val="C432337E"/>
    <w:lvl w:ilvl="0" w:tplc="65D27F4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nsid w:val="330E5D51"/>
    <w:multiLevelType w:val="hybridMultilevel"/>
    <w:tmpl w:val="62B4048C"/>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5">
    <w:nsid w:val="336A27A7"/>
    <w:multiLevelType w:val="hybridMultilevel"/>
    <w:tmpl w:val="5BE036E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6">
    <w:nsid w:val="33980518"/>
    <w:multiLevelType w:val="hybridMultilevel"/>
    <w:tmpl w:val="9E98AE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7">
    <w:nsid w:val="33C8327A"/>
    <w:multiLevelType w:val="hybridMultilevel"/>
    <w:tmpl w:val="6EB0F8CE"/>
    <w:lvl w:ilvl="0" w:tplc="670A43B8">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nsid w:val="343643E9"/>
    <w:multiLevelType w:val="hybridMultilevel"/>
    <w:tmpl w:val="2006F214"/>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9">
    <w:nsid w:val="34624643"/>
    <w:multiLevelType w:val="hybridMultilevel"/>
    <w:tmpl w:val="67A81052"/>
    <w:lvl w:ilvl="0" w:tplc="04150017">
      <w:start w:val="1"/>
      <w:numFmt w:val="lowerLetter"/>
      <w:lvlText w:val="%1)"/>
      <w:lvlJc w:val="left"/>
      <w:pPr>
        <w:ind w:left="106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0">
    <w:nsid w:val="347E7CC8"/>
    <w:multiLevelType w:val="hybridMultilevel"/>
    <w:tmpl w:val="34889CF8"/>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211">
    <w:nsid w:val="34B66E85"/>
    <w:multiLevelType w:val="hybridMultilevel"/>
    <w:tmpl w:val="7834F86A"/>
    <w:lvl w:ilvl="0" w:tplc="BC78FCA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nsid w:val="34CC4206"/>
    <w:multiLevelType w:val="hybridMultilevel"/>
    <w:tmpl w:val="2BCA4F3E"/>
    <w:lvl w:ilvl="0" w:tplc="10C8076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nsid w:val="34D21D96"/>
    <w:multiLevelType w:val="hybridMultilevel"/>
    <w:tmpl w:val="5B02C906"/>
    <w:lvl w:ilvl="0" w:tplc="CE2C197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nsid w:val="35082FA0"/>
    <w:multiLevelType w:val="hybridMultilevel"/>
    <w:tmpl w:val="B72CA34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5">
    <w:nsid w:val="3587469A"/>
    <w:multiLevelType w:val="hybridMultilevel"/>
    <w:tmpl w:val="5094997E"/>
    <w:lvl w:ilvl="0" w:tplc="2398062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nsid w:val="35971525"/>
    <w:multiLevelType w:val="hybridMultilevel"/>
    <w:tmpl w:val="D3D08FF4"/>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17">
    <w:nsid w:val="359F4981"/>
    <w:multiLevelType w:val="hybridMultilevel"/>
    <w:tmpl w:val="4F387FC2"/>
    <w:lvl w:ilvl="0" w:tplc="D3FAD898">
      <w:start w:val="3"/>
      <w:numFmt w:val="decimal"/>
      <w:lvlText w:val="%1."/>
      <w:lvlJc w:val="left"/>
      <w:pPr>
        <w:ind w:left="180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nsid w:val="35AD5F04"/>
    <w:multiLevelType w:val="hybridMultilevel"/>
    <w:tmpl w:val="CFDE02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9">
    <w:nsid w:val="35B77DAA"/>
    <w:multiLevelType w:val="hybridMultilevel"/>
    <w:tmpl w:val="DACA0B98"/>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0">
    <w:nsid w:val="35CE5C28"/>
    <w:multiLevelType w:val="hybridMultilevel"/>
    <w:tmpl w:val="79401F1E"/>
    <w:lvl w:ilvl="0" w:tplc="0A8ABF2C">
      <w:start w:val="1"/>
      <w:numFmt w:val="decimal"/>
      <w:lvlText w:val="%1."/>
      <w:lvlJc w:val="left"/>
      <w:pPr>
        <w:ind w:left="360" w:hanging="360"/>
      </w:pPr>
      <w:rPr>
        <w:rFonts w:ascii="Myriad Pro" w:hAnsi="Myriad Pro" w:cs="Arial"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1">
    <w:nsid w:val="35FD657C"/>
    <w:multiLevelType w:val="hybridMultilevel"/>
    <w:tmpl w:val="8714726C"/>
    <w:lvl w:ilvl="0" w:tplc="04150017">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2">
    <w:nsid w:val="3602312D"/>
    <w:multiLevelType w:val="hybridMultilevel"/>
    <w:tmpl w:val="9D623ACE"/>
    <w:lvl w:ilvl="0" w:tplc="7C0A1080">
      <w:start w:val="1"/>
      <w:numFmt w:val="decimal"/>
      <w:lvlText w:val="%1."/>
      <w:lvlJc w:val="lef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3">
    <w:nsid w:val="363975B1"/>
    <w:multiLevelType w:val="hybridMultilevel"/>
    <w:tmpl w:val="CCE86512"/>
    <w:lvl w:ilvl="0" w:tplc="85E41E8C">
      <w:start w:val="1"/>
      <w:numFmt w:val="decimal"/>
      <w:lvlText w:val="%1."/>
      <w:lvlJc w:val="left"/>
      <w:pPr>
        <w:ind w:left="360" w:hanging="360"/>
      </w:pPr>
      <w:rPr>
        <w:rFonts w:ascii="Myriad Pro" w:hAnsi="Myriad Pr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4">
    <w:nsid w:val="36DA0652"/>
    <w:multiLevelType w:val="hybridMultilevel"/>
    <w:tmpl w:val="DC3C8008"/>
    <w:lvl w:ilvl="0" w:tplc="0415000F">
      <w:start w:val="1"/>
      <w:numFmt w:val="decimal"/>
      <w:lvlText w:val="%1."/>
      <w:lvlJc w:val="left"/>
      <w:pPr>
        <w:ind w:left="720" w:hanging="360"/>
      </w:pPr>
      <w:rPr>
        <w:rFonts w:hint="default"/>
      </w:rPr>
    </w:lvl>
    <w:lvl w:ilvl="1" w:tplc="3C18F78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nsid w:val="373C412F"/>
    <w:multiLevelType w:val="hybridMultilevel"/>
    <w:tmpl w:val="1480D740"/>
    <w:lvl w:ilvl="0" w:tplc="0860A016">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6">
    <w:nsid w:val="377969FB"/>
    <w:multiLevelType w:val="hybridMultilevel"/>
    <w:tmpl w:val="4440A5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7">
    <w:nsid w:val="37945DF6"/>
    <w:multiLevelType w:val="hybridMultilevel"/>
    <w:tmpl w:val="0FBCE234"/>
    <w:lvl w:ilvl="0" w:tplc="A156F132">
      <w:start w:val="1"/>
      <w:numFmt w:val="lowerLetter"/>
      <w:lvlText w:val="%1)"/>
      <w:lvlJc w:val="left"/>
      <w:pPr>
        <w:ind w:left="1076" w:hanging="360"/>
      </w:pPr>
      <w:rPr>
        <w:rFonts w:hint="default"/>
        <w:b w:val="0"/>
      </w:rPr>
    </w:lvl>
    <w:lvl w:ilvl="1" w:tplc="04150019">
      <w:start w:val="1"/>
      <w:numFmt w:val="lowerLetter"/>
      <w:lvlText w:val="%2."/>
      <w:lvlJc w:val="left"/>
      <w:pPr>
        <w:ind w:left="1796" w:hanging="360"/>
      </w:pPr>
    </w:lvl>
    <w:lvl w:ilvl="2" w:tplc="0415001B" w:tentative="1">
      <w:start w:val="1"/>
      <w:numFmt w:val="lowerRoman"/>
      <w:lvlText w:val="%3."/>
      <w:lvlJc w:val="right"/>
      <w:pPr>
        <w:ind w:left="2516" w:hanging="180"/>
      </w:pPr>
    </w:lvl>
    <w:lvl w:ilvl="3" w:tplc="0415000F" w:tentative="1">
      <w:start w:val="1"/>
      <w:numFmt w:val="decimal"/>
      <w:lvlText w:val="%4."/>
      <w:lvlJc w:val="left"/>
      <w:pPr>
        <w:ind w:left="3236" w:hanging="360"/>
      </w:pPr>
    </w:lvl>
    <w:lvl w:ilvl="4" w:tplc="04150019" w:tentative="1">
      <w:start w:val="1"/>
      <w:numFmt w:val="lowerLetter"/>
      <w:lvlText w:val="%5."/>
      <w:lvlJc w:val="left"/>
      <w:pPr>
        <w:ind w:left="3956" w:hanging="360"/>
      </w:pPr>
    </w:lvl>
    <w:lvl w:ilvl="5" w:tplc="0415001B" w:tentative="1">
      <w:start w:val="1"/>
      <w:numFmt w:val="lowerRoman"/>
      <w:lvlText w:val="%6."/>
      <w:lvlJc w:val="right"/>
      <w:pPr>
        <w:ind w:left="4676" w:hanging="180"/>
      </w:pPr>
    </w:lvl>
    <w:lvl w:ilvl="6" w:tplc="0415000F" w:tentative="1">
      <w:start w:val="1"/>
      <w:numFmt w:val="decimal"/>
      <w:lvlText w:val="%7."/>
      <w:lvlJc w:val="left"/>
      <w:pPr>
        <w:ind w:left="5396" w:hanging="360"/>
      </w:pPr>
    </w:lvl>
    <w:lvl w:ilvl="7" w:tplc="04150019" w:tentative="1">
      <w:start w:val="1"/>
      <w:numFmt w:val="lowerLetter"/>
      <w:lvlText w:val="%8."/>
      <w:lvlJc w:val="left"/>
      <w:pPr>
        <w:ind w:left="6116" w:hanging="360"/>
      </w:pPr>
    </w:lvl>
    <w:lvl w:ilvl="8" w:tplc="0415001B" w:tentative="1">
      <w:start w:val="1"/>
      <w:numFmt w:val="lowerRoman"/>
      <w:lvlText w:val="%9."/>
      <w:lvlJc w:val="right"/>
      <w:pPr>
        <w:ind w:left="6836" w:hanging="180"/>
      </w:pPr>
    </w:lvl>
  </w:abstractNum>
  <w:abstractNum w:abstractNumId="228">
    <w:nsid w:val="37DF322F"/>
    <w:multiLevelType w:val="hybridMultilevel"/>
    <w:tmpl w:val="E4A08560"/>
    <w:lvl w:ilvl="0" w:tplc="3E607678">
      <w:start w:val="1"/>
      <w:numFmt w:val="lowerLetter"/>
      <w:lvlText w:val="%1)"/>
      <w:lvlJc w:val="left"/>
      <w:pPr>
        <w:ind w:left="36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9">
    <w:nsid w:val="37FD3441"/>
    <w:multiLevelType w:val="hybridMultilevel"/>
    <w:tmpl w:val="9C76E160"/>
    <w:lvl w:ilvl="0" w:tplc="FB2EBBA6">
      <w:start w:val="1"/>
      <w:numFmt w:val="decimal"/>
      <w:lvlText w:val="%1."/>
      <w:lvlJc w:val="left"/>
      <w:pPr>
        <w:ind w:left="720" w:hanging="360"/>
      </w:pPr>
      <w:rPr>
        <w:rFonts w:ascii="Myriad Pro" w:hAnsi="Myriad Pro"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0">
    <w:nsid w:val="38085529"/>
    <w:multiLevelType w:val="hybridMultilevel"/>
    <w:tmpl w:val="98A21D38"/>
    <w:lvl w:ilvl="0" w:tplc="7660C1E2">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1">
    <w:nsid w:val="38247046"/>
    <w:multiLevelType w:val="hybridMultilevel"/>
    <w:tmpl w:val="1C9843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2">
    <w:nsid w:val="38457B8A"/>
    <w:multiLevelType w:val="hybridMultilevel"/>
    <w:tmpl w:val="8124C9C0"/>
    <w:lvl w:ilvl="0" w:tplc="46D609EE">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3">
    <w:nsid w:val="384D3372"/>
    <w:multiLevelType w:val="hybridMultilevel"/>
    <w:tmpl w:val="BFAA8DFA"/>
    <w:lvl w:ilvl="0" w:tplc="F052324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4">
    <w:nsid w:val="38501F82"/>
    <w:multiLevelType w:val="hybridMultilevel"/>
    <w:tmpl w:val="4508A9A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5">
    <w:nsid w:val="386C4081"/>
    <w:multiLevelType w:val="hybridMultilevel"/>
    <w:tmpl w:val="71CC0A42"/>
    <w:lvl w:ilvl="0" w:tplc="025A7836">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6">
    <w:nsid w:val="38CE00E0"/>
    <w:multiLevelType w:val="hybridMultilevel"/>
    <w:tmpl w:val="5C9EA822"/>
    <w:lvl w:ilvl="0" w:tplc="A18C099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7">
    <w:nsid w:val="38DE4F88"/>
    <w:multiLevelType w:val="hybridMultilevel"/>
    <w:tmpl w:val="96CCB428"/>
    <w:lvl w:ilvl="0" w:tplc="8E5E4A6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8">
    <w:nsid w:val="38EF573A"/>
    <w:multiLevelType w:val="hybridMultilevel"/>
    <w:tmpl w:val="3D02D546"/>
    <w:lvl w:ilvl="0" w:tplc="E9FCED90">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9">
    <w:nsid w:val="38FD06B5"/>
    <w:multiLevelType w:val="hybridMultilevel"/>
    <w:tmpl w:val="01E294FA"/>
    <w:lvl w:ilvl="0" w:tplc="D4A8DD04">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0">
    <w:nsid w:val="39732058"/>
    <w:multiLevelType w:val="hybridMultilevel"/>
    <w:tmpl w:val="F87E927A"/>
    <w:lvl w:ilvl="0" w:tplc="5138587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1">
    <w:nsid w:val="397E4BCF"/>
    <w:multiLevelType w:val="hybridMultilevel"/>
    <w:tmpl w:val="F092D538"/>
    <w:lvl w:ilvl="0" w:tplc="3D9273E8">
      <w:start w:val="1"/>
      <w:numFmt w:val="lowerLetter"/>
      <w:lvlText w:val="%1)"/>
      <w:lvlJc w:val="left"/>
      <w:pPr>
        <w:ind w:left="732" w:hanging="360"/>
      </w:pPr>
      <w:rPr>
        <w:rFonts w:ascii="Myriad Pro" w:eastAsia="Times New Roman" w:hAnsi="Myriad Pro" w:cs="Times New Roman"/>
        <w:b w:val="0"/>
      </w:rPr>
    </w:lvl>
    <w:lvl w:ilvl="1" w:tplc="04150019" w:tentative="1">
      <w:start w:val="1"/>
      <w:numFmt w:val="lowerLetter"/>
      <w:lvlText w:val="%2."/>
      <w:lvlJc w:val="left"/>
      <w:pPr>
        <w:ind w:left="1452" w:hanging="360"/>
      </w:pPr>
    </w:lvl>
    <w:lvl w:ilvl="2" w:tplc="0415001B" w:tentative="1">
      <w:start w:val="1"/>
      <w:numFmt w:val="lowerRoman"/>
      <w:lvlText w:val="%3."/>
      <w:lvlJc w:val="right"/>
      <w:pPr>
        <w:ind w:left="2172" w:hanging="180"/>
      </w:pPr>
    </w:lvl>
    <w:lvl w:ilvl="3" w:tplc="0415000F" w:tentative="1">
      <w:start w:val="1"/>
      <w:numFmt w:val="decimal"/>
      <w:lvlText w:val="%4."/>
      <w:lvlJc w:val="left"/>
      <w:pPr>
        <w:ind w:left="2892" w:hanging="360"/>
      </w:pPr>
    </w:lvl>
    <w:lvl w:ilvl="4" w:tplc="04150019" w:tentative="1">
      <w:start w:val="1"/>
      <w:numFmt w:val="lowerLetter"/>
      <w:lvlText w:val="%5."/>
      <w:lvlJc w:val="left"/>
      <w:pPr>
        <w:ind w:left="3612" w:hanging="360"/>
      </w:pPr>
    </w:lvl>
    <w:lvl w:ilvl="5" w:tplc="0415001B" w:tentative="1">
      <w:start w:val="1"/>
      <w:numFmt w:val="lowerRoman"/>
      <w:lvlText w:val="%6."/>
      <w:lvlJc w:val="right"/>
      <w:pPr>
        <w:ind w:left="4332" w:hanging="180"/>
      </w:pPr>
    </w:lvl>
    <w:lvl w:ilvl="6" w:tplc="0415000F" w:tentative="1">
      <w:start w:val="1"/>
      <w:numFmt w:val="decimal"/>
      <w:lvlText w:val="%7."/>
      <w:lvlJc w:val="left"/>
      <w:pPr>
        <w:ind w:left="5052" w:hanging="360"/>
      </w:pPr>
    </w:lvl>
    <w:lvl w:ilvl="7" w:tplc="04150019" w:tentative="1">
      <w:start w:val="1"/>
      <w:numFmt w:val="lowerLetter"/>
      <w:lvlText w:val="%8."/>
      <w:lvlJc w:val="left"/>
      <w:pPr>
        <w:ind w:left="5772" w:hanging="360"/>
      </w:pPr>
    </w:lvl>
    <w:lvl w:ilvl="8" w:tplc="0415001B" w:tentative="1">
      <w:start w:val="1"/>
      <w:numFmt w:val="lowerRoman"/>
      <w:lvlText w:val="%9."/>
      <w:lvlJc w:val="right"/>
      <w:pPr>
        <w:ind w:left="6492" w:hanging="180"/>
      </w:pPr>
    </w:lvl>
  </w:abstractNum>
  <w:abstractNum w:abstractNumId="242">
    <w:nsid w:val="3A3C42BA"/>
    <w:multiLevelType w:val="hybridMultilevel"/>
    <w:tmpl w:val="22685E72"/>
    <w:lvl w:ilvl="0" w:tplc="AA5E433C">
      <w:start w:val="1"/>
      <w:numFmt w:val="bullet"/>
      <w:lvlText w:val=""/>
      <w:lvlJc w:val="left"/>
      <w:pPr>
        <w:ind w:left="1786" w:hanging="360"/>
      </w:pPr>
      <w:rPr>
        <w:rFonts w:ascii="Symbol" w:hAnsi="Symbol" w:hint="default"/>
        <w:b/>
      </w:rPr>
    </w:lvl>
    <w:lvl w:ilvl="1" w:tplc="04150003" w:tentative="1">
      <w:start w:val="1"/>
      <w:numFmt w:val="bullet"/>
      <w:lvlText w:val="o"/>
      <w:lvlJc w:val="left"/>
      <w:pPr>
        <w:ind w:left="2506" w:hanging="360"/>
      </w:pPr>
      <w:rPr>
        <w:rFonts w:ascii="Courier New" w:hAnsi="Courier New" w:cs="Courier New" w:hint="default"/>
      </w:rPr>
    </w:lvl>
    <w:lvl w:ilvl="2" w:tplc="04150005" w:tentative="1">
      <w:start w:val="1"/>
      <w:numFmt w:val="bullet"/>
      <w:lvlText w:val=""/>
      <w:lvlJc w:val="left"/>
      <w:pPr>
        <w:ind w:left="3226" w:hanging="360"/>
      </w:pPr>
      <w:rPr>
        <w:rFonts w:ascii="Wingdings" w:hAnsi="Wingdings" w:hint="default"/>
      </w:rPr>
    </w:lvl>
    <w:lvl w:ilvl="3" w:tplc="04150001" w:tentative="1">
      <w:start w:val="1"/>
      <w:numFmt w:val="bullet"/>
      <w:lvlText w:val=""/>
      <w:lvlJc w:val="left"/>
      <w:pPr>
        <w:ind w:left="3946" w:hanging="360"/>
      </w:pPr>
      <w:rPr>
        <w:rFonts w:ascii="Symbol" w:hAnsi="Symbol" w:hint="default"/>
      </w:rPr>
    </w:lvl>
    <w:lvl w:ilvl="4" w:tplc="04150003" w:tentative="1">
      <w:start w:val="1"/>
      <w:numFmt w:val="bullet"/>
      <w:lvlText w:val="o"/>
      <w:lvlJc w:val="left"/>
      <w:pPr>
        <w:ind w:left="4666" w:hanging="360"/>
      </w:pPr>
      <w:rPr>
        <w:rFonts w:ascii="Courier New" w:hAnsi="Courier New" w:cs="Courier New" w:hint="default"/>
      </w:rPr>
    </w:lvl>
    <w:lvl w:ilvl="5" w:tplc="04150005" w:tentative="1">
      <w:start w:val="1"/>
      <w:numFmt w:val="bullet"/>
      <w:lvlText w:val=""/>
      <w:lvlJc w:val="left"/>
      <w:pPr>
        <w:ind w:left="5386" w:hanging="360"/>
      </w:pPr>
      <w:rPr>
        <w:rFonts w:ascii="Wingdings" w:hAnsi="Wingdings" w:hint="default"/>
      </w:rPr>
    </w:lvl>
    <w:lvl w:ilvl="6" w:tplc="04150001" w:tentative="1">
      <w:start w:val="1"/>
      <w:numFmt w:val="bullet"/>
      <w:lvlText w:val=""/>
      <w:lvlJc w:val="left"/>
      <w:pPr>
        <w:ind w:left="6106" w:hanging="360"/>
      </w:pPr>
      <w:rPr>
        <w:rFonts w:ascii="Symbol" w:hAnsi="Symbol" w:hint="default"/>
      </w:rPr>
    </w:lvl>
    <w:lvl w:ilvl="7" w:tplc="04150003" w:tentative="1">
      <w:start w:val="1"/>
      <w:numFmt w:val="bullet"/>
      <w:lvlText w:val="o"/>
      <w:lvlJc w:val="left"/>
      <w:pPr>
        <w:ind w:left="6826" w:hanging="360"/>
      </w:pPr>
      <w:rPr>
        <w:rFonts w:ascii="Courier New" w:hAnsi="Courier New" w:cs="Courier New" w:hint="default"/>
      </w:rPr>
    </w:lvl>
    <w:lvl w:ilvl="8" w:tplc="04150005" w:tentative="1">
      <w:start w:val="1"/>
      <w:numFmt w:val="bullet"/>
      <w:lvlText w:val=""/>
      <w:lvlJc w:val="left"/>
      <w:pPr>
        <w:ind w:left="7546" w:hanging="360"/>
      </w:pPr>
      <w:rPr>
        <w:rFonts w:ascii="Wingdings" w:hAnsi="Wingdings" w:hint="default"/>
      </w:rPr>
    </w:lvl>
  </w:abstractNum>
  <w:abstractNum w:abstractNumId="243">
    <w:nsid w:val="3B41719E"/>
    <w:multiLevelType w:val="hybridMultilevel"/>
    <w:tmpl w:val="23D88B0A"/>
    <w:lvl w:ilvl="0" w:tplc="C6FEB08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4">
    <w:nsid w:val="3B5572A2"/>
    <w:multiLevelType w:val="hybridMultilevel"/>
    <w:tmpl w:val="748A4778"/>
    <w:lvl w:ilvl="0" w:tplc="1932E360">
      <w:start w:val="1"/>
      <w:numFmt w:val="decimal"/>
      <w:lvlText w:val="%1."/>
      <w:lvlJc w:val="left"/>
      <w:pPr>
        <w:ind w:left="720" w:hanging="360"/>
      </w:pPr>
      <w:rPr>
        <w:rFonts w:ascii="Arial" w:hAnsi="Arial" w:cs="Arial"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5">
    <w:nsid w:val="3B624C35"/>
    <w:multiLevelType w:val="hybridMultilevel"/>
    <w:tmpl w:val="BA54B572"/>
    <w:lvl w:ilvl="0" w:tplc="EA1A6C3A">
      <w:start w:val="1"/>
      <w:numFmt w:val="bullet"/>
      <w:lvlText w:val=""/>
      <w:lvlJc w:val="left"/>
      <w:pPr>
        <w:ind w:left="720" w:hanging="360"/>
      </w:pPr>
      <w:rPr>
        <w:rFonts w:ascii="Symbol" w:hAnsi="Symbol"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6">
    <w:nsid w:val="3C16653A"/>
    <w:multiLevelType w:val="hybridMultilevel"/>
    <w:tmpl w:val="40263F2E"/>
    <w:lvl w:ilvl="0" w:tplc="F5963638">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7">
    <w:nsid w:val="3C53760B"/>
    <w:multiLevelType w:val="hybridMultilevel"/>
    <w:tmpl w:val="AB28ADE0"/>
    <w:lvl w:ilvl="0" w:tplc="5ECC512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8">
    <w:nsid w:val="3C6828B0"/>
    <w:multiLevelType w:val="hybridMultilevel"/>
    <w:tmpl w:val="2ABA6DAA"/>
    <w:lvl w:ilvl="0" w:tplc="BF7445A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9">
    <w:nsid w:val="3CA6690B"/>
    <w:multiLevelType w:val="hybridMultilevel"/>
    <w:tmpl w:val="0CC654FC"/>
    <w:lvl w:ilvl="0" w:tplc="A68268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0">
    <w:nsid w:val="3CEC6D8B"/>
    <w:multiLevelType w:val="hybridMultilevel"/>
    <w:tmpl w:val="998E850C"/>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1">
    <w:nsid w:val="3D592DEF"/>
    <w:multiLevelType w:val="hybridMultilevel"/>
    <w:tmpl w:val="DCC89872"/>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2">
    <w:nsid w:val="3D5C2E6F"/>
    <w:multiLevelType w:val="hybridMultilevel"/>
    <w:tmpl w:val="10F623E4"/>
    <w:lvl w:ilvl="0" w:tplc="AB1AA5FE">
      <w:start w:val="1"/>
      <w:numFmt w:val="lowerLetter"/>
      <w:lvlText w:val="%1)"/>
      <w:lvlJc w:val="left"/>
      <w:pPr>
        <w:tabs>
          <w:tab w:val="num" w:pos="757"/>
        </w:tabs>
        <w:ind w:left="75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3">
    <w:nsid w:val="3D873615"/>
    <w:multiLevelType w:val="hybridMultilevel"/>
    <w:tmpl w:val="19D20C06"/>
    <w:lvl w:ilvl="0" w:tplc="7688AFF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4">
    <w:nsid w:val="3E28536A"/>
    <w:multiLevelType w:val="hybridMultilevel"/>
    <w:tmpl w:val="A1C23990"/>
    <w:lvl w:ilvl="0" w:tplc="FE769F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5">
    <w:nsid w:val="3EAF761A"/>
    <w:multiLevelType w:val="hybridMultilevel"/>
    <w:tmpl w:val="A61054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6">
    <w:nsid w:val="3F305925"/>
    <w:multiLevelType w:val="hybridMultilevel"/>
    <w:tmpl w:val="37B6BBB2"/>
    <w:lvl w:ilvl="0" w:tplc="BAE691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7">
    <w:nsid w:val="3F72281B"/>
    <w:multiLevelType w:val="hybridMultilevel"/>
    <w:tmpl w:val="C02CD9F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8">
    <w:nsid w:val="3FBB2969"/>
    <w:multiLevelType w:val="hybridMultilevel"/>
    <w:tmpl w:val="E92A9E38"/>
    <w:lvl w:ilvl="0" w:tplc="0415000F">
      <w:start w:val="1"/>
      <w:numFmt w:val="decimal"/>
      <w:lvlText w:val="%1."/>
      <w:lvlJc w:val="left"/>
      <w:pPr>
        <w:ind w:left="720" w:hanging="360"/>
      </w:pPr>
      <w:rPr>
        <w:rFonts w:hint="default"/>
      </w:rPr>
    </w:lvl>
    <w:lvl w:ilvl="1" w:tplc="AA5E433C">
      <w:start w:val="1"/>
      <w:numFmt w:val="bullet"/>
      <w:lvlText w:val=""/>
      <w:lvlJc w:val="left"/>
      <w:pPr>
        <w:ind w:left="1440" w:hanging="360"/>
      </w:pPr>
      <w:rPr>
        <w:rFonts w:ascii="Symbol" w:hAnsi="Symbol"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9">
    <w:nsid w:val="3FCF2B47"/>
    <w:multiLevelType w:val="hybridMultilevel"/>
    <w:tmpl w:val="04CC43B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0">
    <w:nsid w:val="400373F2"/>
    <w:multiLevelType w:val="hybridMultilevel"/>
    <w:tmpl w:val="DCA4362A"/>
    <w:lvl w:ilvl="0" w:tplc="473897FA">
      <w:start w:val="1"/>
      <w:numFmt w:val="bullet"/>
      <w:lvlText w:val=""/>
      <w:lvlJc w:val="left"/>
      <w:pPr>
        <w:ind w:left="1078" w:hanging="360"/>
      </w:pPr>
      <w:rPr>
        <w:rFonts w:ascii="Symbol" w:hAnsi="Symbol" w:hint="default"/>
        <w:color w:val="auto"/>
      </w:rPr>
    </w:lvl>
    <w:lvl w:ilvl="1" w:tplc="04150003" w:tentative="1">
      <w:start w:val="1"/>
      <w:numFmt w:val="bullet"/>
      <w:lvlText w:val="o"/>
      <w:lvlJc w:val="left"/>
      <w:pPr>
        <w:ind w:left="1798" w:hanging="360"/>
      </w:pPr>
      <w:rPr>
        <w:rFonts w:ascii="Courier New" w:hAnsi="Courier New" w:cs="Courier New" w:hint="default"/>
      </w:rPr>
    </w:lvl>
    <w:lvl w:ilvl="2" w:tplc="04150005" w:tentative="1">
      <w:start w:val="1"/>
      <w:numFmt w:val="bullet"/>
      <w:lvlText w:val=""/>
      <w:lvlJc w:val="left"/>
      <w:pPr>
        <w:ind w:left="2518" w:hanging="360"/>
      </w:pPr>
      <w:rPr>
        <w:rFonts w:ascii="Wingdings" w:hAnsi="Wingdings" w:hint="default"/>
      </w:rPr>
    </w:lvl>
    <w:lvl w:ilvl="3" w:tplc="04150001" w:tentative="1">
      <w:start w:val="1"/>
      <w:numFmt w:val="bullet"/>
      <w:lvlText w:val=""/>
      <w:lvlJc w:val="left"/>
      <w:pPr>
        <w:ind w:left="3238" w:hanging="360"/>
      </w:pPr>
      <w:rPr>
        <w:rFonts w:ascii="Symbol" w:hAnsi="Symbol" w:hint="default"/>
      </w:rPr>
    </w:lvl>
    <w:lvl w:ilvl="4" w:tplc="04150003" w:tentative="1">
      <w:start w:val="1"/>
      <w:numFmt w:val="bullet"/>
      <w:lvlText w:val="o"/>
      <w:lvlJc w:val="left"/>
      <w:pPr>
        <w:ind w:left="3958" w:hanging="360"/>
      </w:pPr>
      <w:rPr>
        <w:rFonts w:ascii="Courier New" w:hAnsi="Courier New" w:cs="Courier New" w:hint="default"/>
      </w:rPr>
    </w:lvl>
    <w:lvl w:ilvl="5" w:tplc="04150005" w:tentative="1">
      <w:start w:val="1"/>
      <w:numFmt w:val="bullet"/>
      <w:lvlText w:val=""/>
      <w:lvlJc w:val="left"/>
      <w:pPr>
        <w:ind w:left="4678" w:hanging="360"/>
      </w:pPr>
      <w:rPr>
        <w:rFonts w:ascii="Wingdings" w:hAnsi="Wingdings" w:hint="default"/>
      </w:rPr>
    </w:lvl>
    <w:lvl w:ilvl="6" w:tplc="04150001" w:tentative="1">
      <w:start w:val="1"/>
      <w:numFmt w:val="bullet"/>
      <w:lvlText w:val=""/>
      <w:lvlJc w:val="left"/>
      <w:pPr>
        <w:ind w:left="5398" w:hanging="360"/>
      </w:pPr>
      <w:rPr>
        <w:rFonts w:ascii="Symbol" w:hAnsi="Symbol" w:hint="default"/>
      </w:rPr>
    </w:lvl>
    <w:lvl w:ilvl="7" w:tplc="04150003" w:tentative="1">
      <w:start w:val="1"/>
      <w:numFmt w:val="bullet"/>
      <w:lvlText w:val="o"/>
      <w:lvlJc w:val="left"/>
      <w:pPr>
        <w:ind w:left="6118" w:hanging="360"/>
      </w:pPr>
      <w:rPr>
        <w:rFonts w:ascii="Courier New" w:hAnsi="Courier New" w:cs="Courier New" w:hint="default"/>
      </w:rPr>
    </w:lvl>
    <w:lvl w:ilvl="8" w:tplc="04150005" w:tentative="1">
      <w:start w:val="1"/>
      <w:numFmt w:val="bullet"/>
      <w:lvlText w:val=""/>
      <w:lvlJc w:val="left"/>
      <w:pPr>
        <w:ind w:left="6838" w:hanging="360"/>
      </w:pPr>
      <w:rPr>
        <w:rFonts w:ascii="Wingdings" w:hAnsi="Wingdings" w:hint="default"/>
      </w:rPr>
    </w:lvl>
  </w:abstractNum>
  <w:abstractNum w:abstractNumId="261">
    <w:nsid w:val="406B77CB"/>
    <w:multiLevelType w:val="hybridMultilevel"/>
    <w:tmpl w:val="E4FC1E6C"/>
    <w:lvl w:ilvl="0" w:tplc="B5CAA2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2">
    <w:nsid w:val="40CF7C9E"/>
    <w:multiLevelType w:val="hybridMultilevel"/>
    <w:tmpl w:val="1B7825B6"/>
    <w:lvl w:ilvl="0" w:tplc="A288B0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3">
    <w:nsid w:val="4166197B"/>
    <w:multiLevelType w:val="hybridMultilevel"/>
    <w:tmpl w:val="070499BE"/>
    <w:lvl w:ilvl="0" w:tplc="FF98001C">
      <w:start w:val="1"/>
      <w:numFmt w:val="bullet"/>
      <w:lvlText w:val="–"/>
      <w:lvlJc w:val="left"/>
      <w:pPr>
        <w:ind w:left="1080" w:hanging="360"/>
      </w:pPr>
      <w:rPr>
        <w:rFonts w:ascii="Verdana" w:hAnsi="Verdana"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4">
    <w:nsid w:val="416F117B"/>
    <w:multiLevelType w:val="hybridMultilevel"/>
    <w:tmpl w:val="62247C34"/>
    <w:lvl w:ilvl="0" w:tplc="6896D17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5">
    <w:nsid w:val="417E34BB"/>
    <w:multiLevelType w:val="hybridMultilevel"/>
    <w:tmpl w:val="3C7A9C92"/>
    <w:lvl w:ilvl="0" w:tplc="073CF52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6">
    <w:nsid w:val="4198133F"/>
    <w:multiLevelType w:val="hybridMultilevel"/>
    <w:tmpl w:val="2C0066CC"/>
    <w:lvl w:ilvl="0" w:tplc="2FA2E73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7">
    <w:nsid w:val="41BC7959"/>
    <w:multiLevelType w:val="hybridMultilevel"/>
    <w:tmpl w:val="55E82E00"/>
    <w:lvl w:ilvl="0" w:tplc="10DAC49E">
      <w:start w:val="1"/>
      <w:numFmt w:val="decimal"/>
      <w:lvlText w:val="%1."/>
      <w:lvlJc w:val="left"/>
      <w:pPr>
        <w:ind w:left="394" w:hanging="360"/>
      </w:pPr>
      <w:rPr>
        <w:rFonts w:ascii="Myriad Pro" w:hAnsi="Myriad Pro"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8">
    <w:nsid w:val="41C61D73"/>
    <w:multiLevelType w:val="hybridMultilevel"/>
    <w:tmpl w:val="FED8685C"/>
    <w:lvl w:ilvl="0" w:tplc="971A62B8">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9">
    <w:nsid w:val="41E704E8"/>
    <w:multiLevelType w:val="multilevel"/>
    <w:tmpl w:val="C8504FFA"/>
    <w:lvl w:ilvl="0">
      <w:start w:val="1"/>
      <w:numFmt w:val="decimal"/>
      <w:lvlText w:val="%1."/>
      <w:lvlJc w:val="left"/>
      <w:pPr>
        <w:ind w:left="360" w:hanging="360"/>
      </w:pPr>
      <w:rPr>
        <w:rFonts w:hint="default"/>
      </w:rPr>
    </w:lvl>
    <w:lvl w:ilvl="1">
      <w:start w:val="7"/>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0">
    <w:nsid w:val="41F93BCC"/>
    <w:multiLevelType w:val="hybridMultilevel"/>
    <w:tmpl w:val="5E901B4E"/>
    <w:lvl w:ilvl="0" w:tplc="DB8ACD8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1">
    <w:nsid w:val="420A4A86"/>
    <w:multiLevelType w:val="hybridMultilevel"/>
    <w:tmpl w:val="1BC6BDE2"/>
    <w:lvl w:ilvl="0" w:tplc="3E547AC4">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72">
    <w:nsid w:val="421731BF"/>
    <w:multiLevelType w:val="hybridMultilevel"/>
    <w:tmpl w:val="B7E0A450"/>
    <w:lvl w:ilvl="0" w:tplc="0B7045B8">
      <w:start w:val="1"/>
      <w:numFmt w:val="lowerLetter"/>
      <w:lvlText w:val="%1)"/>
      <w:lvlJc w:val="left"/>
      <w:pPr>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3">
    <w:nsid w:val="425D2222"/>
    <w:multiLevelType w:val="hybridMultilevel"/>
    <w:tmpl w:val="E8CEBF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4">
    <w:nsid w:val="42E0547D"/>
    <w:multiLevelType w:val="hybridMultilevel"/>
    <w:tmpl w:val="0206E4FA"/>
    <w:lvl w:ilvl="0" w:tplc="AB7AD5F6">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275">
    <w:nsid w:val="42F43EC6"/>
    <w:multiLevelType w:val="hybridMultilevel"/>
    <w:tmpl w:val="E1AC36EA"/>
    <w:lvl w:ilvl="0" w:tplc="631EDB7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6">
    <w:nsid w:val="431119D0"/>
    <w:multiLevelType w:val="hybridMultilevel"/>
    <w:tmpl w:val="FA7AA66C"/>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7">
    <w:nsid w:val="43263CF1"/>
    <w:multiLevelType w:val="hybridMultilevel"/>
    <w:tmpl w:val="E58E06AA"/>
    <w:lvl w:ilvl="0" w:tplc="A678BA78">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8">
    <w:nsid w:val="437B7EC3"/>
    <w:multiLevelType w:val="hybridMultilevel"/>
    <w:tmpl w:val="C8E8E7F8"/>
    <w:lvl w:ilvl="0" w:tplc="04150017">
      <w:start w:val="1"/>
      <w:numFmt w:val="lowerLetter"/>
      <w:lvlText w:val="%1)"/>
      <w:lvlJc w:val="left"/>
      <w:pPr>
        <w:ind w:left="106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9">
    <w:nsid w:val="43B07DF7"/>
    <w:multiLevelType w:val="hybridMultilevel"/>
    <w:tmpl w:val="B77CA8BE"/>
    <w:lvl w:ilvl="0" w:tplc="312E1C14">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0">
    <w:nsid w:val="44037551"/>
    <w:multiLevelType w:val="hybridMultilevel"/>
    <w:tmpl w:val="F16671C8"/>
    <w:lvl w:ilvl="0" w:tplc="3566087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1">
    <w:nsid w:val="44053F19"/>
    <w:multiLevelType w:val="hybridMultilevel"/>
    <w:tmpl w:val="BE88E760"/>
    <w:lvl w:ilvl="0" w:tplc="83442F4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2">
    <w:nsid w:val="441630D5"/>
    <w:multiLevelType w:val="hybridMultilevel"/>
    <w:tmpl w:val="1AC2CC1A"/>
    <w:lvl w:ilvl="0" w:tplc="83908C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3">
    <w:nsid w:val="44843E9D"/>
    <w:multiLevelType w:val="hybridMultilevel"/>
    <w:tmpl w:val="8F90115E"/>
    <w:lvl w:ilvl="0" w:tplc="39303A6C">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4">
    <w:nsid w:val="44A94BD6"/>
    <w:multiLevelType w:val="hybridMultilevel"/>
    <w:tmpl w:val="0E8A456E"/>
    <w:lvl w:ilvl="0" w:tplc="9604A0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5">
    <w:nsid w:val="44E42C91"/>
    <w:multiLevelType w:val="hybridMultilevel"/>
    <w:tmpl w:val="6FB02800"/>
    <w:lvl w:ilvl="0" w:tplc="EA1A6C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6">
    <w:nsid w:val="4510335C"/>
    <w:multiLevelType w:val="hybridMultilevel"/>
    <w:tmpl w:val="F8D0D0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7">
    <w:nsid w:val="451D3641"/>
    <w:multiLevelType w:val="hybridMultilevel"/>
    <w:tmpl w:val="31387E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8">
    <w:nsid w:val="45283FE6"/>
    <w:multiLevelType w:val="hybridMultilevel"/>
    <w:tmpl w:val="CEF88AC2"/>
    <w:lvl w:ilvl="0" w:tplc="749033A6">
      <w:start w:val="2"/>
      <w:numFmt w:val="decimal"/>
      <w:lvlText w:val="%1."/>
      <w:lvlJc w:val="left"/>
      <w:pPr>
        <w:ind w:left="829" w:hanging="360"/>
      </w:pPr>
      <w:rPr>
        <w:rFonts w:hint="default"/>
      </w:rPr>
    </w:lvl>
    <w:lvl w:ilvl="1" w:tplc="04150019" w:tentative="1">
      <w:start w:val="1"/>
      <w:numFmt w:val="lowerLetter"/>
      <w:lvlText w:val="%2."/>
      <w:lvlJc w:val="left"/>
      <w:pPr>
        <w:ind w:left="1549" w:hanging="360"/>
      </w:pPr>
    </w:lvl>
    <w:lvl w:ilvl="2" w:tplc="0415001B" w:tentative="1">
      <w:start w:val="1"/>
      <w:numFmt w:val="lowerRoman"/>
      <w:lvlText w:val="%3."/>
      <w:lvlJc w:val="right"/>
      <w:pPr>
        <w:ind w:left="2269" w:hanging="180"/>
      </w:pPr>
    </w:lvl>
    <w:lvl w:ilvl="3" w:tplc="0415000F" w:tentative="1">
      <w:start w:val="1"/>
      <w:numFmt w:val="decimal"/>
      <w:lvlText w:val="%4."/>
      <w:lvlJc w:val="left"/>
      <w:pPr>
        <w:ind w:left="2989" w:hanging="360"/>
      </w:pPr>
    </w:lvl>
    <w:lvl w:ilvl="4" w:tplc="04150019" w:tentative="1">
      <w:start w:val="1"/>
      <w:numFmt w:val="lowerLetter"/>
      <w:lvlText w:val="%5."/>
      <w:lvlJc w:val="left"/>
      <w:pPr>
        <w:ind w:left="3709" w:hanging="360"/>
      </w:pPr>
    </w:lvl>
    <w:lvl w:ilvl="5" w:tplc="0415001B" w:tentative="1">
      <w:start w:val="1"/>
      <w:numFmt w:val="lowerRoman"/>
      <w:lvlText w:val="%6."/>
      <w:lvlJc w:val="right"/>
      <w:pPr>
        <w:ind w:left="4429" w:hanging="180"/>
      </w:pPr>
    </w:lvl>
    <w:lvl w:ilvl="6" w:tplc="0415000F" w:tentative="1">
      <w:start w:val="1"/>
      <w:numFmt w:val="decimal"/>
      <w:lvlText w:val="%7."/>
      <w:lvlJc w:val="left"/>
      <w:pPr>
        <w:ind w:left="5149" w:hanging="360"/>
      </w:pPr>
    </w:lvl>
    <w:lvl w:ilvl="7" w:tplc="04150019" w:tentative="1">
      <w:start w:val="1"/>
      <w:numFmt w:val="lowerLetter"/>
      <w:lvlText w:val="%8."/>
      <w:lvlJc w:val="left"/>
      <w:pPr>
        <w:ind w:left="5869" w:hanging="360"/>
      </w:pPr>
    </w:lvl>
    <w:lvl w:ilvl="8" w:tplc="0415001B" w:tentative="1">
      <w:start w:val="1"/>
      <w:numFmt w:val="lowerRoman"/>
      <w:lvlText w:val="%9."/>
      <w:lvlJc w:val="right"/>
      <w:pPr>
        <w:ind w:left="6589" w:hanging="180"/>
      </w:pPr>
    </w:lvl>
  </w:abstractNum>
  <w:abstractNum w:abstractNumId="289">
    <w:nsid w:val="457A2393"/>
    <w:multiLevelType w:val="hybridMultilevel"/>
    <w:tmpl w:val="D48A42AA"/>
    <w:lvl w:ilvl="0" w:tplc="BCC09D28">
      <w:start w:val="1"/>
      <w:numFmt w:val="decimal"/>
      <w:lvlText w:val="%1."/>
      <w:lvlJc w:val="left"/>
      <w:pPr>
        <w:ind w:left="360" w:hanging="360"/>
      </w:pPr>
      <w:rPr>
        <w:rFonts w:ascii="Myriad Pro" w:hAnsi="Myriad Pr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0">
    <w:nsid w:val="458D7897"/>
    <w:multiLevelType w:val="hybridMultilevel"/>
    <w:tmpl w:val="29889046"/>
    <w:lvl w:ilvl="0" w:tplc="700E2FD6">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1">
    <w:nsid w:val="45E77BCA"/>
    <w:multiLevelType w:val="hybridMultilevel"/>
    <w:tmpl w:val="812CFC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2">
    <w:nsid w:val="45EB155D"/>
    <w:multiLevelType w:val="hybridMultilevel"/>
    <w:tmpl w:val="EA02D6EE"/>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3">
    <w:nsid w:val="46197A1F"/>
    <w:multiLevelType w:val="hybridMultilevel"/>
    <w:tmpl w:val="845418AC"/>
    <w:lvl w:ilvl="0" w:tplc="9E22F312">
      <w:start w:val="1"/>
      <w:numFmt w:val="lowerLetter"/>
      <w:lvlText w:val="%1)"/>
      <w:lvlJc w:val="left"/>
      <w:pPr>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4">
    <w:nsid w:val="4656088B"/>
    <w:multiLevelType w:val="hybridMultilevel"/>
    <w:tmpl w:val="8DEE66D4"/>
    <w:lvl w:ilvl="0" w:tplc="6BD66DAE">
      <w:start w:val="1"/>
      <w:numFmt w:val="lowerLetter"/>
      <w:lvlText w:val="%1)"/>
      <w:lvlJc w:val="left"/>
      <w:pPr>
        <w:ind w:left="501" w:hanging="360"/>
      </w:pPr>
      <w:rPr>
        <w:rFonts w:ascii="Arial" w:hAnsi="Arial" w:cs="Arial" w:hint="default"/>
        <w:b w:val="0"/>
        <w:sz w:val="18"/>
        <w:szCs w:val="18"/>
      </w:rPr>
    </w:lvl>
    <w:lvl w:ilvl="1" w:tplc="04150019" w:tentative="1">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295">
    <w:nsid w:val="46612FD0"/>
    <w:multiLevelType w:val="hybridMultilevel"/>
    <w:tmpl w:val="B7E0A450"/>
    <w:lvl w:ilvl="0" w:tplc="0B7045B8">
      <w:start w:val="1"/>
      <w:numFmt w:val="lowerLetter"/>
      <w:lvlText w:val="%1)"/>
      <w:lvlJc w:val="left"/>
      <w:pPr>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6">
    <w:nsid w:val="468943E9"/>
    <w:multiLevelType w:val="hybridMultilevel"/>
    <w:tmpl w:val="F2AAE900"/>
    <w:lvl w:ilvl="0" w:tplc="8DCC6E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7">
    <w:nsid w:val="469C0602"/>
    <w:multiLevelType w:val="hybridMultilevel"/>
    <w:tmpl w:val="6B749D16"/>
    <w:lvl w:ilvl="0" w:tplc="50984620">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8">
    <w:nsid w:val="46BD7559"/>
    <w:multiLevelType w:val="hybridMultilevel"/>
    <w:tmpl w:val="416E8E0C"/>
    <w:lvl w:ilvl="0" w:tplc="6A9ED1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9">
    <w:nsid w:val="470B3EC4"/>
    <w:multiLevelType w:val="hybridMultilevel"/>
    <w:tmpl w:val="26B8CB1C"/>
    <w:lvl w:ilvl="0" w:tplc="AB22A86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0">
    <w:nsid w:val="47B81C50"/>
    <w:multiLevelType w:val="hybridMultilevel"/>
    <w:tmpl w:val="2522DFFE"/>
    <w:lvl w:ilvl="0" w:tplc="0415000F">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1">
    <w:nsid w:val="481171CC"/>
    <w:multiLevelType w:val="hybridMultilevel"/>
    <w:tmpl w:val="D9B20FE6"/>
    <w:lvl w:ilvl="0" w:tplc="714284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2">
    <w:nsid w:val="4845306D"/>
    <w:multiLevelType w:val="hybridMultilevel"/>
    <w:tmpl w:val="F7E80030"/>
    <w:lvl w:ilvl="0" w:tplc="17AA1980">
      <w:start w:val="1"/>
      <w:numFmt w:val="decimal"/>
      <w:lvlText w:val="%1."/>
      <w:lvlJc w:val="left"/>
      <w:pPr>
        <w:ind w:left="720" w:hanging="360"/>
      </w:pPr>
      <w:rPr>
        <w:rFonts w:ascii="Myriad Pro" w:hAnsi="Myriad Pro"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3">
    <w:nsid w:val="48634DCF"/>
    <w:multiLevelType w:val="hybridMultilevel"/>
    <w:tmpl w:val="CD943C60"/>
    <w:lvl w:ilvl="0" w:tplc="959AC2B0">
      <w:start w:val="1"/>
      <w:numFmt w:val="lowerLetter"/>
      <w:lvlText w:val="%1)"/>
      <w:lvlJc w:val="left"/>
      <w:pPr>
        <w:ind w:left="1065" w:hanging="357"/>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4">
    <w:nsid w:val="487C0F3A"/>
    <w:multiLevelType w:val="hybridMultilevel"/>
    <w:tmpl w:val="BC0E04B4"/>
    <w:lvl w:ilvl="0" w:tplc="FC6C5FD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5">
    <w:nsid w:val="48CE47F7"/>
    <w:multiLevelType w:val="hybridMultilevel"/>
    <w:tmpl w:val="441AF25C"/>
    <w:lvl w:ilvl="0" w:tplc="311C6DD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6">
    <w:nsid w:val="48FF35CA"/>
    <w:multiLevelType w:val="hybridMultilevel"/>
    <w:tmpl w:val="777EA0BE"/>
    <w:lvl w:ilvl="0" w:tplc="D1568952">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7">
    <w:nsid w:val="491F7CB3"/>
    <w:multiLevelType w:val="hybridMultilevel"/>
    <w:tmpl w:val="7BA4B63C"/>
    <w:lvl w:ilvl="0" w:tplc="F06AC7C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8">
    <w:nsid w:val="49477042"/>
    <w:multiLevelType w:val="hybridMultilevel"/>
    <w:tmpl w:val="D2BAAFF2"/>
    <w:lvl w:ilvl="0" w:tplc="28F47360">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9">
    <w:nsid w:val="495C1962"/>
    <w:multiLevelType w:val="hybridMultilevel"/>
    <w:tmpl w:val="FABA39A4"/>
    <w:lvl w:ilvl="0" w:tplc="FFEA43B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0">
    <w:nsid w:val="499B76C3"/>
    <w:multiLevelType w:val="hybridMultilevel"/>
    <w:tmpl w:val="C67623FC"/>
    <w:lvl w:ilvl="0" w:tplc="AB7AD5F6">
      <w:start w:val="1"/>
      <w:numFmt w:val="bullet"/>
      <w:lvlText w:val=""/>
      <w:lvlJc w:val="left"/>
      <w:pPr>
        <w:ind w:left="724" w:hanging="360"/>
      </w:pPr>
      <w:rPr>
        <w:rFonts w:ascii="Symbol" w:hAnsi="Symbol" w:hint="default"/>
      </w:rPr>
    </w:lvl>
    <w:lvl w:ilvl="1" w:tplc="04150003" w:tentative="1">
      <w:start w:val="1"/>
      <w:numFmt w:val="bullet"/>
      <w:lvlText w:val="o"/>
      <w:lvlJc w:val="left"/>
      <w:pPr>
        <w:ind w:left="1444" w:hanging="360"/>
      </w:pPr>
      <w:rPr>
        <w:rFonts w:ascii="Courier New" w:hAnsi="Courier New" w:cs="Courier New" w:hint="default"/>
      </w:rPr>
    </w:lvl>
    <w:lvl w:ilvl="2" w:tplc="04150005" w:tentative="1">
      <w:start w:val="1"/>
      <w:numFmt w:val="bullet"/>
      <w:lvlText w:val=""/>
      <w:lvlJc w:val="left"/>
      <w:pPr>
        <w:ind w:left="2164" w:hanging="360"/>
      </w:pPr>
      <w:rPr>
        <w:rFonts w:ascii="Wingdings" w:hAnsi="Wingdings" w:hint="default"/>
      </w:rPr>
    </w:lvl>
    <w:lvl w:ilvl="3" w:tplc="04150001" w:tentative="1">
      <w:start w:val="1"/>
      <w:numFmt w:val="bullet"/>
      <w:lvlText w:val=""/>
      <w:lvlJc w:val="left"/>
      <w:pPr>
        <w:ind w:left="2884" w:hanging="360"/>
      </w:pPr>
      <w:rPr>
        <w:rFonts w:ascii="Symbol" w:hAnsi="Symbol" w:hint="default"/>
      </w:rPr>
    </w:lvl>
    <w:lvl w:ilvl="4" w:tplc="04150003" w:tentative="1">
      <w:start w:val="1"/>
      <w:numFmt w:val="bullet"/>
      <w:lvlText w:val="o"/>
      <w:lvlJc w:val="left"/>
      <w:pPr>
        <w:ind w:left="3604" w:hanging="360"/>
      </w:pPr>
      <w:rPr>
        <w:rFonts w:ascii="Courier New" w:hAnsi="Courier New" w:cs="Courier New" w:hint="default"/>
      </w:rPr>
    </w:lvl>
    <w:lvl w:ilvl="5" w:tplc="04150005" w:tentative="1">
      <w:start w:val="1"/>
      <w:numFmt w:val="bullet"/>
      <w:lvlText w:val=""/>
      <w:lvlJc w:val="left"/>
      <w:pPr>
        <w:ind w:left="4324" w:hanging="360"/>
      </w:pPr>
      <w:rPr>
        <w:rFonts w:ascii="Wingdings" w:hAnsi="Wingdings" w:hint="default"/>
      </w:rPr>
    </w:lvl>
    <w:lvl w:ilvl="6" w:tplc="04150001" w:tentative="1">
      <w:start w:val="1"/>
      <w:numFmt w:val="bullet"/>
      <w:lvlText w:val=""/>
      <w:lvlJc w:val="left"/>
      <w:pPr>
        <w:ind w:left="5044" w:hanging="360"/>
      </w:pPr>
      <w:rPr>
        <w:rFonts w:ascii="Symbol" w:hAnsi="Symbol" w:hint="default"/>
      </w:rPr>
    </w:lvl>
    <w:lvl w:ilvl="7" w:tplc="04150003" w:tentative="1">
      <w:start w:val="1"/>
      <w:numFmt w:val="bullet"/>
      <w:lvlText w:val="o"/>
      <w:lvlJc w:val="left"/>
      <w:pPr>
        <w:ind w:left="5764" w:hanging="360"/>
      </w:pPr>
      <w:rPr>
        <w:rFonts w:ascii="Courier New" w:hAnsi="Courier New" w:cs="Courier New" w:hint="default"/>
      </w:rPr>
    </w:lvl>
    <w:lvl w:ilvl="8" w:tplc="04150005" w:tentative="1">
      <w:start w:val="1"/>
      <w:numFmt w:val="bullet"/>
      <w:lvlText w:val=""/>
      <w:lvlJc w:val="left"/>
      <w:pPr>
        <w:ind w:left="6484" w:hanging="360"/>
      </w:pPr>
      <w:rPr>
        <w:rFonts w:ascii="Wingdings" w:hAnsi="Wingdings" w:hint="default"/>
      </w:rPr>
    </w:lvl>
  </w:abstractNum>
  <w:abstractNum w:abstractNumId="311">
    <w:nsid w:val="49BE3858"/>
    <w:multiLevelType w:val="hybridMultilevel"/>
    <w:tmpl w:val="89D4F94A"/>
    <w:lvl w:ilvl="0" w:tplc="4CD4C4C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2">
    <w:nsid w:val="49C437B8"/>
    <w:multiLevelType w:val="hybridMultilevel"/>
    <w:tmpl w:val="AFF6DBEE"/>
    <w:lvl w:ilvl="0" w:tplc="E790051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3">
    <w:nsid w:val="4A9C7A2D"/>
    <w:multiLevelType w:val="hybridMultilevel"/>
    <w:tmpl w:val="B2D0502C"/>
    <w:lvl w:ilvl="0" w:tplc="5D60B6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4">
    <w:nsid w:val="4AF13901"/>
    <w:multiLevelType w:val="hybridMultilevel"/>
    <w:tmpl w:val="194AAA2E"/>
    <w:lvl w:ilvl="0" w:tplc="33C6A0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5">
    <w:nsid w:val="4B040B4D"/>
    <w:multiLevelType w:val="hybridMultilevel"/>
    <w:tmpl w:val="7564DFDE"/>
    <w:lvl w:ilvl="0" w:tplc="2CCCF56A">
      <w:start w:val="1"/>
      <w:numFmt w:val="decimal"/>
      <w:lvlText w:val="%1."/>
      <w:lvlJc w:val="left"/>
      <w:pPr>
        <w:ind w:left="720" w:hanging="360"/>
      </w:pPr>
      <w:rPr>
        <w:rFonts w:ascii="Myriad Pro" w:hAnsi="Myriad Pro"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6">
    <w:nsid w:val="4B250935"/>
    <w:multiLevelType w:val="hybridMultilevel"/>
    <w:tmpl w:val="B5CCC51E"/>
    <w:lvl w:ilvl="0" w:tplc="B1B037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7">
    <w:nsid w:val="4B3F01A0"/>
    <w:multiLevelType w:val="hybridMultilevel"/>
    <w:tmpl w:val="9D765B7E"/>
    <w:lvl w:ilvl="0" w:tplc="952A142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8">
    <w:nsid w:val="4C2C7172"/>
    <w:multiLevelType w:val="hybridMultilevel"/>
    <w:tmpl w:val="CC44CEC6"/>
    <w:lvl w:ilvl="0" w:tplc="E948F99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9">
    <w:nsid w:val="4C8D70B2"/>
    <w:multiLevelType w:val="hybridMultilevel"/>
    <w:tmpl w:val="58AADD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0">
    <w:nsid w:val="4C8E2277"/>
    <w:multiLevelType w:val="hybridMultilevel"/>
    <w:tmpl w:val="EE96A3EA"/>
    <w:lvl w:ilvl="0" w:tplc="7976373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1">
    <w:nsid w:val="4CB27D6E"/>
    <w:multiLevelType w:val="hybridMultilevel"/>
    <w:tmpl w:val="1D023C4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22">
    <w:nsid w:val="4CF2310F"/>
    <w:multiLevelType w:val="hybridMultilevel"/>
    <w:tmpl w:val="80B0825A"/>
    <w:lvl w:ilvl="0" w:tplc="C28ADA56">
      <w:start w:val="9"/>
      <w:numFmt w:val="decimal"/>
      <w:lvlText w:val="%1."/>
      <w:lvlJc w:val="left"/>
      <w:pPr>
        <w:ind w:left="360" w:hanging="360"/>
      </w:pPr>
      <w:rPr>
        <w:rFonts w:hint="default"/>
        <w:i w:val="0"/>
        <w:strike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3">
    <w:nsid w:val="4D4468CA"/>
    <w:multiLevelType w:val="hybridMultilevel"/>
    <w:tmpl w:val="0D108486"/>
    <w:lvl w:ilvl="0" w:tplc="00E00BBA">
      <w:start w:val="1"/>
      <w:numFmt w:val="decimal"/>
      <w:lvlText w:val="%1."/>
      <w:lvlJc w:val="left"/>
      <w:pPr>
        <w:ind w:left="720" w:hanging="360"/>
      </w:pPr>
      <w:rPr>
        <w:rFonts w:hint="default"/>
        <w:b w:val="0"/>
        <w:color w:val="auto"/>
      </w:rPr>
    </w:lvl>
    <w:lvl w:ilvl="1" w:tplc="5DFC00CE">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20281692">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4">
    <w:nsid w:val="4D550638"/>
    <w:multiLevelType w:val="hybridMultilevel"/>
    <w:tmpl w:val="9DA68F12"/>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5">
    <w:nsid w:val="4D6026DF"/>
    <w:multiLevelType w:val="hybridMultilevel"/>
    <w:tmpl w:val="E5F6AC6E"/>
    <w:lvl w:ilvl="0" w:tplc="2788D01E">
      <w:start w:val="1"/>
      <w:numFmt w:val="decimal"/>
      <w:lvlText w:val="%1."/>
      <w:lvlJc w:val="left"/>
      <w:pPr>
        <w:ind w:left="394" w:hanging="360"/>
      </w:pPr>
      <w:rPr>
        <w:rFonts w:ascii="Myriad Pro" w:hAnsi="Myriad Pro"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6">
    <w:nsid w:val="4E3166EC"/>
    <w:multiLevelType w:val="hybridMultilevel"/>
    <w:tmpl w:val="672696D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7">
    <w:nsid w:val="4E78265E"/>
    <w:multiLevelType w:val="hybridMultilevel"/>
    <w:tmpl w:val="54E8A56E"/>
    <w:lvl w:ilvl="0" w:tplc="11A4251A">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8">
    <w:nsid w:val="4E8040CC"/>
    <w:multiLevelType w:val="hybridMultilevel"/>
    <w:tmpl w:val="15108758"/>
    <w:lvl w:ilvl="0" w:tplc="F8E2A1B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9">
    <w:nsid w:val="4E815FA2"/>
    <w:multiLevelType w:val="hybridMultilevel"/>
    <w:tmpl w:val="57608C74"/>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330">
    <w:nsid w:val="4EB40FC8"/>
    <w:multiLevelType w:val="hybridMultilevel"/>
    <w:tmpl w:val="4A84F8EA"/>
    <w:lvl w:ilvl="0" w:tplc="EF1218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1">
    <w:nsid w:val="4EEE472B"/>
    <w:multiLevelType w:val="hybridMultilevel"/>
    <w:tmpl w:val="E88E1960"/>
    <w:lvl w:ilvl="0" w:tplc="1D9C4A9E">
      <w:start w:val="1"/>
      <w:numFmt w:val="lowerLetter"/>
      <w:lvlText w:val="%1)"/>
      <w:lvlJc w:val="left"/>
      <w:pPr>
        <w:ind w:left="1425" w:hanging="360"/>
      </w:pPr>
      <w:rPr>
        <w:rFonts w:hint="default"/>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332">
    <w:nsid w:val="4F13445A"/>
    <w:multiLevelType w:val="hybridMultilevel"/>
    <w:tmpl w:val="E4FE72E0"/>
    <w:lvl w:ilvl="0" w:tplc="0C264E3A">
      <w:start w:val="1"/>
      <w:numFmt w:val="decimal"/>
      <w:lvlText w:val="%1."/>
      <w:lvlJc w:val="lef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3">
    <w:nsid w:val="4F1E0707"/>
    <w:multiLevelType w:val="hybridMultilevel"/>
    <w:tmpl w:val="A69298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4">
    <w:nsid w:val="4FA24B64"/>
    <w:multiLevelType w:val="hybridMultilevel"/>
    <w:tmpl w:val="9E022374"/>
    <w:lvl w:ilvl="0" w:tplc="8C2C1370">
      <w:start w:val="1"/>
      <w:numFmt w:val="decimal"/>
      <w:lvlText w:val="%1."/>
      <w:lvlJc w:val="left"/>
      <w:pPr>
        <w:ind w:left="360" w:hanging="360"/>
      </w:pPr>
      <w:rPr>
        <w:rFonts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5">
    <w:nsid w:val="4FAE18A8"/>
    <w:multiLevelType w:val="hybridMultilevel"/>
    <w:tmpl w:val="3F169D4E"/>
    <w:lvl w:ilvl="0" w:tplc="04150001">
      <w:start w:val="1"/>
      <w:numFmt w:val="bullet"/>
      <w:lvlText w:val=""/>
      <w:lvlJc w:val="left"/>
      <w:pPr>
        <w:ind w:left="1794" w:hanging="360"/>
      </w:pPr>
      <w:rPr>
        <w:rFonts w:ascii="Symbol" w:hAnsi="Symbol" w:hint="default"/>
      </w:rPr>
    </w:lvl>
    <w:lvl w:ilvl="1" w:tplc="04150003" w:tentative="1">
      <w:start w:val="1"/>
      <w:numFmt w:val="bullet"/>
      <w:lvlText w:val="o"/>
      <w:lvlJc w:val="left"/>
      <w:pPr>
        <w:ind w:left="2514" w:hanging="360"/>
      </w:pPr>
      <w:rPr>
        <w:rFonts w:ascii="Courier New" w:hAnsi="Courier New" w:cs="Courier New" w:hint="default"/>
      </w:rPr>
    </w:lvl>
    <w:lvl w:ilvl="2" w:tplc="04150005" w:tentative="1">
      <w:start w:val="1"/>
      <w:numFmt w:val="bullet"/>
      <w:lvlText w:val=""/>
      <w:lvlJc w:val="left"/>
      <w:pPr>
        <w:ind w:left="3234" w:hanging="360"/>
      </w:pPr>
      <w:rPr>
        <w:rFonts w:ascii="Wingdings" w:hAnsi="Wingdings" w:hint="default"/>
      </w:rPr>
    </w:lvl>
    <w:lvl w:ilvl="3" w:tplc="04150001" w:tentative="1">
      <w:start w:val="1"/>
      <w:numFmt w:val="bullet"/>
      <w:lvlText w:val=""/>
      <w:lvlJc w:val="left"/>
      <w:pPr>
        <w:ind w:left="3954" w:hanging="360"/>
      </w:pPr>
      <w:rPr>
        <w:rFonts w:ascii="Symbol" w:hAnsi="Symbol" w:hint="default"/>
      </w:rPr>
    </w:lvl>
    <w:lvl w:ilvl="4" w:tplc="04150003" w:tentative="1">
      <w:start w:val="1"/>
      <w:numFmt w:val="bullet"/>
      <w:lvlText w:val="o"/>
      <w:lvlJc w:val="left"/>
      <w:pPr>
        <w:ind w:left="4674" w:hanging="360"/>
      </w:pPr>
      <w:rPr>
        <w:rFonts w:ascii="Courier New" w:hAnsi="Courier New" w:cs="Courier New" w:hint="default"/>
      </w:rPr>
    </w:lvl>
    <w:lvl w:ilvl="5" w:tplc="04150005" w:tentative="1">
      <w:start w:val="1"/>
      <w:numFmt w:val="bullet"/>
      <w:lvlText w:val=""/>
      <w:lvlJc w:val="left"/>
      <w:pPr>
        <w:ind w:left="5394" w:hanging="360"/>
      </w:pPr>
      <w:rPr>
        <w:rFonts w:ascii="Wingdings" w:hAnsi="Wingdings" w:hint="default"/>
      </w:rPr>
    </w:lvl>
    <w:lvl w:ilvl="6" w:tplc="04150001" w:tentative="1">
      <w:start w:val="1"/>
      <w:numFmt w:val="bullet"/>
      <w:lvlText w:val=""/>
      <w:lvlJc w:val="left"/>
      <w:pPr>
        <w:ind w:left="6114" w:hanging="360"/>
      </w:pPr>
      <w:rPr>
        <w:rFonts w:ascii="Symbol" w:hAnsi="Symbol" w:hint="default"/>
      </w:rPr>
    </w:lvl>
    <w:lvl w:ilvl="7" w:tplc="04150003" w:tentative="1">
      <w:start w:val="1"/>
      <w:numFmt w:val="bullet"/>
      <w:lvlText w:val="o"/>
      <w:lvlJc w:val="left"/>
      <w:pPr>
        <w:ind w:left="6834" w:hanging="360"/>
      </w:pPr>
      <w:rPr>
        <w:rFonts w:ascii="Courier New" w:hAnsi="Courier New" w:cs="Courier New" w:hint="default"/>
      </w:rPr>
    </w:lvl>
    <w:lvl w:ilvl="8" w:tplc="04150005" w:tentative="1">
      <w:start w:val="1"/>
      <w:numFmt w:val="bullet"/>
      <w:lvlText w:val=""/>
      <w:lvlJc w:val="left"/>
      <w:pPr>
        <w:ind w:left="7554" w:hanging="360"/>
      </w:pPr>
      <w:rPr>
        <w:rFonts w:ascii="Wingdings" w:hAnsi="Wingdings" w:hint="default"/>
      </w:rPr>
    </w:lvl>
  </w:abstractNum>
  <w:abstractNum w:abstractNumId="336">
    <w:nsid w:val="4FD85B65"/>
    <w:multiLevelType w:val="hybridMultilevel"/>
    <w:tmpl w:val="E894167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7">
    <w:nsid w:val="504D5BD0"/>
    <w:multiLevelType w:val="hybridMultilevel"/>
    <w:tmpl w:val="BDCE1BDE"/>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8">
    <w:nsid w:val="50977F92"/>
    <w:multiLevelType w:val="hybridMultilevel"/>
    <w:tmpl w:val="DA8A9AE4"/>
    <w:lvl w:ilvl="0" w:tplc="AB7C5164">
      <w:start w:val="1"/>
      <w:numFmt w:val="decimal"/>
      <w:lvlText w:val="%1."/>
      <w:lvlJc w:val="left"/>
      <w:pPr>
        <w:ind w:left="720" w:hanging="360"/>
      </w:pPr>
      <w:rPr>
        <w:rFonts w:ascii="Myriad Pro" w:eastAsia="Times New Roman" w:hAnsi="Myriad Pro"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9">
    <w:nsid w:val="514F7DCD"/>
    <w:multiLevelType w:val="hybridMultilevel"/>
    <w:tmpl w:val="06321248"/>
    <w:lvl w:ilvl="0" w:tplc="A10A6A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0">
    <w:nsid w:val="51D64D74"/>
    <w:multiLevelType w:val="hybridMultilevel"/>
    <w:tmpl w:val="38209C88"/>
    <w:lvl w:ilvl="0" w:tplc="CE8C7A5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1">
    <w:nsid w:val="52321792"/>
    <w:multiLevelType w:val="hybridMultilevel"/>
    <w:tmpl w:val="D390EE94"/>
    <w:lvl w:ilvl="0" w:tplc="44C470D8">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2">
    <w:nsid w:val="5250061F"/>
    <w:multiLevelType w:val="hybridMultilevel"/>
    <w:tmpl w:val="05FCCFC8"/>
    <w:lvl w:ilvl="0" w:tplc="FF98001C">
      <w:start w:val="1"/>
      <w:numFmt w:val="bullet"/>
      <w:lvlText w:val="–"/>
      <w:lvlJc w:val="left"/>
      <w:pPr>
        <w:ind w:left="720" w:hanging="360"/>
      </w:pPr>
      <w:rPr>
        <w:rFonts w:ascii="Verdana" w:hAnsi="Verdana"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3">
    <w:nsid w:val="52CF0ABB"/>
    <w:multiLevelType w:val="hybridMultilevel"/>
    <w:tmpl w:val="A0F20B8C"/>
    <w:lvl w:ilvl="0" w:tplc="AD5C3146">
      <w:start w:val="1"/>
      <w:numFmt w:val="lowerLetter"/>
      <w:lvlText w:val="%1)"/>
      <w:lvlJc w:val="left"/>
      <w:pPr>
        <w:ind w:left="1217"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4">
    <w:nsid w:val="5344193A"/>
    <w:multiLevelType w:val="hybridMultilevel"/>
    <w:tmpl w:val="3C54BFDC"/>
    <w:lvl w:ilvl="0" w:tplc="9612C746">
      <w:start w:val="1"/>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5">
    <w:nsid w:val="534C5C14"/>
    <w:multiLevelType w:val="hybridMultilevel"/>
    <w:tmpl w:val="5A280590"/>
    <w:lvl w:ilvl="0" w:tplc="92E625E2">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6">
    <w:nsid w:val="539011FF"/>
    <w:multiLevelType w:val="hybridMultilevel"/>
    <w:tmpl w:val="097E86BE"/>
    <w:lvl w:ilvl="0" w:tplc="523091A4">
      <w:start w:val="1"/>
      <w:numFmt w:val="decimal"/>
      <w:lvlText w:val="%1."/>
      <w:lvlJc w:val="left"/>
      <w:pPr>
        <w:ind w:left="360" w:hanging="360"/>
      </w:pPr>
      <w:rPr>
        <w:rFonts w:ascii="Myriad Pro" w:hAnsi="Myriad Pr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7">
    <w:nsid w:val="53B17B98"/>
    <w:multiLevelType w:val="hybridMultilevel"/>
    <w:tmpl w:val="EA08DDF0"/>
    <w:lvl w:ilvl="0" w:tplc="0415000F">
      <w:start w:val="1"/>
      <w:numFmt w:val="decimal"/>
      <w:lvlText w:val="%1."/>
      <w:lvlJc w:val="left"/>
      <w:pPr>
        <w:ind w:left="800" w:hanging="360"/>
      </w:pPr>
    </w:lvl>
    <w:lvl w:ilvl="1" w:tplc="04150019">
      <w:start w:val="1"/>
      <w:numFmt w:val="lowerLetter"/>
      <w:lvlText w:val="%2."/>
      <w:lvlJc w:val="left"/>
      <w:pPr>
        <w:ind w:left="1520" w:hanging="360"/>
      </w:pPr>
    </w:lvl>
    <w:lvl w:ilvl="2" w:tplc="0415001B">
      <w:start w:val="1"/>
      <w:numFmt w:val="lowerRoman"/>
      <w:lvlText w:val="%3."/>
      <w:lvlJc w:val="right"/>
      <w:pPr>
        <w:ind w:left="2240" w:hanging="180"/>
      </w:pPr>
    </w:lvl>
    <w:lvl w:ilvl="3" w:tplc="0415000F">
      <w:start w:val="1"/>
      <w:numFmt w:val="decimal"/>
      <w:lvlText w:val="%4."/>
      <w:lvlJc w:val="left"/>
      <w:pPr>
        <w:ind w:left="2960" w:hanging="360"/>
      </w:pPr>
    </w:lvl>
    <w:lvl w:ilvl="4" w:tplc="04150019">
      <w:start w:val="1"/>
      <w:numFmt w:val="lowerLetter"/>
      <w:lvlText w:val="%5."/>
      <w:lvlJc w:val="left"/>
      <w:pPr>
        <w:ind w:left="3680" w:hanging="360"/>
      </w:pPr>
    </w:lvl>
    <w:lvl w:ilvl="5" w:tplc="0415001B">
      <w:start w:val="1"/>
      <w:numFmt w:val="lowerRoman"/>
      <w:lvlText w:val="%6."/>
      <w:lvlJc w:val="right"/>
      <w:pPr>
        <w:ind w:left="4400" w:hanging="180"/>
      </w:pPr>
    </w:lvl>
    <w:lvl w:ilvl="6" w:tplc="0415000F">
      <w:start w:val="1"/>
      <w:numFmt w:val="decimal"/>
      <w:lvlText w:val="%7."/>
      <w:lvlJc w:val="left"/>
      <w:pPr>
        <w:ind w:left="5120" w:hanging="360"/>
      </w:pPr>
    </w:lvl>
    <w:lvl w:ilvl="7" w:tplc="04150019">
      <w:start w:val="1"/>
      <w:numFmt w:val="lowerLetter"/>
      <w:lvlText w:val="%8."/>
      <w:lvlJc w:val="left"/>
      <w:pPr>
        <w:ind w:left="5840" w:hanging="360"/>
      </w:pPr>
    </w:lvl>
    <w:lvl w:ilvl="8" w:tplc="0415001B">
      <w:start w:val="1"/>
      <w:numFmt w:val="lowerRoman"/>
      <w:lvlText w:val="%9."/>
      <w:lvlJc w:val="right"/>
      <w:pPr>
        <w:ind w:left="6560" w:hanging="180"/>
      </w:pPr>
    </w:lvl>
  </w:abstractNum>
  <w:abstractNum w:abstractNumId="348">
    <w:nsid w:val="54033949"/>
    <w:multiLevelType w:val="hybridMultilevel"/>
    <w:tmpl w:val="B06A79C8"/>
    <w:lvl w:ilvl="0" w:tplc="3140ABC2">
      <w:start w:val="1"/>
      <w:numFmt w:val="lowerLetter"/>
      <w:lvlText w:val="%1)"/>
      <w:lvlJc w:val="left"/>
      <w:pPr>
        <w:ind w:left="3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9">
    <w:nsid w:val="545B67CE"/>
    <w:multiLevelType w:val="hybridMultilevel"/>
    <w:tmpl w:val="D8165F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0">
    <w:nsid w:val="546F7781"/>
    <w:multiLevelType w:val="hybridMultilevel"/>
    <w:tmpl w:val="CA281D2E"/>
    <w:lvl w:ilvl="0" w:tplc="0FD234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1">
    <w:nsid w:val="547F6605"/>
    <w:multiLevelType w:val="hybridMultilevel"/>
    <w:tmpl w:val="2DE035FE"/>
    <w:lvl w:ilvl="0" w:tplc="B4FE120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2">
    <w:nsid w:val="54B27944"/>
    <w:multiLevelType w:val="hybridMultilevel"/>
    <w:tmpl w:val="03481B64"/>
    <w:lvl w:ilvl="0" w:tplc="3FE00334">
      <w:start w:val="1"/>
      <w:numFmt w:val="decimal"/>
      <w:lvlText w:val="%1."/>
      <w:lvlJc w:val="left"/>
      <w:pPr>
        <w:ind w:left="394" w:hanging="360"/>
      </w:pPr>
      <w:rPr>
        <w:rFonts w:ascii="Myriad Pro" w:hAnsi="Myriad Pro"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3">
    <w:nsid w:val="54E060CD"/>
    <w:multiLevelType w:val="hybridMultilevel"/>
    <w:tmpl w:val="DA72F86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4">
    <w:nsid w:val="55207A1A"/>
    <w:multiLevelType w:val="hybridMultilevel"/>
    <w:tmpl w:val="377E3E80"/>
    <w:lvl w:ilvl="0" w:tplc="099A960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5">
    <w:nsid w:val="55710A52"/>
    <w:multiLevelType w:val="hybridMultilevel"/>
    <w:tmpl w:val="774AEF04"/>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6">
    <w:nsid w:val="55B95EF7"/>
    <w:multiLevelType w:val="hybridMultilevel"/>
    <w:tmpl w:val="0B982DE8"/>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7">
    <w:nsid w:val="56030843"/>
    <w:multiLevelType w:val="hybridMultilevel"/>
    <w:tmpl w:val="5A641560"/>
    <w:lvl w:ilvl="0" w:tplc="04150005">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58">
    <w:nsid w:val="569F5E97"/>
    <w:multiLevelType w:val="hybridMultilevel"/>
    <w:tmpl w:val="6290CBB8"/>
    <w:lvl w:ilvl="0" w:tplc="04150017">
      <w:start w:val="1"/>
      <w:numFmt w:val="low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9">
    <w:nsid w:val="56D86565"/>
    <w:multiLevelType w:val="multilevel"/>
    <w:tmpl w:val="C688E37C"/>
    <w:lvl w:ilvl="0">
      <w:start w:val="1"/>
      <w:numFmt w:val="decimal"/>
      <w:lvlText w:val="%1."/>
      <w:lvlJc w:val="left"/>
      <w:pPr>
        <w:ind w:left="360" w:hanging="360"/>
      </w:pPr>
      <w:rPr>
        <w:rFonts w:hint="default"/>
      </w:rPr>
    </w:lvl>
    <w:lvl w:ilvl="1">
      <w:start w:val="7"/>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0">
    <w:nsid w:val="56F4262B"/>
    <w:multiLevelType w:val="hybridMultilevel"/>
    <w:tmpl w:val="E7FAF6FE"/>
    <w:lvl w:ilvl="0" w:tplc="DA3A7B54">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1">
    <w:nsid w:val="57406E90"/>
    <w:multiLevelType w:val="multilevel"/>
    <w:tmpl w:val="73C85552"/>
    <w:lvl w:ilvl="0">
      <w:start w:val="11"/>
      <w:numFmt w:val="decimal"/>
      <w:lvlText w:val="%1."/>
      <w:lvlJc w:val="left"/>
      <w:pPr>
        <w:tabs>
          <w:tab w:val="num" w:pos="397"/>
        </w:tabs>
        <w:ind w:left="397" w:hanging="397"/>
      </w:pPr>
      <w:rPr>
        <w:rFonts w:hint="default"/>
        <w:b w:val="0"/>
        <w:u w:val="none"/>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62">
    <w:nsid w:val="57E1281F"/>
    <w:multiLevelType w:val="hybridMultilevel"/>
    <w:tmpl w:val="C3D8CA52"/>
    <w:lvl w:ilvl="0" w:tplc="5CC4606E">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3">
    <w:nsid w:val="57FB134D"/>
    <w:multiLevelType w:val="hybridMultilevel"/>
    <w:tmpl w:val="5E068E30"/>
    <w:lvl w:ilvl="0" w:tplc="443046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4">
    <w:nsid w:val="589634CB"/>
    <w:multiLevelType w:val="hybridMultilevel"/>
    <w:tmpl w:val="373E97A4"/>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5">
    <w:nsid w:val="589B6CB4"/>
    <w:multiLevelType w:val="hybridMultilevel"/>
    <w:tmpl w:val="FA540EF2"/>
    <w:lvl w:ilvl="0" w:tplc="78362C66">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6">
    <w:nsid w:val="59194F00"/>
    <w:multiLevelType w:val="hybridMultilevel"/>
    <w:tmpl w:val="E6DAD010"/>
    <w:lvl w:ilvl="0" w:tplc="8D603C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7">
    <w:nsid w:val="59474F51"/>
    <w:multiLevelType w:val="hybridMultilevel"/>
    <w:tmpl w:val="25B88360"/>
    <w:lvl w:ilvl="0" w:tplc="219A6FC8">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8">
    <w:nsid w:val="59526B20"/>
    <w:multiLevelType w:val="hybridMultilevel"/>
    <w:tmpl w:val="9E76993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9">
    <w:nsid w:val="598F1668"/>
    <w:multiLevelType w:val="hybridMultilevel"/>
    <w:tmpl w:val="B17A3CF6"/>
    <w:lvl w:ilvl="0" w:tplc="AA1A1A0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0">
    <w:nsid w:val="5A180C9A"/>
    <w:multiLevelType w:val="hybridMultilevel"/>
    <w:tmpl w:val="B02C1940"/>
    <w:lvl w:ilvl="0" w:tplc="285A5964">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1">
    <w:nsid w:val="5A215ADC"/>
    <w:multiLevelType w:val="hybridMultilevel"/>
    <w:tmpl w:val="EEA82A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2">
    <w:nsid w:val="5A6343D6"/>
    <w:multiLevelType w:val="hybridMultilevel"/>
    <w:tmpl w:val="30B04934"/>
    <w:lvl w:ilvl="0" w:tplc="AE94DCD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3">
    <w:nsid w:val="5A721334"/>
    <w:multiLevelType w:val="hybridMultilevel"/>
    <w:tmpl w:val="13DEAA52"/>
    <w:lvl w:ilvl="0" w:tplc="D2E05C44">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4">
    <w:nsid w:val="5B2435D7"/>
    <w:multiLevelType w:val="hybridMultilevel"/>
    <w:tmpl w:val="4BA8F4EA"/>
    <w:lvl w:ilvl="0" w:tplc="5B7AC032">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5">
    <w:nsid w:val="5BC73C84"/>
    <w:multiLevelType w:val="hybridMultilevel"/>
    <w:tmpl w:val="A6BE460C"/>
    <w:lvl w:ilvl="0" w:tplc="E6AAAFA4">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6">
    <w:nsid w:val="5C446567"/>
    <w:multiLevelType w:val="hybridMultilevel"/>
    <w:tmpl w:val="E0001DBE"/>
    <w:lvl w:ilvl="0" w:tplc="C5A02CA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7">
    <w:nsid w:val="5CC424B7"/>
    <w:multiLevelType w:val="hybridMultilevel"/>
    <w:tmpl w:val="50EE2964"/>
    <w:lvl w:ilvl="0" w:tplc="E77E6096">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8">
    <w:nsid w:val="5D3E707B"/>
    <w:multiLevelType w:val="hybridMultilevel"/>
    <w:tmpl w:val="D972AC94"/>
    <w:lvl w:ilvl="0" w:tplc="39AE4718">
      <w:start w:val="1"/>
      <w:numFmt w:val="lowerLetter"/>
      <w:lvlText w:val="%1)"/>
      <w:lvlJc w:val="left"/>
      <w:pPr>
        <w:ind w:left="421" w:hanging="312"/>
      </w:pPr>
      <w:rPr>
        <w:rFonts w:ascii="Calibri" w:eastAsia="Calibri" w:hAnsi="Calibri" w:cs="Calibri" w:hint="default"/>
        <w:spacing w:val="-1"/>
        <w:w w:val="93"/>
        <w:sz w:val="20"/>
        <w:szCs w:val="20"/>
      </w:rPr>
    </w:lvl>
    <w:lvl w:ilvl="1" w:tplc="BB100702">
      <w:numFmt w:val="bullet"/>
      <w:lvlText w:val="•"/>
      <w:lvlJc w:val="left"/>
      <w:pPr>
        <w:ind w:left="1590" w:hanging="312"/>
      </w:pPr>
      <w:rPr>
        <w:rFonts w:hint="default"/>
      </w:rPr>
    </w:lvl>
    <w:lvl w:ilvl="2" w:tplc="5790BB4C">
      <w:numFmt w:val="bullet"/>
      <w:lvlText w:val="•"/>
      <w:lvlJc w:val="left"/>
      <w:pPr>
        <w:ind w:left="2760" w:hanging="312"/>
      </w:pPr>
      <w:rPr>
        <w:rFonts w:hint="default"/>
      </w:rPr>
    </w:lvl>
    <w:lvl w:ilvl="3" w:tplc="C1403EB2">
      <w:numFmt w:val="bullet"/>
      <w:lvlText w:val="•"/>
      <w:lvlJc w:val="left"/>
      <w:pPr>
        <w:ind w:left="3930" w:hanging="312"/>
      </w:pPr>
      <w:rPr>
        <w:rFonts w:hint="default"/>
      </w:rPr>
    </w:lvl>
    <w:lvl w:ilvl="4" w:tplc="8A50BF9E">
      <w:numFmt w:val="bullet"/>
      <w:lvlText w:val="•"/>
      <w:lvlJc w:val="left"/>
      <w:pPr>
        <w:ind w:left="5100" w:hanging="312"/>
      </w:pPr>
      <w:rPr>
        <w:rFonts w:hint="default"/>
      </w:rPr>
    </w:lvl>
    <w:lvl w:ilvl="5" w:tplc="A9C8E78C">
      <w:numFmt w:val="bullet"/>
      <w:lvlText w:val="•"/>
      <w:lvlJc w:val="left"/>
      <w:pPr>
        <w:ind w:left="6271" w:hanging="312"/>
      </w:pPr>
      <w:rPr>
        <w:rFonts w:hint="default"/>
      </w:rPr>
    </w:lvl>
    <w:lvl w:ilvl="6" w:tplc="6AEECEDA">
      <w:numFmt w:val="bullet"/>
      <w:lvlText w:val="•"/>
      <w:lvlJc w:val="left"/>
      <w:pPr>
        <w:ind w:left="7441" w:hanging="312"/>
      </w:pPr>
      <w:rPr>
        <w:rFonts w:hint="default"/>
      </w:rPr>
    </w:lvl>
    <w:lvl w:ilvl="7" w:tplc="F5EC15F2">
      <w:numFmt w:val="bullet"/>
      <w:lvlText w:val="•"/>
      <w:lvlJc w:val="left"/>
      <w:pPr>
        <w:ind w:left="8611" w:hanging="312"/>
      </w:pPr>
      <w:rPr>
        <w:rFonts w:hint="default"/>
      </w:rPr>
    </w:lvl>
    <w:lvl w:ilvl="8" w:tplc="2E9449C6">
      <w:numFmt w:val="bullet"/>
      <w:lvlText w:val="•"/>
      <w:lvlJc w:val="left"/>
      <w:pPr>
        <w:ind w:left="9781" w:hanging="312"/>
      </w:pPr>
      <w:rPr>
        <w:rFonts w:hint="default"/>
      </w:rPr>
    </w:lvl>
  </w:abstractNum>
  <w:abstractNum w:abstractNumId="379">
    <w:nsid w:val="5D610A22"/>
    <w:multiLevelType w:val="hybridMultilevel"/>
    <w:tmpl w:val="33F24F78"/>
    <w:lvl w:ilvl="0" w:tplc="473897FA">
      <w:start w:val="1"/>
      <w:numFmt w:val="bullet"/>
      <w:lvlText w:val=""/>
      <w:lvlJc w:val="left"/>
      <w:pPr>
        <w:ind w:left="720" w:hanging="360"/>
      </w:pPr>
      <w:rPr>
        <w:rFonts w:ascii="Symbol" w:hAnsi="Symbol" w:hint="default"/>
        <w:color w:val="auto"/>
      </w:rPr>
    </w:lvl>
    <w:lvl w:ilvl="1" w:tplc="04150017">
      <w:start w:val="1"/>
      <w:numFmt w:val="lowerLetter"/>
      <w:lvlText w:val="%2)"/>
      <w:lvlJc w:val="left"/>
      <w:pPr>
        <w:ind w:left="1440" w:hanging="360"/>
      </w:pPr>
      <w:rPr>
        <w:rFonts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0">
    <w:nsid w:val="5D677A32"/>
    <w:multiLevelType w:val="hybridMultilevel"/>
    <w:tmpl w:val="38A69596"/>
    <w:lvl w:ilvl="0" w:tplc="E0A841C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1">
    <w:nsid w:val="5D734984"/>
    <w:multiLevelType w:val="hybridMultilevel"/>
    <w:tmpl w:val="FEB85C32"/>
    <w:lvl w:ilvl="0" w:tplc="489AB07E">
      <w:start w:val="1"/>
      <w:numFmt w:val="decimal"/>
      <w:lvlText w:val="%1."/>
      <w:lvlJc w:val="left"/>
      <w:pPr>
        <w:ind w:left="720" w:hanging="360"/>
      </w:pPr>
      <w:rPr>
        <w:rFonts w:ascii="Myriad Pro" w:hAnsi="Myriad Pro"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2">
    <w:nsid w:val="5E5E0DA0"/>
    <w:multiLevelType w:val="hybridMultilevel"/>
    <w:tmpl w:val="D876B0CE"/>
    <w:lvl w:ilvl="0" w:tplc="F4E6A75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3">
    <w:nsid w:val="5E9A03C3"/>
    <w:multiLevelType w:val="hybridMultilevel"/>
    <w:tmpl w:val="19F668C4"/>
    <w:lvl w:ilvl="0" w:tplc="6A665E50">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4">
    <w:nsid w:val="5EFA725C"/>
    <w:multiLevelType w:val="hybridMultilevel"/>
    <w:tmpl w:val="10525E6E"/>
    <w:lvl w:ilvl="0" w:tplc="CE66D74A">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5">
    <w:nsid w:val="5F18545E"/>
    <w:multiLevelType w:val="hybridMultilevel"/>
    <w:tmpl w:val="BC3862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6">
    <w:nsid w:val="5F5332D1"/>
    <w:multiLevelType w:val="hybridMultilevel"/>
    <w:tmpl w:val="862CB58E"/>
    <w:lvl w:ilvl="0" w:tplc="9188A78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7">
    <w:nsid w:val="5FBB5289"/>
    <w:multiLevelType w:val="hybridMultilevel"/>
    <w:tmpl w:val="6D0E0C58"/>
    <w:lvl w:ilvl="0" w:tplc="DF3CB76C">
      <w:start w:val="1"/>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8">
    <w:nsid w:val="5FCD7DC5"/>
    <w:multiLevelType w:val="hybridMultilevel"/>
    <w:tmpl w:val="D8165F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9">
    <w:nsid w:val="5FE115E9"/>
    <w:multiLevelType w:val="hybridMultilevel"/>
    <w:tmpl w:val="62723FBC"/>
    <w:lvl w:ilvl="0" w:tplc="9F3673E0">
      <w:start w:val="1"/>
      <w:numFmt w:val="bullet"/>
      <w:pStyle w:val="Akapitzlist"/>
      <w:lvlText w:val=""/>
      <w:lvlJc w:val="left"/>
      <w:pPr>
        <w:ind w:left="1440" w:hanging="360"/>
      </w:pPr>
      <w:rPr>
        <w:rFonts w:ascii="Symbol" w:hAnsi="Symbol" w:hint="default"/>
        <w:b/>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90">
    <w:nsid w:val="60060E45"/>
    <w:multiLevelType w:val="hybridMultilevel"/>
    <w:tmpl w:val="2C96D2E0"/>
    <w:lvl w:ilvl="0" w:tplc="0A06F612">
      <w:start w:val="8"/>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1">
    <w:nsid w:val="600C7764"/>
    <w:multiLevelType w:val="hybridMultilevel"/>
    <w:tmpl w:val="DA9AD6E2"/>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392">
    <w:nsid w:val="605B5991"/>
    <w:multiLevelType w:val="hybridMultilevel"/>
    <w:tmpl w:val="CE0E8702"/>
    <w:lvl w:ilvl="0" w:tplc="85FCB99A">
      <w:start w:val="1"/>
      <w:numFmt w:val="decimal"/>
      <w:lvlText w:val="%1."/>
      <w:lvlJc w:val="left"/>
      <w:pPr>
        <w:ind w:left="360" w:hanging="360"/>
      </w:pPr>
      <w:rPr>
        <w:rFonts w:ascii="Myriad Pro" w:hAnsi="Myriad Pr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3">
    <w:nsid w:val="60904A28"/>
    <w:multiLevelType w:val="hybridMultilevel"/>
    <w:tmpl w:val="2FA2D3FE"/>
    <w:lvl w:ilvl="0" w:tplc="89DA1A14">
      <w:start w:val="1"/>
      <w:numFmt w:val="lowerLetter"/>
      <w:lvlText w:val="%1)"/>
      <w:lvlJc w:val="left"/>
      <w:pPr>
        <w:ind w:left="71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4">
    <w:nsid w:val="6091567C"/>
    <w:multiLevelType w:val="hybridMultilevel"/>
    <w:tmpl w:val="19869286"/>
    <w:lvl w:ilvl="0" w:tplc="F888344C">
      <w:start w:val="1"/>
      <w:numFmt w:val="decimal"/>
      <w:lvlText w:val="%1."/>
      <w:lvlJc w:val="left"/>
      <w:pPr>
        <w:ind w:left="360" w:hanging="360"/>
      </w:pPr>
      <w:rPr>
        <w:rFonts w:ascii="Arial" w:hAnsi="Arial" w:cs="Arial" w:hint="default"/>
        <w:sz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5">
    <w:nsid w:val="60D507C6"/>
    <w:multiLevelType w:val="hybridMultilevel"/>
    <w:tmpl w:val="BAD6437E"/>
    <w:lvl w:ilvl="0" w:tplc="8B12BEA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6">
    <w:nsid w:val="629F46B9"/>
    <w:multiLevelType w:val="hybridMultilevel"/>
    <w:tmpl w:val="1944C3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7">
    <w:nsid w:val="62AD5F26"/>
    <w:multiLevelType w:val="hybridMultilevel"/>
    <w:tmpl w:val="F45E618C"/>
    <w:lvl w:ilvl="0" w:tplc="84984F18">
      <w:start w:val="1"/>
      <w:numFmt w:val="decimal"/>
      <w:lvlText w:val="%1."/>
      <w:lvlJc w:val="left"/>
      <w:pPr>
        <w:tabs>
          <w:tab w:val="num" w:pos="397"/>
        </w:tabs>
        <w:ind w:left="397" w:hanging="397"/>
      </w:pPr>
      <w:rPr>
        <w:rFonts w:hint="default"/>
        <w:b w:val="0"/>
        <w:strike w:val="0"/>
        <w:dstrike w:val="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8">
    <w:nsid w:val="62D70D26"/>
    <w:multiLevelType w:val="hybridMultilevel"/>
    <w:tmpl w:val="3CB42A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9">
    <w:nsid w:val="62F33E68"/>
    <w:multiLevelType w:val="hybridMultilevel"/>
    <w:tmpl w:val="AC90AA74"/>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0">
    <w:nsid w:val="634F271A"/>
    <w:multiLevelType w:val="hybridMultilevel"/>
    <w:tmpl w:val="9FB21068"/>
    <w:lvl w:ilvl="0" w:tplc="16F4D5BA">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1">
    <w:nsid w:val="635040A5"/>
    <w:multiLevelType w:val="hybridMultilevel"/>
    <w:tmpl w:val="51C2D9D2"/>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2">
    <w:nsid w:val="638C45D4"/>
    <w:multiLevelType w:val="hybridMultilevel"/>
    <w:tmpl w:val="28661E82"/>
    <w:lvl w:ilvl="0" w:tplc="9500C52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3">
    <w:nsid w:val="638F4309"/>
    <w:multiLevelType w:val="multilevel"/>
    <w:tmpl w:val="B3EE5166"/>
    <w:lvl w:ilvl="0">
      <w:start w:val="1"/>
      <w:numFmt w:val="decimal"/>
      <w:lvlText w:val="%1)"/>
      <w:lvlJc w:val="left"/>
      <w:pPr>
        <w:tabs>
          <w:tab w:val="num" w:pos="360"/>
        </w:tabs>
        <w:ind w:left="360" w:hanging="360"/>
      </w:pPr>
      <w:rPr>
        <w:i w:val="0"/>
        <w:color w:val="auto"/>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4">
    <w:nsid w:val="639C21A2"/>
    <w:multiLevelType w:val="hybridMultilevel"/>
    <w:tmpl w:val="017C73E8"/>
    <w:lvl w:ilvl="0" w:tplc="54407E6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5">
    <w:nsid w:val="63D230AA"/>
    <w:multiLevelType w:val="hybridMultilevel"/>
    <w:tmpl w:val="4C70E9D4"/>
    <w:lvl w:ilvl="0" w:tplc="1390E11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6">
    <w:nsid w:val="63F73EC3"/>
    <w:multiLevelType w:val="hybridMultilevel"/>
    <w:tmpl w:val="6896CB86"/>
    <w:lvl w:ilvl="0" w:tplc="474E0D0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7">
    <w:nsid w:val="646F391F"/>
    <w:multiLevelType w:val="hybridMultilevel"/>
    <w:tmpl w:val="3ACCF1C2"/>
    <w:lvl w:ilvl="0" w:tplc="BEFC438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8">
    <w:nsid w:val="647A734D"/>
    <w:multiLevelType w:val="hybridMultilevel"/>
    <w:tmpl w:val="5B0C3A8E"/>
    <w:lvl w:ilvl="0" w:tplc="57107BDE">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09">
    <w:nsid w:val="64DC09D2"/>
    <w:multiLevelType w:val="hybridMultilevel"/>
    <w:tmpl w:val="FDE0FF54"/>
    <w:lvl w:ilvl="0" w:tplc="BABE80C2">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0">
    <w:nsid w:val="650834DD"/>
    <w:multiLevelType w:val="hybridMultilevel"/>
    <w:tmpl w:val="9E48AA46"/>
    <w:lvl w:ilvl="0" w:tplc="5C6E5964">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1">
    <w:nsid w:val="6594253D"/>
    <w:multiLevelType w:val="hybridMultilevel"/>
    <w:tmpl w:val="8654B1F0"/>
    <w:lvl w:ilvl="0" w:tplc="6D62AA32">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2">
    <w:nsid w:val="659A249A"/>
    <w:multiLevelType w:val="hybridMultilevel"/>
    <w:tmpl w:val="C0F89D44"/>
    <w:lvl w:ilvl="0" w:tplc="57107BDE">
      <w:start w:val="1"/>
      <w:numFmt w:val="bullet"/>
      <w:lvlText w:val=""/>
      <w:lvlJc w:val="left"/>
      <w:pPr>
        <w:ind w:left="78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13">
    <w:nsid w:val="65D9700B"/>
    <w:multiLevelType w:val="hybridMultilevel"/>
    <w:tmpl w:val="5D76D9EC"/>
    <w:lvl w:ilvl="0" w:tplc="6766435E">
      <w:start w:val="1"/>
      <w:numFmt w:val="decimal"/>
      <w:lvlText w:val="%1."/>
      <w:lvlJc w:val="left"/>
      <w:pPr>
        <w:ind w:left="66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4">
    <w:nsid w:val="65E37428"/>
    <w:multiLevelType w:val="hybridMultilevel"/>
    <w:tmpl w:val="66D20B0A"/>
    <w:lvl w:ilvl="0" w:tplc="D1C2B000">
      <w:start w:val="3"/>
      <w:numFmt w:val="decimal"/>
      <w:lvlText w:val="%1."/>
      <w:lvlJc w:val="left"/>
      <w:pPr>
        <w:ind w:left="720" w:hanging="360"/>
      </w:pPr>
      <w:rPr>
        <w:rFonts w:ascii="Myriad Pro" w:hAnsi="Myriad Pro"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5">
    <w:nsid w:val="65FB13EA"/>
    <w:multiLevelType w:val="hybridMultilevel"/>
    <w:tmpl w:val="38D263C4"/>
    <w:lvl w:ilvl="0" w:tplc="4368760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6">
    <w:nsid w:val="66535C07"/>
    <w:multiLevelType w:val="hybridMultilevel"/>
    <w:tmpl w:val="710E93C0"/>
    <w:lvl w:ilvl="0" w:tplc="CF48A15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7">
    <w:nsid w:val="667A2D2D"/>
    <w:multiLevelType w:val="hybridMultilevel"/>
    <w:tmpl w:val="C83C3CC2"/>
    <w:lvl w:ilvl="0" w:tplc="6F5A6FBA">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8">
    <w:nsid w:val="66970688"/>
    <w:multiLevelType w:val="hybridMultilevel"/>
    <w:tmpl w:val="664E58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9">
    <w:nsid w:val="66D241DA"/>
    <w:multiLevelType w:val="hybridMultilevel"/>
    <w:tmpl w:val="EE803A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0">
    <w:nsid w:val="671028D1"/>
    <w:multiLevelType w:val="hybridMultilevel"/>
    <w:tmpl w:val="23805FAC"/>
    <w:lvl w:ilvl="0" w:tplc="B6205EE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1">
    <w:nsid w:val="67334AF4"/>
    <w:multiLevelType w:val="multilevel"/>
    <w:tmpl w:val="86388B34"/>
    <w:lvl w:ilvl="0">
      <w:start w:val="1"/>
      <w:numFmt w:val="decimal"/>
      <w:lvlText w:val="%1)"/>
      <w:lvlJc w:val="left"/>
      <w:pPr>
        <w:tabs>
          <w:tab w:val="num" w:pos="360"/>
        </w:tabs>
        <w:ind w:left="360" w:hanging="360"/>
      </w:pPr>
      <w:rPr>
        <w:rFonts w:hint="default"/>
        <w:i w:val="0"/>
        <w:color w:val="auto"/>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5"/>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2">
    <w:nsid w:val="676D13C1"/>
    <w:multiLevelType w:val="hybridMultilevel"/>
    <w:tmpl w:val="2A568C3A"/>
    <w:lvl w:ilvl="0" w:tplc="5A68AC9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3">
    <w:nsid w:val="67A16671"/>
    <w:multiLevelType w:val="hybridMultilevel"/>
    <w:tmpl w:val="1F2433A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4">
    <w:nsid w:val="68C755AF"/>
    <w:multiLevelType w:val="hybridMultilevel"/>
    <w:tmpl w:val="A7364556"/>
    <w:lvl w:ilvl="0" w:tplc="CA104B22">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5">
    <w:nsid w:val="693324B8"/>
    <w:multiLevelType w:val="hybridMultilevel"/>
    <w:tmpl w:val="72C8CC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6">
    <w:nsid w:val="694D0C0F"/>
    <w:multiLevelType w:val="hybridMultilevel"/>
    <w:tmpl w:val="909425EA"/>
    <w:lvl w:ilvl="0" w:tplc="F98E82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7">
    <w:nsid w:val="69757FC1"/>
    <w:multiLevelType w:val="hybridMultilevel"/>
    <w:tmpl w:val="DEB428BE"/>
    <w:lvl w:ilvl="0" w:tplc="F8A0C284">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8">
    <w:nsid w:val="698841F7"/>
    <w:multiLevelType w:val="hybridMultilevel"/>
    <w:tmpl w:val="B10C90BC"/>
    <w:lvl w:ilvl="0" w:tplc="420E8A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9">
    <w:nsid w:val="69E7073C"/>
    <w:multiLevelType w:val="hybridMultilevel"/>
    <w:tmpl w:val="B02C1940"/>
    <w:lvl w:ilvl="0" w:tplc="285A5964">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0">
    <w:nsid w:val="6A046583"/>
    <w:multiLevelType w:val="hybridMultilevel"/>
    <w:tmpl w:val="4B182848"/>
    <w:lvl w:ilvl="0" w:tplc="5AC220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1">
    <w:nsid w:val="6A367601"/>
    <w:multiLevelType w:val="hybridMultilevel"/>
    <w:tmpl w:val="2CAE56DE"/>
    <w:lvl w:ilvl="0" w:tplc="18B63CA4">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2">
    <w:nsid w:val="6A836754"/>
    <w:multiLevelType w:val="hybridMultilevel"/>
    <w:tmpl w:val="A3009E20"/>
    <w:lvl w:ilvl="0" w:tplc="9B8852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3">
    <w:nsid w:val="6A946ADB"/>
    <w:multiLevelType w:val="hybridMultilevel"/>
    <w:tmpl w:val="8824399C"/>
    <w:lvl w:ilvl="0" w:tplc="3E5246C6">
      <w:start w:val="1"/>
      <w:numFmt w:val="decimal"/>
      <w:lvlText w:val="%1."/>
      <w:lvlJc w:val="left"/>
      <w:pPr>
        <w:ind w:left="720" w:hanging="360"/>
      </w:pPr>
      <w:rPr>
        <w:rFonts w:hint="default"/>
        <w:b w:val="0"/>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434">
    <w:nsid w:val="6AAA484E"/>
    <w:multiLevelType w:val="hybridMultilevel"/>
    <w:tmpl w:val="3412E024"/>
    <w:lvl w:ilvl="0" w:tplc="7DEC2372">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5">
    <w:nsid w:val="6B7121E9"/>
    <w:multiLevelType w:val="hybridMultilevel"/>
    <w:tmpl w:val="42E49104"/>
    <w:lvl w:ilvl="0" w:tplc="D9F0479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6">
    <w:nsid w:val="6BAD1AC6"/>
    <w:multiLevelType w:val="hybridMultilevel"/>
    <w:tmpl w:val="8B3285F0"/>
    <w:lvl w:ilvl="0" w:tplc="B4D2497E">
      <w:start w:val="1"/>
      <w:numFmt w:val="decimal"/>
      <w:lvlText w:val="%1."/>
      <w:lvlJc w:val="left"/>
      <w:pPr>
        <w:ind w:left="360" w:hanging="360"/>
      </w:pPr>
      <w:rPr>
        <w:rFonts w:hint="default"/>
      </w:rPr>
    </w:lvl>
    <w:lvl w:ilvl="1" w:tplc="04150019" w:tentative="1">
      <w:start w:val="1"/>
      <w:numFmt w:val="lowerLetter"/>
      <w:lvlText w:val="%2."/>
      <w:lvlJc w:val="left"/>
      <w:pPr>
        <w:ind w:left="1000" w:hanging="360"/>
      </w:pPr>
    </w:lvl>
    <w:lvl w:ilvl="2" w:tplc="0415001B" w:tentative="1">
      <w:start w:val="1"/>
      <w:numFmt w:val="lowerRoman"/>
      <w:lvlText w:val="%3."/>
      <w:lvlJc w:val="right"/>
      <w:pPr>
        <w:ind w:left="1720" w:hanging="180"/>
      </w:pPr>
    </w:lvl>
    <w:lvl w:ilvl="3" w:tplc="0415000F" w:tentative="1">
      <w:start w:val="1"/>
      <w:numFmt w:val="decimal"/>
      <w:lvlText w:val="%4."/>
      <w:lvlJc w:val="left"/>
      <w:pPr>
        <w:ind w:left="2440" w:hanging="360"/>
      </w:pPr>
    </w:lvl>
    <w:lvl w:ilvl="4" w:tplc="04150019" w:tentative="1">
      <w:start w:val="1"/>
      <w:numFmt w:val="lowerLetter"/>
      <w:lvlText w:val="%5."/>
      <w:lvlJc w:val="left"/>
      <w:pPr>
        <w:ind w:left="3160" w:hanging="360"/>
      </w:pPr>
    </w:lvl>
    <w:lvl w:ilvl="5" w:tplc="0415001B" w:tentative="1">
      <w:start w:val="1"/>
      <w:numFmt w:val="lowerRoman"/>
      <w:lvlText w:val="%6."/>
      <w:lvlJc w:val="right"/>
      <w:pPr>
        <w:ind w:left="3880" w:hanging="180"/>
      </w:pPr>
    </w:lvl>
    <w:lvl w:ilvl="6" w:tplc="0415000F" w:tentative="1">
      <w:start w:val="1"/>
      <w:numFmt w:val="decimal"/>
      <w:lvlText w:val="%7."/>
      <w:lvlJc w:val="left"/>
      <w:pPr>
        <w:ind w:left="4600" w:hanging="360"/>
      </w:pPr>
    </w:lvl>
    <w:lvl w:ilvl="7" w:tplc="04150019" w:tentative="1">
      <w:start w:val="1"/>
      <w:numFmt w:val="lowerLetter"/>
      <w:lvlText w:val="%8."/>
      <w:lvlJc w:val="left"/>
      <w:pPr>
        <w:ind w:left="5320" w:hanging="360"/>
      </w:pPr>
    </w:lvl>
    <w:lvl w:ilvl="8" w:tplc="0415001B" w:tentative="1">
      <w:start w:val="1"/>
      <w:numFmt w:val="lowerRoman"/>
      <w:lvlText w:val="%9."/>
      <w:lvlJc w:val="right"/>
      <w:pPr>
        <w:ind w:left="6040" w:hanging="180"/>
      </w:pPr>
    </w:lvl>
  </w:abstractNum>
  <w:abstractNum w:abstractNumId="437">
    <w:nsid w:val="6C096F4A"/>
    <w:multiLevelType w:val="hybridMultilevel"/>
    <w:tmpl w:val="5F607D6E"/>
    <w:lvl w:ilvl="0" w:tplc="ECAE56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8">
    <w:nsid w:val="6C717AB9"/>
    <w:multiLevelType w:val="hybridMultilevel"/>
    <w:tmpl w:val="D8A6D77A"/>
    <w:lvl w:ilvl="0" w:tplc="F6D83F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9">
    <w:nsid w:val="6C7D4FCB"/>
    <w:multiLevelType w:val="hybridMultilevel"/>
    <w:tmpl w:val="6F4895BE"/>
    <w:lvl w:ilvl="0" w:tplc="4574C6DC">
      <w:start w:val="1"/>
      <w:numFmt w:val="lowerLetter"/>
      <w:lvlText w:val="%1)"/>
      <w:lvlJc w:val="left"/>
      <w:pPr>
        <w:ind w:left="71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0">
    <w:nsid w:val="6CB93D72"/>
    <w:multiLevelType w:val="hybridMultilevel"/>
    <w:tmpl w:val="101EB10E"/>
    <w:lvl w:ilvl="0" w:tplc="F4089CC6">
      <w:start w:val="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1">
    <w:nsid w:val="6CBF2E73"/>
    <w:multiLevelType w:val="hybridMultilevel"/>
    <w:tmpl w:val="1480D740"/>
    <w:lvl w:ilvl="0" w:tplc="0860A016">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42">
    <w:nsid w:val="6D360408"/>
    <w:multiLevelType w:val="hybridMultilevel"/>
    <w:tmpl w:val="95069108"/>
    <w:lvl w:ilvl="0" w:tplc="41B06FE4">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3">
    <w:nsid w:val="6D953465"/>
    <w:multiLevelType w:val="hybridMultilevel"/>
    <w:tmpl w:val="D8165F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4">
    <w:nsid w:val="6D96743F"/>
    <w:multiLevelType w:val="hybridMultilevel"/>
    <w:tmpl w:val="C91A73D2"/>
    <w:lvl w:ilvl="0" w:tplc="CF9AD974">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5">
    <w:nsid w:val="6DA3460A"/>
    <w:multiLevelType w:val="hybridMultilevel"/>
    <w:tmpl w:val="7C94BBB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6">
    <w:nsid w:val="6DCD183A"/>
    <w:multiLevelType w:val="hybridMultilevel"/>
    <w:tmpl w:val="5464D0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7">
    <w:nsid w:val="6DD42BBD"/>
    <w:multiLevelType w:val="hybridMultilevel"/>
    <w:tmpl w:val="7DA46C04"/>
    <w:lvl w:ilvl="0" w:tplc="215C49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8">
    <w:nsid w:val="6DD54647"/>
    <w:multiLevelType w:val="hybridMultilevel"/>
    <w:tmpl w:val="7CD0D9C0"/>
    <w:lvl w:ilvl="0" w:tplc="57107BDE">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49">
    <w:nsid w:val="6E865224"/>
    <w:multiLevelType w:val="hybridMultilevel"/>
    <w:tmpl w:val="2AFE9978"/>
    <w:lvl w:ilvl="0" w:tplc="0415000F">
      <w:start w:val="1"/>
      <w:numFmt w:val="decimal"/>
      <w:lvlText w:val="%1."/>
      <w:lvlJc w:val="left"/>
      <w:pPr>
        <w:ind w:left="360"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50">
    <w:nsid w:val="6EBC78FE"/>
    <w:multiLevelType w:val="hybridMultilevel"/>
    <w:tmpl w:val="14CAF654"/>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1">
    <w:nsid w:val="6EC37716"/>
    <w:multiLevelType w:val="hybridMultilevel"/>
    <w:tmpl w:val="9AAAF07C"/>
    <w:lvl w:ilvl="0" w:tplc="653C17D6">
      <w:start w:val="1"/>
      <w:numFmt w:val="decimal"/>
      <w:lvlText w:val="%1."/>
      <w:lvlJc w:val="left"/>
      <w:pPr>
        <w:ind w:left="360" w:hanging="360"/>
      </w:pPr>
      <w:rPr>
        <w:rFonts w:ascii="Myriad Pro" w:hAnsi="Myriad Pr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2">
    <w:nsid w:val="6EE17007"/>
    <w:multiLevelType w:val="hybridMultilevel"/>
    <w:tmpl w:val="2CC4C456"/>
    <w:lvl w:ilvl="0" w:tplc="0D749D24">
      <w:start w:val="1"/>
      <w:numFmt w:val="decimal"/>
      <w:lvlText w:val="%1."/>
      <w:lvlJc w:val="left"/>
      <w:pPr>
        <w:ind w:left="360" w:hanging="360"/>
      </w:pPr>
      <w:rPr>
        <w:rFonts w:ascii="Myriad Pro" w:hAnsi="Myriad Pro" w:cs="Arial"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3">
    <w:nsid w:val="6EE62FB0"/>
    <w:multiLevelType w:val="hybridMultilevel"/>
    <w:tmpl w:val="734E1BEC"/>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4">
    <w:nsid w:val="6F14115C"/>
    <w:multiLevelType w:val="hybridMultilevel"/>
    <w:tmpl w:val="3C5E4AAA"/>
    <w:lvl w:ilvl="0" w:tplc="94BA458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5">
    <w:nsid w:val="6F1E1128"/>
    <w:multiLevelType w:val="hybridMultilevel"/>
    <w:tmpl w:val="D3D4FA26"/>
    <w:lvl w:ilvl="0" w:tplc="A2CE4B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6">
    <w:nsid w:val="6F3815E2"/>
    <w:multiLevelType w:val="hybridMultilevel"/>
    <w:tmpl w:val="7974D324"/>
    <w:lvl w:ilvl="0" w:tplc="DF1248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7">
    <w:nsid w:val="6F9F01AC"/>
    <w:multiLevelType w:val="multilevel"/>
    <w:tmpl w:val="7E02A792"/>
    <w:lvl w:ilvl="0">
      <w:start w:val="1"/>
      <w:numFmt w:val="decimal"/>
      <w:lvlText w:val="%1."/>
      <w:lvlJc w:val="left"/>
      <w:pPr>
        <w:ind w:left="720" w:hanging="360"/>
      </w:pPr>
      <w:rPr>
        <w:rFonts w:ascii="Arial" w:hAnsi="Arial" w:cs="Arial" w:hint="default"/>
        <w:sz w:val="18"/>
      </w:rPr>
    </w:lvl>
    <w:lvl w:ilvl="1">
      <w:start w:val="4"/>
      <w:numFmt w:val="decimal"/>
      <w:isLgl/>
      <w:lvlText w:val="%1.%2"/>
      <w:lvlJc w:val="left"/>
      <w:pPr>
        <w:ind w:left="720" w:hanging="360"/>
      </w:pPr>
      <w:rPr>
        <w:rFonts w:eastAsia="Times New Roman" w:cstheme="majorBidi" w:hint="default"/>
      </w:rPr>
    </w:lvl>
    <w:lvl w:ilvl="2">
      <w:start w:val="1"/>
      <w:numFmt w:val="decimal"/>
      <w:isLgl/>
      <w:lvlText w:val="%1.%2.%3"/>
      <w:lvlJc w:val="left"/>
      <w:pPr>
        <w:ind w:left="1080" w:hanging="720"/>
      </w:pPr>
      <w:rPr>
        <w:rFonts w:eastAsia="Times New Roman" w:cstheme="majorBidi" w:hint="default"/>
      </w:rPr>
    </w:lvl>
    <w:lvl w:ilvl="3">
      <w:start w:val="1"/>
      <w:numFmt w:val="decimal"/>
      <w:isLgl/>
      <w:lvlText w:val="%1.%2.%3.%4"/>
      <w:lvlJc w:val="left"/>
      <w:pPr>
        <w:ind w:left="1440" w:hanging="1080"/>
      </w:pPr>
      <w:rPr>
        <w:rFonts w:eastAsia="Times New Roman" w:cstheme="majorBidi" w:hint="default"/>
      </w:rPr>
    </w:lvl>
    <w:lvl w:ilvl="4">
      <w:start w:val="1"/>
      <w:numFmt w:val="decimal"/>
      <w:isLgl/>
      <w:lvlText w:val="%1.%2.%3.%4.%5"/>
      <w:lvlJc w:val="left"/>
      <w:pPr>
        <w:ind w:left="1440" w:hanging="1080"/>
      </w:pPr>
      <w:rPr>
        <w:rFonts w:eastAsia="Times New Roman" w:cstheme="majorBidi" w:hint="default"/>
      </w:rPr>
    </w:lvl>
    <w:lvl w:ilvl="5">
      <w:start w:val="1"/>
      <w:numFmt w:val="decimal"/>
      <w:isLgl/>
      <w:lvlText w:val="%1.%2.%3.%4.%5.%6"/>
      <w:lvlJc w:val="left"/>
      <w:pPr>
        <w:ind w:left="1800" w:hanging="1440"/>
      </w:pPr>
      <w:rPr>
        <w:rFonts w:eastAsia="Times New Roman" w:cstheme="majorBidi" w:hint="default"/>
      </w:rPr>
    </w:lvl>
    <w:lvl w:ilvl="6">
      <w:start w:val="1"/>
      <w:numFmt w:val="decimal"/>
      <w:isLgl/>
      <w:lvlText w:val="%1.%2.%3.%4.%5.%6.%7"/>
      <w:lvlJc w:val="left"/>
      <w:pPr>
        <w:ind w:left="1800" w:hanging="1440"/>
      </w:pPr>
      <w:rPr>
        <w:rFonts w:eastAsia="Times New Roman" w:cstheme="majorBidi" w:hint="default"/>
      </w:rPr>
    </w:lvl>
    <w:lvl w:ilvl="7">
      <w:start w:val="1"/>
      <w:numFmt w:val="decimal"/>
      <w:isLgl/>
      <w:lvlText w:val="%1.%2.%3.%4.%5.%6.%7.%8"/>
      <w:lvlJc w:val="left"/>
      <w:pPr>
        <w:ind w:left="2160" w:hanging="1800"/>
      </w:pPr>
      <w:rPr>
        <w:rFonts w:eastAsia="Times New Roman" w:cstheme="majorBidi" w:hint="default"/>
      </w:rPr>
    </w:lvl>
    <w:lvl w:ilvl="8">
      <w:start w:val="1"/>
      <w:numFmt w:val="decimal"/>
      <w:isLgl/>
      <w:lvlText w:val="%1.%2.%3.%4.%5.%6.%7.%8.%9"/>
      <w:lvlJc w:val="left"/>
      <w:pPr>
        <w:ind w:left="2520" w:hanging="2160"/>
      </w:pPr>
      <w:rPr>
        <w:rFonts w:eastAsia="Times New Roman" w:cstheme="majorBidi" w:hint="default"/>
      </w:rPr>
    </w:lvl>
  </w:abstractNum>
  <w:abstractNum w:abstractNumId="458">
    <w:nsid w:val="6FDB7CBD"/>
    <w:multiLevelType w:val="hybridMultilevel"/>
    <w:tmpl w:val="4288ACEE"/>
    <w:lvl w:ilvl="0" w:tplc="E21867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9">
    <w:nsid w:val="706777EB"/>
    <w:multiLevelType w:val="hybridMultilevel"/>
    <w:tmpl w:val="B05C5C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0">
    <w:nsid w:val="708B548D"/>
    <w:multiLevelType w:val="hybridMultilevel"/>
    <w:tmpl w:val="E7507FA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61">
    <w:nsid w:val="70A23DA9"/>
    <w:multiLevelType w:val="hybridMultilevel"/>
    <w:tmpl w:val="9B56E116"/>
    <w:lvl w:ilvl="0" w:tplc="A1BE8F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2">
    <w:nsid w:val="70AC50E2"/>
    <w:multiLevelType w:val="hybridMultilevel"/>
    <w:tmpl w:val="8D662B7C"/>
    <w:lvl w:ilvl="0" w:tplc="0860A016">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63">
    <w:nsid w:val="7136009F"/>
    <w:multiLevelType w:val="hybridMultilevel"/>
    <w:tmpl w:val="1FBCE0EA"/>
    <w:lvl w:ilvl="0" w:tplc="30F8F74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4">
    <w:nsid w:val="71366950"/>
    <w:multiLevelType w:val="hybridMultilevel"/>
    <w:tmpl w:val="CE5ACCA8"/>
    <w:lvl w:ilvl="0" w:tplc="7FCAE7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5">
    <w:nsid w:val="716630CA"/>
    <w:multiLevelType w:val="hybridMultilevel"/>
    <w:tmpl w:val="D908BF30"/>
    <w:lvl w:ilvl="0" w:tplc="FF98001C">
      <w:start w:val="1"/>
      <w:numFmt w:val="bullet"/>
      <w:lvlText w:val="–"/>
      <w:lvlJc w:val="left"/>
      <w:pPr>
        <w:ind w:left="720" w:hanging="360"/>
      </w:pPr>
      <w:rPr>
        <w:rFonts w:ascii="Verdana" w:hAnsi="Verdana"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6">
    <w:nsid w:val="71C142DD"/>
    <w:multiLevelType w:val="multilevel"/>
    <w:tmpl w:val="692664B4"/>
    <w:lvl w:ilvl="0">
      <w:start w:val="1"/>
      <w:numFmt w:val="decimal"/>
      <w:lvlText w:val="%1."/>
      <w:lvlJc w:val="left"/>
      <w:pPr>
        <w:ind w:left="360" w:hanging="360"/>
      </w:pPr>
      <w:rPr>
        <w:rFonts w:hint="default"/>
      </w:rPr>
    </w:lvl>
    <w:lvl w:ilvl="1">
      <w:start w:val="7"/>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7">
    <w:nsid w:val="71F35744"/>
    <w:multiLevelType w:val="hybridMultilevel"/>
    <w:tmpl w:val="E14812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8">
    <w:nsid w:val="71FC18EE"/>
    <w:multiLevelType w:val="hybridMultilevel"/>
    <w:tmpl w:val="B10C90BC"/>
    <w:lvl w:ilvl="0" w:tplc="420E8A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9">
    <w:nsid w:val="721C70B0"/>
    <w:multiLevelType w:val="hybridMultilevel"/>
    <w:tmpl w:val="D1AEA690"/>
    <w:lvl w:ilvl="0" w:tplc="46DE0AC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0">
    <w:nsid w:val="72493CB0"/>
    <w:multiLevelType w:val="multilevel"/>
    <w:tmpl w:val="82022306"/>
    <w:lvl w:ilvl="0">
      <w:start w:val="1"/>
      <w:numFmt w:val="decimal"/>
      <w:lvlText w:val="%1."/>
      <w:lvlJc w:val="left"/>
      <w:pPr>
        <w:ind w:left="360" w:hanging="360"/>
      </w:pPr>
      <w:rPr>
        <w:rFonts w:hint="default"/>
      </w:rPr>
    </w:lvl>
    <w:lvl w:ilvl="1">
      <w:start w:val="7"/>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71">
    <w:nsid w:val="731D7954"/>
    <w:multiLevelType w:val="hybridMultilevel"/>
    <w:tmpl w:val="1410EAE4"/>
    <w:lvl w:ilvl="0" w:tplc="2D7C4D1E">
      <w:start w:val="1"/>
      <w:numFmt w:val="decimal"/>
      <w:lvlText w:val="%1."/>
      <w:lvlJc w:val="left"/>
      <w:pPr>
        <w:ind w:left="360"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72">
    <w:nsid w:val="73247236"/>
    <w:multiLevelType w:val="hybridMultilevel"/>
    <w:tmpl w:val="B02E5C54"/>
    <w:lvl w:ilvl="0" w:tplc="9F3673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3">
    <w:nsid w:val="73B13148"/>
    <w:multiLevelType w:val="hybridMultilevel"/>
    <w:tmpl w:val="582C004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4">
    <w:nsid w:val="74BF02AC"/>
    <w:multiLevelType w:val="hybridMultilevel"/>
    <w:tmpl w:val="39D893D6"/>
    <w:lvl w:ilvl="0" w:tplc="B6A0B7F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5">
    <w:nsid w:val="75452C3A"/>
    <w:multiLevelType w:val="hybridMultilevel"/>
    <w:tmpl w:val="9392BC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6">
    <w:nsid w:val="755C0F2C"/>
    <w:multiLevelType w:val="hybridMultilevel"/>
    <w:tmpl w:val="6A0A9C82"/>
    <w:lvl w:ilvl="0" w:tplc="1AE2AB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7">
    <w:nsid w:val="755C29AD"/>
    <w:multiLevelType w:val="hybridMultilevel"/>
    <w:tmpl w:val="0B0E801C"/>
    <w:lvl w:ilvl="0" w:tplc="80F47B5A">
      <w:start w:val="1"/>
      <w:numFmt w:val="decimal"/>
      <w:lvlText w:val="%1."/>
      <w:lvlJc w:val="left"/>
      <w:pPr>
        <w:ind w:left="720" w:hanging="360"/>
      </w:pPr>
      <w:rPr>
        <w:rFonts w:hint="default"/>
        <w:b w:val="0"/>
      </w:rPr>
    </w:lvl>
    <w:lvl w:ilvl="1" w:tplc="A314A3D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8">
    <w:nsid w:val="755D4E11"/>
    <w:multiLevelType w:val="hybridMultilevel"/>
    <w:tmpl w:val="9D08C93A"/>
    <w:lvl w:ilvl="0" w:tplc="42F8A8B6">
      <w:start w:val="1"/>
      <w:numFmt w:val="decimal"/>
      <w:lvlText w:val="%1."/>
      <w:lvlJc w:val="left"/>
      <w:pPr>
        <w:ind w:left="720" w:hanging="360"/>
      </w:pPr>
      <w:rPr>
        <w:rFonts w:ascii="Myriad Pro" w:hAnsi="Myriad Pr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9">
    <w:nsid w:val="75B61D82"/>
    <w:multiLevelType w:val="hybridMultilevel"/>
    <w:tmpl w:val="5AE8EFEC"/>
    <w:lvl w:ilvl="0" w:tplc="CBEEEA60">
      <w:start w:val="1"/>
      <w:numFmt w:val="lowerLetter"/>
      <w:lvlText w:val="%1)"/>
      <w:lvlJc w:val="left"/>
      <w:pPr>
        <w:ind w:left="135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0">
    <w:nsid w:val="75F05CE5"/>
    <w:multiLevelType w:val="hybridMultilevel"/>
    <w:tmpl w:val="CDE43A78"/>
    <w:lvl w:ilvl="0" w:tplc="67941654">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1">
    <w:nsid w:val="76267317"/>
    <w:multiLevelType w:val="hybridMultilevel"/>
    <w:tmpl w:val="2C8A26C0"/>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2">
    <w:nsid w:val="765744F9"/>
    <w:multiLevelType w:val="hybridMultilevel"/>
    <w:tmpl w:val="6E0C3856"/>
    <w:lvl w:ilvl="0" w:tplc="9BBCF44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3">
    <w:nsid w:val="76BA7FE1"/>
    <w:multiLevelType w:val="hybridMultilevel"/>
    <w:tmpl w:val="51BCFA84"/>
    <w:lvl w:ilvl="0" w:tplc="CBC4C43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4">
    <w:nsid w:val="773905A2"/>
    <w:multiLevelType w:val="hybridMultilevel"/>
    <w:tmpl w:val="E0B03B6C"/>
    <w:lvl w:ilvl="0" w:tplc="04150003">
      <w:start w:val="1"/>
      <w:numFmt w:val="decimal"/>
      <w:lvlText w:val="%1."/>
      <w:lvlJc w:val="left"/>
      <w:pPr>
        <w:ind w:left="360"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85">
    <w:nsid w:val="777A6607"/>
    <w:multiLevelType w:val="hybridMultilevel"/>
    <w:tmpl w:val="BEDA399C"/>
    <w:lvl w:ilvl="0" w:tplc="7B12F71E">
      <w:start w:val="1"/>
      <w:numFmt w:val="decimal"/>
      <w:lvlText w:val="%1."/>
      <w:lvlJc w:val="left"/>
      <w:pPr>
        <w:tabs>
          <w:tab w:val="num" w:pos="397"/>
        </w:tabs>
        <w:ind w:left="397" w:hanging="397"/>
      </w:pPr>
      <w:rPr>
        <w:rFonts w:hint="default"/>
        <w:b w:val="0"/>
        <w:strike w:val="0"/>
        <w:dstrike w:val="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6">
    <w:nsid w:val="785F3748"/>
    <w:multiLevelType w:val="hybridMultilevel"/>
    <w:tmpl w:val="F9ACFBBE"/>
    <w:lvl w:ilvl="0" w:tplc="CF323EEA">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7">
    <w:nsid w:val="78937A75"/>
    <w:multiLevelType w:val="hybridMultilevel"/>
    <w:tmpl w:val="6BEA754E"/>
    <w:lvl w:ilvl="0" w:tplc="6414E15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8">
    <w:nsid w:val="78A80871"/>
    <w:multiLevelType w:val="hybridMultilevel"/>
    <w:tmpl w:val="56EC3446"/>
    <w:lvl w:ilvl="0" w:tplc="04150003">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9">
    <w:nsid w:val="78C72EC1"/>
    <w:multiLevelType w:val="hybridMultilevel"/>
    <w:tmpl w:val="97B45186"/>
    <w:lvl w:ilvl="0" w:tplc="1AE6465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0">
    <w:nsid w:val="79214912"/>
    <w:multiLevelType w:val="hybridMultilevel"/>
    <w:tmpl w:val="E0E8A8AE"/>
    <w:lvl w:ilvl="0" w:tplc="8F203164">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91">
    <w:nsid w:val="79272755"/>
    <w:multiLevelType w:val="hybridMultilevel"/>
    <w:tmpl w:val="54AA5E50"/>
    <w:lvl w:ilvl="0" w:tplc="78781E16">
      <w:start w:val="1"/>
      <w:numFmt w:val="decimal"/>
      <w:lvlText w:val="%1."/>
      <w:lvlJc w:val="left"/>
      <w:pPr>
        <w:tabs>
          <w:tab w:val="num" w:pos="397"/>
        </w:tabs>
        <w:ind w:left="397" w:hanging="397"/>
      </w:pPr>
      <w:rPr>
        <w:b w:val="0"/>
        <w:strike w:val="0"/>
        <w:dstrike w:val="0"/>
        <w:u w:val="none"/>
        <w:effect w:val="none"/>
      </w:rPr>
    </w:lvl>
    <w:lvl w:ilvl="1" w:tplc="04150003">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start w:val="1"/>
      <w:numFmt w:val="decimal"/>
      <w:lvlText w:val="%4."/>
      <w:lvlJc w:val="left"/>
      <w:pPr>
        <w:tabs>
          <w:tab w:val="num" w:pos="2880"/>
        </w:tabs>
        <w:ind w:left="2880" w:hanging="360"/>
      </w:pPr>
    </w:lvl>
    <w:lvl w:ilvl="4" w:tplc="04150003">
      <w:start w:val="1"/>
      <w:numFmt w:val="lowerLetter"/>
      <w:lvlText w:val="%5."/>
      <w:lvlJc w:val="left"/>
      <w:pPr>
        <w:tabs>
          <w:tab w:val="num" w:pos="3600"/>
        </w:tabs>
        <w:ind w:left="3600" w:hanging="360"/>
      </w:pPr>
    </w:lvl>
    <w:lvl w:ilvl="5" w:tplc="04150005">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start w:val="1"/>
      <w:numFmt w:val="lowerLetter"/>
      <w:lvlText w:val="%8."/>
      <w:lvlJc w:val="left"/>
      <w:pPr>
        <w:tabs>
          <w:tab w:val="num" w:pos="5760"/>
        </w:tabs>
        <w:ind w:left="5760" w:hanging="360"/>
      </w:pPr>
    </w:lvl>
    <w:lvl w:ilvl="8" w:tplc="04150005">
      <w:start w:val="1"/>
      <w:numFmt w:val="lowerRoman"/>
      <w:lvlText w:val="%9."/>
      <w:lvlJc w:val="right"/>
      <w:pPr>
        <w:tabs>
          <w:tab w:val="num" w:pos="6480"/>
        </w:tabs>
        <w:ind w:left="6480" w:hanging="180"/>
      </w:pPr>
    </w:lvl>
  </w:abstractNum>
  <w:abstractNum w:abstractNumId="492">
    <w:nsid w:val="795C0FF3"/>
    <w:multiLevelType w:val="hybridMultilevel"/>
    <w:tmpl w:val="B7F4AE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3">
    <w:nsid w:val="79B745BD"/>
    <w:multiLevelType w:val="hybridMultilevel"/>
    <w:tmpl w:val="33B61772"/>
    <w:lvl w:ilvl="0" w:tplc="AB7AD5F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94">
    <w:nsid w:val="79BF6A3F"/>
    <w:multiLevelType w:val="hybridMultilevel"/>
    <w:tmpl w:val="633449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5">
    <w:nsid w:val="7A196DA1"/>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6">
    <w:nsid w:val="7A270CD9"/>
    <w:multiLevelType w:val="hybridMultilevel"/>
    <w:tmpl w:val="337A31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7">
    <w:nsid w:val="7A28301C"/>
    <w:multiLevelType w:val="hybridMultilevel"/>
    <w:tmpl w:val="D3E0DEE6"/>
    <w:lvl w:ilvl="0" w:tplc="1E6444A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8">
    <w:nsid w:val="7A707FEE"/>
    <w:multiLevelType w:val="hybridMultilevel"/>
    <w:tmpl w:val="2DD21678"/>
    <w:lvl w:ilvl="0" w:tplc="D1B6C3FA">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9">
    <w:nsid w:val="7ABA7F45"/>
    <w:multiLevelType w:val="hybridMultilevel"/>
    <w:tmpl w:val="333610BE"/>
    <w:lvl w:ilvl="0" w:tplc="A6FC82A6">
      <w:start w:val="1"/>
      <w:numFmt w:val="decimal"/>
      <w:lvlText w:val="%1."/>
      <w:lvlJc w:val="left"/>
      <w:pPr>
        <w:ind w:left="1160" w:hanging="360"/>
      </w:pPr>
      <w:rPr>
        <w:i w:val="0"/>
      </w:rPr>
    </w:lvl>
    <w:lvl w:ilvl="1" w:tplc="04150019">
      <w:start w:val="1"/>
      <w:numFmt w:val="lowerLetter"/>
      <w:lvlText w:val="%2."/>
      <w:lvlJc w:val="left"/>
      <w:pPr>
        <w:ind w:left="1880" w:hanging="360"/>
      </w:pPr>
    </w:lvl>
    <w:lvl w:ilvl="2" w:tplc="0415001B">
      <w:start w:val="1"/>
      <w:numFmt w:val="lowerRoman"/>
      <w:lvlText w:val="%3."/>
      <w:lvlJc w:val="right"/>
      <w:pPr>
        <w:ind w:left="2600" w:hanging="180"/>
      </w:pPr>
    </w:lvl>
    <w:lvl w:ilvl="3" w:tplc="0415000F">
      <w:start w:val="1"/>
      <w:numFmt w:val="decimal"/>
      <w:lvlText w:val="%4."/>
      <w:lvlJc w:val="left"/>
      <w:pPr>
        <w:ind w:left="3320" w:hanging="360"/>
      </w:pPr>
    </w:lvl>
    <w:lvl w:ilvl="4" w:tplc="04150019">
      <w:start w:val="1"/>
      <w:numFmt w:val="lowerLetter"/>
      <w:lvlText w:val="%5."/>
      <w:lvlJc w:val="left"/>
      <w:pPr>
        <w:ind w:left="4040" w:hanging="360"/>
      </w:pPr>
    </w:lvl>
    <w:lvl w:ilvl="5" w:tplc="0415001B">
      <w:start w:val="1"/>
      <w:numFmt w:val="lowerRoman"/>
      <w:lvlText w:val="%6."/>
      <w:lvlJc w:val="right"/>
      <w:pPr>
        <w:ind w:left="4760" w:hanging="180"/>
      </w:pPr>
    </w:lvl>
    <w:lvl w:ilvl="6" w:tplc="0415000F">
      <w:start w:val="1"/>
      <w:numFmt w:val="decimal"/>
      <w:lvlText w:val="%7."/>
      <w:lvlJc w:val="left"/>
      <w:pPr>
        <w:ind w:left="5480" w:hanging="360"/>
      </w:pPr>
    </w:lvl>
    <w:lvl w:ilvl="7" w:tplc="04150019">
      <w:start w:val="1"/>
      <w:numFmt w:val="lowerLetter"/>
      <w:lvlText w:val="%8."/>
      <w:lvlJc w:val="left"/>
      <w:pPr>
        <w:ind w:left="6200" w:hanging="360"/>
      </w:pPr>
    </w:lvl>
    <w:lvl w:ilvl="8" w:tplc="0415001B">
      <w:start w:val="1"/>
      <w:numFmt w:val="lowerRoman"/>
      <w:lvlText w:val="%9."/>
      <w:lvlJc w:val="right"/>
      <w:pPr>
        <w:ind w:left="6920" w:hanging="180"/>
      </w:pPr>
    </w:lvl>
  </w:abstractNum>
  <w:abstractNum w:abstractNumId="500">
    <w:nsid w:val="7AC065BE"/>
    <w:multiLevelType w:val="hybridMultilevel"/>
    <w:tmpl w:val="CDF84CD2"/>
    <w:lvl w:ilvl="0" w:tplc="D85A9C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1">
    <w:nsid w:val="7B1647EB"/>
    <w:multiLevelType w:val="hybridMultilevel"/>
    <w:tmpl w:val="91BE8B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2">
    <w:nsid w:val="7B1C2716"/>
    <w:multiLevelType w:val="hybridMultilevel"/>
    <w:tmpl w:val="777C5412"/>
    <w:lvl w:ilvl="0" w:tplc="A12477A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3">
    <w:nsid w:val="7B343A83"/>
    <w:multiLevelType w:val="hybridMultilevel"/>
    <w:tmpl w:val="C5AA80AA"/>
    <w:lvl w:ilvl="0" w:tplc="6CBA83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4">
    <w:nsid w:val="7BBE080B"/>
    <w:multiLevelType w:val="hybridMultilevel"/>
    <w:tmpl w:val="0A7EDEA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5">
    <w:nsid w:val="7C8D0D77"/>
    <w:multiLevelType w:val="hybridMultilevel"/>
    <w:tmpl w:val="6C2678E4"/>
    <w:lvl w:ilvl="0" w:tplc="9FAC2594">
      <w:start w:val="2"/>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6">
    <w:nsid w:val="7D8939B9"/>
    <w:multiLevelType w:val="hybridMultilevel"/>
    <w:tmpl w:val="4080EA3A"/>
    <w:lvl w:ilvl="0" w:tplc="E81AE7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7">
    <w:nsid w:val="7D9B7877"/>
    <w:multiLevelType w:val="hybridMultilevel"/>
    <w:tmpl w:val="7F242D0E"/>
    <w:lvl w:ilvl="0" w:tplc="86EED62C">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8">
    <w:nsid w:val="7DF03605"/>
    <w:multiLevelType w:val="hybridMultilevel"/>
    <w:tmpl w:val="4A9A4C9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9">
    <w:nsid w:val="7DF8564F"/>
    <w:multiLevelType w:val="hybridMultilevel"/>
    <w:tmpl w:val="C57220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0">
    <w:nsid w:val="7E717AA7"/>
    <w:multiLevelType w:val="hybridMultilevel"/>
    <w:tmpl w:val="4DC4F196"/>
    <w:lvl w:ilvl="0" w:tplc="B90A3880">
      <w:start w:val="8"/>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1">
    <w:nsid w:val="7ED03F45"/>
    <w:multiLevelType w:val="hybridMultilevel"/>
    <w:tmpl w:val="16645E50"/>
    <w:lvl w:ilvl="0" w:tplc="E70093F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2">
    <w:nsid w:val="7ED34154"/>
    <w:multiLevelType w:val="hybridMultilevel"/>
    <w:tmpl w:val="821E516E"/>
    <w:lvl w:ilvl="0" w:tplc="90F471B4">
      <w:start w:val="2"/>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3">
    <w:nsid w:val="7F1A55EA"/>
    <w:multiLevelType w:val="hybridMultilevel"/>
    <w:tmpl w:val="E5B8596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4">
    <w:nsid w:val="7F3B3F42"/>
    <w:multiLevelType w:val="hybridMultilevel"/>
    <w:tmpl w:val="00B218DA"/>
    <w:lvl w:ilvl="0" w:tplc="A60822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5">
    <w:nsid w:val="7F680094"/>
    <w:multiLevelType w:val="hybridMultilevel"/>
    <w:tmpl w:val="B0C4D2DE"/>
    <w:lvl w:ilvl="0" w:tplc="64FC76E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6">
    <w:nsid w:val="7F8F5628"/>
    <w:multiLevelType w:val="hybridMultilevel"/>
    <w:tmpl w:val="02FCE656"/>
    <w:lvl w:ilvl="0" w:tplc="C5501E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7">
    <w:nsid w:val="7FA47E0F"/>
    <w:multiLevelType w:val="hybridMultilevel"/>
    <w:tmpl w:val="9F806268"/>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389"/>
  </w:num>
  <w:num w:numId="2">
    <w:abstractNumId w:val="389"/>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6"/>
  </w:num>
  <w:num w:numId="5">
    <w:abstractNumId w:val="4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4"/>
  </w:num>
  <w:num w:numId="7">
    <w:abstractNumId w:val="4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0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7"/>
  </w:num>
  <w:num w:numId="19">
    <w:abstractNumId w:val="114"/>
  </w:num>
  <w:num w:numId="20">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1"/>
  </w:num>
  <w:num w:numId="35">
    <w:abstractNumId w:val="101"/>
  </w:num>
  <w:num w:numId="36">
    <w:abstractNumId w:val="54"/>
  </w:num>
  <w:num w:numId="37">
    <w:abstractNumId w:val="413"/>
  </w:num>
  <w:num w:numId="38">
    <w:abstractNumId w:val="477"/>
  </w:num>
  <w:num w:numId="39">
    <w:abstractNumId w:val="120"/>
  </w:num>
  <w:num w:numId="40">
    <w:abstractNumId w:val="448"/>
  </w:num>
  <w:num w:numId="41">
    <w:abstractNumId w:val="408"/>
  </w:num>
  <w:num w:numId="42">
    <w:abstractNumId w:val="412"/>
  </w:num>
  <w:num w:numId="43">
    <w:abstractNumId w:val="462"/>
  </w:num>
  <w:num w:numId="44">
    <w:abstractNumId w:val="239"/>
  </w:num>
  <w:num w:numId="45">
    <w:abstractNumId w:val="480"/>
  </w:num>
  <w:num w:numId="46">
    <w:abstractNumId w:val="317"/>
  </w:num>
  <w:num w:numId="47">
    <w:abstractNumId w:val="121"/>
  </w:num>
  <w:num w:numId="48">
    <w:abstractNumId w:val="124"/>
  </w:num>
  <w:num w:numId="49">
    <w:abstractNumId w:val="350"/>
  </w:num>
  <w:num w:numId="50">
    <w:abstractNumId w:val="116"/>
  </w:num>
  <w:num w:numId="51">
    <w:abstractNumId w:val="33"/>
  </w:num>
  <w:num w:numId="52">
    <w:abstractNumId w:val="415"/>
  </w:num>
  <w:num w:numId="53">
    <w:abstractNumId w:val="378"/>
  </w:num>
  <w:num w:numId="54">
    <w:abstractNumId w:val="288"/>
  </w:num>
  <w:num w:numId="55">
    <w:abstractNumId w:val="428"/>
  </w:num>
  <w:num w:numId="56">
    <w:abstractNumId w:val="314"/>
  </w:num>
  <w:num w:numId="57">
    <w:abstractNumId w:val="502"/>
  </w:num>
  <w:num w:numId="58">
    <w:abstractNumId w:val="407"/>
  </w:num>
  <w:num w:numId="59">
    <w:abstractNumId w:val="100"/>
  </w:num>
  <w:num w:numId="60">
    <w:abstractNumId w:val="219"/>
  </w:num>
  <w:num w:numId="61">
    <w:abstractNumId w:val="321"/>
  </w:num>
  <w:num w:numId="62">
    <w:abstractNumId w:val="339"/>
  </w:num>
  <w:num w:numId="63">
    <w:abstractNumId w:val="394"/>
  </w:num>
  <w:num w:numId="64">
    <w:abstractNumId w:val="279"/>
  </w:num>
  <w:num w:numId="65">
    <w:abstractNumId w:val="118"/>
  </w:num>
  <w:num w:numId="66">
    <w:abstractNumId w:val="86"/>
  </w:num>
  <w:num w:numId="67">
    <w:abstractNumId w:val="320"/>
  </w:num>
  <w:num w:numId="68">
    <w:abstractNumId w:val="237"/>
  </w:num>
  <w:num w:numId="69">
    <w:abstractNumId w:val="89"/>
  </w:num>
  <w:num w:numId="70">
    <w:abstractNumId w:val="506"/>
  </w:num>
  <w:num w:numId="71">
    <w:abstractNumId w:val="193"/>
  </w:num>
  <w:num w:numId="72">
    <w:abstractNumId w:val="119"/>
  </w:num>
  <w:num w:numId="73">
    <w:abstractNumId w:val="77"/>
  </w:num>
  <w:num w:numId="74">
    <w:abstractNumId w:val="179"/>
  </w:num>
  <w:num w:numId="75">
    <w:abstractNumId w:val="80"/>
  </w:num>
  <w:num w:numId="76">
    <w:abstractNumId w:val="241"/>
  </w:num>
  <w:num w:numId="77">
    <w:abstractNumId w:val="123"/>
  </w:num>
  <w:num w:numId="78">
    <w:abstractNumId w:val="13"/>
  </w:num>
  <w:num w:numId="79">
    <w:abstractNumId w:val="430"/>
  </w:num>
  <w:num w:numId="80">
    <w:abstractNumId w:val="167"/>
  </w:num>
  <w:num w:numId="81">
    <w:abstractNumId w:val="198"/>
  </w:num>
  <w:num w:numId="82">
    <w:abstractNumId w:val="305"/>
  </w:num>
  <w:num w:numId="83">
    <w:abstractNumId w:val="206"/>
  </w:num>
  <w:num w:numId="84">
    <w:abstractNumId w:val="434"/>
  </w:num>
  <w:num w:numId="85">
    <w:abstractNumId w:val="66"/>
  </w:num>
  <w:num w:numId="86">
    <w:abstractNumId w:val="419"/>
  </w:num>
  <w:num w:numId="87">
    <w:abstractNumId w:val="336"/>
  </w:num>
  <w:num w:numId="88">
    <w:abstractNumId w:val="342"/>
  </w:num>
  <w:num w:numId="89">
    <w:abstractNumId w:val="465"/>
  </w:num>
  <w:num w:numId="90">
    <w:abstractNumId w:val="24"/>
  </w:num>
  <w:num w:numId="91">
    <w:abstractNumId w:val="262"/>
  </w:num>
  <w:num w:numId="92">
    <w:abstractNumId w:val="28"/>
  </w:num>
  <w:num w:numId="93">
    <w:abstractNumId w:val="376"/>
  </w:num>
  <w:num w:numId="94">
    <w:abstractNumId w:val="82"/>
  </w:num>
  <w:num w:numId="95">
    <w:abstractNumId w:val="23"/>
  </w:num>
  <w:num w:numId="96">
    <w:abstractNumId w:val="261"/>
  </w:num>
  <w:num w:numId="97">
    <w:abstractNumId w:val="181"/>
  </w:num>
  <w:num w:numId="98">
    <w:abstractNumId w:val="382"/>
  </w:num>
  <w:num w:numId="99">
    <w:abstractNumId w:val="296"/>
  </w:num>
  <w:num w:numId="100">
    <w:abstractNumId w:val="196"/>
  </w:num>
  <w:num w:numId="101">
    <w:abstractNumId w:val="469"/>
  </w:num>
  <w:num w:numId="102">
    <w:abstractNumId w:val="211"/>
  </w:num>
  <w:num w:numId="103">
    <w:abstractNumId w:val="505"/>
  </w:num>
  <w:num w:numId="104">
    <w:abstractNumId w:val="491"/>
  </w:num>
  <w:num w:numId="105">
    <w:abstractNumId w:val="45"/>
  </w:num>
  <w:num w:numId="106">
    <w:abstractNumId w:val="194"/>
  </w:num>
  <w:num w:numId="107">
    <w:abstractNumId w:val="115"/>
  </w:num>
  <w:num w:numId="108">
    <w:abstractNumId w:val="371"/>
  </w:num>
  <w:num w:numId="109">
    <w:abstractNumId w:val="154"/>
  </w:num>
  <w:num w:numId="110">
    <w:abstractNumId w:val="218"/>
  </w:num>
  <w:num w:numId="111">
    <w:abstractNumId w:val="481"/>
  </w:num>
  <w:num w:numId="112">
    <w:abstractNumId w:val="231"/>
  </w:num>
  <w:num w:numId="113">
    <w:abstractNumId w:val="445"/>
  </w:num>
  <w:num w:numId="114">
    <w:abstractNumId w:val="435"/>
  </w:num>
  <w:num w:numId="115">
    <w:abstractNumId w:val="476"/>
  </w:num>
  <w:num w:numId="116">
    <w:abstractNumId w:val="240"/>
  </w:num>
  <w:num w:numId="117">
    <w:abstractNumId w:val="147"/>
  </w:num>
  <w:num w:numId="118">
    <w:abstractNumId w:val="37"/>
  </w:num>
  <w:num w:numId="119">
    <w:abstractNumId w:val="452"/>
  </w:num>
  <w:num w:numId="120">
    <w:abstractNumId w:val="38"/>
  </w:num>
  <w:num w:numId="121">
    <w:abstractNumId w:val="131"/>
  </w:num>
  <w:num w:numId="122">
    <w:abstractNumId w:val="12"/>
  </w:num>
  <w:num w:numId="123">
    <w:abstractNumId w:val="393"/>
  </w:num>
  <w:num w:numId="124">
    <w:abstractNumId w:val="3"/>
  </w:num>
  <w:num w:numId="125">
    <w:abstractNumId w:val="348"/>
  </w:num>
  <w:num w:numId="126">
    <w:abstractNumId w:val="190"/>
  </w:num>
  <w:num w:numId="127">
    <w:abstractNumId w:val="236"/>
  </w:num>
  <w:num w:numId="128">
    <w:abstractNumId w:val="61"/>
  </w:num>
  <w:num w:numId="129">
    <w:abstractNumId w:val="220"/>
  </w:num>
  <w:num w:numId="130">
    <w:abstractNumId w:val="379"/>
  </w:num>
  <w:num w:numId="131">
    <w:abstractNumId w:val="423"/>
  </w:num>
  <w:num w:numId="132">
    <w:abstractNumId w:val="425"/>
  </w:num>
  <w:num w:numId="133">
    <w:abstractNumId w:val="446"/>
  </w:num>
  <w:num w:numId="134">
    <w:abstractNumId w:val="273"/>
  </w:num>
  <w:num w:numId="135">
    <w:abstractNumId w:val="10"/>
  </w:num>
  <w:num w:numId="136">
    <w:abstractNumId w:val="513"/>
  </w:num>
  <w:num w:numId="137">
    <w:abstractNumId w:val="155"/>
  </w:num>
  <w:num w:numId="138">
    <w:abstractNumId w:val="318"/>
  </w:num>
  <w:num w:numId="139">
    <w:abstractNumId w:val="427"/>
  </w:num>
  <w:num w:numId="140">
    <w:abstractNumId w:val="464"/>
  </w:num>
  <w:num w:numId="141">
    <w:abstractNumId w:val="248"/>
  </w:num>
  <w:num w:numId="142">
    <w:abstractNumId w:val="422"/>
  </w:num>
  <w:num w:numId="143">
    <w:abstractNumId w:val="253"/>
  </w:num>
  <w:num w:numId="144">
    <w:abstractNumId w:val="102"/>
  </w:num>
  <w:num w:numId="145">
    <w:abstractNumId w:val="146"/>
  </w:num>
  <w:num w:numId="146">
    <w:abstractNumId w:val="221"/>
  </w:num>
  <w:num w:numId="147">
    <w:abstractNumId w:val="287"/>
  </w:num>
  <w:num w:numId="148">
    <w:abstractNumId w:val="478"/>
  </w:num>
  <w:num w:numId="149">
    <w:abstractNumId w:val="152"/>
  </w:num>
  <w:num w:numId="150">
    <w:abstractNumId w:val="289"/>
  </w:num>
  <w:num w:numId="151">
    <w:abstractNumId w:val="392"/>
  </w:num>
  <w:num w:numId="152">
    <w:abstractNumId w:val="202"/>
  </w:num>
  <w:num w:numId="153">
    <w:abstractNumId w:val="173"/>
  </w:num>
  <w:num w:numId="154">
    <w:abstractNumId w:val="266"/>
  </w:num>
  <w:num w:numId="155">
    <w:abstractNumId w:val="84"/>
  </w:num>
  <w:num w:numId="156">
    <w:abstractNumId w:val="397"/>
  </w:num>
  <w:num w:numId="157">
    <w:abstractNumId w:val="346"/>
  </w:num>
  <w:num w:numId="158">
    <w:abstractNumId w:val="298"/>
  </w:num>
  <w:num w:numId="159">
    <w:abstractNumId w:val="223"/>
  </w:num>
  <w:num w:numId="160">
    <w:abstractNumId w:val="451"/>
  </w:num>
  <w:num w:numId="161">
    <w:abstractNumId w:val="16"/>
  </w:num>
  <w:num w:numId="162">
    <w:abstractNumId w:val="162"/>
  </w:num>
  <w:num w:numId="163">
    <w:abstractNumId w:val="516"/>
  </w:num>
  <w:num w:numId="164">
    <w:abstractNumId w:val="330"/>
  </w:num>
  <w:num w:numId="165">
    <w:abstractNumId w:val="402"/>
  </w:num>
  <w:num w:numId="166">
    <w:abstractNumId w:val="354"/>
  </w:num>
  <w:num w:numId="167">
    <w:abstractNumId w:val="420"/>
  </w:num>
  <w:num w:numId="168">
    <w:abstractNumId w:val="449"/>
  </w:num>
  <w:num w:numId="169">
    <w:abstractNumId w:val="112"/>
  </w:num>
  <w:num w:numId="170">
    <w:abstractNumId w:val="501"/>
  </w:num>
  <w:num w:numId="171">
    <w:abstractNumId w:val="224"/>
  </w:num>
  <w:num w:numId="172">
    <w:abstractNumId w:val="171"/>
  </w:num>
  <w:num w:numId="173">
    <w:abstractNumId w:val="216"/>
  </w:num>
  <w:num w:numId="174">
    <w:abstractNumId w:val="396"/>
  </w:num>
  <w:num w:numId="175">
    <w:abstractNumId w:val="184"/>
  </w:num>
  <w:num w:numId="176">
    <w:abstractNumId w:val="512"/>
  </w:num>
  <w:num w:numId="177">
    <w:abstractNumId w:val="3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499"/>
  </w:num>
  <w:num w:numId="17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40"/>
  </w:num>
  <w:num w:numId="181">
    <w:abstractNumId w:val="315"/>
  </w:num>
  <w:num w:numId="182">
    <w:abstractNumId w:val="186"/>
  </w:num>
  <w:num w:numId="183">
    <w:abstractNumId w:val="99"/>
  </w:num>
  <w:num w:numId="184">
    <w:abstractNumId w:val="260"/>
  </w:num>
  <w:num w:numId="185">
    <w:abstractNumId w:val="103"/>
  </w:num>
  <w:num w:numId="186">
    <w:abstractNumId w:val="271"/>
  </w:num>
  <w:num w:numId="187">
    <w:abstractNumId w:val="68"/>
  </w:num>
  <w:num w:numId="188">
    <w:abstractNumId w:val="300"/>
  </w:num>
  <w:num w:numId="189">
    <w:abstractNumId w:val="43"/>
  </w:num>
  <w:num w:numId="190">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2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abstractNumId w:val="2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abstractNumId w:val="2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abstractNumId w:val="3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abstractNumId w:val="204"/>
  </w:num>
  <w:num w:numId="197">
    <w:abstractNumId w:val="2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8">
    <w:abstractNumId w:val="5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abstractNumId w:val="30"/>
  </w:num>
  <w:num w:numId="200">
    <w:abstractNumId w:val="4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abstractNumId w:val="3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abstractNumId w:val="1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abstractNumId w:val="3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4">
    <w:abstractNumId w:val="3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abstractNumId w:val="453"/>
  </w:num>
  <w:num w:numId="207">
    <w:abstractNumId w:val="381"/>
  </w:num>
  <w:num w:numId="208">
    <w:abstractNumId w:val="487"/>
  </w:num>
  <w:num w:numId="209">
    <w:abstractNumId w:val="362"/>
  </w:num>
  <w:num w:numId="210">
    <w:abstractNumId w:val="341"/>
  </w:num>
  <w:num w:numId="211">
    <w:abstractNumId w:val="485"/>
  </w:num>
  <w:num w:numId="212">
    <w:abstractNumId w:val="400"/>
  </w:num>
  <w:num w:numId="213">
    <w:abstractNumId w:val="410"/>
  </w:num>
  <w:num w:numId="214">
    <w:abstractNumId w:val="53"/>
  </w:num>
  <w:num w:numId="215">
    <w:abstractNumId w:val="283"/>
  </w:num>
  <w:num w:numId="216">
    <w:abstractNumId w:val="189"/>
  </w:num>
  <w:num w:numId="217">
    <w:abstractNumId w:val="456"/>
  </w:num>
  <w:num w:numId="218">
    <w:abstractNumId w:val="353"/>
  </w:num>
  <w:num w:numId="219">
    <w:abstractNumId w:val="511"/>
  </w:num>
  <w:num w:numId="220">
    <w:abstractNumId w:val="104"/>
  </w:num>
  <w:num w:numId="221">
    <w:abstractNumId w:val="36"/>
  </w:num>
  <w:num w:numId="222">
    <w:abstractNumId w:val="27"/>
  </w:num>
  <w:num w:numId="223">
    <w:abstractNumId w:val="496"/>
  </w:num>
  <w:num w:numId="224">
    <w:abstractNumId w:val="212"/>
  </w:num>
  <w:num w:numId="225">
    <w:abstractNumId w:val="7"/>
  </w:num>
  <w:num w:numId="226">
    <w:abstractNumId w:val="290"/>
  </w:num>
  <w:num w:numId="227">
    <w:abstractNumId w:val="126"/>
  </w:num>
  <w:num w:numId="228">
    <w:abstractNumId w:val="213"/>
  </w:num>
  <w:num w:numId="229">
    <w:abstractNumId w:val="358"/>
  </w:num>
  <w:num w:numId="230">
    <w:abstractNumId w:val="174"/>
  </w:num>
  <w:num w:numId="231">
    <w:abstractNumId w:val="252"/>
  </w:num>
  <w:num w:numId="232">
    <w:abstractNumId w:val="311"/>
  </w:num>
  <w:num w:numId="233">
    <w:abstractNumId w:val="372"/>
  </w:num>
  <w:num w:numId="234">
    <w:abstractNumId w:val="187"/>
  </w:num>
  <w:num w:numId="235">
    <w:abstractNumId w:val="426"/>
  </w:num>
  <w:num w:numId="236">
    <w:abstractNumId w:val="293"/>
  </w:num>
  <w:num w:numId="237">
    <w:abstractNumId w:val="176"/>
  </w:num>
  <w:num w:numId="238">
    <w:abstractNumId w:val="207"/>
  </w:num>
  <w:num w:numId="239">
    <w:abstractNumId w:val="129"/>
  </w:num>
  <w:num w:numId="240">
    <w:abstractNumId w:val="132"/>
  </w:num>
  <w:num w:numId="241">
    <w:abstractNumId w:val="263"/>
  </w:num>
  <w:num w:numId="242">
    <w:abstractNumId w:val="22"/>
  </w:num>
  <w:num w:numId="243">
    <w:abstractNumId w:val="125"/>
  </w:num>
  <w:num w:numId="244">
    <w:abstractNumId w:val="313"/>
  </w:num>
  <w:num w:numId="245">
    <w:abstractNumId w:val="94"/>
  </w:num>
  <w:num w:numId="246">
    <w:abstractNumId w:val="156"/>
  </w:num>
  <w:num w:numId="247">
    <w:abstractNumId w:val="329"/>
  </w:num>
  <w:num w:numId="248">
    <w:abstractNumId w:val="140"/>
  </w:num>
  <w:num w:numId="249">
    <w:abstractNumId w:val="387"/>
  </w:num>
  <w:num w:numId="250">
    <w:abstractNumId w:val="93"/>
  </w:num>
  <w:num w:numId="251">
    <w:abstractNumId w:val="297"/>
  </w:num>
  <w:num w:numId="252">
    <w:abstractNumId w:val="210"/>
  </w:num>
  <w:num w:numId="253">
    <w:abstractNumId w:val="137"/>
  </w:num>
  <w:num w:numId="254">
    <w:abstractNumId w:val="76"/>
  </w:num>
  <w:num w:numId="255">
    <w:abstractNumId w:val="343"/>
  </w:num>
  <w:num w:numId="256">
    <w:abstractNumId w:val="268"/>
  </w:num>
  <w:num w:numId="257">
    <w:abstractNumId w:val="361"/>
  </w:num>
  <w:num w:numId="258">
    <w:abstractNumId w:val="479"/>
  </w:num>
  <w:num w:numId="259">
    <w:abstractNumId w:val="172"/>
  </w:num>
  <w:num w:numId="260">
    <w:abstractNumId w:val="383"/>
  </w:num>
  <w:num w:numId="261">
    <w:abstractNumId w:val="91"/>
  </w:num>
  <w:num w:numId="262">
    <w:abstractNumId w:val="482"/>
  </w:num>
  <w:num w:numId="263">
    <w:abstractNumId w:val="180"/>
  </w:num>
  <w:num w:numId="264">
    <w:abstractNumId w:val="391"/>
  </w:num>
  <w:num w:numId="265">
    <w:abstractNumId w:val="21"/>
  </w:num>
  <w:num w:numId="266">
    <w:abstractNumId w:val="357"/>
  </w:num>
  <w:num w:numId="267">
    <w:abstractNumId w:val="256"/>
  </w:num>
  <w:num w:numId="268">
    <w:abstractNumId w:val="302"/>
  </w:num>
  <w:num w:numId="269">
    <w:abstractNumId w:val="229"/>
  </w:num>
  <w:num w:numId="270">
    <w:abstractNumId w:val="429"/>
  </w:num>
  <w:num w:numId="271">
    <w:abstractNumId w:val="295"/>
  </w:num>
  <w:num w:numId="272">
    <w:abstractNumId w:val="504"/>
  </w:num>
  <w:num w:numId="273">
    <w:abstractNumId w:val="51"/>
  </w:num>
  <w:num w:numId="274">
    <w:abstractNumId w:val="366"/>
  </w:num>
  <w:num w:numId="275">
    <w:abstractNumId w:val="192"/>
  </w:num>
  <w:num w:numId="276">
    <w:abstractNumId w:val="195"/>
  </w:num>
  <w:num w:numId="277">
    <w:abstractNumId w:val="242"/>
  </w:num>
  <w:num w:numId="278">
    <w:abstractNumId w:val="493"/>
  </w:num>
  <w:num w:numId="279">
    <w:abstractNumId w:val="356"/>
  </w:num>
  <w:num w:numId="280">
    <w:abstractNumId w:val="401"/>
  </w:num>
  <w:num w:numId="281">
    <w:abstractNumId w:val="259"/>
  </w:num>
  <w:num w:numId="282">
    <w:abstractNumId w:val="319"/>
  </w:num>
  <w:num w:numId="283">
    <w:abstractNumId w:val="258"/>
  </w:num>
  <w:num w:numId="284">
    <w:abstractNumId w:val="494"/>
  </w:num>
  <w:num w:numId="285">
    <w:abstractNumId w:val="436"/>
  </w:num>
  <w:num w:numId="286">
    <w:abstractNumId w:val="158"/>
  </w:num>
  <w:num w:numId="287">
    <w:abstractNumId w:val="201"/>
  </w:num>
  <w:num w:numId="288">
    <w:abstractNumId w:val="454"/>
  </w:num>
  <w:num w:numId="289">
    <w:abstractNumId w:val="46"/>
  </w:num>
  <w:num w:numId="290">
    <w:abstractNumId w:val="509"/>
  </w:num>
  <w:num w:numId="291">
    <w:abstractNumId w:val="503"/>
  </w:num>
  <w:num w:numId="292">
    <w:abstractNumId w:val="245"/>
  </w:num>
  <w:num w:numId="293">
    <w:abstractNumId w:val="139"/>
  </w:num>
  <w:num w:numId="294">
    <w:abstractNumId w:val="472"/>
  </w:num>
  <w:num w:numId="295">
    <w:abstractNumId w:val="228"/>
  </w:num>
  <w:num w:numId="296">
    <w:abstractNumId w:val="247"/>
  </w:num>
  <w:num w:numId="297">
    <w:abstractNumId w:val="14"/>
  </w:num>
  <w:num w:numId="298">
    <w:abstractNumId w:val="88"/>
  </w:num>
  <w:num w:numId="299">
    <w:abstractNumId w:val="70"/>
  </w:num>
  <w:num w:numId="300">
    <w:abstractNumId w:val="399"/>
  </w:num>
  <w:num w:numId="301">
    <w:abstractNumId w:val="276"/>
  </w:num>
  <w:num w:numId="302">
    <w:abstractNumId w:val="385"/>
  </w:num>
  <w:num w:numId="303">
    <w:abstractNumId w:val="433"/>
  </w:num>
  <w:num w:numId="304">
    <w:abstractNumId w:val="144"/>
  </w:num>
  <w:num w:numId="305">
    <w:abstractNumId w:val="403"/>
  </w:num>
  <w:num w:numId="306">
    <w:abstractNumId w:val="457"/>
  </w:num>
  <w:num w:numId="307">
    <w:abstractNumId w:val="490"/>
  </w:num>
  <w:num w:numId="308">
    <w:abstractNumId w:val="55"/>
  </w:num>
  <w:num w:numId="309">
    <w:abstractNumId w:val="29"/>
  </w:num>
  <w:num w:numId="310">
    <w:abstractNumId w:val="98"/>
  </w:num>
  <w:num w:numId="311">
    <w:abstractNumId w:val="235"/>
  </w:num>
  <w:num w:numId="312">
    <w:abstractNumId w:val="495"/>
  </w:num>
  <w:num w:numId="313">
    <w:abstractNumId w:val="344"/>
  </w:num>
  <w:num w:numId="314">
    <w:abstractNumId w:val="200"/>
  </w:num>
  <w:num w:numId="315">
    <w:abstractNumId w:val="67"/>
  </w:num>
  <w:num w:numId="316">
    <w:abstractNumId w:val="390"/>
  </w:num>
  <w:num w:numId="317">
    <w:abstractNumId w:val="285"/>
  </w:num>
  <w:num w:numId="318">
    <w:abstractNumId w:val="306"/>
  </w:num>
  <w:num w:numId="319">
    <w:abstractNumId w:val="62"/>
  </w:num>
  <w:num w:numId="320">
    <w:abstractNumId w:val="90"/>
  </w:num>
  <w:num w:numId="321">
    <w:abstractNumId w:val="244"/>
  </w:num>
  <w:num w:numId="322">
    <w:abstractNumId w:val="406"/>
  </w:num>
  <w:num w:numId="323">
    <w:abstractNumId w:val="514"/>
  </w:num>
  <w:num w:numId="324">
    <w:abstractNumId w:val="265"/>
  </w:num>
  <w:num w:numId="325">
    <w:abstractNumId w:val="6"/>
  </w:num>
  <w:num w:numId="326">
    <w:abstractNumId w:val="331"/>
  </w:num>
  <w:num w:numId="327">
    <w:abstractNumId w:val="432"/>
  </w:num>
  <w:num w:numId="328">
    <w:abstractNumId w:val="157"/>
  </w:num>
  <w:num w:numId="329">
    <w:abstractNumId w:val="34"/>
  </w:num>
  <w:num w:numId="330">
    <w:abstractNumId w:val="373"/>
  </w:num>
  <w:num w:numId="331">
    <w:abstractNumId w:val="208"/>
  </w:num>
  <w:num w:numId="332">
    <w:abstractNumId w:val="284"/>
  </w:num>
  <w:num w:numId="333">
    <w:abstractNumId w:val="447"/>
  </w:num>
  <w:num w:numId="334">
    <w:abstractNumId w:val="183"/>
  </w:num>
  <w:num w:numId="335">
    <w:abstractNumId w:val="307"/>
  </w:num>
  <w:num w:numId="336">
    <w:abstractNumId w:val="133"/>
  </w:num>
  <w:num w:numId="337">
    <w:abstractNumId w:val="78"/>
  </w:num>
  <w:num w:numId="338">
    <w:abstractNumId w:val="96"/>
  </w:num>
  <w:num w:numId="339">
    <w:abstractNumId w:val="197"/>
  </w:num>
  <w:num w:numId="340">
    <w:abstractNumId w:val="463"/>
  </w:num>
  <w:num w:numId="341">
    <w:abstractNumId w:val="203"/>
  </w:num>
  <w:num w:numId="342">
    <w:abstractNumId w:val="19"/>
  </w:num>
  <w:num w:numId="343">
    <w:abstractNumId w:val="49"/>
  </w:num>
  <w:num w:numId="344">
    <w:abstractNumId w:val="161"/>
  </w:num>
  <w:num w:numId="345">
    <w:abstractNumId w:val="227"/>
  </w:num>
  <w:num w:numId="346">
    <w:abstractNumId w:val="164"/>
  </w:num>
  <w:num w:numId="347">
    <w:abstractNumId w:val="159"/>
  </w:num>
  <w:num w:numId="348">
    <w:abstractNumId w:val="170"/>
  </w:num>
  <w:num w:numId="349">
    <w:abstractNumId w:val="142"/>
  </w:num>
  <w:num w:numId="350">
    <w:abstractNumId w:val="232"/>
  </w:num>
  <w:num w:numId="351">
    <w:abstractNumId w:val="294"/>
  </w:num>
  <w:num w:numId="352">
    <w:abstractNumId w:val="474"/>
  </w:num>
  <w:num w:numId="353">
    <w:abstractNumId w:val="254"/>
  </w:num>
  <w:num w:numId="354">
    <w:abstractNumId w:val="367"/>
  </w:num>
  <w:num w:numId="355">
    <w:abstractNumId w:val="11"/>
  </w:num>
  <w:num w:numId="356">
    <w:abstractNumId w:val="459"/>
  </w:num>
  <w:num w:numId="357">
    <w:abstractNumId w:val="87"/>
  </w:num>
  <w:num w:numId="358">
    <w:abstractNumId w:val="135"/>
  </w:num>
  <w:num w:numId="359">
    <w:abstractNumId w:val="440"/>
  </w:num>
  <w:num w:numId="360">
    <w:abstractNumId w:val="282"/>
  </w:num>
  <w:num w:numId="361">
    <w:abstractNumId w:val="243"/>
  </w:num>
  <w:num w:numId="362">
    <w:abstractNumId w:val="486"/>
  </w:num>
  <w:num w:numId="363">
    <w:abstractNumId w:val="365"/>
  </w:num>
  <w:num w:numId="364">
    <w:abstractNumId w:val="303"/>
  </w:num>
  <w:num w:numId="365">
    <w:abstractNumId w:val="444"/>
  </w:num>
  <w:num w:numId="366">
    <w:abstractNumId w:val="338"/>
  </w:num>
  <w:num w:numId="367">
    <w:abstractNumId w:val="175"/>
  </w:num>
  <w:num w:numId="368">
    <w:abstractNumId w:val="108"/>
  </w:num>
  <w:num w:numId="369">
    <w:abstractNumId w:val="128"/>
  </w:num>
  <w:num w:numId="370">
    <w:abstractNumId w:val="455"/>
  </w:num>
  <w:num w:numId="371">
    <w:abstractNumId w:val="281"/>
  </w:num>
  <w:num w:numId="372">
    <w:abstractNumId w:val="230"/>
  </w:num>
  <w:num w:numId="373">
    <w:abstractNumId w:val="515"/>
  </w:num>
  <w:num w:numId="374">
    <w:abstractNumId w:val="113"/>
  </w:num>
  <w:num w:numId="375">
    <w:abstractNumId w:val="47"/>
  </w:num>
  <w:num w:numId="376">
    <w:abstractNumId w:val="1"/>
  </w:num>
  <w:num w:numId="377">
    <w:abstractNumId w:val="292"/>
  </w:num>
  <w:num w:numId="378">
    <w:abstractNumId w:val="349"/>
  </w:num>
  <w:num w:numId="379">
    <w:abstractNumId w:val="310"/>
  </w:num>
  <w:num w:numId="380">
    <w:abstractNumId w:val="274"/>
  </w:num>
  <w:num w:numId="381">
    <w:abstractNumId w:val="8"/>
  </w:num>
  <w:num w:numId="382">
    <w:abstractNumId w:val="335"/>
  </w:num>
  <w:num w:numId="383">
    <w:abstractNumId w:val="199"/>
  </w:num>
  <w:num w:numId="384">
    <w:abstractNumId w:val="388"/>
  </w:num>
  <w:num w:numId="385">
    <w:abstractNumId w:val="409"/>
  </w:num>
  <w:num w:numId="386">
    <w:abstractNumId w:val="326"/>
  </w:num>
  <w:num w:numId="387">
    <w:abstractNumId w:val="460"/>
  </w:num>
  <w:num w:numId="388">
    <w:abstractNumId w:val="71"/>
  </w:num>
  <w:num w:numId="389">
    <w:abstractNumId w:val="443"/>
  </w:num>
  <w:num w:numId="390">
    <w:abstractNumId w:val="168"/>
  </w:num>
  <w:num w:numId="391">
    <w:abstractNumId w:val="334"/>
  </w:num>
  <w:num w:numId="392">
    <w:abstractNumId w:val="324"/>
  </w:num>
  <w:num w:numId="393">
    <w:abstractNumId w:val="322"/>
  </w:num>
  <w:num w:numId="394">
    <w:abstractNumId w:val="60"/>
  </w:num>
  <w:num w:numId="395">
    <w:abstractNumId w:val="251"/>
  </w:num>
  <w:num w:numId="396">
    <w:abstractNumId w:val="325"/>
  </w:num>
  <w:num w:numId="397">
    <w:abstractNumId w:val="4"/>
  </w:num>
  <w:num w:numId="398">
    <w:abstractNumId w:val="431"/>
  </w:num>
  <w:num w:numId="399">
    <w:abstractNumId w:val="149"/>
  </w:num>
  <w:num w:numId="400">
    <w:abstractNumId w:val="59"/>
  </w:num>
  <w:num w:numId="401">
    <w:abstractNumId w:val="267"/>
  </w:num>
  <w:num w:numId="402">
    <w:abstractNumId w:val="309"/>
  </w:num>
  <w:num w:numId="403">
    <w:abstractNumId w:val="332"/>
  </w:num>
  <w:num w:numId="404">
    <w:abstractNumId w:val="222"/>
  </w:num>
  <w:num w:numId="405">
    <w:abstractNumId w:val="56"/>
  </w:num>
  <w:num w:numId="406">
    <w:abstractNumId w:val="363"/>
  </w:num>
  <w:num w:numId="407">
    <w:abstractNumId w:val="143"/>
  </w:num>
  <w:num w:numId="408">
    <w:abstractNumId w:val="57"/>
  </w:num>
  <w:num w:numId="409">
    <w:abstractNumId w:val="337"/>
  </w:num>
  <w:num w:numId="410">
    <w:abstractNumId w:val="141"/>
  </w:num>
  <w:num w:numId="411">
    <w:abstractNumId w:val="73"/>
  </w:num>
  <w:num w:numId="412">
    <w:abstractNumId w:val="65"/>
  </w:num>
  <w:num w:numId="413">
    <w:abstractNumId w:val="352"/>
  </w:num>
  <w:num w:numId="414">
    <w:abstractNumId w:val="246"/>
  </w:num>
  <w:num w:numId="415">
    <w:abstractNumId w:val="97"/>
  </w:num>
  <w:num w:numId="416">
    <w:abstractNumId w:val="416"/>
  </w:num>
  <w:num w:numId="417">
    <w:abstractNumId w:val="95"/>
  </w:num>
  <w:num w:numId="418">
    <w:abstractNumId w:val="497"/>
  </w:num>
  <w:num w:numId="419">
    <w:abstractNumId w:val="442"/>
  </w:num>
  <w:num w:numId="420">
    <w:abstractNumId w:val="507"/>
  </w:num>
  <w:num w:numId="421">
    <w:abstractNumId w:val="64"/>
  </w:num>
  <w:num w:numId="422">
    <w:abstractNumId w:val="117"/>
  </w:num>
  <w:num w:numId="423">
    <w:abstractNumId w:val="345"/>
  </w:num>
  <w:num w:numId="424">
    <w:abstractNumId w:val="31"/>
  </w:num>
  <w:num w:numId="425">
    <w:abstractNumId w:val="233"/>
  </w:num>
  <w:num w:numId="426">
    <w:abstractNumId w:val="58"/>
  </w:num>
  <w:num w:numId="427">
    <w:abstractNumId w:val="424"/>
  </w:num>
  <w:num w:numId="428">
    <w:abstractNumId w:val="340"/>
  </w:num>
  <w:num w:numId="429">
    <w:abstractNumId w:val="510"/>
  </w:num>
  <w:num w:numId="430">
    <w:abstractNumId w:val="498"/>
  </w:num>
  <w:num w:numId="431">
    <w:abstractNumId w:val="2"/>
  </w:num>
  <w:num w:numId="432">
    <w:abstractNumId w:val="111"/>
  </w:num>
  <w:num w:numId="433">
    <w:abstractNumId w:val="360"/>
  </w:num>
  <w:num w:numId="434">
    <w:abstractNumId w:val="380"/>
  </w:num>
  <w:num w:numId="435">
    <w:abstractNumId w:val="483"/>
  </w:num>
  <w:num w:numId="436">
    <w:abstractNumId w:val="163"/>
  </w:num>
  <w:num w:numId="437">
    <w:abstractNumId w:val="182"/>
  </w:num>
  <w:num w:numId="438">
    <w:abstractNumId w:val="301"/>
  </w:num>
  <w:num w:numId="439">
    <w:abstractNumId w:val="375"/>
  </w:num>
  <w:num w:numId="440">
    <w:abstractNumId w:val="130"/>
  </w:num>
  <w:num w:numId="441">
    <w:abstractNumId w:val="471"/>
  </w:num>
  <w:num w:numId="442">
    <w:abstractNumId w:val="312"/>
  </w:num>
  <w:num w:numId="443">
    <w:abstractNumId w:val="327"/>
  </w:num>
  <w:num w:numId="444">
    <w:abstractNumId w:val="437"/>
  </w:num>
  <w:num w:numId="445">
    <w:abstractNumId w:val="15"/>
  </w:num>
  <w:num w:numId="446">
    <w:abstractNumId w:val="72"/>
  </w:num>
  <w:num w:numId="447">
    <w:abstractNumId w:val="386"/>
  </w:num>
  <w:num w:numId="448">
    <w:abstractNumId w:val="52"/>
  </w:num>
  <w:num w:numId="449">
    <w:abstractNumId w:val="411"/>
  </w:num>
  <w:num w:numId="450">
    <w:abstractNumId w:val="35"/>
  </w:num>
  <w:num w:numId="451">
    <w:abstractNumId w:val="85"/>
  </w:num>
  <w:num w:numId="452">
    <w:abstractNumId w:val="151"/>
  </w:num>
  <w:num w:numId="453">
    <w:abstractNumId w:val="421"/>
  </w:num>
  <w:num w:numId="454">
    <w:abstractNumId w:val="369"/>
  </w:num>
  <w:num w:numId="455">
    <w:abstractNumId w:val="69"/>
  </w:num>
  <w:num w:numId="456">
    <w:abstractNumId w:val="32"/>
  </w:num>
  <w:num w:numId="457">
    <w:abstractNumId w:val="417"/>
  </w:num>
  <w:num w:numId="458">
    <w:abstractNumId w:val="107"/>
  </w:num>
  <w:num w:numId="459">
    <w:abstractNumId w:val="238"/>
  </w:num>
  <w:num w:numId="460">
    <w:abstractNumId w:val="63"/>
  </w:num>
  <w:num w:numId="461">
    <w:abstractNumId w:val="214"/>
  </w:num>
  <w:num w:numId="462">
    <w:abstractNumId w:val="450"/>
  </w:num>
  <w:num w:numId="463">
    <w:abstractNumId w:val="138"/>
  </w:num>
  <w:num w:numId="464">
    <w:abstractNumId w:val="20"/>
  </w:num>
  <w:num w:numId="465">
    <w:abstractNumId w:val="136"/>
  </w:num>
  <w:num w:numId="466">
    <w:abstractNumId w:val="484"/>
  </w:num>
  <w:num w:numId="467">
    <w:abstractNumId w:val="488"/>
  </w:num>
  <w:num w:numId="468">
    <w:abstractNumId w:val="277"/>
  </w:num>
  <w:num w:numId="469">
    <w:abstractNumId w:val="145"/>
  </w:num>
  <w:num w:numId="470">
    <w:abstractNumId w:val="323"/>
  </w:num>
  <w:num w:numId="471">
    <w:abstractNumId w:val="92"/>
  </w:num>
  <w:num w:numId="472">
    <w:abstractNumId w:val="286"/>
  </w:num>
  <w:num w:numId="473">
    <w:abstractNumId w:val="226"/>
  </w:num>
  <w:num w:numId="474">
    <w:abstractNumId w:val="0"/>
  </w:num>
  <w:num w:numId="475">
    <w:abstractNumId w:val="467"/>
  </w:num>
  <w:num w:numId="476">
    <w:abstractNumId w:val="188"/>
  </w:num>
  <w:num w:numId="477">
    <w:abstractNumId w:val="441"/>
  </w:num>
  <w:num w:numId="478">
    <w:abstractNumId w:val="225"/>
  </w:num>
  <w:num w:numId="479">
    <w:abstractNumId w:val="75"/>
  </w:num>
  <w:num w:numId="480">
    <w:abstractNumId w:val="280"/>
  </w:num>
  <w:num w:numId="481">
    <w:abstractNumId w:val="109"/>
  </w:num>
  <w:num w:numId="482">
    <w:abstractNumId w:val="25"/>
  </w:num>
  <w:num w:numId="483">
    <w:abstractNumId w:val="308"/>
  </w:num>
  <w:num w:numId="484">
    <w:abstractNumId w:val="404"/>
  </w:num>
  <w:num w:numId="485">
    <w:abstractNumId w:val="316"/>
  </w:num>
  <w:num w:numId="486">
    <w:abstractNumId w:val="39"/>
  </w:num>
  <w:num w:numId="487">
    <w:abstractNumId w:val="83"/>
  </w:num>
  <w:num w:numId="488">
    <w:abstractNumId w:val="150"/>
  </w:num>
  <w:num w:numId="489">
    <w:abstractNumId w:val="217"/>
  </w:num>
  <w:num w:numId="490">
    <w:abstractNumId w:val="74"/>
  </w:num>
  <w:num w:numId="491">
    <w:abstractNumId w:val="438"/>
  </w:num>
  <w:num w:numId="492">
    <w:abstractNumId w:val="81"/>
  </w:num>
  <w:num w:numId="493">
    <w:abstractNumId w:val="275"/>
  </w:num>
  <w:num w:numId="494">
    <w:abstractNumId w:val="359"/>
  </w:num>
  <w:num w:numId="495">
    <w:abstractNumId w:val="384"/>
  </w:num>
  <w:num w:numId="496">
    <w:abstractNumId w:val="470"/>
  </w:num>
  <w:num w:numId="497">
    <w:abstractNumId w:val="466"/>
  </w:num>
  <w:num w:numId="498">
    <w:abstractNumId w:val="255"/>
  </w:num>
  <w:num w:numId="499">
    <w:abstractNumId w:val="418"/>
  </w:num>
  <w:num w:numId="500">
    <w:abstractNumId w:val="364"/>
  </w:num>
  <w:num w:numId="501">
    <w:abstractNumId w:val="110"/>
  </w:num>
  <w:num w:numId="502">
    <w:abstractNumId w:val="18"/>
  </w:num>
  <w:num w:numId="503">
    <w:abstractNumId w:val="169"/>
  </w:num>
  <w:num w:numId="504">
    <w:abstractNumId w:val="492"/>
  </w:num>
  <w:num w:numId="505">
    <w:abstractNumId w:val="475"/>
  </w:num>
  <w:num w:numId="506">
    <w:abstractNumId w:val="5"/>
  </w:num>
  <w:num w:numId="507">
    <w:abstractNumId w:val="468"/>
  </w:num>
  <w:num w:numId="508">
    <w:abstractNumId w:val="249"/>
  </w:num>
  <w:num w:numId="509">
    <w:abstractNumId w:val="304"/>
  </w:num>
  <w:num w:numId="510">
    <w:abstractNumId w:val="17"/>
  </w:num>
  <w:num w:numId="511">
    <w:abstractNumId w:val="42"/>
  </w:num>
  <w:num w:numId="512">
    <w:abstractNumId w:val="458"/>
  </w:num>
  <w:num w:numId="513">
    <w:abstractNumId w:val="269"/>
  </w:num>
  <w:num w:numId="514">
    <w:abstractNumId w:val="461"/>
  </w:num>
  <w:num w:numId="515">
    <w:abstractNumId w:val="191"/>
  </w:num>
  <w:num w:numId="516">
    <w:abstractNumId w:val="489"/>
  </w:num>
  <w:num w:numId="517">
    <w:abstractNumId w:val="377"/>
  </w:num>
  <w:num w:numId="518">
    <w:abstractNumId w:val="79"/>
  </w:num>
  <w:num w:numId="519">
    <w:abstractNumId w:val="395"/>
  </w:num>
  <w:num w:numId="520">
    <w:abstractNumId w:val="500"/>
  </w:num>
  <w:num w:numId="521">
    <w:abstractNumId w:val="50"/>
  </w:num>
  <w:num w:numId="522">
    <w:abstractNumId w:val="264"/>
  </w:num>
  <w:num w:numId="523">
    <w:abstractNumId w:val="215"/>
  </w:num>
  <w:numIdMacAtCleanup w:val="5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33C"/>
    <w:rsid w:val="0000284F"/>
    <w:rsid w:val="00003CE2"/>
    <w:rsid w:val="00004E0E"/>
    <w:rsid w:val="000050C1"/>
    <w:rsid w:val="00005401"/>
    <w:rsid w:val="0001031F"/>
    <w:rsid w:val="000104E8"/>
    <w:rsid w:val="00016A6C"/>
    <w:rsid w:val="000178C2"/>
    <w:rsid w:val="00020B5A"/>
    <w:rsid w:val="000218B4"/>
    <w:rsid w:val="00025DFE"/>
    <w:rsid w:val="0002766F"/>
    <w:rsid w:val="00030020"/>
    <w:rsid w:val="00031ECC"/>
    <w:rsid w:val="000422AC"/>
    <w:rsid w:val="00042463"/>
    <w:rsid w:val="0004258C"/>
    <w:rsid w:val="0004394F"/>
    <w:rsid w:val="00045B9C"/>
    <w:rsid w:val="00050CA4"/>
    <w:rsid w:val="00051C9A"/>
    <w:rsid w:val="00052AFB"/>
    <w:rsid w:val="00054819"/>
    <w:rsid w:val="00055D2A"/>
    <w:rsid w:val="00057B65"/>
    <w:rsid w:val="000610D7"/>
    <w:rsid w:val="0006269B"/>
    <w:rsid w:val="00070EB4"/>
    <w:rsid w:val="000710F1"/>
    <w:rsid w:val="00071151"/>
    <w:rsid w:val="0007122C"/>
    <w:rsid w:val="00071CDE"/>
    <w:rsid w:val="00071E0E"/>
    <w:rsid w:val="00075B6A"/>
    <w:rsid w:val="000820D8"/>
    <w:rsid w:val="00085CBC"/>
    <w:rsid w:val="000865C0"/>
    <w:rsid w:val="00091D1B"/>
    <w:rsid w:val="00092712"/>
    <w:rsid w:val="00095455"/>
    <w:rsid w:val="000A064C"/>
    <w:rsid w:val="000A0C25"/>
    <w:rsid w:val="000A2984"/>
    <w:rsid w:val="000A2F59"/>
    <w:rsid w:val="000A5630"/>
    <w:rsid w:val="000A5B1A"/>
    <w:rsid w:val="000B3634"/>
    <w:rsid w:val="000B72B8"/>
    <w:rsid w:val="000C0715"/>
    <w:rsid w:val="000C1F2F"/>
    <w:rsid w:val="000C3288"/>
    <w:rsid w:val="000C3ECB"/>
    <w:rsid w:val="000D2CCC"/>
    <w:rsid w:val="000D4BE6"/>
    <w:rsid w:val="000D51C4"/>
    <w:rsid w:val="000D5F36"/>
    <w:rsid w:val="000D6D41"/>
    <w:rsid w:val="000E0B85"/>
    <w:rsid w:val="000E4575"/>
    <w:rsid w:val="000E534C"/>
    <w:rsid w:val="000E5B3C"/>
    <w:rsid w:val="000E7324"/>
    <w:rsid w:val="000F4ABE"/>
    <w:rsid w:val="000F776A"/>
    <w:rsid w:val="0010037B"/>
    <w:rsid w:val="00101881"/>
    <w:rsid w:val="0010209A"/>
    <w:rsid w:val="00104BD7"/>
    <w:rsid w:val="00105A10"/>
    <w:rsid w:val="00107090"/>
    <w:rsid w:val="00112987"/>
    <w:rsid w:val="00115658"/>
    <w:rsid w:val="001253F1"/>
    <w:rsid w:val="00130A08"/>
    <w:rsid w:val="001421A8"/>
    <w:rsid w:val="0014230A"/>
    <w:rsid w:val="00151054"/>
    <w:rsid w:val="00155002"/>
    <w:rsid w:val="0016254B"/>
    <w:rsid w:val="001633C8"/>
    <w:rsid w:val="001677A0"/>
    <w:rsid w:val="0017362F"/>
    <w:rsid w:val="00185B35"/>
    <w:rsid w:val="00186756"/>
    <w:rsid w:val="001878FB"/>
    <w:rsid w:val="00191744"/>
    <w:rsid w:val="001919D0"/>
    <w:rsid w:val="00193DE0"/>
    <w:rsid w:val="00195CE9"/>
    <w:rsid w:val="001B0A9F"/>
    <w:rsid w:val="001B185C"/>
    <w:rsid w:val="001B3E45"/>
    <w:rsid w:val="001B4159"/>
    <w:rsid w:val="001B70BB"/>
    <w:rsid w:val="001C3832"/>
    <w:rsid w:val="001C3995"/>
    <w:rsid w:val="001C3D60"/>
    <w:rsid w:val="001C452B"/>
    <w:rsid w:val="001C5E74"/>
    <w:rsid w:val="001C7148"/>
    <w:rsid w:val="001C71E7"/>
    <w:rsid w:val="001D3A9C"/>
    <w:rsid w:val="001D592D"/>
    <w:rsid w:val="001E52AE"/>
    <w:rsid w:val="001F2C1C"/>
    <w:rsid w:val="001F4942"/>
    <w:rsid w:val="001F4DC7"/>
    <w:rsid w:val="001F7B70"/>
    <w:rsid w:val="00201AE1"/>
    <w:rsid w:val="00204C52"/>
    <w:rsid w:val="00213986"/>
    <w:rsid w:val="00217B0A"/>
    <w:rsid w:val="00221B01"/>
    <w:rsid w:val="00221F42"/>
    <w:rsid w:val="00222141"/>
    <w:rsid w:val="002227C6"/>
    <w:rsid w:val="00223B9D"/>
    <w:rsid w:val="0022776F"/>
    <w:rsid w:val="00227FED"/>
    <w:rsid w:val="00233A6D"/>
    <w:rsid w:val="00234275"/>
    <w:rsid w:val="00237B3A"/>
    <w:rsid w:val="00241654"/>
    <w:rsid w:val="0024377C"/>
    <w:rsid w:val="00252091"/>
    <w:rsid w:val="00252178"/>
    <w:rsid w:val="00260496"/>
    <w:rsid w:val="0026245A"/>
    <w:rsid w:val="00264220"/>
    <w:rsid w:val="0027053E"/>
    <w:rsid w:val="002712B6"/>
    <w:rsid w:val="00273C23"/>
    <w:rsid w:val="00274AF8"/>
    <w:rsid w:val="002760AF"/>
    <w:rsid w:val="00277DB4"/>
    <w:rsid w:val="00286BCE"/>
    <w:rsid w:val="0028782A"/>
    <w:rsid w:val="00287892"/>
    <w:rsid w:val="00290494"/>
    <w:rsid w:val="00290AB8"/>
    <w:rsid w:val="00294A38"/>
    <w:rsid w:val="00295710"/>
    <w:rsid w:val="002A0C77"/>
    <w:rsid w:val="002A20B8"/>
    <w:rsid w:val="002A63F0"/>
    <w:rsid w:val="002B2B4C"/>
    <w:rsid w:val="002B4BD7"/>
    <w:rsid w:val="002B7D64"/>
    <w:rsid w:val="002C3749"/>
    <w:rsid w:val="002C3FC0"/>
    <w:rsid w:val="002C6CC6"/>
    <w:rsid w:val="002C7BF5"/>
    <w:rsid w:val="002D1CFC"/>
    <w:rsid w:val="002D30D6"/>
    <w:rsid w:val="002D5928"/>
    <w:rsid w:val="002D5F27"/>
    <w:rsid w:val="002D642E"/>
    <w:rsid w:val="002D7665"/>
    <w:rsid w:val="002E0465"/>
    <w:rsid w:val="002E1E55"/>
    <w:rsid w:val="002E387E"/>
    <w:rsid w:val="002E3EE2"/>
    <w:rsid w:val="002E5585"/>
    <w:rsid w:val="002F541B"/>
    <w:rsid w:val="002F5BF5"/>
    <w:rsid w:val="00300B33"/>
    <w:rsid w:val="0030106A"/>
    <w:rsid w:val="00301C3C"/>
    <w:rsid w:val="00301DC7"/>
    <w:rsid w:val="003029DD"/>
    <w:rsid w:val="003042DB"/>
    <w:rsid w:val="00304EA5"/>
    <w:rsid w:val="00306ED8"/>
    <w:rsid w:val="00307AC4"/>
    <w:rsid w:val="0031023A"/>
    <w:rsid w:val="003110E7"/>
    <w:rsid w:val="00312906"/>
    <w:rsid w:val="00324057"/>
    <w:rsid w:val="003256C8"/>
    <w:rsid w:val="0033023C"/>
    <w:rsid w:val="0033116C"/>
    <w:rsid w:val="00331538"/>
    <w:rsid w:val="003322EA"/>
    <w:rsid w:val="003326F4"/>
    <w:rsid w:val="00335BC4"/>
    <w:rsid w:val="00341784"/>
    <w:rsid w:val="003421D2"/>
    <w:rsid w:val="00344196"/>
    <w:rsid w:val="003444D8"/>
    <w:rsid w:val="0034514C"/>
    <w:rsid w:val="0035202C"/>
    <w:rsid w:val="00357849"/>
    <w:rsid w:val="00361736"/>
    <w:rsid w:val="00363C65"/>
    <w:rsid w:val="00365583"/>
    <w:rsid w:val="0036777A"/>
    <w:rsid w:val="003723E1"/>
    <w:rsid w:val="00377BBF"/>
    <w:rsid w:val="003878C2"/>
    <w:rsid w:val="00391560"/>
    <w:rsid w:val="003952B0"/>
    <w:rsid w:val="003975C8"/>
    <w:rsid w:val="003A0EE9"/>
    <w:rsid w:val="003A4936"/>
    <w:rsid w:val="003A515F"/>
    <w:rsid w:val="003A5CB2"/>
    <w:rsid w:val="003B53EA"/>
    <w:rsid w:val="003B79C3"/>
    <w:rsid w:val="003C4F4C"/>
    <w:rsid w:val="003C77AF"/>
    <w:rsid w:val="003D1E7C"/>
    <w:rsid w:val="003D51CC"/>
    <w:rsid w:val="003D5FD3"/>
    <w:rsid w:val="003D7DC9"/>
    <w:rsid w:val="003E1748"/>
    <w:rsid w:val="003F404B"/>
    <w:rsid w:val="003F5FA8"/>
    <w:rsid w:val="003F6282"/>
    <w:rsid w:val="004070FF"/>
    <w:rsid w:val="00412A17"/>
    <w:rsid w:val="004177A3"/>
    <w:rsid w:val="0042027D"/>
    <w:rsid w:val="0042183C"/>
    <w:rsid w:val="004220E6"/>
    <w:rsid w:val="0042290A"/>
    <w:rsid w:val="00425574"/>
    <w:rsid w:val="00425EA5"/>
    <w:rsid w:val="004321A7"/>
    <w:rsid w:val="00432DA6"/>
    <w:rsid w:val="004346F9"/>
    <w:rsid w:val="00437C7B"/>
    <w:rsid w:val="00440706"/>
    <w:rsid w:val="00440DE4"/>
    <w:rsid w:val="0044124A"/>
    <w:rsid w:val="004444C3"/>
    <w:rsid w:val="0044674D"/>
    <w:rsid w:val="0045629B"/>
    <w:rsid w:val="00460A16"/>
    <w:rsid w:val="00474FC4"/>
    <w:rsid w:val="00476A6D"/>
    <w:rsid w:val="0048194B"/>
    <w:rsid w:val="00482E07"/>
    <w:rsid w:val="004847B4"/>
    <w:rsid w:val="00484C57"/>
    <w:rsid w:val="00486238"/>
    <w:rsid w:val="00487163"/>
    <w:rsid w:val="0048741E"/>
    <w:rsid w:val="00487CEB"/>
    <w:rsid w:val="00490BC0"/>
    <w:rsid w:val="0049214C"/>
    <w:rsid w:val="00494470"/>
    <w:rsid w:val="004A331E"/>
    <w:rsid w:val="004A4084"/>
    <w:rsid w:val="004B261D"/>
    <w:rsid w:val="004B3E3D"/>
    <w:rsid w:val="004B4168"/>
    <w:rsid w:val="004B59B3"/>
    <w:rsid w:val="004B6758"/>
    <w:rsid w:val="004B74EA"/>
    <w:rsid w:val="004B7BD7"/>
    <w:rsid w:val="004C7EE2"/>
    <w:rsid w:val="004D0955"/>
    <w:rsid w:val="004D1904"/>
    <w:rsid w:val="004D2273"/>
    <w:rsid w:val="004D2FAF"/>
    <w:rsid w:val="004D3792"/>
    <w:rsid w:val="004D3FDF"/>
    <w:rsid w:val="004D4EA5"/>
    <w:rsid w:val="004D5FBD"/>
    <w:rsid w:val="004E3D83"/>
    <w:rsid w:val="004F24E2"/>
    <w:rsid w:val="004F629B"/>
    <w:rsid w:val="00502882"/>
    <w:rsid w:val="005060B3"/>
    <w:rsid w:val="00510167"/>
    <w:rsid w:val="00515AAA"/>
    <w:rsid w:val="0052222E"/>
    <w:rsid w:val="00522C3F"/>
    <w:rsid w:val="00525E91"/>
    <w:rsid w:val="00527B50"/>
    <w:rsid w:val="00531E55"/>
    <w:rsid w:val="00533859"/>
    <w:rsid w:val="005339D5"/>
    <w:rsid w:val="00533AB1"/>
    <w:rsid w:val="00534F4C"/>
    <w:rsid w:val="00542C26"/>
    <w:rsid w:val="005452AF"/>
    <w:rsid w:val="0054777F"/>
    <w:rsid w:val="00554846"/>
    <w:rsid w:val="00561625"/>
    <w:rsid w:val="00561AC4"/>
    <w:rsid w:val="00562F31"/>
    <w:rsid w:val="00563A20"/>
    <w:rsid w:val="00563B66"/>
    <w:rsid w:val="0056440E"/>
    <w:rsid w:val="005712DB"/>
    <w:rsid w:val="00572C25"/>
    <w:rsid w:val="00575FB5"/>
    <w:rsid w:val="0057751A"/>
    <w:rsid w:val="00581246"/>
    <w:rsid w:val="00581D65"/>
    <w:rsid w:val="00582D0C"/>
    <w:rsid w:val="00583A69"/>
    <w:rsid w:val="00585476"/>
    <w:rsid w:val="00590201"/>
    <w:rsid w:val="005907A3"/>
    <w:rsid w:val="0059449C"/>
    <w:rsid w:val="00595237"/>
    <w:rsid w:val="00596262"/>
    <w:rsid w:val="005A0A6B"/>
    <w:rsid w:val="005A0B0E"/>
    <w:rsid w:val="005A6BEA"/>
    <w:rsid w:val="005A7C02"/>
    <w:rsid w:val="005C6161"/>
    <w:rsid w:val="005D358B"/>
    <w:rsid w:val="005D3CAF"/>
    <w:rsid w:val="005E09CB"/>
    <w:rsid w:val="005E0B39"/>
    <w:rsid w:val="005E1DBE"/>
    <w:rsid w:val="005E1ECB"/>
    <w:rsid w:val="005E36D3"/>
    <w:rsid w:val="005E719D"/>
    <w:rsid w:val="005F2552"/>
    <w:rsid w:val="005F2B28"/>
    <w:rsid w:val="005F4FD3"/>
    <w:rsid w:val="005F7EE0"/>
    <w:rsid w:val="00602A71"/>
    <w:rsid w:val="0060413F"/>
    <w:rsid w:val="006064F3"/>
    <w:rsid w:val="00606993"/>
    <w:rsid w:val="00614002"/>
    <w:rsid w:val="00616BC9"/>
    <w:rsid w:val="00616C19"/>
    <w:rsid w:val="00617ABB"/>
    <w:rsid w:val="00620A05"/>
    <w:rsid w:val="0062690A"/>
    <w:rsid w:val="00630480"/>
    <w:rsid w:val="00630BE4"/>
    <w:rsid w:val="006326B5"/>
    <w:rsid w:val="00633FFB"/>
    <w:rsid w:val="00635D59"/>
    <w:rsid w:val="00636770"/>
    <w:rsid w:val="0063799E"/>
    <w:rsid w:val="0064078C"/>
    <w:rsid w:val="0064166A"/>
    <w:rsid w:val="006444FB"/>
    <w:rsid w:val="00646679"/>
    <w:rsid w:val="00647850"/>
    <w:rsid w:val="0065503C"/>
    <w:rsid w:val="00656E80"/>
    <w:rsid w:val="006607C8"/>
    <w:rsid w:val="00663400"/>
    <w:rsid w:val="00666E30"/>
    <w:rsid w:val="006675F4"/>
    <w:rsid w:val="00667EC1"/>
    <w:rsid w:val="006760CE"/>
    <w:rsid w:val="006800FF"/>
    <w:rsid w:val="006821A4"/>
    <w:rsid w:val="00683607"/>
    <w:rsid w:val="00683FF9"/>
    <w:rsid w:val="00692677"/>
    <w:rsid w:val="00693D75"/>
    <w:rsid w:val="006957B8"/>
    <w:rsid w:val="00696575"/>
    <w:rsid w:val="006A31CB"/>
    <w:rsid w:val="006A483F"/>
    <w:rsid w:val="006A5860"/>
    <w:rsid w:val="006B370F"/>
    <w:rsid w:val="006B3E5C"/>
    <w:rsid w:val="006B5CD6"/>
    <w:rsid w:val="006C28C2"/>
    <w:rsid w:val="006C2E4F"/>
    <w:rsid w:val="006C43E7"/>
    <w:rsid w:val="006C4DB0"/>
    <w:rsid w:val="006C547B"/>
    <w:rsid w:val="006D3EA4"/>
    <w:rsid w:val="006D6E9F"/>
    <w:rsid w:val="006D711B"/>
    <w:rsid w:val="006E37C9"/>
    <w:rsid w:val="006E40EA"/>
    <w:rsid w:val="006E73E4"/>
    <w:rsid w:val="006F19DA"/>
    <w:rsid w:val="006F349F"/>
    <w:rsid w:val="006F53F8"/>
    <w:rsid w:val="006F7D65"/>
    <w:rsid w:val="007058D8"/>
    <w:rsid w:val="007069FF"/>
    <w:rsid w:val="007070BF"/>
    <w:rsid w:val="007079E4"/>
    <w:rsid w:val="007136FF"/>
    <w:rsid w:val="00713DA9"/>
    <w:rsid w:val="00715EAF"/>
    <w:rsid w:val="00717B4E"/>
    <w:rsid w:val="00721A10"/>
    <w:rsid w:val="00722BF0"/>
    <w:rsid w:val="00724BE0"/>
    <w:rsid w:val="007256D6"/>
    <w:rsid w:val="00726C48"/>
    <w:rsid w:val="007277F8"/>
    <w:rsid w:val="00727962"/>
    <w:rsid w:val="00730547"/>
    <w:rsid w:val="00730C86"/>
    <w:rsid w:val="007319ED"/>
    <w:rsid w:val="00735802"/>
    <w:rsid w:val="00735DE5"/>
    <w:rsid w:val="00736981"/>
    <w:rsid w:val="00740F15"/>
    <w:rsid w:val="007412D6"/>
    <w:rsid w:val="00746CCC"/>
    <w:rsid w:val="00747713"/>
    <w:rsid w:val="00747829"/>
    <w:rsid w:val="00747ABB"/>
    <w:rsid w:val="00747EF4"/>
    <w:rsid w:val="0075004A"/>
    <w:rsid w:val="00751156"/>
    <w:rsid w:val="00754EB9"/>
    <w:rsid w:val="00765173"/>
    <w:rsid w:val="00765F37"/>
    <w:rsid w:val="00767F8D"/>
    <w:rsid w:val="00776E1E"/>
    <w:rsid w:val="00777306"/>
    <w:rsid w:val="00777C34"/>
    <w:rsid w:val="00781CF8"/>
    <w:rsid w:val="007836EC"/>
    <w:rsid w:val="00783DE2"/>
    <w:rsid w:val="007845C3"/>
    <w:rsid w:val="0078642E"/>
    <w:rsid w:val="00792D64"/>
    <w:rsid w:val="00795096"/>
    <w:rsid w:val="007A1010"/>
    <w:rsid w:val="007A4330"/>
    <w:rsid w:val="007A530A"/>
    <w:rsid w:val="007A7516"/>
    <w:rsid w:val="007A79D7"/>
    <w:rsid w:val="007B0914"/>
    <w:rsid w:val="007B3928"/>
    <w:rsid w:val="007B57DA"/>
    <w:rsid w:val="007B6113"/>
    <w:rsid w:val="007C1202"/>
    <w:rsid w:val="007C1637"/>
    <w:rsid w:val="007C2F28"/>
    <w:rsid w:val="007C301C"/>
    <w:rsid w:val="007C3093"/>
    <w:rsid w:val="007C65AE"/>
    <w:rsid w:val="007C6939"/>
    <w:rsid w:val="007D4A14"/>
    <w:rsid w:val="007E1D0B"/>
    <w:rsid w:val="007E2858"/>
    <w:rsid w:val="007E3976"/>
    <w:rsid w:val="007E713A"/>
    <w:rsid w:val="007F3A6A"/>
    <w:rsid w:val="007F494E"/>
    <w:rsid w:val="008047D7"/>
    <w:rsid w:val="00805533"/>
    <w:rsid w:val="008055D9"/>
    <w:rsid w:val="00807DBD"/>
    <w:rsid w:val="00810355"/>
    <w:rsid w:val="008106B8"/>
    <w:rsid w:val="00814F28"/>
    <w:rsid w:val="00825942"/>
    <w:rsid w:val="00826083"/>
    <w:rsid w:val="00827D50"/>
    <w:rsid w:val="00833E10"/>
    <w:rsid w:val="00835BE3"/>
    <w:rsid w:val="00836447"/>
    <w:rsid w:val="00841477"/>
    <w:rsid w:val="00841518"/>
    <w:rsid w:val="00841D59"/>
    <w:rsid w:val="00842535"/>
    <w:rsid w:val="00842AFC"/>
    <w:rsid w:val="008430D2"/>
    <w:rsid w:val="008500B0"/>
    <w:rsid w:val="00853EBA"/>
    <w:rsid w:val="00854CF7"/>
    <w:rsid w:val="00855928"/>
    <w:rsid w:val="00855B0D"/>
    <w:rsid w:val="008660F1"/>
    <w:rsid w:val="0086651C"/>
    <w:rsid w:val="008734DD"/>
    <w:rsid w:val="008806B5"/>
    <w:rsid w:val="00880DEA"/>
    <w:rsid w:val="00884B95"/>
    <w:rsid w:val="00887D97"/>
    <w:rsid w:val="00891C0C"/>
    <w:rsid w:val="0089210C"/>
    <w:rsid w:val="008934C3"/>
    <w:rsid w:val="00893F3C"/>
    <w:rsid w:val="008A131E"/>
    <w:rsid w:val="008A286A"/>
    <w:rsid w:val="008A454B"/>
    <w:rsid w:val="008A521C"/>
    <w:rsid w:val="008A76F9"/>
    <w:rsid w:val="008B14F4"/>
    <w:rsid w:val="008B1ADE"/>
    <w:rsid w:val="008B2D72"/>
    <w:rsid w:val="008B63DB"/>
    <w:rsid w:val="008B6597"/>
    <w:rsid w:val="008B6656"/>
    <w:rsid w:val="008B79CD"/>
    <w:rsid w:val="008B7C71"/>
    <w:rsid w:val="008C1875"/>
    <w:rsid w:val="008D1252"/>
    <w:rsid w:val="008D20CE"/>
    <w:rsid w:val="008E3CD1"/>
    <w:rsid w:val="008E52E9"/>
    <w:rsid w:val="008E5700"/>
    <w:rsid w:val="008E5DF4"/>
    <w:rsid w:val="008E6E93"/>
    <w:rsid w:val="008F0307"/>
    <w:rsid w:val="00902E4B"/>
    <w:rsid w:val="009042DD"/>
    <w:rsid w:val="0090438B"/>
    <w:rsid w:val="00904789"/>
    <w:rsid w:val="009054BE"/>
    <w:rsid w:val="00912095"/>
    <w:rsid w:val="00913B90"/>
    <w:rsid w:val="00915120"/>
    <w:rsid w:val="00920B7A"/>
    <w:rsid w:val="009303A4"/>
    <w:rsid w:val="00933077"/>
    <w:rsid w:val="00933288"/>
    <w:rsid w:val="00933462"/>
    <w:rsid w:val="009342C7"/>
    <w:rsid w:val="009362BA"/>
    <w:rsid w:val="00936B40"/>
    <w:rsid w:val="0094555F"/>
    <w:rsid w:val="009536D6"/>
    <w:rsid w:val="0095480C"/>
    <w:rsid w:val="00956136"/>
    <w:rsid w:val="00961322"/>
    <w:rsid w:val="0097477E"/>
    <w:rsid w:val="00977B47"/>
    <w:rsid w:val="00980BA4"/>
    <w:rsid w:val="00980C97"/>
    <w:rsid w:val="0098727D"/>
    <w:rsid w:val="00990FF3"/>
    <w:rsid w:val="00992017"/>
    <w:rsid w:val="009B1962"/>
    <w:rsid w:val="009B3CDB"/>
    <w:rsid w:val="009B6266"/>
    <w:rsid w:val="009B76D1"/>
    <w:rsid w:val="009C4136"/>
    <w:rsid w:val="009C48F4"/>
    <w:rsid w:val="009C53C3"/>
    <w:rsid w:val="009C6182"/>
    <w:rsid w:val="009D7AAA"/>
    <w:rsid w:val="009E0A4F"/>
    <w:rsid w:val="009E188F"/>
    <w:rsid w:val="009E1AA1"/>
    <w:rsid w:val="009E5A72"/>
    <w:rsid w:val="009E76AF"/>
    <w:rsid w:val="009F17FC"/>
    <w:rsid w:val="009F1F17"/>
    <w:rsid w:val="00A0038F"/>
    <w:rsid w:val="00A006C7"/>
    <w:rsid w:val="00A00723"/>
    <w:rsid w:val="00A01070"/>
    <w:rsid w:val="00A04F9D"/>
    <w:rsid w:val="00A05648"/>
    <w:rsid w:val="00A11E86"/>
    <w:rsid w:val="00A121A5"/>
    <w:rsid w:val="00A1556D"/>
    <w:rsid w:val="00A31174"/>
    <w:rsid w:val="00A318B1"/>
    <w:rsid w:val="00A33B36"/>
    <w:rsid w:val="00A358E6"/>
    <w:rsid w:val="00A4282D"/>
    <w:rsid w:val="00A434B4"/>
    <w:rsid w:val="00A442ED"/>
    <w:rsid w:val="00A44BEF"/>
    <w:rsid w:val="00A459D0"/>
    <w:rsid w:val="00A51DD3"/>
    <w:rsid w:val="00A57FEC"/>
    <w:rsid w:val="00A63ED3"/>
    <w:rsid w:val="00A66265"/>
    <w:rsid w:val="00A7164F"/>
    <w:rsid w:val="00A71B3A"/>
    <w:rsid w:val="00A71EAF"/>
    <w:rsid w:val="00A76522"/>
    <w:rsid w:val="00A7690F"/>
    <w:rsid w:val="00A77562"/>
    <w:rsid w:val="00A80163"/>
    <w:rsid w:val="00A80225"/>
    <w:rsid w:val="00A82DC5"/>
    <w:rsid w:val="00A844ED"/>
    <w:rsid w:val="00A84C38"/>
    <w:rsid w:val="00A87F9F"/>
    <w:rsid w:val="00A9333F"/>
    <w:rsid w:val="00AA4D52"/>
    <w:rsid w:val="00AB6A8F"/>
    <w:rsid w:val="00AC2B87"/>
    <w:rsid w:val="00AC324C"/>
    <w:rsid w:val="00AC38D5"/>
    <w:rsid w:val="00AD0BE4"/>
    <w:rsid w:val="00AD1DE5"/>
    <w:rsid w:val="00AD4E20"/>
    <w:rsid w:val="00AD5D70"/>
    <w:rsid w:val="00AE0C8A"/>
    <w:rsid w:val="00AE3840"/>
    <w:rsid w:val="00AE3B5E"/>
    <w:rsid w:val="00AE5E3E"/>
    <w:rsid w:val="00AE75C0"/>
    <w:rsid w:val="00AE7B2B"/>
    <w:rsid w:val="00AF342A"/>
    <w:rsid w:val="00AF50EF"/>
    <w:rsid w:val="00AF5A4D"/>
    <w:rsid w:val="00AF7684"/>
    <w:rsid w:val="00B00695"/>
    <w:rsid w:val="00B022F9"/>
    <w:rsid w:val="00B045C6"/>
    <w:rsid w:val="00B06444"/>
    <w:rsid w:val="00B06738"/>
    <w:rsid w:val="00B11567"/>
    <w:rsid w:val="00B138BB"/>
    <w:rsid w:val="00B139F2"/>
    <w:rsid w:val="00B13BCC"/>
    <w:rsid w:val="00B1468F"/>
    <w:rsid w:val="00B15FB0"/>
    <w:rsid w:val="00B21973"/>
    <w:rsid w:val="00B2387E"/>
    <w:rsid w:val="00B2649D"/>
    <w:rsid w:val="00B27106"/>
    <w:rsid w:val="00B312A4"/>
    <w:rsid w:val="00B31DE6"/>
    <w:rsid w:val="00B32FB8"/>
    <w:rsid w:val="00B361CA"/>
    <w:rsid w:val="00B4130D"/>
    <w:rsid w:val="00B4277E"/>
    <w:rsid w:val="00B44EEB"/>
    <w:rsid w:val="00B502F8"/>
    <w:rsid w:val="00B55581"/>
    <w:rsid w:val="00B56C25"/>
    <w:rsid w:val="00B618AB"/>
    <w:rsid w:val="00B739E7"/>
    <w:rsid w:val="00B77CE6"/>
    <w:rsid w:val="00B77DB2"/>
    <w:rsid w:val="00B77E44"/>
    <w:rsid w:val="00B8652E"/>
    <w:rsid w:val="00B9374D"/>
    <w:rsid w:val="00B93C4F"/>
    <w:rsid w:val="00B93E32"/>
    <w:rsid w:val="00B94A64"/>
    <w:rsid w:val="00B971DD"/>
    <w:rsid w:val="00BA003B"/>
    <w:rsid w:val="00BA2BD2"/>
    <w:rsid w:val="00BA72FA"/>
    <w:rsid w:val="00BB1044"/>
    <w:rsid w:val="00BB2FD8"/>
    <w:rsid w:val="00BB7F8E"/>
    <w:rsid w:val="00BC09E6"/>
    <w:rsid w:val="00BC131F"/>
    <w:rsid w:val="00BC146E"/>
    <w:rsid w:val="00BC1EC9"/>
    <w:rsid w:val="00BC393B"/>
    <w:rsid w:val="00BC3EBE"/>
    <w:rsid w:val="00BC7461"/>
    <w:rsid w:val="00BC7E96"/>
    <w:rsid w:val="00BD1C06"/>
    <w:rsid w:val="00BD2929"/>
    <w:rsid w:val="00BD3E1E"/>
    <w:rsid w:val="00BD6BA6"/>
    <w:rsid w:val="00BE19D7"/>
    <w:rsid w:val="00BE425D"/>
    <w:rsid w:val="00BE5EEF"/>
    <w:rsid w:val="00BE7BB1"/>
    <w:rsid w:val="00BF12E8"/>
    <w:rsid w:val="00C00B46"/>
    <w:rsid w:val="00C01218"/>
    <w:rsid w:val="00C017F9"/>
    <w:rsid w:val="00C032C8"/>
    <w:rsid w:val="00C04070"/>
    <w:rsid w:val="00C052B4"/>
    <w:rsid w:val="00C076E0"/>
    <w:rsid w:val="00C13E05"/>
    <w:rsid w:val="00C1488A"/>
    <w:rsid w:val="00C15B96"/>
    <w:rsid w:val="00C16977"/>
    <w:rsid w:val="00C178C3"/>
    <w:rsid w:val="00C240DD"/>
    <w:rsid w:val="00C247C7"/>
    <w:rsid w:val="00C30B42"/>
    <w:rsid w:val="00C3391A"/>
    <w:rsid w:val="00C33C75"/>
    <w:rsid w:val="00C34668"/>
    <w:rsid w:val="00C34718"/>
    <w:rsid w:val="00C43675"/>
    <w:rsid w:val="00C43ED8"/>
    <w:rsid w:val="00C44A4C"/>
    <w:rsid w:val="00C47AB0"/>
    <w:rsid w:val="00C47EE9"/>
    <w:rsid w:val="00C52278"/>
    <w:rsid w:val="00C542D2"/>
    <w:rsid w:val="00C55325"/>
    <w:rsid w:val="00C55E75"/>
    <w:rsid w:val="00C56561"/>
    <w:rsid w:val="00C5684A"/>
    <w:rsid w:val="00C56B77"/>
    <w:rsid w:val="00C6314A"/>
    <w:rsid w:val="00C63472"/>
    <w:rsid w:val="00C66BA9"/>
    <w:rsid w:val="00C66F1A"/>
    <w:rsid w:val="00C67B6F"/>
    <w:rsid w:val="00C709F8"/>
    <w:rsid w:val="00C735F0"/>
    <w:rsid w:val="00C76620"/>
    <w:rsid w:val="00C76641"/>
    <w:rsid w:val="00C77D18"/>
    <w:rsid w:val="00C8042D"/>
    <w:rsid w:val="00C84D2E"/>
    <w:rsid w:val="00C921C7"/>
    <w:rsid w:val="00C92207"/>
    <w:rsid w:val="00C972AE"/>
    <w:rsid w:val="00CA467F"/>
    <w:rsid w:val="00CA65B4"/>
    <w:rsid w:val="00CB01D0"/>
    <w:rsid w:val="00CB4548"/>
    <w:rsid w:val="00CB76FF"/>
    <w:rsid w:val="00CC0AA0"/>
    <w:rsid w:val="00CC2451"/>
    <w:rsid w:val="00CC4169"/>
    <w:rsid w:val="00CD18C7"/>
    <w:rsid w:val="00CD1917"/>
    <w:rsid w:val="00CD288B"/>
    <w:rsid w:val="00CD370D"/>
    <w:rsid w:val="00CD4E9C"/>
    <w:rsid w:val="00CD6694"/>
    <w:rsid w:val="00CD73A9"/>
    <w:rsid w:val="00CE6C3D"/>
    <w:rsid w:val="00CE7608"/>
    <w:rsid w:val="00CF0088"/>
    <w:rsid w:val="00CF0605"/>
    <w:rsid w:val="00CF0C52"/>
    <w:rsid w:val="00CF0E97"/>
    <w:rsid w:val="00CF23F9"/>
    <w:rsid w:val="00CF35C7"/>
    <w:rsid w:val="00CF40C8"/>
    <w:rsid w:val="00D01F4D"/>
    <w:rsid w:val="00D04220"/>
    <w:rsid w:val="00D10835"/>
    <w:rsid w:val="00D13465"/>
    <w:rsid w:val="00D16733"/>
    <w:rsid w:val="00D17859"/>
    <w:rsid w:val="00D238C1"/>
    <w:rsid w:val="00D23C13"/>
    <w:rsid w:val="00D25F35"/>
    <w:rsid w:val="00D300DF"/>
    <w:rsid w:val="00D3068D"/>
    <w:rsid w:val="00D426F8"/>
    <w:rsid w:val="00D44169"/>
    <w:rsid w:val="00D460FE"/>
    <w:rsid w:val="00D477F4"/>
    <w:rsid w:val="00D47B28"/>
    <w:rsid w:val="00D53CFB"/>
    <w:rsid w:val="00D62FA4"/>
    <w:rsid w:val="00D64365"/>
    <w:rsid w:val="00D65463"/>
    <w:rsid w:val="00D660DD"/>
    <w:rsid w:val="00D66DEF"/>
    <w:rsid w:val="00D670F5"/>
    <w:rsid w:val="00D67413"/>
    <w:rsid w:val="00D7250B"/>
    <w:rsid w:val="00D8088F"/>
    <w:rsid w:val="00D837BF"/>
    <w:rsid w:val="00D9010C"/>
    <w:rsid w:val="00D92BC9"/>
    <w:rsid w:val="00D96AB5"/>
    <w:rsid w:val="00D97A1F"/>
    <w:rsid w:val="00DA0643"/>
    <w:rsid w:val="00DA32F3"/>
    <w:rsid w:val="00DB1CA5"/>
    <w:rsid w:val="00DB39F9"/>
    <w:rsid w:val="00DB5BF9"/>
    <w:rsid w:val="00DC0482"/>
    <w:rsid w:val="00DC10FB"/>
    <w:rsid w:val="00DC7372"/>
    <w:rsid w:val="00DD0E1D"/>
    <w:rsid w:val="00DD378C"/>
    <w:rsid w:val="00DD589E"/>
    <w:rsid w:val="00DE089F"/>
    <w:rsid w:val="00DE3CA0"/>
    <w:rsid w:val="00DE58EC"/>
    <w:rsid w:val="00DE5E7E"/>
    <w:rsid w:val="00DE6A5B"/>
    <w:rsid w:val="00DF42EA"/>
    <w:rsid w:val="00DF4A46"/>
    <w:rsid w:val="00DF6E86"/>
    <w:rsid w:val="00DF705E"/>
    <w:rsid w:val="00E01BF0"/>
    <w:rsid w:val="00E07DA0"/>
    <w:rsid w:val="00E119CB"/>
    <w:rsid w:val="00E16151"/>
    <w:rsid w:val="00E16D17"/>
    <w:rsid w:val="00E21F99"/>
    <w:rsid w:val="00E24C98"/>
    <w:rsid w:val="00E260DD"/>
    <w:rsid w:val="00E32625"/>
    <w:rsid w:val="00E37F75"/>
    <w:rsid w:val="00E416BF"/>
    <w:rsid w:val="00E42E9C"/>
    <w:rsid w:val="00E47341"/>
    <w:rsid w:val="00E50E46"/>
    <w:rsid w:val="00E5433C"/>
    <w:rsid w:val="00E57CB9"/>
    <w:rsid w:val="00E62832"/>
    <w:rsid w:val="00E64C16"/>
    <w:rsid w:val="00E66964"/>
    <w:rsid w:val="00E70F27"/>
    <w:rsid w:val="00E72021"/>
    <w:rsid w:val="00E721E3"/>
    <w:rsid w:val="00E73A59"/>
    <w:rsid w:val="00E75EA6"/>
    <w:rsid w:val="00E76297"/>
    <w:rsid w:val="00E806CB"/>
    <w:rsid w:val="00E819FD"/>
    <w:rsid w:val="00E837ED"/>
    <w:rsid w:val="00E84A57"/>
    <w:rsid w:val="00E84BEC"/>
    <w:rsid w:val="00E9047B"/>
    <w:rsid w:val="00EA1427"/>
    <w:rsid w:val="00EA3819"/>
    <w:rsid w:val="00EA606D"/>
    <w:rsid w:val="00EB5339"/>
    <w:rsid w:val="00EB7B04"/>
    <w:rsid w:val="00EC30B2"/>
    <w:rsid w:val="00EC3A93"/>
    <w:rsid w:val="00EC5D3F"/>
    <w:rsid w:val="00EC6072"/>
    <w:rsid w:val="00EC6728"/>
    <w:rsid w:val="00EC751E"/>
    <w:rsid w:val="00ED60A8"/>
    <w:rsid w:val="00EE5C39"/>
    <w:rsid w:val="00EF05B9"/>
    <w:rsid w:val="00EF0C88"/>
    <w:rsid w:val="00EF23C1"/>
    <w:rsid w:val="00EF3F8B"/>
    <w:rsid w:val="00EF4CFB"/>
    <w:rsid w:val="00EF7126"/>
    <w:rsid w:val="00EF7519"/>
    <w:rsid w:val="00F00DCD"/>
    <w:rsid w:val="00F00E39"/>
    <w:rsid w:val="00F02F3D"/>
    <w:rsid w:val="00F04327"/>
    <w:rsid w:val="00F07632"/>
    <w:rsid w:val="00F077EA"/>
    <w:rsid w:val="00F0780A"/>
    <w:rsid w:val="00F1099C"/>
    <w:rsid w:val="00F12571"/>
    <w:rsid w:val="00F12828"/>
    <w:rsid w:val="00F21292"/>
    <w:rsid w:val="00F21E58"/>
    <w:rsid w:val="00F229E0"/>
    <w:rsid w:val="00F235DA"/>
    <w:rsid w:val="00F23677"/>
    <w:rsid w:val="00F2381A"/>
    <w:rsid w:val="00F250C5"/>
    <w:rsid w:val="00F2619C"/>
    <w:rsid w:val="00F30539"/>
    <w:rsid w:val="00F3193B"/>
    <w:rsid w:val="00F31FD7"/>
    <w:rsid w:val="00F34DF4"/>
    <w:rsid w:val="00F36A16"/>
    <w:rsid w:val="00F410C5"/>
    <w:rsid w:val="00F45E65"/>
    <w:rsid w:val="00F51439"/>
    <w:rsid w:val="00F53A89"/>
    <w:rsid w:val="00F56D23"/>
    <w:rsid w:val="00F608AD"/>
    <w:rsid w:val="00F60BCF"/>
    <w:rsid w:val="00F64771"/>
    <w:rsid w:val="00F722A6"/>
    <w:rsid w:val="00F75D1E"/>
    <w:rsid w:val="00F8375B"/>
    <w:rsid w:val="00F86A0D"/>
    <w:rsid w:val="00F87358"/>
    <w:rsid w:val="00F87CBC"/>
    <w:rsid w:val="00F90C64"/>
    <w:rsid w:val="00F94782"/>
    <w:rsid w:val="00F96238"/>
    <w:rsid w:val="00F97A87"/>
    <w:rsid w:val="00F97E98"/>
    <w:rsid w:val="00FA29C2"/>
    <w:rsid w:val="00FA5F48"/>
    <w:rsid w:val="00FA7951"/>
    <w:rsid w:val="00FB07FD"/>
    <w:rsid w:val="00FB0FEF"/>
    <w:rsid w:val="00FB1004"/>
    <w:rsid w:val="00FB11FF"/>
    <w:rsid w:val="00FB1DF5"/>
    <w:rsid w:val="00FB3B5B"/>
    <w:rsid w:val="00FB7159"/>
    <w:rsid w:val="00FC047E"/>
    <w:rsid w:val="00FC122B"/>
    <w:rsid w:val="00FC3AEC"/>
    <w:rsid w:val="00FC3FEF"/>
    <w:rsid w:val="00FC50D5"/>
    <w:rsid w:val="00FC6857"/>
    <w:rsid w:val="00FD09C4"/>
    <w:rsid w:val="00FD28D7"/>
    <w:rsid w:val="00FD2AD8"/>
    <w:rsid w:val="00FD6499"/>
    <w:rsid w:val="00FE0B8A"/>
    <w:rsid w:val="00FE16B6"/>
    <w:rsid w:val="00FE60F1"/>
    <w:rsid w:val="00FE6FF6"/>
    <w:rsid w:val="00FF23DA"/>
    <w:rsid w:val="00FF251F"/>
    <w:rsid w:val="00FF4701"/>
    <w:rsid w:val="00FF62CC"/>
    <w:rsid w:val="00FF6537"/>
    <w:rsid w:val="00FF71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yriad Pro" w:eastAsiaTheme="minorHAnsi" w:hAnsi="Myriad Pro" w:cstheme="minorBidi"/>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annotation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256C8"/>
    <w:rPr>
      <w:rFonts w:asciiTheme="minorHAnsi" w:hAnsiTheme="minorHAnsi"/>
      <w:sz w:val="22"/>
    </w:rPr>
  </w:style>
  <w:style w:type="paragraph" w:styleId="Nagwek1">
    <w:name w:val="heading 1"/>
    <w:basedOn w:val="Normalny"/>
    <w:next w:val="Normalny"/>
    <w:link w:val="Nagwek1Znak"/>
    <w:uiPriority w:val="9"/>
    <w:qFormat/>
    <w:rsid w:val="00E5433C"/>
    <w:pPr>
      <w:keepNext/>
      <w:keepLines/>
      <w:spacing w:after="0"/>
      <w:outlineLvl w:val="0"/>
    </w:pPr>
    <w:rPr>
      <w:rFonts w:ascii="Myriad Pro" w:eastAsiaTheme="majorEastAsia" w:hAnsi="Myriad Pro" w:cstheme="majorBidi"/>
      <w:bCs/>
      <w:sz w:val="20"/>
      <w:szCs w:val="28"/>
    </w:rPr>
  </w:style>
  <w:style w:type="paragraph" w:styleId="Nagwek2">
    <w:name w:val="heading 2"/>
    <w:basedOn w:val="Normalny"/>
    <w:next w:val="Normalny"/>
    <w:link w:val="Nagwek2Znak"/>
    <w:uiPriority w:val="9"/>
    <w:unhideWhenUsed/>
    <w:qFormat/>
    <w:rsid w:val="00E5433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B11567"/>
    <w:pPr>
      <w:keepNext/>
      <w:keepLines/>
      <w:spacing w:before="200" w:after="0"/>
      <w:outlineLvl w:val="2"/>
    </w:pPr>
    <w:rPr>
      <w:rFonts w:ascii="Myriad Pro" w:eastAsiaTheme="majorEastAsia" w:hAnsi="Myriad Pro" w:cstheme="majorBidi"/>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5433C"/>
    <w:rPr>
      <w:rFonts w:eastAsiaTheme="majorEastAsia" w:cstheme="majorBidi"/>
      <w:bCs/>
      <w:szCs w:val="28"/>
    </w:rPr>
  </w:style>
  <w:style w:type="character" w:customStyle="1" w:styleId="Nagwek2Znak">
    <w:name w:val="Nagłówek 2 Znak"/>
    <w:basedOn w:val="Domylnaczcionkaakapitu"/>
    <w:link w:val="Nagwek2"/>
    <w:uiPriority w:val="9"/>
    <w:rsid w:val="00E5433C"/>
    <w:rPr>
      <w:rFonts w:asciiTheme="majorHAnsi" w:eastAsiaTheme="majorEastAsia" w:hAnsiTheme="majorHAnsi" w:cstheme="majorBidi"/>
      <w:b/>
      <w:bCs/>
      <w:color w:val="4F81BD" w:themeColor="accent1"/>
      <w:sz w:val="26"/>
      <w:szCs w:val="26"/>
    </w:rPr>
  </w:style>
  <w:style w:type="character" w:styleId="Hipercze">
    <w:name w:val="Hyperlink"/>
    <w:basedOn w:val="Domylnaczcionkaakapitu"/>
    <w:uiPriority w:val="99"/>
    <w:unhideWhenUsed/>
    <w:rsid w:val="00E5433C"/>
    <w:rPr>
      <w:color w:val="0000FF" w:themeColor="hyperlink"/>
      <w:u w:val="single"/>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locked/>
    <w:rsid w:val="00E5433C"/>
    <w:rPr>
      <w:rFonts w:eastAsia="Times New Roman" w:cs="Times New Roman"/>
      <w:sz w:val="16"/>
      <w:szCs w:val="20"/>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unhideWhenUsed/>
    <w:qFormat/>
    <w:rsid w:val="00E5433C"/>
    <w:pPr>
      <w:spacing w:after="0" w:line="240" w:lineRule="auto"/>
    </w:pPr>
    <w:rPr>
      <w:rFonts w:ascii="Myriad Pro" w:eastAsia="Times New Roman" w:hAnsi="Myriad Pro" w:cs="Times New Roman"/>
      <w:sz w:val="16"/>
      <w:lang w:eastAsia="pl-PL"/>
    </w:rPr>
  </w:style>
  <w:style w:type="character" w:customStyle="1" w:styleId="TekstprzypisudolnegoZnak1">
    <w:name w:val="Tekst przypisu dolnego Znak1"/>
    <w:aliases w:val="Podrozdział Znak1,Footnote Znak1,Podrozdzia3 Znak1,-E Fuﬂnotentext Znak1,Fuﬂnotentext Ursprung Znak1,Fußnotentext Ursprung Znak1,-E Fußnotentext Znak1,Footnote text Znak1,Tekst przypisu Znak Znak Znak Znak Znak2,Fußnote Znak"/>
    <w:basedOn w:val="Domylnaczcionkaakapitu"/>
    <w:uiPriority w:val="99"/>
    <w:semiHidden/>
    <w:rsid w:val="00E5433C"/>
    <w:rPr>
      <w:rFonts w:asciiTheme="minorHAnsi" w:hAnsiTheme="minorHAnsi"/>
      <w:szCs w:val="20"/>
    </w:rPr>
  </w:style>
  <w:style w:type="paragraph" w:styleId="Tekstkomentarza">
    <w:name w:val="annotation text"/>
    <w:basedOn w:val="Normalny"/>
    <w:link w:val="TekstkomentarzaZnak"/>
    <w:uiPriority w:val="99"/>
    <w:unhideWhenUsed/>
    <w:rsid w:val="00E5433C"/>
    <w:pPr>
      <w:spacing w:line="240" w:lineRule="auto"/>
    </w:pPr>
    <w:rPr>
      <w:rFonts w:ascii="Myriad Pro" w:hAnsi="Myriad Pro"/>
      <w:sz w:val="20"/>
    </w:rPr>
  </w:style>
  <w:style w:type="character" w:customStyle="1" w:styleId="TekstkomentarzaZnak">
    <w:name w:val="Tekst komentarza Znak"/>
    <w:basedOn w:val="Domylnaczcionkaakapitu"/>
    <w:link w:val="Tekstkomentarza"/>
    <w:uiPriority w:val="99"/>
    <w:rsid w:val="00E5433C"/>
    <w:rPr>
      <w:szCs w:val="20"/>
    </w:rPr>
  </w:style>
  <w:style w:type="paragraph" w:styleId="Nagwek">
    <w:name w:val="header"/>
    <w:basedOn w:val="Normalny"/>
    <w:link w:val="NagwekZnak"/>
    <w:uiPriority w:val="99"/>
    <w:unhideWhenUsed/>
    <w:rsid w:val="00E5433C"/>
    <w:pPr>
      <w:tabs>
        <w:tab w:val="center" w:pos="4536"/>
        <w:tab w:val="right" w:pos="9072"/>
      </w:tabs>
      <w:spacing w:after="0" w:line="240" w:lineRule="auto"/>
    </w:pPr>
    <w:rPr>
      <w:rFonts w:ascii="Myriad Pro" w:hAnsi="Myriad Pro"/>
      <w:sz w:val="16"/>
    </w:rPr>
  </w:style>
  <w:style w:type="character" w:customStyle="1" w:styleId="NagwekZnak">
    <w:name w:val="Nagłówek Znak"/>
    <w:basedOn w:val="Domylnaczcionkaakapitu"/>
    <w:link w:val="Nagwek"/>
    <w:uiPriority w:val="99"/>
    <w:rsid w:val="00E5433C"/>
    <w:rPr>
      <w:sz w:val="16"/>
    </w:rPr>
  </w:style>
  <w:style w:type="paragraph" w:styleId="Stopka">
    <w:name w:val="footer"/>
    <w:basedOn w:val="Normalny"/>
    <w:link w:val="StopkaZnak"/>
    <w:uiPriority w:val="99"/>
    <w:unhideWhenUsed/>
    <w:rsid w:val="00E5433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5433C"/>
    <w:rPr>
      <w:rFonts w:asciiTheme="minorHAnsi" w:hAnsiTheme="minorHAnsi"/>
      <w:sz w:val="22"/>
    </w:rPr>
  </w:style>
  <w:style w:type="paragraph" w:styleId="Tematkomentarza">
    <w:name w:val="annotation subject"/>
    <w:basedOn w:val="Tekstkomentarza"/>
    <w:next w:val="Tekstkomentarza"/>
    <w:link w:val="TematkomentarzaZnak"/>
    <w:uiPriority w:val="99"/>
    <w:unhideWhenUsed/>
    <w:rsid w:val="00E5433C"/>
    <w:rPr>
      <w:rFonts w:asciiTheme="minorHAnsi" w:hAnsiTheme="minorHAnsi"/>
      <w:b/>
      <w:bCs/>
    </w:rPr>
  </w:style>
  <w:style w:type="character" w:customStyle="1" w:styleId="TematkomentarzaZnak">
    <w:name w:val="Temat komentarza Znak"/>
    <w:basedOn w:val="TekstkomentarzaZnak"/>
    <w:link w:val="Tematkomentarza"/>
    <w:uiPriority w:val="99"/>
    <w:rsid w:val="00E5433C"/>
    <w:rPr>
      <w:rFonts w:asciiTheme="minorHAnsi" w:hAnsiTheme="minorHAnsi"/>
      <w:b/>
      <w:bCs/>
      <w:szCs w:val="20"/>
    </w:rPr>
  </w:style>
  <w:style w:type="paragraph" w:styleId="Tekstdymka">
    <w:name w:val="Balloon Text"/>
    <w:basedOn w:val="Normalny"/>
    <w:link w:val="TekstdymkaZnak"/>
    <w:uiPriority w:val="99"/>
    <w:unhideWhenUsed/>
    <w:rsid w:val="00E5433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E5433C"/>
    <w:rPr>
      <w:rFonts w:ascii="Tahoma" w:hAnsi="Tahoma" w:cs="Tahoma"/>
      <w:sz w:val="16"/>
      <w:szCs w:val="16"/>
    </w:rPr>
  </w:style>
  <w:style w:type="character" w:customStyle="1" w:styleId="AkapitzlistZnak">
    <w:name w:val="Akapit z listą Znak"/>
    <w:aliases w:val="Numerowanie Znak,List Paragraph Znak,Kolorowa lista — akcent 11 Znak,Akapit z listą BS Znak"/>
    <w:link w:val="Akapitzlist"/>
    <w:uiPriority w:val="34"/>
    <w:qFormat/>
    <w:locked/>
    <w:rsid w:val="00E5433C"/>
  </w:style>
  <w:style w:type="paragraph" w:styleId="Akapitzlist">
    <w:name w:val="List Paragraph"/>
    <w:aliases w:val="Numerowanie,List Paragraph,Kolorowa lista — akcent 11,Akapit z listą BS"/>
    <w:basedOn w:val="Normalny"/>
    <w:link w:val="AkapitzlistZnak"/>
    <w:uiPriority w:val="34"/>
    <w:qFormat/>
    <w:rsid w:val="00E5433C"/>
    <w:pPr>
      <w:numPr>
        <w:numId w:val="1"/>
      </w:numPr>
      <w:contextualSpacing/>
    </w:pPr>
    <w:rPr>
      <w:rFonts w:ascii="Myriad Pro" w:hAnsi="Myriad Pro"/>
      <w:sz w:val="20"/>
    </w:rPr>
  </w:style>
  <w:style w:type="paragraph" w:customStyle="1" w:styleId="Normalny1">
    <w:name w:val="Normalny1"/>
    <w:uiPriority w:val="99"/>
    <w:rsid w:val="00E5433C"/>
    <w:pPr>
      <w:spacing w:after="0" w:line="240" w:lineRule="auto"/>
    </w:pPr>
    <w:rPr>
      <w:rFonts w:ascii="Times New Roman" w:eastAsia="ヒラギノ角ゴ Pro W3" w:hAnsi="Times New Roman" w:cs="Times New Roman"/>
      <w:color w:val="000000"/>
      <w:sz w:val="24"/>
      <w:lang w:eastAsia="pl-PL"/>
    </w:rPr>
  </w:style>
  <w:style w:type="paragraph" w:customStyle="1" w:styleId="Default">
    <w:name w:val="Default"/>
    <w:rsid w:val="00E5433C"/>
    <w:pPr>
      <w:autoSpaceDE w:val="0"/>
      <w:autoSpaceDN w:val="0"/>
      <w:adjustRightInd w:val="0"/>
      <w:spacing w:after="0" w:line="240" w:lineRule="auto"/>
    </w:pPr>
    <w:rPr>
      <w:rFonts w:ascii="Arial" w:hAnsi="Arial" w:cs="Arial"/>
      <w:color w:val="000000"/>
      <w:sz w:val="24"/>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E5433C"/>
    <w:rPr>
      <w:vertAlign w:val="superscript"/>
    </w:rPr>
  </w:style>
  <w:style w:type="table" w:styleId="Tabela-Siatka">
    <w:name w:val="Table Grid"/>
    <w:basedOn w:val="Standardowy"/>
    <w:uiPriority w:val="59"/>
    <w:rsid w:val="00E543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BD6BA6"/>
    <w:rPr>
      <w:sz w:val="16"/>
      <w:szCs w:val="16"/>
    </w:rPr>
  </w:style>
  <w:style w:type="paragraph" w:customStyle="1" w:styleId="TableParagraph">
    <w:name w:val="Table Paragraph"/>
    <w:basedOn w:val="Normalny"/>
    <w:uiPriority w:val="1"/>
    <w:qFormat/>
    <w:rsid w:val="00BD6BA6"/>
    <w:pPr>
      <w:widowControl w:val="0"/>
      <w:spacing w:after="0" w:line="240" w:lineRule="auto"/>
    </w:pPr>
    <w:rPr>
      <w:lang w:val="en-US"/>
    </w:rPr>
  </w:style>
  <w:style w:type="character" w:customStyle="1" w:styleId="Nagwek3Znak">
    <w:name w:val="Nagłówek 3 Znak"/>
    <w:basedOn w:val="Domylnaczcionkaakapitu"/>
    <w:link w:val="Nagwek3"/>
    <w:uiPriority w:val="9"/>
    <w:rsid w:val="00B11567"/>
    <w:rPr>
      <w:rFonts w:eastAsiaTheme="majorEastAsia" w:cstheme="majorBidi"/>
      <w:bCs/>
      <w:szCs w:val="20"/>
    </w:rPr>
  </w:style>
  <w:style w:type="numbering" w:customStyle="1" w:styleId="Bezlisty1">
    <w:name w:val="Bez listy1"/>
    <w:next w:val="Bezlisty"/>
    <w:uiPriority w:val="99"/>
    <w:semiHidden/>
    <w:unhideWhenUsed/>
    <w:rsid w:val="00B11567"/>
  </w:style>
  <w:style w:type="numbering" w:customStyle="1" w:styleId="Bezlisty11">
    <w:name w:val="Bez listy11"/>
    <w:next w:val="Bezlisty"/>
    <w:uiPriority w:val="99"/>
    <w:semiHidden/>
    <w:unhideWhenUsed/>
    <w:rsid w:val="00B11567"/>
  </w:style>
  <w:style w:type="numbering" w:customStyle="1" w:styleId="Bezlisty111">
    <w:name w:val="Bez listy111"/>
    <w:next w:val="Bezlisty"/>
    <w:uiPriority w:val="99"/>
    <w:semiHidden/>
    <w:unhideWhenUsed/>
    <w:rsid w:val="00B11567"/>
  </w:style>
  <w:style w:type="paragraph" w:styleId="Nagwekspisutreci">
    <w:name w:val="TOC Heading"/>
    <w:basedOn w:val="Nagwek1"/>
    <w:next w:val="Normalny"/>
    <w:uiPriority w:val="39"/>
    <w:unhideWhenUsed/>
    <w:qFormat/>
    <w:rsid w:val="00B11567"/>
    <w:pPr>
      <w:outlineLvl w:val="9"/>
    </w:pPr>
    <w:rPr>
      <w:lang w:eastAsia="pl-PL"/>
    </w:rPr>
  </w:style>
  <w:style w:type="paragraph" w:styleId="Spistreci1">
    <w:name w:val="toc 1"/>
    <w:basedOn w:val="Normalny"/>
    <w:next w:val="Normalny"/>
    <w:autoRedefine/>
    <w:uiPriority w:val="39"/>
    <w:unhideWhenUsed/>
    <w:qFormat/>
    <w:rsid w:val="00B11567"/>
    <w:pPr>
      <w:spacing w:before="120" w:after="120"/>
    </w:pPr>
    <w:rPr>
      <w:b/>
      <w:bCs/>
      <w:caps/>
      <w:sz w:val="20"/>
    </w:rPr>
  </w:style>
  <w:style w:type="paragraph" w:styleId="Spistreci2">
    <w:name w:val="toc 2"/>
    <w:basedOn w:val="Normalny"/>
    <w:next w:val="Normalny"/>
    <w:autoRedefine/>
    <w:uiPriority w:val="39"/>
    <w:unhideWhenUsed/>
    <w:qFormat/>
    <w:rsid w:val="006957B8"/>
    <w:pPr>
      <w:tabs>
        <w:tab w:val="left" w:pos="567"/>
        <w:tab w:val="right" w:leader="dot" w:pos="13994"/>
      </w:tabs>
      <w:spacing w:after="0"/>
      <w:ind w:left="220"/>
    </w:pPr>
    <w:rPr>
      <w:smallCaps/>
      <w:sz w:val="20"/>
    </w:rPr>
  </w:style>
  <w:style w:type="paragraph" w:styleId="Zwykytekst">
    <w:name w:val="Plain Text"/>
    <w:basedOn w:val="Normalny"/>
    <w:link w:val="ZwykytekstZnak"/>
    <w:uiPriority w:val="99"/>
    <w:unhideWhenUsed/>
    <w:rsid w:val="00B11567"/>
    <w:pPr>
      <w:spacing w:after="0" w:line="240" w:lineRule="auto"/>
    </w:pPr>
    <w:rPr>
      <w:rFonts w:ascii="Calibri" w:eastAsiaTheme="minorEastAsia" w:hAnsi="Calibri" w:cs="Times New Roman"/>
      <w:sz w:val="16"/>
      <w:szCs w:val="21"/>
      <w:lang w:eastAsia="pl-PL"/>
    </w:rPr>
  </w:style>
  <w:style w:type="character" w:customStyle="1" w:styleId="ZwykytekstZnak">
    <w:name w:val="Zwykły tekst Znak"/>
    <w:basedOn w:val="Domylnaczcionkaakapitu"/>
    <w:link w:val="Zwykytekst"/>
    <w:uiPriority w:val="99"/>
    <w:rsid w:val="00B11567"/>
    <w:rPr>
      <w:rFonts w:ascii="Calibri" w:eastAsiaTheme="minorEastAsia" w:hAnsi="Calibri" w:cs="Times New Roman"/>
      <w:sz w:val="16"/>
      <w:szCs w:val="21"/>
      <w:lang w:eastAsia="pl-PL"/>
    </w:rPr>
  </w:style>
  <w:style w:type="character" w:customStyle="1" w:styleId="luchili1">
    <w:name w:val="luc_hili1"/>
    <w:basedOn w:val="Domylnaczcionkaakapitu"/>
    <w:rsid w:val="00B11567"/>
    <w:rPr>
      <w:shd w:val="clear" w:color="auto" w:fill="FFFF99"/>
    </w:rPr>
  </w:style>
  <w:style w:type="character" w:customStyle="1" w:styleId="st">
    <w:name w:val="st"/>
    <w:basedOn w:val="Domylnaczcionkaakapitu"/>
    <w:rsid w:val="00B11567"/>
  </w:style>
  <w:style w:type="character" w:styleId="Uwydatnienie">
    <w:name w:val="Emphasis"/>
    <w:qFormat/>
    <w:rsid w:val="00B11567"/>
    <w:rPr>
      <w:i/>
      <w:iCs/>
    </w:rPr>
  </w:style>
  <w:style w:type="character" w:customStyle="1" w:styleId="Znakiprzypiswdolnych">
    <w:name w:val="Znaki przypisów dolnych"/>
    <w:rsid w:val="00B11567"/>
  </w:style>
  <w:style w:type="paragraph" w:customStyle="1" w:styleId="Akapitzlist1">
    <w:name w:val="Akapit z listą1"/>
    <w:basedOn w:val="Normalny"/>
    <w:rsid w:val="00B11567"/>
    <w:pPr>
      <w:suppressAutoHyphens/>
      <w:ind w:left="720"/>
    </w:pPr>
    <w:rPr>
      <w:rFonts w:ascii="Calibri" w:eastAsia="SimSun" w:hAnsi="Calibri" w:cs="Times New Roman"/>
      <w:sz w:val="16"/>
      <w:lang w:eastAsia="ar-SA"/>
    </w:rPr>
  </w:style>
  <w:style w:type="paragraph" w:customStyle="1" w:styleId="Tekstprzypisudolnego1">
    <w:name w:val="Tekst przypisu dolnego1"/>
    <w:basedOn w:val="Normalny"/>
    <w:rsid w:val="00B11567"/>
    <w:pPr>
      <w:suppressAutoHyphens/>
      <w:spacing w:after="0" w:line="100" w:lineRule="atLeast"/>
    </w:pPr>
    <w:rPr>
      <w:rFonts w:ascii="Calibri" w:eastAsia="SimSun" w:hAnsi="Calibri" w:cs="Times New Roman"/>
      <w:sz w:val="20"/>
      <w:lang w:eastAsia="ar-SA"/>
    </w:rPr>
  </w:style>
  <w:style w:type="paragraph" w:styleId="Tekstprzypisukocowego">
    <w:name w:val="endnote text"/>
    <w:basedOn w:val="Normalny"/>
    <w:link w:val="TekstprzypisukocowegoZnak"/>
    <w:uiPriority w:val="99"/>
    <w:semiHidden/>
    <w:unhideWhenUsed/>
    <w:rsid w:val="00B11567"/>
    <w:pPr>
      <w:spacing w:after="0" w:line="240" w:lineRule="auto"/>
    </w:pPr>
    <w:rPr>
      <w:rFonts w:ascii="Myriad Pro" w:hAnsi="Myriad Pro"/>
      <w:sz w:val="20"/>
    </w:rPr>
  </w:style>
  <w:style w:type="character" w:customStyle="1" w:styleId="TekstprzypisukocowegoZnak">
    <w:name w:val="Tekst przypisu końcowego Znak"/>
    <w:basedOn w:val="Domylnaczcionkaakapitu"/>
    <w:link w:val="Tekstprzypisukocowego"/>
    <w:uiPriority w:val="99"/>
    <w:semiHidden/>
    <w:rsid w:val="00B11567"/>
    <w:rPr>
      <w:szCs w:val="20"/>
    </w:rPr>
  </w:style>
  <w:style w:type="character" w:styleId="Odwoanieprzypisukocowego">
    <w:name w:val="endnote reference"/>
    <w:basedOn w:val="Domylnaczcionkaakapitu"/>
    <w:uiPriority w:val="99"/>
    <w:semiHidden/>
    <w:unhideWhenUsed/>
    <w:rsid w:val="00B11567"/>
    <w:rPr>
      <w:vertAlign w:val="superscript"/>
    </w:rPr>
  </w:style>
  <w:style w:type="character" w:customStyle="1" w:styleId="apple-converted-space">
    <w:name w:val="apple-converted-space"/>
    <w:basedOn w:val="Domylnaczcionkaakapitu"/>
    <w:rsid w:val="00B11567"/>
  </w:style>
  <w:style w:type="paragraph" w:styleId="NormalnyWeb">
    <w:name w:val="Normal (Web)"/>
    <w:basedOn w:val="Normalny"/>
    <w:uiPriority w:val="99"/>
    <w:semiHidden/>
    <w:unhideWhenUsed/>
    <w:rsid w:val="00B11567"/>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B11567"/>
    <w:pPr>
      <w:spacing w:after="0" w:line="240" w:lineRule="auto"/>
    </w:pPr>
    <w:rPr>
      <w:rFonts w:asciiTheme="minorHAnsi" w:hAnsiTheme="minorHAnsi"/>
      <w:sz w:val="22"/>
    </w:rPr>
  </w:style>
  <w:style w:type="numbering" w:customStyle="1" w:styleId="Bezlisty1111">
    <w:name w:val="Bez listy1111"/>
    <w:next w:val="Bezlisty"/>
    <w:uiPriority w:val="99"/>
    <w:semiHidden/>
    <w:unhideWhenUsed/>
    <w:rsid w:val="00B11567"/>
  </w:style>
  <w:style w:type="table" w:customStyle="1" w:styleId="Tabela-Siatka1">
    <w:name w:val="Tabela - Siatka1"/>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
    <w:name w:val="h1"/>
    <w:basedOn w:val="Domylnaczcionkaakapitu"/>
    <w:rsid w:val="00B11567"/>
  </w:style>
  <w:style w:type="numbering" w:customStyle="1" w:styleId="Bezlisty11111">
    <w:name w:val="Bez listy11111"/>
    <w:next w:val="Bezlisty"/>
    <w:uiPriority w:val="99"/>
    <w:semiHidden/>
    <w:unhideWhenUsed/>
    <w:rsid w:val="00B11567"/>
  </w:style>
  <w:style w:type="table" w:customStyle="1" w:styleId="Tabela-Siatka11">
    <w:name w:val="Tabela - Siatka1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B11567"/>
  </w:style>
  <w:style w:type="table" w:customStyle="1" w:styleId="Tabela-Siatka2">
    <w:name w:val="Tabela - Siatka2"/>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B11567"/>
  </w:style>
  <w:style w:type="table" w:customStyle="1" w:styleId="Tabela-Siatka12">
    <w:name w:val="Tabela - Siatka12"/>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
    <w:name w:val="Bez listy111111"/>
    <w:next w:val="Bezlisty"/>
    <w:uiPriority w:val="99"/>
    <w:semiHidden/>
    <w:unhideWhenUsed/>
    <w:rsid w:val="00B11567"/>
  </w:style>
  <w:style w:type="table" w:customStyle="1" w:styleId="Tabela-Siatka111">
    <w:name w:val="Tabela - Siatka11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B11567"/>
  </w:style>
  <w:style w:type="table" w:customStyle="1" w:styleId="Tabela-Siatka3">
    <w:name w:val="Tabela - Siatka3"/>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B11567"/>
  </w:style>
  <w:style w:type="table" w:customStyle="1" w:styleId="Tabela-Siatka4">
    <w:name w:val="Tabela - Siatka4"/>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B11567"/>
  </w:style>
  <w:style w:type="table" w:customStyle="1" w:styleId="Tabela-Siatka13">
    <w:name w:val="Tabela - Siatka13"/>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B11567"/>
  </w:style>
  <w:style w:type="table" w:customStyle="1" w:styleId="Tabela-Siatka112">
    <w:name w:val="Tabela - Siatka112"/>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B11567"/>
  </w:style>
  <w:style w:type="table" w:customStyle="1" w:styleId="Tabela-Siatka5">
    <w:name w:val="Tabela - Siatka5"/>
    <w:basedOn w:val="Standardowy"/>
    <w:next w:val="Tabela-Siatka"/>
    <w:uiPriority w:val="59"/>
    <w:rsid w:val="00B11567"/>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B11567"/>
  </w:style>
  <w:style w:type="table" w:customStyle="1" w:styleId="Tabela-Siatka14">
    <w:name w:val="Tabela - Siatka14"/>
    <w:basedOn w:val="Standardowy"/>
    <w:next w:val="Tabela-Siatka"/>
    <w:uiPriority w:val="59"/>
    <w:rsid w:val="00B11567"/>
    <w:pPr>
      <w:spacing w:after="0" w:line="240" w:lineRule="auto"/>
    </w:pPr>
    <w:rPr>
      <w:rFonts w:ascii="Calibri" w:eastAsia="Times New Roman" w:hAnsi="Calibri" w:cs="Times New Roman"/>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
    <w:name w:val="Bez listy113"/>
    <w:next w:val="Bezlisty"/>
    <w:uiPriority w:val="99"/>
    <w:semiHidden/>
    <w:unhideWhenUsed/>
    <w:rsid w:val="00B11567"/>
  </w:style>
  <w:style w:type="table" w:customStyle="1" w:styleId="Tabela-Siatka113">
    <w:name w:val="Tabela - Siatka113"/>
    <w:basedOn w:val="Standardowy"/>
    <w:next w:val="Tabela-Siatka"/>
    <w:uiPriority w:val="59"/>
    <w:rsid w:val="00B11567"/>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B11567"/>
  </w:style>
  <w:style w:type="table" w:customStyle="1" w:styleId="Tabela-Siatka21">
    <w:name w:val="Tabela - Siatka21"/>
    <w:basedOn w:val="Standardowy"/>
    <w:next w:val="Tabela-Siatka"/>
    <w:uiPriority w:val="59"/>
    <w:rsid w:val="00B11567"/>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B11567"/>
  </w:style>
  <w:style w:type="table" w:customStyle="1" w:styleId="Tabela-Siatka121">
    <w:name w:val="Tabela - Siatka121"/>
    <w:basedOn w:val="Standardowy"/>
    <w:next w:val="Tabela-Siatka"/>
    <w:uiPriority w:val="59"/>
    <w:rsid w:val="00B11567"/>
    <w:pPr>
      <w:spacing w:after="0" w:line="240" w:lineRule="auto"/>
    </w:pPr>
    <w:rPr>
      <w:rFonts w:ascii="Calibri" w:eastAsia="Times New Roman" w:hAnsi="Calibri" w:cs="Times New Roman"/>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uiPriority w:val="99"/>
    <w:semiHidden/>
    <w:unhideWhenUsed/>
    <w:rsid w:val="00B11567"/>
  </w:style>
  <w:style w:type="table" w:customStyle="1" w:styleId="Tabela-Siatka1111">
    <w:name w:val="Tabela - Siatka1111"/>
    <w:basedOn w:val="Standardowy"/>
    <w:next w:val="Tabela-Siatka"/>
    <w:uiPriority w:val="59"/>
    <w:rsid w:val="00B11567"/>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B11567"/>
  </w:style>
  <w:style w:type="numbering" w:customStyle="1" w:styleId="Bezlisty15">
    <w:name w:val="Bez listy15"/>
    <w:next w:val="Bezlisty"/>
    <w:uiPriority w:val="99"/>
    <w:semiHidden/>
    <w:unhideWhenUsed/>
    <w:rsid w:val="00B11567"/>
  </w:style>
  <w:style w:type="numbering" w:customStyle="1" w:styleId="Bezlisty114">
    <w:name w:val="Bez listy114"/>
    <w:next w:val="Bezlisty"/>
    <w:uiPriority w:val="99"/>
    <w:semiHidden/>
    <w:unhideWhenUsed/>
    <w:rsid w:val="00B11567"/>
  </w:style>
  <w:style w:type="table" w:customStyle="1" w:styleId="Tabela-Siatka6">
    <w:name w:val="Tabela - Siatka6"/>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
    <w:name w:val="Bez listy1113"/>
    <w:next w:val="Bezlisty"/>
    <w:uiPriority w:val="99"/>
    <w:semiHidden/>
    <w:unhideWhenUsed/>
    <w:rsid w:val="00B11567"/>
  </w:style>
  <w:style w:type="table" w:customStyle="1" w:styleId="Tabela-Siatka15">
    <w:name w:val="Tabela - Siatka15"/>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
    <w:name w:val="Bez listy1111111"/>
    <w:next w:val="Bezlisty"/>
    <w:uiPriority w:val="99"/>
    <w:semiHidden/>
    <w:unhideWhenUsed/>
    <w:rsid w:val="00B11567"/>
  </w:style>
  <w:style w:type="table" w:customStyle="1" w:styleId="Tabela-Siatka114">
    <w:name w:val="Tabela - Siatka114"/>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B11567"/>
  </w:style>
  <w:style w:type="table" w:customStyle="1" w:styleId="Tabela-Siatka22">
    <w:name w:val="Tabela - Siatka22"/>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
    <w:name w:val="Bez listy122"/>
    <w:next w:val="Bezlisty"/>
    <w:uiPriority w:val="99"/>
    <w:semiHidden/>
    <w:unhideWhenUsed/>
    <w:rsid w:val="00B11567"/>
  </w:style>
  <w:style w:type="table" w:customStyle="1" w:styleId="Tabela-Siatka122">
    <w:name w:val="Tabela - Siatka122"/>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1">
    <w:name w:val="Bez listy11111111"/>
    <w:next w:val="Bezlisty"/>
    <w:uiPriority w:val="99"/>
    <w:semiHidden/>
    <w:unhideWhenUsed/>
    <w:rsid w:val="00B11567"/>
  </w:style>
  <w:style w:type="table" w:customStyle="1" w:styleId="Tabela-Siatka1112">
    <w:name w:val="Tabela - Siatka1112"/>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B11567"/>
  </w:style>
  <w:style w:type="table" w:customStyle="1" w:styleId="Tabela-Siatka31">
    <w:name w:val="Tabela - Siatka3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B11567"/>
  </w:style>
  <w:style w:type="table" w:customStyle="1" w:styleId="Tabela-Siatka7">
    <w:name w:val="Tabela - Siatka7"/>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
    <w:name w:val="Bez listy16"/>
    <w:next w:val="Bezlisty"/>
    <w:uiPriority w:val="99"/>
    <w:semiHidden/>
    <w:unhideWhenUsed/>
    <w:rsid w:val="00B11567"/>
  </w:style>
  <w:style w:type="table" w:customStyle="1" w:styleId="Tabela-Siatka16">
    <w:name w:val="Tabela - Siatka16"/>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
    <w:name w:val="Bez listy115"/>
    <w:next w:val="Bezlisty"/>
    <w:uiPriority w:val="99"/>
    <w:semiHidden/>
    <w:unhideWhenUsed/>
    <w:rsid w:val="00B11567"/>
  </w:style>
  <w:style w:type="table" w:customStyle="1" w:styleId="Tabela-Siatka115">
    <w:name w:val="Tabela - Siatka115"/>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qFormat/>
    <w:rsid w:val="00B11567"/>
    <w:pPr>
      <w:spacing w:after="0"/>
      <w:ind w:left="440"/>
    </w:pPr>
    <w:rPr>
      <w:i/>
      <w:iCs/>
      <w:sz w:val="20"/>
    </w:rPr>
  </w:style>
  <w:style w:type="paragraph" w:styleId="Spistreci4">
    <w:name w:val="toc 4"/>
    <w:basedOn w:val="Normalny"/>
    <w:next w:val="Normalny"/>
    <w:autoRedefine/>
    <w:uiPriority w:val="39"/>
    <w:unhideWhenUsed/>
    <w:rsid w:val="00B11567"/>
    <w:pPr>
      <w:spacing w:after="0"/>
      <w:ind w:left="660"/>
    </w:pPr>
    <w:rPr>
      <w:sz w:val="18"/>
      <w:szCs w:val="18"/>
    </w:rPr>
  </w:style>
  <w:style w:type="paragraph" w:styleId="Spistreci5">
    <w:name w:val="toc 5"/>
    <w:basedOn w:val="Normalny"/>
    <w:next w:val="Normalny"/>
    <w:autoRedefine/>
    <w:uiPriority w:val="39"/>
    <w:unhideWhenUsed/>
    <w:rsid w:val="00B11567"/>
    <w:pPr>
      <w:spacing w:after="0"/>
      <w:ind w:left="880"/>
    </w:pPr>
    <w:rPr>
      <w:sz w:val="18"/>
      <w:szCs w:val="18"/>
    </w:rPr>
  </w:style>
  <w:style w:type="paragraph" w:styleId="Spistreci6">
    <w:name w:val="toc 6"/>
    <w:basedOn w:val="Normalny"/>
    <w:next w:val="Normalny"/>
    <w:autoRedefine/>
    <w:uiPriority w:val="39"/>
    <w:unhideWhenUsed/>
    <w:rsid w:val="00B11567"/>
    <w:pPr>
      <w:spacing w:after="0"/>
      <w:ind w:left="1100"/>
    </w:pPr>
    <w:rPr>
      <w:sz w:val="18"/>
      <w:szCs w:val="18"/>
    </w:rPr>
  </w:style>
  <w:style w:type="paragraph" w:styleId="Spistreci7">
    <w:name w:val="toc 7"/>
    <w:basedOn w:val="Normalny"/>
    <w:next w:val="Normalny"/>
    <w:autoRedefine/>
    <w:uiPriority w:val="39"/>
    <w:unhideWhenUsed/>
    <w:rsid w:val="00B11567"/>
    <w:pPr>
      <w:spacing w:after="0"/>
      <w:ind w:left="1320"/>
    </w:pPr>
    <w:rPr>
      <w:sz w:val="18"/>
      <w:szCs w:val="18"/>
    </w:rPr>
  </w:style>
  <w:style w:type="paragraph" w:styleId="Spistreci8">
    <w:name w:val="toc 8"/>
    <w:basedOn w:val="Normalny"/>
    <w:next w:val="Normalny"/>
    <w:autoRedefine/>
    <w:uiPriority w:val="39"/>
    <w:unhideWhenUsed/>
    <w:rsid w:val="00B11567"/>
    <w:pPr>
      <w:spacing w:after="0"/>
      <w:ind w:left="1540"/>
    </w:pPr>
    <w:rPr>
      <w:sz w:val="18"/>
      <w:szCs w:val="18"/>
    </w:rPr>
  </w:style>
  <w:style w:type="paragraph" w:styleId="Spistreci9">
    <w:name w:val="toc 9"/>
    <w:basedOn w:val="Normalny"/>
    <w:next w:val="Normalny"/>
    <w:autoRedefine/>
    <w:uiPriority w:val="39"/>
    <w:unhideWhenUsed/>
    <w:rsid w:val="00B11567"/>
    <w:pPr>
      <w:spacing w:after="0"/>
      <w:ind w:left="1760"/>
    </w:pPr>
    <w:rPr>
      <w:sz w:val="18"/>
      <w:szCs w:val="18"/>
    </w:rPr>
  </w:style>
  <w:style w:type="table" w:customStyle="1" w:styleId="Tabela-Siatka8">
    <w:name w:val="Tabela - Siatka8"/>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
    <w:name w:val="Tabela - Siatka8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B11567"/>
  </w:style>
  <w:style w:type="numbering" w:customStyle="1" w:styleId="Bezlisty17">
    <w:name w:val="Bez listy17"/>
    <w:next w:val="Bezlisty"/>
    <w:uiPriority w:val="99"/>
    <w:semiHidden/>
    <w:unhideWhenUsed/>
    <w:rsid w:val="00B11567"/>
  </w:style>
  <w:style w:type="table" w:customStyle="1" w:styleId="Tabela-Siatka10">
    <w:name w:val="Tabela - Siatka10"/>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6">
    <w:name w:val="Bez listy116"/>
    <w:next w:val="Bezlisty"/>
    <w:uiPriority w:val="99"/>
    <w:semiHidden/>
    <w:unhideWhenUsed/>
    <w:rsid w:val="00B11567"/>
  </w:style>
  <w:style w:type="table" w:customStyle="1" w:styleId="Tabela-Siatka17">
    <w:name w:val="Tabela - Siatka17"/>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4">
    <w:name w:val="Bez listy1114"/>
    <w:next w:val="Bezlisty"/>
    <w:uiPriority w:val="99"/>
    <w:semiHidden/>
    <w:unhideWhenUsed/>
    <w:rsid w:val="00B11567"/>
  </w:style>
  <w:style w:type="table" w:customStyle="1" w:styleId="Tabela-Siatka116">
    <w:name w:val="Tabela - Siatka116"/>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3">
    <w:name w:val="Bez listy23"/>
    <w:next w:val="Bezlisty"/>
    <w:uiPriority w:val="99"/>
    <w:semiHidden/>
    <w:unhideWhenUsed/>
    <w:rsid w:val="00B11567"/>
  </w:style>
  <w:style w:type="table" w:customStyle="1" w:styleId="Tabela-Siatka23">
    <w:name w:val="Tabela - Siatka23"/>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3">
    <w:name w:val="Bez listy123"/>
    <w:next w:val="Bezlisty"/>
    <w:uiPriority w:val="99"/>
    <w:semiHidden/>
    <w:unhideWhenUsed/>
    <w:rsid w:val="00B11567"/>
  </w:style>
  <w:style w:type="table" w:customStyle="1" w:styleId="Tabela-Siatka123">
    <w:name w:val="Tabela - Siatka123"/>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2">
    <w:name w:val="Bez listy11112"/>
    <w:next w:val="Bezlisty"/>
    <w:uiPriority w:val="99"/>
    <w:semiHidden/>
    <w:unhideWhenUsed/>
    <w:rsid w:val="00B11567"/>
  </w:style>
  <w:style w:type="table" w:customStyle="1" w:styleId="Tabela-Siatka1113">
    <w:name w:val="Tabela - Siatka1113"/>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B11567"/>
  </w:style>
  <w:style w:type="table" w:customStyle="1" w:styleId="Tabela-Siatka32">
    <w:name w:val="Tabela - Siatka32"/>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B11567"/>
  </w:style>
  <w:style w:type="table" w:customStyle="1" w:styleId="Tabela-Siatka41">
    <w:name w:val="Tabela - Siatka4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B11567"/>
  </w:style>
  <w:style w:type="table" w:customStyle="1" w:styleId="Tabela-Siatka131">
    <w:name w:val="Tabela - Siatka131"/>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B11567"/>
  </w:style>
  <w:style w:type="table" w:customStyle="1" w:styleId="Tabela-Siatka1121">
    <w:name w:val="Tabela - Siatka112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B11567"/>
  </w:style>
  <w:style w:type="table" w:customStyle="1" w:styleId="Tabela-Siatka51">
    <w:name w:val="Tabela - Siatka51"/>
    <w:basedOn w:val="Standardowy"/>
    <w:next w:val="Tabela-Siatka"/>
    <w:uiPriority w:val="59"/>
    <w:rsid w:val="00B11567"/>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B11567"/>
  </w:style>
  <w:style w:type="table" w:customStyle="1" w:styleId="Tabela-Siatka141">
    <w:name w:val="Tabela - Siatka141"/>
    <w:basedOn w:val="Standardowy"/>
    <w:next w:val="Tabela-Siatka"/>
    <w:uiPriority w:val="59"/>
    <w:rsid w:val="00B11567"/>
    <w:pPr>
      <w:spacing w:after="0" w:line="240" w:lineRule="auto"/>
    </w:pPr>
    <w:rPr>
      <w:rFonts w:ascii="Calibri" w:eastAsia="Times New Roman" w:hAnsi="Calibri" w:cs="Times New Roman"/>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1">
    <w:name w:val="Bez listy1131"/>
    <w:next w:val="Bezlisty"/>
    <w:uiPriority w:val="99"/>
    <w:semiHidden/>
    <w:unhideWhenUsed/>
    <w:rsid w:val="00B11567"/>
  </w:style>
  <w:style w:type="table" w:customStyle="1" w:styleId="Tabela-Siatka1131">
    <w:name w:val="Tabela - Siatka1131"/>
    <w:basedOn w:val="Standardowy"/>
    <w:next w:val="Tabela-Siatka"/>
    <w:uiPriority w:val="59"/>
    <w:rsid w:val="00B11567"/>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B11567"/>
  </w:style>
  <w:style w:type="table" w:customStyle="1" w:styleId="Tabela-Siatka211">
    <w:name w:val="Tabela - Siatka211"/>
    <w:basedOn w:val="Standardowy"/>
    <w:next w:val="Tabela-Siatka"/>
    <w:uiPriority w:val="59"/>
    <w:rsid w:val="00B11567"/>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1">
    <w:name w:val="Bez listy1211"/>
    <w:next w:val="Bezlisty"/>
    <w:uiPriority w:val="99"/>
    <w:semiHidden/>
    <w:unhideWhenUsed/>
    <w:rsid w:val="00B11567"/>
  </w:style>
  <w:style w:type="table" w:customStyle="1" w:styleId="Tabela-Siatka1211">
    <w:name w:val="Tabela - Siatka1211"/>
    <w:basedOn w:val="Standardowy"/>
    <w:next w:val="Tabela-Siatka"/>
    <w:uiPriority w:val="59"/>
    <w:rsid w:val="00B11567"/>
    <w:pPr>
      <w:spacing w:after="0" w:line="240" w:lineRule="auto"/>
    </w:pPr>
    <w:rPr>
      <w:rFonts w:ascii="Calibri" w:eastAsia="Times New Roman" w:hAnsi="Calibri" w:cs="Times New Roman"/>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1">
    <w:name w:val="Bez listy11121"/>
    <w:next w:val="Bezlisty"/>
    <w:uiPriority w:val="99"/>
    <w:semiHidden/>
    <w:unhideWhenUsed/>
    <w:rsid w:val="00B11567"/>
  </w:style>
  <w:style w:type="table" w:customStyle="1" w:styleId="Tabela-Siatka11111">
    <w:name w:val="Tabela - Siatka11111"/>
    <w:basedOn w:val="Standardowy"/>
    <w:next w:val="Tabela-Siatka"/>
    <w:uiPriority w:val="59"/>
    <w:rsid w:val="00B11567"/>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B11567"/>
  </w:style>
  <w:style w:type="numbering" w:customStyle="1" w:styleId="Bezlisty151">
    <w:name w:val="Bez listy151"/>
    <w:next w:val="Bezlisty"/>
    <w:uiPriority w:val="99"/>
    <w:semiHidden/>
    <w:unhideWhenUsed/>
    <w:rsid w:val="00B11567"/>
  </w:style>
  <w:style w:type="numbering" w:customStyle="1" w:styleId="Bezlisty1141">
    <w:name w:val="Bez listy1141"/>
    <w:next w:val="Bezlisty"/>
    <w:uiPriority w:val="99"/>
    <w:semiHidden/>
    <w:unhideWhenUsed/>
    <w:rsid w:val="00B11567"/>
  </w:style>
  <w:style w:type="table" w:customStyle="1" w:styleId="Tabela-Siatka61">
    <w:name w:val="Tabela - Siatka6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1">
    <w:name w:val="Bez listy11131"/>
    <w:next w:val="Bezlisty"/>
    <w:uiPriority w:val="99"/>
    <w:semiHidden/>
    <w:unhideWhenUsed/>
    <w:rsid w:val="00B11567"/>
  </w:style>
  <w:style w:type="table" w:customStyle="1" w:styleId="Tabela-Siatka151">
    <w:name w:val="Tabela - Siatka151"/>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2">
    <w:name w:val="Bez listy111112"/>
    <w:next w:val="Bezlisty"/>
    <w:uiPriority w:val="99"/>
    <w:semiHidden/>
    <w:unhideWhenUsed/>
    <w:rsid w:val="00B11567"/>
  </w:style>
  <w:style w:type="table" w:customStyle="1" w:styleId="Tabela-Siatka1141">
    <w:name w:val="Tabela - Siatka114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1">
    <w:name w:val="Bez listy221"/>
    <w:next w:val="Bezlisty"/>
    <w:uiPriority w:val="99"/>
    <w:semiHidden/>
    <w:unhideWhenUsed/>
    <w:rsid w:val="00B11567"/>
  </w:style>
  <w:style w:type="table" w:customStyle="1" w:styleId="Tabela-Siatka221">
    <w:name w:val="Tabela - Siatka22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1">
    <w:name w:val="Bez listy1221"/>
    <w:next w:val="Bezlisty"/>
    <w:uiPriority w:val="99"/>
    <w:semiHidden/>
    <w:unhideWhenUsed/>
    <w:rsid w:val="00B11567"/>
  </w:style>
  <w:style w:type="table" w:customStyle="1" w:styleId="Tabela-Siatka1221">
    <w:name w:val="Tabela - Siatka1221"/>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11">
    <w:name w:val="Bez listy111111111"/>
    <w:next w:val="Bezlisty"/>
    <w:uiPriority w:val="99"/>
    <w:semiHidden/>
    <w:unhideWhenUsed/>
    <w:rsid w:val="00B11567"/>
  </w:style>
  <w:style w:type="table" w:customStyle="1" w:styleId="Tabela-Siatka11121">
    <w:name w:val="Tabela - Siatka1112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B11567"/>
  </w:style>
  <w:style w:type="table" w:customStyle="1" w:styleId="Tabela-Siatka311">
    <w:name w:val="Tabela - Siatka31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1">
    <w:name w:val="Bez listy71"/>
    <w:next w:val="Bezlisty"/>
    <w:uiPriority w:val="99"/>
    <w:semiHidden/>
    <w:unhideWhenUsed/>
    <w:rsid w:val="00B11567"/>
  </w:style>
  <w:style w:type="table" w:customStyle="1" w:styleId="Tabela-Siatka71">
    <w:name w:val="Tabela - Siatka7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1">
    <w:name w:val="Bez listy161"/>
    <w:next w:val="Bezlisty"/>
    <w:uiPriority w:val="99"/>
    <w:semiHidden/>
    <w:unhideWhenUsed/>
    <w:rsid w:val="00B11567"/>
  </w:style>
  <w:style w:type="table" w:customStyle="1" w:styleId="Tabela-Siatka161">
    <w:name w:val="Tabela - Siatka161"/>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1">
    <w:name w:val="Bez listy1151"/>
    <w:next w:val="Bezlisty"/>
    <w:uiPriority w:val="99"/>
    <w:semiHidden/>
    <w:unhideWhenUsed/>
    <w:rsid w:val="00B11567"/>
  </w:style>
  <w:style w:type="table" w:customStyle="1" w:styleId="Tabela-Siatka1151">
    <w:name w:val="Tabela - Siatka115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2">
    <w:name w:val="Tabela - Siatka82"/>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1">
    <w:name w:val="Tabela - Siatka81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1">
    <w:name w:val="Bez listy81"/>
    <w:next w:val="Bezlisty"/>
    <w:uiPriority w:val="99"/>
    <w:semiHidden/>
    <w:unhideWhenUsed/>
    <w:rsid w:val="00B11567"/>
  </w:style>
  <w:style w:type="character" w:customStyle="1" w:styleId="h2">
    <w:name w:val="h2"/>
    <w:basedOn w:val="Domylnaczcionkaakapitu"/>
    <w:rsid w:val="00B11567"/>
  </w:style>
  <w:style w:type="table" w:customStyle="1" w:styleId="Tabela-Siatka171">
    <w:name w:val="Tabela - Siatka17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omylnaczcionkaakapitu"/>
    <w:rsid w:val="00B11567"/>
  </w:style>
  <w:style w:type="table" w:customStyle="1" w:styleId="Tabela-Siatka18">
    <w:name w:val="Tabela - Siatka18"/>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B11567"/>
    <w:rPr>
      <w:color w:val="800080" w:themeColor="followedHyperlink"/>
      <w:u w:val="single"/>
    </w:rPr>
  </w:style>
  <w:style w:type="table" w:customStyle="1" w:styleId="Tabela-Siatka20">
    <w:name w:val="Tabela - Siatka20"/>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7">
    <w:name w:val="Tabela - Siatka117"/>
    <w:basedOn w:val="Standardowy"/>
    <w:uiPriority w:val="59"/>
    <w:rsid w:val="00B11567"/>
    <w:pPr>
      <w:spacing w:after="0" w:line="240" w:lineRule="auto"/>
    </w:pPr>
    <w:rPr>
      <w:rFonts w:asciiTheme="minorHAnsi" w:eastAsiaTheme="minorEastAsia" w:hAnsiTheme="minorHAnsi"/>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4">
    <w:name w:val="Tabela - Siatka24"/>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5">
    <w:name w:val="Tabela - Siatka25"/>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B11567"/>
    <w:pPr>
      <w:widowControl w:val="0"/>
      <w:spacing w:after="0" w:line="240" w:lineRule="auto"/>
    </w:pPr>
    <w:rPr>
      <w:rFonts w:asciiTheme="minorHAnsi" w:hAnsiTheme="minorHAnsi"/>
      <w:sz w:val="22"/>
      <w:lang w:val="en-US"/>
    </w:rPr>
    <w:tblPr>
      <w:tblCellMar>
        <w:top w:w="0" w:type="dxa"/>
        <w:left w:w="0" w:type="dxa"/>
        <w:bottom w:w="0" w:type="dxa"/>
        <w:right w:w="0" w:type="dxa"/>
      </w:tblCellMar>
    </w:tblPr>
  </w:style>
  <w:style w:type="table" w:customStyle="1" w:styleId="Tabela-Siatka118">
    <w:name w:val="Tabela - Siatka118"/>
    <w:basedOn w:val="Standardowy"/>
    <w:uiPriority w:val="59"/>
    <w:rsid w:val="00B11567"/>
    <w:pPr>
      <w:spacing w:after="0" w:line="240" w:lineRule="auto"/>
    </w:pPr>
    <w:rPr>
      <w:rFonts w:ascii="Calibri" w:eastAsia="Times New Roman" w:hAnsi="Calibri" w:cs="Times New Roman"/>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6">
    <w:name w:val="Tabela - Siatka26"/>
    <w:basedOn w:val="Standardowy"/>
    <w:uiPriority w:val="59"/>
    <w:rsid w:val="00B11567"/>
    <w:pPr>
      <w:spacing w:after="0" w:line="240" w:lineRule="auto"/>
    </w:pPr>
    <w:rPr>
      <w:rFonts w:ascii="Calibri" w:eastAsia="Times New Roman" w:hAnsi="Calibri" w:cs="Times New Roman"/>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uiPriority w:val="59"/>
    <w:rsid w:val="00B11567"/>
    <w:pPr>
      <w:spacing w:after="0" w:line="240" w:lineRule="auto"/>
    </w:pPr>
    <w:rPr>
      <w:rFonts w:ascii="Calibri" w:eastAsia="Times New Roman" w:hAnsi="Calibri" w:cs="Times New Roman"/>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uiPriority w:val="59"/>
    <w:rsid w:val="00B11567"/>
    <w:pPr>
      <w:spacing w:after="0" w:line="240" w:lineRule="auto"/>
    </w:pPr>
    <w:rPr>
      <w:rFonts w:ascii="Calibri" w:eastAsia="Times New Roman" w:hAnsi="Calibri" w:cs="Times New Roman"/>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uiPriority w:val="59"/>
    <w:rsid w:val="00B11567"/>
    <w:pPr>
      <w:spacing w:after="0" w:line="240" w:lineRule="auto"/>
    </w:pPr>
    <w:rPr>
      <w:rFonts w:ascii="Calibri" w:eastAsia="Times New Roman" w:hAnsi="Calibri" w:cs="Times New Roman"/>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7">
    <w:name w:val="Tabela - Siatka27"/>
    <w:basedOn w:val="Standardowy"/>
    <w:next w:val="Tabela-Siatka"/>
    <w:uiPriority w:val="59"/>
    <w:rsid w:val="00B11567"/>
    <w:pPr>
      <w:spacing w:after="0" w:line="240" w:lineRule="auto"/>
    </w:pPr>
    <w:rPr>
      <w:rFonts w:asciiTheme="minorHAnsi" w:eastAsiaTheme="minorEastAsia" w:hAnsiTheme="minorHAnsi"/>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9">
    <w:name w:val="Tabela - Siatka119"/>
    <w:basedOn w:val="Standardowy"/>
    <w:uiPriority w:val="59"/>
    <w:rsid w:val="00B11567"/>
    <w:pPr>
      <w:spacing w:after="0" w:line="240" w:lineRule="auto"/>
    </w:pPr>
    <w:rPr>
      <w:rFonts w:asciiTheme="minorHAnsi" w:eastAsiaTheme="minorEastAsia" w:hAnsiTheme="minorHAnsi"/>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8">
    <w:name w:val="Tabela - Siatka28"/>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9">
    <w:name w:val="Tabela - Siatka29"/>
    <w:basedOn w:val="Standardowy"/>
    <w:next w:val="Tabela-Siatka"/>
    <w:uiPriority w:val="59"/>
    <w:rsid w:val="00B11567"/>
    <w:pPr>
      <w:spacing w:after="0" w:line="240" w:lineRule="auto"/>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0">
    <w:name w:val="Tabela - Siatka110"/>
    <w:basedOn w:val="Standardowy"/>
    <w:uiPriority w:val="59"/>
    <w:rsid w:val="00B11567"/>
    <w:pPr>
      <w:spacing w:after="0" w:line="240" w:lineRule="auto"/>
    </w:pPr>
    <w:rPr>
      <w:rFonts w:ascii="Calibri" w:eastAsia="Times New Roman" w:hAnsi="Calibri" w:cs="Times New Roman"/>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0">
    <w:name w:val="Tabela - Siatka30"/>
    <w:basedOn w:val="Standardowy"/>
    <w:next w:val="Tabela-Siatka"/>
    <w:uiPriority w:val="59"/>
    <w:rsid w:val="00B11567"/>
    <w:pPr>
      <w:spacing w:after="0" w:line="240" w:lineRule="auto"/>
    </w:pPr>
    <w:rPr>
      <w:rFonts w:ascii="Calibri" w:eastAsia="Times New Roman" w:hAnsi="Calibri" w:cs="Times New Roman"/>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0">
    <w:name w:val="Tabela - Siatka1110"/>
    <w:basedOn w:val="Standardowy"/>
    <w:uiPriority w:val="59"/>
    <w:rsid w:val="00B11567"/>
    <w:pPr>
      <w:spacing w:after="0" w:line="240" w:lineRule="auto"/>
    </w:pPr>
    <w:rPr>
      <w:rFonts w:ascii="Calibri" w:eastAsia="Times New Roman" w:hAnsi="Calibri" w:cs="Times New Roman"/>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1">
    <w:name w:val="Tabela - Siatka101"/>
    <w:basedOn w:val="Standardowy"/>
    <w:uiPriority w:val="59"/>
    <w:rsid w:val="00B11567"/>
    <w:pPr>
      <w:spacing w:after="0" w:line="240" w:lineRule="auto"/>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4">
    <w:name w:val="Tabela - Siatka34"/>
    <w:basedOn w:val="Standardowy"/>
    <w:next w:val="Tabela-Siatka"/>
    <w:uiPriority w:val="59"/>
    <w:rsid w:val="00B11567"/>
    <w:pPr>
      <w:spacing w:after="0" w:line="240" w:lineRule="auto"/>
    </w:pPr>
    <w:rPr>
      <w:rFonts w:ascii="Calibri" w:eastAsia="Times New Roman" w:hAnsi="Calibri" w:cs="Times New Roman"/>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5">
    <w:name w:val="Tabela - Siatka35"/>
    <w:basedOn w:val="Standardowy"/>
    <w:next w:val="Tabela-Siatka"/>
    <w:uiPriority w:val="59"/>
    <w:rsid w:val="00B11567"/>
    <w:pPr>
      <w:spacing w:after="0" w:line="240" w:lineRule="auto"/>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0">
    <w:name w:val="Tabela - Siatka120"/>
    <w:basedOn w:val="Standardowy"/>
    <w:uiPriority w:val="59"/>
    <w:rsid w:val="00B11567"/>
    <w:pPr>
      <w:spacing w:after="0" w:line="240" w:lineRule="auto"/>
    </w:pPr>
    <w:rPr>
      <w:rFonts w:ascii="Calibri" w:eastAsia="Times New Roman" w:hAnsi="Calibri" w:cs="Times New Roman"/>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Wyrnienieintensywne">
    <w:name w:val="Intense Emphasis"/>
    <w:basedOn w:val="Domylnaczcionkaakapitu"/>
    <w:uiPriority w:val="21"/>
    <w:qFormat/>
    <w:rsid w:val="00B11567"/>
    <w:rPr>
      <w:b/>
      <w:bCs/>
      <w:i/>
      <w:iCs/>
      <w:color w:val="4F81BD" w:themeColor="accent1"/>
    </w:rPr>
  </w:style>
  <w:style w:type="table" w:customStyle="1" w:styleId="Tabela-Siatka36">
    <w:name w:val="Tabela - Siatka36"/>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B11567"/>
    <w:pPr>
      <w:spacing w:after="0" w:line="240" w:lineRule="auto"/>
    </w:pPr>
  </w:style>
  <w:style w:type="paragraph" w:styleId="Tekstpodstawowy">
    <w:name w:val="Body Text"/>
    <w:basedOn w:val="Normalny"/>
    <w:link w:val="TekstpodstawowyZnak"/>
    <w:uiPriority w:val="1"/>
    <w:qFormat/>
    <w:rsid w:val="00B11567"/>
    <w:pPr>
      <w:widowControl w:val="0"/>
      <w:autoSpaceDE w:val="0"/>
      <w:autoSpaceDN w:val="0"/>
      <w:spacing w:after="0" w:line="240" w:lineRule="auto"/>
    </w:pPr>
    <w:rPr>
      <w:rFonts w:ascii="Trebuchet MS" w:eastAsia="Trebuchet MS" w:hAnsi="Trebuchet MS" w:cs="Times New Roman"/>
      <w:b/>
      <w:bCs/>
      <w:sz w:val="16"/>
      <w:szCs w:val="16"/>
      <w:lang w:val="en-US"/>
    </w:rPr>
  </w:style>
  <w:style w:type="character" w:customStyle="1" w:styleId="TekstpodstawowyZnak">
    <w:name w:val="Tekst podstawowy Znak"/>
    <w:basedOn w:val="Domylnaczcionkaakapitu"/>
    <w:link w:val="Tekstpodstawowy"/>
    <w:uiPriority w:val="1"/>
    <w:rsid w:val="00B11567"/>
    <w:rPr>
      <w:rFonts w:ascii="Trebuchet MS" w:eastAsia="Trebuchet MS" w:hAnsi="Trebuchet MS" w:cs="Times New Roman"/>
      <w:b/>
      <w:bCs/>
      <w:sz w:val="16"/>
      <w:szCs w:val="16"/>
      <w:lang w:val="en-US"/>
    </w:rPr>
  </w:style>
  <w:style w:type="paragraph" w:styleId="Tytu">
    <w:name w:val="Title"/>
    <w:basedOn w:val="Normalny"/>
    <w:next w:val="Normalny"/>
    <w:link w:val="TytuZnak"/>
    <w:uiPriority w:val="10"/>
    <w:qFormat/>
    <w:rsid w:val="00606993"/>
    <w:pPr>
      <w:spacing w:after="300" w:line="240" w:lineRule="auto"/>
      <w:contextualSpacing/>
      <w:jc w:val="center"/>
    </w:pPr>
    <w:rPr>
      <w:rFonts w:ascii="Myriad Pro" w:eastAsiaTheme="majorEastAsia" w:hAnsi="Myriad Pro" w:cstheme="majorBidi"/>
      <w:b/>
      <w:color w:val="17365D" w:themeColor="text2" w:themeShade="BF"/>
      <w:spacing w:val="5"/>
      <w:kern w:val="28"/>
      <w:sz w:val="32"/>
      <w:szCs w:val="52"/>
    </w:rPr>
  </w:style>
  <w:style w:type="character" w:customStyle="1" w:styleId="TytuZnak">
    <w:name w:val="Tytuł Znak"/>
    <w:basedOn w:val="Domylnaczcionkaakapitu"/>
    <w:link w:val="Tytu"/>
    <w:uiPriority w:val="10"/>
    <w:rsid w:val="00606993"/>
    <w:rPr>
      <w:rFonts w:eastAsiaTheme="majorEastAsia" w:cstheme="majorBidi"/>
      <w:b/>
      <w:color w:val="17365D" w:themeColor="text2" w:themeShade="BF"/>
      <w:spacing w:val="5"/>
      <w:kern w:val="28"/>
      <w:sz w:val="32"/>
      <w:szCs w:val="52"/>
    </w:rPr>
  </w:style>
  <w:style w:type="paragraph" w:styleId="Podtytu">
    <w:name w:val="Subtitle"/>
    <w:basedOn w:val="Normalny"/>
    <w:next w:val="Normalny"/>
    <w:link w:val="PodtytuZnak"/>
    <w:uiPriority w:val="11"/>
    <w:qFormat/>
    <w:rsid w:val="00606993"/>
    <w:pPr>
      <w:numPr>
        <w:ilvl w:val="1"/>
      </w:numPr>
      <w:jc w:val="both"/>
    </w:pPr>
    <w:rPr>
      <w:rFonts w:ascii="Myriad Pro" w:eastAsiaTheme="majorEastAsia" w:hAnsi="Myriad Pro" w:cstheme="majorBidi"/>
      <w:b/>
      <w:iCs/>
      <w:color w:val="000000" w:themeColor="text1"/>
      <w:spacing w:val="15"/>
      <w:szCs w:val="24"/>
    </w:rPr>
  </w:style>
  <w:style w:type="character" w:customStyle="1" w:styleId="PodtytuZnak">
    <w:name w:val="Podtytuł Znak"/>
    <w:basedOn w:val="Domylnaczcionkaakapitu"/>
    <w:link w:val="Podtytu"/>
    <w:uiPriority w:val="11"/>
    <w:rsid w:val="00606993"/>
    <w:rPr>
      <w:rFonts w:eastAsiaTheme="majorEastAsia" w:cstheme="majorBidi"/>
      <w:b/>
      <w:iCs/>
      <w:color w:val="000000" w:themeColor="text1"/>
      <w:spacing w:val="15"/>
      <w:sz w:val="22"/>
      <w:szCs w:val="24"/>
    </w:rPr>
  </w:style>
  <w:style w:type="table" w:customStyle="1" w:styleId="Tabela-Siatka37">
    <w:name w:val="Tabela - Siatka37"/>
    <w:basedOn w:val="Standardowy"/>
    <w:next w:val="Tabela-Siatka"/>
    <w:uiPriority w:val="59"/>
    <w:rsid w:val="00201AE1"/>
    <w:pPr>
      <w:spacing w:after="0" w:line="240" w:lineRule="auto"/>
    </w:pPr>
    <w:rPr>
      <w:rFonts w:asciiTheme="minorHAnsi"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yriad Pro" w:eastAsiaTheme="minorHAnsi" w:hAnsi="Myriad Pro" w:cstheme="minorBidi"/>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annotation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256C8"/>
    <w:rPr>
      <w:rFonts w:asciiTheme="minorHAnsi" w:hAnsiTheme="minorHAnsi"/>
      <w:sz w:val="22"/>
    </w:rPr>
  </w:style>
  <w:style w:type="paragraph" w:styleId="Nagwek1">
    <w:name w:val="heading 1"/>
    <w:basedOn w:val="Normalny"/>
    <w:next w:val="Normalny"/>
    <w:link w:val="Nagwek1Znak"/>
    <w:uiPriority w:val="9"/>
    <w:qFormat/>
    <w:rsid w:val="00E5433C"/>
    <w:pPr>
      <w:keepNext/>
      <w:keepLines/>
      <w:spacing w:after="0"/>
      <w:outlineLvl w:val="0"/>
    </w:pPr>
    <w:rPr>
      <w:rFonts w:ascii="Myriad Pro" w:eastAsiaTheme="majorEastAsia" w:hAnsi="Myriad Pro" w:cstheme="majorBidi"/>
      <w:bCs/>
      <w:sz w:val="20"/>
      <w:szCs w:val="28"/>
    </w:rPr>
  </w:style>
  <w:style w:type="paragraph" w:styleId="Nagwek2">
    <w:name w:val="heading 2"/>
    <w:basedOn w:val="Normalny"/>
    <w:next w:val="Normalny"/>
    <w:link w:val="Nagwek2Znak"/>
    <w:uiPriority w:val="9"/>
    <w:unhideWhenUsed/>
    <w:qFormat/>
    <w:rsid w:val="00E5433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B11567"/>
    <w:pPr>
      <w:keepNext/>
      <w:keepLines/>
      <w:spacing w:before="200" w:after="0"/>
      <w:outlineLvl w:val="2"/>
    </w:pPr>
    <w:rPr>
      <w:rFonts w:ascii="Myriad Pro" w:eastAsiaTheme="majorEastAsia" w:hAnsi="Myriad Pro" w:cstheme="majorBidi"/>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5433C"/>
    <w:rPr>
      <w:rFonts w:eastAsiaTheme="majorEastAsia" w:cstheme="majorBidi"/>
      <w:bCs/>
      <w:szCs w:val="28"/>
    </w:rPr>
  </w:style>
  <w:style w:type="character" w:customStyle="1" w:styleId="Nagwek2Znak">
    <w:name w:val="Nagłówek 2 Znak"/>
    <w:basedOn w:val="Domylnaczcionkaakapitu"/>
    <w:link w:val="Nagwek2"/>
    <w:uiPriority w:val="9"/>
    <w:rsid w:val="00E5433C"/>
    <w:rPr>
      <w:rFonts w:asciiTheme="majorHAnsi" w:eastAsiaTheme="majorEastAsia" w:hAnsiTheme="majorHAnsi" w:cstheme="majorBidi"/>
      <w:b/>
      <w:bCs/>
      <w:color w:val="4F81BD" w:themeColor="accent1"/>
      <w:sz w:val="26"/>
      <w:szCs w:val="26"/>
    </w:rPr>
  </w:style>
  <w:style w:type="character" w:styleId="Hipercze">
    <w:name w:val="Hyperlink"/>
    <w:basedOn w:val="Domylnaczcionkaakapitu"/>
    <w:uiPriority w:val="99"/>
    <w:unhideWhenUsed/>
    <w:rsid w:val="00E5433C"/>
    <w:rPr>
      <w:color w:val="0000FF" w:themeColor="hyperlink"/>
      <w:u w:val="single"/>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locked/>
    <w:rsid w:val="00E5433C"/>
    <w:rPr>
      <w:rFonts w:eastAsia="Times New Roman" w:cs="Times New Roman"/>
      <w:sz w:val="16"/>
      <w:szCs w:val="20"/>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unhideWhenUsed/>
    <w:qFormat/>
    <w:rsid w:val="00E5433C"/>
    <w:pPr>
      <w:spacing w:after="0" w:line="240" w:lineRule="auto"/>
    </w:pPr>
    <w:rPr>
      <w:rFonts w:ascii="Myriad Pro" w:eastAsia="Times New Roman" w:hAnsi="Myriad Pro" w:cs="Times New Roman"/>
      <w:sz w:val="16"/>
      <w:lang w:eastAsia="pl-PL"/>
    </w:rPr>
  </w:style>
  <w:style w:type="character" w:customStyle="1" w:styleId="TekstprzypisudolnegoZnak1">
    <w:name w:val="Tekst przypisu dolnego Znak1"/>
    <w:aliases w:val="Podrozdział Znak1,Footnote Znak1,Podrozdzia3 Znak1,-E Fuﬂnotentext Znak1,Fuﬂnotentext Ursprung Znak1,Fußnotentext Ursprung Znak1,-E Fußnotentext Znak1,Footnote text Znak1,Tekst przypisu Znak Znak Znak Znak Znak2,Fußnote Znak"/>
    <w:basedOn w:val="Domylnaczcionkaakapitu"/>
    <w:uiPriority w:val="99"/>
    <w:semiHidden/>
    <w:rsid w:val="00E5433C"/>
    <w:rPr>
      <w:rFonts w:asciiTheme="minorHAnsi" w:hAnsiTheme="minorHAnsi"/>
      <w:szCs w:val="20"/>
    </w:rPr>
  </w:style>
  <w:style w:type="paragraph" w:styleId="Tekstkomentarza">
    <w:name w:val="annotation text"/>
    <w:basedOn w:val="Normalny"/>
    <w:link w:val="TekstkomentarzaZnak"/>
    <w:uiPriority w:val="99"/>
    <w:unhideWhenUsed/>
    <w:rsid w:val="00E5433C"/>
    <w:pPr>
      <w:spacing w:line="240" w:lineRule="auto"/>
    </w:pPr>
    <w:rPr>
      <w:rFonts w:ascii="Myriad Pro" w:hAnsi="Myriad Pro"/>
      <w:sz w:val="20"/>
    </w:rPr>
  </w:style>
  <w:style w:type="character" w:customStyle="1" w:styleId="TekstkomentarzaZnak">
    <w:name w:val="Tekst komentarza Znak"/>
    <w:basedOn w:val="Domylnaczcionkaakapitu"/>
    <w:link w:val="Tekstkomentarza"/>
    <w:uiPriority w:val="99"/>
    <w:rsid w:val="00E5433C"/>
    <w:rPr>
      <w:szCs w:val="20"/>
    </w:rPr>
  </w:style>
  <w:style w:type="paragraph" w:styleId="Nagwek">
    <w:name w:val="header"/>
    <w:basedOn w:val="Normalny"/>
    <w:link w:val="NagwekZnak"/>
    <w:uiPriority w:val="99"/>
    <w:unhideWhenUsed/>
    <w:rsid w:val="00E5433C"/>
    <w:pPr>
      <w:tabs>
        <w:tab w:val="center" w:pos="4536"/>
        <w:tab w:val="right" w:pos="9072"/>
      </w:tabs>
      <w:spacing w:after="0" w:line="240" w:lineRule="auto"/>
    </w:pPr>
    <w:rPr>
      <w:rFonts w:ascii="Myriad Pro" w:hAnsi="Myriad Pro"/>
      <w:sz w:val="16"/>
    </w:rPr>
  </w:style>
  <w:style w:type="character" w:customStyle="1" w:styleId="NagwekZnak">
    <w:name w:val="Nagłówek Znak"/>
    <w:basedOn w:val="Domylnaczcionkaakapitu"/>
    <w:link w:val="Nagwek"/>
    <w:uiPriority w:val="99"/>
    <w:rsid w:val="00E5433C"/>
    <w:rPr>
      <w:sz w:val="16"/>
    </w:rPr>
  </w:style>
  <w:style w:type="paragraph" w:styleId="Stopka">
    <w:name w:val="footer"/>
    <w:basedOn w:val="Normalny"/>
    <w:link w:val="StopkaZnak"/>
    <w:uiPriority w:val="99"/>
    <w:unhideWhenUsed/>
    <w:rsid w:val="00E5433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5433C"/>
    <w:rPr>
      <w:rFonts w:asciiTheme="minorHAnsi" w:hAnsiTheme="minorHAnsi"/>
      <w:sz w:val="22"/>
    </w:rPr>
  </w:style>
  <w:style w:type="paragraph" w:styleId="Tematkomentarza">
    <w:name w:val="annotation subject"/>
    <w:basedOn w:val="Tekstkomentarza"/>
    <w:next w:val="Tekstkomentarza"/>
    <w:link w:val="TematkomentarzaZnak"/>
    <w:uiPriority w:val="99"/>
    <w:unhideWhenUsed/>
    <w:rsid w:val="00E5433C"/>
    <w:rPr>
      <w:rFonts w:asciiTheme="minorHAnsi" w:hAnsiTheme="minorHAnsi"/>
      <w:b/>
      <w:bCs/>
    </w:rPr>
  </w:style>
  <w:style w:type="character" w:customStyle="1" w:styleId="TematkomentarzaZnak">
    <w:name w:val="Temat komentarza Znak"/>
    <w:basedOn w:val="TekstkomentarzaZnak"/>
    <w:link w:val="Tematkomentarza"/>
    <w:uiPriority w:val="99"/>
    <w:rsid w:val="00E5433C"/>
    <w:rPr>
      <w:rFonts w:asciiTheme="minorHAnsi" w:hAnsiTheme="minorHAnsi"/>
      <w:b/>
      <w:bCs/>
      <w:szCs w:val="20"/>
    </w:rPr>
  </w:style>
  <w:style w:type="paragraph" w:styleId="Tekstdymka">
    <w:name w:val="Balloon Text"/>
    <w:basedOn w:val="Normalny"/>
    <w:link w:val="TekstdymkaZnak"/>
    <w:uiPriority w:val="99"/>
    <w:unhideWhenUsed/>
    <w:rsid w:val="00E5433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E5433C"/>
    <w:rPr>
      <w:rFonts w:ascii="Tahoma" w:hAnsi="Tahoma" w:cs="Tahoma"/>
      <w:sz w:val="16"/>
      <w:szCs w:val="16"/>
    </w:rPr>
  </w:style>
  <w:style w:type="character" w:customStyle="1" w:styleId="AkapitzlistZnak">
    <w:name w:val="Akapit z listą Znak"/>
    <w:aliases w:val="Numerowanie Znak,List Paragraph Znak,Kolorowa lista — akcent 11 Znak,Akapit z listą BS Znak"/>
    <w:link w:val="Akapitzlist"/>
    <w:uiPriority w:val="34"/>
    <w:qFormat/>
    <w:locked/>
    <w:rsid w:val="00E5433C"/>
  </w:style>
  <w:style w:type="paragraph" w:styleId="Akapitzlist">
    <w:name w:val="List Paragraph"/>
    <w:aliases w:val="Numerowanie,List Paragraph,Kolorowa lista — akcent 11,Akapit z listą BS"/>
    <w:basedOn w:val="Normalny"/>
    <w:link w:val="AkapitzlistZnak"/>
    <w:uiPriority w:val="34"/>
    <w:qFormat/>
    <w:rsid w:val="00E5433C"/>
    <w:pPr>
      <w:numPr>
        <w:numId w:val="1"/>
      </w:numPr>
      <w:contextualSpacing/>
    </w:pPr>
    <w:rPr>
      <w:rFonts w:ascii="Myriad Pro" w:hAnsi="Myriad Pro"/>
      <w:sz w:val="20"/>
    </w:rPr>
  </w:style>
  <w:style w:type="paragraph" w:customStyle="1" w:styleId="Normalny1">
    <w:name w:val="Normalny1"/>
    <w:uiPriority w:val="99"/>
    <w:rsid w:val="00E5433C"/>
    <w:pPr>
      <w:spacing w:after="0" w:line="240" w:lineRule="auto"/>
    </w:pPr>
    <w:rPr>
      <w:rFonts w:ascii="Times New Roman" w:eastAsia="ヒラギノ角ゴ Pro W3" w:hAnsi="Times New Roman" w:cs="Times New Roman"/>
      <w:color w:val="000000"/>
      <w:sz w:val="24"/>
      <w:lang w:eastAsia="pl-PL"/>
    </w:rPr>
  </w:style>
  <w:style w:type="paragraph" w:customStyle="1" w:styleId="Default">
    <w:name w:val="Default"/>
    <w:rsid w:val="00E5433C"/>
    <w:pPr>
      <w:autoSpaceDE w:val="0"/>
      <w:autoSpaceDN w:val="0"/>
      <w:adjustRightInd w:val="0"/>
      <w:spacing w:after="0" w:line="240" w:lineRule="auto"/>
    </w:pPr>
    <w:rPr>
      <w:rFonts w:ascii="Arial" w:hAnsi="Arial" w:cs="Arial"/>
      <w:color w:val="000000"/>
      <w:sz w:val="24"/>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E5433C"/>
    <w:rPr>
      <w:vertAlign w:val="superscript"/>
    </w:rPr>
  </w:style>
  <w:style w:type="table" w:styleId="Tabela-Siatka">
    <w:name w:val="Table Grid"/>
    <w:basedOn w:val="Standardowy"/>
    <w:uiPriority w:val="59"/>
    <w:rsid w:val="00E543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BD6BA6"/>
    <w:rPr>
      <w:sz w:val="16"/>
      <w:szCs w:val="16"/>
    </w:rPr>
  </w:style>
  <w:style w:type="paragraph" w:customStyle="1" w:styleId="TableParagraph">
    <w:name w:val="Table Paragraph"/>
    <w:basedOn w:val="Normalny"/>
    <w:uiPriority w:val="1"/>
    <w:qFormat/>
    <w:rsid w:val="00BD6BA6"/>
    <w:pPr>
      <w:widowControl w:val="0"/>
      <w:spacing w:after="0" w:line="240" w:lineRule="auto"/>
    </w:pPr>
    <w:rPr>
      <w:lang w:val="en-US"/>
    </w:rPr>
  </w:style>
  <w:style w:type="character" w:customStyle="1" w:styleId="Nagwek3Znak">
    <w:name w:val="Nagłówek 3 Znak"/>
    <w:basedOn w:val="Domylnaczcionkaakapitu"/>
    <w:link w:val="Nagwek3"/>
    <w:uiPriority w:val="9"/>
    <w:rsid w:val="00B11567"/>
    <w:rPr>
      <w:rFonts w:eastAsiaTheme="majorEastAsia" w:cstheme="majorBidi"/>
      <w:bCs/>
      <w:szCs w:val="20"/>
    </w:rPr>
  </w:style>
  <w:style w:type="numbering" w:customStyle="1" w:styleId="Bezlisty1">
    <w:name w:val="Bez listy1"/>
    <w:next w:val="Bezlisty"/>
    <w:uiPriority w:val="99"/>
    <w:semiHidden/>
    <w:unhideWhenUsed/>
    <w:rsid w:val="00B11567"/>
  </w:style>
  <w:style w:type="numbering" w:customStyle="1" w:styleId="Bezlisty11">
    <w:name w:val="Bez listy11"/>
    <w:next w:val="Bezlisty"/>
    <w:uiPriority w:val="99"/>
    <w:semiHidden/>
    <w:unhideWhenUsed/>
    <w:rsid w:val="00B11567"/>
  </w:style>
  <w:style w:type="numbering" w:customStyle="1" w:styleId="Bezlisty111">
    <w:name w:val="Bez listy111"/>
    <w:next w:val="Bezlisty"/>
    <w:uiPriority w:val="99"/>
    <w:semiHidden/>
    <w:unhideWhenUsed/>
    <w:rsid w:val="00B11567"/>
  </w:style>
  <w:style w:type="paragraph" w:styleId="Nagwekspisutreci">
    <w:name w:val="TOC Heading"/>
    <w:basedOn w:val="Nagwek1"/>
    <w:next w:val="Normalny"/>
    <w:uiPriority w:val="39"/>
    <w:unhideWhenUsed/>
    <w:qFormat/>
    <w:rsid w:val="00B11567"/>
    <w:pPr>
      <w:outlineLvl w:val="9"/>
    </w:pPr>
    <w:rPr>
      <w:lang w:eastAsia="pl-PL"/>
    </w:rPr>
  </w:style>
  <w:style w:type="paragraph" w:styleId="Spistreci1">
    <w:name w:val="toc 1"/>
    <w:basedOn w:val="Normalny"/>
    <w:next w:val="Normalny"/>
    <w:autoRedefine/>
    <w:uiPriority w:val="39"/>
    <w:unhideWhenUsed/>
    <w:qFormat/>
    <w:rsid w:val="00B11567"/>
    <w:pPr>
      <w:spacing w:before="120" w:after="120"/>
    </w:pPr>
    <w:rPr>
      <w:b/>
      <w:bCs/>
      <w:caps/>
      <w:sz w:val="20"/>
    </w:rPr>
  </w:style>
  <w:style w:type="paragraph" w:styleId="Spistreci2">
    <w:name w:val="toc 2"/>
    <w:basedOn w:val="Normalny"/>
    <w:next w:val="Normalny"/>
    <w:autoRedefine/>
    <w:uiPriority w:val="39"/>
    <w:unhideWhenUsed/>
    <w:qFormat/>
    <w:rsid w:val="006957B8"/>
    <w:pPr>
      <w:tabs>
        <w:tab w:val="left" w:pos="567"/>
        <w:tab w:val="right" w:leader="dot" w:pos="13994"/>
      </w:tabs>
      <w:spacing w:after="0"/>
      <w:ind w:left="220"/>
    </w:pPr>
    <w:rPr>
      <w:smallCaps/>
      <w:sz w:val="20"/>
    </w:rPr>
  </w:style>
  <w:style w:type="paragraph" w:styleId="Zwykytekst">
    <w:name w:val="Plain Text"/>
    <w:basedOn w:val="Normalny"/>
    <w:link w:val="ZwykytekstZnak"/>
    <w:uiPriority w:val="99"/>
    <w:unhideWhenUsed/>
    <w:rsid w:val="00B11567"/>
    <w:pPr>
      <w:spacing w:after="0" w:line="240" w:lineRule="auto"/>
    </w:pPr>
    <w:rPr>
      <w:rFonts w:ascii="Calibri" w:eastAsiaTheme="minorEastAsia" w:hAnsi="Calibri" w:cs="Times New Roman"/>
      <w:sz w:val="16"/>
      <w:szCs w:val="21"/>
      <w:lang w:eastAsia="pl-PL"/>
    </w:rPr>
  </w:style>
  <w:style w:type="character" w:customStyle="1" w:styleId="ZwykytekstZnak">
    <w:name w:val="Zwykły tekst Znak"/>
    <w:basedOn w:val="Domylnaczcionkaakapitu"/>
    <w:link w:val="Zwykytekst"/>
    <w:uiPriority w:val="99"/>
    <w:rsid w:val="00B11567"/>
    <w:rPr>
      <w:rFonts w:ascii="Calibri" w:eastAsiaTheme="minorEastAsia" w:hAnsi="Calibri" w:cs="Times New Roman"/>
      <w:sz w:val="16"/>
      <w:szCs w:val="21"/>
      <w:lang w:eastAsia="pl-PL"/>
    </w:rPr>
  </w:style>
  <w:style w:type="character" w:customStyle="1" w:styleId="luchili1">
    <w:name w:val="luc_hili1"/>
    <w:basedOn w:val="Domylnaczcionkaakapitu"/>
    <w:rsid w:val="00B11567"/>
    <w:rPr>
      <w:shd w:val="clear" w:color="auto" w:fill="FFFF99"/>
    </w:rPr>
  </w:style>
  <w:style w:type="character" w:customStyle="1" w:styleId="st">
    <w:name w:val="st"/>
    <w:basedOn w:val="Domylnaczcionkaakapitu"/>
    <w:rsid w:val="00B11567"/>
  </w:style>
  <w:style w:type="character" w:styleId="Uwydatnienie">
    <w:name w:val="Emphasis"/>
    <w:qFormat/>
    <w:rsid w:val="00B11567"/>
    <w:rPr>
      <w:i/>
      <w:iCs/>
    </w:rPr>
  </w:style>
  <w:style w:type="character" w:customStyle="1" w:styleId="Znakiprzypiswdolnych">
    <w:name w:val="Znaki przypisów dolnych"/>
    <w:rsid w:val="00B11567"/>
  </w:style>
  <w:style w:type="paragraph" w:customStyle="1" w:styleId="Akapitzlist1">
    <w:name w:val="Akapit z listą1"/>
    <w:basedOn w:val="Normalny"/>
    <w:rsid w:val="00B11567"/>
    <w:pPr>
      <w:suppressAutoHyphens/>
      <w:ind w:left="720"/>
    </w:pPr>
    <w:rPr>
      <w:rFonts w:ascii="Calibri" w:eastAsia="SimSun" w:hAnsi="Calibri" w:cs="Times New Roman"/>
      <w:sz w:val="16"/>
      <w:lang w:eastAsia="ar-SA"/>
    </w:rPr>
  </w:style>
  <w:style w:type="paragraph" w:customStyle="1" w:styleId="Tekstprzypisudolnego1">
    <w:name w:val="Tekst przypisu dolnego1"/>
    <w:basedOn w:val="Normalny"/>
    <w:rsid w:val="00B11567"/>
    <w:pPr>
      <w:suppressAutoHyphens/>
      <w:spacing w:after="0" w:line="100" w:lineRule="atLeast"/>
    </w:pPr>
    <w:rPr>
      <w:rFonts w:ascii="Calibri" w:eastAsia="SimSun" w:hAnsi="Calibri" w:cs="Times New Roman"/>
      <w:sz w:val="20"/>
      <w:lang w:eastAsia="ar-SA"/>
    </w:rPr>
  </w:style>
  <w:style w:type="paragraph" w:styleId="Tekstprzypisukocowego">
    <w:name w:val="endnote text"/>
    <w:basedOn w:val="Normalny"/>
    <w:link w:val="TekstprzypisukocowegoZnak"/>
    <w:uiPriority w:val="99"/>
    <w:semiHidden/>
    <w:unhideWhenUsed/>
    <w:rsid w:val="00B11567"/>
    <w:pPr>
      <w:spacing w:after="0" w:line="240" w:lineRule="auto"/>
    </w:pPr>
    <w:rPr>
      <w:rFonts w:ascii="Myriad Pro" w:hAnsi="Myriad Pro"/>
      <w:sz w:val="20"/>
    </w:rPr>
  </w:style>
  <w:style w:type="character" w:customStyle="1" w:styleId="TekstprzypisukocowegoZnak">
    <w:name w:val="Tekst przypisu końcowego Znak"/>
    <w:basedOn w:val="Domylnaczcionkaakapitu"/>
    <w:link w:val="Tekstprzypisukocowego"/>
    <w:uiPriority w:val="99"/>
    <w:semiHidden/>
    <w:rsid w:val="00B11567"/>
    <w:rPr>
      <w:szCs w:val="20"/>
    </w:rPr>
  </w:style>
  <w:style w:type="character" w:styleId="Odwoanieprzypisukocowego">
    <w:name w:val="endnote reference"/>
    <w:basedOn w:val="Domylnaczcionkaakapitu"/>
    <w:uiPriority w:val="99"/>
    <w:semiHidden/>
    <w:unhideWhenUsed/>
    <w:rsid w:val="00B11567"/>
    <w:rPr>
      <w:vertAlign w:val="superscript"/>
    </w:rPr>
  </w:style>
  <w:style w:type="character" w:customStyle="1" w:styleId="apple-converted-space">
    <w:name w:val="apple-converted-space"/>
    <w:basedOn w:val="Domylnaczcionkaakapitu"/>
    <w:rsid w:val="00B11567"/>
  </w:style>
  <w:style w:type="paragraph" w:styleId="NormalnyWeb">
    <w:name w:val="Normal (Web)"/>
    <w:basedOn w:val="Normalny"/>
    <w:uiPriority w:val="99"/>
    <w:semiHidden/>
    <w:unhideWhenUsed/>
    <w:rsid w:val="00B11567"/>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B11567"/>
    <w:pPr>
      <w:spacing w:after="0" w:line="240" w:lineRule="auto"/>
    </w:pPr>
    <w:rPr>
      <w:rFonts w:asciiTheme="minorHAnsi" w:hAnsiTheme="minorHAnsi"/>
      <w:sz w:val="22"/>
    </w:rPr>
  </w:style>
  <w:style w:type="numbering" w:customStyle="1" w:styleId="Bezlisty1111">
    <w:name w:val="Bez listy1111"/>
    <w:next w:val="Bezlisty"/>
    <w:uiPriority w:val="99"/>
    <w:semiHidden/>
    <w:unhideWhenUsed/>
    <w:rsid w:val="00B11567"/>
  </w:style>
  <w:style w:type="table" w:customStyle="1" w:styleId="Tabela-Siatka1">
    <w:name w:val="Tabela - Siatka1"/>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
    <w:name w:val="h1"/>
    <w:basedOn w:val="Domylnaczcionkaakapitu"/>
    <w:rsid w:val="00B11567"/>
  </w:style>
  <w:style w:type="numbering" w:customStyle="1" w:styleId="Bezlisty11111">
    <w:name w:val="Bez listy11111"/>
    <w:next w:val="Bezlisty"/>
    <w:uiPriority w:val="99"/>
    <w:semiHidden/>
    <w:unhideWhenUsed/>
    <w:rsid w:val="00B11567"/>
  </w:style>
  <w:style w:type="table" w:customStyle="1" w:styleId="Tabela-Siatka11">
    <w:name w:val="Tabela - Siatka1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B11567"/>
  </w:style>
  <w:style w:type="table" w:customStyle="1" w:styleId="Tabela-Siatka2">
    <w:name w:val="Tabela - Siatka2"/>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B11567"/>
  </w:style>
  <w:style w:type="table" w:customStyle="1" w:styleId="Tabela-Siatka12">
    <w:name w:val="Tabela - Siatka12"/>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
    <w:name w:val="Bez listy111111"/>
    <w:next w:val="Bezlisty"/>
    <w:uiPriority w:val="99"/>
    <w:semiHidden/>
    <w:unhideWhenUsed/>
    <w:rsid w:val="00B11567"/>
  </w:style>
  <w:style w:type="table" w:customStyle="1" w:styleId="Tabela-Siatka111">
    <w:name w:val="Tabela - Siatka11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B11567"/>
  </w:style>
  <w:style w:type="table" w:customStyle="1" w:styleId="Tabela-Siatka3">
    <w:name w:val="Tabela - Siatka3"/>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B11567"/>
  </w:style>
  <w:style w:type="table" w:customStyle="1" w:styleId="Tabela-Siatka4">
    <w:name w:val="Tabela - Siatka4"/>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B11567"/>
  </w:style>
  <w:style w:type="table" w:customStyle="1" w:styleId="Tabela-Siatka13">
    <w:name w:val="Tabela - Siatka13"/>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B11567"/>
  </w:style>
  <w:style w:type="table" w:customStyle="1" w:styleId="Tabela-Siatka112">
    <w:name w:val="Tabela - Siatka112"/>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B11567"/>
  </w:style>
  <w:style w:type="table" w:customStyle="1" w:styleId="Tabela-Siatka5">
    <w:name w:val="Tabela - Siatka5"/>
    <w:basedOn w:val="Standardowy"/>
    <w:next w:val="Tabela-Siatka"/>
    <w:uiPriority w:val="59"/>
    <w:rsid w:val="00B11567"/>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B11567"/>
  </w:style>
  <w:style w:type="table" w:customStyle="1" w:styleId="Tabela-Siatka14">
    <w:name w:val="Tabela - Siatka14"/>
    <w:basedOn w:val="Standardowy"/>
    <w:next w:val="Tabela-Siatka"/>
    <w:uiPriority w:val="59"/>
    <w:rsid w:val="00B11567"/>
    <w:pPr>
      <w:spacing w:after="0" w:line="240" w:lineRule="auto"/>
    </w:pPr>
    <w:rPr>
      <w:rFonts w:ascii="Calibri" w:eastAsia="Times New Roman" w:hAnsi="Calibri" w:cs="Times New Roman"/>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
    <w:name w:val="Bez listy113"/>
    <w:next w:val="Bezlisty"/>
    <w:uiPriority w:val="99"/>
    <w:semiHidden/>
    <w:unhideWhenUsed/>
    <w:rsid w:val="00B11567"/>
  </w:style>
  <w:style w:type="table" w:customStyle="1" w:styleId="Tabela-Siatka113">
    <w:name w:val="Tabela - Siatka113"/>
    <w:basedOn w:val="Standardowy"/>
    <w:next w:val="Tabela-Siatka"/>
    <w:uiPriority w:val="59"/>
    <w:rsid w:val="00B11567"/>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B11567"/>
  </w:style>
  <w:style w:type="table" w:customStyle="1" w:styleId="Tabela-Siatka21">
    <w:name w:val="Tabela - Siatka21"/>
    <w:basedOn w:val="Standardowy"/>
    <w:next w:val="Tabela-Siatka"/>
    <w:uiPriority w:val="59"/>
    <w:rsid w:val="00B11567"/>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B11567"/>
  </w:style>
  <w:style w:type="table" w:customStyle="1" w:styleId="Tabela-Siatka121">
    <w:name w:val="Tabela - Siatka121"/>
    <w:basedOn w:val="Standardowy"/>
    <w:next w:val="Tabela-Siatka"/>
    <w:uiPriority w:val="59"/>
    <w:rsid w:val="00B11567"/>
    <w:pPr>
      <w:spacing w:after="0" w:line="240" w:lineRule="auto"/>
    </w:pPr>
    <w:rPr>
      <w:rFonts w:ascii="Calibri" w:eastAsia="Times New Roman" w:hAnsi="Calibri" w:cs="Times New Roman"/>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uiPriority w:val="99"/>
    <w:semiHidden/>
    <w:unhideWhenUsed/>
    <w:rsid w:val="00B11567"/>
  </w:style>
  <w:style w:type="table" w:customStyle="1" w:styleId="Tabela-Siatka1111">
    <w:name w:val="Tabela - Siatka1111"/>
    <w:basedOn w:val="Standardowy"/>
    <w:next w:val="Tabela-Siatka"/>
    <w:uiPriority w:val="59"/>
    <w:rsid w:val="00B11567"/>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B11567"/>
  </w:style>
  <w:style w:type="numbering" w:customStyle="1" w:styleId="Bezlisty15">
    <w:name w:val="Bez listy15"/>
    <w:next w:val="Bezlisty"/>
    <w:uiPriority w:val="99"/>
    <w:semiHidden/>
    <w:unhideWhenUsed/>
    <w:rsid w:val="00B11567"/>
  </w:style>
  <w:style w:type="numbering" w:customStyle="1" w:styleId="Bezlisty114">
    <w:name w:val="Bez listy114"/>
    <w:next w:val="Bezlisty"/>
    <w:uiPriority w:val="99"/>
    <w:semiHidden/>
    <w:unhideWhenUsed/>
    <w:rsid w:val="00B11567"/>
  </w:style>
  <w:style w:type="table" w:customStyle="1" w:styleId="Tabela-Siatka6">
    <w:name w:val="Tabela - Siatka6"/>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
    <w:name w:val="Bez listy1113"/>
    <w:next w:val="Bezlisty"/>
    <w:uiPriority w:val="99"/>
    <w:semiHidden/>
    <w:unhideWhenUsed/>
    <w:rsid w:val="00B11567"/>
  </w:style>
  <w:style w:type="table" w:customStyle="1" w:styleId="Tabela-Siatka15">
    <w:name w:val="Tabela - Siatka15"/>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
    <w:name w:val="Bez listy1111111"/>
    <w:next w:val="Bezlisty"/>
    <w:uiPriority w:val="99"/>
    <w:semiHidden/>
    <w:unhideWhenUsed/>
    <w:rsid w:val="00B11567"/>
  </w:style>
  <w:style w:type="table" w:customStyle="1" w:styleId="Tabela-Siatka114">
    <w:name w:val="Tabela - Siatka114"/>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B11567"/>
  </w:style>
  <w:style w:type="table" w:customStyle="1" w:styleId="Tabela-Siatka22">
    <w:name w:val="Tabela - Siatka22"/>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
    <w:name w:val="Bez listy122"/>
    <w:next w:val="Bezlisty"/>
    <w:uiPriority w:val="99"/>
    <w:semiHidden/>
    <w:unhideWhenUsed/>
    <w:rsid w:val="00B11567"/>
  </w:style>
  <w:style w:type="table" w:customStyle="1" w:styleId="Tabela-Siatka122">
    <w:name w:val="Tabela - Siatka122"/>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1">
    <w:name w:val="Bez listy11111111"/>
    <w:next w:val="Bezlisty"/>
    <w:uiPriority w:val="99"/>
    <w:semiHidden/>
    <w:unhideWhenUsed/>
    <w:rsid w:val="00B11567"/>
  </w:style>
  <w:style w:type="table" w:customStyle="1" w:styleId="Tabela-Siatka1112">
    <w:name w:val="Tabela - Siatka1112"/>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B11567"/>
  </w:style>
  <w:style w:type="table" w:customStyle="1" w:styleId="Tabela-Siatka31">
    <w:name w:val="Tabela - Siatka3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B11567"/>
  </w:style>
  <w:style w:type="table" w:customStyle="1" w:styleId="Tabela-Siatka7">
    <w:name w:val="Tabela - Siatka7"/>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
    <w:name w:val="Bez listy16"/>
    <w:next w:val="Bezlisty"/>
    <w:uiPriority w:val="99"/>
    <w:semiHidden/>
    <w:unhideWhenUsed/>
    <w:rsid w:val="00B11567"/>
  </w:style>
  <w:style w:type="table" w:customStyle="1" w:styleId="Tabela-Siatka16">
    <w:name w:val="Tabela - Siatka16"/>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
    <w:name w:val="Bez listy115"/>
    <w:next w:val="Bezlisty"/>
    <w:uiPriority w:val="99"/>
    <w:semiHidden/>
    <w:unhideWhenUsed/>
    <w:rsid w:val="00B11567"/>
  </w:style>
  <w:style w:type="table" w:customStyle="1" w:styleId="Tabela-Siatka115">
    <w:name w:val="Tabela - Siatka115"/>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qFormat/>
    <w:rsid w:val="00B11567"/>
    <w:pPr>
      <w:spacing w:after="0"/>
      <w:ind w:left="440"/>
    </w:pPr>
    <w:rPr>
      <w:i/>
      <w:iCs/>
      <w:sz w:val="20"/>
    </w:rPr>
  </w:style>
  <w:style w:type="paragraph" w:styleId="Spistreci4">
    <w:name w:val="toc 4"/>
    <w:basedOn w:val="Normalny"/>
    <w:next w:val="Normalny"/>
    <w:autoRedefine/>
    <w:uiPriority w:val="39"/>
    <w:unhideWhenUsed/>
    <w:rsid w:val="00B11567"/>
    <w:pPr>
      <w:spacing w:after="0"/>
      <w:ind w:left="660"/>
    </w:pPr>
    <w:rPr>
      <w:sz w:val="18"/>
      <w:szCs w:val="18"/>
    </w:rPr>
  </w:style>
  <w:style w:type="paragraph" w:styleId="Spistreci5">
    <w:name w:val="toc 5"/>
    <w:basedOn w:val="Normalny"/>
    <w:next w:val="Normalny"/>
    <w:autoRedefine/>
    <w:uiPriority w:val="39"/>
    <w:unhideWhenUsed/>
    <w:rsid w:val="00B11567"/>
    <w:pPr>
      <w:spacing w:after="0"/>
      <w:ind w:left="880"/>
    </w:pPr>
    <w:rPr>
      <w:sz w:val="18"/>
      <w:szCs w:val="18"/>
    </w:rPr>
  </w:style>
  <w:style w:type="paragraph" w:styleId="Spistreci6">
    <w:name w:val="toc 6"/>
    <w:basedOn w:val="Normalny"/>
    <w:next w:val="Normalny"/>
    <w:autoRedefine/>
    <w:uiPriority w:val="39"/>
    <w:unhideWhenUsed/>
    <w:rsid w:val="00B11567"/>
    <w:pPr>
      <w:spacing w:after="0"/>
      <w:ind w:left="1100"/>
    </w:pPr>
    <w:rPr>
      <w:sz w:val="18"/>
      <w:szCs w:val="18"/>
    </w:rPr>
  </w:style>
  <w:style w:type="paragraph" w:styleId="Spistreci7">
    <w:name w:val="toc 7"/>
    <w:basedOn w:val="Normalny"/>
    <w:next w:val="Normalny"/>
    <w:autoRedefine/>
    <w:uiPriority w:val="39"/>
    <w:unhideWhenUsed/>
    <w:rsid w:val="00B11567"/>
    <w:pPr>
      <w:spacing w:after="0"/>
      <w:ind w:left="1320"/>
    </w:pPr>
    <w:rPr>
      <w:sz w:val="18"/>
      <w:szCs w:val="18"/>
    </w:rPr>
  </w:style>
  <w:style w:type="paragraph" w:styleId="Spistreci8">
    <w:name w:val="toc 8"/>
    <w:basedOn w:val="Normalny"/>
    <w:next w:val="Normalny"/>
    <w:autoRedefine/>
    <w:uiPriority w:val="39"/>
    <w:unhideWhenUsed/>
    <w:rsid w:val="00B11567"/>
    <w:pPr>
      <w:spacing w:after="0"/>
      <w:ind w:left="1540"/>
    </w:pPr>
    <w:rPr>
      <w:sz w:val="18"/>
      <w:szCs w:val="18"/>
    </w:rPr>
  </w:style>
  <w:style w:type="paragraph" w:styleId="Spistreci9">
    <w:name w:val="toc 9"/>
    <w:basedOn w:val="Normalny"/>
    <w:next w:val="Normalny"/>
    <w:autoRedefine/>
    <w:uiPriority w:val="39"/>
    <w:unhideWhenUsed/>
    <w:rsid w:val="00B11567"/>
    <w:pPr>
      <w:spacing w:after="0"/>
      <w:ind w:left="1760"/>
    </w:pPr>
    <w:rPr>
      <w:sz w:val="18"/>
      <w:szCs w:val="18"/>
    </w:rPr>
  </w:style>
  <w:style w:type="table" w:customStyle="1" w:styleId="Tabela-Siatka8">
    <w:name w:val="Tabela - Siatka8"/>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
    <w:name w:val="Tabela - Siatka8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B11567"/>
  </w:style>
  <w:style w:type="numbering" w:customStyle="1" w:styleId="Bezlisty17">
    <w:name w:val="Bez listy17"/>
    <w:next w:val="Bezlisty"/>
    <w:uiPriority w:val="99"/>
    <w:semiHidden/>
    <w:unhideWhenUsed/>
    <w:rsid w:val="00B11567"/>
  </w:style>
  <w:style w:type="table" w:customStyle="1" w:styleId="Tabela-Siatka10">
    <w:name w:val="Tabela - Siatka10"/>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6">
    <w:name w:val="Bez listy116"/>
    <w:next w:val="Bezlisty"/>
    <w:uiPriority w:val="99"/>
    <w:semiHidden/>
    <w:unhideWhenUsed/>
    <w:rsid w:val="00B11567"/>
  </w:style>
  <w:style w:type="table" w:customStyle="1" w:styleId="Tabela-Siatka17">
    <w:name w:val="Tabela - Siatka17"/>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4">
    <w:name w:val="Bez listy1114"/>
    <w:next w:val="Bezlisty"/>
    <w:uiPriority w:val="99"/>
    <w:semiHidden/>
    <w:unhideWhenUsed/>
    <w:rsid w:val="00B11567"/>
  </w:style>
  <w:style w:type="table" w:customStyle="1" w:styleId="Tabela-Siatka116">
    <w:name w:val="Tabela - Siatka116"/>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3">
    <w:name w:val="Bez listy23"/>
    <w:next w:val="Bezlisty"/>
    <w:uiPriority w:val="99"/>
    <w:semiHidden/>
    <w:unhideWhenUsed/>
    <w:rsid w:val="00B11567"/>
  </w:style>
  <w:style w:type="table" w:customStyle="1" w:styleId="Tabela-Siatka23">
    <w:name w:val="Tabela - Siatka23"/>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3">
    <w:name w:val="Bez listy123"/>
    <w:next w:val="Bezlisty"/>
    <w:uiPriority w:val="99"/>
    <w:semiHidden/>
    <w:unhideWhenUsed/>
    <w:rsid w:val="00B11567"/>
  </w:style>
  <w:style w:type="table" w:customStyle="1" w:styleId="Tabela-Siatka123">
    <w:name w:val="Tabela - Siatka123"/>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2">
    <w:name w:val="Bez listy11112"/>
    <w:next w:val="Bezlisty"/>
    <w:uiPriority w:val="99"/>
    <w:semiHidden/>
    <w:unhideWhenUsed/>
    <w:rsid w:val="00B11567"/>
  </w:style>
  <w:style w:type="table" w:customStyle="1" w:styleId="Tabela-Siatka1113">
    <w:name w:val="Tabela - Siatka1113"/>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B11567"/>
  </w:style>
  <w:style w:type="table" w:customStyle="1" w:styleId="Tabela-Siatka32">
    <w:name w:val="Tabela - Siatka32"/>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B11567"/>
  </w:style>
  <w:style w:type="table" w:customStyle="1" w:styleId="Tabela-Siatka41">
    <w:name w:val="Tabela - Siatka4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B11567"/>
  </w:style>
  <w:style w:type="table" w:customStyle="1" w:styleId="Tabela-Siatka131">
    <w:name w:val="Tabela - Siatka131"/>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B11567"/>
  </w:style>
  <w:style w:type="table" w:customStyle="1" w:styleId="Tabela-Siatka1121">
    <w:name w:val="Tabela - Siatka112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B11567"/>
  </w:style>
  <w:style w:type="table" w:customStyle="1" w:styleId="Tabela-Siatka51">
    <w:name w:val="Tabela - Siatka51"/>
    <w:basedOn w:val="Standardowy"/>
    <w:next w:val="Tabela-Siatka"/>
    <w:uiPriority w:val="59"/>
    <w:rsid w:val="00B11567"/>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B11567"/>
  </w:style>
  <w:style w:type="table" w:customStyle="1" w:styleId="Tabela-Siatka141">
    <w:name w:val="Tabela - Siatka141"/>
    <w:basedOn w:val="Standardowy"/>
    <w:next w:val="Tabela-Siatka"/>
    <w:uiPriority w:val="59"/>
    <w:rsid w:val="00B11567"/>
    <w:pPr>
      <w:spacing w:after="0" w:line="240" w:lineRule="auto"/>
    </w:pPr>
    <w:rPr>
      <w:rFonts w:ascii="Calibri" w:eastAsia="Times New Roman" w:hAnsi="Calibri" w:cs="Times New Roman"/>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1">
    <w:name w:val="Bez listy1131"/>
    <w:next w:val="Bezlisty"/>
    <w:uiPriority w:val="99"/>
    <w:semiHidden/>
    <w:unhideWhenUsed/>
    <w:rsid w:val="00B11567"/>
  </w:style>
  <w:style w:type="table" w:customStyle="1" w:styleId="Tabela-Siatka1131">
    <w:name w:val="Tabela - Siatka1131"/>
    <w:basedOn w:val="Standardowy"/>
    <w:next w:val="Tabela-Siatka"/>
    <w:uiPriority w:val="59"/>
    <w:rsid w:val="00B11567"/>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B11567"/>
  </w:style>
  <w:style w:type="table" w:customStyle="1" w:styleId="Tabela-Siatka211">
    <w:name w:val="Tabela - Siatka211"/>
    <w:basedOn w:val="Standardowy"/>
    <w:next w:val="Tabela-Siatka"/>
    <w:uiPriority w:val="59"/>
    <w:rsid w:val="00B11567"/>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1">
    <w:name w:val="Bez listy1211"/>
    <w:next w:val="Bezlisty"/>
    <w:uiPriority w:val="99"/>
    <w:semiHidden/>
    <w:unhideWhenUsed/>
    <w:rsid w:val="00B11567"/>
  </w:style>
  <w:style w:type="table" w:customStyle="1" w:styleId="Tabela-Siatka1211">
    <w:name w:val="Tabela - Siatka1211"/>
    <w:basedOn w:val="Standardowy"/>
    <w:next w:val="Tabela-Siatka"/>
    <w:uiPriority w:val="59"/>
    <w:rsid w:val="00B11567"/>
    <w:pPr>
      <w:spacing w:after="0" w:line="240" w:lineRule="auto"/>
    </w:pPr>
    <w:rPr>
      <w:rFonts w:ascii="Calibri" w:eastAsia="Times New Roman" w:hAnsi="Calibri" w:cs="Times New Roman"/>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1">
    <w:name w:val="Bez listy11121"/>
    <w:next w:val="Bezlisty"/>
    <w:uiPriority w:val="99"/>
    <w:semiHidden/>
    <w:unhideWhenUsed/>
    <w:rsid w:val="00B11567"/>
  </w:style>
  <w:style w:type="table" w:customStyle="1" w:styleId="Tabela-Siatka11111">
    <w:name w:val="Tabela - Siatka11111"/>
    <w:basedOn w:val="Standardowy"/>
    <w:next w:val="Tabela-Siatka"/>
    <w:uiPriority w:val="59"/>
    <w:rsid w:val="00B11567"/>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B11567"/>
  </w:style>
  <w:style w:type="numbering" w:customStyle="1" w:styleId="Bezlisty151">
    <w:name w:val="Bez listy151"/>
    <w:next w:val="Bezlisty"/>
    <w:uiPriority w:val="99"/>
    <w:semiHidden/>
    <w:unhideWhenUsed/>
    <w:rsid w:val="00B11567"/>
  </w:style>
  <w:style w:type="numbering" w:customStyle="1" w:styleId="Bezlisty1141">
    <w:name w:val="Bez listy1141"/>
    <w:next w:val="Bezlisty"/>
    <w:uiPriority w:val="99"/>
    <w:semiHidden/>
    <w:unhideWhenUsed/>
    <w:rsid w:val="00B11567"/>
  </w:style>
  <w:style w:type="table" w:customStyle="1" w:styleId="Tabela-Siatka61">
    <w:name w:val="Tabela - Siatka6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1">
    <w:name w:val="Bez listy11131"/>
    <w:next w:val="Bezlisty"/>
    <w:uiPriority w:val="99"/>
    <w:semiHidden/>
    <w:unhideWhenUsed/>
    <w:rsid w:val="00B11567"/>
  </w:style>
  <w:style w:type="table" w:customStyle="1" w:styleId="Tabela-Siatka151">
    <w:name w:val="Tabela - Siatka151"/>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2">
    <w:name w:val="Bez listy111112"/>
    <w:next w:val="Bezlisty"/>
    <w:uiPriority w:val="99"/>
    <w:semiHidden/>
    <w:unhideWhenUsed/>
    <w:rsid w:val="00B11567"/>
  </w:style>
  <w:style w:type="table" w:customStyle="1" w:styleId="Tabela-Siatka1141">
    <w:name w:val="Tabela - Siatka114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1">
    <w:name w:val="Bez listy221"/>
    <w:next w:val="Bezlisty"/>
    <w:uiPriority w:val="99"/>
    <w:semiHidden/>
    <w:unhideWhenUsed/>
    <w:rsid w:val="00B11567"/>
  </w:style>
  <w:style w:type="table" w:customStyle="1" w:styleId="Tabela-Siatka221">
    <w:name w:val="Tabela - Siatka22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1">
    <w:name w:val="Bez listy1221"/>
    <w:next w:val="Bezlisty"/>
    <w:uiPriority w:val="99"/>
    <w:semiHidden/>
    <w:unhideWhenUsed/>
    <w:rsid w:val="00B11567"/>
  </w:style>
  <w:style w:type="table" w:customStyle="1" w:styleId="Tabela-Siatka1221">
    <w:name w:val="Tabela - Siatka1221"/>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11">
    <w:name w:val="Bez listy111111111"/>
    <w:next w:val="Bezlisty"/>
    <w:uiPriority w:val="99"/>
    <w:semiHidden/>
    <w:unhideWhenUsed/>
    <w:rsid w:val="00B11567"/>
  </w:style>
  <w:style w:type="table" w:customStyle="1" w:styleId="Tabela-Siatka11121">
    <w:name w:val="Tabela - Siatka1112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B11567"/>
  </w:style>
  <w:style w:type="table" w:customStyle="1" w:styleId="Tabela-Siatka311">
    <w:name w:val="Tabela - Siatka31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1">
    <w:name w:val="Bez listy71"/>
    <w:next w:val="Bezlisty"/>
    <w:uiPriority w:val="99"/>
    <w:semiHidden/>
    <w:unhideWhenUsed/>
    <w:rsid w:val="00B11567"/>
  </w:style>
  <w:style w:type="table" w:customStyle="1" w:styleId="Tabela-Siatka71">
    <w:name w:val="Tabela - Siatka7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1">
    <w:name w:val="Bez listy161"/>
    <w:next w:val="Bezlisty"/>
    <w:uiPriority w:val="99"/>
    <w:semiHidden/>
    <w:unhideWhenUsed/>
    <w:rsid w:val="00B11567"/>
  </w:style>
  <w:style w:type="table" w:customStyle="1" w:styleId="Tabela-Siatka161">
    <w:name w:val="Tabela - Siatka161"/>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1">
    <w:name w:val="Bez listy1151"/>
    <w:next w:val="Bezlisty"/>
    <w:uiPriority w:val="99"/>
    <w:semiHidden/>
    <w:unhideWhenUsed/>
    <w:rsid w:val="00B11567"/>
  </w:style>
  <w:style w:type="table" w:customStyle="1" w:styleId="Tabela-Siatka1151">
    <w:name w:val="Tabela - Siatka115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2">
    <w:name w:val="Tabela - Siatka82"/>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1">
    <w:name w:val="Tabela - Siatka81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1">
    <w:name w:val="Bez listy81"/>
    <w:next w:val="Bezlisty"/>
    <w:uiPriority w:val="99"/>
    <w:semiHidden/>
    <w:unhideWhenUsed/>
    <w:rsid w:val="00B11567"/>
  </w:style>
  <w:style w:type="character" w:customStyle="1" w:styleId="h2">
    <w:name w:val="h2"/>
    <w:basedOn w:val="Domylnaczcionkaakapitu"/>
    <w:rsid w:val="00B11567"/>
  </w:style>
  <w:style w:type="table" w:customStyle="1" w:styleId="Tabela-Siatka171">
    <w:name w:val="Tabela - Siatka171"/>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omylnaczcionkaakapitu"/>
    <w:rsid w:val="00B11567"/>
  </w:style>
  <w:style w:type="table" w:customStyle="1" w:styleId="Tabela-Siatka18">
    <w:name w:val="Tabela - Siatka18"/>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B11567"/>
    <w:rPr>
      <w:color w:val="800080" w:themeColor="followedHyperlink"/>
      <w:u w:val="single"/>
    </w:rPr>
  </w:style>
  <w:style w:type="table" w:customStyle="1" w:styleId="Tabela-Siatka20">
    <w:name w:val="Tabela - Siatka20"/>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7">
    <w:name w:val="Tabela - Siatka117"/>
    <w:basedOn w:val="Standardowy"/>
    <w:uiPriority w:val="59"/>
    <w:rsid w:val="00B11567"/>
    <w:pPr>
      <w:spacing w:after="0" w:line="240" w:lineRule="auto"/>
    </w:pPr>
    <w:rPr>
      <w:rFonts w:asciiTheme="minorHAnsi" w:eastAsiaTheme="minorEastAsia" w:hAnsiTheme="minorHAnsi"/>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4">
    <w:name w:val="Tabela - Siatka24"/>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5">
    <w:name w:val="Tabela - Siatka25"/>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B11567"/>
    <w:pPr>
      <w:widowControl w:val="0"/>
      <w:spacing w:after="0" w:line="240" w:lineRule="auto"/>
    </w:pPr>
    <w:rPr>
      <w:rFonts w:asciiTheme="minorHAnsi" w:hAnsiTheme="minorHAnsi"/>
      <w:sz w:val="22"/>
      <w:lang w:val="en-US"/>
    </w:rPr>
    <w:tblPr>
      <w:tblCellMar>
        <w:top w:w="0" w:type="dxa"/>
        <w:left w:w="0" w:type="dxa"/>
        <w:bottom w:w="0" w:type="dxa"/>
        <w:right w:w="0" w:type="dxa"/>
      </w:tblCellMar>
    </w:tblPr>
  </w:style>
  <w:style w:type="table" w:customStyle="1" w:styleId="Tabela-Siatka118">
    <w:name w:val="Tabela - Siatka118"/>
    <w:basedOn w:val="Standardowy"/>
    <w:uiPriority w:val="59"/>
    <w:rsid w:val="00B11567"/>
    <w:pPr>
      <w:spacing w:after="0" w:line="240" w:lineRule="auto"/>
    </w:pPr>
    <w:rPr>
      <w:rFonts w:ascii="Calibri" w:eastAsia="Times New Roman" w:hAnsi="Calibri" w:cs="Times New Roman"/>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6">
    <w:name w:val="Tabela - Siatka26"/>
    <w:basedOn w:val="Standardowy"/>
    <w:uiPriority w:val="59"/>
    <w:rsid w:val="00B11567"/>
    <w:pPr>
      <w:spacing w:after="0" w:line="240" w:lineRule="auto"/>
    </w:pPr>
    <w:rPr>
      <w:rFonts w:ascii="Calibri" w:eastAsia="Times New Roman" w:hAnsi="Calibri" w:cs="Times New Roman"/>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uiPriority w:val="59"/>
    <w:rsid w:val="00B11567"/>
    <w:pPr>
      <w:spacing w:after="0" w:line="240" w:lineRule="auto"/>
    </w:pPr>
    <w:rPr>
      <w:rFonts w:ascii="Calibri" w:eastAsia="Times New Roman" w:hAnsi="Calibri" w:cs="Times New Roman"/>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uiPriority w:val="59"/>
    <w:rsid w:val="00B11567"/>
    <w:pPr>
      <w:spacing w:after="0" w:line="240" w:lineRule="auto"/>
    </w:pPr>
    <w:rPr>
      <w:rFonts w:ascii="Calibri" w:eastAsia="Times New Roman" w:hAnsi="Calibri" w:cs="Times New Roman"/>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uiPriority w:val="59"/>
    <w:rsid w:val="00B11567"/>
    <w:pPr>
      <w:spacing w:after="0" w:line="240" w:lineRule="auto"/>
    </w:pPr>
    <w:rPr>
      <w:rFonts w:ascii="Calibri" w:eastAsia="Times New Roman" w:hAnsi="Calibri" w:cs="Times New Roman"/>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7">
    <w:name w:val="Tabela - Siatka27"/>
    <w:basedOn w:val="Standardowy"/>
    <w:next w:val="Tabela-Siatka"/>
    <w:uiPriority w:val="59"/>
    <w:rsid w:val="00B11567"/>
    <w:pPr>
      <w:spacing w:after="0" w:line="240" w:lineRule="auto"/>
    </w:pPr>
    <w:rPr>
      <w:rFonts w:asciiTheme="minorHAnsi" w:eastAsiaTheme="minorEastAsia" w:hAnsiTheme="minorHAnsi"/>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9">
    <w:name w:val="Tabela - Siatka119"/>
    <w:basedOn w:val="Standardowy"/>
    <w:uiPriority w:val="59"/>
    <w:rsid w:val="00B11567"/>
    <w:pPr>
      <w:spacing w:after="0" w:line="240" w:lineRule="auto"/>
    </w:pPr>
    <w:rPr>
      <w:rFonts w:asciiTheme="minorHAnsi" w:eastAsiaTheme="minorEastAsia" w:hAnsiTheme="minorHAnsi"/>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8">
    <w:name w:val="Tabela - Siatka28"/>
    <w:basedOn w:val="Standardowy"/>
    <w:next w:val="Tabela-Siatka"/>
    <w:uiPriority w:val="59"/>
    <w:rsid w:val="00B11567"/>
    <w:pPr>
      <w:spacing w:after="0" w:line="240" w:lineRule="auto"/>
    </w:pPr>
    <w:rPr>
      <w:rFonts w:asciiTheme="minorHAnsi" w:eastAsiaTheme="minorEastAsia" w:hAnsiTheme="minorHAnsi"/>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9">
    <w:name w:val="Tabela - Siatka29"/>
    <w:basedOn w:val="Standardowy"/>
    <w:next w:val="Tabela-Siatka"/>
    <w:uiPriority w:val="59"/>
    <w:rsid w:val="00B11567"/>
    <w:pPr>
      <w:spacing w:after="0" w:line="240" w:lineRule="auto"/>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0">
    <w:name w:val="Tabela - Siatka110"/>
    <w:basedOn w:val="Standardowy"/>
    <w:uiPriority w:val="59"/>
    <w:rsid w:val="00B11567"/>
    <w:pPr>
      <w:spacing w:after="0" w:line="240" w:lineRule="auto"/>
    </w:pPr>
    <w:rPr>
      <w:rFonts w:ascii="Calibri" w:eastAsia="Times New Roman" w:hAnsi="Calibri" w:cs="Times New Roman"/>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0">
    <w:name w:val="Tabela - Siatka30"/>
    <w:basedOn w:val="Standardowy"/>
    <w:next w:val="Tabela-Siatka"/>
    <w:uiPriority w:val="59"/>
    <w:rsid w:val="00B11567"/>
    <w:pPr>
      <w:spacing w:after="0" w:line="240" w:lineRule="auto"/>
    </w:pPr>
    <w:rPr>
      <w:rFonts w:ascii="Calibri" w:eastAsia="Times New Roman" w:hAnsi="Calibri" w:cs="Times New Roman"/>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0">
    <w:name w:val="Tabela - Siatka1110"/>
    <w:basedOn w:val="Standardowy"/>
    <w:uiPriority w:val="59"/>
    <w:rsid w:val="00B11567"/>
    <w:pPr>
      <w:spacing w:after="0" w:line="240" w:lineRule="auto"/>
    </w:pPr>
    <w:rPr>
      <w:rFonts w:ascii="Calibri" w:eastAsia="Times New Roman" w:hAnsi="Calibri" w:cs="Times New Roman"/>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1">
    <w:name w:val="Tabela - Siatka101"/>
    <w:basedOn w:val="Standardowy"/>
    <w:uiPriority w:val="59"/>
    <w:rsid w:val="00B11567"/>
    <w:pPr>
      <w:spacing w:after="0" w:line="240" w:lineRule="auto"/>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4">
    <w:name w:val="Tabela - Siatka34"/>
    <w:basedOn w:val="Standardowy"/>
    <w:next w:val="Tabela-Siatka"/>
    <w:uiPriority w:val="59"/>
    <w:rsid w:val="00B11567"/>
    <w:pPr>
      <w:spacing w:after="0" w:line="240" w:lineRule="auto"/>
    </w:pPr>
    <w:rPr>
      <w:rFonts w:ascii="Calibri" w:eastAsia="Times New Roman" w:hAnsi="Calibri" w:cs="Times New Roman"/>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5">
    <w:name w:val="Tabela - Siatka35"/>
    <w:basedOn w:val="Standardowy"/>
    <w:next w:val="Tabela-Siatka"/>
    <w:uiPriority w:val="59"/>
    <w:rsid w:val="00B11567"/>
    <w:pPr>
      <w:spacing w:after="0" w:line="240" w:lineRule="auto"/>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0">
    <w:name w:val="Tabela - Siatka120"/>
    <w:basedOn w:val="Standardowy"/>
    <w:uiPriority w:val="59"/>
    <w:rsid w:val="00B11567"/>
    <w:pPr>
      <w:spacing w:after="0" w:line="240" w:lineRule="auto"/>
    </w:pPr>
    <w:rPr>
      <w:rFonts w:ascii="Calibri" w:eastAsia="Times New Roman" w:hAnsi="Calibri" w:cs="Times New Roman"/>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Wyrnienieintensywne">
    <w:name w:val="Intense Emphasis"/>
    <w:basedOn w:val="Domylnaczcionkaakapitu"/>
    <w:uiPriority w:val="21"/>
    <w:qFormat/>
    <w:rsid w:val="00B11567"/>
    <w:rPr>
      <w:b/>
      <w:bCs/>
      <w:i/>
      <w:iCs/>
      <w:color w:val="4F81BD" w:themeColor="accent1"/>
    </w:rPr>
  </w:style>
  <w:style w:type="table" w:customStyle="1" w:styleId="Tabela-Siatka36">
    <w:name w:val="Tabela - Siatka36"/>
    <w:basedOn w:val="Standardowy"/>
    <w:next w:val="Tabela-Siatka"/>
    <w:uiPriority w:val="59"/>
    <w:rsid w:val="00B11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B11567"/>
    <w:pPr>
      <w:spacing w:after="0" w:line="240" w:lineRule="auto"/>
    </w:pPr>
  </w:style>
  <w:style w:type="paragraph" w:styleId="Tekstpodstawowy">
    <w:name w:val="Body Text"/>
    <w:basedOn w:val="Normalny"/>
    <w:link w:val="TekstpodstawowyZnak"/>
    <w:uiPriority w:val="1"/>
    <w:qFormat/>
    <w:rsid w:val="00B11567"/>
    <w:pPr>
      <w:widowControl w:val="0"/>
      <w:autoSpaceDE w:val="0"/>
      <w:autoSpaceDN w:val="0"/>
      <w:spacing w:after="0" w:line="240" w:lineRule="auto"/>
    </w:pPr>
    <w:rPr>
      <w:rFonts w:ascii="Trebuchet MS" w:eastAsia="Trebuchet MS" w:hAnsi="Trebuchet MS" w:cs="Times New Roman"/>
      <w:b/>
      <w:bCs/>
      <w:sz w:val="16"/>
      <w:szCs w:val="16"/>
      <w:lang w:val="en-US"/>
    </w:rPr>
  </w:style>
  <w:style w:type="character" w:customStyle="1" w:styleId="TekstpodstawowyZnak">
    <w:name w:val="Tekst podstawowy Znak"/>
    <w:basedOn w:val="Domylnaczcionkaakapitu"/>
    <w:link w:val="Tekstpodstawowy"/>
    <w:uiPriority w:val="1"/>
    <w:rsid w:val="00B11567"/>
    <w:rPr>
      <w:rFonts w:ascii="Trebuchet MS" w:eastAsia="Trebuchet MS" w:hAnsi="Trebuchet MS" w:cs="Times New Roman"/>
      <w:b/>
      <w:bCs/>
      <w:sz w:val="16"/>
      <w:szCs w:val="16"/>
      <w:lang w:val="en-US"/>
    </w:rPr>
  </w:style>
  <w:style w:type="paragraph" w:styleId="Tytu">
    <w:name w:val="Title"/>
    <w:basedOn w:val="Normalny"/>
    <w:next w:val="Normalny"/>
    <w:link w:val="TytuZnak"/>
    <w:uiPriority w:val="10"/>
    <w:qFormat/>
    <w:rsid w:val="00606993"/>
    <w:pPr>
      <w:spacing w:after="300" w:line="240" w:lineRule="auto"/>
      <w:contextualSpacing/>
      <w:jc w:val="center"/>
    </w:pPr>
    <w:rPr>
      <w:rFonts w:ascii="Myriad Pro" w:eastAsiaTheme="majorEastAsia" w:hAnsi="Myriad Pro" w:cstheme="majorBidi"/>
      <w:b/>
      <w:color w:val="17365D" w:themeColor="text2" w:themeShade="BF"/>
      <w:spacing w:val="5"/>
      <w:kern w:val="28"/>
      <w:sz w:val="32"/>
      <w:szCs w:val="52"/>
    </w:rPr>
  </w:style>
  <w:style w:type="character" w:customStyle="1" w:styleId="TytuZnak">
    <w:name w:val="Tytuł Znak"/>
    <w:basedOn w:val="Domylnaczcionkaakapitu"/>
    <w:link w:val="Tytu"/>
    <w:uiPriority w:val="10"/>
    <w:rsid w:val="00606993"/>
    <w:rPr>
      <w:rFonts w:eastAsiaTheme="majorEastAsia" w:cstheme="majorBidi"/>
      <w:b/>
      <w:color w:val="17365D" w:themeColor="text2" w:themeShade="BF"/>
      <w:spacing w:val="5"/>
      <w:kern w:val="28"/>
      <w:sz w:val="32"/>
      <w:szCs w:val="52"/>
    </w:rPr>
  </w:style>
  <w:style w:type="paragraph" w:styleId="Podtytu">
    <w:name w:val="Subtitle"/>
    <w:basedOn w:val="Normalny"/>
    <w:next w:val="Normalny"/>
    <w:link w:val="PodtytuZnak"/>
    <w:uiPriority w:val="11"/>
    <w:qFormat/>
    <w:rsid w:val="00606993"/>
    <w:pPr>
      <w:numPr>
        <w:ilvl w:val="1"/>
      </w:numPr>
      <w:jc w:val="both"/>
    </w:pPr>
    <w:rPr>
      <w:rFonts w:ascii="Myriad Pro" w:eastAsiaTheme="majorEastAsia" w:hAnsi="Myriad Pro" w:cstheme="majorBidi"/>
      <w:b/>
      <w:iCs/>
      <w:color w:val="000000" w:themeColor="text1"/>
      <w:spacing w:val="15"/>
      <w:szCs w:val="24"/>
    </w:rPr>
  </w:style>
  <w:style w:type="character" w:customStyle="1" w:styleId="PodtytuZnak">
    <w:name w:val="Podtytuł Znak"/>
    <w:basedOn w:val="Domylnaczcionkaakapitu"/>
    <w:link w:val="Podtytu"/>
    <w:uiPriority w:val="11"/>
    <w:rsid w:val="00606993"/>
    <w:rPr>
      <w:rFonts w:eastAsiaTheme="majorEastAsia" w:cstheme="majorBidi"/>
      <w:b/>
      <w:iCs/>
      <w:color w:val="000000" w:themeColor="text1"/>
      <w:spacing w:val="15"/>
      <w:sz w:val="22"/>
      <w:szCs w:val="24"/>
    </w:rPr>
  </w:style>
  <w:style w:type="table" w:customStyle="1" w:styleId="Tabela-Siatka37">
    <w:name w:val="Tabela - Siatka37"/>
    <w:basedOn w:val="Standardowy"/>
    <w:next w:val="Tabela-Siatka"/>
    <w:uiPriority w:val="59"/>
    <w:rsid w:val="00201AE1"/>
    <w:pPr>
      <w:spacing w:after="0" w:line="240" w:lineRule="auto"/>
    </w:pPr>
    <w:rPr>
      <w:rFonts w:asciiTheme="minorHAnsi"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0768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C758AD-1473-4412-BC5F-0F1484BD2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403</Pages>
  <Words>120638</Words>
  <Characters>723829</Characters>
  <Application>Microsoft Office Word</Application>
  <DocSecurity>0</DocSecurity>
  <Lines>6031</Lines>
  <Paragraphs>1685</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842782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Bykowska</dc:creator>
  <cp:lastModifiedBy>Krzysztof Berest</cp:lastModifiedBy>
  <cp:revision>9</cp:revision>
  <cp:lastPrinted>2018-02-05T11:58:00Z</cp:lastPrinted>
  <dcterms:created xsi:type="dcterms:W3CDTF">2020-12-17T07:20:00Z</dcterms:created>
  <dcterms:modified xsi:type="dcterms:W3CDTF">2020-12-17T08:49:00Z</dcterms:modified>
</cp:coreProperties>
</file>